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9.xml" ContentType="application/vnd.openxmlformats-officedocument.wordprocessingml.header+xml"/>
  <Override PartName="/word/footer6.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header13.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4.xml" ContentType="application/vnd.openxmlformats-officedocument.wordprocessingml.header+xml"/>
  <Override PartName="/word/footer12.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7.xml" ContentType="application/vnd.openxmlformats-officedocument.wordprocessingml.header+xml"/>
  <Override PartName="/word/footer15.xml" ContentType="application/vnd.openxmlformats-officedocument.wordprocessingml.footer+xml"/>
  <Override PartName="/word/header1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9.xml" ContentType="application/vnd.openxmlformats-officedocument.wordprocessingml.header+xml"/>
  <Override PartName="/word/footer18.xml" ContentType="application/vnd.openxmlformats-officedocument.wordprocessingml.foot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C3EA7A" w14:textId="36599E98" w:rsidR="005E48A2" w:rsidRPr="00053C56" w:rsidRDefault="005E48A2" w:rsidP="006673C3">
      <w:pPr>
        <w:pStyle w:val="STH1"/>
        <w:rPr>
          <w:bCs/>
        </w:rPr>
      </w:pPr>
      <w:bookmarkStart w:id="0" w:name="_Toc41384940"/>
      <w:bookmarkStart w:id="1" w:name="_Toc54011607"/>
      <w:bookmarkStart w:id="2" w:name="_Toc58514634"/>
      <w:r w:rsidRPr="00053C56">
        <w:t>STANDARD ST.</w:t>
      </w:r>
      <w:bookmarkEnd w:id="0"/>
      <w:bookmarkEnd w:id="1"/>
      <w:r w:rsidR="00815CDE">
        <w:t>90</w:t>
      </w:r>
      <w:bookmarkEnd w:id="2"/>
    </w:p>
    <w:p w14:paraId="2B072330" w14:textId="77777777" w:rsidR="005E48A2" w:rsidRPr="00FE5D31" w:rsidRDefault="005E48A2" w:rsidP="00397C00">
      <w:pPr>
        <w:pStyle w:val="STNormal"/>
      </w:pPr>
    </w:p>
    <w:p w14:paraId="4BDDAC3F" w14:textId="0580DA62" w:rsidR="005E48A2" w:rsidRDefault="005E48A2" w:rsidP="00CC7DE2">
      <w:pPr>
        <w:pStyle w:val="TitleCAPS"/>
      </w:pPr>
      <w:r w:rsidRPr="00A21667">
        <w:t xml:space="preserve">RECOMMENDATION </w:t>
      </w:r>
      <w:r w:rsidR="00A03501">
        <w:t>for processing and communicating intellectual property data using Web APIs (Application Programming Interfaces)</w:t>
      </w:r>
    </w:p>
    <w:p w14:paraId="5D03DB4C" w14:textId="14A87DF3" w:rsidR="008272AB" w:rsidRDefault="008272AB" w:rsidP="00CC7DE2">
      <w:pPr>
        <w:pStyle w:val="STvandproposal"/>
      </w:pPr>
      <w:r>
        <w:t>Version</w:t>
      </w:r>
      <w:r w:rsidR="00DC3854">
        <w:t xml:space="preserve"> </w:t>
      </w:r>
      <w:del w:id="3" w:author="Author">
        <w:r>
          <w:delText>1.1</w:delText>
        </w:r>
      </w:del>
      <w:ins w:id="4" w:author="Author">
        <w:r w:rsidR="00DC3854">
          <w:t>2.0</w:t>
        </w:r>
        <w:r>
          <w:t xml:space="preserve"> </w:t>
        </w:r>
      </w:ins>
    </w:p>
    <w:p w14:paraId="4D9D9AD1" w14:textId="77777777" w:rsidR="008272AB" w:rsidRDefault="008272AB" w:rsidP="00397C00">
      <w:pPr>
        <w:pStyle w:val="STNormal"/>
      </w:pPr>
    </w:p>
    <w:p w14:paraId="3821F53D" w14:textId="3ECD98CC" w:rsidR="006A383B" w:rsidRDefault="006A383B" w:rsidP="00CC7DE2">
      <w:pPr>
        <w:pStyle w:val="STvandproposal"/>
      </w:pPr>
      <w:r>
        <w:t>Proposal presented for approval</w:t>
      </w:r>
      <w:r w:rsidRPr="009F53E0">
        <w:t xml:space="preserve"> by the Committee on WIPO Standards (CWS</w:t>
      </w:r>
      <w:r w:rsidRPr="00327718">
        <w:t xml:space="preserve">) </w:t>
      </w:r>
      <w:r w:rsidRPr="009F53E0">
        <w:br/>
        <w:t xml:space="preserve">at its </w:t>
      </w:r>
      <w:r>
        <w:t>thirteenth</w:t>
      </w:r>
      <w:r w:rsidRPr="009F53E0">
        <w:t xml:space="preserve"> session</w:t>
      </w:r>
    </w:p>
    <w:p w14:paraId="6B6303C4" w14:textId="77777777" w:rsidR="005E48A2" w:rsidRPr="00AC4ED6" w:rsidRDefault="005E48A2" w:rsidP="009846DC">
      <w:pPr>
        <w:pStyle w:val="STNormal"/>
      </w:pPr>
    </w:p>
    <w:p w14:paraId="50946ED6" w14:textId="77777777" w:rsidR="005E48A2" w:rsidRPr="00581E61" w:rsidRDefault="00581E61" w:rsidP="00BB0672">
      <w:pPr>
        <w:pStyle w:val="TitleCAPS"/>
      </w:pPr>
      <w:bookmarkStart w:id="5" w:name="_Toc157834748"/>
      <w:bookmarkStart w:id="6" w:name="_Toc157834930"/>
      <w:bookmarkStart w:id="7" w:name="_Toc157847266"/>
      <w:bookmarkStart w:id="8" w:name="_Toc158116812"/>
      <w:bookmarkStart w:id="9" w:name="_Toc158117040"/>
      <w:bookmarkStart w:id="10" w:name="_Toc160863763"/>
      <w:bookmarkStart w:id="11" w:name="_Toc185419732"/>
      <w:r w:rsidRPr="00581E61">
        <w:t>T</w:t>
      </w:r>
      <w:bookmarkEnd w:id="5"/>
      <w:bookmarkEnd w:id="6"/>
      <w:bookmarkEnd w:id="7"/>
      <w:bookmarkEnd w:id="8"/>
      <w:bookmarkEnd w:id="9"/>
      <w:bookmarkEnd w:id="10"/>
      <w:bookmarkEnd w:id="11"/>
      <w:r w:rsidRPr="00581E61">
        <w:t>ABLE OF CONTENTS</w:t>
      </w:r>
    </w:p>
    <w:sdt>
      <w:sdtPr>
        <w:id w:val="622662998"/>
        <w:docPartObj>
          <w:docPartGallery w:val="Table of Contents"/>
          <w:docPartUnique/>
        </w:docPartObj>
      </w:sdtPr>
      <w:sdtEndPr>
        <w:rPr>
          <w:noProof/>
        </w:rPr>
      </w:sdtEndPr>
      <w:sdtContent>
        <w:p w14:paraId="6665012B" w14:textId="7C91327D" w:rsidR="007F24A1" w:rsidRDefault="00B03149">
          <w:pPr>
            <w:pStyle w:val="TOC2"/>
            <w:rPr>
              <w:rFonts w:asciiTheme="minorHAnsi" w:eastAsiaTheme="minorEastAsia" w:hAnsiTheme="minorHAnsi" w:cstheme="minorBidi"/>
              <w:noProof/>
              <w:kern w:val="2"/>
              <w:sz w:val="24"/>
              <w:szCs w:val="24"/>
              <w14:ligatures w14:val="standardContextual"/>
            </w:rPr>
          </w:pPr>
          <w:r>
            <w:fldChar w:fldCharType="begin"/>
          </w:r>
          <w:r>
            <w:instrText xml:space="preserve"> TOC \o "1-3" \h \z \u </w:instrText>
          </w:r>
          <w:r>
            <w:fldChar w:fldCharType="separate"/>
          </w:r>
          <w:hyperlink w:anchor="_Toc210838934" w:history="1">
            <w:r w:rsidR="007F24A1" w:rsidRPr="00B258E8">
              <w:rPr>
                <w:rStyle w:val="Hyperlink"/>
                <w:noProof/>
              </w:rPr>
              <w:t>SCOPE</w:t>
            </w:r>
            <w:r w:rsidR="007F24A1">
              <w:rPr>
                <w:noProof/>
                <w:webHidden/>
              </w:rPr>
              <w:tab/>
            </w:r>
            <w:r w:rsidR="007F24A1">
              <w:rPr>
                <w:noProof/>
                <w:webHidden/>
              </w:rPr>
              <w:fldChar w:fldCharType="begin"/>
            </w:r>
            <w:r w:rsidR="007F24A1">
              <w:rPr>
                <w:noProof/>
                <w:webHidden/>
              </w:rPr>
              <w:instrText xml:space="preserve"> PAGEREF _Toc210838934 \h </w:instrText>
            </w:r>
            <w:r w:rsidR="007F24A1">
              <w:rPr>
                <w:noProof/>
                <w:webHidden/>
              </w:rPr>
            </w:r>
            <w:r w:rsidR="007F24A1">
              <w:rPr>
                <w:noProof/>
                <w:webHidden/>
              </w:rPr>
              <w:fldChar w:fldCharType="separate"/>
            </w:r>
            <w:r w:rsidR="002309CF">
              <w:rPr>
                <w:noProof/>
                <w:webHidden/>
              </w:rPr>
              <w:t>4</w:t>
            </w:r>
            <w:r w:rsidR="007F24A1">
              <w:rPr>
                <w:noProof/>
                <w:webHidden/>
              </w:rPr>
              <w:fldChar w:fldCharType="end"/>
            </w:r>
          </w:hyperlink>
        </w:p>
        <w:p w14:paraId="4BEAC7B4" w14:textId="644218EE" w:rsidR="007F24A1" w:rsidRDefault="007F24A1">
          <w:pPr>
            <w:pStyle w:val="TOC3"/>
            <w:rPr>
              <w:rFonts w:asciiTheme="minorHAnsi" w:eastAsiaTheme="minorEastAsia" w:hAnsiTheme="minorHAnsi" w:cstheme="minorBidi"/>
              <w:noProof/>
              <w:kern w:val="2"/>
              <w:sz w:val="24"/>
              <w:szCs w:val="24"/>
              <w14:ligatures w14:val="standardContextual"/>
            </w:rPr>
          </w:pPr>
          <w:hyperlink w:anchor="_Toc210838935" w:history="1">
            <w:r w:rsidRPr="00B258E8">
              <w:rPr>
                <w:rStyle w:val="Hyperlink"/>
                <w:noProof/>
              </w:rPr>
              <w:t>Error Handling</w:t>
            </w:r>
            <w:r>
              <w:rPr>
                <w:noProof/>
                <w:webHidden/>
              </w:rPr>
              <w:tab/>
            </w:r>
            <w:r>
              <w:rPr>
                <w:noProof/>
                <w:webHidden/>
              </w:rPr>
              <w:fldChar w:fldCharType="begin"/>
            </w:r>
            <w:r>
              <w:rPr>
                <w:noProof/>
                <w:webHidden/>
              </w:rPr>
              <w:instrText xml:space="preserve"> PAGEREF _Toc210838935 \h </w:instrText>
            </w:r>
            <w:r>
              <w:rPr>
                <w:noProof/>
                <w:webHidden/>
              </w:rPr>
            </w:r>
            <w:r>
              <w:rPr>
                <w:noProof/>
                <w:webHidden/>
              </w:rPr>
              <w:fldChar w:fldCharType="separate"/>
            </w:r>
            <w:r w:rsidR="002309CF">
              <w:rPr>
                <w:noProof/>
                <w:webHidden/>
              </w:rPr>
              <w:t>24</w:t>
            </w:r>
            <w:r>
              <w:rPr>
                <w:noProof/>
                <w:webHidden/>
              </w:rPr>
              <w:fldChar w:fldCharType="end"/>
            </w:r>
          </w:hyperlink>
        </w:p>
        <w:p w14:paraId="08FC329D" w14:textId="7D7FD2BE" w:rsidR="007F24A1" w:rsidRDefault="007F24A1">
          <w:pPr>
            <w:pStyle w:val="TOC3"/>
            <w:rPr>
              <w:rFonts w:asciiTheme="minorHAnsi" w:eastAsiaTheme="minorEastAsia" w:hAnsiTheme="minorHAnsi" w:cstheme="minorBidi"/>
              <w:noProof/>
              <w:kern w:val="2"/>
              <w:sz w:val="24"/>
              <w:szCs w:val="24"/>
              <w14:ligatures w14:val="standardContextual"/>
            </w:rPr>
          </w:pPr>
          <w:hyperlink w:anchor="_Toc210838936" w:history="1">
            <w:r w:rsidRPr="00B258E8">
              <w:rPr>
                <w:rStyle w:val="Hyperlink"/>
                <w:noProof/>
              </w:rPr>
              <w:t>Security Model</w:t>
            </w:r>
            <w:r>
              <w:rPr>
                <w:noProof/>
                <w:webHidden/>
              </w:rPr>
              <w:tab/>
            </w:r>
            <w:r>
              <w:rPr>
                <w:noProof/>
                <w:webHidden/>
              </w:rPr>
              <w:fldChar w:fldCharType="begin"/>
            </w:r>
            <w:r>
              <w:rPr>
                <w:noProof/>
                <w:webHidden/>
              </w:rPr>
              <w:instrText xml:space="preserve"> PAGEREF _Toc210838936 \h </w:instrText>
            </w:r>
            <w:r>
              <w:rPr>
                <w:noProof/>
                <w:webHidden/>
              </w:rPr>
            </w:r>
            <w:r>
              <w:rPr>
                <w:noProof/>
                <w:webHidden/>
              </w:rPr>
              <w:fldChar w:fldCharType="separate"/>
            </w:r>
            <w:r w:rsidR="002309CF">
              <w:rPr>
                <w:noProof/>
                <w:webHidden/>
              </w:rPr>
              <w:t>30</w:t>
            </w:r>
            <w:r>
              <w:rPr>
                <w:noProof/>
                <w:webHidden/>
              </w:rPr>
              <w:fldChar w:fldCharType="end"/>
            </w:r>
          </w:hyperlink>
        </w:p>
        <w:p w14:paraId="4E2E6BEE" w14:textId="11F07AD1" w:rsidR="007F24A1" w:rsidRDefault="007F24A1">
          <w:pPr>
            <w:pStyle w:val="TOC2"/>
            <w:rPr>
              <w:rFonts w:asciiTheme="minorHAnsi" w:eastAsiaTheme="minorEastAsia" w:hAnsiTheme="minorHAnsi" w:cstheme="minorBidi"/>
              <w:noProof/>
              <w:kern w:val="2"/>
              <w:sz w:val="24"/>
              <w:szCs w:val="24"/>
              <w14:ligatures w14:val="standardContextual"/>
            </w:rPr>
          </w:pPr>
          <w:hyperlink w:anchor="_Toc210838937" w:history="1">
            <w:r w:rsidRPr="00B258E8">
              <w:rPr>
                <w:rStyle w:val="Hyperlink"/>
                <w:b/>
                <w:noProof/>
              </w:rPr>
              <w:t>ANNEX I</w:t>
            </w:r>
            <w:r>
              <w:rPr>
                <w:noProof/>
                <w:webHidden/>
              </w:rPr>
              <w:tab/>
            </w:r>
            <w:r>
              <w:rPr>
                <w:noProof/>
                <w:webHidden/>
              </w:rPr>
              <w:fldChar w:fldCharType="begin"/>
            </w:r>
            <w:r>
              <w:rPr>
                <w:noProof/>
                <w:webHidden/>
              </w:rPr>
              <w:instrText xml:space="preserve"> PAGEREF _Toc210838937 \h </w:instrText>
            </w:r>
            <w:r>
              <w:rPr>
                <w:noProof/>
                <w:webHidden/>
              </w:rPr>
            </w:r>
            <w:r>
              <w:rPr>
                <w:noProof/>
                <w:webHidden/>
              </w:rPr>
              <w:fldChar w:fldCharType="separate"/>
            </w:r>
            <w:r w:rsidR="002309CF">
              <w:rPr>
                <w:noProof/>
                <w:webHidden/>
              </w:rPr>
              <w:t>43</w:t>
            </w:r>
            <w:r>
              <w:rPr>
                <w:noProof/>
                <w:webHidden/>
              </w:rPr>
              <w:fldChar w:fldCharType="end"/>
            </w:r>
          </w:hyperlink>
        </w:p>
        <w:p w14:paraId="65EF5A75" w14:textId="74675463" w:rsidR="007F24A1" w:rsidRDefault="007F24A1">
          <w:pPr>
            <w:pStyle w:val="TOC2"/>
            <w:rPr>
              <w:rFonts w:asciiTheme="minorHAnsi" w:eastAsiaTheme="minorEastAsia" w:hAnsiTheme="minorHAnsi" w:cstheme="minorBidi"/>
              <w:noProof/>
              <w:kern w:val="2"/>
              <w:sz w:val="24"/>
              <w:szCs w:val="24"/>
              <w14:ligatures w14:val="standardContextual"/>
            </w:rPr>
          </w:pPr>
          <w:hyperlink w:anchor="_Toc210838938" w:history="1">
            <w:r w:rsidRPr="00B258E8">
              <w:rPr>
                <w:rStyle w:val="Hyperlink"/>
                <w:b/>
                <w:noProof/>
              </w:rPr>
              <w:t>ANNEX II</w:t>
            </w:r>
            <w:r>
              <w:rPr>
                <w:noProof/>
                <w:webHidden/>
              </w:rPr>
              <w:tab/>
            </w:r>
            <w:r>
              <w:rPr>
                <w:noProof/>
                <w:webHidden/>
              </w:rPr>
              <w:fldChar w:fldCharType="begin"/>
            </w:r>
            <w:r>
              <w:rPr>
                <w:noProof/>
                <w:webHidden/>
              </w:rPr>
              <w:instrText xml:space="preserve"> PAGEREF _Toc210838938 \h </w:instrText>
            </w:r>
            <w:r>
              <w:rPr>
                <w:noProof/>
                <w:webHidden/>
              </w:rPr>
            </w:r>
            <w:r>
              <w:rPr>
                <w:noProof/>
                <w:webHidden/>
              </w:rPr>
              <w:fldChar w:fldCharType="separate"/>
            </w:r>
            <w:r w:rsidR="002309CF">
              <w:rPr>
                <w:noProof/>
                <w:webHidden/>
              </w:rPr>
              <w:t>78</w:t>
            </w:r>
            <w:r>
              <w:rPr>
                <w:noProof/>
                <w:webHidden/>
              </w:rPr>
              <w:fldChar w:fldCharType="end"/>
            </w:r>
          </w:hyperlink>
        </w:p>
        <w:p w14:paraId="2A6E21E8" w14:textId="77A35F7B" w:rsidR="007F24A1" w:rsidRDefault="007F24A1">
          <w:pPr>
            <w:pStyle w:val="TOC2"/>
            <w:rPr>
              <w:rFonts w:asciiTheme="minorHAnsi" w:eastAsiaTheme="minorEastAsia" w:hAnsiTheme="minorHAnsi" w:cstheme="minorBidi"/>
              <w:noProof/>
              <w:kern w:val="2"/>
              <w:sz w:val="24"/>
              <w:szCs w:val="24"/>
              <w14:ligatures w14:val="standardContextual"/>
            </w:rPr>
          </w:pPr>
          <w:hyperlink w:anchor="_Toc210838939" w:history="1">
            <w:r w:rsidRPr="00B258E8">
              <w:rPr>
                <w:rStyle w:val="Hyperlink"/>
                <w:b/>
                <w:noProof/>
              </w:rPr>
              <w:t>ANNEX III</w:t>
            </w:r>
            <w:r>
              <w:rPr>
                <w:noProof/>
                <w:webHidden/>
              </w:rPr>
              <w:tab/>
            </w:r>
            <w:r>
              <w:rPr>
                <w:noProof/>
                <w:webHidden/>
              </w:rPr>
              <w:fldChar w:fldCharType="begin"/>
            </w:r>
            <w:r>
              <w:rPr>
                <w:noProof/>
                <w:webHidden/>
              </w:rPr>
              <w:instrText xml:space="preserve"> PAGEREF _Toc210838939 \h </w:instrText>
            </w:r>
            <w:r>
              <w:rPr>
                <w:noProof/>
                <w:webHidden/>
              </w:rPr>
            </w:r>
            <w:r>
              <w:rPr>
                <w:noProof/>
                <w:webHidden/>
              </w:rPr>
              <w:fldChar w:fldCharType="separate"/>
            </w:r>
            <w:r w:rsidR="002309CF">
              <w:rPr>
                <w:noProof/>
                <w:webHidden/>
              </w:rPr>
              <w:t>82</w:t>
            </w:r>
            <w:r>
              <w:rPr>
                <w:noProof/>
                <w:webHidden/>
              </w:rPr>
              <w:fldChar w:fldCharType="end"/>
            </w:r>
          </w:hyperlink>
        </w:p>
        <w:p w14:paraId="5E178E3B" w14:textId="227ADA46" w:rsidR="007F24A1" w:rsidRDefault="007F24A1">
          <w:pPr>
            <w:pStyle w:val="TOC2"/>
            <w:rPr>
              <w:rFonts w:asciiTheme="minorHAnsi" w:eastAsiaTheme="minorEastAsia" w:hAnsiTheme="minorHAnsi" w:cstheme="minorBidi"/>
              <w:noProof/>
              <w:kern w:val="2"/>
              <w:sz w:val="24"/>
              <w:szCs w:val="24"/>
              <w14:ligatures w14:val="standardContextual"/>
            </w:rPr>
          </w:pPr>
          <w:hyperlink w:anchor="_Toc210838940" w:history="1">
            <w:r w:rsidRPr="00B258E8">
              <w:rPr>
                <w:rStyle w:val="Hyperlink"/>
                <w:b/>
                <w:noProof/>
              </w:rPr>
              <w:t>Appendix A</w:t>
            </w:r>
            <w:r>
              <w:rPr>
                <w:noProof/>
                <w:webHidden/>
              </w:rPr>
              <w:tab/>
            </w:r>
            <w:r>
              <w:rPr>
                <w:noProof/>
                <w:webHidden/>
              </w:rPr>
              <w:fldChar w:fldCharType="begin"/>
            </w:r>
            <w:r>
              <w:rPr>
                <w:noProof/>
                <w:webHidden/>
              </w:rPr>
              <w:instrText xml:space="preserve"> PAGEREF _Toc210838940 \h </w:instrText>
            </w:r>
            <w:r>
              <w:rPr>
                <w:noProof/>
                <w:webHidden/>
              </w:rPr>
            </w:r>
            <w:r>
              <w:rPr>
                <w:noProof/>
                <w:webHidden/>
              </w:rPr>
              <w:fldChar w:fldCharType="separate"/>
            </w:r>
            <w:r w:rsidR="002309CF">
              <w:rPr>
                <w:noProof/>
                <w:webHidden/>
              </w:rPr>
              <w:t>83</w:t>
            </w:r>
            <w:r>
              <w:rPr>
                <w:noProof/>
                <w:webHidden/>
              </w:rPr>
              <w:fldChar w:fldCharType="end"/>
            </w:r>
          </w:hyperlink>
        </w:p>
        <w:p w14:paraId="48B85C2D" w14:textId="46D3DE05" w:rsidR="007F24A1" w:rsidRDefault="007F24A1">
          <w:pPr>
            <w:pStyle w:val="TOC2"/>
            <w:rPr>
              <w:rFonts w:asciiTheme="minorHAnsi" w:eastAsiaTheme="minorEastAsia" w:hAnsiTheme="minorHAnsi" w:cstheme="minorBidi"/>
              <w:noProof/>
              <w:kern w:val="2"/>
              <w:sz w:val="24"/>
              <w:szCs w:val="24"/>
              <w14:ligatures w14:val="standardContextual"/>
            </w:rPr>
          </w:pPr>
          <w:hyperlink w:anchor="_Toc210838941" w:history="1">
            <w:r w:rsidRPr="00B258E8">
              <w:rPr>
                <w:rStyle w:val="Hyperlink"/>
                <w:b/>
                <w:noProof/>
              </w:rPr>
              <w:t>Appendix B</w:t>
            </w:r>
            <w:r>
              <w:rPr>
                <w:noProof/>
                <w:webHidden/>
              </w:rPr>
              <w:tab/>
            </w:r>
            <w:r>
              <w:rPr>
                <w:noProof/>
                <w:webHidden/>
              </w:rPr>
              <w:fldChar w:fldCharType="begin"/>
            </w:r>
            <w:r>
              <w:rPr>
                <w:noProof/>
                <w:webHidden/>
              </w:rPr>
              <w:instrText xml:space="preserve"> PAGEREF _Toc210838941 \h </w:instrText>
            </w:r>
            <w:r>
              <w:rPr>
                <w:noProof/>
                <w:webHidden/>
              </w:rPr>
            </w:r>
            <w:r>
              <w:rPr>
                <w:noProof/>
                <w:webHidden/>
              </w:rPr>
              <w:fldChar w:fldCharType="separate"/>
            </w:r>
            <w:r w:rsidR="002309CF">
              <w:rPr>
                <w:noProof/>
                <w:webHidden/>
              </w:rPr>
              <w:t>83</w:t>
            </w:r>
            <w:r>
              <w:rPr>
                <w:noProof/>
                <w:webHidden/>
              </w:rPr>
              <w:fldChar w:fldCharType="end"/>
            </w:r>
          </w:hyperlink>
        </w:p>
        <w:p w14:paraId="63B51605" w14:textId="5DF871D3" w:rsidR="007F24A1" w:rsidRDefault="007F24A1">
          <w:pPr>
            <w:pStyle w:val="TOC2"/>
            <w:rPr>
              <w:rFonts w:asciiTheme="minorHAnsi" w:eastAsiaTheme="minorEastAsia" w:hAnsiTheme="minorHAnsi" w:cstheme="minorBidi"/>
              <w:noProof/>
              <w:kern w:val="2"/>
              <w:sz w:val="24"/>
              <w:szCs w:val="24"/>
              <w14:ligatures w14:val="standardContextual"/>
            </w:rPr>
          </w:pPr>
          <w:hyperlink w:anchor="_Toc210838942" w:history="1">
            <w:r w:rsidRPr="00B258E8">
              <w:rPr>
                <w:rStyle w:val="Hyperlink"/>
                <w:b/>
                <w:noProof/>
              </w:rPr>
              <w:t>ANNEX IV</w:t>
            </w:r>
            <w:r>
              <w:rPr>
                <w:noProof/>
                <w:webHidden/>
              </w:rPr>
              <w:tab/>
            </w:r>
            <w:r>
              <w:rPr>
                <w:noProof/>
                <w:webHidden/>
              </w:rPr>
              <w:fldChar w:fldCharType="begin"/>
            </w:r>
            <w:r>
              <w:rPr>
                <w:noProof/>
                <w:webHidden/>
              </w:rPr>
              <w:instrText xml:space="preserve"> PAGEREF _Toc210838942 \h </w:instrText>
            </w:r>
            <w:r>
              <w:rPr>
                <w:noProof/>
                <w:webHidden/>
              </w:rPr>
            </w:r>
            <w:r>
              <w:rPr>
                <w:noProof/>
                <w:webHidden/>
              </w:rPr>
              <w:fldChar w:fldCharType="separate"/>
            </w:r>
            <w:r w:rsidR="002309CF">
              <w:rPr>
                <w:noProof/>
                <w:webHidden/>
              </w:rPr>
              <w:t>84</w:t>
            </w:r>
            <w:r>
              <w:rPr>
                <w:noProof/>
                <w:webHidden/>
              </w:rPr>
              <w:fldChar w:fldCharType="end"/>
            </w:r>
          </w:hyperlink>
        </w:p>
        <w:p w14:paraId="351A9855" w14:textId="4017500A" w:rsidR="007F24A1" w:rsidRDefault="007F24A1">
          <w:pPr>
            <w:pStyle w:val="TOC2"/>
            <w:rPr>
              <w:rFonts w:asciiTheme="minorHAnsi" w:eastAsiaTheme="minorEastAsia" w:hAnsiTheme="minorHAnsi" w:cstheme="minorBidi"/>
              <w:noProof/>
              <w:kern w:val="2"/>
              <w:sz w:val="24"/>
              <w:szCs w:val="24"/>
              <w14:ligatures w14:val="standardContextual"/>
            </w:rPr>
          </w:pPr>
          <w:hyperlink w:anchor="_Toc210838943" w:history="1">
            <w:r w:rsidRPr="00B258E8">
              <w:rPr>
                <w:rStyle w:val="Hyperlink"/>
                <w:b/>
                <w:noProof/>
                <w:lang w:val="fr-FR"/>
              </w:rPr>
              <w:t>ANNEX V</w:t>
            </w:r>
            <w:r>
              <w:rPr>
                <w:noProof/>
                <w:webHidden/>
              </w:rPr>
              <w:tab/>
            </w:r>
            <w:r>
              <w:rPr>
                <w:noProof/>
                <w:webHidden/>
              </w:rPr>
              <w:fldChar w:fldCharType="begin"/>
            </w:r>
            <w:r>
              <w:rPr>
                <w:noProof/>
                <w:webHidden/>
              </w:rPr>
              <w:instrText xml:space="preserve"> PAGEREF _Toc210838943 \h </w:instrText>
            </w:r>
            <w:r>
              <w:rPr>
                <w:noProof/>
                <w:webHidden/>
              </w:rPr>
            </w:r>
            <w:r>
              <w:rPr>
                <w:noProof/>
                <w:webHidden/>
              </w:rPr>
              <w:fldChar w:fldCharType="separate"/>
            </w:r>
            <w:r w:rsidR="002309CF">
              <w:rPr>
                <w:noProof/>
                <w:webHidden/>
              </w:rPr>
              <w:t>86</w:t>
            </w:r>
            <w:r>
              <w:rPr>
                <w:noProof/>
                <w:webHidden/>
              </w:rPr>
              <w:fldChar w:fldCharType="end"/>
            </w:r>
          </w:hyperlink>
        </w:p>
        <w:p w14:paraId="5852B88A" w14:textId="23DD2257" w:rsidR="007F24A1" w:rsidRDefault="007F24A1">
          <w:pPr>
            <w:pStyle w:val="TOC2"/>
            <w:rPr>
              <w:rFonts w:asciiTheme="minorHAnsi" w:eastAsiaTheme="minorEastAsia" w:hAnsiTheme="minorHAnsi" w:cstheme="minorBidi"/>
              <w:noProof/>
              <w:kern w:val="2"/>
              <w:sz w:val="24"/>
              <w:szCs w:val="24"/>
              <w14:ligatures w14:val="standardContextual"/>
            </w:rPr>
          </w:pPr>
          <w:hyperlink w:anchor="_Toc210838944" w:history="1">
            <w:r w:rsidRPr="00B258E8">
              <w:rPr>
                <w:rStyle w:val="Hyperlink"/>
                <w:b/>
                <w:noProof/>
              </w:rPr>
              <w:t>ANNEX VI</w:t>
            </w:r>
            <w:r>
              <w:rPr>
                <w:noProof/>
                <w:webHidden/>
              </w:rPr>
              <w:tab/>
            </w:r>
            <w:r>
              <w:rPr>
                <w:noProof/>
                <w:webHidden/>
              </w:rPr>
              <w:fldChar w:fldCharType="begin"/>
            </w:r>
            <w:r>
              <w:rPr>
                <w:noProof/>
                <w:webHidden/>
              </w:rPr>
              <w:instrText xml:space="preserve"> PAGEREF _Toc210838944 \h </w:instrText>
            </w:r>
            <w:r>
              <w:rPr>
                <w:noProof/>
                <w:webHidden/>
              </w:rPr>
            </w:r>
            <w:r>
              <w:rPr>
                <w:noProof/>
                <w:webHidden/>
              </w:rPr>
              <w:fldChar w:fldCharType="separate"/>
            </w:r>
            <w:r w:rsidR="002309CF">
              <w:rPr>
                <w:noProof/>
                <w:webHidden/>
              </w:rPr>
              <w:t>90</w:t>
            </w:r>
            <w:r>
              <w:rPr>
                <w:noProof/>
                <w:webHidden/>
              </w:rPr>
              <w:fldChar w:fldCharType="end"/>
            </w:r>
          </w:hyperlink>
        </w:p>
        <w:p w14:paraId="787E60CB" w14:textId="5C5DC7A3" w:rsidR="007F24A1" w:rsidRDefault="007F24A1">
          <w:pPr>
            <w:pStyle w:val="TOC2"/>
            <w:rPr>
              <w:rFonts w:asciiTheme="minorHAnsi" w:eastAsiaTheme="minorEastAsia" w:hAnsiTheme="minorHAnsi" w:cstheme="minorBidi"/>
              <w:noProof/>
              <w:kern w:val="2"/>
              <w:sz w:val="24"/>
              <w:szCs w:val="24"/>
              <w14:ligatures w14:val="standardContextual"/>
            </w:rPr>
          </w:pPr>
          <w:hyperlink w:anchor="_Toc210838945" w:history="1">
            <w:r w:rsidRPr="00B258E8">
              <w:rPr>
                <w:rStyle w:val="Hyperlink"/>
                <w:b/>
                <w:noProof/>
                <w:lang w:val="fr-FR"/>
              </w:rPr>
              <w:t>ANNEX VII</w:t>
            </w:r>
            <w:r>
              <w:rPr>
                <w:noProof/>
                <w:webHidden/>
              </w:rPr>
              <w:tab/>
            </w:r>
            <w:r>
              <w:rPr>
                <w:noProof/>
                <w:webHidden/>
              </w:rPr>
              <w:fldChar w:fldCharType="begin"/>
            </w:r>
            <w:r>
              <w:rPr>
                <w:noProof/>
                <w:webHidden/>
              </w:rPr>
              <w:instrText xml:space="preserve"> PAGEREF _Toc210838945 \h </w:instrText>
            </w:r>
            <w:r>
              <w:rPr>
                <w:noProof/>
                <w:webHidden/>
              </w:rPr>
            </w:r>
            <w:r>
              <w:rPr>
                <w:noProof/>
                <w:webHidden/>
              </w:rPr>
              <w:fldChar w:fldCharType="separate"/>
            </w:r>
            <w:r w:rsidR="002309CF">
              <w:rPr>
                <w:noProof/>
                <w:webHidden/>
              </w:rPr>
              <w:t>92</w:t>
            </w:r>
            <w:r>
              <w:rPr>
                <w:noProof/>
                <w:webHidden/>
              </w:rPr>
              <w:fldChar w:fldCharType="end"/>
            </w:r>
          </w:hyperlink>
        </w:p>
        <w:p w14:paraId="12F5234A" w14:textId="235443B5" w:rsidR="005E48A2" w:rsidRDefault="00B03149" w:rsidP="008745E1">
          <w:pPr>
            <w:pStyle w:val="TOC1"/>
            <w:tabs>
              <w:tab w:val="right" w:leader="dot" w:pos="9260"/>
            </w:tabs>
          </w:pPr>
          <w:r>
            <w:fldChar w:fldCharType="end"/>
          </w:r>
        </w:p>
      </w:sdtContent>
    </w:sdt>
    <w:p w14:paraId="1ACED221" w14:textId="77777777" w:rsidR="00C36A22" w:rsidRDefault="00C36A22" w:rsidP="00397C00">
      <w:pPr>
        <w:pStyle w:val="STNormal"/>
      </w:pPr>
    </w:p>
    <w:p w14:paraId="1D5DE22F" w14:textId="77777777" w:rsidR="00C36A22" w:rsidRPr="00C36A22" w:rsidRDefault="00C36A22" w:rsidP="00397C00">
      <w:pPr>
        <w:pStyle w:val="STNormal"/>
        <w:rPr>
          <w:b/>
        </w:rPr>
      </w:pPr>
      <w:r w:rsidRPr="00C36A22">
        <w:rPr>
          <w:b/>
        </w:rPr>
        <w:t>ANNEXES</w:t>
      </w:r>
    </w:p>
    <w:p w14:paraId="2A6CB681" w14:textId="03635E4C" w:rsidR="00C36A22" w:rsidRDefault="00C36A22" w:rsidP="00397C00">
      <w:pPr>
        <w:pStyle w:val="STNormal"/>
      </w:pPr>
      <w:hyperlink w:anchor="_ANNEX_I" w:history="1">
        <w:r w:rsidRPr="00217D47">
          <w:rPr>
            <w:rStyle w:val="Hyperlink"/>
          </w:rPr>
          <w:t xml:space="preserve">ANNEX I </w:t>
        </w:r>
      </w:hyperlink>
      <w:r>
        <w:t xml:space="preserve"> </w:t>
      </w:r>
      <w:r>
        <w:tab/>
      </w:r>
      <w:r w:rsidRPr="003E21A0">
        <w:t>LIST OF RESTful WEB SERVICE DESIGN RULES AND CONVENTIONS</w:t>
      </w:r>
    </w:p>
    <w:p w14:paraId="4D9CEEE0" w14:textId="2CF5EE8E" w:rsidR="00C36A22" w:rsidRDefault="00217D47" w:rsidP="00397C00">
      <w:pPr>
        <w:pStyle w:val="STNormal"/>
      </w:pPr>
      <w:hyperlink w:anchor="_ANNEX_II" w:history="1">
        <w:r w:rsidRPr="00217D47">
          <w:rPr>
            <w:rStyle w:val="Hyperlink"/>
          </w:rPr>
          <w:t>ANNEX II</w:t>
        </w:r>
      </w:hyperlink>
      <w:r w:rsidR="00C36A22">
        <w:t xml:space="preserve"> </w:t>
      </w:r>
      <w:r w:rsidR="00C36A22">
        <w:tab/>
        <w:t>REST IP VOCABULARY</w:t>
      </w:r>
    </w:p>
    <w:p w14:paraId="3951450E" w14:textId="749380A8" w:rsidR="00C36A22" w:rsidRDefault="00C36A22" w:rsidP="00397C00">
      <w:pPr>
        <w:pStyle w:val="STNormal"/>
      </w:pPr>
      <w:hyperlink w:anchor="_ANNEX_III" w:history="1">
        <w:r w:rsidRPr="00217D47">
          <w:rPr>
            <w:rStyle w:val="Hyperlink"/>
          </w:rPr>
          <w:t>ANNEX III</w:t>
        </w:r>
      </w:hyperlink>
      <w:r>
        <w:t xml:space="preserve">  </w:t>
      </w:r>
      <w:r>
        <w:tab/>
      </w:r>
      <w:r w:rsidRPr="00C36A22">
        <w:t>RESTFUL WEB API GUIDELINES AND MODEL SERVICE CONTRACT</w:t>
      </w:r>
    </w:p>
    <w:p w14:paraId="62BB437A" w14:textId="114A9907" w:rsidR="00C36A22" w:rsidRDefault="00C36A22" w:rsidP="00397C00">
      <w:pPr>
        <w:pStyle w:val="STNormal"/>
      </w:pPr>
      <w:hyperlink w:anchor="_ANNEX_IV" w:history="1">
        <w:r w:rsidRPr="00217D47">
          <w:rPr>
            <w:rStyle w:val="Hyperlink"/>
          </w:rPr>
          <w:t>ANNEX IV</w:t>
        </w:r>
      </w:hyperlink>
      <w:r>
        <w:t xml:space="preserve">  </w:t>
      </w:r>
      <w:r>
        <w:tab/>
      </w:r>
      <w:r w:rsidRPr="00C36A22">
        <w:t>HIGH LEVEL SECURITY ARCHITECTURE BEST PRACTICES</w:t>
      </w:r>
    </w:p>
    <w:p w14:paraId="644D76FB" w14:textId="48AE7FFF" w:rsidR="00C36A22" w:rsidRDefault="00C36A22" w:rsidP="00397C00">
      <w:pPr>
        <w:pStyle w:val="STNormal"/>
      </w:pPr>
      <w:hyperlink w:anchor="_ANNEX_V" w:history="1">
        <w:r w:rsidRPr="00217D47">
          <w:rPr>
            <w:rStyle w:val="Hyperlink"/>
          </w:rPr>
          <w:t>ANNEX V</w:t>
        </w:r>
      </w:hyperlink>
      <w:r>
        <w:t xml:space="preserve">  </w:t>
      </w:r>
      <w:r>
        <w:tab/>
      </w:r>
      <w:r w:rsidRPr="00C36A22">
        <w:t>HTTP STATUS CODES</w:t>
      </w:r>
    </w:p>
    <w:p w14:paraId="2223FCE3" w14:textId="34AE7991" w:rsidR="00C36A22" w:rsidRDefault="00C36A22" w:rsidP="00397C00">
      <w:pPr>
        <w:pStyle w:val="STNormal"/>
      </w:pPr>
      <w:hyperlink w:anchor="_ANNEX_VI" w:history="1">
        <w:r w:rsidRPr="00217D47">
          <w:rPr>
            <w:rStyle w:val="Hyperlink"/>
          </w:rPr>
          <w:t>ANNEX VI</w:t>
        </w:r>
      </w:hyperlink>
      <w:r>
        <w:t xml:space="preserve"> </w:t>
      </w:r>
      <w:r>
        <w:tab/>
      </w:r>
      <w:r w:rsidRPr="00C36A22">
        <w:t>REPRESENTATIONAL TERMS</w:t>
      </w:r>
    </w:p>
    <w:p w14:paraId="61579058" w14:textId="08850676" w:rsidR="005E48A2" w:rsidRDefault="00C36A22" w:rsidP="00397C00">
      <w:pPr>
        <w:pStyle w:val="STNormal"/>
      </w:pPr>
      <w:hyperlink w:anchor="_ANNEX_VII" w:history="1">
        <w:r w:rsidRPr="00217D47">
          <w:rPr>
            <w:rStyle w:val="Hyperlink"/>
          </w:rPr>
          <w:t>ANNEX VII</w:t>
        </w:r>
      </w:hyperlink>
      <w:r>
        <w:t xml:space="preserve"> </w:t>
      </w:r>
      <w:r>
        <w:tab/>
      </w:r>
      <w:r w:rsidRPr="00C36A22">
        <w:t>API LIFECYCLE MANAGEMENT PUBLICATION</w:t>
      </w:r>
    </w:p>
    <w:p w14:paraId="615CADFB" w14:textId="77777777" w:rsidR="005B4E9B" w:rsidRDefault="005B4E9B" w:rsidP="00637BA7">
      <w:pPr>
        <w:pStyle w:val="STNormal"/>
      </w:pPr>
    </w:p>
    <w:p w14:paraId="39E6AFD3" w14:textId="77777777" w:rsidR="005B4E9B" w:rsidRDefault="005B4E9B" w:rsidP="00397C00">
      <w:pPr>
        <w:pStyle w:val="STNormal"/>
      </w:pPr>
    </w:p>
    <w:p w14:paraId="7DA30D6E" w14:textId="77777777" w:rsidR="005B4E9B" w:rsidRDefault="005B4E9B" w:rsidP="00637BA7">
      <w:pPr>
        <w:pStyle w:val="STNormal"/>
      </w:pPr>
    </w:p>
    <w:p w14:paraId="7C68DC61" w14:textId="77777777" w:rsidR="0095263B" w:rsidRDefault="0095263B" w:rsidP="00637BA7">
      <w:pPr>
        <w:pStyle w:val="STNormal"/>
      </w:pPr>
    </w:p>
    <w:p w14:paraId="6D3D3959" w14:textId="77777777" w:rsidR="00A61D3D" w:rsidRDefault="00A61D3D" w:rsidP="00637BA7">
      <w:pPr>
        <w:pStyle w:val="STNormal"/>
        <w:rPr>
          <w:rFonts w:eastAsia="SimSun"/>
          <w:kern w:val="32"/>
        </w:rPr>
      </w:pPr>
      <w:r>
        <w:br w:type="page"/>
      </w:r>
    </w:p>
    <w:p w14:paraId="4628EB3D" w14:textId="5E794447" w:rsidR="00E348C9" w:rsidRPr="00053C56" w:rsidRDefault="00E348C9" w:rsidP="00397C00">
      <w:pPr>
        <w:pStyle w:val="STH1"/>
        <w:rPr>
          <w:bCs/>
        </w:rPr>
      </w:pPr>
      <w:r w:rsidRPr="00053C56">
        <w:lastRenderedPageBreak/>
        <w:t>STANDARD ST.</w:t>
      </w:r>
      <w:r>
        <w:t>90</w:t>
      </w:r>
    </w:p>
    <w:p w14:paraId="2AD54D7E" w14:textId="77777777" w:rsidR="00E348C9" w:rsidRPr="00A21667" w:rsidRDefault="00E348C9" w:rsidP="008745E1"/>
    <w:p w14:paraId="540A9571" w14:textId="77777777" w:rsidR="00E348C9" w:rsidRDefault="00E348C9" w:rsidP="00397C00">
      <w:pPr>
        <w:pStyle w:val="TitleCAPS"/>
      </w:pPr>
      <w:r w:rsidRPr="00A21667">
        <w:t xml:space="preserve">RECOMMENDATION </w:t>
      </w:r>
      <w:r>
        <w:t>for processing and communicating intellectual property data using Web APIs (Application Programming Interfaces)</w:t>
      </w:r>
    </w:p>
    <w:p w14:paraId="4D1DBC8F" w14:textId="6C54D983" w:rsidR="008272AB" w:rsidRDefault="008272AB" w:rsidP="00637BA7">
      <w:pPr>
        <w:pStyle w:val="STvandproposal"/>
      </w:pPr>
      <w:r>
        <w:t xml:space="preserve">Version </w:t>
      </w:r>
      <w:del w:id="12" w:author="Author">
        <w:r w:rsidDel="00DC3854">
          <w:delText>1</w:delText>
        </w:r>
        <w:r>
          <w:delText>.1</w:delText>
        </w:r>
      </w:del>
      <w:ins w:id="13" w:author="Author">
        <w:r w:rsidR="00DC3854">
          <w:t>2.0</w:t>
        </w:r>
      </w:ins>
    </w:p>
    <w:p w14:paraId="6F310214" w14:textId="77777777" w:rsidR="008272AB" w:rsidRDefault="008272AB" w:rsidP="00637BA7">
      <w:pPr>
        <w:pStyle w:val="STNormal"/>
      </w:pPr>
    </w:p>
    <w:p w14:paraId="48A00419" w14:textId="398B600B" w:rsidR="006A383B" w:rsidRDefault="006A383B" w:rsidP="00637BA7">
      <w:pPr>
        <w:pStyle w:val="STvandproposal"/>
      </w:pPr>
      <w:r>
        <w:t>Proposal presented for approval</w:t>
      </w:r>
      <w:r w:rsidRPr="009F53E0">
        <w:t xml:space="preserve"> by the Committee on WIPO Standards (CWS</w:t>
      </w:r>
      <w:r w:rsidRPr="00327718">
        <w:t xml:space="preserve">) </w:t>
      </w:r>
      <w:r w:rsidRPr="009F53E0">
        <w:br/>
        <w:t xml:space="preserve">at its </w:t>
      </w:r>
      <w:r>
        <w:t>thirteenth</w:t>
      </w:r>
      <w:r w:rsidRPr="009F53E0">
        <w:t xml:space="preserve"> session</w:t>
      </w:r>
    </w:p>
    <w:p w14:paraId="7DDE1A0A" w14:textId="77777777" w:rsidR="001E15BE" w:rsidRPr="00D34B4B" w:rsidRDefault="001E15BE" w:rsidP="00637BA7">
      <w:pPr>
        <w:pStyle w:val="STNormal"/>
      </w:pPr>
    </w:p>
    <w:p w14:paraId="1658961D" w14:textId="77777777" w:rsidR="0024591C" w:rsidRPr="00B931A9" w:rsidRDefault="0024591C" w:rsidP="00637BA7">
      <w:pPr>
        <w:pStyle w:val="STNormal"/>
      </w:pPr>
    </w:p>
    <w:p w14:paraId="77495E3A" w14:textId="0A470F35" w:rsidR="005E48A2" w:rsidRPr="00E22E4F" w:rsidRDefault="004268DA" w:rsidP="004268DA">
      <w:pPr>
        <w:pStyle w:val="STHeading2"/>
      </w:pPr>
      <w:r>
        <w:t>Introduction</w:t>
      </w:r>
    </w:p>
    <w:p w14:paraId="54B0C43D" w14:textId="3B84EB1B" w:rsidR="005E48A2" w:rsidRPr="001E2761" w:rsidRDefault="00581E61" w:rsidP="001E2761">
      <w:pPr>
        <w:pStyle w:val="STParagraph"/>
        <w:rPr>
          <w:rStyle w:val="NumbernewChar"/>
        </w:rPr>
      </w:pPr>
      <w:r w:rsidRPr="00581E61">
        <w:fldChar w:fldCharType="begin"/>
      </w:r>
      <w:r w:rsidRPr="00581E61">
        <w:instrText xml:space="preserve"> AUTONUM  </w:instrText>
      </w:r>
      <w:r w:rsidRPr="00581E61">
        <w:fldChar w:fldCharType="end"/>
      </w:r>
      <w:r w:rsidRPr="00581E61">
        <w:tab/>
      </w:r>
      <w:r w:rsidR="005E48A2" w:rsidRPr="00581E61">
        <w:t>This Standard provides recommendations on Application Programming Interface</w:t>
      </w:r>
      <w:r w:rsidR="005244A1">
        <w:t>s</w:t>
      </w:r>
      <w:r w:rsidR="005E48A2" w:rsidRPr="00581E61">
        <w:t xml:space="preserve"> (API</w:t>
      </w:r>
      <w:r w:rsidR="00CE5EF3">
        <w:t>s</w:t>
      </w:r>
      <w:r w:rsidR="005E48A2" w:rsidRPr="00581E61">
        <w:t xml:space="preserve">) to facilitate the processing </w:t>
      </w:r>
      <w:r w:rsidR="005E48A2" w:rsidRPr="001E2761">
        <w:rPr>
          <w:rStyle w:val="NumbernewChar"/>
        </w:rPr>
        <w:t xml:space="preserve">and exchange of Intellectual Property (IP) data in </w:t>
      </w:r>
      <w:r w:rsidR="005244A1" w:rsidRPr="001E2761">
        <w:rPr>
          <w:rStyle w:val="NumbernewChar"/>
        </w:rPr>
        <w:t xml:space="preserve">a </w:t>
      </w:r>
      <w:r w:rsidR="005E48A2" w:rsidRPr="001E2761">
        <w:rPr>
          <w:rStyle w:val="NumbernewChar"/>
        </w:rPr>
        <w:t>harmonized way over the Web.</w:t>
      </w:r>
    </w:p>
    <w:p w14:paraId="74FC1079" w14:textId="77777777" w:rsidR="005E48A2" w:rsidRDefault="00581E61" w:rsidP="001E2761">
      <w:pPr>
        <w:pStyle w:val="STParagraph"/>
      </w:pPr>
      <w:r w:rsidRPr="007D638D">
        <w:fldChar w:fldCharType="begin"/>
      </w:r>
      <w:r w:rsidRPr="007D638D">
        <w:instrText xml:space="preserve"> AUTONUM  </w:instrText>
      </w:r>
      <w:r w:rsidRPr="007D638D">
        <w:fldChar w:fldCharType="end"/>
      </w:r>
      <w:r w:rsidRPr="007D638D">
        <w:tab/>
      </w:r>
      <w:r w:rsidR="005E48A2" w:rsidRPr="007D638D">
        <w:t>This Standard is intended to:</w:t>
      </w:r>
    </w:p>
    <w:p w14:paraId="0510F65C" w14:textId="77777777" w:rsidR="005E48A2" w:rsidRPr="00AA0CB9" w:rsidRDefault="005E48A2" w:rsidP="00BF5EAC">
      <w:pPr>
        <w:pStyle w:val="Level1Bullet"/>
      </w:pPr>
      <w:r w:rsidRPr="00AA0CB9">
        <w:t>ensure consistency by establishing uniform web service design principles;</w:t>
      </w:r>
    </w:p>
    <w:p w14:paraId="76C7D965" w14:textId="77777777" w:rsidR="005E48A2" w:rsidRPr="00AA0CB9" w:rsidRDefault="005E48A2" w:rsidP="00BF5EAC">
      <w:pPr>
        <w:pStyle w:val="Level1Bullet"/>
      </w:pPr>
      <w:r w:rsidRPr="00AA0CB9">
        <w:t>improve data interoperability among web service partners;</w:t>
      </w:r>
    </w:p>
    <w:p w14:paraId="6BEBFDD0" w14:textId="77777777" w:rsidR="005E48A2" w:rsidRPr="00AA0CB9" w:rsidRDefault="005E48A2" w:rsidP="00BF5EAC">
      <w:pPr>
        <w:pStyle w:val="Level1Bullet"/>
      </w:pPr>
      <w:r w:rsidRPr="00AA0CB9">
        <w:t>encourage reusability through unified design;</w:t>
      </w:r>
    </w:p>
    <w:p w14:paraId="5774F3CC" w14:textId="77777777" w:rsidR="005E48A2" w:rsidRPr="00AA0CB9" w:rsidRDefault="005E48A2" w:rsidP="00BF5EAC">
      <w:pPr>
        <w:pStyle w:val="Level1Bullet"/>
      </w:pPr>
      <w:r w:rsidRPr="00AA0CB9">
        <w:t>promote data naming flexibility across business units through a clearly defined namespace policy in associated XML resources;</w:t>
      </w:r>
    </w:p>
    <w:p w14:paraId="3CB9ADDB" w14:textId="77777777" w:rsidR="005E48A2" w:rsidRPr="00AA0CB9" w:rsidRDefault="005E48A2" w:rsidP="00BF5EAC">
      <w:pPr>
        <w:pStyle w:val="Level1Bullet"/>
      </w:pPr>
      <w:r w:rsidRPr="00AA0CB9">
        <w:t>promote secure information exchange;</w:t>
      </w:r>
    </w:p>
    <w:p w14:paraId="3A4F6EBE" w14:textId="6E263CC8" w:rsidR="005E48A2" w:rsidRPr="00AA0CB9" w:rsidRDefault="005E48A2" w:rsidP="00BF5EAC">
      <w:pPr>
        <w:pStyle w:val="Level1Bullet"/>
      </w:pPr>
      <w:r w:rsidRPr="00AA0CB9">
        <w:t>offer appropriate internal business processes as value-added services that can be used by other organizations;</w:t>
      </w:r>
      <w:r w:rsidR="001B2BC9">
        <w:t xml:space="preserve"> </w:t>
      </w:r>
      <w:r w:rsidR="001D634A">
        <w:t xml:space="preserve"> and</w:t>
      </w:r>
    </w:p>
    <w:p w14:paraId="1458541B" w14:textId="77777777" w:rsidR="005E48A2" w:rsidRPr="00AA0CB9" w:rsidRDefault="005E48A2" w:rsidP="00BF5EAC">
      <w:pPr>
        <w:pStyle w:val="Level1Bullet"/>
      </w:pPr>
      <w:r w:rsidRPr="00AA0CB9">
        <w:t>integrate its internal business processes and dynamically link them with business partners.</w:t>
      </w:r>
    </w:p>
    <w:p w14:paraId="1B9F4490" w14:textId="22BDF604" w:rsidR="005E48A2" w:rsidRPr="00581E61" w:rsidRDefault="004268DA" w:rsidP="004268DA">
      <w:pPr>
        <w:pStyle w:val="STHeading2"/>
      </w:pPr>
      <w:r w:rsidRPr="00581E61">
        <w:t>Definitions and terminology</w:t>
      </w:r>
    </w:p>
    <w:p w14:paraId="4815F6FE" w14:textId="71953741" w:rsidR="005E48A2" w:rsidRPr="007D638D" w:rsidRDefault="00581E61" w:rsidP="001E2761">
      <w:pPr>
        <w:pStyle w:val="STParagraph"/>
      </w:pPr>
      <w:r w:rsidRPr="007D638D">
        <w:fldChar w:fldCharType="begin"/>
      </w:r>
      <w:r w:rsidRPr="007D638D">
        <w:instrText xml:space="preserve"> AUTONUM  </w:instrText>
      </w:r>
      <w:r w:rsidRPr="007D638D">
        <w:fldChar w:fldCharType="end"/>
      </w:r>
      <w:r w:rsidRPr="007D638D">
        <w:tab/>
      </w:r>
      <w:r w:rsidR="005E48A2" w:rsidRPr="007D638D">
        <w:t>For the purpose of this Standard, the expression</w:t>
      </w:r>
      <w:r w:rsidR="005244A1">
        <w:t>s</w:t>
      </w:r>
      <w:r w:rsidR="005E48A2" w:rsidRPr="007D638D">
        <w:t>:</w:t>
      </w:r>
    </w:p>
    <w:p w14:paraId="0DB14E56" w14:textId="0C8BA3EB" w:rsidR="005E48A2" w:rsidRPr="00182654" w:rsidRDefault="005E48A2" w:rsidP="00716D56">
      <w:pPr>
        <w:pStyle w:val="Level1Bullet"/>
        <w:rPr>
          <w:rFonts w:cs="Arial"/>
          <w:szCs w:val="17"/>
        </w:rPr>
      </w:pPr>
      <w:r w:rsidRPr="00182654">
        <w:t>“Hyper</w:t>
      </w:r>
      <w:r w:rsidR="00875D06">
        <w:t xml:space="preserve"> </w:t>
      </w:r>
      <w:r w:rsidRPr="00182654">
        <w:t xml:space="preserve">Text Transfer Protocol (HTTP)” is intended to refer to the </w:t>
      </w:r>
      <w:hyperlink r:id="rId13" w:history="1">
        <w:r w:rsidRPr="00182654">
          <w:t>application protocol</w:t>
        </w:r>
      </w:hyperlink>
      <w:r w:rsidRPr="00182654">
        <w:t xml:space="preserve"> for distributed, collaborative, and </w:t>
      </w:r>
      <w:hyperlink r:id="rId14" w:history="1">
        <w:r w:rsidRPr="00182654">
          <w:t>hypermedia</w:t>
        </w:r>
      </w:hyperlink>
      <w:r w:rsidRPr="00182654">
        <w:t xml:space="preserve"> information systems. </w:t>
      </w:r>
      <w:r w:rsidR="00DA063F">
        <w:t xml:space="preserve"> </w:t>
      </w:r>
      <w:r w:rsidRPr="00182654">
        <w:t xml:space="preserve">HTTP is the foundation of data communication for the </w:t>
      </w:r>
      <w:hyperlink r:id="rId15" w:history="1">
        <w:r w:rsidRPr="00182654">
          <w:t>World Wide Web</w:t>
        </w:r>
      </w:hyperlink>
      <w:r w:rsidRPr="00182654">
        <w:t xml:space="preserve">. </w:t>
      </w:r>
      <w:r w:rsidR="00DA063F">
        <w:t xml:space="preserve"> </w:t>
      </w:r>
      <w:r w:rsidRPr="00182654">
        <w:t xml:space="preserve">HTTP functions as a </w:t>
      </w:r>
      <w:hyperlink r:id="rId16" w:history="1">
        <w:r w:rsidRPr="00182654">
          <w:t>request–response</w:t>
        </w:r>
      </w:hyperlink>
      <w:r w:rsidRPr="00182654">
        <w:t xml:space="preserve"> protocol in the service oriented computing model</w:t>
      </w:r>
      <w:r w:rsidR="002B2C21">
        <w:rPr>
          <w:rFonts w:cs="Arial"/>
          <w:szCs w:val="17"/>
        </w:rPr>
        <w:t>;</w:t>
      </w:r>
    </w:p>
    <w:p w14:paraId="6616E779" w14:textId="750028B2" w:rsidR="005E48A2" w:rsidRPr="00182654" w:rsidRDefault="005E48A2" w:rsidP="00BF5EAC">
      <w:pPr>
        <w:pStyle w:val="Level1Bullet"/>
      </w:pPr>
      <w:r w:rsidRPr="00182654">
        <w:t xml:space="preserve">“Application Programming Interfaces” (API) means software components that provide a reusable interface </w:t>
      </w:r>
      <w:r>
        <w:t>between</w:t>
      </w:r>
      <w:r w:rsidRPr="00182654">
        <w:t xml:space="preserve"> different applications </w:t>
      </w:r>
      <w:r>
        <w:t xml:space="preserve">that </w:t>
      </w:r>
      <w:r w:rsidRPr="00182654">
        <w:t>can e</w:t>
      </w:r>
      <w:r w:rsidR="002B2C21">
        <w:t>asily interact to exchange data;</w:t>
      </w:r>
    </w:p>
    <w:p w14:paraId="17BAE992" w14:textId="463FA80E" w:rsidR="005E48A2" w:rsidRPr="00182654" w:rsidRDefault="005E48A2" w:rsidP="00BF5EAC">
      <w:pPr>
        <w:pStyle w:val="Level1Bullet"/>
      </w:pPr>
      <w:r w:rsidRPr="00182654">
        <w:t>“Representational State Transfer (REST)” describes a set of architectural principles by which data can be transmitted over a standardized interface, i.e.</w:t>
      </w:r>
      <w:r w:rsidR="00F372B3">
        <w:t>,</w:t>
      </w:r>
      <w:r w:rsidRPr="00182654">
        <w:t xml:space="preserve"> HTTP.  REST does not contain an additional messaging layer and focuses on design rules for cr</w:t>
      </w:r>
      <w:r w:rsidR="002B2C21">
        <w:t>eating stateless services;</w:t>
      </w:r>
    </w:p>
    <w:p w14:paraId="789F4CFE" w14:textId="6D689E55" w:rsidR="005E48A2" w:rsidRPr="00182654" w:rsidRDefault="005E48A2" w:rsidP="00BF5EAC">
      <w:pPr>
        <w:pStyle w:val="Level1Bullet"/>
      </w:pPr>
      <w:r w:rsidRPr="00182654">
        <w:t>“Simple Object Access Protocol (SOAP)” means a protocol for sending and receiving messages between applications without confronting interoperability issues.</w:t>
      </w:r>
      <w:r w:rsidR="00DA063F">
        <w:t xml:space="preserve"> </w:t>
      </w:r>
      <w:r w:rsidRPr="00182654">
        <w:t xml:space="preserve"> SOAP defines a standard communication protocol (set of rules) specification for XML-based message exchange. </w:t>
      </w:r>
      <w:r w:rsidR="00DA063F">
        <w:t xml:space="preserve"> </w:t>
      </w:r>
      <w:r w:rsidRPr="00182654">
        <w:t xml:space="preserve">SOAP uses different transport protocols, such as HTTP and SMTP. </w:t>
      </w:r>
      <w:r w:rsidR="00DA063F">
        <w:t xml:space="preserve"> </w:t>
      </w:r>
      <w:r w:rsidRPr="00182654">
        <w:t>The standard protocol HTTP makes it easier for SOAP model to tunnel across firewalls and proxies without any mod</w:t>
      </w:r>
      <w:r w:rsidR="002B2C21">
        <w:t>ifications to the SOAP protocol;</w:t>
      </w:r>
    </w:p>
    <w:p w14:paraId="1259AD01" w14:textId="1FFA8A16" w:rsidR="005E48A2" w:rsidRPr="00182654" w:rsidRDefault="005E48A2" w:rsidP="00BF5EAC">
      <w:pPr>
        <w:pStyle w:val="Level1Bullet"/>
      </w:pPr>
      <w:r w:rsidRPr="00182654">
        <w:t xml:space="preserve">“Web Service” means a method of communication between two applications or electronic machines over the World Wide Web (WWW) and Web Services </w:t>
      </w:r>
      <w:r w:rsidR="002B2C21">
        <w:t xml:space="preserve">are of two kinds: </w:t>
      </w:r>
      <w:r w:rsidR="005E18BF">
        <w:t xml:space="preserve"> </w:t>
      </w:r>
      <w:r w:rsidR="002B2C21">
        <w:t xml:space="preserve">REST and SOAP;  </w:t>
      </w:r>
    </w:p>
    <w:p w14:paraId="154EB53D" w14:textId="77777777" w:rsidR="005E48A2" w:rsidRPr="00182654" w:rsidRDefault="005E48A2" w:rsidP="00BF5EAC">
      <w:pPr>
        <w:pStyle w:val="Level1Bullet"/>
      </w:pPr>
      <w:r w:rsidRPr="00182654">
        <w:t>“</w:t>
      </w:r>
      <w:r w:rsidR="0069255A">
        <w:t>R</w:t>
      </w:r>
      <w:r w:rsidR="00CB2514">
        <w:t>E</w:t>
      </w:r>
      <w:r w:rsidR="0069255A">
        <w:t>STful</w:t>
      </w:r>
      <w:r w:rsidRPr="00182654">
        <w:t xml:space="preserve"> Web API” means a set of Web Services based on REST architectural paradigm and typically use JSON or XML to transmit data</w:t>
      </w:r>
      <w:r w:rsidR="002B2C21">
        <w:t xml:space="preserve">;  </w:t>
      </w:r>
    </w:p>
    <w:p w14:paraId="078BAFA5" w14:textId="77777777" w:rsidR="005E48A2" w:rsidRPr="00182654" w:rsidRDefault="005E48A2" w:rsidP="00BF5EAC">
      <w:pPr>
        <w:pStyle w:val="Level1Bullet"/>
      </w:pPr>
      <w:r w:rsidRPr="00182654">
        <w:t>“SOAP Web API” means a set of SOAP Web Services based on SOAP and mandate the use of XML as the payload format</w:t>
      </w:r>
      <w:r w:rsidR="002B2C21">
        <w:t xml:space="preserve">;  </w:t>
      </w:r>
    </w:p>
    <w:p w14:paraId="14DDEF30" w14:textId="505FB591" w:rsidR="005E48A2" w:rsidRDefault="005E48A2" w:rsidP="00BF5EAC">
      <w:pPr>
        <w:pStyle w:val="Level1Bullet"/>
      </w:pPr>
      <w:r w:rsidRPr="00182654">
        <w:t xml:space="preserve">“Web Services Description Language (WSDL)" means a W3C Standard that is used with the SOAP protocol to provide a description of a Web Service. </w:t>
      </w:r>
      <w:r w:rsidR="00DA063F">
        <w:t xml:space="preserve"> </w:t>
      </w:r>
      <w:r w:rsidRPr="00182654">
        <w:t>This includes the methods a Web Service uses, the parameters it takes and the mean</w:t>
      </w:r>
      <w:r w:rsidR="002B2C21">
        <w:t xml:space="preserve">s of locating Web Services etc.;  </w:t>
      </w:r>
    </w:p>
    <w:p w14:paraId="212DB84A" w14:textId="4D057EC8" w:rsidR="00D7006A" w:rsidRDefault="005244A1" w:rsidP="00BF5EAC">
      <w:pPr>
        <w:pStyle w:val="Level1Bullet"/>
      </w:pPr>
      <w:r>
        <w:t>RESTful API Modelling Language (</w:t>
      </w:r>
      <w:r w:rsidR="00D7006A">
        <w:t>RAML</w:t>
      </w:r>
      <w:r>
        <w:t>)</w:t>
      </w:r>
      <w:r w:rsidR="00D7006A">
        <w:t xml:space="preserve"> refers to a language which allows developers to provi</w:t>
      </w:r>
      <w:r w:rsidR="002B2C21">
        <w:t xml:space="preserve">de a specification of their API;  </w:t>
      </w:r>
    </w:p>
    <w:p w14:paraId="7203BD08" w14:textId="29873740" w:rsidR="00D7006A" w:rsidRDefault="005244A1" w:rsidP="00BF5EAC">
      <w:pPr>
        <w:pStyle w:val="Level1Bullet"/>
      </w:pPr>
      <w:r>
        <w:t xml:space="preserve">Open API Specification </w:t>
      </w:r>
      <w:r w:rsidR="00CE5EF3">
        <w:t>(</w:t>
      </w:r>
      <w:r w:rsidR="00D7006A">
        <w:t>OAS</w:t>
      </w:r>
      <w:r w:rsidR="00CE5EF3">
        <w:t>)</w:t>
      </w:r>
      <w:r w:rsidR="00D7006A">
        <w:t xml:space="preserve"> refers to a </w:t>
      </w:r>
      <w:r w:rsidR="002C2156">
        <w:t>language which allows developers to provi</w:t>
      </w:r>
      <w:r w:rsidR="002B2C21">
        <w:t xml:space="preserve">de a specification of their API;  </w:t>
      </w:r>
    </w:p>
    <w:p w14:paraId="1477C70F" w14:textId="131EFE00" w:rsidR="005E48A2" w:rsidRPr="00182654" w:rsidRDefault="005E48A2" w:rsidP="00BF5EAC">
      <w:pPr>
        <w:pStyle w:val="Level1Bullet"/>
      </w:pPr>
      <w:r w:rsidRPr="00944770">
        <w:t>“Service Contract” (or Web Service Contract) means a document that expresses how the service exposes its capabilities as functions and resources offered as a published API by the service to other software programs</w:t>
      </w:r>
      <w:r>
        <w:t xml:space="preserve">; </w:t>
      </w:r>
      <w:r w:rsidR="001B2BC9">
        <w:t xml:space="preserve"> </w:t>
      </w:r>
      <w:r>
        <w:t>the term “</w:t>
      </w:r>
      <w:r w:rsidRPr="00171CA5">
        <w:t>REST API documentation</w:t>
      </w:r>
      <w:r>
        <w:t>” is interchangeably used</w:t>
      </w:r>
      <w:r w:rsidRPr="00171CA5">
        <w:t xml:space="preserve"> </w:t>
      </w:r>
      <w:r>
        <w:t xml:space="preserve">for the Service Contract for </w:t>
      </w:r>
      <w:r w:rsidR="0069255A">
        <w:t>R</w:t>
      </w:r>
      <w:r w:rsidR="007B603A">
        <w:t>E</w:t>
      </w:r>
      <w:r w:rsidR="0069255A">
        <w:t>STful</w:t>
      </w:r>
      <w:r>
        <w:t xml:space="preserve"> We</w:t>
      </w:r>
      <w:r w:rsidR="002B2C21">
        <w:t xml:space="preserve">b APIs;  </w:t>
      </w:r>
    </w:p>
    <w:p w14:paraId="521C3455" w14:textId="314FAD7B" w:rsidR="005E48A2" w:rsidRPr="00182654" w:rsidRDefault="005E48A2" w:rsidP="00BF5EAC">
      <w:pPr>
        <w:pStyle w:val="Level1Bullet"/>
      </w:pPr>
      <w:r w:rsidRPr="00182654">
        <w:t xml:space="preserve">“Service Provider” means a Web Service </w:t>
      </w:r>
      <w:r w:rsidR="002B2C21">
        <w:t xml:space="preserve">software exposing a Web Service;  </w:t>
      </w:r>
    </w:p>
    <w:p w14:paraId="1F108F53" w14:textId="58BF08CC" w:rsidR="005E48A2" w:rsidRPr="00182654" w:rsidRDefault="005E48A2" w:rsidP="00BF5EAC">
      <w:pPr>
        <w:pStyle w:val="Level1Bullet"/>
      </w:pPr>
      <w:r w:rsidRPr="00182654">
        <w:t xml:space="preserve">“Service Consumer” means the runtime role assumed by a software program when it accesses and invokes a service. </w:t>
      </w:r>
      <w:r w:rsidR="00B97F95">
        <w:t xml:space="preserve"> </w:t>
      </w:r>
      <w:r w:rsidRPr="00182654">
        <w:t xml:space="preserve">More specifically, when the program sends a message to a service capability expressed in the service contract. </w:t>
      </w:r>
      <w:r w:rsidR="00B97F95">
        <w:t xml:space="preserve"> </w:t>
      </w:r>
      <w:r w:rsidRPr="00182654">
        <w:t xml:space="preserve">Upon receiving the request, the service begins processing and it may or may not return a corresponding response </w:t>
      </w:r>
      <w:r w:rsidR="002B2C21">
        <w:t xml:space="preserve">message to the service consumer;  </w:t>
      </w:r>
    </w:p>
    <w:p w14:paraId="595732F3" w14:textId="19DB4D2B" w:rsidR="005E48A2" w:rsidRPr="00182654" w:rsidRDefault="005E48A2" w:rsidP="00BF5EAC">
      <w:pPr>
        <w:pStyle w:val="Level1Bullet"/>
      </w:pPr>
      <w:r w:rsidRPr="00182654">
        <w:t>“</w:t>
      </w:r>
      <w:proofErr w:type="spellStart"/>
      <w:r w:rsidR="005244A1">
        <w:t>C</w:t>
      </w:r>
      <w:r w:rsidRPr="00182654">
        <w:t>amelcase</w:t>
      </w:r>
      <w:proofErr w:type="spellEnd"/>
      <w:r w:rsidRPr="00182654">
        <w:t xml:space="preserve">” is either the </w:t>
      </w:r>
      <w:proofErr w:type="spellStart"/>
      <w:r w:rsidRPr="00182654">
        <w:t>lowerCamelCase</w:t>
      </w:r>
      <w:proofErr w:type="spellEnd"/>
      <w:r w:rsidR="007B603A">
        <w:t xml:space="preserve"> (e.g., </w:t>
      </w:r>
      <w:proofErr w:type="spellStart"/>
      <w:r w:rsidR="007B603A">
        <w:t>applicantName</w:t>
      </w:r>
      <w:proofErr w:type="spellEnd"/>
      <w:r w:rsidR="007B603A">
        <w:t>),</w:t>
      </w:r>
      <w:r w:rsidRPr="00182654">
        <w:t xml:space="preserve"> or the </w:t>
      </w:r>
      <w:proofErr w:type="spellStart"/>
      <w:r w:rsidRPr="00182654">
        <w:t>UpperCamelCase</w:t>
      </w:r>
      <w:proofErr w:type="spellEnd"/>
      <w:r w:rsidR="007B603A">
        <w:t xml:space="preserve"> (e.g., </w:t>
      </w:r>
      <w:proofErr w:type="spellStart"/>
      <w:r w:rsidR="007B603A">
        <w:t>ApplicantName</w:t>
      </w:r>
      <w:proofErr w:type="spellEnd"/>
      <w:r w:rsidR="007B603A">
        <w:t>)</w:t>
      </w:r>
      <w:r w:rsidR="002B2C21">
        <w:t xml:space="preserve"> naming convention;  </w:t>
      </w:r>
    </w:p>
    <w:p w14:paraId="014A7F47" w14:textId="7345F753" w:rsidR="005E48A2" w:rsidRPr="00182654" w:rsidRDefault="005244A1" w:rsidP="00BF5EAC">
      <w:pPr>
        <w:pStyle w:val="Level1Bullet"/>
      </w:pPr>
      <w:r>
        <w:t>K</w:t>
      </w:r>
      <w:r w:rsidR="005E48A2" w:rsidRPr="00182654">
        <w:t xml:space="preserve">ebab-case is </w:t>
      </w:r>
      <w:r w:rsidR="005E48A2">
        <w:t xml:space="preserve">one of </w:t>
      </w:r>
      <w:r w:rsidR="005E48A2" w:rsidRPr="00182654">
        <w:t xml:space="preserve">the naming conventions where all are lowercase with </w:t>
      </w:r>
      <w:r w:rsidR="005E48A2">
        <w:t>hyphens “</w:t>
      </w:r>
      <w:r w:rsidR="005E48A2" w:rsidRPr="00182654">
        <w:t>-</w:t>
      </w:r>
      <w:r w:rsidR="005E48A2">
        <w:t>“</w:t>
      </w:r>
      <w:r w:rsidR="005E48A2" w:rsidRPr="00182654">
        <w:t xml:space="preserve"> sepa</w:t>
      </w:r>
      <w:r w:rsidR="002B2C21">
        <w:t xml:space="preserve">rating words, for example a-b-c;  </w:t>
      </w:r>
    </w:p>
    <w:p w14:paraId="220188F5" w14:textId="5E2E26EF" w:rsidR="005E48A2" w:rsidRDefault="005E48A2" w:rsidP="00BF5EAC">
      <w:pPr>
        <w:pStyle w:val="Level1Bullet"/>
      </w:pPr>
      <w:r w:rsidRPr="00182654">
        <w:t xml:space="preserve">“Open Standards” means the standards that are made available to the general public and are developed (or approved) and maintained via a collaborative and consensus driven process. </w:t>
      </w:r>
      <w:r w:rsidR="00B97F95">
        <w:t xml:space="preserve"> </w:t>
      </w:r>
      <w:r w:rsidRPr="00182654">
        <w:t>“Open Standards” facilitate interoperability and data exchange among different products of services and are i</w:t>
      </w:r>
      <w:r w:rsidR="002B2C21">
        <w:t xml:space="preserve">ntended for widespread adoption;  </w:t>
      </w:r>
    </w:p>
    <w:p w14:paraId="2FEFE165" w14:textId="77777777" w:rsidR="005E48A2" w:rsidRPr="00182654" w:rsidRDefault="005E48A2" w:rsidP="00BF5EAC">
      <w:pPr>
        <w:pStyle w:val="Level1Bullet"/>
      </w:pPr>
      <w:r>
        <w:t>U</w:t>
      </w:r>
      <w:r w:rsidRPr="00393F12">
        <w:t xml:space="preserve">niform </w:t>
      </w:r>
      <w:r>
        <w:t>R</w:t>
      </w:r>
      <w:r w:rsidRPr="00393F12">
        <w:t xml:space="preserve">esource </w:t>
      </w:r>
      <w:r>
        <w:t>I</w:t>
      </w:r>
      <w:r w:rsidRPr="00393F12">
        <w:t>dentifier</w:t>
      </w:r>
      <w:r>
        <w:t xml:space="preserve"> (URI</w:t>
      </w:r>
      <w:r w:rsidRPr="00393F12">
        <w:t>) identifies a resource</w:t>
      </w:r>
      <w:r>
        <w:t xml:space="preserve"> and</w:t>
      </w:r>
      <w:r w:rsidRPr="00393F12">
        <w:t xml:space="preserve"> </w:t>
      </w:r>
      <w:r>
        <w:t>U</w:t>
      </w:r>
      <w:r w:rsidRPr="00393F12">
        <w:t xml:space="preserve">niform </w:t>
      </w:r>
      <w:r>
        <w:t>R</w:t>
      </w:r>
      <w:r w:rsidRPr="00393F12">
        <w:t xml:space="preserve">esource </w:t>
      </w:r>
      <w:r>
        <w:t>L</w:t>
      </w:r>
      <w:r w:rsidRPr="00393F12">
        <w:t>ocator</w:t>
      </w:r>
      <w:r>
        <w:t xml:space="preserve"> (URL</w:t>
      </w:r>
      <w:r w:rsidRPr="00393F12">
        <w:t>) is a subset of the URIs that include a network location</w:t>
      </w:r>
      <w:r w:rsidR="002B2C21">
        <w:t xml:space="preserve">;  </w:t>
      </w:r>
    </w:p>
    <w:p w14:paraId="20A69C20" w14:textId="2B987B5D" w:rsidR="005E48A2" w:rsidRPr="00182654" w:rsidRDefault="005E48A2" w:rsidP="00BF5EAC">
      <w:pPr>
        <w:pStyle w:val="Level1Bullet"/>
      </w:pPr>
      <w:r w:rsidRPr="00182654">
        <w:t>“Entity Tag (ETag)” means an opaque identifier assigned by a web server to a specific version of a resource found at a URL.</w:t>
      </w:r>
      <w:r w:rsidR="00B97F95">
        <w:t xml:space="preserve"> </w:t>
      </w:r>
      <w:r w:rsidRPr="00182654">
        <w:t xml:space="preserve"> If the resource representation at that URL ever changes, a new and different ETag is assigned. </w:t>
      </w:r>
      <w:r w:rsidR="00B97F95">
        <w:t xml:space="preserve"> </w:t>
      </w:r>
      <w:r w:rsidRPr="00182654">
        <w:t>ETags can be compared quickly to determine whether two representations of a resource are the sam</w:t>
      </w:r>
      <w:r w:rsidR="002B2C21">
        <w:t xml:space="preserve">e;  </w:t>
      </w:r>
    </w:p>
    <w:p w14:paraId="32C02AD7" w14:textId="13C15EC7" w:rsidR="005E48A2" w:rsidRDefault="005E48A2" w:rsidP="00BF5EAC">
      <w:pPr>
        <w:pStyle w:val="Level1Bullet"/>
      </w:pPr>
      <w:r w:rsidRPr="00182654">
        <w:t>“Service Registry” means a network-based directory t</w:t>
      </w:r>
      <w:r w:rsidR="002B2C21">
        <w:t xml:space="preserve">hat contains available services;  </w:t>
      </w:r>
    </w:p>
    <w:p w14:paraId="11384693" w14:textId="27030278" w:rsidR="001519A9" w:rsidRPr="00182654" w:rsidRDefault="001519A9" w:rsidP="00BF5EAC">
      <w:pPr>
        <w:pStyle w:val="Level1Bullet"/>
      </w:pPr>
      <w:r>
        <w:t>“RMM</w:t>
      </w:r>
      <w:r w:rsidR="004E023D">
        <w:t>” refers to the Richardson Maturity Model a measure of REST API maturity u</w:t>
      </w:r>
      <w:r w:rsidR="002B2C21">
        <w:t>sing a scale ranging from 0-3;</w:t>
      </w:r>
      <w:r w:rsidR="001B2BC9">
        <w:t xml:space="preserve"> </w:t>
      </w:r>
      <w:r w:rsidR="002B2C21">
        <w:t xml:space="preserve"> and</w:t>
      </w:r>
    </w:p>
    <w:p w14:paraId="36F823AC" w14:textId="593980C5" w:rsidR="005E48A2" w:rsidRPr="00182654" w:rsidRDefault="005E48A2" w:rsidP="00BF5EAC">
      <w:pPr>
        <w:pStyle w:val="Level1Bullet"/>
      </w:pPr>
      <w:r w:rsidRPr="00182654">
        <w:t>“Semantic Versioning” means a versioning scheme where a version is identified by the version number MAJOR.MINOR.PATCH, where:</w:t>
      </w:r>
    </w:p>
    <w:p w14:paraId="687D4A65" w14:textId="5E61228A" w:rsidR="005E48A2" w:rsidRPr="00CE5BAB" w:rsidRDefault="005E48A2" w:rsidP="004E00E9">
      <w:pPr>
        <w:pStyle w:val="Level2Bullet"/>
      </w:pPr>
      <w:r w:rsidRPr="00CE5BAB">
        <w:t>MAJOR version when you make incompatible API changes</w:t>
      </w:r>
      <w:r w:rsidR="001B2BC9">
        <w:t>;</w:t>
      </w:r>
    </w:p>
    <w:p w14:paraId="299C032C" w14:textId="23C70595" w:rsidR="005E48A2" w:rsidRPr="00CE5BAB" w:rsidRDefault="005E48A2" w:rsidP="004E00E9">
      <w:pPr>
        <w:pStyle w:val="Level2Bullet"/>
      </w:pPr>
      <w:r w:rsidRPr="00CE5BAB">
        <w:t>MINOR version when you add functionality in a backwards-compatible manner</w:t>
      </w:r>
      <w:r w:rsidR="001B2BC9">
        <w:t xml:space="preserve">; </w:t>
      </w:r>
      <w:r w:rsidRPr="00CE5BAB">
        <w:t xml:space="preserve"> and</w:t>
      </w:r>
    </w:p>
    <w:p w14:paraId="613279D6" w14:textId="77777777" w:rsidR="005E48A2" w:rsidRPr="00CE5BAB" w:rsidRDefault="005E48A2" w:rsidP="004E00E9">
      <w:pPr>
        <w:pStyle w:val="Level2Bullet"/>
      </w:pPr>
      <w:r w:rsidRPr="00CE5BAB">
        <w:t>PATCH version when you make backwards-compatible bug fixes.</w:t>
      </w:r>
    </w:p>
    <w:p w14:paraId="6878F230" w14:textId="11D8C247" w:rsidR="00DB1CC0" w:rsidRDefault="00DB1CC0" w:rsidP="001E2761">
      <w:pPr>
        <w:pStyle w:val="STParagraph"/>
      </w:pPr>
      <w:r>
        <w:fldChar w:fldCharType="begin"/>
      </w:r>
      <w:r>
        <w:instrText xml:space="preserve"> AUTONUM  </w:instrText>
      </w:r>
      <w:r>
        <w:fldChar w:fldCharType="end"/>
      </w:r>
      <w:r>
        <w:tab/>
        <w:t>In terms of conformance in design rules the following keywords should be interpreted, in the same manner as defined in para</w:t>
      </w:r>
      <w:ins w:id="14" w:author="Author">
        <w:r w:rsidR="00C745D2">
          <w:t>graph</w:t>
        </w:r>
      </w:ins>
      <w:r>
        <w:t xml:space="preserve"> </w:t>
      </w:r>
      <w:del w:id="15" w:author="Author">
        <w:r>
          <w:delText>8 of WIPO ST.96</w:delText>
        </w:r>
        <w:r>
          <w:rPr>
            <w:rStyle w:val="FootnoteReference"/>
            <w:rFonts w:eastAsia="Times New Roman" w:cs="Arial"/>
            <w:szCs w:val="17"/>
          </w:rPr>
          <w:footnoteReference w:id="2"/>
        </w:r>
        <w:r>
          <w:delText>,</w:delText>
        </w:r>
      </w:del>
      <w:ins w:id="17" w:author="Author">
        <w:r>
          <w:t xml:space="preserve">8 of WIPO </w:t>
        </w:r>
        <w:r w:rsidR="00647E93">
          <w:fldChar w:fldCharType="begin"/>
        </w:r>
        <w:r w:rsidR="00647E93">
          <w:instrText>HYPERLINK "https://www.wipo.int/documents/d/standards/docs-en-03-96-01.pdf"</w:instrText>
        </w:r>
      </w:ins>
      <w:ins w:id="18" w:author="Author">
        <w:r w:rsidR="00647E93">
          <w:fldChar w:fldCharType="separate"/>
        </w:r>
        <w:r w:rsidRPr="00647E93">
          <w:rPr>
            <w:rStyle w:val="Hyperlink"/>
            <w:rFonts w:eastAsia="Times New Roman" w:cs="Arial"/>
            <w:szCs w:val="17"/>
          </w:rPr>
          <w:t>ST.96</w:t>
        </w:r>
        <w:r w:rsidR="00647E93">
          <w:fldChar w:fldCharType="end"/>
        </w:r>
        <w:r w:rsidR="005353A2">
          <w:t xml:space="preserve">, </w:t>
        </w:r>
      </w:ins>
      <w:r w:rsidR="005353A2">
        <w:t xml:space="preserve"> </w:t>
      </w:r>
      <w:r>
        <w:t>that is:</w:t>
      </w:r>
    </w:p>
    <w:p w14:paraId="02F0076A" w14:textId="5A41002D" w:rsidR="00DB1CC0" w:rsidRPr="0024591C" w:rsidRDefault="00DB1CC0" w:rsidP="007E31B8">
      <w:pPr>
        <w:pStyle w:val="Level1Bullet"/>
      </w:pPr>
      <w:r w:rsidRPr="0024591C">
        <w:t xml:space="preserve">MUST: </w:t>
      </w:r>
      <w:r w:rsidR="009D3FC3">
        <w:t xml:space="preserve"> </w:t>
      </w:r>
      <w:r w:rsidR="005E18BF">
        <w:t>A</w:t>
      </w:r>
      <w:r w:rsidRPr="0024591C">
        <w:t>n equivalent to “REQUIRED” or “SHALL”, means that the definition is an absolute requirement of the specification;</w:t>
      </w:r>
    </w:p>
    <w:p w14:paraId="4D59172B" w14:textId="374C12C3" w:rsidR="00DB1CC0" w:rsidRPr="0024591C" w:rsidRDefault="00DB1CC0" w:rsidP="007E31B8">
      <w:pPr>
        <w:pStyle w:val="Level1Bullet"/>
      </w:pPr>
      <w:r w:rsidRPr="0024591C">
        <w:t>MUST NOT:</w:t>
      </w:r>
      <w:r w:rsidR="009D3FC3">
        <w:t xml:space="preserve"> </w:t>
      </w:r>
      <w:r w:rsidRPr="0024591C">
        <w:t xml:space="preserve"> </w:t>
      </w:r>
      <w:r w:rsidR="005E18BF">
        <w:t>E</w:t>
      </w:r>
      <w:r w:rsidRPr="0024591C">
        <w:t xml:space="preserve">quivalent to “SHALL NOT”, means that the definition is an absolutely prohibited by the specification; </w:t>
      </w:r>
    </w:p>
    <w:p w14:paraId="6DDAA629" w14:textId="371773CD" w:rsidR="00DB1CC0" w:rsidRPr="0024591C" w:rsidRDefault="00DB1CC0" w:rsidP="007E31B8">
      <w:pPr>
        <w:pStyle w:val="Level1Bullet"/>
      </w:pPr>
      <w:r w:rsidRPr="0024591C">
        <w:t xml:space="preserve">SHOULD: </w:t>
      </w:r>
      <w:r w:rsidR="009D3FC3">
        <w:t xml:space="preserve"> </w:t>
      </w:r>
      <w:r w:rsidR="005E18BF">
        <w:t>E</w:t>
      </w:r>
      <w:r w:rsidRPr="0024591C">
        <w:t xml:space="preserve">quivalent to “RECOMMENDED”, means that there may exist valid reasons for ignoring this item, but the implications of doing so need to be fully considered; </w:t>
      </w:r>
    </w:p>
    <w:p w14:paraId="7825660E" w14:textId="4FDDA440" w:rsidR="00DB1CC0" w:rsidRPr="0024591C" w:rsidRDefault="00DB1CC0" w:rsidP="007E31B8">
      <w:pPr>
        <w:pStyle w:val="Level1Bullet"/>
      </w:pPr>
      <w:r w:rsidRPr="0024591C">
        <w:t>SHOULD NOT:</w:t>
      </w:r>
      <w:r w:rsidR="009D3FC3">
        <w:t xml:space="preserve"> </w:t>
      </w:r>
      <w:r w:rsidRPr="0024591C">
        <w:t xml:space="preserve"> </w:t>
      </w:r>
      <w:r w:rsidR="005E18BF">
        <w:t>E</w:t>
      </w:r>
      <w:r w:rsidRPr="0024591C">
        <w:t>quivalent to “NOT RECOMMENDED”, means that there may exist valid reasons where this behavior may be acceptable or even useful but the implications of doing so need to be carefully considered;</w:t>
      </w:r>
      <w:r w:rsidR="001B2BC9">
        <w:t xml:space="preserve"> </w:t>
      </w:r>
      <w:r w:rsidRPr="0024591C">
        <w:t xml:space="preserve"> and</w:t>
      </w:r>
    </w:p>
    <w:p w14:paraId="4DC92E55" w14:textId="7C7E3959" w:rsidR="00DB1CC0" w:rsidRPr="0024591C" w:rsidRDefault="00DB1CC0" w:rsidP="007E31B8">
      <w:pPr>
        <w:pStyle w:val="Level1Bullet"/>
      </w:pPr>
      <w:r w:rsidRPr="0024591C">
        <w:t xml:space="preserve">MAY: </w:t>
      </w:r>
      <w:r w:rsidR="009D3FC3">
        <w:t xml:space="preserve"> </w:t>
      </w:r>
      <w:r w:rsidR="005E18BF">
        <w:t>E</w:t>
      </w:r>
      <w:r w:rsidR="003857EC" w:rsidRPr="0024591C">
        <w:t xml:space="preserve">quivalent to “OPTIONAL”, means that this item is truly optional, and is only provided as one option selected from many. </w:t>
      </w:r>
    </w:p>
    <w:p w14:paraId="3A034779" w14:textId="15BBF94A" w:rsidR="005E48A2" w:rsidRPr="00EE5EBD" w:rsidRDefault="008F3B18" w:rsidP="008F3B18">
      <w:pPr>
        <w:pStyle w:val="STHeading2"/>
      </w:pPr>
      <w:bookmarkStart w:id="19" w:name="_Toc515967944"/>
      <w:bookmarkStart w:id="20" w:name="_Toc515967996"/>
      <w:bookmarkStart w:id="21" w:name="_Toc516045304"/>
      <w:bookmarkEnd w:id="19"/>
      <w:bookmarkEnd w:id="20"/>
      <w:bookmarkEnd w:id="21"/>
      <w:r w:rsidRPr="00EE5EBD">
        <w:t>Notations</w:t>
      </w:r>
    </w:p>
    <w:p w14:paraId="2AD9C992" w14:textId="77777777" w:rsidR="005E48A2" w:rsidRPr="00710727" w:rsidRDefault="005E48A2" w:rsidP="00B03AA0">
      <w:pPr>
        <w:pStyle w:val="STHeading3"/>
      </w:pPr>
      <w:r w:rsidRPr="00710727">
        <w:t>General notations</w:t>
      </w:r>
    </w:p>
    <w:p w14:paraId="0016AD00" w14:textId="77777777" w:rsidR="005E48A2" w:rsidRPr="007D638D" w:rsidRDefault="00581E61" w:rsidP="001E2761">
      <w:pPr>
        <w:pStyle w:val="STParagraph"/>
      </w:pPr>
      <w:r w:rsidRPr="007D638D">
        <w:fldChar w:fldCharType="begin"/>
      </w:r>
      <w:r w:rsidRPr="007D638D">
        <w:instrText xml:space="preserve"> AUTONUM  </w:instrText>
      </w:r>
      <w:r w:rsidRPr="007D638D">
        <w:fldChar w:fldCharType="end"/>
      </w:r>
      <w:r w:rsidRPr="007D638D">
        <w:tab/>
      </w:r>
      <w:r w:rsidR="005E48A2" w:rsidRPr="007D638D">
        <w:t>The following notations are used throughout this document:</w:t>
      </w:r>
    </w:p>
    <w:p w14:paraId="00F78D01" w14:textId="52A65884" w:rsidR="005E48A2" w:rsidRPr="00C34DA4" w:rsidRDefault="005E48A2" w:rsidP="007E31B8">
      <w:pPr>
        <w:pStyle w:val="Level1Bullet"/>
      </w:pPr>
      <w:r w:rsidRPr="00517520">
        <w:t>&lt;&gt;:</w:t>
      </w:r>
      <w:r w:rsidR="005E18BF">
        <w:t xml:space="preserve"> </w:t>
      </w:r>
      <w:r w:rsidRPr="00517520">
        <w:t xml:space="preserve"> Indicates a placeholder descriptive</w:t>
      </w:r>
      <w:r w:rsidRPr="00C34DA4">
        <w:t xml:space="preserve"> term that, in implementation, will be replaced by a specific instance value</w:t>
      </w:r>
      <w:r w:rsidR="001D634A" w:rsidRPr="00C34DA4">
        <w:t>;</w:t>
      </w:r>
    </w:p>
    <w:p w14:paraId="33E91517" w14:textId="2A78E72B" w:rsidR="005E48A2" w:rsidRPr="00C34DA4" w:rsidRDefault="005E48A2" w:rsidP="007E31B8">
      <w:pPr>
        <w:pStyle w:val="Level1Bullet"/>
      </w:pPr>
      <w:r w:rsidRPr="00C34DA4">
        <w:t>“ ”:</w:t>
      </w:r>
      <w:r w:rsidR="005E18BF">
        <w:t xml:space="preserve"> </w:t>
      </w:r>
      <w:r w:rsidRPr="00C34DA4">
        <w:t xml:space="preserve"> Indicates that the text included in quotes must be used verbatim in implementation</w:t>
      </w:r>
      <w:r w:rsidR="001D634A" w:rsidRPr="00C34DA4">
        <w:t>;</w:t>
      </w:r>
    </w:p>
    <w:p w14:paraId="0FDADD8E" w14:textId="40AD1635" w:rsidR="005E48A2" w:rsidRPr="00C34DA4" w:rsidRDefault="005E48A2" w:rsidP="007E31B8">
      <w:pPr>
        <w:pStyle w:val="Level1Bullet"/>
      </w:pPr>
      <w:r w:rsidRPr="00C34DA4">
        <w:t>{ }:</w:t>
      </w:r>
      <w:r w:rsidR="005E18BF">
        <w:t xml:space="preserve"> </w:t>
      </w:r>
      <w:r w:rsidRPr="00C34DA4">
        <w:t xml:space="preserve"> Indicates that the items are optional in implementation</w:t>
      </w:r>
      <w:r w:rsidR="001D634A" w:rsidRPr="00C34DA4">
        <w:t>;</w:t>
      </w:r>
      <w:r w:rsidR="001B2BC9">
        <w:t xml:space="preserve"> </w:t>
      </w:r>
      <w:r w:rsidR="001D634A" w:rsidRPr="00C34DA4">
        <w:t xml:space="preserve"> </w:t>
      </w:r>
      <w:r w:rsidR="00FD7DCD" w:rsidRPr="00C34DA4">
        <w:t>and</w:t>
      </w:r>
    </w:p>
    <w:p w14:paraId="5A725059" w14:textId="4B39BB9B" w:rsidR="005E48A2" w:rsidRPr="00517520" w:rsidRDefault="005E48A2" w:rsidP="007E31B8">
      <w:pPr>
        <w:pStyle w:val="Level1Bullet"/>
      </w:pPr>
      <w:r w:rsidRPr="00C34DA4">
        <w:t>Courier</w:t>
      </w:r>
      <w:r w:rsidR="00C61030" w:rsidRPr="00C34DA4">
        <w:t xml:space="preserve"> New</w:t>
      </w:r>
      <w:r w:rsidRPr="00C34DA4">
        <w:t xml:space="preserve"> font: </w:t>
      </w:r>
      <w:r w:rsidR="005E18BF">
        <w:t xml:space="preserve"> </w:t>
      </w:r>
      <w:r w:rsidRPr="00C34DA4">
        <w:t xml:space="preserve">Indicates keywords </w:t>
      </w:r>
      <w:r w:rsidR="007B603A" w:rsidRPr="00C34DA4">
        <w:t>or</w:t>
      </w:r>
      <w:r w:rsidR="001D634A" w:rsidRPr="00C34DA4">
        <w:t xml:space="preserve"> source code</w:t>
      </w:r>
      <w:r w:rsidR="001D634A" w:rsidRPr="00517520">
        <w:t>.</w:t>
      </w:r>
    </w:p>
    <w:p w14:paraId="275DCEE6" w14:textId="48C17F58" w:rsidR="00FD7DCD" w:rsidRPr="00574280" w:rsidRDefault="00FD7DCD" w:rsidP="001E2761">
      <w:pPr>
        <w:pStyle w:val="STParagraph"/>
      </w:pPr>
      <w:r>
        <w:fldChar w:fldCharType="begin"/>
      </w:r>
      <w:r>
        <w:instrText xml:space="preserve"> AUTONUM  </w:instrText>
      </w:r>
      <w:r>
        <w:fldChar w:fldCharType="end"/>
      </w:r>
      <w:r>
        <w:tab/>
      </w:r>
      <w:r w:rsidRPr="00FD7DCD">
        <w:t>The URLs provided within this Standard are for example purposes only and are not live.</w:t>
      </w:r>
    </w:p>
    <w:p w14:paraId="6E815646" w14:textId="77777777" w:rsidR="005E48A2" w:rsidRPr="00574280" w:rsidRDefault="005E48A2" w:rsidP="00B03AA0">
      <w:pPr>
        <w:pStyle w:val="STHeading3"/>
      </w:pPr>
      <w:r w:rsidRPr="00574280">
        <w:t>Rule identifiers</w:t>
      </w:r>
    </w:p>
    <w:p w14:paraId="72D7A381" w14:textId="65C50DC3" w:rsidR="005E48A2" w:rsidRPr="007D638D" w:rsidRDefault="00581E61" w:rsidP="001E2761">
      <w:pPr>
        <w:pStyle w:val="STParagraph"/>
      </w:pPr>
      <w:r w:rsidRPr="007D638D">
        <w:fldChar w:fldCharType="begin"/>
      </w:r>
      <w:r w:rsidRPr="007D638D">
        <w:instrText xml:space="preserve"> AUTONUM  </w:instrText>
      </w:r>
      <w:r w:rsidRPr="007D638D">
        <w:fldChar w:fldCharType="end"/>
      </w:r>
      <w:r w:rsidRPr="007D638D">
        <w:tab/>
      </w:r>
      <w:r w:rsidR="005E48A2" w:rsidRPr="007D638D">
        <w:t>All design rules are normative.</w:t>
      </w:r>
      <w:r w:rsidR="00DA063F">
        <w:t xml:space="preserve"> </w:t>
      </w:r>
      <w:r w:rsidR="005E48A2" w:rsidRPr="007D638D">
        <w:t xml:space="preserve"> Design rules are identified through a prefix of [XX-</w:t>
      </w:r>
      <w:proofErr w:type="spellStart"/>
      <w:r w:rsidR="005E48A2" w:rsidRPr="007D638D">
        <w:t>nn</w:t>
      </w:r>
      <w:proofErr w:type="spellEnd"/>
      <w:r w:rsidR="005E48A2" w:rsidRPr="007D638D">
        <w:t>]</w:t>
      </w:r>
      <w:r w:rsidR="0020159D">
        <w:t xml:space="preserve"> or [XXY-</w:t>
      </w:r>
      <w:proofErr w:type="spellStart"/>
      <w:r w:rsidR="0020159D">
        <w:t>nn</w:t>
      </w:r>
      <w:proofErr w:type="spellEnd"/>
      <w:r w:rsidR="0020159D">
        <w:t>]</w:t>
      </w:r>
      <w:r w:rsidR="005E48A2" w:rsidRPr="007D638D">
        <w:t>.</w:t>
      </w:r>
    </w:p>
    <w:p w14:paraId="55A8713E" w14:textId="6625BC40" w:rsidR="005E48A2" w:rsidRPr="00D12BFB" w:rsidRDefault="005E48A2" w:rsidP="00D41B9A">
      <w:pPr>
        <w:pStyle w:val="STListParagraph"/>
      </w:pPr>
      <w:r w:rsidRPr="00C21C13">
        <w:t>The value “XX” is a prefix to</w:t>
      </w:r>
      <w:r w:rsidRPr="00D12BFB">
        <w:t xml:space="preserve"> categorize the type of rule as follows: </w:t>
      </w:r>
    </w:p>
    <w:p w14:paraId="3A0D2839" w14:textId="77777777" w:rsidR="005E48A2" w:rsidRPr="007C3982" w:rsidRDefault="005E48A2" w:rsidP="00407696">
      <w:pPr>
        <w:pStyle w:val="BulletHyphen"/>
      </w:pPr>
      <w:r w:rsidRPr="007C3982">
        <w:t>WS for SOAP</w:t>
      </w:r>
      <w:r>
        <w:t xml:space="preserve"> </w:t>
      </w:r>
      <w:r w:rsidRPr="007C3982">
        <w:t>Web API design rules</w:t>
      </w:r>
      <w:r w:rsidR="001D634A">
        <w:t>;</w:t>
      </w:r>
    </w:p>
    <w:p w14:paraId="25CCDE3D" w14:textId="4B786E5F" w:rsidR="005E48A2" w:rsidRDefault="005E48A2" w:rsidP="00407696">
      <w:pPr>
        <w:pStyle w:val="BulletHyphen"/>
      </w:pPr>
      <w:r w:rsidRPr="007C3982">
        <w:t xml:space="preserve">RS for </w:t>
      </w:r>
      <w:r w:rsidR="0069255A">
        <w:t>R</w:t>
      </w:r>
      <w:r w:rsidR="007B603A">
        <w:t>E</w:t>
      </w:r>
      <w:r w:rsidR="0069255A">
        <w:t>STful</w:t>
      </w:r>
      <w:r w:rsidRPr="007C3982">
        <w:t xml:space="preserve"> Web API design rules</w:t>
      </w:r>
      <w:r w:rsidR="001D634A">
        <w:t xml:space="preserve">; </w:t>
      </w:r>
      <w:r w:rsidR="001B2BC9">
        <w:t xml:space="preserve"> </w:t>
      </w:r>
      <w:r w:rsidR="001D634A">
        <w:t>and</w:t>
      </w:r>
    </w:p>
    <w:p w14:paraId="3F76813C" w14:textId="77777777" w:rsidR="00C908A5" w:rsidRPr="007C3982" w:rsidRDefault="00C908A5" w:rsidP="00407696">
      <w:pPr>
        <w:pStyle w:val="BulletHyphen"/>
      </w:pPr>
      <w:r>
        <w:t xml:space="preserve">CS for both SOAP and </w:t>
      </w:r>
      <w:r w:rsidR="0069255A">
        <w:t>R</w:t>
      </w:r>
      <w:r w:rsidR="00CB2514">
        <w:t>E</w:t>
      </w:r>
      <w:r w:rsidR="0069255A">
        <w:t>STful</w:t>
      </w:r>
      <w:r>
        <w:t xml:space="preserve"> WEB API design rule</w:t>
      </w:r>
      <w:r w:rsidR="001D634A">
        <w:t>.</w:t>
      </w:r>
    </w:p>
    <w:p w14:paraId="600971EC" w14:textId="7EBB82F3" w:rsidR="0008544C" w:rsidRDefault="0008544C" w:rsidP="00D41B9A">
      <w:pPr>
        <w:pStyle w:val="STListParagraph"/>
      </w:pPr>
      <w:r>
        <w:t xml:space="preserve">The </w:t>
      </w:r>
      <w:r w:rsidRPr="00EC31BF">
        <w:t>va</w:t>
      </w:r>
      <w:r w:rsidRPr="007511DF">
        <w:t>lue “Y” is used only for RESTful design rules and provides further granularity on the type of response that the rule is relat</w:t>
      </w:r>
      <w:r>
        <w:t>ed to:</w:t>
      </w:r>
    </w:p>
    <w:p w14:paraId="26BE3E79" w14:textId="77777777" w:rsidR="0008544C" w:rsidRPr="00C929FA" w:rsidRDefault="0008544C" w:rsidP="00407696">
      <w:pPr>
        <w:pStyle w:val="BulletHyphen"/>
      </w:pPr>
      <w:r w:rsidRPr="00C929FA">
        <w:t>“G” indicates it is a general rule for both JSON and XM</w:t>
      </w:r>
      <w:r w:rsidRPr="00673C08">
        <w:t>L response</w:t>
      </w:r>
      <w:r w:rsidRPr="00C929FA">
        <w:t xml:space="preserve">; </w:t>
      </w:r>
    </w:p>
    <w:p w14:paraId="6B6F7821" w14:textId="77777777" w:rsidR="0008544C" w:rsidRPr="00C929FA" w:rsidRDefault="0008544C" w:rsidP="00407696">
      <w:pPr>
        <w:pStyle w:val="BulletHyphen"/>
      </w:pPr>
      <w:r w:rsidRPr="00C929FA">
        <w:t>“J” indicates it is for a JSON response;  and</w:t>
      </w:r>
    </w:p>
    <w:p w14:paraId="0DC0565F" w14:textId="3DF34481" w:rsidR="0008544C" w:rsidRPr="002C17A6" w:rsidRDefault="0008544C" w:rsidP="00407696">
      <w:pPr>
        <w:pStyle w:val="BulletHyphen"/>
      </w:pPr>
      <w:r w:rsidRPr="00C929FA">
        <w:t xml:space="preserve">“X” indicates it is an XML response. </w:t>
      </w:r>
    </w:p>
    <w:p w14:paraId="7D48847D" w14:textId="6D563AE5" w:rsidR="005E48A2" w:rsidRPr="00EC31BF" w:rsidRDefault="005E48A2" w:rsidP="00DC2A8D">
      <w:pPr>
        <w:pStyle w:val="STListParagraph"/>
      </w:pPr>
      <w:r w:rsidRPr="00EC31BF">
        <w:t>The value “</w:t>
      </w:r>
      <w:proofErr w:type="spellStart"/>
      <w:r w:rsidRPr="00EC31BF">
        <w:t>nn</w:t>
      </w:r>
      <w:proofErr w:type="spellEnd"/>
      <w:r w:rsidRPr="00EC31BF">
        <w:t>” indicates the next available number in the sequence of a specific rule type.</w:t>
      </w:r>
      <w:r w:rsidR="00DA063F">
        <w:t xml:space="preserve"> </w:t>
      </w:r>
      <w:r w:rsidRPr="00EC31BF">
        <w:t xml:space="preserve"> The number does not reflect the position of the rule, in particular, for a new rule.</w:t>
      </w:r>
      <w:r w:rsidR="00DA063F">
        <w:t xml:space="preserve"> </w:t>
      </w:r>
      <w:r w:rsidRPr="00EC31BF">
        <w:t xml:space="preserve"> A new rule will be placed in the relevant context.</w:t>
      </w:r>
      <w:r w:rsidR="00DA063F">
        <w:t xml:space="preserve"> </w:t>
      </w:r>
      <w:r w:rsidRPr="00EC31BF">
        <w:t xml:space="preserve"> For example, the rule identifier [WS-4] identifies the fourth SOAP Web API design rule. </w:t>
      </w:r>
      <w:r w:rsidR="00B97F95" w:rsidRPr="00EC31BF">
        <w:t xml:space="preserve"> </w:t>
      </w:r>
      <w:r w:rsidRPr="00EC31BF">
        <w:t>The rule [WS-4] can be placed between rules [WS-10] and [WS-11] instead of following [WS-3] if that is the most appropriate location for this rule.</w:t>
      </w:r>
    </w:p>
    <w:p w14:paraId="620FA472" w14:textId="5DD92380" w:rsidR="00AF7F85" w:rsidRPr="00EC31BF" w:rsidRDefault="005E48A2" w:rsidP="00D41B9A">
      <w:pPr>
        <w:pStyle w:val="STListParagraph"/>
      </w:pPr>
      <w:r w:rsidRPr="00EC31BF">
        <w:t>The rule identifier of the deleted rule will be kept while the rule text w</w:t>
      </w:r>
      <w:r w:rsidR="000751A2" w:rsidRPr="00EC31BF">
        <w:t>ill be replaced with “Deleted”.</w:t>
      </w:r>
    </w:p>
    <w:p w14:paraId="0D249F21" w14:textId="77777777" w:rsidR="005E48A2" w:rsidRPr="00A21667" w:rsidRDefault="005E48A2" w:rsidP="008745E1">
      <w:pPr>
        <w:pStyle w:val="Heading2"/>
        <w:keepLines/>
        <w:spacing w:before="170" w:after="170"/>
      </w:pPr>
      <w:bookmarkStart w:id="22" w:name="_Toc210838934"/>
      <w:r w:rsidRPr="00A21667">
        <w:t>SCOPE</w:t>
      </w:r>
      <w:bookmarkEnd w:id="22"/>
      <w:r w:rsidRPr="00A21667">
        <w:t xml:space="preserve"> </w:t>
      </w:r>
    </w:p>
    <w:p w14:paraId="042859ED" w14:textId="667401E9" w:rsidR="007D638D" w:rsidRDefault="00581E61" w:rsidP="001E2761">
      <w:pPr>
        <w:pStyle w:val="STParagraph"/>
      </w:pPr>
      <w:r w:rsidRPr="00581E61">
        <w:fldChar w:fldCharType="begin"/>
      </w:r>
      <w:r w:rsidRPr="00581E61">
        <w:instrText xml:space="preserve"> AUTONUM  </w:instrText>
      </w:r>
      <w:r w:rsidRPr="00581E61">
        <w:fldChar w:fldCharType="end"/>
      </w:r>
      <w:r w:rsidRPr="00581E61">
        <w:tab/>
      </w:r>
      <w:r w:rsidR="005E48A2" w:rsidRPr="00581E61">
        <w:t>This Standard aims to guide the Intellectual Property Offices (IPOs) and other Organizations that need to manage, store, process, exchange and disseminate IP data using Web APIs.  It is intended that by using this Standard, the development of Web APIs can be simplified and accelerated in a harmonized manner and interoperability among Web APIs can be enhanced.</w:t>
      </w:r>
    </w:p>
    <w:p w14:paraId="1B0E9A37" w14:textId="37D94111" w:rsidR="005E48A2" w:rsidRDefault="00581E61" w:rsidP="001E2761">
      <w:pPr>
        <w:pStyle w:val="STParagraph"/>
      </w:pPr>
      <w:r w:rsidRPr="007D638D">
        <w:fldChar w:fldCharType="begin"/>
      </w:r>
      <w:r w:rsidRPr="007D638D">
        <w:instrText xml:space="preserve"> AUTONUM  </w:instrText>
      </w:r>
      <w:r w:rsidRPr="007D638D">
        <w:fldChar w:fldCharType="end"/>
      </w:r>
      <w:r w:rsidRPr="007D638D">
        <w:tab/>
      </w:r>
      <w:r w:rsidR="005E48A2" w:rsidRPr="007D638D">
        <w:t>This Standard intends to cover the communications between IPOs and their applicants or data users, and between IPOs through connections between devices-to-devices and devices-to-software applications.</w:t>
      </w:r>
    </w:p>
    <w:p w14:paraId="074A6583" w14:textId="24A20424" w:rsidR="005B27DE" w:rsidRPr="005B27DE" w:rsidRDefault="005B27DE" w:rsidP="005B27DE">
      <w:pPr>
        <w:pStyle w:val="STParagraph"/>
      </w:pPr>
      <w:r w:rsidRPr="006176E9">
        <w:rPr>
          <w:noProof/>
        </w:rPr>
        <mc:AlternateContent>
          <mc:Choice Requires="wpg">
            <w:drawing>
              <wp:anchor distT="0" distB="0" distL="114300" distR="114300" simplePos="0" relativeHeight="251658240" behindDoc="1" locked="0" layoutInCell="1" allowOverlap="1" wp14:anchorId="78C5BB64" wp14:editId="6B3E230A">
                <wp:simplePos x="0" y="0"/>
                <wp:positionH relativeFrom="margin">
                  <wp:posOffset>374650</wp:posOffset>
                </wp:positionH>
                <wp:positionV relativeFrom="paragraph">
                  <wp:posOffset>200660</wp:posOffset>
                </wp:positionV>
                <wp:extent cx="5151755" cy="4191635"/>
                <wp:effectExtent l="0" t="0" r="10795" b="18415"/>
                <wp:wrapTopAndBottom/>
                <wp:docPr id="6" name="Group 5"/>
                <wp:cNvGraphicFramePr/>
                <a:graphic xmlns:a="http://schemas.openxmlformats.org/drawingml/2006/main">
                  <a:graphicData uri="http://schemas.microsoft.com/office/word/2010/wordprocessingGroup">
                    <wpg:wgp>
                      <wpg:cNvGrpSpPr/>
                      <wpg:grpSpPr>
                        <a:xfrm>
                          <a:off x="0" y="0"/>
                          <a:ext cx="5151755" cy="4191635"/>
                          <a:chOff x="-8310" y="0"/>
                          <a:chExt cx="4135435" cy="3205149"/>
                        </a:xfrm>
                      </wpg:grpSpPr>
                      <wps:wsp>
                        <wps:cNvPr id="1" name="Rectangle 2"/>
                        <wps:cNvSpPr/>
                        <wps:spPr>
                          <a:xfrm>
                            <a:off x="0" y="231747"/>
                            <a:ext cx="1262742" cy="1864214"/>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DD2ED45" w14:textId="77777777" w:rsidR="002E1980" w:rsidRDefault="002E1980" w:rsidP="002E1980">
                              <w:pPr>
                                <w:pStyle w:val="NormalWeb"/>
                                <w:spacing w:before="0" w:beforeAutospacing="0" w:after="0" w:afterAutospacing="0"/>
                                <w:jc w:val="center"/>
                                <w:rPr>
                                  <w:sz w:val="24"/>
                                  <w:szCs w:val="24"/>
                                </w:rPr>
                              </w:pPr>
                              <w:r>
                                <w:rPr>
                                  <w:rFonts w:asciiTheme="minorHAnsi" w:hAnsi="Calibri" w:cstheme="minorBidi"/>
                                  <w:color w:val="FFFFFF" w:themeColor="light1"/>
                                  <w:kern w:val="24"/>
                                  <w:sz w:val="36"/>
                                  <w:szCs w:val="36"/>
                                </w:rPr>
                                <w:t>q54331</w:t>
                              </w:r>
                            </w:p>
                          </w:txbxContent>
                        </wps:txbx>
                        <wps:bodyPr rtlCol="0" anchor="ctr"/>
                      </wps:wsp>
                      <wps:wsp>
                        <wps:cNvPr id="3" name="TextBox 26"/>
                        <wps:cNvSpPr txBox="1"/>
                        <wps:spPr>
                          <a:xfrm>
                            <a:off x="76791" y="2655518"/>
                            <a:ext cx="1108710" cy="507365"/>
                          </a:xfrm>
                          <a:prstGeom prst="rect">
                            <a:avLst/>
                          </a:prstGeom>
                          <a:noFill/>
                        </wps:spPr>
                        <wps:txbx>
                          <w:txbxContent>
                            <w:p w14:paraId="4FE55DD6" w14:textId="77777777" w:rsidR="002E1980" w:rsidRDefault="002E1980" w:rsidP="002E1980">
                              <w:pPr>
                                <w:pStyle w:val="NormalWeb"/>
                                <w:spacing w:before="0" w:beforeAutospacing="0" w:after="0" w:afterAutospacing="0"/>
                                <w:jc w:val="center"/>
                                <w:rPr>
                                  <w:sz w:val="24"/>
                                  <w:szCs w:val="24"/>
                                </w:rPr>
                              </w:pPr>
                              <w:r>
                                <w:rPr>
                                  <w:rFonts w:cs="Arial"/>
                                  <w:color w:val="000000" w:themeColor="text1"/>
                                  <w:kern w:val="24"/>
                                  <w:sz w:val="19"/>
                                  <w:szCs w:val="19"/>
                                </w:rPr>
                                <w:t>Mobile</w:t>
                              </w:r>
                            </w:p>
                            <w:p w14:paraId="2D4DB8A1" w14:textId="77777777" w:rsidR="002E1980" w:rsidRDefault="002E1980" w:rsidP="002E1980">
                              <w:pPr>
                                <w:pStyle w:val="NormalWeb"/>
                                <w:spacing w:before="0" w:beforeAutospacing="0" w:after="0" w:afterAutospacing="0"/>
                                <w:jc w:val="center"/>
                              </w:pPr>
                              <w:r>
                                <w:rPr>
                                  <w:rFonts w:cs="Arial"/>
                                  <w:color w:val="000000" w:themeColor="text1"/>
                                  <w:kern w:val="24"/>
                                  <w:sz w:val="19"/>
                                  <w:szCs w:val="19"/>
                                </w:rPr>
                                <w:t>Laptop</w:t>
                              </w:r>
                            </w:p>
                            <w:p w14:paraId="19B0C2D2" w14:textId="77777777" w:rsidR="002E1980" w:rsidRDefault="002E1980" w:rsidP="002E1980">
                              <w:pPr>
                                <w:pStyle w:val="NormalWeb"/>
                                <w:spacing w:before="0" w:beforeAutospacing="0" w:after="0" w:afterAutospacing="0"/>
                                <w:jc w:val="center"/>
                              </w:pPr>
                              <w:r>
                                <w:rPr>
                                  <w:rFonts w:cs="Arial"/>
                                  <w:color w:val="000000" w:themeColor="text1"/>
                                  <w:kern w:val="24"/>
                                  <w:sz w:val="19"/>
                                  <w:szCs w:val="19"/>
                                </w:rPr>
                                <w:t xml:space="preserve">Desktop    </w:t>
                              </w:r>
                              <w:r>
                                <w:rPr>
                                  <w:rFonts w:cs="Arial"/>
                                  <w:color w:val="000000" w:themeColor="text1"/>
                                  <w:kern w:val="24"/>
                                  <w:sz w:val="18"/>
                                  <w:szCs w:val="18"/>
                                </w:rPr>
                                <w:t xml:space="preserve">   </w:t>
                              </w:r>
                            </w:p>
                          </w:txbxContent>
                        </wps:txbx>
                        <wps:bodyPr wrap="square" rtlCol="0">
                          <a:noAutofit/>
                        </wps:bodyPr>
                      </wps:wsp>
                      <wps:wsp>
                        <wps:cNvPr id="4" name="TextBox 22"/>
                        <wps:cNvSpPr txBox="1"/>
                        <wps:spPr>
                          <a:xfrm>
                            <a:off x="1663390" y="407680"/>
                            <a:ext cx="805815" cy="237490"/>
                          </a:xfrm>
                          <a:prstGeom prst="rect">
                            <a:avLst/>
                          </a:prstGeom>
                          <a:noFill/>
                        </wps:spPr>
                        <wps:txbx>
                          <w:txbxContent>
                            <w:p w14:paraId="2D2EACF6" w14:textId="77777777" w:rsidR="002E1980" w:rsidRDefault="002E1980" w:rsidP="002E1980">
                              <w:pPr>
                                <w:pStyle w:val="NormalWeb"/>
                                <w:spacing w:before="0" w:beforeAutospacing="0" w:after="0" w:afterAutospacing="0"/>
                                <w:jc w:val="center"/>
                                <w:rPr>
                                  <w:sz w:val="24"/>
                                  <w:szCs w:val="24"/>
                                </w:rPr>
                              </w:pPr>
                              <w:r>
                                <w:rPr>
                                  <w:rFonts w:cs="Arial"/>
                                  <w:color w:val="000000" w:themeColor="text1"/>
                                  <w:kern w:val="24"/>
                                  <w:sz w:val="20"/>
                                </w:rPr>
                                <w:t>Request</w:t>
                              </w:r>
                            </w:p>
                          </w:txbxContent>
                        </wps:txbx>
                        <wps:bodyPr wrap="square" rtlCol="0">
                          <a:noAutofit/>
                        </wps:bodyPr>
                      </wps:wsp>
                      <wps:wsp>
                        <wps:cNvPr id="5" name="TextBox 27"/>
                        <wps:cNvSpPr txBox="1"/>
                        <wps:spPr>
                          <a:xfrm>
                            <a:off x="1662310" y="816766"/>
                            <a:ext cx="805815" cy="237490"/>
                          </a:xfrm>
                          <a:prstGeom prst="rect">
                            <a:avLst/>
                          </a:prstGeom>
                          <a:noFill/>
                        </wps:spPr>
                        <wps:txbx>
                          <w:txbxContent>
                            <w:p w14:paraId="72AE1575" w14:textId="77777777" w:rsidR="002E1980" w:rsidRDefault="002E1980" w:rsidP="005B27DE">
                              <w:pPr>
                                <w:pStyle w:val="NormalWeb"/>
                                <w:spacing w:before="0" w:beforeAutospacing="0" w:after="0" w:afterAutospacing="0"/>
                                <w:jc w:val="center"/>
                                <w:rPr>
                                  <w:sz w:val="24"/>
                                  <w:szCs w:val="24"/>
                                </w:rPr>
                              </w:pPr>
                              <w:r>
                                <w:rPr>
                                  <w:rFonts w:cs="Arial"/>
                                  <w:color w:val="000000" w:themeColor="text1"/>
                                  <w:kern w:val="24"/>
                                  <w:sz w:val="20"/>
                                </w:rPr>
                                <w:t>Response</w:t>
                              </w:r>
                            </w:p>
                          </w:txbxContent>
                        </wps:txbx>
                        <wps:bodyPr wrap="square" rtlCol="0">
                          <a:noAutofit/>
                        </wps:bodyPr>
                      </wps:wsp>
                      <wps:wsp>
                        <wps:cNvPr id="7" name="TextBox 30"/>
                        <wps:cNvSpPr txBox="1"/>
                        <wps:spPr>
                          <a:xfrm>
                            <a:off x="2839011" y="12434"/>
                            <a:ext cx="1207770" cy="237490"/>
                          </a:xfrm>
                          <a:prstGeom prst="rect">
                            <a:avLst/>
                          </a:prstGeom>
                          <a:noFill/>
                        </wps:spPr>
                        <wps:txbx>
                          <w:txbxContent>
                            <w:p w14:paraId="1B7A1D45" w14:textId="77777777" w:rsidR="002E1980" w:rsidRPr="008A6C8A" w:rsidRDefault="002E1980" w:rsidP="002E1980">
                              <w:pPr>
                                <w:pStyle w:val="NormalWeb"/>
                                <w:spacing w:before="0" w:beforeAutospacing="0" w:after="0" w:afterAutospacing="0"/>
                                <w:jc w:val="center"/>
                                <w:rPr>
                                  <w:sz w:val="24"/>
                                  <w:szCs w:val="24"/>
                                </w:rPr>
                              </w:pPr>
                              <w:r w:rsidRPr="008A6C8A">
                                <w:rPr>
                                  <w:rFonts w:cs="Arial"/>
                                  <w:b/>
                                  <w:bCs/>
                                  <w:kern w:val="24"/>
                                  <w:sz w:val="20"/>
                                </w:rPr>
                                <w:t xml:space="preserve">WEB API B </w:t>
                              </w:r>
                            </w:p>
                          </w:txbxContent>
                        </wps:txbx>
                        <wps:bodyPr wrap="square" rtlCol="0">
                          <a:noAutofit/>
                        </wps:bodyPr>
                      </wps:wsp>
                      <wps:wsp>
                        <wps:cNvPr id="8" name="Rectangle 8"/>
                        <wps:cNvSpPr/>
                        <wps:spPr>
                          <a:xfrm>
                            <a:off x="-8310" y="2619850"/>
                            <a:ext cx="1298017" cy="585299"/>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9" name="TextBox 41"/>
                        <wps:cNvSpPr txBox="1"/>
                        <wps:spPr>
                          <a:xfrm>
                            <a:off x="48849" y="0"/>
                            <a:ext cx="1222375" cy="237490"/>
                          </a:xfrm>
                          <a:prstGeom prst="rect">
                            <a:avLst/>
                          </a:prstGeom>
                          <a:noFill/>
                        </wps:spPr>
                        <wps:txbx>
                          <w:txbxContent>
                            <w:p w14:paraId="36C1ABF8" w14:textId="77777777" w:rsidR="002E1980" w:rsidRPr="008A6C8A" w:rsidRDefault="002E1980" w:rsidP="002E1980">
                              <w:pPr>
                                <w:pStyle w:val="NormalWeb"/>
                                <w:spacing w:before="0" w:beforeAutospacing="0" w:after="0" w:afterAutospacing="0"/>
                                <w:jc w:val="center"/>
                                <w:rPr>
                                  <w:sz w:val="24"/>
                                  <w:szCs w:val="24"/>
                                </w:rPr>
                              </w:pPr>
                              <w:r w:rsidRPr="008A6C8A">
                                <w:rPr>
                                  <w:rFonts w:cs="Arial"/>
                                  <w:b/>
                                  <w:bCs/>
                                  <w:kern w:val="24"/>
                                  <w:sz w:val="20"/>
                                </w:rPr>
                                <w:t>WEB API A</w:t>
                              </w:r>
                            </w:p>
                          </w:txbxContent>
                        </wps:txbx>
                        <wps:bodyPr wrap="square" rtlCol="0">
                          <a:noAutofit/>
                        </wps:bodyPr>
                      </wps:wsp>
                      <wps:wsp>
                        <wps:cNvPr id="10" name="Rectangle 10"/>
                        <wps:cNvSpPr/>
                        <wps:spPr>
                          <a:xfrm>
                            <a:off x="48849" y="340500"/>
                            <a:ext cx="1127125" cy="963714"/>
                          </a:xfrm>
                          <a:prstGeom prst="rect">
                            <a:avLst/>
                          </a:prstGeom>
                          <a:ln>
                            <a:solidFill>
                              <a:schemeClr val="tx1"/>
                            </a:solidFill>
                          </a:ln>
                        </wps:spPr>
                        <wps:txbx>
                          <w:txbxContent>
                            <w:p w14:paraId="3EEF2302" w14:textId="77777777" w:rsidR="002E1980" w:rsidRDefault="002E1980" w:rsidP="007511DF">
                              <w:pPr>
                                <w:pStyle w:val="ListParagraph"/>
                                <w:numPr>
                                  <w:ilvl w:val="0"/>
                                  <w:numId w:val="10"/>
                                </w:numPr>
                                <w:rPr>
                                  <w:szCs w:val="24"/>
                                </w:rPr>
                              </w:pPr>
                              <w:r>
                                <w:t>Patents</w:t>
                              </w:r>
                            </w:p>
                            <w:p w14:paraId="771EDC5D" w14:textId="77777777" w:rsidR="002E1980" w:rsidRDefault="002E1980" w:rsidP="007511DF">
                              <w:pPr>
                                <w:pStyle w:val="ListParagraph"/>
                                <w:numPr>
                                  <w:ilvl w:val="0"/>
                                  <w:numId w:val="10"/>
                                </w:numPr>
                              </w:pPr>
                              <w:r>
                                <w:t>Trademarks</w:t>
                              </w:r>
                            </w:p>
                            <w:p w14:paraId="75F8D76A" w14:textId="77777777" w:rsidR="002E1980" w:rsidRDefault="002E1980" w:rsidP="007511DF">
                              <w:pPr>
                                <w:pStyle w:val="ListParagraph"/>
                                <w:numPr>
                                  <w:ilvl w:val="0"/>
                                  <w:numId w:val="10"/>
                                </w:numPr>
                              </w:pPr>
                              <w:r>
                                <w:t>Designs</w:t>
                              </w:r>
                            </w:p>
                            <w:p w14:paraId="666CF29E" w14:textId="77777777" w:rsidR="002E1980" w:rsidRDefault="002E1980" w:rsidP="007511DF">
                              <w:pPr>
                                <w:pStyle w:val="ListParagraph"/>
                                <w:numPr>
                                  <w:ilvl w:val="0"/>
                                  <w:numId w:val="10"/>
                                </w:numPr>
                              </w:pPr>
                              <w:r>
                                <w:t>Geographical Indications</w:t>
                              </w:r>
                            </w:p>
                            <w:p w14:paraId="7CA49400" w14:textId="77777777" w:rsidR="002E1980" w:rsidRDefault="002E1980" w:rsidP="007511DF">
                              <w:pPr>
                                <w:pStyle w:val="ListParagraph"/>
                                <w:numPr>
                                  <w:ilvl w:val="0"/>
                                  <w:numId w:val="10"/>
                                </w:numPr>
                              </w:pPr>
                              <w:r>
                                <w:rPr>
                                  <w:lang w:val="fr-CH"/>
                                </w:rPr>
                                <w:t>Others</w:t>
                              </w:r>
                            </w:p>
                          </w:txbxContent>
                        </wps:txbx>
                        <wps:bodyPr wrap="square">
                          <a:noAutofit/>
                        </wps:bodyPr>
                      </wps:wsp>
                      <wps:wsp>
                        <wps:cNvPr id="11" name="Straight Arrow Connector 11"/>
                        <wps:cNvCnPr/>
                        <wps:spPr>
                          <a:xfrm flipV="1">
                            <a:off x="3490357" y="2102013"/>
                            <a:ext cx="1061" cy="515620"/>
                          </a:xfrm>
                          <a:prstGeom prst="straightConnector1">
                            <a:avLst/>
                          </a:prstGeom>
                          <a:ln>
                            <a:solidFill>
                              <a:schemeClr val="tx1">
                                <a:lumMod val="50000"/>
                                <a:lumOff val="50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12" name="Rectangle 12"/>
                        <wps:cNvSpPr/>
                        <wps:spPr>
                          <a:xfrm>
                            <a:off x="2842595" y="2619498"/>
                            <a:ext cx="1284530" cy="585299"/>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3" name="TextBox 74"/>
                        <wps:cNvSpPr txBox="1"/>
                        <wps:spPr>
                          <a:xfrm>
                            <a:off x="1671837" y="1279639"/>
                            <a:ext cx="805815" cy="237490"/>
                          </a:xfrm>
                          <a:prstGeom prst="rect">
                            <a:avLst/>
                          </a:prstGeom>
                          <a:noFill/>
                        </wps:spPr>
                        <wps:txbx>
                          <w:txbxContent>
                            <w:p w14:paraId="50CEC6D3" w14:textId="77777777" w:rsidR="002E1980" w:rsidRDefault="002E1980" w:rsidP="00172748">
                              <w:pPr>
                                <w:pStyle w:val="NormalWeb"/>
                                <w:spacing w:before="0" w:beforeAutospacing="0" w:after="0" w:afterAutospacing="0"/>
                                <w:jc w:val="center"/>
                                <w:rPr>
                                  <w:sz w:val="24"/>
                                  <w:szCs w:val="24"/>
                                </w:rPr>
                              </w:pPr>
                              <w:r>
                                <w:rPr>
                                  <w:rFonts w:cs="Arial"/>
                                  <w:color w:val="000000" w:themeColor="text1"/>
                                  <w:kern w:val="24"/>
                                  <w:sz w:val="20"/>
                                </w:rPr>
                                <w:t>Request</w:t>
                              </w:r>
                            </w:p>
                          </w:txbxContent>
                        </wps:txbx>
                        <wps:bodyPr wrap="square" rtlCol="0">
                          <a:noAutofit/>
                        </wps:bodyPr>
                      </wps:wsp>
                      <wps:wsp>
                        <wps:cNvPr id="14" name="TextBox 75"/>
                        <wps:cNvSpPr txBox="1"/>
                        <wps:spPr>
                          <a:xfrm>
                            <a:off x="1671648" y="1675185"/>
                            <a:ext cx="805815" cy="237490"/>
                          </a:xfrm>
                          <a:prstGeom prst="rect">
                            <a:avLst/>
                          </a:prstGeom>
                          <a:noFill/>
                        </wps:spPr>
                        <wps:txbx>
                          <w:txbxContent>
                            <w:p w14:paraId="27AE6C30" w14:textId="77777777" w:rsidR="002E1980" w:rsidRDefault="002E1980" w:rsidP="002E1980">
                              <w:pPr>
                                <w:pStyle w:val="NormalWeb"/>
                                <w:spacing w:before="0" w:beforeAutospacing="0" w:after="0" w:afterAutospacing="0"/>
                                <w:jc w:val="center"/>
                                <w:rPr>
                                  <w:sz w:val="24"/>
                                  <w:szCs w:val="24"/>
                                </w:rPr>
                              </w:pPr>
                              <w:r>
                                <w:rPr>
                                  <w:rFonts w:cs="Arial"/>
                                  <w:color w:val="000000" w:themeColor="text1"/>
                                  <w:kern w:val="24"/>
                                  <w:sz w:val="20"/>
                                </w:rPr>
                                <w:t>Response</w:t>
                              </w:r>
                            </w:p>
                          </w:txbxContent>
                        </wps:txbx>
                        <wps:bodyPr wrap="square" rtlCol="0">
                          <a:noAutofit/>
                        </wps:bodyPr>
                      </wps:wsp>
                      <wps:wsp>
                        <wps:cNvPr id="15" name="Straight Arrow Connector 15"/>
                        <wps:cNvCnPr/>
                        <wps:spPr>
                          <a:xfrm>
                            <a:off x="1269765" y="644882"/>
                            <a:ext cx="1554881" cy="0"/>
                          </a:xfrm>
                          <a:prstGeom prst="straightConnector1">
                            <a:avLst/>
                          </a:prstGeom>
                          <a:ln>
                            <a:solidFill>
                              <a:schemeClr val="tx1">
                                <a:lumMod val="50000"/>
                                <a:lumOff val="50000"/>
                              </a:schemeClr>
                            </a:solidFill>
                            <a:tailEnd type="arrow"/>
                          </a:ln>
                        </wps:spPr>
                        <wps:style>
                          <a:lnRef idx="1">
                            <a:schemeClr val="dk1"/>
                          </a:lnRef>
                          <a:fillRef idx="0">
                            <a:schemeClr val="dk1"/>
                          </a:fillRef>
                          <a:effectRef idx="0">
                            <a:schemeClr val="dk1"/>
                          </a:effectRef>
                          <a:fontRef idx="minor">
                            <a:schemeClr val="tx1"/>
                          </a:fontRef>
                        </wps:style>
                        <wps:bodyPr/>
                      </wps:wsp>
                      <wps:wsp>
                        <wps:cNvPr id="16" name="Straight Arrow Connector 16"/>
                        <wps:cNvCnPr/>
                        <wps:spPr>
                          <a:xfrm>
                            <a:off x="1287714" y="1657281"/>
                            <a:ext cx="1554881" cy="0"/>
                          </a:xfrm>
                          <a:prstGeom prst="straightConnector1">
                            <a:avLst/>
                          </a:prstGeom>
                          <a:ln>
                            <a:solidFill>
                              <a:schemeClr val="tx1">
                                <a:lumMod val="50000"/>
                                <a:lumOff val="50000"/>
                              </a:schemeClr>
                            </a:solidFill>
                            <a:tailEnd type="arrow"/>
                          </a:ln>
                        </wps:spPr>
                        <wps:style>
                          <a:lnRef idx="1">
                            <a:schemeClr val="dk1"/>
                          </a:lnRef>
                          <a:fillRef idx="0">
                            <a:schemeClr val="dk1"/>
                          </a:fillRef>
                          <a:effectRef idx="0">
                            <a:schemeClr val="dk1"/>
                          </a:effectRef>
                          <a:fontRef idx="minor">
                            <a:schemeClr val="tx1"/>
                          </a:fontRef>
                        </wps:style>
                        <wps:bodyPr/>
                      </wps:wsp>
                      <wps:wsp>
                        <wps:cNvPr id="17" name="Straight Arrow Connector 17"/>
                        <wps:cNvCnPr/>
                        <wps:spPr>
                          <a:xfrm flipH="1">
                            <a:off x="1269766" y="807810"/>
                            <a:ext cx="1566174" cy="0"/>
                          </a:xfrm>
                          <a:prstGeom prst="straightConnector1">
                            <a:avLst/>
                          </a:prstGeom>
                          <a:ln>
                            <a:solidFill>
                              <a:schemeClr val="tx1">
                                <a:lumMod val="50000"/>
                                <a:lumOff val="50000"/>
                              </a:schemeClr>
                            </a:solidFill>
                            <a:tailEnd type="arrow"/>
                          </a:ln>
                        </wps:spPr>
                        <wps:style>
                          <a:lnRef idx="1">
                            <a:schemeClr val="dk1"/>
                          </a:lnRef>
                          <a:fillRef idx="0">
                            <a:schemeClr val="dk1"/>
                          </a:fillRef>
                          <a:effectRef idx="0">
                            <a:schemeClr val="dk1"/>
                          </a:effectRef>
                          <a:fontRef idx="minor">
                            <a:schemeClr val="tx1"/>
                          </a:fontRef>
                        </wps:style>
                        <wps:bodyPr/>
                      </wps:wsp>
                      <wps:wsp>
                        <wps:cNvPr id="18" name="Straight Arrow Connector 18"/>
                        <wps:cNvCnPr/>
                        <wps:spPr>
                          <a:xfrm flipH="1">
                            <a:off x="1287715" y="1520068"/>
                            <a:ext cx="1554880" cy="0"/>
                          </a:xfrm>
                          <a:prstGeom prst="straightConnector1">
                            <a:avLst/>
                          </a:prstGeom>
                          <a:ln>
                            <a:solidFill>
                              <a:schemeClr val="tx1">
                                <a:lumMod val="50000"/>
                                <a:lumOff val="50000"/>
                              </a:schemeClr>
                            </a:solidFill>
                            <a:tailEnd type="arrow"/>
                          </a:ln>
                        </wps:spPr>
                        <wps:style>
                          <a:lnRef idx="1">
                            <a:schemeClr val="dk1"/>
                          </a:lnRef>
                          <a:fillRef idx="0">
                            <a:schemeClr val="dk1"/>
                          </a:fillRef>
                          <a:effectRef idx="0">
                            <a:schemeClr val="dk1"/>
                          </a:effectRef>
                          <a:fontRef idx="minor">
                            <a:schemeClr val="tx1"/>
                          </a:fontRef>
                        </wps:style>
                        <wps:bodyPr/>
                      </wps:wsp>
                      <wps:wsp>
                        <wps:cNvPr id="19" name="TextBox 89"/>
                        <wps:cNvSpPr txBox="1"/>
                        <wps:spPr>
                          <a:xfrm>
                            <a:off x="48849" y="1283241"/>
                            <a:ext cx="1153160" cy="790874"/>
                          </a:xfrm>
                          <a:prstGeom prst="rect">
                            <a:avLst/>
                          </a:prstGeom>
                          <a:noFill/>
                        </wps:spPr>
                        <wps:txbx>
                          <w:txbxContent>
                            <w:p w14:paraId="6979379D" w14:textId="77777777" w:rsidR="002E1980" w:rsidRDefault="002E1980" w:rsidP="007511DF">
                              <w:pPr>
                                <w:pStyle w:val="ListParagraph"/>
                                <w:numPr>
                                  <w:ilvl w:val="0"/>
                                  <w:numId w:val="11"/>
                                </w:numPr>
                                <w:rPr>
                                  <w:szCs w:val="24"/>
                                </w:rPr>
                              </w:pPr>
                              <w:r>
                                <w:t>Filing</w:t>
                              </w:r>
                            </w:p>
                            <w:p w14:paraId="6A577B7E" w14:textId="77777777" w:rsidR="002E1980" w:rsidRDefault="002E1980" w:rsidP="007511DF">
                              <w:pPr>
                                <w:pStyle w:val="ListParagraph"/>
                                <w:numPr>
                                  <w:ilvl w:val="0"/>
                                  <w:numId w:val="11"/>
                                </w:numPr>
                              </w:pPr>
                              <w:r>
                                <w:t xml:space="preserve">Processing </w:t>
                              </w:r>
                            </w:p>
                            <w:p w14:paraId="39297B79" w14:textId="77777777" w:rsidR="002E1980" w:rsidRDefault="002E1980" w:rsidP="007511DF">
                              <w:pPr>
                                <w:pStyle w:val="ListParagraph"/>
                                <w:numPr>
                                  <w:ilvl w:val="0"/>
                                  <w:numId w:val="11"/>
                                </w:numPr>
                              </w:pPr>
                              <w:r>
                                <w:t>Publication</w:t>
                              </w:r>
                            </w:p>
                            <w:p w14:paraId="07729D9D" w14:textId="77777777" w:rsidR="002E1980" w:rsidRDefault="002E1980" w:rsidP="007511DF">
                              <w:pPr>
                                <w:pStyle w:val="ListParagraph"/>
                                <w:numPr>
                                  <w:ilvl w:val="0"/>
                                  <w:numId w:val="11"/>
                                </w:numPr>
                              </w:pPr>
                              <w:r>
                                <w:t>Search</w:t>
                              </w:r>
                            </w:p>
                            <w:p w14:paraId="53153C8B" w14:textId="77777777" w:rsidR="002E1980" w:rsidRDefault="002E1980" w:rsidP="007511DF">
                              <w:pPr>
                                <w:pStyle w:val="ListParagraph"/>
                                <w:numPr>
                                  <w:ilvl w:val="0"/>
                                  <w:numId w:val="11"/>
                                </w:numPr>
                              </w:pPr>
                              <w:r>
                                <w:t xml:space="preserve">         ...</w:t>
                              </w:r>
                            </w:p>
                            <w:p w14:paraId="70C07649" w14:textId="77777777" w:rsidR="002E1980" w:rsidRDefault="002E1980" w:rsidP="002E1980">
                              <w:pPr>
                                <w:pStyle w:val="NormalWeb"/>
                                <w:spacing w:before="0" w:beforeAutospacing="0" w:after="0" w:afterAutospacing="0"/>
                                <w:rPr>
                                  <w:rFonts w:eastAsiaTheme="minorEastAsia"/>
                                </w:rPr>
                              </w:pPr>
                              <w:r>
                                <w:rPr>
                                  <w:rFonts w:cs="Arial"/>
                                  <w:color w:val="000000" w:themeColor="text1"/>
                                  <w:kern w:val="24"/>
                                  <w:sz w:val="20"/>
                                </w:rPr>
                                <w:t xml:space="preserve">      </w:t>
                              </w:r>
                            </w:p>
                          </w:txbxContent>
                        </wps:txbx>
                        <wps:bodyPr wrap="square" rtlCol="0">
                          <a:noAutofit/>
                        </wps:bodyPr>
                      </wps:wsp>
                      <wps:wsp>
                        <wps:cNvPr id="20" name="Straight Arrow Connector 20"/>
                        <wps:cNvCnPr/>
                        <wps:spPr>
                          <a:xfrm flipV="1">
                            <a:off x="625444" y="2096071"/>
                            <a:ext cx="1061" cy="515620"/>
                          </a:xfrm>
                          <a:prstGeom prst="straightConnector1">
                            <a:avLst/>
                          </a:prstGeom>
                          <a:ln>
                            <a:solidFill>
                              <a:schemeClr val="tx1">
                                <a:lumMod val="50000"/>
                                <a:lumOff val="50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21" name="TextBox 97"/>
                        <wps:cNvSpPr txBox="1"/>
                        <wps:spPr>
                          <a:xfrm>
                            <a:off x="2907240" y="2656683"/>
                            <a:ext cx="1143635" cy="507365"/>
                          </a:xfrm>
                          <a:prstGeom prst="rect">
                            <a:avLst/>
                          </a:prstGeom>
                          <a:noFill/>
                        </wps:spPr>
                        <wps:txbx>
                          <w:txbxContent>
                            <w:p w14:paraId="2286CDE6" w14:textId="77777777" w:rsidR="002E1980" w:rsidRDefault="002E1980" w:rsidP="002E1980">
                              <w:pPr>
                                <w:pStyle w:val="NormalWeb"/>
                                <w:spacing w:before="0" w:beforeAutospacing="0" w:after="0" w:afterAutospacing="0"/>
                                <w:jc w:val="center"/>
                                <w:rPr>
                                  <w:sz w:val="24"/>
                                  <w:szCs w:val="24"/>
                                </w:rPr>
                              </w:pPr>
                              <w:r>
                                <w:rPr>
                                  <w:rFonts w:cs="Arial"/>
                                  <w:color w:val="000000" w:themeColor="text1"/>
                                  <w:kern w:val="24"/>
                                  <w:sz w:val="19"/>
                                  <w:szCs w:val="19"/>
                                </w:rPr>
                                <w:t>Mobile</w:t>
                              </w:r>
                            </w:p>
                            <w:p w14:paraId="2895C24E" w14:textId="77777777" w:rsidR="002E1980" w:rsidRDefault="002E1980" w:rsidP="002E1980">
                              <w:pPr>
                                <w:pStyle w:val="NormalWeb"/>
                                <w:spacing w:before="0" w:beforeAutospacing="0" w:after="0" w:afterAutospacing="0"/>
                                <w:jc w:val="center"/>
                              </w:pPr>
                              <w:r>
                                <w:rPr>
                                  <w:rFonts w:cs="Arial"/>
                                  <w:color w:val="000000" w:themeColor="text1"/>
                                  <w:kern w:val="24"/>
                                  <w:sz w:val="19"/>
                                  <w:szCs w:val="19"/>
                                </w:rPr>
                                <w:t>Laptop</w:t>
                              </w:r>
                            </w:p>
                            <w:p w14:paraId="144BE455" w14:textId="77777777" w:rsidR="002E1980" w:rsidRDefault="002E1980" w:rsidP="002E1980">
                              <w:pPr>
                                <w:pStyle w:val="NormalWeb"/>
                                <w:spacing w:before="0" w:beforeAutospacing="0" w:after="0" w:afterAutospacing="0"/>
                                <w:jc w:val="center"/>
                              </w:pPr>
                              <w:r>
                                <w:rPr>
                                  <w:rFonts w:cs="Arial"/>
                                  <w:color w:val="000000" w:themeColor="text1"/>
                                  <w:kern w:val="24"/>
                                  <w:sz w:val="19"/>
                                  <w:szCs w:val="19"/>
                                </w:rPr>
                                <w:t xml:space="preserve">Desktop    </w:t>
                              </w:r>
                              <w:r>
                                <w:rPr>
                                  <w:rFonts w:cs="Arial"/>
                                  <w:color w:val="000000" w:themeColor="text1"/>
                                  <w:kern w:val="24"/>
                                  <w:sz w:val="18"/>
                                  <w:szCs w:val="18"/>
                                </w:rPr>
                                <w:t xml:space="preserve">   </w:t>
                              </w:r>
                            </w:p>
                          </w:txbxContent>
                        </wps:txbx>
                        <wps:bodyPr wrap="square" rtlCol="0">
                          <a:noAutofit/>
                        </wps:bodyPr>
                      </wps:wsp>
                      <wps:wsp>
                        <wps:cNvPr id="22" name="Rectangle 22"/>
                        <wps:cNvSpPr/>
                        <wps:spPr>
                          <a:xfrm>
                            <a:off x="2839189" y="246221"/>
                            <a:ext cx="1287935" cy="1864214"/>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E835AFC" w14:textId="77777777" w:rsidR="002E1980" w:rsidRDefault="002E1980" w:rsidP="002E1980">
                              <w:pPr>
                                <w:pStyle w:val="NormalWeb"/>
                                <w:spacing w:before="0" w:beforeAutospacing="0" w:after="0" w:afterAutospacing="0"/>
                                <w:jc w:val="center"/>
                                <w:rPr>
                                  <w:sz w:val="24"/>
                                  <w:szCs w:val="24"/>
                                </w:rPr>
                              </w:pPr>
                              <w:r>
                                <w:rPr>
                                  <w:rFonts w:asciiTheme="minorHAnsi" w:hAnsi="Calibri" w:cstheme="minorBidi"/>
                                  <w:color w:val="FFFFFF" w:themeColor="light1"/>
                                  <w:kern w:val="24"/>
                                  <w:sz w:val="36"/>
                                  <w:szCs w:val="36"/>
                                </w:rPr>
                                <w:t>q54331</w:t>
                              </w:r>
                            </w:p>
                          </w:txbxContent>
                        </wps:txbx>
                        <wps:bodyPr rtlCol="0" anchor="ctr"/>
                      </wps:wsp>
                      <wps:wsp>
                        <wps:cNvPr id="23" name="Rectangle 23"/>
                        <wps:cNvSpPr/>
                        <wps:spPr>
                          <a:xfrm>
                            <a:off x="2903395" y="340500"/>
                            <a:ext cx="1143635" cy="963714"/>
                          </a:xfrm>
                          <a:prstGeom prst="rect">
                            <a:avLst/>
                          </a:prstGeom>
                          <a:ln>
                            <a:solidFill>
                              <a:schemeClr val="tx1"/>
                            </a:solidFill>
                          </a:ln>
                        </wps:spPr>
                        <wps:txbx>
                          <w:txbxContent>
                            <w:p w14:paraId="504641AC" w14:textId="77777777" w:rsidR="002E1980" w:rsidRDefault="002E1980" w:rsidP="007511DF">
                              <w:pPr>
                                <w:pStyle w:val="ListParagraph"/>
                                <w:numPr>
                                  <w:ilvl w:val="0"/>
                                  <w:numId w:val="12"/>
                                </w:numPr>
                                <w:rPr>
                                  <w:szCs w:val="24"/>
                                </w:rPr>
                              </w:pPr>
                              <w:r>
                                <w:t>Patents</w:t>
                              </w:r>
                            </w:p>
                            <w:p w14:paraId="3252524E" w14:textId="77777777" w:rsidR="002E1980" w:rsidRDefault="002E1980" w:rsidP="007511DF">
                              <w:pPr>
                                <w:pStyle w:val="ListParagraph"/>
                                <w:numPr>
                                  <w:ilvl w:val="0"/>
                                  <w:numId w:val="12"/>
                                </w:numPr>
                              </w:pPr>
                              <w:r>
                                <w:t>Trademarks</w:t>
                              </w:r>
                            </w:p>
                            <w:p w14:paraId="1B2C469E" w14:textId="77777777" w:rsidR="002E1980" w:rsidRDefault="002E1980" w:rsidP="007511DF">
                              <w:pPr>
                                <w:pStyle w:val="ListParagraph"/>
                                <w:numPr>
                                  <w:ilvl w:val="0"/>
                                  <w:numId w:val="12"/>
                                </w:numPr>
                              </w:pPr>
                              <w:r>
                                <w:t>Designs</w:t>
                              </w:r>
                            </w:p>
                            <w:p w14:paraId="0C9DCB6E" w14:textId="77777777" w:rsidR="002E1980" w:rsidRDefault="002E1980" w:rsidP="007511DF">
                              <w:pPr>
                                <w:pStyle w:val="ListParagraph"/>
                                <w:numPr>
                                  <w:ilvl w:val="0"/>
                                  <w:numId w:val="12"/>
                                </w:numPr>
                              </w:pPr>
                              <w:r>
                                <w:t>Geographical Indications</w:t>
                              </w:r>
                            </w:p>
                            <w:p w14:paraId="1C91FF00" w14:textId="77777777" w:rsidR="002E1980" w:rsidRDefault="002E1980" w:rsidP="007511DF">
                              <w:pPr>
                                <w:pStyle w:val="ListParagraph"/>
                                <w:numPr>
                                  <w:ilvl w:val="0"/>
                                  <w:numId w:val="12"/>
                                </w:numPr>
                              </w:pPr>
                              <w:r>
                                <w:rPr>
                                  <w:lang w:val="fr-CH"/>
                                </w:rPr>
                                <w:t>Others</w:t>
                              </w:r>
                            </w:p>
                          </w:txbxContent>
                        </wps:txbx>
                        <wps:bodyPr wrap="square">
                          <a:noAutofit/>
                        </wps:bodyPr>
                      </wps:wsp>
                      <wps:wsp>
                        <wps:cNvPr id="24" name="TextBox 100"/>
                        <wps:cNvSpPr txBox="1"/>
                        <wps:spPr>
                          <a:xfrm>
                            <a:off x="2916334" y="1279639"/>
                            <a:ext cx="1112520" cy="861832"/>
                          </a:xfrm>
                          <a:prstGeom prst="rect">
                            <a:avLst/>
                          </a:prstGeom>
                          <a:noFill/>
                        </wps:spPr>
                        <wps:txbx>
                          <w:txbxContent>
                            <w:p w14:paraId="27F053C8" w14:textId="77777777" w:rsidR="002E1980" w:rsidRDefault="002E1980" w:rsidP="007511DF">
                              <w:pPr>
                                <w:pStyle w:val="ListParagraph"/>
                                <w:numPr>
                                  <w:ilvl w:val="0"/>
                                  <w:numId w:val="13"/>
                                </w:numPr>
                                <w:rPr>
                                  <w:szCs w:val="24"/>
                                </w:rPr>
                              </w:pPr>
                              <w:r>
                                <w:t>Filing</w:t>
                              </w:r>
                            </w:p>
                            <w:p w14:paraId="49CADCA6" w14:textId="77777777" w:rsidR="002E1980" w:rsidRDefault="002E1980" w:rsidP="007511DF">
                              <w:pPr>
                                <w:pStyle w:val="ListParagraph"/>
                                <w:numPr>
                                  <w:ilvl w:val="0"/>
                                  <w:numId w:val="13"/>
                                </w:numPr>
                              </w:pPr>
                              <w:r>
                                <w:t xml:space="preserve">Processing </w:t>
                              </w:r>
                            </w:p>
                            <w:p w14:paraId="067FA09A" w14:textId="77777777" w:rsidR="002E1980" w:rsidRDefault="002E1980" w:rsidP="007511DF">
                              <w:pPr>
                                <w:pStyle w:val="ListParagraph"/>
                                <w:numPr>
                                  <w:ilvl w:val="0"/>
                                  <w:numId w:val="13"/>
                                </w:numPr>
                              </w:pPr>
                              <w:r>
                                <w:t>Publication</w:t>
                              </w:r>
                            </w:p>
                            <w:p w14:paraId="6940F4AE" w14:textId="77777777" w:rsidR="002E1980" w:rsidRDefault="002E1980" w:rsidP="007511DF">
                              <w:pPr>
                                <w:pStyle w:val="ListParagraph"/>
                                <w:numPr>
                                  <w:ilvl w:val="0"/>
                                  <w:numId w:val="13"/>
                                </w:numPr>
                              </w:pPr>
                              <w:r>
                                <w:t>Search</w:t>
                              </w:r>
                            </w:p>
                            <w:p w14:paraId="7BF7B503" w14:textId="77777777" w:rsidR="002E1980" w:rsidRDefault="002E1980" w:rsidP="007511DF">
                              <w:pPr>
                                <w:pStyle w:val="ListParagraph"/>
                                <w:numPr>
                                  <w:ilvl w:val="0"/>
                                  <w:numId w:val="13"/>
                                </w:numPr>
                              </w:pPr>
                              <w:r>
                                <w:t xml:space="preserve">         ...</w:t>
                              </w:r>
                            </w:p>
                            <w:p w14:paraId="68E83351" w14:textId="77777777" w:rsidR="002E1980" w:rsidRDefault="002E1980" w:rsidP="002E1980">
                              <w:pPr>
                                <w:pStyle w:val="NormalWeb"/>
                                <w:spacing w:before="0" w:beforeAutospacing="0" w:after="0" w:afterAutospacing="0"/>
                                <w:rPr>
                                  <w:rFonts w:eastAsiaTheme="minorEastAsia"/>
                                </w:rPr>
                              </w:pPr>
                              <w:r>
                                <w:rPr>
                                  <w:rFonts w:cs="Arial"/>
                                  <w:color w:val="000000" w:themeColor="text1"/>
                                  <w:kern w:val="24"/>
                                  <w:sz w:val="20"/>
                                </w:rPr>
                                <w:t xml:space="preserve">      </w:t>
                              </w:r>
                            </w:p>
                          </w:txbxContent>
                        </wps:txbx>
                        <wps:bodyPr wrap="square" rtlCol="0">
                          <a:noAutofit/>
                        </wps:bodyPr>
                      </wps:wsp>
                    </wpg:wgp>
                  </a:graphicData>
                </a:graphic>
                <wp14:sizeRelH relativeFrom="margin">
                  <wp14:pctWidth>0</wp14:pctWidth>
                </wp14:sizeRelH>
                <wp14:sizeRelV relativeFrom="margin">
                  <wp14:pctHeight>0</wp14:pctHeight>
                </wp14:sizeRelV>
              </wp:anchor>
            </w:drawing>
          </mc:Choice>
          <mc:Fallback>
            <w:pict>
              <v:group w14:anchorId="78C5BB64" id="Group 5" o:spid="_x0000_s1026" style="position:absolute;margin-left:29.5pt;margin-top:15.8pt;width:405.65pt;height:330.05pt;z-index:-251658240;mso-position-horizontal-relative:margin;mso-width-relative:margin;mso-height-relative:margin" coordorigin="-83" coordsize="41354,320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">
                <v:rect id="Rectangle 2" o:spid="_x0000_s1027" style="position:absolute;top:2317;width:12627;height:186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" filled="f" strokecolor="black [3213]" strokeweight="2pt">
                  <v:textbox>
                    <w:txbxContent>
                      <w:p w14:paraId="6DD2ED45" w14:textId="77777777" w:rsidR="002E1980" w:rsidRDefault="002E1980" w:rsidP="002E1980">
                        <w:pPr>
                          <w:pStyle w:val="NormalWeb"/>
                          <w:spacing w:before="0" w:beforeAutospacing="0" w:after="0" w:afterAutospacing="0"/>
                          <w:jc w:val="center"/>
                          <w:rPr>
                            <w:sz w:val="24"/>
                            <w:szCs w:val="24"/>
                          </w:rPr>
                        </w:pPr>
                        <w:r>
                          <w:rPr>
                            <w:rFonts w:asciiTheme="minorHAnsi" w:hAnsi="Calibri" w:cstheme="minorBidi"/>
                            <w:color w:val="FFFFFF" w:themeColor="light1"/>
                            <w:kern w:val="24"/>
                            <w:sz w:val="36"/>
                            <w:szCs w:val="36"/>
                          </w:rPr>
                          <w:t>q54331</w:t>
                        </w:r>
                      </w:p>
                    </w:txbxContent>
                  </v:textbox>
                </v:rect>
                <v:shapetype id="_x0000_t202" coordsize="21600,21600" o:spt="202" path="m,l,21600r21600,l21600,xe">
                  <v:stroke joinstyle="miter"/>
                  <v:path gradientshapeok="t" o:connecttype="rect"/>
                </v:shapetype>
                <v:shape id="TextBox 26" o:spid="_x0000_s1028" type="#_x0000_t202" style="position:absolute;left:767;top:26555;width:11088;height:50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" filled="f" stroked="f">
                  <v:textbox>
                    <w:txbxContent>
                      <w:p w14:paraId="4FE55DD6" w14:textId="77777777" w:rsidR="002E1980" w:rsidRDefault="002E1980" w:rsidP="002E1980">
                        <w:pPr>
                          <w:pStyle w:val="NormalWeb"/>
                          <w:spacing w:before="0" w:beforeAutospacing="0" w:after="0" w:afterAutospacing="0"/>
                          <w:jc w:val="center"/>
                          <w:rPr>
                            <w:sz w:val="24"/>
                            <w:szCs w:val="24"/>
                          </w:rPr>
                        </w:pPr>
                        <w:r>
                          <w:rPr>
                            <w:rFonts w:cs="Arial"/>
                            <w:color w:val="000000" w:themeColor="text1"/>
                            <w:kern w:val="24"/>
                            <w:sz w:val="19"/>
                            <w:szCs w:val="19"/>
                          </w:rPr>
                          <w:t>Mobile</w:t>
                        </w:r>
                      </w:p>
                      <w:p w14:paraId="2D4DB8A1" w14:textId="77777777" w:rsidR="002E1980" w:rsidRDefault="002E1980" w:rsidP="002E1980">
                        <w:pPr>
                          <w:pStyle w:val="NormalWeb"/>
                          <w:spacing w:before="0" w:beforeAutospacing="0" w:after="0" w:afterAutospacing="0"/>
                          <w:jc w:val="center"/>
                        </w:pPr>
                        <w:r>
                          <w:rPr>
                            <w:rFonts w:cs="Arial"/>
                            <w:color w:val="000000" w:themeColor="text1"/>
                            <w:kern w:val="24"/>
                            <w:sz w:val="19"/>
                            <w:szCs w:val="19"/>
                          </w:rPr>
                          <w:t>Laptop</w:t>
                        </w:r>
                      </w:p>
                      <w:p w14:paraId="19B0C2D2" w14:textId="77777777" w:rsidR="002E1980" w:rsidRDefault="002E1980" w:rsidP="002E1980">
                        <w:pPr>
                          <w:pStyle w:val="NormalWeb"/>
                          <w:spacing w:before="0" w:beforeAutospacing="0" w:after="0" w:afterAutospacing="0"/>
                          <w:jc w:val="center"/>
                        </w:pPr>
                        <w:r>
                          <w:rPr>
                            <w:rFonts w:cs="Arial"/>
                            <w:color w:val="000000" w:themeColor="text1"/>
                            <w:kern w:val="24"/>
                            <w:sz w:val="19"/>
                            <w:szCs w:val="19"/>
                          </w:rPr>
                          <w:t xml:space="preserve">Desktop    </w:t>
                        </w:r>
                        <w:r>
                          <w:rPr>
                            <w:rFonts w:cs="Arial"/>
                            <w:color w:val="000000" w:themeColor="text1"/>
                            <w:kern w:val="24"/>
                            <w:sz w:val="18"/>
                            <w:szCs w:val="18"/>
                          </w:rPr>
                          <w:t xml:space="preserve">   </w:t>
                        </w:r>
                      </w:p>
                    </w:txbxContent>
                  </v:textbox>
                </v:shape>
                <v:shape id="TextBox 22" o:spid="_x0000_s1029" type="#_x0000_t202" style="position:absolute;left:16633;top:4076;width:8059;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2D2EACF6" w14:textId="77777777" w:rsidR="002E1980" w:rsidRDefault="002E1980" w:rsidP="002E1980">
                        <w:pPr>
                          <w:pStyle w:val="NormalWeb"/>
                          <w:spacing w:before="0" w:beforeAutospacing="0" w:after="0" w:afterAutospacing="0"/>
                          <w:jc w:val="center"/>
                          <w:rPr>
                            <w:sz w:val="24"/>
                            <w:szCs w:val="24"/>
                          </w:rPr>
                        </w:pPr>
                        <w:r>
                          <w:rPr>
                            <w:rFonts w:cs="Arial"/>
                            <w:color w:val="000000" w:themeColor="text1"/>
                            <w:kern w:val="24"/>
                            <w:sz w:val="20"/>
                          </w:rPr>
                          <w:t>Request</w:t>
                        </w:r>
                      </w:p>
                    </w:txbxContent>
                  </v:textbox>
                </v:shape>
                <v:shape id="TextBox 27" o:spid="_x0000_s1030" type="#_x0000_t202" style="position:absolute;left:16623;top:8167;width:8058;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" filled="f" stroked="f">
                  <v:textbox>
                    <w:txbxContent>
                      <w:p w14:paraId="72AE1575" w14:textId="77777777" w:rsidR="002E1980" w:rsidRDefault="002E1980" w:rsidP="005B27DE">
                        <w:pPr>
                          <w:pStyle w:val="NormalWeb"/>
                          <w:spacing w:before="0" w:beforeAutospacing="0" w:after="0" w:afterAutospacing="0"/>
                          <w:jc w:val="center"/>
                          <w:rPr>
                            <w:sz w:val="24"/>
                            <w:szCs w:val="24"/>
                          </w:rPr>
                        </w:pPr>
                        <w:r>
                          <w:rPr>
                            <w:rFonts w:cs="Arial"/>
                            <w:color w:val="000000" w:themeColor="text1"/>
                            <w:kern w:val="24"/>
                            <w:sz w:val="20"/>
                          </w:rPr>
                          <w:t>Response</w:t>
                        </w:r>
                      </w:p>
                    </w:txbxContent>
                  </v:textbox>
                </v:shape>
                <v:shape id="TextBox 30" o:spid="_x0000_s1031" type="#_x0000_t202" style="position:absolute;left:28390;top:124;width:12077;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1B7A1D45" w14:textId="77777777" w:rsidR="002E1980" w:rsidRPr="008A6C8A" w:rsidRDefault="002E1980" w:rsidP="002E1980">
                        <w:pPr>
                          <w:pStyle w:val="NormalWeb"/>
                          <w:spacing w:before="0" w:beforeAutospacing="0" w:after="0" w:afterAutospacing="0"/>
                          <w:jc w:val="center"/>
                          <w:rPr>
                            <w:sz w:val="24"/>
                            <w:szCs w:val="24"/>
                          </w:rPr>
                        </w:pPr>
                        <w:r w:rsidRPr="008A6C8A">
                          <w:rPr>
                            <w:rFonts w:cs="Arial"/>
                            <w:b/>
                            <w:bCs/>
                            <w:kern w:val="24"/>
                            <w:sz w:val="20"/>
                          </w:rPr>
                          <w:t xml:space="preserve">WEB API B </w:t>
                        </w:r>
                      </w:p>
                    </w:txbxContent>
                  </v:textbox>
                </v:shape>
                <v:rect id="Rectangle 8" o:spid="_x0000_s1032" style="position:absolute;left:-83;top:26198;width:12980;height:58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" filled="f" strokecolor="black [3213]" strokeweight="2pt"/>
                <v:shape id="TextBox 41" o:spid="_x0000_s1033" type="#_x0000_t202" style="position:absolute;left:488;width:12224;height:2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36C1ABF8" w14:textId="77777777" w:rsidR="002E1980" w:rsidRPr="008A6C8A" w:rsidRDefault="002E1980" w:rsidP="002E1980">
                        <w:pPr>
                          <w:pStyle w:val="NormalWeb"/>
                          <w:spacing w:before="0" w:beforeAutospacing="0" w:after="0" w:afterAutospacing="0"/>
                          <w:jc w:val="center"/>
                          <w:rPr>
                            <w:sz w:val="24"/>
                            <w:szCs w:val="24"/>
                          </w:rPr>
                        </w:pPr>
                        <w:r w:rsidRPr="008A6C8A">
                          <w:rPr>
                            <w:rFonts w:cs="Arial"/>
                            <w:b/>
                            <w:bCs/>
                            <w:kern w:val="24"/>
                            <w:sz w:val="20"/>
                          </w:rPr>
                          <w:t>WEB API A</w:t>
                        </w:r>
                      </w:p>
                    </w:txbxContent>
                  </v:textbox>
                </v:shape>
                <v:rect id="Rectangle 10" o:spid="_x0000_s1034" style="position:absolute;left:488;top:3405;width:11271;height:96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" filled="f" strokecolor="black [3213]">
                  <v:textbox>
                    <w:txbxContent>
                      <w:p w14:paraId="3EEF2302" w14:textId="77777777" w:rsidR="002E1980" w:rsidRDefault="002E1980" w:rsidP="007511DF">
                        <w:pPr>
                          <w:pStyle w:val="ListParagraph"/>
                          <w:numPr>
                            <w:ilvl w:val="0"/>
                            <w:numId w:val="10"/>
                          </w:numPr>
                          <w:rPr>
                            <w:szCs w:val="24"/>
                          </w:rPr>
                        </w:pPr>
                        <w:r>
                          <w:t>Patents</w:t>
                        </w:r>
                      </w:p>
                      <w:p w14:paraId="771EDC5D" w14:textId="77777777" w:rsidR="002E1980" w:rsidRDefault="002E1980" w:rsidP="007511DF">
                        <w:pPr>
                          <w:pStyle w:val="ListParagraph"/>
                          <w:numPr>
                            <w:ilvl w:val="0"/>
                            <w:numId w:val="10"/>
                          </w:numPr>
                        </w:pPr>
                        <w:r>
                          <w:t>Trademarks</w:t>
                        </w:r>
                      </w:p>
                      <w:p w14:paraId="75F8D76A" w14:textId="77777777" w:rsidR="002E1980" w:rsidRDefault="002E1980" w:rsidP="007511DF">
                        <w:pPr>
                          <w:pStyle w:val="ListParagraph"/>
                          <w:numPr>
                            <w:ilvl w:val="0"/>
                            <w:numId w:val="10"/>
                          </w:numPr>
                        </w:pPr>
                        <w:r>
                          <w:t>Designs</w:t>
                        </w:r>
                      </w:p>
                      <w:p w14:paraId="666CF29E" w14:textId="77777777" w:rsidR="002E1980" w:rsidRDefault="002E1980" w:rsidP="007511DF">
                        <w:pPr>
                          <w:pStyle w:val="ListParagraph"/>
                          <w:numPr>
                            <w:ilvl w:val="0"/>
                            <w:numId w:val="10"/>
                          </w:numPr>
                        </w:pPr>
                        <w:r>
                          <w:t>Geographical Indications</w:t>
                        </w:r>
                      </w:p>
                      <w:p w14:paraId="7CA49400" w14:textId="77777777" w:rsidR="002E1980" w:rsidRDefault="002E1980" w:rsidP="007511DF">
                        <w:pPr>
                          <w:pStyle w:val="ListParagraph"/>
                          <w:numPr>
                            <w:ilvl w:val="0"/>
                            <w:numId w:val="10"/>
                          </w:numPr>
                        </w:pPr>
                        <w:r>
                          <w:rPr>
                            <w:lang w:val="fr-CH"/>
                          </w:rPr>
                          <w:t>Others</w:t>
                        </w:r>
                      </w:p>
                    </w:txbxContent>
                  </v:textbox>
                </v:rect>
                <v:shapetype id="_x0000_t32" coordsize="21600,21600" o:spt="32" o:oned="t" path="m,l21600,21600e" filled="f">
                  <v:path arrowok="t" fillok="f" o:connecttype="none"/>
                  <o:lock v:ext="edit" shapetype="t"/>
                </v:shapetype>
                <v:shape id="Straight Arrow Connector 11" o:spid="_x0000_s1035" type="#_x0000_t32" style="position:absolute;left:34903;top:21020;width:11;height:515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" strokecolor="gray [1629]">
                  <v:stroke endarrow="open"/>
                </v:shape>
                <v:rect id="Rectangle 12" o:spid="_x0000_s1036" style="position:absolute;left:28425;top:26194;width:12846;height:58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" filled="f" strokecolor="black [3213]" strokeweight="2pt"/>
                <v:shape id="TextBox 74" o:spid="_x0000_s1037" type="#_x0000_t202" style="position:absolute;left:16718;top:12796;width:8058;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" filled="f" stroked="f">
                  <v:textbox>
                    <w:txbxContent>
                      <w:p w14:paraId="50CEC6D3" w14:textId="77777777" w:rsidR="002E1980" w:rsidRDefault="002E1980" w:rsidP="00172748">
                        <w:pPr>
                          <w:pStyle w:val="NormalWeb"/>
                          <w:spacing w:before="0" w:beforeAutospacing="0" w:after="0" w:afterAutospacing="0"/>
                          <w:jc w:val="center"/>
                          <w:rPr>
                            <w:sz w:val="24"/>
                            <w:szCs w:val="24"/>
                          </w:rPr>
                        </w:pPr>
                        <w:r>
                          <w:rPr>
                            <w:rFonts w:cs="Arial"/>
                            <w:color w:val="000000" w:themeColor="text1"/>
                            <w:kern w:val="24"/>
                            <w:sz w:val="20"/>
                          </w:rPr>
                          <w:t>Request</w:t>
                        </w:r>
                      </w:p>
                    </w:txbxContent>
                  </v:textbox>
                </v:shape>
                <v:shape id="TextBox 75" o:spid="_x0000_s1038" type="#_x0000_t202" style="position:absolute;left:16716;top:16751;width:8058;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" filled="f" stroked="f">
                  <v:textbox>
                    <w:txbxContent>
                      <w:p w14:paraId="27AE6C30" w14:textId="77777777" w:rsidR="002E1980" w:rsidRDefault="002E1980" w:rsidP="002E1980">
                        <w:pPr>
                          <w:pStyle w:val="NormalWeb"/>
                          <w:spacing w:before="0" w:beforeAutospacing="0" w:after="0" w:afterAutospacing="0"/>
                          <w:jc w:val="center"/>
                          <w:rPr>
                            <w:sz w:val="24"/>
                            <w:szCs w:val="24"/>
                          </w:rPr>
                        </w:pPr>
                        <w:r>
                          <w:rPr>
                            <w:rFonts w:cs="Arial"/>
                            <w:color w:val="000000" w:themeColor="text1"/>
                            <w:kern w:val="24"/>
                            <w:sz w:val="20"/>
                          </w:rPr>
                          <w:t>Response</w:t>
                        </w:r>
                      </w:p>
                    </w:txbxContent>
                  </v:textbox>
                </v:shape>
                <v:shape id="Straight Arrow Connector 15" o:spid="_x0000_s1039" type="#_x0000_t32" style="position:absolute;left:12697;top:6448;width:1554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" strokecolor="gray [1629]">
                  <v:stroke endarrow="open"/>
                </v:shape>
                <v:shape id="Straight Arrow Connector 16" o:spid="_x0000_s1040" type="#_x0000_t32" style="position:absolute;left:12877;top:16572;width:155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" strokecolor="gray [1629]">
                  <v:stroke endarrow="open"/>
                </v:shape>
                <v:shape id="Straight Arrow Connector 17" o:spid="_x0000_s1041" type="#_x0000_t32" style="position:absolute;left:12697;top:8078;width:15662;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" strokecolor="gray [1629]">
                  <v:stroke endarrow="open"/>
                </v:shape>
                <v:shape id="Straight Arrow Connector 18" o:spid="_x0000_s1042" type="#_x0000_t32" style="position:absolute;left:12877;top:15200;width:15548;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" strokecolor="gray [1629]">
                  <v:stroke endarrow="open"/>
                </v:shape>
                <v:shape id="TextBox 89" o:spid="_x0000_s1043" type="#_x0000_t202" style="position:absolute;left:488;top:12832;width:11532;height:79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" filled="f" stroked="f">
                  <v:textbox>
                    <w:txbxContent>
                      <w:p w14:paraId="6979379D" w14:textId="77777777" w:rsidR="002E1980" w:rsidRDefault="002E1980" w:rsidP="007511DF">
                        <w:pPr>
                          <w:pStyle w:val="ListParagraph"/>
                          <w:numPr>
                            <w:ilvl w:val="0"/>
                            <w:numId w:val="11"/>
                          </w:numPr>
                          <w:rPr>
                            <w:szCs w:val="24"/>
                          </w:rPr>
                        </w:pPr>
                        <w:r>
                          <w:t>Filing</w:t>
                        </w:r>
                      </w:p>
                      <w:p w14:paraId="6A577B7E" w14:textId="77777777" w:rsidR="002E1980" w:rsidRDefault="002E1980" w:rsidP="007511DF">
                        <w:pPr>
                          <w:pStyle w:val="ListParagraph"/>
                          <w:numPr>
                            <w:ilvl w:val="0"/>
                            <w:numId w:val="11"/>
                          </w:numPr>
                        </w:pPr>
                        <w:r>
                          <w:t xml:space="preserve">Processing </w:t>
                        </w:r>
                      </w:p>
                      <w:p w14:paraId="39297B79" w14:textId="77777777" w:rsidR="002E1980" w:rsidRDefault="002E1980" w:rsidP="007511DF">
                        <w:pPr>
                          <w:pStyle w:val="ListParagraph"/>
                          <w:numPr>
                            <w:ilvl w:val="0"/>
                            <w:numId w:val="11"/>
                          </w:numPr>
                        </w:pPr>
                        <w:r>
                          <w:t>Publication</w:t>
                        </w:r>
                      </w:p>
                      <w:p w14:paraId="07729D9D" w14:textId="77777777" w:rsidR="002E1980" w:rsidRDefault="002E1980" w:rsidP="007511DF">
                        <w:pPr>
                          <w:pStyle w:val="ListParagraph"/>
                          <w:numPr>
                            <w:ilvl w:val="0"/>
                            <w:numId w:val="11"/>
                          </w:numPr>
                        </w:pPr>
                        <w:r>
                          <w:t>Search</w:t>
                        </w:r>
                      </w:p>
                      <w:p w14:paraId="53153C8B" w14:textId="77777777" w:rsidR="002E1980" w:rsidRDefault="002E1980" w:rsidP="007511DF">
                        <w:pPr>
                          <w:pStyle w:val="ListParagraph"/>
                          <w:numPr>
                            <w:ilvl w:val="0"/>
                            <w:numId w:val="11"/>
                          </w:numPr>
                        </w:pPr>
                        <w:r>
                          <w:t xml:space="preserve">         ...</w:t>
                        </w:r>
                      </w:p>
                      <w:p w14:paraId="70C07649" w14:textId="77777777" w:rsidR="002E1980" w:rsidRDefault="002E1980" w:rsidP="002E1980">
                        <w:pPr>
                          <w:pStyle w:val="NormalWeb"/>
                          <w:spacing w:before="0" w:beforeAutospacing="0" w:after="0" w:afterAutospacing="0"/>
                          <w:rPr>
                            <w:rFonts w:eastAsiaTheme="minorEastAsia"/>
                          </w:rPr>
                        </w:pPr>
                        <w:r>
                          <w:rPr>
                            <w:rFonts w:cs="Arial"/>
                            <w:color w:val="000000" w:themeColor="text1"/>
                            <w:kern w:val="24"/>
                            <w:sz w:val="20"/>
                          </w:rPr>
                          <w:t xml:space="preserve">      </w:t>
                        </w:r>
                      </w:p>
                    </w:txbxContent>
                  </v:textbox>
                </v:shape>
                <v:shape id="Straight Arrow Connector 20" o:spid="_x0000_s1044" type="#_x0000_t32" style="position:absolute;left:6254;top:20960;width:11;height:515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" strokecolor="gray [1629]">
                  <v:stroke endarrow="open"/>
                </v:shape>
                <v:shape id="TextBox 97" o:spid="_x0000_s1045" type="#_x0000_t202" style="position:absolute;left:29072;top:26566;width:11436;height:50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" filled="f" stroked="f">
                  <v:textbox>
                    <w:txbxContent>
                      <w:p w14:paraId="2286CDE6" w14:textId="77777777" w:rsidR="002E1980" w:rsidRDefault="002E1980" w:rsidP="002E1980">
                        <w:pPr>
                          <w:pStyle w:val="NormalWeb"/>
                          <w:spacing w:before="0" w:beforeAutospacing="0" w:after="0" w:afterAutospacing="0"/>
                          <w:jc w:val="center"/>
                          <w:rPr>
                            <w:sz w:val="24"/>
                            <w:szCs w:val="24"/>
                          </w:rPr>
                        </w:pPr>
                        <w:r>
                          <w:rPr>
                            <w:rFonts w:cs="Arial"/>
                            <w:color w:val="000000" w:themeColor="text1"/>
                            <w:kern w:val="24"/>
                            <w:sz w:val="19"/>
                            <w:szCs w:val="19"/>
                          </w:rPr>
                          <w:t>Mobile</w:t>
                        </w:r>
                      </w:p>
                      <w:p w14:paraId="2895C24E" w14:textId="77777777" w:rsidR="002E1980" w:rsidRDefault="002E1980" w:rsidP="002E1980">
                        <w:pPr>
                          <w:pStyle w:val="NormalWeb"/>
                          <w:spacing w:before="0" w:beforeAutospacing="0" w:after="0" w:afterAutospacing="0"/>
                          <w:jc w:val="center"/>
                        </w:pPr>
                        <w:r>
                          <w:rPr>
                            <w:rFonts w:cs="Arial"/>
                            <w:color w:val="000000" w:themeColor="text1"/>
                            <w:kern w:val="24"/>
                            <w:sz w:val="19"/>
                            <w:szCs w:val="19"/>
                          </w:rPr>
                          <w:t>Laptop</w:t>
                        </w:r>
                      </w:p>
                      <w:p w14:paraId="144BE455" w14:textId="77777777" w:rsidR="002E1980" w:rsidRDefault="002E1980" w:rsidP="002E1980">
                        <w:pPr>
                          <w:pStyle w:val="NormalWeb"/>
                          <w:spacing w:before="0" w:beforeAutospacing="0" w:after="0" w:afterAutospacing="0"/>
                          <w:jc w:val="center"/>
                        </w:pPr>
                        <w:r>
                          <w:rPr>
                            <w:rFonts w:cs="Arial"/>
                            <w:color w:val="000000" w:themeColor="text1"/>
                            <w:kern w:val="24"/>
                            <w:sz w:val="19"/>
                            <w:szCs w:val="19"/>
                          </w:rPr>
                          <w:t xml:space="preserve">Desktop    </w:t>
                        </w:r>
                        <w:r>
                          <w:rPr>
                            <w:rFonts w:cs="Arial"/>
                            <w:color w:val="000000" w:themeColor="text1"/>
                            <w:kern w:val="24"/>
                            <w:sz w:val="18"/>
                            <w:szCs w:val="18"/>
                          </w:rPr>
                          <w:t xml:space="preserve">   </w:t>
                        </w:r>
                      </w:p>
                    </w:txbxContent>
                  </v:textbox>
                </v:shape>
                <v:rect id="Rectangle 22" o:spid="_x0000_s1046" style="position:absolute;left:28391;top:2462;width:12880;height:186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" filled="f" strokecolor="black [3213]" strokeweight="2pt">
                  <v:textbox>
                    <w:txbxContent>
                      <w:p w14:paraId="3E835AFC" w14:textId="77777777" w:rsidR="002E1980" w:rsidRDefault="002E1980" w:rsidP="002E1980">
                        <w:pPr>
                          <w:pStyle w:val="NormalWeb"/>
                          <w:spacing w:before="0" w:beforeAutospacing="0" w:after="0" w:afterAutospacing="0"/>
                          <w:jc w:val="center"/>
                          <w:rPr>
                            <w:sz w:val="24"/>
                            <w:szCs w:val="24"/>
                          </w:rPr>
                        </w:pPr>
                        <w:r>
                          <w:rPr>
                            <w:rFonts w:asciiTheme="minorHAnsi" w:hAnsi="Calibri" w:cstheme="minorBidi"/>
                            <w:color w:val="FFFFFF" w:themeColor="light1"/>
                            <w:kern w:val="24"/>
                            <w:sz w:val="36"/>
                            <w:szCs w:val="36"/>
                          </w:rPr>
                          <w:t>q54331</w:t>
                        </w:r>
                      </w:p>
                    </w:txbxContent>
                  </v:textbox>
                </v:rect>
                <v:rect id="Rectangle 23" o:spid="_x0000_s1047" style="position:absolute;left:29033;top:3405;width:11437;height:96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" filled="f" strokecolor="black [3213]">
                  <v:textbox>
                    <w:txbxContent>
                      <w:p w14:paraId="504641AC" w14:textId="77777777" w:rsidR="002E1980" w:rsidRDefault="002E1980" w:rsidP="007511DF">
                        <w:pPr>
                          <w:pStyle w:val="ListParagraph"/>
                          <w:numPr>
                            <w:ilvl w:val="0"/>
                            <w:numId w:val="12"/>
                          </w:numPr>
                          <w:rPr>
                            <w:szCs w:val="24"/>
                          </w:rPr>
                        </w:pPr>
                        <w:r>
                          <w:t>Patents</w:t>
                        </w:r>
                      </w:p>
                      <w:p w14:paraId="3252524E" w14:textId="77777777" w:rsidR="002E1980" w:rsidRDefault="002E1980" w:rsidP="007511DF">
                        <w:pPr>
                          <w:pStyle w:val="ListParagraph"/>
                          <w:numPr>
                            <w:ilvl w:val="0"/>
                            <w:numId w:val="12"/>
                          </w:numPr>
                        </w:pPr>
                        <w:r>
                          <w:t>Trademarks</w:t>
                        </w:r>
                      </w:p>
                      <w:p w14:paraId="1B2C469E" w14:textId="77777777" w:rsidR="002E1980" w:rsidRDefault="002E1980" w:rsidP="007511DF">
                        <w:pPr>
                          <w:pStyle w:val="ListParagraph"/>
                          <w:numPr>
                            <w:ilvl w:val="0"/>
                            <w:numId w:val="12"/>
                          </w:numPr>
                        </w:pPr>
                        <w:r>
                          <w:t>Designs</w:t>
                        </w:r>
                      </w:p>
                      <w:p w14:paraId="0C9DCB6E" w14:textId="77777777" w:rsidR="002E1980" w:rsidRDefault="002E1980" w:rsidP="007511DF">
                        <w:pPr>
                          <w:pStyle w:val="ListParagraph"/>
                          <w:numPr>
                            <w:ilvl w:val="0"/>
                            <w:numId w:val="12"/>
                          </w:numPr>
                        </w:pPr>
                        <w:r>
                          <w:t>Geographical Indications</w:t>
                        </w:r>
                      </w:p>
                      <w:p w14:paraId="1C91FF00" w14:textId="77777777" w:rsidR="002E1980" w:rsidRDefault="002E1980" w:rsidP="007511DF">
                        <w:pPr>
                          <w:pStyle w:val="ListParagraph"/>
                          <w:numPr>
                            <w:ilvl w:val="0"/>
                            <w:numId w:val="12"/>
                          </w:numPr>
                        </w:pPr>
                        <w:r>
                          <w:rPr>
                            <w:lang w:val="fr-CH"/>
                          </w:rPr>
                          <w:t>Others</w:t>
                        </w:r>
                      </w:p>
                    </w:txbxContent>
                  </v:textbox>
                </v:rect>
                <v:shape id="TextBox 100" o:spid="_x0000_s1048" type="#_x0000_t202" style="position:absolute;left:29163;top:12796;width:11125;height:86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" filled="f" stroked="f">
                  <v:textbox>
                    <w:txbxContent>
                      <w:p w14:paraId="27F053C8" w14:textId="77777777" w:rsidR="002E1980" w:rsidRDefault="002E1980" w:rsidP="007511DF">
                        <w:pPr>
                          <w:pStyle w:val="ListParagraph"/>
                          <w:numPr>
                            <w:ilvl w:val="0"/>
                            <w:numId w:val="13"/>
                          </w:numPr>
                          <w:rPr>
                            <w:szCs w:val="24"/>
                          </w:rPr>
                        </w:pPr>
                        <w:r>
                          <w:t>Filing</w:t>
                        </w:r>
                      </w:p>
                      <w:p w14:paraId="49CADCA6" w14:textId="77777777" w:rsidR="002E1980" w:rsidRDefault="002E1980" w:rsidP="007511DF">
                        <w:pPr>
                          <w:pStyle w:val="ListParagraph"/>
                          <w:numPr>
                            <w:ilvl w:val="0"/>
                            <w:numId w:val="13"/>
                          </w:numPr>
                        </w:pPr>
                        <w:r>
                          <w:t xml:space="preserve">Processing </w:t>
                        </w:r>
                      </w:p>
                      <w:p w14:paraId="067FA09A" w14:textId="77777777" w:rsidR="002E1980" w:rsidRDefault="002E1980" w:rsidP="007511DF">
                        <w:pPr>
                          <w:pStyle w:val="ListParagraph"/>
                          <w:numPr>
                            <w:ilvl w:val="0"/>
                            <w:numId w:val="13"/>
                          </w:numPr>
                        </w:pPr>
                        <w:r>
                          <w:t>Publication</w:t>
                        </w:r>
                      </w:p>
                      <w:p w14:paraId="6940F4AE" w14:textId="77777777" w:rsidR="002E1980" w:rsidRDefault="002E1980" w:rsidP="007511DF">
                        <w:pPr>
                          <w:pStyle w:val="ListParagraph"/>
                          <w:numPr>
                            <w:ilvl w:val="0"/>
                            <w:numId w:val="13"/>
                          </w:numPr>
                        </w:pPr>
                        <w:r>
                          <w:t>Search</w:t>
                        </w:r>
                      </w:p>
                      <w:p w14:paraId="7BF7B503" w14:textId="77777777" w:rsidR="002E1980" w:rsidRDefault="002E1980" w:rsidP="007511DF">
                        <w:pPr>
                          <w:pStyle w:val="ListParagraph"/>
                          <w:numPr>
                            <w:ilvl w:val="0"/>
                            <w:numId w:val="13"/>
                          </w:numPr>
                        </w:pPr>
                        <w:r>
                          <w:t xml:space="preserve">         ...</w:t>
                        </w:r>
                      </w:p>
                      <w:p w14:paraId="68E83351" w14:textId="77777777" w:rsidR="002E1980" w:rsidRDefault="002E1980" w:rsidP="002E1980">
                        <w:pPr>
                          <w:pStyle w:val="NormalWeb"/>
                          <w:spacing w:before="0" w:beforeAutospacing="0" w:after="0" w:afterAutospacing="0"/>
                          <w:rPr>
                            <w:rFonts w:eastAsiaTheme="minorEastAsia"/>
                          </w:rPr>
                        </w:pPr>
                        <w:r>
                          <w:rPr>
                            <w:rFonts w:cs="Arial"/>
                            <w:color w:val="000000" w:themeColor="text1"/>
                            <w:kern w:val="24"/>
                            <w:sz w:val="20"/>
                          </w:rPr>
                          <w:t xml:space="preserve">      </w:t>
                        </w:r>
                      </w:p>
                    </w:txbxContent>
                  </v:textbox>
                </v:shape>
                <w10:wrap type="topAndBottom" anchorx="margin"/>
              </v:group>
            </w:pict>
          </mc:Fallback>
        </mc:AlternateContent>
      </w:r>
    </w:p>
    <w:p w14:paraId="5BCCA01F" w14:textId="77777777" w:rsidR="005B27DE" w:rsidRDefault="005B27DE" w:rsidP="00941EAB">
      <w:pPr>
        <w:pStyle w:val="STvandproposal"/>
      </w:pPr>
    </w:p>
    <w:p w14:paraId="1A3EDD8A" w14:textId="1CED6F1E" w:rsidR="005E48A2" w:rsidRPr="00AE0004" w:rsidRDefault="005E48A2" w:rsidP="00941EAB">
      <w:pPr>
        <w:pStyle w:val="STvandproposal"/>
        <w:rPr>
          <w:rFonts w:eastAsiaTheme="minorEastAsia"/>
          <w:lang w:eastAsia="ko-KR"/>
        </w:rPr>
      </w:pPr>
      <w:r w:rsidRPr="005F62B5">
        <w:t>Fig. 1 Scope of the Standard</w:t>
      </w:r>
    </w:p>
    <w:p w14:paraId="161484BB" w14:textId="77777777" w:rsidR="00A8734C" w:rsidRPr="00AE0004" w:rsidRDefault="00A8734C" w:rsidP="00941EAB">
      <w:pPr>
        <w:pStyle w:val="STvandproposal"/>
        <w:rPr>
          <w:rFonts w:eastAsiaTheme="minorEastAsia"/>
          <w:lang w:eastAsia="ko-KR"/>
        </w:rPr>
      </w:pPr>
    </w:p>
    <w:p w14:paraId="44546D60" w14:textId="34CBD7F3" w:rsidR="00581E61" w:rsidRPr="00581E61" w:rsidRDefault="00581E61" w:rsidP="001E2761">
      <w:pPr>
        <w:pStyle w:val="STParagraph"/>
      </w:pPr>
      <w:r>
        <w:fldChar w:fldCharType="begin"/>
      </w:r>
      <w:r>
        <w:instrText xml:space="preserve"> AUTONUM  </w:instrText>
      </w:r>
      <w:r>
        <w:fldChar w:fldCharType="end"/>
      </w:r>
      <w:r>
        <w:tab/>
      </w:r>
      <w:r w:rsidR="005E48A2" w:rsidRPr="00944770">
        <w:t xml:space="preserve">This </w:t>
      </w:r>
      <w:r w:rsidR="005E48A2" w:rsidRPr="00944770">
        <w:rPr>
          <w:rStyle w:val="inline-comment-marker"/>
          <w:rFonts w:eastAsia="Times New Roman" w:cs="Arial"/>
          <w:szCs w:val="17"/>
        </w:rPr>
        <w:t>Standard</w:t>
      </w:r>
      <w:r w:rsidR="005E48A2" w:rsidRPr="00944770">
        <w:t xml:space="preserve"> is to provide a set of design rules and conventions for </w:t>
      </w:r>
      <w:r w:rsidR="0069255A">
        <w:t>R</w:t>
      </w:r>
      <w:r w:rsidR="00EA47B1">
        <w:t>E</w:t>
      </w:r>
      <w:r w:rsidR="0069255A">
        <w:t>ST</w:t>
      </w:r>
      <w:r w:rsidR="00794525">
        <w:t>ful</w:t>
      </w:r>
      <w:r w:rsidR="005E48A2" w:rsidRPr="00944770">
        <w:t xml:space="preserve"> and SOAP Web APIs; </w:t>
      </w:r>
      <w:r w:rsidR="001B2BC9">
        <w:t xml:space="preserve"> </w:t>
      </w:r>
      <w:r w:rsidR="005E48A2" w:rsidRPr="00944770">
        <w:t>list of IP data resources which will be exchanged or exposed;</w:t>
      </w:r>
      <w:r w:rsidR="001B2BC9">
        <w:t xml:space="preserve"> </w:t>
      </w:r>
      <w:r w:rsidR="005E48A2" w:rsidRPr="00944770">
        <w:t xml:space="preserve"> </w:t>
      </w:r>
      <w:r w:rsidR="00BB44F0">
        <w:t xml:space="preserve">and </w:t>
      </w:r>
      <w:r w:rsidR="005E48A2" w:rsidRPr="00944770">
        <w:t xml:space="preserve">model API documentation or service contract, which can be used for customization, </w:t>
      </w:r>
      <w:r w:rsidR="005E48A2" w:rsidRPr="00BB44F0">
        <w:t xml:space="preserve">describing message format, data structure and data dictionary in </w:t>
      </w:r>
      <w:r w:rsidR="005E48A2" w:rsidRPr="007D6B19">
        <w:t>JSON</w:t>
      </w:r>
      <w:r w:rsidR="00DB41C4" w:rsidRPr="00847D1B">
        <w:t xml:space="preserve"> based on WIPO Standard ST.97</w:t>
      </w:r>
      <w:r w:rsidR="005E48A2" w:rsidRPr="00BB44F0">
        <w:t xml:space="preserve"> and/or XML </w:t>
      </w:r>
      <w:r w:rsidR="00B57532" w:rsidRPr="00BB44F0">
        <w:t>format</w:t>
      </w:r>
      <w:r w:rsidR="00BB44F0">
        <w:t xml:space="preserve"> </w:t>
      </w:r>
      <w:r w:rsidR="005E48A2" w:rsidRPr="00BB44F0">
        <w:t>based on WIPO Standard ST.96</w:t>
      </w:r>
      <w:r w:rsidR="00BB44F0">
        <w:t>.</w:t>
      </w:r>
    </w:p>
    <w:p w14:paraId="75F4E30C" w14:textId="00DF06AC" w:rsidR="005E48A2" w:rsidRPr="00944770" w:rsidRDefault="00581E61" w:rsidP="001E2761">
      <w:pPr>
        <w:pStyle w:val="STParagraph"/>
      </w:pPr>
      <w:r>
        <w:fldChar w:fldCharType="begin"/>
      </w:r>
      <w:r>
        <w:instrText xml:space="preserve"> AUTONUM  </w:instrText>
      </w:r>
      <w:r>
        <w:fldChar w:fldCharType="end"/>
      </w:r>
      <w:r>
        <w:tab/>
      </w:r>
      <w:r w:rsidR="005E48A2">
        <w:t xml:space="preserve">This Standard provides model </w:t>
      </w:r>
      <w:r w:rsidR="005E48A2" w:rsidRPr="00944770">
        <w:t>Service Contract</w:t>
      </w:r>
      <w:r w:rsidR="005E48A2">
        <w:t>s</w:t>
      </w:r>
      <w:r w:rsidR="005E48A2" w:rsidRPr="00944770">
        <w:t xml:space="preserve"> </w:t>
      </w:r>
      <w:r w:rsidR="005E48A2">
        <w:t>f</w:t>
      </w:r>
      <w:r w:rsidR="005E48A2" w:rsidRPr="00944770">
        <w:t xml:space="preserve">or SOAP Web </w:t>
      </w:r>
      <w:r w:rsidR="005E48A2">
        <w:t>APIs</w:t>
      </w:r>
      <w:r w:rsidR="005E48A2" w:rsidRPr="00944770">
        <w:t xml:space="preserve"> using WSDL</w:t>
      </w:r>
      <w:r w:rsidR="005E48A2">
        <w:t xml:space="preserve"> and, f</w:t>
      </w:r>
      <w:r w:rsidR="005E48A2" w:rsidRPr="00944770">
        <w:t xml:space="preserve">or </w:t>
      </w:r>
      <w:r w:rsidR="0069255A">
        <w:t>R</w:t>
      </w:r>
      <w:r w:rsidR="00CB2514">
        <w:t>E</w:t>
      </w:r>
      <w:r w:rsidR="0069255A">
        <w:t>STful</w:t>
      </w:r>
      <w:r w:rsidR="005E48A2" w:rsidRPr="00944770">
        <w:t xml:space="preserve"> Web </w:t>
      </w:r>
      <w:r w:rsidR="005E48A2">
        <w:t xml:space="preserve">APIs using the </w:t>
      </w:r>
      <w:r w:rsidR="005E48A2" w:rsidRPr="00944770">
        <w:t>REST API Modeling Language (RAML)</w:t>
      </w:r>
      <w:r w:rsidR="005E48A2">
        <w:t xml:space="preserve"> and Open API Specification (OAS).  </w:t>
      </w:r>
      <w:r w:rsidR="005E48A2" w:rsidRPr="00944770">
        <w:t>A Service Contract also defines or refers to data types</w:t>
      </w:r>
      <w:r w:rsidR="005E48A2">
        <w:t xml:space="preserve"> for interfaces (see the Section “Data Type Convention” below)</w:t>
      </w:r>
      <w:r w:rsidR="005E48A2" w:rsidRPr="00944770">
        <w:t xml:space="preserve">. </w:t>
      </w:r>
      <w:r w:rsidR="005E48A2">
        <w:t xml:space="preserve"> </w:t>
      </w:r>
      <w:r w:rsidR="005E48A2" w:rsidRPr="00944770">
        <w:t xml:space="preserve">This Standard recommends three </w:t>
      </w:r>
      <w:r w:rsidR="005E48A2">
        <w:t>types of i</w:t>
      </w:r>
      <w:r w:rsidR="005E48A2" w:rsidRPr="00944770">
        <w:t xml:space="preserve">nterfaces: </w:t>
      </w:r>
      <w:r w:rsidR="005E18BF">
        <w:t xml:space="preserve"> </w:t>
      </w:r>
      <w:r w:rsidR="005E48A2" w:rsidRPr="00944770">
        <w:t>REST-XML</w:t>
      </w:r>
      <w:r w:rsidR="005E48A2">
        <w:t xml:space="preserve"> (XSD),</w:t>
      </w:r>
      <w:r w:rsidR="005E48A2" w:rsidRPr="00944770">
        <w:t xml:space="preserve"> REST-JSON </w:t>
      </w:r>
      <w:r w:rsidR="005E48A2">
        <w:t xml:space="preserve">and </w:t>
      </w:r>
      <w:r w:rsidR="005E48A2" w:rsidRPr="00944770">
        <w:t>SOAP-XML</w:t>
      </w:r>
      <w:r w:rsidR="005E48A2">
        <w:t xml:space="preserve"> (XSD)</w:t>
      </w:r>
      <w:r w:rsidR="005E48A2" w:rsidRPr="00944770">
        <w:t>.</w:t>
      </w:r>
    </w:p>
    <w:p w14:paraId="4EB74822" w14:textId="77777777" w:rsidR="005E48A2" w:rsidRPr="0059088B" w:rsidRDefault="00581E61" w:rsidP="001E2761">
      <w:pPr>
        <w:pStyle w:val="STParagraph"/>
      </w:pPr>
      <w:r>
        <w:fldChar w:fldCharType="begin"/>
      </w:r>
      <w:r>
        <w:instrText xml:space="preserve"> AUTONUM  </w:instrText>
      </w:r>
      <w:r>
        <w:fldChar w:fldCharType="end"/>
      </w:r>
      <w:r>
        <w:tab/>
      </w:r>
      <w:r w:rsidR="005E48A2" w:rsidRPr="0059088B">
        <w:t>This Standard excludes the following:</w:t>
      </w:r>
    </w:p>
    <w:p w14:paraId="22D19872" w14:textId="0D3B0E1E" w:rsidR="009E6A73" w:rsidRPr="00407696" w:rsidRDefault="009E6A73">
      <w:pPr>
        <w:pStyle w:val="STListParagraph"/>
        <w:numPr>
          <w:ilvl w:val="0"/>
          <w:numId w:val="26"/>
        </w:numPr>
      </w:pPr>
      <w:r w:rsidRPr="009E6A73">
        <w:t xml:space="preserve">Binding </w:t>
      </w:r>
      <w:r w:rsidRPr="00407696">
        <w:t>to specific implementation technology stacks and commercial off-the-shelf (COTS) products</w:t>
      </w:r>
    </w:p>
    <w:p w14:paraId="6FD12444" w14:textId="5F9CF0E0" w:rsidR="005E48A2" w:rsidRPr="00407696" w:rsidRDefault="005E48A2" w:rsidP="00407696">
      <w:pPr>
        <w:pStyle w:val="STListParagraph"/>
      </w:pPr>
      <w:r w:rsidRPr="00407696">
        <w:t xml:space="preserve">Binding to specific architectural designs (for example, Service Oriented Architecture (SOA) or Microservice </w:t>
      </w:r>
      <w:r w:rsidR="0065224D" w:rsidRPr="00407696">
        <w:t xml:space="preserve">Oriented </w:t>
      </w:r>
      <w:r w:rsidRPr="00407696">
        <w:t>Architecture</w:t>
      </w:r>
      <w:r w:rsidR="0065224D" w:rsidRPr="00407696">
        <w:t xml:space="preserve"> (MOA)</w:t>
      </w:r>
      <w:r w:rsidRPr="00407696">
        <w:t>);</w:t>
      </w:r>
      <w:ins w:id="23" w:author="Author">
        <w:r w:rsidR="00AA1E7A" w:rsidRPr="00407696">
          <w:t xml:space="preserve"> </w:t>
        </w:r>
        <w:r w:rsidR="0048468B" w:rsidRPr="00407696">
          <w:t xml:space="preserve"> </w:t>
        </w:r>
        <w:r w:rsidR="00AA1E7A" w:rsidRPr="00407696">
          <w:t>and</w:t>
        </w:r>
      </w:ins>
    </w:p>
    <w:p w14:paraId="456929C8" w14:textId="4AD76039" w:rsidR="005E48A2" w:rsidRPr="005C03AE" w:rsidRDefault="005E48A2" w:rsidP="00407696">
      <w:pPr>
        <w:pStyle w:val="STListParagraph"/>
      </w:pPr>
      <w:r w:rsidRPr="00407696">
        <w:t>Binding to sp</w:t>
      </w:r>
      <w:r w:rsidRPr="00D7064A">
        <w:t>ecific algorithms such as algorithms for the calculation of ETag, i.e.</w:t>
      </w:r>
      <w:r w:rsidR="00F372B3" w:rsidRPr="00D7064A">
        <w:t>,</w:t>
      </w:r>
      <w:r w:rsidRPr="00D7064A">
        <w:t xml:space="preserve"> calculation of a unique identifier for a specific</w:t>
      </w:r>
      <w:r w:rsidRPr="006A1FBA">
        <w:t xml:space="preserve"> vers</w:t>
      </w:r>
      <w:r w:rsidRPr="005C03AE">
        <w:t>ion of a resource (for example, used for caching).</w:t>
      </w:r>
    </w:p>
    <w:p w14:paraId="6E74B8D7" w14:textId="0AE6672F" w:rsidR="005E48A2" w:rsidRPr="003E58C1" w:rsidRDefault="005E48A2" w:rsidP="008040CE">
      <w:pPr>
        <w:pStyle w:val="STHeading2"/>
      </w:pPr>
      <w:r w:rsidRPr="003E58C1">
        <w:t>WEB API DESIGN PRINCIPLES</w:t>
      </w:r>
    </w:p>
    <w:p w14:paraId="0EE4127C" w14:textId="77777777" w:rsidR="005E48A2" w:rsidRDefault="00581E61" w:rsidP="001E2761">
      <w:pPr>
        <w:pStyle w:val="STParagraph"/>
      </w:pPr>
      <w:r>
        <w:fldChar w:fldCharType="begin"/>
      </w:r>
      <w:r>
        <w:instrText xml:space="preserve"> AUTONUM  </w:instrText>
      </w:r>
      <w:r>
        <w:fldChar w:fldCharType="end"/>
      </w:r>
      <w:r>
        <w:tab/>
      </w:r>
      <w:r w:rsidR="005E48A2" w:rsidRPr="003E58C1">
        <w:t xml:space="preserve">Both </w:t>
      </w:r>
      <w:r w:rsidR="0069255A">
        <w:t>R</w:t>
      </w:r>
      <w:r w:rsidR="00CB2514">
        <w:t>E</w:t>
      </w:r>
      <w:r w:rsidR="0069255A">
        <w:t>STful</w:t>
      </w:r>
      <w:r w:rsidR="005E48A2" w:rsidRPr="003E58C1">
        <w:t xml:space="preserve"> Web APIs and SOAP Web APIs have proven their ability to meet the demands of big organizations as well as to service the small-embedded applications in production.  When choosing between </w:t>
      </w:r>
      <w:r w:rsidR="0069255A">
        <w:t>R</w:t>
      </w:r>
      <w:r w:rsidR="00CB2514">
        <w:t>E</w:t>
      </w:r>
      <w:r w:rsidR="0069255A">
        <w:t>STful</w:t>
      </w:r>
      <w:r w:rsidR="005E48A2" w:rsidRPr="003E58C1">
        <w:t xml:space="preserve"> and SOAP, the following aspects can be considered:</w:t>
      </w:r>
    </w:p>
    <w:p w14:paraId="5EA5D49E" w14:textId="77777777" w:rsidR="005E48A2" w:rsidRPr="006E349F" w:rsidRDefault="005E48A2" w:rsidP="00947EF9">
      <w:pPr>
        <w:pStyle w:val="Level1Bullet"/>
        <w:rPr>
          <w:rFonts w:cs="Arial"/>
          <w:szCs w:val="17"/>
        </w:rPr>
      </w:pPr>
      <w:r w:rsidRPr="006E349F">
        <w:rPr>
          <w:rFonts w:cs="Arial"/>
          <w:szCs w:val="17"/>
        </w:rPr>
        <w:t xml:space="preserve">Security, e.g., SOAP has WS-Security while REST does not </w:t>
      </w:r>
      <w:r w:rsidR="00147006">
        <w:rPr>
          <w:rFonts w:cs="Arial"/>
          <w:szCs w:val="17"/>
        </w:rPr>
        <w:t xml:space="preserve">specify </w:t>
      </w:r>
      <w:r w:rsidRPr="006E349F">
        <w:rPr>
          <w:rFonts w:cs="Arial"/>
          <w:szCs w:val="17"/>
        </w:rPr>
        <w:t xml:space="preserve">any security </w:t>
      </w:r>
      <w:r w:rsidR="00147006">
        <w:rPr>
          <w:rFonts w:cs="Arial"/>
          <w:szCs w:val="17"/>
        </w:rPr>
        <w:t>patterns</w:t>
      </w:r>
      <w:r w:rsidRPr="006E349F">
        <w:rPr>
          <w:rFonts w:cs="Arial"/>
          <w:szCs w:val="17"/>
        </w:rPr>
        <w:t>;</w:t>
      </w:r>
    </w:p>
    <w:p w14:paraId="1ADAACBC" w14:textId="77777777" w:rsidR="005E48A2" w:rsidRPr="006E349F" w:rsidRDefault="00FD3EDC" w:rsidP="00947EF9">
      <w:pPr>
        <w:pStyle w:val="Level1Bullet"/>
        <w:rPr>
          <w:rFonts w:cs="Arial"/>
          <w:szCs w:val="17"/>
        </w:rPr>
      </w:pPr>
      <w:r>
        <w:rPr>
          <w:rFonts w:cs="Arial"/>
          <w:szCs w:val="17"/>
        </w:rPr>
        <w:t xml:space="preserve">ACID Transaction, </w:t>
      </w:r>
      <w:r w:rsidR="005E48A2" w:rsidRPr="006E349F">
        <w:rPr>
          <w:rFonts w:cs="Arial"/>
          <w:szCs w:val="17"/>
        </w:rPr>
        <w:t>e.g., SOAP has WS-AT specification while REST does no</w:t>
      </w:r>
      <w:r w:rsidR="003122B6">
        <w:rPr>
          <w:rFonts w:cs="Arial"/>
          <w:szCs w:val="17"/>
        </w:rPr>
        <w:t>t have a relevant specification</w:t>
      </w:r>
      <w:r w:rsidR="005E48A2" w:rsidRPr="006E349F">
        <w:rPr>
          <w:rFonts w:cs="Arial"/>
          <w:szCs w:val="17"/>
        </w:rPr>
        <w:t>;</w:t>
      </w:r>
    </w:p>
    <w:p w14:paraId="52215B06" w14:textId="77777777" w:rsidR="005E48A2" w:rsidRPr="006E349F" w:rsidRDefault="005E48A2" w:rsidP="00947EF9">
      <w:pPr>
        <w:pStyle w:val="Level1Bullet"/>
        <w:rPr>
          <w:rFonts w:cs="Arial"/>
          <w:szCs w:val="17"/>
        </w:rPr>
      </w:pPr>
      <w:r w:rsidRPr="006E349F">
        <w:rPr>
          <w:rFonts w:cs="Arial"/>
          <w:szCs w:val="17"/>
        </w:rPr>
        <w:t>Architectural style, e.g., Microservices and Serverless Architecture Style use REST while SOA uses SOAP web services;</w:t>
      </w:r>
    </w:p>
    <w:p w14:paraId="64ADCDE5" w14:textId="77777777" w:rsidR="005E48A2" w:rsidRPr="006E349F" w:rsidRDefault="005E48A2" w:rsidP="00947EF9">
      <w:pPr>
        <w:pStyle w:val="Level1Bullet"/>
        <w:rPr>
          <w:rFonts w:cs="Arial"/>
          <w:szCs w:val="17"/>
        </w:rPr>
      </w:pPr>
      <w:r w:rsidRPr="006E349F">
        <w:rPr>
          <w:rFonts w:cs="Arial"/>
          <w:szCs w:val="17"/>
        </w:rPr>
        <w:t>Flexibility;</w:t>
      </w:r>
    </w:p>
    <w:p w14:paraId="7AC0A66D" w14:textId="0B284306" w:rsidR="005E48A2" w:rsidRPr="006E349F" w:rsidRDefault="005E48A2" w:rsidP="00947EF9">
      <w:pPr>
        <w:pStyle w:val="Level1Bullet"/>
        <w:rPr>
          <w:rFonts w:cs="Arial"/>
          <w:szCs w:val="17"/>
        </w:rPr>
      </w:pPr>
      <w:r w:rsidRPr="006E349F">
        <w:rPr>
          <w:rFonts w:cs="Arial"/>
          <w:szCs w:val="17"/>
        </w:rPr>
        <w:t>Bandwidth constraints;</w:t>
      </w:r>
      <w:r w:rsidR="001B2BC9">
        <w:rPr>
          <w:rFonts w:cs="Arial"/>
          <w:szCs w:val="17"/>
        </w:rPr>
        <w:t xml:space="preserve"> </w:t>
      </w:r>
      <w:r w:rsidR="00FD3EDC">
        <w:rPr>
          <w:rFonts w:cs="Arial"/>
          <w:szCs w:val="17"/>
        </w:rPr>
        <w:t xml:space="preserve"> and</w:t>
      </w:r>
    </w:p>
    <w:p w14:paraId="4BBD9470" w14:textId="3FBF6983" w:rsidR="003C1C6C" w:rsidRDefault="005E48A2" w:rsidP="00947EF9">
      <w:pPr>
        <w:pStyle w:val="Level1Bullet"/>
        <w:rPr>
          <w:rFonts w:cs="Arial"/>
          <w:szCs w:val="17"/>
        </w:rPr>
      </w:pPr>
      <w:r w:rsidRPr="006E349F">
        <w:rPr>
          <w:rFonts w:cs="Arial"/>
          <w:szCs w:val="17"/>
        </w:rPr>
        <w:t>Guaranteed delivery, e.g.</w:t>
      </w:r>
      <w:r w:rsidR="00F372B3">
        <w:rPr>
          <w:rFonts w:cs="Arial"/>
          <w:szCs w:val="17"/>
        </w:rPr>
        <w:t>,</w:t>
      </w:r>
      <w:r w:rsidRPr="006E349F">
        <w:rPr>
          <w:rFonts w:cs="Arial"/>
          <w:szCs w:val="17"/>
        </w:rPr>
        <w:t xml:space="preserve"> SOAP offers WS-RM while REST does not have a relevant specification.</w:t>
      </w:r>
    </w:p>
    <w:p w14:paraId="42F47BCE" w14:textId="77777777" w:rsidR="005E48A2" w:rsidRPr="00B334E7" w:rsidRDefault="00581E61" w:rsidP="001E2761">
      <w:pPr>
        <w:pStyle w:val="STParagraph"/>
      </w:pPr>
      <w:r>
        <w:fldChar w:fldCharType="begin"/>
      </w:r>
      <w:r>
        <w:instrText xml:space="preserve"> AUTONUM  </w:instrText>
      </w:r>
      <w:r>
        <w:fldChar w:fldCharType="end"/>
      </w:r>
      <w:r>
        <w:tab/>
      </w:r>
      <w:r w:rsidR="005E48A2" w:rsidRPr="00B334E7">
        <w:t xml:space="preserve">The following </w:t>
      </w:r>
      <w:r w:rsidR="00711B9F" w:rsidRPr="00B334E7">
        <w:t xml:space="preserve">service-oriented </w:t>
      </w:r>
      <w:r w:rsidR="005E48A2" w:rsidRPr="00B334E7">
        <w:t>design principles should be respected when a Web API is designed:</w:t>
      </w:r>
    </w:p>
    <w:p w14:paraId="383E75FD" w14:textId="7A1E1FF8" w:rsidR="005E48A2" w:rsidRPr="00B334E7" w:rsidRDefault="00711B9F">
      <w:pPr>
        <w:pStyle w:val="STListParagraph"/>
        <w:numPr>
          <w:ilvl w:val="0"/>
          <w:numId w:val="32"/>
        </w:numPr>
      </w:pPr>
      <w:r w:rsidRPr="00B334E7">
        <w:t xml:space="preserve">Standardized </w:t>
      </w:r>
      <w:r w:rsidR="005E48A2" w:rsidRPr="00B334E7">
        <w:t>Service Contract</w:t>
      </w:r>
      <w:r w:rsidRPr="00B334E7">
        <w:t xml:space="preserve">: </w:t>
      </w:r>
      <w:r w:rsidR="004E2A6E">
        <w:t xml:space="preserve"> </w:t>
      </w:r>
      <w:r w:rsidR="005E48A2" w:rsidRPr="00B334E7">
        <w:t>Standardizing the service contracts is the most important design principle because the contracts allow governance and a consistent service design.</w:t>
      </w:r>
      <w:r w:rsidR="00B97F95" w:rsidRPr="00B334E7">
        <w:t xml:space="preserve"> </w:t>
      </w:r>
      <w:r w:rsidR="005E48A2" w:rsidRPr="00B334E7">
        <w:t xml:space="preserve"> A service contract should be easy to implement and understand. </w:t>
      </w:r>
      <w:r w:rsidR="00B97F95" w:rsidRPr="00B334E7">
        <w:t xml:space="preserve"> </w:t>
      </w:r>
      <w:r w:rsidR="005E48A2" w:rsidRPr="00B334E7">
        <w:t>A service contract consists of metadata that describes how the service provider and consumer will interact.</w:t>
      </w:r>
      <w:r w:rsidR="00B97F95" w:rsidRPr="00B334E7">
        <w:t xml:space="preserve"> </w:t>
      </w:r>
      <w:r w:rsidR="005E48A2" w:rsidRPr="00B334E7">
        <w:t xml:space="preserve"> Metadata also describes the conditions under which those parties are entitled to engage in an interaction. </w:t>
      </w:r>
      <w:r w:rsidR="00B97F95" w:rsidRPr="00B334E7">
        <w:t xml:space="preserve"> </w:t>
      </w:r>
      <w:r w:rsidR="005E48A2" w:rsidRPr="00B334E7">
        <w:t xml:space="preserve">It is recommended that service contracts include: </w:t>
      </w:r>
    </w:p>
    <w:p w14:paraId="4F4130D1" w14:textId="33F1C353" w:rsidR="005E48A2" w:rsidRPr="004E2A6E" w:rsidRDefault="002C5DB1" w:rsidP="00F945D0">
      <w:pPr>
        <w:pStyle w:val="BulletHyphen"/>
      </w:pPr>
      <w:r w:rsidRPr="004E2A6E">
        <w:t>Functional requirements</w:t>
      </w:r>
      <w:r w:rsidR="005E48A2" w:rsidRPr="004E2A6E">
        <w:t xml:space="preserve">: </w:t>
      </w:r>
      <w:r w:rsidR="004E2A6E">
        <w:t xml:space="preserve"> W</w:t>
      </w:r>
      <w:r w:rsidR="005E48A2" w:rsidRPr="004E2A6E">
        <w:t>hat functionality the Service provides and what data it will return, or typically a combination of the two;</w:t>
      </w:r>
    </w:p>
    <w:p w14:paraId="12FAADD3" w14:textId="201E4EA4" w:rsidR="005E48A2" w:rsidRPr="004E2A6E" w:rsidRDefault="002C5DB1" w:rsidP="00F945D0">
      <w:pPr>
        <w:pStyle w:val="BulletHyphen"/>
      </w:pPr>
      <w:r w:rsidRPr="004E2A6E">
        <w:t xml:space="preserve">Non-functional requirements: </w:t>
      </w:r>
      <w:r w:rsidR="004E2A6E">
        <w:t xml:space="preserve"> I</w:t>
      </w:r>
      <w:r w:rsidR="005E48A2" w:rsidRPr="004E2A6E">
        <w:t>nformation about the responsibility of the providers for providing their functionality and/or data, as well as the expected responsibilities of the consumers of that information and what they will need to provide in return.</w:t>
      </w:r>
      <w:r w:rsidR="00DA063F">
        <w:t xml:space="preserve"> </w:t>
      </w:r>
      <w:r w:rsidR="005E48A2" w:rsidRPr="004E2A6E">
        <w:t xml:space="preserve"> For example, a consumer’s availability, security, and other quality of service considerations.</w:t>
      </w:r>
    </w:p>
    <w:p w14:paraId="35EB40B5" w14:textId="45BBAF56" w:rsidR="005E48A2" w:rsidRPr="004E2A6E" w:rsidRDefault="005E48A2" w:rsidP="00D41B9A">
      <w:pPr>
        <w:pStyle w:val="STListParagraph"/>
        <w:rPr>
          <w:rStyle w:val="Strong"/>
          <w:b w:val="0"/>
        </w:rPr>
      </w:pPr>
      <w:r w:rsidRPr="00B334E7">
        <w:rPr>
          <w:rStyle w:val="Strong"/>
          <w:b w:val="0"/>
        </w:rPr>
        <w:t>Service Loose Coupling</w:t>
      </w:r>
      <w:r w:rsidR="00711B9F" w:rsidRPr="00B334E7">
        <w:rPr>
          <w:rStyle w:val="Strong"/>
          <w:b w:val="0"/>
        </w:rPr>
        <w:t xml:space="preserve">: </w:t>
      </w:r>
      <w:r w:rsidR="004E2A6E">
        <w:rPr>
          <w:rStyle w:val="Strong"/>
          <w:b w:val="0"/>
        </w:rPr>
        <w:t xml:space="preserve"> </w:t>
      </w:r>
      <w:r w:rsidRPr="00B334E7">
        <w:rPr>
          <w:rStyle w:val="Strong"/>
          <w:b w:val="0"/>
        </w:rPr>
        <w:t xml:space="preserve">Clients and services should evolve independently. </w:t>
      </w:r>
      <w:r w:rsidR="00DA063F">
        <w:rPr>
          <w:rStyle w:val="Strong"/>
          <w:b w:val="0"/>
        </w:rPr>
        <w:t xml:space="preserve"> </w:t>
      </w:r>
      <w:r w:rsidRPr="00B334E7">
        <w:rPr>
          <w:rStyle w:val="Strong"/>
          <w:b w:val="0"/>
        </w:rPr>
        <w:t xml:space="preserve">Applying this design principle requires: </w:t>
      </w:r>
    </w:p>
    <w:p w14:paraId="1D1E3D6B" w14:textId="229FE412" w:rsidR="005E48A2" w:rsidRPr="00201093" w:rsidRDefault="005E48A2" w:rsidP="00F945D0">
      <w:pPr>
        <w:pStyle w:val="BulletHyphen"/>
      </w:pPr>
      <w:r w:rsidRPr="004E2A6E">
        <w:t>Service versi</w:t>
      </w:r>
      <w:r w:rsidRPr="00201093">
        <w:t>oning</w:t>
      </w:r>
      <w:r w:rsidR="0087278E" w:rsidRPr="00201093">
        <w:t>:</w:t>
      </w:r>
      <w:r w:rsidRPr="00201093">
        <w:t xml:space="preserve"> </w:t>
      </w:r>
      <w:r w:rsidR="004E2A6E" w:rsidRPr="00201093">
        <w:t xml:space="preserve"> </w:t>
      </w:r>
      <w:r w:rsidRPr="00201093">
        <w:t xml:space="preserve">Consumers bound to a Web API version should not take the risk of unexpected disruptions </w:t>
      </w:r>
      <w:r w:rsidR="00FD3EDC" w:rsidRPr="00201093">
        <w:t xml:space="preserve">due to incompatible API changes; </w:t>
      </w:r>
      <w:r w:rsidR="001B2BC9">
        <w:t xml:space="preserve"> </w:t>
      </w:r>
      <w:r w:rsidR="00FD3EDC" w:rsidRPr="00201093">
        <w:t>and</w:t>
      </w:r>
    </w:p>
    <w:p w14:paraId="4E17EC12" w14:textId="27E11116" w:rsidR="00E822C9" w:rsidRPr="004E2A6E" w:rsidRDefault="005E48A2" w:rsidP="00F945D0">
      <w:pPr>
        <w:pStyle w:val="BulletHyphen"/>
      </w:pPr>
      <w:r w:rsidRPr="00201093">
        <w:t>The service c</w:t>
      </w:r>
      <w:r w:rsidRPr="004E2A6E">
        <w:t>ontract should be independent of the technology details.</w:t>
      </w:r>
    </w:p>
    <w:p w14:paraId="6B8415A4" w14:textId="54BD6F29" w:rsidR="005E48A2" w:rsidRPr="002A56B1" w:rsidRDefault="005E48A2" w:rsidP="00EA4005">
      <w:pPr>
        <w:pStyle w:val="STListParagraph"/>
      </w:pPr>
      <w:r w:rsidRPr="00B334E7">
        <w:rPr>
          <w:rStyle w:val="Strong"/>
          <w:b w:val="0"/>
        </w:rPr>
        <w:t>Service Abstraction</w:t>
      </w:r>
      <w:r w:rsidR="0087278E" w:rsidRPr="004E2A6E">
        <w:rPr>
          <w:rStyle w:val="Strong"/>
          <w:b w:val="0"/>
        </w:rPr>
        <w:t>:</w:t>
      </w:r>
      <w:r w:rsidR="004E2A6E">
        <w:rPr>
          <w:rStyle w:val="Strong"/>
          <w:b w:val="0"/>
        </w:rPr>
        <w:t xml:space="preserve"> </w:t>
      </w:r>
      <w:r w:rsidR="0045493E" w:rsidRPr="00B334E7">
        <w:rPr>
          <w:rStyle w:val="Strong"/>
          <w:b w:val="0"/>
        </w:rPr>
        <w:t xml:space="preserve"> </w:t>
      </w:r>
      <w:r w:rsidRPr="00B334E7">
        <w:t>The service implementation details should be hidden.</w:t>
      </w:r>
      <w:r w:rsidR="00DA063F">
        <w:t xml:space="preserve">  </w:t>
      </w:r>
      <w:r w:rsidRPr="00B334E7">
        <w:t>The API Design should be independent of the stra</w:t>
      </w:r>
      <w:r w:rsidRPr="002A56B1">
        <w:t xml:space="preserve">tegies supported by a server. </w:t>
      </w:r>
      <w:r w:rsidR="00DA063F">
        <w:t xml:space="preserve"> </w:t>
      </w:r>
      <w:r w:rsidRPr="002A56B1">
        <w:t>For example, for the REST Web Service, the API resource model should be decoupled from the entity</w:t>
      </w:r>
      <w:r w:rsidR="00FD3EDC" w:rsidRPr="002A56B1">
        <w:t xml:space="preserve"> model in the persistence layer;</w:t>
      </w:r>
    </w:p>
    <w:p w14:paraId="453F15E9" w14:textId="5466AC43" w:rsidR="005E48A2" w:rsidRPr="002A56B1" w:rsidRDefault="005E48A2" w:rsidP="00EA4005">
      <w:pPr>
        <w:pStyle w:val="STListParagraph"/>
      </w:pPr>
      <w:r w:rsidRPr="002A56B1">
        <w:rPr>
          <w:rStyle w:val="Strong"/>
          <w:b w:val="0"/>
        </w:rPr>
        <w:t>Service Statelessness</w:t>
      </w:r>
      <w:r w:rsidR="0087278E" w:rsidRPr="002A56B1">
        <w:rPr>
          <w:rStyle w:val="Strong"/>
          <w:b w:val="0"/>
        </w:rPr>
        <w:t>:</w:t>
      </w:r>
      <w:r w:rsidR="004E2A6E" w:rsidRPr="002A56B1">
        <w:t xml:space="preserve"> </w:t>
      </w:r>
      <w:r w:rsidR="0087278E" w:rsidRPr="002A56B1" w:rsidDel="0087278E">
        <w:t xml:space="preserve"> </w:t>
      </w:r>
      <w:r w:rsidRPr="002A56B1">
        <w:t xml:space="preserve">Services </w:t>
      </w:r>
      <w:r w:rsidR="00FD3EDC" w:rsidRPr="002A56B1">
        <w:t>should be scalable;</w:t>
      </w:r>
    </w:p>
    <w:p w14:paraId="203863B0" w14:textId="025E6824" w:rsidR="00D20CB2" w:rsidRPr="00EA4005" w:rsidRDefault="005E48A2" w:rsidP="00EA4005">
      <w:pPr>
        <w:pStyle w:val="STListParagraph"/>
      </w:pPr>
      <w:r w:rsidRPr="002A56B1">
        <w:rPr>
          <w:rStyle w:val="Strong"/>
          <w:b w:val="0"/>
        </w:rPr>
        <w:t>Servic</w:t>
      </w:r>
      <w:r w:rsidRPr="00EA4005">
        <w:rPr>
          <w:rStyle w:val="Strong"/>
          <w:b w:val="0"/>
          <w:bCs w:val="0"/>
        </w:rPr>
        <w:t>e Reusability</w:t>
      </w:r>
      <w:r w:rsidR="0087278E" w:rsidRPr="00EA4005">
        <w:rPr>
          <w:rStyle w:val="Strong"/>
          <w:b w:val="0"/>
          <w:bCs w:val="0"/>
        </w:rPr>
        <w:t>:</w:t>
      </w:r>
      <w:r w:rsidR="004E2A6E" w:rsidRPr="00EA4005">
        <w:t xml:space="preserve"> </w:t>
      </w:r>
      <w:r w:rsidRPr="00EA4005">
        <w:t xml:space="preserve"> A well-designed API should provide reusable services with generic contracts. </w:t>
      </w:r>
      <w:r w:rsidR="00DA063F">
        <w:t xml:space="preserve"> </w:t>
      </w:r>
      <w:r w:rsidRPr="00EA4005">
        <w:t>In this regard, this Standard pr</w:t>
      </w:r>
      <w:r w:rsidR="00FD3EDC" w:rsidRPr="00EA4005">
        <w:t xml:space="preserve">ovides a model service contract;  </w:t>
      </w:r>
    </w:p>
    <w:p w14:paraId="2E551AD3" w14:textId="285DDDF0" w:rsidR="00D20CB2" w:rsidRPr="00EA4005" w:rsidRDefault="00D20CB2" w:rsidP="00EA4005">
      <w:pPr>
        <w:pStyle w:val="STListParagraph"/>
      </w:pPr>
      <w:r w:rsidRPr="00EA4005">
        <w:rPr>
          <w:rStyle w:val="Strong"/>
          <w:b w:val="0"/>
          <w:bCs w:val="0"/>
        </w:rPr>
        <w:t>Service Autonomy</w:t>
      </w:r>
      <w:r w:rsidR="00AF7E44" w:rsidRPr="00EA4005">
        <w:t>:</w:t>
      </w:r>
      <w:r w:rsidR="004E2A6E" w:rsidRPr="00EA4005">
        <w:t xml:space="preserve"> </w:t>
      </w:r>
      <w:r w:rsidRPr="00EA4005">
        <w:t xml:space="preserve"> The Service functional boundaries should be well def</w:t>
      </w:r>
      <w:r w:rsidR="00FD3EDC" w:rsidRPr="00EA4005">
        <w:t xml:space="preserve">ined;  </w:t>
      </w:r>
    </w:p>
    <w:p w14:paraId="11F2D9DC" w14:textId="3418117C" w:rsidR="00D20CB2" w:rsidRPr="00EA4005" w:rsidRDefault="00D20CB2" w:rsidP="00EA4005">
      <w:pPr>
        <w:pStyle w:val="STListParagraph"/>
      </w:pPr>
      <w:r w:rsidRPr="00EA4005">
        <w:rPr>
          <w:rStyle w:val="Strong"/>
          <w:b w:val="0"/>
          <w:bCs w:val="0"/>
        </w:rPr>
        <w:t>Service Discoverability</w:t>
      </w:r>
      <w:r w:rsidR="00AF7E44" w:rsidRPr="00EA4005">
        <w:t xml:space="preserve">: </w:t>
      </w:r>
      <w:r w:rsidR="004E2A6E" w:rsidRPr="00EA4005">
        <w:t xml:space="preserve"> </w:t>
      </w:r>
      <w:r w:rsidRPr="00EA4005">
        <w:t>Services should be effecti</w:t>
      </w:r>
      <w:r w:rsidR="00FD3EDC" w:rsidRPr="00EA4005">
        <w:t xml:space="preserve">vely discovered and interpreted;  </w:t>
      </w:r>
    </w:p>
    <w:p w14:paraId="2C9C9228" w14:textId="1A639EF6" w:rsidR="00D20CB2" w:rsidRPr="00EA4005" w:rsidRDefault="00D20CB2" w:rsidP="00EA4005">
      <w:pPr>
        <w:pStyle w:val="STListParagraph"/>
      </w:pPr>
      <w:r w:rsidRPr="00EA4005">
        <w:rPr>
          <w:rStyle w:val="Strong"/>
          <w:b w:val="0"/>
          <w:bCs w:val="0"/>
        </w:rPr>
        <w:t>Service Composability</w:t>
      </w:r>
      <w:r w:rsidR="00AF7E44" w:rsidRPr="00EA4005">
        <w:rPr>
          <w:rStyle w:val="Strong"/>
          <w:b w:val="0"/>
          <w:bCs w:val="0"/>
        </w:rPr>
        <w:t xml:space="preserve">: </w:t>
      </w:r>
      <w:r w:rsidR="004E2A6E" w:rsidRPr="00EA4005">
        <w:rPr>
          <w:rStyle w:val="Strong"/>
          <w:b w:val="0"/>
          <w:bCs w:val="0"/>
        </w:rPr>
        <w:t xml:space="preserve"> </w:t>
      </w:r>
      <w:r w:rsidRPr="00EA4005">
        <w:t>Services can be</w:t>
      </w:r>
      <w:r w:rsidR="00FD3EDC" w:rsidRPr="00EA4005">
        <w:t xml:space="preserve"> used to compose other services;  </w:t>
      </w:r>
    </w:p>
    <w:p w14:paraId="0D9FDC14" w14:textId="6AFD446D" w:rsidR="005E48A2" w:rsidRPr="00EA4005" w:rsidRDefault="005E48A2" w:rsidP="00EA4005">
      <w:pPr>
        <w:pStyle w:val="STListParagraph"/>
      </w:pPr>
      <w:r w:rsidRPr="00EA4005">
        <w:rPr>
          <w:rStyle w:val="Strong"/>
          <w:b w:val="0"/>
          <w:bCs w:val="0"/>
        </w:rPr>
        <w:t>Using Standards as a Foundation</w:t>
      </w:r>
      <w:r w:rsidR="00AF7E44" w:rsidRPr="00EA4005">
        <w:t>:</w:t>
      </w:r>
      <w:r w:rsidR="004E2A6E" w:rsidRPr="00EA4005">
        <w:t xml:space="preserve">  </w:t>
      </w:r>
      <w:r w:rsidRPr="00EA4005">
        <w:t>The API Should follow industry standards (such as IETF, ISO, and OASIS) wherever applicable, naturally favoring them o</w:t>
      </w:r>
      <w:r w:rsidR="00FD3EDC" w:rsidRPr="00EA4005">
        <w:t>ver locally optimized solutions;</w:t>
      </w:r>
      <w:r w:rsidR="001B2BC9">
        <w:t xml:space="preserve"> </w:t>
      </w:r>
      <w:r w:rsidR="00FD3EDC" w:rsidRPr="00EA4005">
        <w:t xml:space="preserve"> and</w:t>
      </w:r>
    </w:p>
    <w:p w14:paraId="48CAB30C" w14:textId="7ACDE44C" w:rsidR="005E48A2" w:rsidRPr="00B334E7" w:rsidRDefault="005E48A2" w:rsidP="00EA4005">
      <w:pPr>
        <w:pStyle w:val="STListParagraph"/>
      </w:pPr>
      <w:r w:rsidRPr="00EA4005">
        <w:rPr>
          <w:rStyle w:val="Strong"/>
          <w:b w:val="0"/>
          <w:bCs w:val="0"/>
        </w:rPr>
        <w:t>Pick-and-choo</w:t>
      </w:r>
      <w:r w:rsidRPr="002A56B1">
        <w:rPr>
          <w:rStyle w:val="Strong"/>
          <w:b w:val="0"/>
        </w:rPr>
        <w:t>se Principle</w:t>
      </w:r>
      <w:r w:rsidR="00AF7E44" w:rsidRPr="002A56B1">
        <w:t>:</w:t>
      </w:r>
      <w:r w:rsidR="004E2A6E" w:rsidRPr="002A56B1">
        <w:t xml:space="preserve"> </w:t>
      </w:r>
      <w:r w:rsidRPr="002A56B1">
        <w:t xml:space="preserve"> It is not required to implement all the API design rules. </w:t>
      </w:r>
      <w:r w:rsidR="00DA063F">
        <w:t xml:space="preserve"> </w:t>
      </w:r>
      <w:r w:rsidRPr="002A56B1">
        <w:t>The design rules should be chosen based on the implementation o</w:t>
      </w:r>
      <w:r w:rsidRPr="00B334E7">
        <w:t>f each concrete case.</w:t>
      </w:r>
    </w:p>
    <w:p w14:paraId="2343ADA6" w14:textId="3A56820B" w:rsidR="005E48A2" w:rsidRPr="00B334E7" w:rsidRDefault="001446D6" w:rsidP="001E2761">
      <w:pPr>
        <w:pStyle w:val="STParagraph"/>
        <w:rPr>
          <w:b/>
        </w:rPr>
      </w:pPr>
      <w:r w:rsidRPr="00B334E7">
        <w:rPr>
          <w:rStyle w:val="Strong"/>
          <w:rFonts w:eastAsia="Times New Roman" w:cs="Arial"/>
          <w:b w:val="0"/>
          <w:szCs w:val="17"/>
        </w:rPr>
        <w:fldChar w:fldCharType="begin"/>
      </w:r>
      <w:r w:rsidRPr="00B334E7">
        <w:rPr>
          <w:rStyle w:val="Strong"/>
          <w:rFonts w:eastAsia="Times New Roman" w:cs="Arial"/>
          <w:b w:val="0"/>
          <w:szCs w:val="17"/>
        </w:rPr>
        <w:instrText xml:space="preserve"> AUTONUM  </w:instrText>
      </w:r>
      <w:r w:rsidRPr="00B334E7">
        <w:rPr>
          <w:rStyle w:val="Strong"/>
          <w:rFonts w:eastAsia="Times New Roman" w:cs="Arial"/>
          <w:b w:val="0"/>
          <w:szCs w:val="17"/>
        </w:rPr>
        <w:fldChar w:fldCharType="end"/>
      </w:r>
      <w:r w:rsidRPr="00B334E7">
        <w:rPr>
          <w:rStyle w:val="Strong"/>
          <w:rFonts w:eastAsia="Times New Roman" w:cs="Arial"/>
          <w:b w:val="0"/>
          <w:szCs w:val="17"/>
        </w:rPr>
        <w:tab/>
      </w:r>
      <w:r w:rsidR="005E48A2" w:rsidRPr="00B334E7">
        <w:rPr>
          <w:rStyle w:val="Strong"/>
          <w:rFonts w:eastAsia="Times New Roman" w:cs="Arial"/>
          <w:b w:val="0"/>
          <w:szCs w:val="17"/>
        </w:rPr>
        <w:t>In addition, the following principles</w:t>
      </w:r>
      <w:r w:rsidR="004E2A6E">
        <w:rPr>
          <w:rStyle w:val="Strong"/>
          <w:rFonts w:eastAsia="Times New Roman" w:cs="Arial"/>
          <w:b w:val="0"/>
          <w:szCs w:val="17"/>
        </w:rPr>
        <w:t xml:space="preserve"> </w:t>
      </w:r>
      <w:r w:rsidR="005E48A2" w:rsidRPr="00B334E7">
        <w:rPr>
          <w:rStyle w:val="Strong"/>
          <w:rFonts w:eastAsia="Times New Roman" w:cs="Arial"/>
          <w:b w:val="0"/>
          <w:szCs w:val="17"/>
        </w:rPr>
        <w:t xml:space="preserve">should be respected especially with regard to the </w:t>
      </w:r>
      <w:r w:rsidR="0069255A" w:rsidRPr="00B334E7">
        <w:rPr>
          <w:rStyle w:val="Strong"/>
          <w:rFonts w:eastAsia="Times New Roman" w:cs="Arial"/>
          <w:b w:val="0"/>
          <w:szCs w:val="17"/>
        </w:rPr>
        <w:t>R</w:t>
      </w:r>
      <w:r w:rsidR="00CB2514" w:rsidRPr="00B334E7">
        <w:rPr>
          <w:rStyle w:val="Strong"/>
          <w:rFonts w:eastAsia="Times New Roman" w:cs="Arial"/>
          <w:b w:val="0"/>
          <w:szCs w:val="17"/>
        </w:rPr>
        <w:t>E</w:t>
      </w:r>
      <w:r w:rsidR="0069255A" w:rsidRPr="00B334E7">
        <w:rPr>
          <w:rStyle w:val="Strong"/>
          <w:rFonts w:eastAsia="Times New Roman" w:cs="Arial"/>
          <w:b w:val="0"/>
          <w:szCs w:val="17"/>
        </w:rPr>
        <w:t>STful</w:t>
      </w:r>
      <w:r w:rsidR="005E48A2" w:rsidRPr="00B334E7">
        <w:rPr>
          <w:rStyle w:val="Strong"/>
          <w:rFonts w:eastAsia="Times New Roman" w:cs="Arial"/>
          <w:b w:val="0"/>
          <w:szCs w:val="17"/>
        </w:rPr>
        <w:t xml:space="preserve"> Web APIs</w:t>
      </w:r>
      <w:r w:rsidR="00670DFF" w:rsidRPr="00B334E7">
        <w:rPr>
          <w:rStyle w:val="Strong"/>
          <w:rFonts w:eastAsia="Times New Roman" w:cs="Arial"/>
          <w:b w:val="0"/>
          <w:szCs w:val="17"/>
        </w:rPr>
        <w:t>:</w:t>
      </w:r>
    </w:p>
    <w:p w14:paraId="76698E6C" w14:textId="6E3862DA" w:rsidR="005E48A2" w:rsidRPr="002A56B1" w:rsidRDefault="005E48A2">
      <w:pPr>
        <w:pStyle w:val="STListParagraph"/>
        <w:numPr>
          <w:ilvl w:val="0"/>
          <w:numId w:val="33"/>
        </w:numPr>
      </w:pPr>
      <w:r w:rsidRPr="00B334E7">
        <w:t>Cach</w:t>
      </w:r>
      <w:r w:rsidRPr="002A56B1">
        <w:t>eable</w:t>
      </w:r>
      <w:r w:rsidR="004C742B" w:rsidRPr="002A56B1">
        <w:t>:</w:t>
      </w:r>
      <w:r w:rsidR="00DA063F">
        <w:t xml:space="preserve"> </w:t>
      </w:r>
      <w:r w:rsidRPr="002A56B1">
        <w:t xml:space="preserve"> </w:t>
      </w:r>
      <w:r w:rsidR="00DA063F">
        <w:t>R</w:t>
      </w:r>
      <w:r w:rsidRPr="002A56B1">
        <w:t xml:space="preserve">esponses explicitly indicate their </w:t>
      </w:r>
      <w:del w:id="24" w:author="Author">
        <w:r w:rsidRPr="002A56B1">
          <w:delText>cacheability</w:delText>
        </w:r>
      </w:del>
      <w:ins w:id="25" w:author="Author">
        <w:r w:rsidR="004362B1" w:rsidRPr="002A56B1">
          <w:t>cache ability</w:t>
        </w:r>
      </w:ins>
      <w:r w:rsidRPr="002A56B1">
        <w:t>;</w:t>
      </w:r>
    </w:p>
    <w:p w14:paraId="4A89AC43" w14:textId="11370B27" w:rsidR="005E48A2" w:rsidRPr="002A56B1" w:rsidRDefault="005E48A2" w:rsidP="00EA4005">
      <w:pPr>
        <w:pStyle w:val="STListParagraph"/>
      </w:pPr>
      <w:r w:rsidRPr="002A56B1">
        <w:t>Resource identification in requests</w:t>
      </w:r>
      <w:r w:rsidR="004C742B" w:rsidRPr="002A56B1">
        <w:t>:</w:t>
      </w:r>
      <w:r w:rsidRPr="002A56B1">
        <w:t xml:space="preserve"> </w:t>
      </w:r>
      <w:r w:rsidR="00DA063F">
        <w:t xml:space="preserve"> I</w:t>
      </w:r>
      <w:r w:rsidRPr="002A56B1">
        <w:t xml:space="preserve">ndividual resources are identified in requests; </w:t>
      </w:r>
      <w:r w:rsidR="001B2BC9">
        <w:t xml:space="preserve"> </w:t>
      </w:r>
      <w:r w:rsidRPr="002A56B1">
        <w:t>for example</w:t>
      </w:r>
      <w:r w:rsidR="00F372B3" w:rsidRPr="002A56B1">
        <w:t>,</w:t>
      </w:r>
      <w:r w:rsidRPr="002A56B1">
        <w:t xml:space="preserve"> using URIs in Web-based REST systems. </w:t>
      </w:r>
      <w:r w:rsidR="00DA063F">
        <w:t xml:space="preserve"> </w:t>
      </w:r>
      <w:r w:rsidRPr="002A56B1">
        <w:t xml:space="preserve">The resources themselves are conceptually separate from the representations </w:t>
      </w:r>
      <w:r w:rsidR="00FD3EDC" w:rsidRPr="002A56B1">
        <w:t xml:space="preserve">that are returned to the client;  </w:t>
      </w:r>
    </w:p>
    <w:p w14:paraId="1EA256E4" w14:textId="66642EB5" w:rsidR="005E48A2" w:rsidRPr="002A56B1" w:rsidRDefault="005E48A2" w:rsidP="00EA4005">
      <w:pPr>
        <w:pStyle w:val="STListParagraph"/>
      </w:pPr>
      <w:r w:rsidRPr="002A56B1">
        <w:t>Hypermedia as the engine of application state (HATEOAS)</w:t>
      </w:r>
      <w:r w:rsidR="001B0301" w:rsidRPr="002A56B1">
        <w:t>:</w:t>
      </w:r>
      <w:r w:rsidRPr="002A56B1">
        <w:t xml:space="preserve"> </w:t>
      </w:r>
      <w:r w:rsidR="00DA063F">
        <w:t xml:space="preserve"> H</w:t>
      </w:r>
      <w:r w:rsidRPr="002A56B1">
        <w:t>aving accessed an initial URI for the REST application</w:t>
      </w:r>
      <w:r w:rsidR="001B0301" w:rsidRPr="002A56B1">
        <w:t xml:space="preserve">, </w:t>
      </w:r>
      <w:r w:rsidRPr="002A56B1">
        <w:t xml:space="preserve">analogous to </w:t>
      </w:r>
      <w:r w:rsidR="00670DFF" w:rsidRPr="002A56B1">
        <w:t>an individual</w:t>
      </w:r>
      <w:r w:rsidRPr="002A56B1">
        <w:t xml:space="preserve"> accessing the home page of a website</w:t>
      </w:r>
      <w:r w:rsidR="001B0301" w:rsidRPr="002A56B1">
        <w:t xml:space="preserve">, </w:t>
      </w:r>
      <w:r w:rsidRPr="002A56B1">
        <w:t>a REST client should then be able to use server-provided links dynamically to discover all the available</w:t>
      </w:r>
      <w:r w:rsidR="00FD3EDC" w:rsidRPr="002A56B1">
        <w:t xml:space="preserve"> actions and resources it needs;  </w:t>
      </w:r>
    </w:p>
    <w:p w14:paraId="54EC266B" w14:textId="7DE3D667" w:rsidR="005E48A2" w:rsidRPr="002A56B1" w:rsidRDefault="005E48A2" w:rsidP="00EA4005">
      <w:pPr>
        <w:pStyle w:val="STListParagraph"/>
      </w:pPr>
      <w:r w:rsidRPr="002A56B1">
        <w:t>Resource manipulation through representations</w:t>
      </w:r>
      <w:r w:rsidR="001B0301" w:rsidRPr="002A56B1">
        <w:t>:</w:t>
      </w:r>
      <w:r w:rsidRPr="002A56B1">
        <w:t xml:space="preserve"> </w:t>
      </w:r>
      <w:r w:rsidR="00DA063F">
        <w:t xml:space="preserve"> W</w:t>
      </w:r>
      <w:r w:rsidRPr="002A56B1">
        <w:t>hen a client holds a representation of a resource, including any metadata attached, it has enough information t</w:t>
      </w:r>
      <w:r w:rsidR="00FD3EDC" w:rsidRPr="002A56B1">
        <w:t xml:space="preserve">o modify or delete the resource;  </w:t>
      </w:r>
    </w:p>
    <w:p w14:paraId="028ABC8E" w14:textId="56B5A49B" w:rsidR="005E48A2" w:rsidRPr="002A56B1" w:rsidRDefault="002C5DB1" w:rsidP="00EA4005">
      <w:pPr>
        <w:pStyle w:val="STListParagraph"/>
      </w:pPr>
      <w:r w:rsidRPr="002A56B1">
        <w:t>Self-descriptive messages</w:t>
      </w:r>
      <w:r w:rsidR="001B0301" w:rsidRPr="002A56B1">
        <w:t>:</w:t>
      </w:r>
      <w:r w:rsidR="005E48A2" w:rsidRPr="002A56B1">
        <w:t xml:space="preserve"> </w:t>
      </w:r>
      <w:r w:rsidR="00DA063F">
        <w:t xml:space="preserve"> E</w:t>
      </w:r>
      <w:r w:rsidR="005E48A2" w:rsidRPr="002A56B1">
        <w:t xml:space="preserve">ach message includes enough </w:t>
      </w:r>
      <w:r w:rsidR="00670DFF" w:rsidRPr="002A56B1">
        <w:t xml:space="preserve">metadata </w:t>
      </w:r>
      <w:r w:rsidR="005E48A2" w:rsidRPr="002A56B1">
        <w:t>to describe how to process the message</w:t>
      </w:r>
      <w:r w:rsidR="00670DFF" w:rsidRPr="002A56B1">
        <w:t xml:space="preserve"> content</w:t>
      </w:r>
      <w:r w:rsidR="00FD3EDC" w:rsidRPr="002A56B1">
        <w:t xml:space="preserve">;  </w:t>
      </w:r>
    </w:p>
    <w:p w14:paraId="1F70335C" w14:textId="19F577FB" w:rsidR="00670DFF" w:rsidRPr="002A56B1" w:rsidRDefault="00670DFF" w:rsidP="00EA4005">
      <w:pPr>
        <w:pStyle w:val="STListParagraph"/>
      </w:pPr>
      <w:r w:rsidRPr="002A56B1">
        <w:t>Web API should follow HTTP semanti</w:t>
      </w:r>
      <w:r w:rsidR="00FD3EDC" w:rsidRPr="002A56B1">
        <w:t>cs such as methods, errors etc</w:t>
      </w:r>
      <w:r w:rsidR="00952353" w:rsidRPr="002A56B1">
        <w:t>.</w:t>
      </w:r>
      <w:r w:rsidR="00FD3EDC" w:rsidRPr="002A56B1">
        <w:t xml:space="preserve">;  </w:t>
      </w:r>
    </w:p>
    <w:p w14:paraId="2E6F0480" w14:textId="440ACF6A" w:rsidR="005E48A2" w:rsidRPr="002A56B1" w:rsidRDefault="00670DFF" w:rsidP="00EA4005">
      <w:pPr>
        <w:pStyle w:val="STListParagraph"/>
      </w:pPr>
      <w:r w:rsidRPr="002A56B1">
        <w:t>Available to the public</w:t>
      </w:r>
      <w:r w:rsidR="00074627" w:rsidRPr="002A56B1">
        <w:t>:</w:t>
      </w:r>
      <w:r w:rsidRPr="002A56B1">
        <w:t xml:space="preserve"> </w:t>
      </w:r>
      <w:r w:rsidR="00DA063F">
        <w:t xml:space="preserve"> D</w:t>
      </w:r>
      <w:r w:rsidR="005E48A2" w:rsidRPr="002A56B1">
        <w:t xml:space="preserve">esign with the objective that the API will eventually be accessible from the public internet, even if there are </w:t>
      </w:r>
      <w:r w:rsidR="00FD3EDC" w:rsidRPr="002A56B1">
        <w:t xml:space="preserve">no plans to do so at the moment;  </w:t>
      </w:r>
    </w:p>
    <w:p w14:paraId="740C7631" w14:textId="070FB467" w:rsidR="005E48A2" w:rsidRPr="002A56B1" w:rsidRDefault="00670DFF" w:rsidP="00EA4005">
      <w:pPr>
        <w:pStyle w:val="STListParagraph"/>
      </w:pPr>
      <w:r w:rsidRPr="002A56B1">
        <w:t>Common authentication</w:t>
      </w:r>
      <w:r w:rsidR="00074627" w:rsidRPr="002A56B1">
        <w:t>:</w:t>
      </w:r>
      <w:r w:rsidRPr="002A56B1">
        <w:t xml:space="preserve"> </w:t>
      </w:r>
      <w:r w:rsidR="005E18BF">
        <w:t xml:space="preserve"> </w:t>
      </w:r>
      <w:r w:rsidR="00DA063F">
        <w:t>U</w:t>
      </w:r>
      <w:r w:rsidR="005E48A2" w:rsidRPr="002A56B1">
        <w:t>se a common authentication and authorization pattern, preferably based on existing security components</w:t>
      </w:r>
      <w:r w:rsidRPr="002A56B1">
        <w:t>, in order to</w:t>
      </w:r>
      <w:r w:rsidR="005E48A2" w:rsidRPr="002A56B1">
        <w:t xml:space="preserve"> avoid creating </w:t>
      </w:r>
      <w:r w:rsidR="00FD3EDC" w:rsidRPr="002A56B1">
        <w:t xml:space="preserve">a bespoke solution for each API;  </w:t>
      </w:r>
    </w:p>
    <w:p w14:paraId="1D1F31E2" w14:textId="71C246C9" w:rsidR="005E48A2" w:rsidRPr="002A56B1" w:rsidRDefault="005E48A2" w:rsidP="00EA4005">
      <w:pPr>
        <w:pStyle w:val="STListParagraph"/>
      </w:pPr>
      <w:r w:rsidRPr="002A56B1">
        <w:t>Least Privilege</w:t>
      </w:r>
      <w:r w:rsidR="00074627" w:rsidRPr="002A56B1">
        <w:t>:</w:t>
      </w:r>
      <w:r w:rsidR="00DA063F">
        <w:t xml:space="preserve"> </w:t>
      </w:r>
      <w:r w:rsidRPr="002A56B1">
        <w:t xml:space="preserve"> </w:t>
      </w:r>
      <w:r w:rsidR="00DA063F">
        <w:t>A</w:t>
      </w:r>
      <w:r w:rsidRPr="002A56B1">
        <w:t>ccess and authorization should be assigned to API consumers based on the minimal amount of access they need to c</w:t>
      </w:r>
      <w:r w:rsidR="00FD3EDC" w:rsidRPr="002A56B1">
        <w:t xml:space="preserve">arry out the functions required;  </w:t>
      </w:r>
    </w:p>
    <w:p w14:paraId="50C97D26" w14:textId="07B38CE5" w:rsidR="005E48A2" w:rsidRPr="002A56B1" w:rsidRDefault="00670DFF" w:rsidP="00EA4005">
      <w:pPr>
        <w:pStyle w:val="STListParagraph"/>
      </w:pPr>
      <w:r w:rsidRPr="002A56B1">
        <w:t>Maximize Entropy</w:t>
      </w:r>
      <w:r w:rsidR="00074627" w:rsidRPr="002A56B1">
        <w:t>:</w:t>
      </w:r>
      <w:r w:rsidRPr="002A56B1">
        <w:t xml:space="preserve"> </w:t>
      </w:r>
      <w:r w:rsidR="00DA063F">
        <w:t xml:space="preserve"> T</w:t>
      </w:r>
      <w:r w:rsidRPr="002A56B1">
        <w:t xml:space="preserve">he </w:t>
      </w:r>
      <w:r w:rsidR="005E499D" w:rsidRPr="002A56B1">
        <w:t>randomness of security credentials</w:t>
      </w:r>
      <w:r w:rsidRPr="002A56B1">
        <w:t xml:space="preserve"> should be maximized</w:t>
      </w:r>
      <w:r w:rsidR="005E499D" w:rsidRPr="002A56B1">
        <w:t xml:space="preserve"> by using API Keys rather than username and passwords for API authorization, as API Keys provide an attack surface that is more chal</w:t>
      </w:r>
      <w:r w:rsidR="00FD3EDC" w:rsidRPr="002A56B1">
        <w:t xml:space="preserve">lenging for potential attackers; </w:t>
      </w:r>
      <w:r w:rsidR="001B2BC9">
        <w:t xml:space="preserve"> </w:t>
      </w:r>
      <w:r w:rsidR="00FD3EDC" w:rsidRPr="002A56B1">
        <w:t>and</w:t>
      </w:r>
    </w:p>
    <w:p w14:paraId="2367D678" w14:textId="6742BD43" w:rsidR="00077F35" w:rsidRPr="00B334E7" w:rsidRDefault="00670DFF" w:rsidP="00EA4005">
      <w:pPr>
        <w:pStyle w:val="STListParagraph"/>
      </w:pPr>
      <w:r w:rsidRPr="002A56B1">
        <w:t>Performance versus security</w:t>
      </w:r>
      <w:r w:rsidR="00074627" w:rsidRPr="002A56B1">
        <w:t>:</w:t>
      </w:r>
      <w:r w:rsidR="00CB2514" w:rsidRPr="002A56B1">
        <w:t xml:space="preserve"> </w:t>
      </w:r>
      <w:r w:rsidR="00DA063F">
        <w:t xml:space="preserve"> B</w:t>
      </w:r>
      <w:r w:rsidR="005E48A2" w:rsidRPr="002A56B1">
        <w:t>alance performance with security with reference to key life times and encryption / decryption overhead</w:t>
      </w:r>
      <w:r w:rsidR="005E48A2" w:rsidRPr="00B334E7">
        <w:t>s.</w:t>
      </w:r>
    </w:p>
    <w:p w14:paraId="619B8738" w14:textId="4FD591DD" w:rsidR="005E48A2" w:rsidRPr="00972B75" w:rsidRDefault="0069255A" w:rsidP="00E05B03">
      <w:pPr>
        <w:pStyle w:val="STHeading2"/>
      </w:pPr>
      <w:r>
        <w:t>RESTFUL</w:t>
      </w:r>
      <w:r w:rsidR="005E48A2" w:rsidRPr="00972B75">
        <w:t xml:space="preserve"> WEB API</w:t>
      </w:r>
    </w:p>
    <w:p w14:paraId="269F5014" w14:textId="77777777" w:rsidR="005E48A2" w:rsidRPr="00972B75" w:rsidRDefault="001446D6" w:rsidP="001E2761">
      <w:pPr>
        <w:pStyle w:val="STParagraph"/>
      </w:pPr>
      <w:r>
        <w:fldChar w:fldCharType="begin"/>
      </w:r>
      <w:r>
        <w:instrText xml:space="preserve"> AUTONUM  </w:instrText>
      </w:r>
      <w:r>
        <w:fldChar w:fldCharType="end"/>
      </w:r>
      <w:r>
        <w:tab/>
      </w:r>
      <w:r w:rsidR="0069255A">
        <w:t>A R</w:t>
      </w:r>
      <w:r w:rsidR="00CB2514">
        <w:t>E</w:t>
      </w:r>
      <w:r w:rsidR="0069255A">
        <w:t>STful</w:t>
      </w:r>
      <w:r w:rsidR="005E48A2" w:rsidRPr="00972B75">
        <w:t xml:space="preserve"> Web API allows requesting systems to access and manipulate textual representations of Web resources using a uniform and predefined set of stateless operations. </w:t>
      </w:r>
    </w:p>
    <w:p w14:paraId="48CFD5D9" w14:textId="77777777" w:rsidR="005E48A2" w:rsidRPr="00972B75" w:rsidRDefault="005E48A2" w:rsidP="00E05B03">
      <w:pPr>
        <w:pStyle w:val="STHeading3"/>
      </w:pPr>
      <w:bookmarkStart w:id="26" w:name="_Toc515967951"/>
      <w:bookmarkStart w:id="27" w:name="_Toc515968003"/>
      <w:bookmarkStart w:id="28" w:name="_Toc516045311"/>
      <w:bookmarkStart w:id="29" w:name="_Toc515967952"/>
      <w:bookmarkStart w:id="30" w:name="_Toc515968004"/>
      <w:bookmarkStart w:id="31" w:name="_Toc516045312"/>
      <w:bookmarkStart w:id="32" w:name="_Toc515967953"/>
      <w:bookmarkStart w:id="33" w:name="_Toc515968005"/>
      <w:bookmarkStart w:id="34" w:name="_Toc516045313"/>
      <w:bookmarkStart w:id="35" w:name="_Toc515967954"/>
      <w:bookmarkStart w:id="36" w:name="_Toc515968006"/>
      <w:bookmarkStart w:id="37" w:name="_Toc516045314"/>
      <w:bookmarkStart w:id="38" w:name="_Toc513814949"/>
      <w:bookmarkStart w:id="39" w:name="_Toc513814950"/>
      <w:bookmarkStart w:id="40" w:name="_Toc513814951"/>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r w:rsidRPr="00972B75">
        <w:t>URI Components</w:t>
      </w:r>
    </w:p>
    <w:p w14:paraId="684BC3B7" w14:textId="77777777" w:rsidR="005E48A2" w:rsidRDefault="001446D6" w:rsidP="001E2761">
      <w:pPr>
        <w:pStyle w:val="STParagraph"/>
      </w:pPr>
      <w:r>
        <w:fldChar w:fldCharType="begin"/>
      </w:r>
      <w:r>
        <w:instrText xml:space="preserve"> AUTONUM  </w:instrText>
      </w:r>
      <w:r>
        <w:fldChar w:fldCharType="end"/>
      </w:r>
      <w:r>
        <w:tab/>
      </w:r>
      <w:r w:rsidR="0069255A">
        <w:t>R</w:t>
      </w:r>
      <w:r w:rsidR="00CB2514">
        <w:t>E</w:t>
      </w:r>
      <w:r w:rsidR="0069255A">
        <w:t>STful</w:t>
      </w:r>
      <w:r w:rsidR="005E48A2">
        <w:t xml:space="preserve"> Web API s use URIs to address resources.  According to </w:t>
      </w:r>
      <w:r w:rsidR="005E48A2" w:rsidRPr="00972B75">
        <w:t xml:space="preserve">RFC 3986, an URI </w:t>
      </w:r>
      <w:r w:rsidR="005E48A2">
        <w:t>syntax should be defined as follows</w:t>
      </w:r>
      <w:r w:rsidR="005E48A2" w:rsidRPr="00972B75">
        <w:t>:</w:t>
      </w:r>
    </w:p>
    <w:p w14:paraId="3DA0342C" w14:textId="77777777" w:rsidR="005E48A2" w:rsidRPr="007B134F" w:rsidRDefault="005E48A2" w:rsidP="008745E1">
      <w:pPr>
        <w:pStyle w:val="NormalWeb"/>
        <w:spacing w:before="170" w:beforeAutospacing="0" w:after="170" w:afterAutospacing="0"/>
        <w:ind w:left="630"/>
        <w:rPr>
          <w:rFonts w:ascii="Courier New" w:hAnsi="Courier New" w:cs="Courier New"/>
        </w:rPr>
      </w:pPr>
      <w:r w:rsidRPr="007B134F">
        <w:rPr>
          <w:rFonts w:ascii="Courier New" w:hAnsi="Courier New" w:cs="Courier New"/>
        </w:rPr>
        <w:t xml:space="preserve">URI = &lt;scheme&gt; "://" &lt;authority&gt; "/" &lt;path&gt; {"?" query} </w:t>
      </w:r>
    </w:p>
    <w:p w14:paraId="45FE5D04" w14:textId="77777777" w:rsidR="007215E4" w:rsidRPr="007B134F" w:rsidRDefault="007215E4" w:rsidP="008745E1">
      <w:pPr>
        <w:pStyle w:val="NormalWeb"/>
        <w:spacing w:before="170" w:beforeAutospacing="0" w:after="170" w:afterAutospacing="0"/>
        <w:ind w:left="630"/>
        <w:rPr>
          <w:rFonts w:ascii="Courier New" w:hAnsi="Courier New" w:cs="Courier New"/>
        </w:rPr>
      </w:pPr>
      <w:r w:rsidRPr="007B134F">
        <w:rPr>
          <w:rFonts w:ascii="Courier New" w:hAnsi="Courier New" w:cs="Courier New"/>
        </w:rPr>
        <w:t xml:space="preserve">authority = </w:t>
      </w:r>
      <w:r w:rsidR="00A0149A" w:rsidRPr="007B134F">
        <w:rPr>
          <w:rFonts w:ascii="Courier New" w:hAnsi="Courier New" w:cs="Courier New"/>
        </w:rPr>
        <w:t>{</w:t>
      </w:r>
      <w:proofErr w:type="spellStart"/>
      <w:r w:rsidRPr="007B134F">
        <w:rPr>
          <w:rFonts w:ascii="Courier New" w:hAnsi="Courier New" w:cs="Courier New"/>
        </w:rPr>
        <w:t>userinfo</w:t>
      </w:r>
      <w:proofErr w:type="spellEnd"/>
      <w:r w:rsidRPr="007B134F">
        <w:rPr>
          <w:rFonts w:ascii="Courier New" w:hAnsi="Courier New" w:cs="Courier New"/>
        </w:rPr>
        <w:t>@</w:t>
      </w:r>
      <w:r w:rsidR="00A0149A" w:rsidRPr="007B134F">
        <w:rPr>
          <w:rFonts w:ascii="Courier New" w:hAnsi="Courier New" w:cs="Courier New"/>
        </w:rPr>
        <w:t>}</w:t>
      </w:r>
      <w:r w:rsidRPr="007B134F">
        <w:rPr>
          <w:rFonts w:ascii="Courier New" w:hAnsi="Courier New" w:cs="Courier New"/>
        </w:rPr>
        <w:t>host</w:t>
      </w:r>
      <w:r w:rsidR="00A0149A" w:rsidRPr="007B134F">
        <w:rPr>
          <w:rFonts w:ascii="Courier New" w:hAnsi="Courier New" w:cs="Courier New"/>
        </w:rPr>
        <w:t>{</w:t>
      </w:r>
      <w:r w:rsidRPr="007B134F">
        <w:rPr>
          <w:rFonts w:ascii="Courier New" w:hAnsi="Courier New" w:cs="Courier New"/>
        </w:rPr>
        <w:t>:port</w:t>
      </w:r>
      <w:r w:rsidR="00A0149A" w:rsidRPr="007B134F">
        <w:rPr>
          <w:rFonts w:ascii="Courier New" w:hAnsi="Courier New" w:cs="Courier New"/>
        </w:rPr>
        <w:t>}</w:t>
      </w:r>
    </w:p>
    <w:p w14:paraId="4A4344E9" w14:textId="77777777" w:rsidR="005E48A2" w:rsidRPr="003D4616" w:rsidRDefault="005E48A2" w:rsidP="008745E1">
      <w:pPr>
        <w:ind w:left="709"/>
        <w:rPr>
          <w:shd w:val="clear" w:color="auto" w:fill="F1EFEE"/>
        </w:rPr>
      </w:pPr>
      <w:r w:rsidRPr="003D4616">
        <w:rPr>
          <w:shd w:val="clear" w:color="auto" w:fill="F1EFEE"/>
        </w:rPr>
        <w:t>For example, https://wipo.int/api/v1/patent</w:t>
      </w:r>
      <w:r w:rsidR="00C312EA">
        <w:rPr>
          <w:shd w:val="clear" w:color="auto" w:fill="F1EFEE"/>
        </w:rPr>
        <w:t>s</w:t>
      </w:r>
      <w:r w:rsidRPr="003D4616">
        <w:rPr>
          <w:shd w:val="clear" w:color="auto" w:fill="F1EFEE"/>
        </w:rPr>
        <w:t>?</w:t>
      </w:r>
      <w:r w:rsidR="008A4FE8">
        <w:rPr>
          <w:shd w:val="clear" w:color="auto" w:fill="F1EFEE"/>
        </w:rPr>
        <w:t>sort</w:t>
      </w:r>
      <w:r w:rsidRPr="003D4616">
        <w:rPr>
          <w:shd w:val="clear" w:color="auto" w:fill="F1EFEE"/>
        </w:rPr>
        <w:t>=id&amp;offset=10</w:t>
      </w:r>
    </w:p>
    <w:p w14:paraId="11B76C0C" w14:textId="77777777" w:rsidR="005E48A2" w:rsidRPr="003D4616" w:rsidRDefault="00D72715" w:rsidP="008745E1">
      <w:pPr>
        <w:rPr>
          <w:shd w:val="clear" w:color="auto" w:fill="F1EFEE"/>
        </w:rPr>
      </w:pPr>
      <w:r>
        <w:t xml:space="preserve">                                 </w:t>
      </w:r>
      <w:r w:rsidR="005E48A2" w:rsidRPr="004C6E7C">
        <w:t>___</w:t>
      </w:r>
      <w:r w:rsidR="00A0149A" w:rsidRPr="004C6E7C">
        <w:t>__</w:t>
      </w:r>
      <w:r w:rsidR="005E48A2" w:rsidRPr="004C6E7C">
        <w:t>_/______/_______</w:t>
      </w:r>
      <w:r w:rsidR="00A0149A" w:rsidRPr="004C6E7C">
        <w:t>_</w:t>
      </w:r>
      <w:r w:rsidR="005E48A2" w:rsidRPr="004C6E7C">
        <w:t>___/________________</w:t>
      </w:r>
      <w:r w:rsidR="005E48A2" w:rsidRPr="003D4616">
        <w:rPr>
          <w:shd w:val="clear" w:color="auto" w:fill="F1EFEE"/>
        </w:rPr>
        <w:t>_/</w:t>
      </w:r>
    </w:p>
    <w:p w14:paraId="44B8D430" w14:textId="77777777" w:rsidR="005E48A2" w:rsidRPr="003D4616" w:rsidRDefault="00D72715" w:rsidP="008745E1">
      <w:pPr>
        <w:rPr>
          <w:shd w:val="clear" w:color="auto" w:fill="F1EFEE"/>
        </w:rPr>
      </w:pPr>
      <w:r>
        <w:t xml:space="preserve">                                   </w:t>
      </w:r>
      <w:r w:rsidR="005E48A2" w:rsidRPr="004C6E7C">
        <w:t xml:space="preserve">  |      </w:t>
      </w:r>
      <w:r>
        <w:t xml:space="preserve">   </w:t>
      </w:r>
      <w:r w:rsidR="005E48A2" w:rsidRPr="004C6E7C">
        <w:t xml:space="preserve"> </w:t>
      </w:r>
      <w:r>
        <w:t xml:space="preserve"> </w:t>
      </w:r>
      <w:r w:rsidR="005E48A2">
        <w:t xml:space="preserve">  </w:t>
      </w:r>
      <w:r w:rsidR="005E48A2" w:rsidRPr="004C6E7C">
        <w:t>|      </w:t>
      </w:r>
      <w:r>
        <w:t xml:space="preserve">          </w:t>
      </w:r>
      <w:r w:rsidR="005E48A2" w:rsidRPr="004C6E7C">
        <w:t xml:space="preserve">  |      </w:t>
      </w:r>
      <w:r>
        <w:t xml:space="preserve">  </w:t>
      </w:r>
      <w:r w:rsidR="005E48A2" w:rsidRPr="004C6E7C">
        <w:t>          |</w:t>
      </w:r>
    </w:p>
    <w:p w14:paraId="01B10863" w14:textId="77777777" w:rsidR="005E48A2" w:rsidRDefault="00D72715" w:rsidP="008745E1">
      <w:pPr>
        <w:pStyle w:val="NormalWeb"/>
        <w:spacing w:before="170" w:beforeAutospacing="0" w:after="170" w:afterAutospacing="0"/>
        <w:ind w:left="720"/>
      </w:pPr>
      <w:r>
        <w:rPr>
          <w:rFonts w:ascii="Courier New" w:eastAsia="Times New Roman" w:hAnsi="Courier New" w:cs="Courier New"/>
          <w:szCs w:val="17"/>
        </w:rPr>
        <w:t xml:space="preserve">       </w:t>
      </w:r>
      <w:r w:rsidR="005E48A2" w:rsidRPr="00972B75">
        <w:rPr>
          <w:rFonts w:ascii="Courier New" w:eastAsia="Times New Roman" w:hAnsi="Courier New" w:cs="Courier New"/>
          <w:szCs w:val="17"/>
        </w:rPr>
        <w:t>scheme authority  path  query parameters</w:t>
      </w:r>
    </w:p>
    <w:p w14:paraId="7F9B745C" w14:textId="77777777" w:rsidR="005E48A2" w:rsidRPr="0000388C" w:rsidRDefault="001446D6" w:rsidP="001E2761">
      <w:pPr>
        <w:pStyle w:val="STParagraph"/>
        <w:rPr>
          <w:rFonts w:eastAsia="Times New Roman" w:cs="Arial"/>
          <w:szCs w:val="17"/>
        </w:rPr>
      </w:pPr>
      <w:r>
        <w:fldChar w:fldCharType="begin"/>
      </w:r>
      <w:r>
        <w:instrText xml:space="preserve"> AUTONUM  </w:instrText>
      </w:r>
      <w:r>
        <w:fldChar w:fldCharType="end"/>
      </w:r>
      <w:r>
        <w:tab/>
      </w:r>
      <w:r w:rsidR="005E499D" w:rsidRPr="005C646C">
        <w:t xml:space="preserve">The forward slash </w:t>
      </w:r>
      <w:r w:rsidR="005E499D">
        <w:t>“</w:t>
      </w:r>
      <w:r w:rsidR="005E499D" w:rsidRPr="005C646C">
        <w:t>/</w:t>
      </w:r>
      <w:r w:rsidR="005E499D">
        <w:t>”</w:t>
      </w:r>
      <w:r w:rsidR="005E499D" w:rsidRPr="005C646C">
        <w:t xml:space="preserve"> character is used in the path of the URI to indicate a hierarchical </w:t>
      </w:r>
      <w:r w:rsidR="005E499D">
        <w:t>relationship between resources</w:t>
      </w:r>
      <w:r w:rsidR="003741C2">
        <w:t xml:space="preserve"> but the path must not end with a forward slash as it does not provide any semantic value and may cause </w:t>
      </w:r>
      <w:r w:rsidR="003741C2" w:rsidRPr="0000388C">
        <w:t>confusion</w:t>
      </w:r>
      <w:r w:rsidR="005E499D" w:rsidRPr="0000388C">
        <w:t>.</w:t>
      </w:r>
    </w:p>
    <w:p w14:paraId="09CBE8AF" w14:textId="641E1484" w:rsidR="005E48A2" w:rsidRPr="005C646C" w:rsidRDefault="005E48A2" w:rsidP="00CB7656">
      <w:pPr>
        <w:pStyle w:val="RuleStyle"/>
      </w:pPr>
      <w:r w:rsidRPr="0000388C">
        <w:t>[RS</w:t>
      </w:r>
      <w:r w:rsidR="00692E94" w:rsidRPr="0000388C">
        <w:t>G</w:t>
      </w:r>
      <w:r w:rsidRPr="0000388C">
        <w:t>-</w:t>
      </w:r>
      <w:r w:rsidR="003D4616" w:rsidRPr="0000388C">
        <w:t>01</w:t>
      </w:r>
      <w:r w:rsidRPr="0000388C">
        <w:t>]</w:t>
      </w:r>
      <w:r w:rsidR="00CB7656">
        <w:tab/>
      </w:r>
      <w:r w:rsidRPr="0000388C">
        <w:t>The forward slash</w:t>
      </w:r>
      <w:r w:rsidR="00D06B41" w:rsidRPr="0000388C">
        <w:t xml:space="preserve"> character</w:t>
      </w:r>
      <w:r w:rsidRPr="0000388C">
        <w:t xml:space="preserve"> “/”</w:t>
      </w:r>
      <w:r w:rsidR="00564402" w:rsidRPr="0000388C">
        <w:t xml:space="preserve"> </w:t>
      </w:r>
      <w:r w:rsidR="00D06B41" w:rsidRPr="0000388C">
        <w:t>MUS</w:t>
      </w:r>
      <w:r w:rsidR="00BB0099" w:rsidRPr="0000388C">
        <w:t>T</w:t>
      </w:r>
      <w:r w:rsidR="00D06B41" w:rsidRPr="0000388C">
        <w:t xml:space="preserve"> be used in the path of the URI to indicate a hierarchical relationship between resources but the path </w:t>
      </w:r>
      <w:r w:rsidRPr="0000388C">
        <w:t xml:space="preserve">MUST NOT </w:t>
      </w:r>
      <w:r w:rsidR="00CD4D0F" w:rsidRPr="0000388C">
        <w:t>end</w:t>
      </w:r>
      <w:r w:rsidR="00D06B41" w:rsidRPr="0000388C">
        <w:t xml:space="preserve"> with </w:t>
      </w:r>
      <w:r w:rsidR="00CD4D0F" w:rsidRPr="0000388C">
        <w:t>a</w:t>
      </w:r>
      <w:r w:rsidR="00D06B41" w:rsidRPr="0000388C">
        <w:t xml:space="preserve"> forward slash</w:t>
      </w:r>
      <w:r w:rsidRPr="0000388C">
        <w:t>.</w:t>
      </w:r>
    </w:p>
    <w:p w14:paraId="6EAA4455" w14:textId="592CB516" w:rsidR="005E48A2" w:rsidRPr="00265E78" w:rsidRDefault="001446D6" w:rsidP="001E2761">
      <w:pPr>
        <w:pStyle w:val="STParagraph"/>
        <w:rPr>
          <w:rFonts w:eastAsia="Times New Roman" w:cs="Arial"/>
          <w:szCs w:val="17"/>
        </w:rPr>
      </w:pPr>
      <w:r>
        <w:fldChar w:fldCharType="begin"/>
      </w:r>
      <w:r>
        <w:instrText xml:space="preserve"> AUTONUM  </w:instrText>
      </w:r>
      <w:r>
        <w:fldChar w:fldCharType="end"/>
      </w:r>
      <w:r>
        <w:tab/>
      </w:r>
      <w:r w:rsidR="005E48A2" w:rsidRPr="00232C3F">
        <w:t xml:space="preserve">URIs are case sensitive except for the scheme and host parts. </w:t>
      </w:r>
      <w:r w:rsidR="00B97F95">
        <w:t xml:space="preserve"> </w:t>
      </w:r>
      <w:r w:rsidR="005E48A2" w:rsidRPr="00232C3F">
        <w:t xml:space="preserve">For example, although </w:t>
      </w:r>
      <w:r w:rsidR="00673C08" w:rsidRPr="00C929FA">
        <w:rPr>
          <w:rStyle w:val="Hyperlink"/>
          <w:rFonts w:ascii="Courier New" w:hAnsi="Courier New" w:cs="Courier New"/>
        </w:rPr>
        <w:t>https://wipo.int/api/my-resources/uniqueId</w:t>
      </w:r>
      <w:r w:rsidR="001E2761">
        <w:t xml:space="preserve"> a</w:t>
      </w:r>
      <w:r w:rsidR="005E48A2" w:rsidRPr="00232C3F">
        <w:t xml:space="preserve">nd </w:t>
      </w:r>
      <w:hyperlink r:id="rId17" w:history="1">
        <w:r w:rsidR="00880EF7" w:rsidRPr="00FB54AA">
          <w:rPr>
            <w:rStyle w:val="Hyperlink"/>
            <w:rFonts w:ascii="Courier New" w:hAnsi="Courier New" w:cs="Courier New"/>
          </w:rPr>
          <w:t>https://wipo.INT/api/my-resources/uniqueId</w:t>
        </w:r>
      </w:hyperlink>
      <w:r w:rsidR="00880EF7" w:rsidRPr="00CA2E5A">
        <w:rPr>
          <w:rFonts w:asciiTheme="minorBidi" w:hAnsiTheme="minorBidi" w:cstheme="minorBidi"/>
        </w:rPr>
        <w:t xml:space="preserve"> </w:t>
      </w:r>
      <w:r w:rsidR="005E48A2" w:rsidRPr="00232C3F">
        <w:t xml:space="preserve">are the same, </w:t>
      </w:r>
      <w:hyperlink r:id="rId18" w:history="1">
        <w:r w:rsidR="00880EF7" w:rsidRPr="00FB54AA">
          <w:rPr>
            <w:rStyle w:val="Hyperlink"/>
            <w:rFonts w:ascii="Courier New" w:hAnsi="Courier New" w:cs="Courier New"/>
          </w:rPr>
          <w:t>https://wipo.int/api/my-resources/uniqueid</w:t>
        </w:r>
      </w:hyperlink>
      <w:r w:rsidR="00880EF7" w:rsidRPr="00CA2E5A">
        <w:rPr>
          <w:rFonts w:asciiTheme="minorBidi" w:hAnsiTheme="minorBidi" w:cstheme="minorBidi"/>
        </w:rPr>
        <w:t xml:space="preserve"> </w:t>
      </w:r>
      <w:r w:rsidR="005E48A2" w:rsidRPr="00232C3F">
        <w:t xml:space="preserve">is not. </w:t>
      </w:r>
      <w:r w:rsidR="00B97F95">
        <w:t xml:space="preserve"> </w:t>
      </w:r>
      <w:r w:rsidR="005E48A2" w:rsidRPr="00232C3F">
        <w:t xml:space="preserve">For the resource names, the kebab-case and the </w:t>
      </w:r>
      <w:proofErr w:type="spellStart"/>
      <w:r w:rsidR="005E48A2" w:rsidRPr="00232C3F">
        <w:t>lowerCamelCase</w:t>
      </w:r>
      <w:proofErr w:type="spellEnd"/>
      <w:r w:rsidR="005E48A2" w:rsidRPr="00232C3F">
        <w:t xml:space="preserve"> conventions provide good readability and maps the resource names to the entities in the programming languages with simple transformation. </w:t>
      </w:r>
      <w:r w:rsidR="00B97F95">
        <w:t xml:space="preserve"> </w:t>
      </w:r>
      <w:r w:rsidR="005E48A2" w:rsidRPr="00232C3F">
        <w:t xml:space="preserve">For the query parameters, the </w:t>
      </w:r>
      <w:proofErr w:type="spellStart"/>
      <w:r w:rsidR="005E48A2" w:rsidRPr="00232C3F">
        <w:t>lowerCamelCase</w:t>
      </w:r>
      <w:proofErr w:type="spellEnd"/>
      <w:r w:rsidR="005E48A2" w:rsidRPr="00232C3F">
        <w:t xml:space="preserve"> should be used. </w:t>
      </w:r>
      <w:r w:rsidR="00B97F95">
        <w:t xml:space="preserve"> </w:t>
      </w:r>
      <w:r w:rsidR="005E48A2" w:rsidRPr="00232C3F">
        <w:t xml:space="preserve">For example, </w:t>
      </w:r>
      <w:hyperlink r:id="rId19" w:history="1">
        <w:r w:rsidR="00880EF7" w:rsidRPr="00FB54AA">
          <w:rPr>
            <w:rStyle w:val="Hyperlink"/>
            <w:rFonts w:ascii="Courier New" w:hAnsi="Courier New" w:cs="Courier New"/>
          </w:rPr>
          <w:t>https://wipo.int/api/v1/inventors?firstName=John</w:t>
        </w:r>
      </w:hyperlink>
      <w:r w:rsidR="005E48A2" w:rsidRPr="00CA2E5A">
        <w:rPr>
          <w:rFonts w:asciiTheme="minorBidi" w:hAnsiTheme="minorBidi" w:cstheme="minorBidi"/>
        </w:rPr>
        <w:t xml:space="preserve">. </w:t>
      </w:r>
      <w:r w:rsidR="00CA2E5A" w:rsidRPr="00CA2E5A">
        <w:rPr>
          <w:rFonts w:asciiTheme="minorBidi" w:hAnsiTheme="minorBidi" w:cstheme="minorBidi"/>
        </w:rPr>
        <w:t xml:space="preserve"> </w:t>
      </w:r>
      <w:r w:rsidR="005E48A2" w:rsidRPr="00CA2E5A">
        <w:rPr>
          <w:rFonts w:asciiTheme="minorBidi" w:hAnsiTheme="minorBidi" w:cstheme="minorBidi"/>
        </w:rPr>
        <w:t>R</w:t>
      </w:r>
      <w:r w:rsidR="005E48A2" w:rsidRPr="00232C3F">
        <w:t>esource names</w:t>
      </w:r>
      <w:r w:rsidR="00B43A1B">
        <w:t xml:space="preserve"> and</w:t>
      </w:r>
      <w:r w:rsidR="00B43A1B" w:rsidRPr="00232C3F">
        <w:t xml:space="preserve"> </w:t>
      </w:r>
      <w:r w:rsidR="005E48A2" w:rsidRPr="00232C3F">
        <w:t>query parameter</w:t>
      </w:r>
      <w:ins w:id="41" w:author="Author" w:date="2025-10-08T17:21:00Z" w16du:dateUtc="2025-10-08T15:21:00Z">
        <w:r w:rsidR="00E338A4">
          <w:t>s</w:t>
        </w:r>
      </w:ins>
      <w:r w:rsidR="005E48A2" w:rsidRPr="00232C3F">
        <w:t xml:space="preserve"> are all case sensitive.</w:t>
      </w:r>
      <w:r w:rsidR="00CA2E5A">
        <w:t xml:space="preserve"> </w:t>
      </w:r>
      <w:r w:rsidR="005E48A2" w:rsidRPr="00232C3F">
        <w:t xml:space="preserve"> </w:t>
      </w:r>
      <w:r w:rsidR="00624C8F">
        <w:t xml:space="preserve">Note, that resource names and query parameter names may be abbreviated. </w:t>
      </w:r>
    </w:p>
    <w:p w14:paraId="150C6B04" w14:textId="77777777" w:rsidR="005E48A2" w:rsidRPr="00232C3F" w:rsidRDefault="001446D6" w:rsidP="001E2761">
      <w:pPr>
        <w:pStyle w:val="STParagraph"/>
      </w:pPr>
      <w:r>
        <w:fldChar w:fldCharType="begin"/>
      </w:r>
      <w:r>
        <w:instrText xml:space="preserve"> AUTONUM  </w:instrText>
      </w:r>
      <w:r>
        <w:fldChar w:fldCharType="end"/>
      </w:r>
      <w:r>
        <w:tab/>
      </w:r>
      <w:r w:rsidR="005E48A2" w:rsidRPr="00232C3F">
        <w:t>A</w:t>
      </w:r>
      <w:r w:rsidR="0069255A">
        <w:t xml:space="preserve"> R</w:t>
      </w:r>
      <w:r w:rsidR="00CB2514">
        <w:t>E</w:t>
      </w:r>
      <w:r w:rsidR="0069255A">
        <w:t>STful</w:t>
      </w:r>
      <w:r w:rsidR="005E48A2">
        <w:t xml:space="preserve"> Web API may have arguments</w:t>
      </w:r>
      <w:r w:rsidR="005E48A2" w:rsidRPr="00232C3F">
        <w:t>:</w:t>
      </w:r>
    </w:p>
    <w:p w14:paraId="18722EEE" w14:textId="0E30E9BD" w:rsidR="005E48A2" w:rsidRPr="0006746A" w:rsidRDefault="004D0EC8" w:rsidP="0006746A">
      <w:pPr>
        <w:pStyle w:val="Level1Bullet"/>
      </w:pPr>
      <w:r>
        <w:t>In</w:t>
      </w:r>
      <w:r w:rsidRPr="0006746A">
        <w:t xml:space="preserve"> </w:t>
      </w:r>
      <w:r w:rsidR="005E48A2" w:rsidRPr="0006746A">
        <w:t xml:space="preserve">the query parameter; </w:t>
      </w:r>
      <w:r w:rsidR="001B2BC9">
        <w:t xml:space="preserve"> </w:t>
      </w:r>
      <w:r w:rsidR="005E48A2" w:rsidRPr="0006746A">
        <w:t>for example, /</w:t>
      </w:r>
      <w:proofErr w:type="spellStart"/>
      <w:r w:rsidR="005E48A2" w:rsidRPr="0006746A">
        <w:t>inventors?id</w:t>
      </w:r>
      <w:proofErr w:type="spellEnd"/>
      <w:r w:rsidR="005E48A2" w:rsidRPr="0006746A">
        <w:t>=1;</w:t>
      </w:r>
    </w:p>
    <w:p w14:paraId="6F7F15F5" w14:textId="7A82348F" w:rsidR="005E48A2" w:rsidRPr="0006746A" w:rsidRDefault="004D0EC8" w:rsidP="0006746A">
      <w:pPr>
        <w:pStyle w:val="Level1Bullet"/>
      </w:pPr>
      <w:r w:rsidRPr="0006746A">
        <w:t>I</w:t>
      </w:r>
      <w:r w:rsidR="005E48A2" w:rsidRPr="0006746A">
        <w:t xml:space="preserve">n the URI path segment parameter, for example, /inventors/1; </w:t>
      </w:r>
      <w:r w:rsidR="00AC3BDA">
        <w:t xml:space="preserve"> </w:t>
      </w:r>
      <w:r w:rsidR="005E48A2" w:rsidRPr="0006746A">
        <w:t>and</w:t>
      </w:r>
    </w:p>
    <w:p w14:paraId="797A4C5D" w14:textId="77777777" w:rsidR="005E48A2" w:rsidRPr="002F747B" w:rsidRDefault="004D0EC8" w:rsidP="0006746A">
      <w:pPr>
        <w:pStyle w:val="Level1Bullet"/>
      </w:pPr>
      <w:r w:rsidRPr="0006746A">
        <w:t>I</w:t>
      </w:r>
      <w:r w:rsidR="005E48A2" w:rsidRPr="0006746A">
        <w:t>n the request payloa</w:t>
      </w:r>
      <w:r w:rsidR="005E48A2">
        <w:t xml:space="preserve">d such as part of a </w:t>
      </w:r>
      <w:r w:rsidR="00BF0F76">
        <w:t xml:space="preserve">JSON </w:t>
      </w:r>
      <w:r w:rsidR="005E48A2">
        <w:t>body.</w:t>
      </w:r>
    </w:p>
    <w:p w14:paraId="63D08F6F" w14:textId="46FDF668" w:rsidR="005E48A2" w:rsidRDefault="00813922" w:rsidP="001E2761">
      <w:pPr>
        <w:pStyle w:val="STParagraph"/>
      </w:pPr>
      <w:r>
        <w:fldChar w:fldCharType="begin"/>
      </w:r>
      <w:r>
        <w:instrText xml:space="preserve"> AUTONUM  </w:instrText>
      </w:r>
      <w:r>
        <w:fldChar w:fldCharType="end"/>
      </w:r>
      <w:r>
        <w:tab/>
      </w:r>
      <w:r w:rsidR="005E48A2">
        <w:t xml:space="preserve">Except </w:t>
      </w:r>
      <w:r w:rsidR="00E95476">
        <w:t>for</w:t>
      </w:r>
      <w:r w:rsidR="005E48A2">
        <w:t xml:space="preserve"> the aforementioned argument types, which are part of the URI, an argument can also be part of the request payload.</w:t>
      </w:r>
    </w:p>
    <w:p w14:paraId="18273A22" w14:textId="6934EF15" w:rsidR="00204F4E" w:rsidRPr="003D6189" w:rsidRDefault="00204F4E" w:rsidP="00063F08">
      <w:pPr>
        <w:pStyle w:val="NormalTAB"/>
        <w:rPr>
          <w:ins w:id="42" w:author="Author"/>
        </w:rPr>
      </w:pPr>
      <w:ins w:id="43" w:author="Author">
        <w:r w:rsidRPr="003D6189">
          <w:t>Example JSON request payload</w:t>
        </w:r>
      </w:ins>
    </w:p>
    <w:tbl>
      <w:tblPr>
        <w:tblStyle w:val="TableGrid"/>
        <w:tblW w:w="8640" w:type="dxa"/>
        <w:tblInd w:w="535" w:type="dxa"/>
        <w:tblLook w:val="04A0" w:firstRow="1" w:lastRow="0" w:firstColumn="1" w:lastColumn="0" w:noHBand="0" w:noVBand="1"/>
      </w:tblPr>
      <w:tblGrid>
        <w:gridCol w:w="8640"/>
      </w:tblGrid>
      <w:tr w:rsidR="0035027F" w:rsidRPr="00FD56B3" w14:paraId="01ECB7EE" w14:textId="77777777" w:rsidTr="00411C3D">
        <w:trPr>
          <w:trHeight w:val="1516"/>
          <w:ins w:id="44" w:author="Author"/>
        </w:trPr>
        <w:tc>
          <w:tcPr>
            <w:tcW w:w="8640" w:type="dxa"/>
            <w:tcBorders>
              <w:top w:val="single" w:sz="4" w:space="0" w:color="auto"/>
              <w:left w:val="single" w:sz="4" w:space="0" w:color="auto"/>
              <w:bottom w:val="single" w:sz="4" w:space="0" w:color="auto"/>
              <w:right w:val="single" w:sz="4" w:space="0" w:color="auto"/>
            </w:tcBorders>
            <w:hideMark/>
          </w:tcPr>
          <w:p w14:paraId="2D8E7CC4" w14:textId="77777777" w:rsidR="008D43CC" w:rsidRPr="00EA30C6" w:rsidRDefault="008D43CC" w:rsidP="008745E1">
            <w:pPr>
              <w:rPr>
                <w:ins w:id="45" w:author="Author"/>
                <w:rFonts w:ascii="Courier New" w:hAnsi="Courier New" w:cs="Courier New"/>
              </w:rPr>
            </w:pPr>
          </w:p>
          <w:p w14:paraId="657C38EE" w14:textId="6554B5C8" w:rsidR="008D43CC" w:rsidRPr="00EA30C6" w:rsidRDefault="0035027F" w:rsidP="008745E1">
            <w:pPr>
              <w:rPr>
                <w:ins w:id="46" w:author="Author"/>
                <w:rFonts w:ascii="Courier New" w:hAnsi="Courier New" w:cs="Courier New"/>
              </w:rPr>
            </w:pPr>
            <w:ins w:id="47" w:author="Author">
              <w:r w:rsidRPr="00EA30C6">
                <w:rPr>
                  <w:rFonts w:ascii="Courier New" w:hAnsi="Courier New" w:cs="Courier New"/>
                </w:rPr>
                <w:t>POST </w:t>
              </w:r>
            </w:ins>
            <w:r w:rsidR="008D43CC" w:rsidRPr="00EA30C6">
              <w:rPr>
                <w:rFonts w:ascii="Courier New" w:hAnsi="Courier New" w:cs="Courier New"/>
              </w:rPr>
              <w:fldChar w:fldCharType="begin"/>
            </w:r>
            <w:r w:rsidR="008D43CC" w:rsidRPr="00EA30C6">
              <w:rPr>
                <w:rFonts w:ascii="Courier New" w:hAnsi="Courier New" w:cs="Courier New"/>
              </w:rPr>
              <w:instrText>HYPERLINK "https://wipo.int/api/v1/inventors"</w:instrText>
            </w:r>
            <w:r w:rsidR="002309CF" w:rsidRPr="00EA30C6">
              <w:rPr>
                <w:rFonts w:ascii="Courier New" w:hAnsi="Courier New" w:cs="Courier New"/>
              </w:rPr>
            </w:r>
            <w:r w:rsidR="008D43CC" w:rsidRPr="00EA30C6">
              <w:rPr>
                <w:rFonts w:ascii="Courier New" w:hAnsi="Courier New" w:cs="Courier New"/>
              </w:rPr>
              <w:fldChar w:fldCharType="separate"/>
            </w:r>
            <w:ins w:id="48" w:author="Author">
              <w:r w:rsidR="008D43CC" w:rsidRPr="00EA30C6">
                <w:rPr>
                  <w:rStyle w:val="Hyperlink"/>
                  <w:rFonts w:ascii="Courier New" w:hAnsi="Courier New" w:cs="Courier New"/>
                </w:rPr>
                <w:t>https://wipo.int/api/v1/inventors</w:t>
              </w:r>
              <w:r w:rsidR="008D43CC" w:rsidRPr="00EA30C6">
                <w:rPr>
                  <w:rFonts w:ascii="Courier New" w:hAnsi="Courier New" w:cs="Courier New"/>
                </w:rPr>
                <w:fldChar w:fldCharType="end"/>
              </w:r>
            </w:ins>
          </w:p>
          <w:p w14:paraId="1052ABC4" w14:textId="77777777" w:rsidR="008D43CC" w:rsidRPr="00EA30C6" w:rsidRDefault="0035027F" w:rsidP="008745E1">
            <w:pPr>
              <w:rPr>
                <w:ins w:id="49" w:author="Author"/>
                <w:rFonts w:ascii="Courier New" w:hAnsi="Courier New" w:cs="Courier New"/>
              </w:rPr>
            </w:pPr>
            <w:ins w:id="50" w:author="Author">
              <w:r w:rsidRPr="00EA30C6">
                <w:rPr>
                  <w:rFonts w:ascii="Courier New" w:hAnsi="Courier New" w:cs="Courier New"/>
                </w:rPr>
                <w:br/>
                <w:t xml:space="preserve"> Request body:</w:t>
              </w:r>
            </w:ins>
          </w:p>
          <w:p w14:paraId="366EF635" w14:textId="4B1218EA" w:rsidR="0035027F" w:rsidRPr="00FD56B3" w:rsidRDefault="0035027F" w:rsidP="008745E1">
            <w:pPr>
              <w:rPr>
                <w:ins w:id="51" w:author="Author"/>
                <w:rFonts w:ascii="Currier new" w:hAnsi="Currier new" w:hint="eastAsia"/>
              </w:rPr>
            </w:pPr>
            <w:ins w:id="52" w:author="Author">
              <w:r w:rsidRPr="00EA30C6">
                <w:rPr>
                  <w:rFonts w:ascii="Courier New" w:hAnsi="Courier New" w:cs="Courier New"/>
                </w:rPr>
                <w:br/>
                <w:t>{</w:t>
              </w:r>
              <w:r w:rsidRPr="00EA30C6">
                <w:rPr>
                  <w:rFonts w:ascii="Courier New" w:hAnsi="Courier New" w:cs="Courier New"/>
                </w:rPr>
                <w:br/>
                <w:t xml:space="preserve">   "</w:t>
              </w:r>
              <w:proofErr w:type="spellStart"/>
              <w:r w:rsidRPr="00EA30C6">
                <w:rPr>
                  <w:rFonts w:ascii="Courier New" w:hAnsi="Courier New" w:cs="Courier New"/>
                </w:rPr>
                <w:t>firstName</w:t>
              </w:r>
              <w:proofErr w:type="spellEnd"/>
              <w:r w:rsidRPr="00EA30C6">
                <w:rPr>
                  <w:rFonts w:ascii="Courier New" w:hAnsi="Courier New" w:cs="Courier New"/>
                </w:rPr>
                <w:t>": "John"</w:t>
              </w:r>
              <w:r w:rsidRPr="00FD56B3">
                <w:rPr>
                  <w:rFonts w:ascii="Currier new" w:hAnsi="Currier new"/>
                </w:rPr>
                <w:br/>
                <w:t>}</w:t>
              </w:r>
            </w:ins>
          </w:p>
          <w:p w14:paraId="1994F0F5" w14:textId="506B9DD7" w:rsidR="008D43CC" w:rsidRPr="00FD56B3" w:rsidRDefault="008D43CC" w:rsidP="008745E1">
            <w:pPr>
              <w:rPr>
                <w:ins w:id="53" w:author="Author"/>
                <w:rFonts w:ascii="Currier new" w:hAnsi="Currier new" w:hint="eastAsia"/>
              </w:rPr>
            </w:pPr>
          </w:p>
        </w:tc>
      </w:tr>
    </w:tbl>
    <w:p w14:paraId="531B74B5" w14:textId="0BB883CA" w:rsidR="00624C8F" w:rsidRPr="00436E88" w:rsidRDefault="005E48A2" w:rsidP="00CD1185">
      <w:pPr>
        <w:pStyle w:val="RuleStyle"/>
      </w:pPr>
      <w:r w:rsidRPr="00436E88">
        <w:t>[RS</w:t>
      </w:r>
      <w:r w:rsidR="00692E94" w:rsidRPr="00436E88">
        <w:t>G</w:t>
      </w:r>
      <w:r w:rsidRPr="00436E88">
        <w:t>-</w:t>
      </w:r>
      <w:r w:rsidR="003D4616" w:rsidRPr="00436E88">
        <w:t>02</w:t>
      </w:r>
      <w:r w:rsidRPr="00436E88">
        <w:t>]</w:t>
      </w:r>
      <w:r w:rsidR="00CF366D">
        <w:tab/>
      </w:r>
      <w:r w:rsidRPr="00436E88">
        <w:t>Resource</w:t>
      </w:r>
      <w:del w:id="54" w:author="Author">
        <w:r w:rsidRPr="00436E88" w:rsidDel="00267127">
          <w:delText>s</w:delText>
        </w:r>
      </w:del>
      <w:r w:rsidRPr="00436E88">
        <w:t xml:space="preserve"> name</w:t>
      </w:r>
      <w:ins w:id="55" w:author="Author">
        <w:r w:rsidR="00267127" w:rsidRPr="00436E88">
          <w:t>s</w:t>
        </w:r>
      </w:ins>
      <w:r w:rsidRPr="00436E88">
        <w:t xml:space="preserve"> MUST be consistent in their naming pattern</w:t>
      </w:r>
      <w:r w:rsidR="00624C8F" w:rsidRPr="00436E88">
        <w:t>.</w:t>
      </w:r>
      <w:r w:rsidRPr="00436E88">
        <w:t xml:space="preserve"> </w:t>
      </w:r>
    </w:p>
    <w:p w14:paraId="5F59265C" w14:textId="36C09110" w:rsidR="005E48A2" w:rsidRPr="00436E88" w:rsidRDefault="00624C8F" w:rsidP="00CD1185">
      <w:pPr>
        <w:pStyle w:val="RuleStyle"/>
      </w:pPr>
      <w:r w:rsidRPr="00436E88">
        <w:t>[RS</w:t>
      </w:r>
      <w:r w:rsidR="00692E94" w:rsidRPr="00436E88">
        <w:t>G</w:t>
      </w:r>
      <w:r w:rsidRPr="00436E88">
        <w:t>-03]</w:t>
      </w:r>
      <w:r w:rsidR="00CF366D">
        <w:tab/>
      </w:r>
      <w:r w:rsidRPr="00436E88">
        <w:t xml:space="preserve">Resource names </w:t>
      </w:r>
      <w:r w:rsidR="00674E4D" w:rsidRPr="00436E88">
        <w:t xml:space="preserve">in the request </w:t>
      </w:r>
      <w:r w:rsidRPr="00436E88">
        <w:t xml:space="preserve">SHOULD </w:t>
      </w:r>
      <w:r w:rsidR="002C2156" w:rsidRPr="00436E88">
        <w:t xml:space="preserve">use </w:t>
      </w:r>
      <w:r w:rsidR="005E48A2" w:rsidRPr="00436E88">
        <w:t>kebab</w:t>
      </w:r>
      <w:r w:rsidR="00C87D80" w:rsidRPr="00436E88">
        <w:t>-</w:t>
      </w:r>
      <w:r w:rsidR="005E48A2" w:rsidRPr="00436E88">
        <w:t>case naming convention</w:t>
      </w:r>
      <w:r w:rsidRPr="00436E88">
        <w:t>s</w:t>
      </w:r>
      <w:r w:rsidR="0065392F" w:rsidRPr="00436E88">
        <w:t xml:space="preserve"> and</w:t>
      </w:r>
      <w:r w:rsidR="00674E4D" w:rsidRPr="00436E88">
        <w:t xml:space="preserve"> they </w:t>
      </w:r>
      <w:r w:rsidR="00892B42" w:rsidRPr="00436E88">
        <w:t>MAY be abbreviated.</w:t>
      </w:r>
      <w:r w:rsidR="00892B42" w:rsidRPr="00436E88" w:rsidDel="00892B42">
        <w:rPr>
          <w:rStyle w:val="CommentReference"/>
        </w:rPr>
        <w:t xml:space="preserve"> </w:t>
      </w:r>
    </w:p>
    <w:p w14:paraId="7A2172C2" w14:textId="058E6CD2" w:rsidR="00624C8F" w:rsidRPr="00436E88" w:rsidRDefault="005E48A2" w:rsidP="00CD1185">
      <w:pPr>
        <w:pStyle w:val="RuleStyle"/>
      </w:pPr>
      <w:r w:rsidRPr="00436E88">
        <w:t>[RS</w:t>
      </w:r>
      <w:r w:rsidR="00692E94" w:rsidRPr="00436E88">
        <w:t>G</w:t>
      </w:r>
      <w:r w:rsidRPr="00436E88">
        <w:t>-</w:t>
      </w:r>
      <w:r w:rsidR="003D4616" w:rsidRPr="00436E88">
        <w:t>0</w:t>
      </w:r>
      <w:r w:rsidR="00624C8F" w:rsidRPr="00436E88">
        <w:t>4</w:t>
      </w:r>
      <w:r w:rsidRPr="00436E88">
        <w:t>]</w:t>
      </w:r>
      <w:r w:rsidR="00CF366D">
        <w:tab/>
      </w:r>
      <w:r w:rsidRPr="00436E88">
        <w:t>Query parameters MUST be consistent in their naming pattern</w:t>
      </w:r>
      <w:r w:rsidR="009B57DA" w:rsidRPr="00436E88">
        <w:t>.</w:t>
      </w:r>
      <w:r w:rsidRPr="00436E88">
        <w:t xml:space="preserve"> </w:t>
      </w:r>
    </w:p>
    <w:p w14:paraId="703C666C" w14:textId="1E7A23A3" w:rsidR="005E48A2" w:rsidRPr="00232C3F" w:rsidRDefault="00624C8F" w:rsidP="00CD1185">
      <w:pPr>
        <w:pStyle w:val="RuleStyle"/>
      </w:pPr>
      <w:r w:rsidRPr="00436E88">
        <w:t>[RS</w:t>
      </w:r>
      <w:r w:rsidR="00692E94" w:rsidRPr="00436E88">
        <w:t>G</w:t>
      </w:r>
      <w:r w:rsidRPr="00436E88">
        <w:t>-05]</w:t>
      </w:r>
      <w:r w:rsidR="00CF366D">
        <w:tab/>
      </w:r>
      <w:r w:rsidRPr="00436E88">
        <w:t>Query parameters SHOULD use the</w:t>
      </w:r>
      <w:r w:rsidR="005E48A2" w:rsidRPr="00436E88">
        <w:t xml:space="preserve"> </w:t>
      </w:r>
      <w:proofErr w:type="spellStart"/>
      <w:r w:rsidR="005E48A2" w:rsidRPr="00436E88">
        <w:t>lowerCamelCase</w:t>
      </w:r>
      <w:proofErr w:type="spellEnd"/>
      <w:r w:rsidR="005E48A2" w:rsidRPr="00436E88">
        <w:t xml:space="preserve"> convention</w:t>
      </w:r>
      <w:r w:rsidR="00674E4D" w:rsidRPr="00436E88">
        <w:t xml:space="preserve"> and they</w:t>
      </w:r>
      <w:r w:rsidR="005E48A2" w:rsidRPr="00436E88">
        <w:t xml:space="preserve"> MAY be abbreviated.</w:t>
      </w:r>
    </w:p>
    <w:p w14:paraId="58323771" w14:textId="77777777" w:rsidR="005E48A2" w:rsidRPr="00232C3F" w:rsidRDefault="001446D6" w:rsidP="001E2761">
      <w:pPr>
        <w:pStyle w:val="STParagraph"/>
      </w:pPr>
      <w:r>
        <w:fldChar w:fldCharType="begin"/>
      </w:r>
      <w:r>
        <w:instrText xml:space="preserve"> AUTONUM  </w:instrText>
      </w:r>
      <w:r>
        <w:fldChar w:fldCharType="end"/>
      </w:r>
      <w:r>
        <w:tab/>
      </w:r>
      <w:r w:rsidR="005E48A2" w:rsidRPr="00232C3F">
        <w:t xml:space="preserve">A </w:t>
      </w:r>
      <w:r w:rsidR="005E48A2" w:rsidRPr="00232C3F">
        <w:rPr>
          <w:rFonts w:eastAsia="Times New Roman"/>
        </w:rPr>
        <w:t>Web</w:t>
      </w:r>
      <w:r w:rsidR="005E48A2" w:rsidRPr="00232C3F">
        <w:t xml:space="preserve"> API endpoint must comply with </w:t>
      </w:r>
      <w:r w:rsidR="005E48A2" w:rsidRPr="00232C3F">
        <w:rPr>
          <w:rFonts w:ascii="Courier New" w:hAnsi="Courier New" w:cs="Courier New"/>
        </w:rPr>
        <w:t>IETF RFC 3986</w:t>
      </w:r>
      <w:r w:rsidR="005E48A2" w:rsidRPr="00232C3F">
        <w:t xml:space="preserve"> and should avoid potential collisions with page URLs for the website hosted on the root domain. </w:t>
      </w:r>
      <w:r w:rsidR="00B97F95">
        <w:t xml:space="preserve"> </w:t>
      </w:r>
      <w:r w:rsidR="005E48A2" w:rsidRPr="00232C3F">
        <w:t xml:space="preserve">A </w:t>
      </w:r>
      <w:r w:rsidR="005E48A2" w:rsidRPr="00232C3F">
        <w:rPr>
          <w:rFonts w:eastAsia="Times New Roman"/>
        </w:rPr>
        <w:t>Web</w:t>
      </w:r>
      <w:r w:rsidR="005E48A2" w:rsidRPr="00232C3F">
        <w:t xml:space="preserve"> API needs to have one exact entry point to consolidate all requests. </w:t>
      </w:r>
      <w:r w:rsidR="00B97F95">
        <w:t xml:space="preserve"> </w:t>
      </w:r>
      <w:r w:rsidR="005E48A2" w:rsidRPr="00232C3F">
        <w:t>In general, there are two patterns of defining endpoints:</w:t>
      </w:r>
    </w:p>
    <w:p w14:paraId="1985CDC8" w14:textId="7E3024ED" w:rsidR="005E48A2" w:rsidRPr="00880EF7" w:rsidRDefault="00E1053F" w:rsidP="004B6F6F">
      <w:pPr>
        <w:pStyle w:val="Level1Bullet"/>
        <w:rPr>
          <w:rFonts w:cs="Arial"/>
          <w:szCs w:val="17"/>
        </w:rPr>
      </w:pPr>
      <w:r>
        <w:rPr>
          <w:rFonts w:cs="Arial"/>
          <w:szCs w:val="17"/>
        </w:rPr>
        <w:t>A</w:t>
      </w:r>
      <w:r w:rsidR="005E48A2" w:rsidRPr="001446D6">
        <w:rPr>
          <w:rFonts w:cs="Arial"/>
          <w:szCs w:val="17"/>
        </w:rPr>
        <w:t>s the first path segment of the URI, for example:</w:t>
      </w:r>
      <w:r w:rsidR="00CA2E5A">
        <w:rPr>
          <w:rFonts w:cs="Arial"/>
          <w:szCs w:val="17"/>
        </w:rPr>
        <w:t xml:space="preserve"> </w:t>
      </w:r>
      <w:r w:rsidR="005E48A2" w:rsidRPr="001446D6">
        <w:rPr>
          <w:rFonts w:cs="Arial"/>
          <w:szCs w:val="17"/>
        </w:rPr>
        <w:t xml:space="preserve"> </w:t>
      </w:r>
      <w:hyperlink r:id="rId20" w:history="1">
        <w:r w:rsidR="00CB4B07" w:rsidRPr="003134C9">
          <w:rPr>
            <w:rStyle w:val="Hyperlink"/>
            <w:rFonts w:ascii="Courier New" w:hAnsi="Courier New" w:cs="Courier New"/>
            <w:szCs w:val="17"/>
          </w:rPr>
          <w:t>https://wipo.int/api/v1/</w:t>
        </w:r>
      </w:hyperlink>
      <w:r w:rsidR="00D86E64" w:rsidRPr="00663A9C">
        <w:rPr>
          <w:rStyle w:val="Hyperlink"/>
          <w:rFonts w:cs="Arial"/>
          <w:color w:val="auto"/>
          <w:szCs w:val="17"/>
          <w:u w:val="none"/>
        </w:rPr>
        <w:t>;</w:t>
      </w:r>
      <w:r w:rsidR="00CB4B07">
        <w:rPr>
          <w:rStyle w:val="Hyperlink"/>
          <w:rFonts w:cs="Arial"/>
          <w:color w:val="auto"/>
          <w:szCs w:val="17"/>
          <w:u w:val="none"/>
        </w:rPr>
        <w:t xml:space="preserve"> </w:t>
      </w:r>
      <w:r w:rsidR="00D86E64" w:rsidRPr="00663A9C">
        <w:rPr>
          <w:rStyle w:val="Hyperlink"/>
          <w:rFonts w:cs="Arial"/>
          <w:color w:val="auto"/>
          <w:szCs w:val="17"/>
          <w:u w:val="none"/>
        </w:rPr>
        <w:t xml:space="preserve"> and</w:t>
      </w:r>
      <w:r w:rsidR="00CB4B07">
        <w:rPr>
          <w:rFonts w:cs="Arial"/>
          <w:szCs w:val="17"/>
        </w:rPr>
        <w:t xml:space="preserve"> </w:t>
      </w:r>
    </w:p>
    <w:p w14:paraId="3D34426E" w14:textId="7467EA39" w:rsidR="005E48A2" w:rsidRPr="001446D6" w:rsidRDefault="00E1053F" w:rsidP="004B6F6F">
      <w:pPr>
        <w:pStyle w:val="Level1Bullet"/>
        <w:rPr>
          <w:rFonts w:cs="Arial"/>
          <w:szCs w:val="17"/>
        </w:rPr>
      </w:pPr>
      <w:r>
        <w:rPr>
          <w:rFonts w:cs="Arial"/>
          <w:szCs w:val="17"/>
        </w:rPr>
        <w:t>A</w:t>
      </w:r>
      <w:r w:rsidR="005E48A2" w:rsidRPr="001446D6">
        <w:rPr>
          <w:rFonts w:cs="Arial"/>
          <w:szCs w:val="17"/>
        </w:rPr>
        <w:t>s subdomain, for example:</w:t>
      </w:r>
      <w:r w:rsidR="00CA2E5A">
        <w:rPr>
          <w:rFonts w:cs="Arial"/>
          <w:szCs w:val="17"/>
        </w:rPr>
        <w:t xml:space="preserve"> </w:t>
      </w:r>
      <w:r w:rsidR="005E48A2" w:rsidRPr="001446D6">
        <w:rPr>
          <w:rFonts w:cs="Arial"/>
          <w:szCs w:val="17"/>
        </w:rPr>
        <w:t xml:space="preserve"> </w:t>
      </w:r>
      <w:r w:rsidR="00673C08" w:rsidRPr="007B134F">
        <w:rPr>
          <w:rFonts w:ascii="Courier New" w:hAnsi="Courier New" w:cs="Courier New"/>
          <w:szCs w:val="17"/>
        </w:rPr>
        <w:t>https://api.wipo.int/v1/</w:t>
      </w:r>
      <w:r w:rsidR="00670DFF">
        <w:rPr>
          <w:rFonts w:cs="Arial"/>
          <w:szCs w:val="17"/>
        </w:rPr>
        <w:t xml:space="preserve"> </w:t>
      </w:r>
    </w:p>
    <w:p w14:paraId="18E54876" w14:textId="5FBA3BC3" w:rsidR="00597F36" w:rsidRDefault="005E48A2" w:rsidP="004B6F6F">
      <w:pPr>
        <w:pStyle w:val="RuleStyle"/>
      </w:pPr>
      <w:r w:rsidRPr="004B6F6F">
        <w:t>[RS</w:t>
      </w:r>
      <w:r w:rsidR="00692E94" w:rsidRPr="004B6F6F">
        <w:t>G</w:t>
      </w:r>
      <w:r w:rsidRPr="004B6F6F">
        <w:t>-</w:t>
      </w:r>
      <w:r w:rsidR="003D4616" w:rsidRPr="004B6F6F">
        <w:t>0</w:t>
      </w:r>
      <w:r w:rsidR="00624C8F" w:rsidRPr="004B6F6F">
        <w:t>6</w:t>
      </w:r>
      <w:r w:rsidRPr="004B6F6F">
        <w:t>]</w:t>
      </w:r>
      <w:r w:rsidR="00516CC8" w:rsidRPr="004B6F6F">
        <w:tab/>
      </w:r>
      <w:r w:rsidRPr="004B6F6F">
        <w:t>The URL pattern for a Web API MUST contain the word “</w:t>
      </w:r>
      <w:proofErr w:type="spellStart"/>
      <w:r w:rsidRPr="004B6F6F">
        <w:rPr>
          <w:rFonts w:ascii="Courier New" w:hAnsi="Courier New" w:cs="Courier New"/>
        </w:rPr>
        <w:t>api</w:t>
      </w:r>
      <w:proofErr w:type="spellEnd"/>
      <w:r w:rsidRPr="004B6F6F">
        <w:t>”</w:t>
      </w:r>
      <w:r w:rsidR="00E27E71">
        <w:t xml:space="preserve"> </w:t>
      </w:r>
      <w:r w:rsidRPr="004B6F6F">
        <w:t>in the URI.</w:t>
      </w:r>
    </w:p>
    <w:p w14:paraId="2F1989D2" w14:textId="2B2642E9" w:rsidR="005E48A2" w:rsidRPr="00232C3F" w:rsidRDefault="001446D6" w:rsidP="001E2761">
      <w:pPr>
        <w:pStyle w:val="STParagraph"/>
      </w:pPr>
      <w:r>
        <w:fldChar w:fldCharType="begin"/>
      </w:r>
      <w:r>
        <w:instrText xml:space="preserve"> AUTONUM  </w:instrText>
      </w:r>
      <w:r>
        <w:fldChar w:fldCharType="end"/>
      </w:r>
      <w:r>
        <w:tab/>
      </w:r>
      <w:r w:rsidR="005E48A2" w:rsidRPr="00232C3F">
        <w:t xml:space="preserve">Matrix parameters are an indication that the API is complex with multiple levels of resources and sub-resources.  This </w:t>
      </w:r>
      <w:r w:rsidR="009A3C3F">
        <w:t>goe</w:t>
      </w:r>
      <w:r w:rsidR="005E48A2" w:rsidRPr="00232C3F">
        <w:t xml:space="preserve">s against the </w:t>
      </w:r>
      <w:r w:rsidR="009A3C3F">
        <w:t xml:space="preserve">service-oriented </w:t>
      </w:r>
      <w:r w:rsidR="005E48A2" w:rsidRPr="00232C3F">
        <w:t>design principles</w:t>
      </w:r>
      <w:r w:rsidR="009A3C3F">
        <w:t>, previously defined</w:t>
      </w:r>
      <w:r w:rsidR="005E48A2" w:rsidRPr="00232C3F">
        <w:t xml:space="preserve">. </w:t>
      </w:r>
      <w:r w:rsidR="00B97F95">
        <w:t xml:space="preserve"> </w:t>
      </w:r>
      <w:r w:rsidR="005E48A2" w:rsidRPr="00232C3F">
        <w:t>Moreover, matrix parameters are not standard</w:t>
      </w:r>
      <w:r w:rsidR="005E48A2">
        <w:t xml:space="preserve"> a</w:t>
      </w:r>
      <w:r w:rsidR="009A3C3F">
        <w:t>s</w:t>
      </w:r>
      <w:r w:rsidR="005E48A2">
        <w:t xml:space="preserve"> they</w:t>
      </w:r>
      <w:r w:rsidR="005E48A2" w:rsidRPr="00232C3F">
        <w:t xml:space="preserve"> apply to a particular path element while query parameters apply to the request as a whole</w:t>
      </w:r>
      <w:r w:rsidR="005E48A2">
        <w:t xml:space="preserve">. </w:t>
      </w:r>
      <w:r w:rsidR="00B97F95">
        <w:t xml:space="preserve"> </w:t>
      </w:r>
      <w:r w:rsidR="005E48A2">
        <w:t>An</w:t>
      </w:r>
      <w:r w:rsidR="005E48A2" w:rsidRPr="00232C3F">
        <w:t xml:space="preserve"> example</w:t>
      </w:r>
      <w:r w:rsidR="005E48A2">
        <w:t xml:space="preserve"> of matrix parameters is the following:</w:t>
      </w:r>
      <w:r w:rsidR="005E18BF">
        <w:t xml:space="preserve"> </w:t>
      </w:r>
      <w:r w:rsidR="005E48A2">
        <w:t xml:space="preserve"> </w:t>
      </w:r>
      <w:hyperlink r:id="rId21" w:history="1">
        <w:r w:rsidR="0065392F" w:rsidRPr="00346489">
          <w:rPr>
            <w:rStyle w:val="Hyperlink"/>
            <w:rFonts w:ascii="Courier New" w:hAnsi="Courier New" w:cs="Courier New"/>
            <w:szCs w:val="17"/>
          </w:rPr>
          <w:t>https://api.wipo.int/v1/path;param1=value1;param2=value2</w:t>
        </w:r>
      </w:hyperlink>
      <w:r w:rsidR="005E48A2" w:rsidRPr="001B2BC9">
        <w:rPr>
          <w:rFonts w:asciiTheme="minorBidi" w:hAnsiTheme="minorBidi" w:cstheme="minorBidi"/>
        </w:rPr>
        <w:t>.</w:t>
      </w:r>
    </w:p>
    <w:p w14:paraId="01C9048D" w14:textId="67C93C23" w:rsidR="005E48A2" w:rsidRDefault="005E48A2" w:rsidP="005C4C21">
      <w:pPr>
        <w:pStyle w:val="RuleStyle"/>
      </w:pPr>
      <w:r w:rsidRPr="00401BF6">
        <w:t>[RS</w:t>
      </w:r>
      <w:r w:rsidR="00692E94" w:rsidRPr="00401BF6">
        <w:t>G</w:t>
      </w:r>
      <w:r w:rsidRPr="00401BF6">
        <w:t>-</w:t>
      </w:r>
      <w:r w:rsidR="003D4616" w:rsidRPr="00401BF6">
        <w:t>0</w:t>
      </w:r>
      <w:r w:rsidR="00624C8F" w:rsidRPr="00401BF6">
        <w:t>7</w:t>
      </w:r>
      <w:r w:rsidRPr="00401BF6">
        <w:t>]</w:t>
      </w:r>
      <w:r w:rsidR="005C4C21">
        <w:tab/>
      </w:r>
      <w:r w:rsidRPr="00401BF6">
        <w:t>Matrix parameters MUST NOT be used.</w:t>
      </w:r>
    </w:p>
    <w:p w14:paraId="17C03EBC" w14:textId="77777777" w:rsidR="005E48A2" w:rsidRPr="00232C3F" w:rsidRDefault="005E48A2" w:rsidP="004324C5">
      <w:pPr>
        <w:pStyle w:val="STHeading3"/>
      </w:pPr>
      <w:r w:rsidRPr="00232C3F">
        <w:t>Status Codes</w:t>
      </w:r>
    </w:p>
    <w:p w14:paraId="45337DE7" w14:textId="690A31FC" w:rsidR="007C63CA" w:rsidRPr="009C383A" w:rsidRDefault="001446D6" w:rsidP="001E2761">
      <w:pPr>
        <w:pStyle w:val="STParagraph"/>
      </w:pPr>
      <w:r>
        <w:fldChar w:fldCharType="begin"/>
      </w:r>
      <w:r>
        <w:instrText xml:space="preserve"> AUTONUM  </w:instrText>
      </w:r>
      <w:r>
        <w:fldChar w:fldCharType="end"/>
      </w:r>
      <w:r>
        <w:tab/>
      </w:r>
      <w:r w:rsidR="005E48A2" w:rsidRPr="00232C3F">
        <w:t xml:space="preserve">A Web API must consistently </w:t>
      </w:r>
      <w:r w:rsidR="009A3C3F">
        <w:t>apply</w:t>
      </w:r>
      <w:r w:rsidR="005E48A2" w:rsidRPr="00232C3F">
        <w:t xml:space="preserve"> HTTP status codes as described in IETF RFCs. </w:t>
      </w:r>
      <w:r w:rsidR="005E48A2">
        <w:t xml:space="preserve"> </w:t>
      </w:r>
      <w:r w:rsidR="007C63CA" w:rsidRPr="00232C3F">
        <w:t xml:space="preserve">HTTP </w:t>
      </w:r>
      <w:r w:rsidR="007C63CA">
        <w:t xml:space="preserve">status </w:t>
      </w:r>
      <w:r w:rsidR="007C63CA" w:rsidRPr="00232C3F">
        <w:t xml:space="preserve">codes should be </w:t>
      </w:r>
      <w:r w:rsidR="007C63CA">
        <w:t xml:space="preserve">used </w:t>
      </w:r>
      <w:r w:rsidR="007C63CA" w:rsidRPr="00232C3F">
        <w:t>among the ones listed in</w:t>
      </w:r>
      <w:r w:rsidR="007C63CA">
        <w:t xml:space="preserve"> the standard HTTP status codes </w:t>
      </w:r>
      <w:r w:rsidR="007C63CA" w:rsidRPr="00580E20">
        <w:t>(</w:t>
      </w:r>
      <w:ins w:id="56" w:author="Author">
        <w:r w:rsidR="000C0C05">
          <w:t xml:space="preserve">as defined in </w:t>
        </w:r>
      </w:ins>
      <w:r w:rsidR="00C929FA" w:rsidRPr="00C929FA">
        <w:rPr>
          <w:shd w:val="clear" w:color="auto" w:fill="FFFFFF"/>
        </w:rPr>
        <w:t xml:space="preserve">RFC </w:t>
      </w:r>
      <w:del w:id="57" w:author="Author">
        <w:r w:rsidR="00C929FA" w:rsidRPr="000042DD">
          <w:rPr>
            <w:shd w:val="clear" w:color="auto" w:fill="FFFFFF"/>
          </w:rPr>
          <w:delText>7807</w:delText>
        </w:r>
      </w:del>
      <w:ins w:id="58" w:author="Author">
        <w:r w:rsidR="00687F9F">
          <w:rPr>
            <w:shd w:val="clear" w:color="auto" w:fill="FFFFFF"/>
          </w:rPr>
          <w:t>9110</w:t>
        </w:r>
        <w:r w:rsidR="000C0C05">
          <w:rPr>
            <w:shd w:val="clear" w:color="auto" w:fill="FFFFFF"/>
          </w:rPr>
          <w:t xml:space="preserve"> and registered by IANA</w:t>
        </w:r>
      </w:ins>
      <w:r w:rsidR="007C63CA" w:rsidRPr="000042DD">
        <w:rPr>
          <w:rStyle w:val="Hyperlink"/>
          <w:rFonts w:cs="Arial"/>
          <w:color w:val="auto"/>
          <w:szCs w:val="17"/>
          <w:u w:val="none"/>
          <w:shd w:val="clear" w:color="auto" w:fill="FFFFFF"/>
        </w:rPr>
        <w:t>)</w:t>
      </w:r>
      <w:r w:rsidR="007C63CA" w:rsidRPr="000042DD">
        <w:rPr>
          <w:rStyle w:val="Hyperlink"/>
          <w:rFonts w:ascii="Helvetica" w:hAnsi="Helvetica"/>
          <w:color w:val="auto"/>
          <w:sz w:val="27"/>
          <w:szCs w:val="27"/>
          <w:u w:val="none"/>
          <w:shd w:val="clear" w:color="auto" w:fill="FFFFFF"/>
        </w:rPr>
        <w:t xml:space="preserve"> </w:t>
      </w:r>
      <w:r w:rsidR="007C63CA" w:rsidRPr="000042DD">
        <w:t xml:space="preserve">reproduced </w:t>
      </w:r>
      <w:r w:rsidR="007C63CA">
        <w:t>in Annex V</w:t>
      </w:r>
      <w:r w:rsidR="007C63CA" w:rsidRPr="00A9502E">
        <w:t xml:space="preserve">. </w:t>
      </w:r>
    </w:p>
    <w:p w14:paraId="6371DBF6" w14:textId="11EBE53B" w:rsidR="00040CF3" w:rsidRPr="00401BF6" w:rsidRDefault="005E48A2" w:rsidP="00317384">
      <w:pPr>
        <w:pStyle w:val="RuleStyle"/>
      </w:pPr>
      <w:r w:rsidRPr="00401BF6">
        <w:t>[RS</w:t>
      </w:r>
      <w:r w:rsidR="00692E94" w:rsidRPr="00401BF6">
        <w:t>G</w:t>
      </w:r>
      <w:r w:rsidRPr="00401BF6">
        <w:t>-</w:t>
      </w:r>
      <w:r w:rsidR="003D4616" w:rsidRPr="00401BF6">
        <w:t>0</w:t>
      </w:r>
      <w:r w:rsidR="00040CF3" w:rsidRPr="00401BF6">
        <w:t>8</w:t>
      </w:r>
      <w:r w:rsidRPr="00401BF6">
        <w:t>]</w:t>
      </w:r>
      <w:r w:rsidR="00516CC8">
        <w:tab/>
      </w:r>
      <w:r w:rsidRPr="00401BF6">
        <w:t xml:space="preserve">A Web API MUST consistently </w:t>
      </w:r>
      <w:r w:rsidR="009A3C3F" w:rsidRPr="00401BF6">
        <w:t>apply</w:t>
      </w:r>
      <w:r w:rsidRPr="00401BF6">
        <w:t xml:space="preserve"> HTTP status codes as described in IETF RFCs</w:t>
      </w:r>
      <w:r w:rsidR="000042DD" w:rsidRPr="00401BF6">
        <w:t>.</w:t>
      </w:r>
    </w:p>
    <w:p w14:paraId="22104C6D" w14:textId="0693A413" w:rsidR="00052261" w:rsidRDefault="007C63CA" w:rsidP="00317384">
      <w:pPr>
        <w:pStyle w:val="RuleStyle"/>
      </w:pPr>
      <w:r w:rsidRPr="00401BF6">
        <w:t>[RS</w:t>
      </w:r>
      <w:r w:rsidR="00B04C50" w:rsidRPr="00401BF6">
        <w:t>G</w:t>
      </w:r>
      <w:r w:rsidRPr="00401BF6">
        <w:t>-09]</w:t>
      </w:r>
      <w:r w:rsidR="00317384">
        <w:tab/>
      </w:r>
      <w:r w:rsidRPr="00401BF6">
        <w:t>T</w:t>
      </w:r>
      <w:r w:rsidR="005E48A2" w:rsidRPr="00401BF6">
        <w:t>he recommended codes in Annex V SHOULD be used</w:t>
      </w:r>
      <w:r w:rsidRPr="00401BF6">
        <w:t xml:space="preserve"> by a Web API to classify the error</w:t>
      </w:r>
      <w:r w:rsidR="005E48A2" w:rsidRPr="00401BF6">
        <w:t>.</w:t>
      </w:r>
      <w:r w:rsidR="005E48A2" w:rsidRPr="00232C3F">
        <w:t xml:space="preserve"> </w:t>
      </w:r>
    </w:p>
    <w:p w14:paraId="43D0226A" w14:textId="77777777" w:rsidR="005E48A2" w:rsidRPr="00232C3F" w:rsidRDefault="005E48A2" w:rsidP="004324C5">
      <w:pPr>
        <w:pStyle w:val="STHeading3"/>
      </w:pPr>
      <w:r w:rsidRPr="00232C3F">
        <w:t>Pick-and-choose Principle</w:t>
      </w:r>
    </w:p>
    <w:p w14:paraId="22C50378" w14:textId="77777777" w:rsidR="005E48A2" w:rsidRPr="00232C3F" w:rsidRDefault="001446D6" w:rsidP="001E2761">
      <w:pPr>
        <w:pStyle w:val="STParagraph"/>
      </w:pPr>
      <w:r>
        <w:fldChar w:fldCharType="begin"/>
      </w:r>
      <w:r>
        <w:instrText xml:space="preserve"> AUTONUM  </w:instrText>
      </w:r>
      <w:r>
        <w:fldChar w:fldCharType="end"/>
      </w:r>
      <w:r>
        <w:tab/>
      </w:r>
      <w:r w:rsidR="005E48A2" w:rsidRPr="00232C3F">
        <w:t>A Service Contract should be tolerant to unexpected parameters (in the request,</w:t>
      </w:r>
      <w:r w:rsidR="009A3C3F">
        <w:t xml:space="preserve"> using</w:t>
      </w:r>
      <w:r w:rsidR="005E48A2" w:rsidRPr="00232C3F">
        <w:t xml:space="preserve"> query parameters) but raise </w:t>
      </w:r>
      <w:r w:rsidR="009A3C3F">
        <w:t xml:space="preserve">an </w:t>
      </w:r>
      <w:r w:rsidR="005E48A2" w:rsidRPr="00232C3F">
        <w:t>error in case of malformed values on expected parameters.</w:t>
      </w:r>
    </w:p>
    <w:p w14:paraId="7B22C697" w14:textId="472C7C85" w:rsidR="005E48A2" w:rsidRPr="00401BF6" w:rsidRDefault="005E48A2" w:rsidP="00317384">
      <w:pPr>
        <w:pStyle w:val="RuleStyle"/>
      </w:pPr>
      <w:r w:rsidRPr="00401BF6">
        <w:t>[RS</w:t>
      </w:r>
      <w:r w:rsidR="00692E94" w:rsidRPr="00401BF6">
        <w:t>G</w:t>
      </w:r>
      <w:r w:rsidRPr="00401BF6">
        <w:t>-</w:t>
      </w:r>
      <w:r w:rsidR="00040CF3" w:rsidRPr="00401BF6">
        <w:t>10</w:t>
      </w:r>
      <w:r w:rsidRPr="00401BF6">
        <w:t>]</w:t>
      </w:r>
      <w:r w:rsidR="00317384">
        <w:tab/>
      </w:r>
      <w:r w:rsidRPr="00401BF6">
        <w:t xml:space="preserve">If the API detects invalid input values, it MUST return the HTTP status code </w:t>
      </w:r>
      <w:r w:rsidR="00705891" w:rsidRPr="00401BF6">
        <w:t>"</w:t>
      </w:r>
      <w:r w:rsidRPr="00401BF6">
        <w:rPr>
          <w:rFonts w:ascii="Courier New" w:hAnsi="Courier New" w:cs="Courier New"/>
        </w:rPr>
        <w:t>400 Bad Request</w:t>
      </w:r>
      <w:r w:rsidR="00705891" w:rsidRPr="00401BF6">
        <w:rPr>
          <w:rFonts w:ascii="Courier New" w:hAnsi="Courier New" w:cs="Courier New"/>
        </w:rPr>
        <w:t>"</w:t>
      </w:r>
      <w:r w:rsidRPr="00E27E71">
        <w:t xml:space="preserve">. </w:t>
      </w:r>
      <w:r w:rsidR="00E27E71" w:rsidRPr="00E27E71">
        <w:t xml:space="preserve"> </w:t>
      </w:r>
      <w:r w:rsidRPr="00401BF6">
        <w:t>The error payload MUST indicate the erroneous value.</w:t>
      </w:r>
    </w:p>
    <w:p w14:paraId="0029914F" w14:textId="03DE5E12" w:rsidR="005E48A2" w:rsidRPr="00401BF6" w:rsidRDefault="005E48A2" w:rsidP="00317384">
      <w:pPr>
        <w:pStyle w:val="RuleStyle"/>
      </w:pPr>
      <w:r w:rsidRPr="00401BF6">
        <w:t>[RS</w:t>
      </w:r>
      <w:r w:rsidR="00692E94" w:rsidRPr="00401BF6">
        <w:t>G</w:t>
      </w:r>
      <w:r w:rsidRPr="00401BF6">
        <w:t>-</w:t>
      </w:r>
      <w:r w:rsidR="00040CF3" w:rsidRPr="00401BF6">
        <w:t>11</w:t>
      </w:r>
      <w:r w:rsidRPr="00401BF6">
        <w:t>]</w:t>
      </w:r>
      <w:r w:rsidR="001E034F">
        <w:tab/>
      </w:r>
      <w:r w:rsidRPr="00401BF6">
        <w:t xml:space="preserve">If the API detects </w:t>
      </w:r>
      <w:r w:rsidR="00C1016E" w:rsidRPr="00401BF6">
        <w:t xml:space="preserve">syntactically </w:t>
      </w:r>
      <w:r w:rsidR="003357C0" w:rsidRPr="00401BF6">
        <w:t xml:space="preserve">correct </w:t>
      </w:r>
      <w:r w:rsidR="00C1016E" w:rsidRPr="00401BF6">
        <w:t>argument names</w:t>
      </w:r>
      <w:r w:rsidRPr="00401BF6">
        <w:t xml:space="preserve"> (in the request or query parameters) that are not expected, it SHOULD ignore them.</w:t>
      </w:r>
    </w:p>
    <w:p w14:paraId="55B84051" w14:textId="10B1CA58" w:rsidR="005E48A2" w:rsidRPr="00232C3F" w:rsidRDefault="005E48A2" w:rsidP="00317384">
      <w:pPr>
        <w:pStyle w:val="RuleStyle"/>
      </w:pPr>
      <w:r w:rsidRPr="00401BF6">
        <w:t>[RS</w:t>
      </w:r>
      <w:r w:rsidR="00692E94" w:rsidRPr="00401BF6">
        <w:t>G</w:t>
      </w:r>
      <w:r w:rsidRPr="00401BF6">
        <w:t>-</w:t>
      </w:r>
      <w:r w:rsidR="00040CF3" w:rsidRPr="00401BF6">
        <w:t>12</w:t>
      </w:r>
      <w:r w:rsidRPr="00401BF6">
        <w:t>]</w:t>
      </w:r>
      <w:r w:rsidR="001E034F">
        <w:tab/>
      </w:r>
      <w:r w:rsidRPr="00401BF6">
        <w:t>If the API detects valid values that require features</w:t>
      </w:r>
      <w:r w:rsidRPr="00401BF6" w:rsidDel="00C95181">
        <w:t xml:space="preserve"> </w:t>
      </w:r>
      <w:del w:id="59" w:author="Author">
        <w:r w:rsidR="009A3C3F" w:rsidRPr="00401BF6" w:rsidDel="00C95181">
          <w:delText xml:space="preserve">to </w:delText>
        </w:r>
      </w:del>
      <w:r w:rsidR="009A3C3F" w:rsidRPr="00401BF6" w:rsidDel="00C95181">
        <w:t xml:space="preserve">not </w:t>
      </w:r>
      <w:del w:id="60" w:author="Author">
        <w:r w:rsidR="009A3C3F" w:rsidRPr="00401BF6" w:rsidDel="00C95181">
          <w:delText>be</w:delText>
        </w:r>
        <w:r w:rsidRPr="00401BF6" w:rsidDel="00C95181">
          <w:delText xml:space="preserve"> implemented</w:delText>
        </w:r>
      </w:del>
      <w:ins w:id="61" w:author="Author">
        <w:r w:rsidR="00C95181" w:rsidRPr="00401BF6">
          <w:t>supported by the server</w:t>
        </w:r>
      </w:ins>
      <w:r w:rsidRPr="00401BF6">
        <w:t xml:space="preserve">, it MUST return the HTTP status code </w:t>
      </w:r>
      <w:r w:rsidR="008531AF" w:rsidRPr="00401BF6">
        <w:t>"</w:t>
      </w:r>
      <w:r w:rsidRPr="00401BF6">
        <w:rPr>
          <w:rFonts w:ascii="Courier New" w:hAnsi="Courier New" w:cs="Courier New"/>
        </w:rPr>
        <w:t>501 Not Implemented</w:t>
      </w:r>
      <w:r w:rsidR="008531AF" w:rsidRPr="00401BF6">
        <w:rPr>
          <w:rFonts w:ascii="Courier New" w:hAnsi="Courier New" w:cs="Courier New"/>
        </w:rPr>
        <w:t>"</w:t>
      </w:r>
      <w:r w:rsidRPr="00401BF6">
        <w:t>.</w:t>
      </w:r>
      <w:del w:id="62" w:author="Author">
        <w:r w:rsidRPr="00401BF6" w:rsidDel="00440CA3">
          <w:delText>The error payload MUST indicate the unhandled value.</w:delText>
        </w:r>
      </w:del>
    </w:p>
    <w:p w14:paraId="18883B3F" w14:textId="77777777" w:rsidR="005E48A2" w:rsidRPr="00232C3F" w:rsidRDefault="005E48A2" w:rsidP="004324C5">
      <w:pPr>
        <w:pStyle w:val="STHeading3"/>
      </w:pPr>
      <w:r w:rsidRPr="00232C3F">
        <w:t>Resource Model</w:t>
      </w:r>
    </w:p>
    <w:p w14:paraId="3D559D41" w14:textId="77777777" w:rsidR="00295BA4" w:rsidRDefault="001446D6" w:rsidP="001E2761">
      <w:pPr>
        <w:pStyle w:val="STParagraph"/>
      </w:pPr>
      <w:r>
        <w:fldChar w:fldCharType="begin"/>
      </w:r>
      <w:r>
        <w:instrText xml:space="preserve"> AUTONUM  </w:instrText>
      </w:r>
      <w:r>
        <w:fldChar w:fldCharType="end"/>
      </w:r>
      <w:r>
        <w:tab/>
      </w:r>
      <w:r w:rsidR="005E48A2" w:rsidRPr="00232C3F">
        <w:t xml:space="preserve">An IP data model should be divided into bounded contexts following a domain-driven design approach. </w:t>
      </w:r>
      <w:r w:rsidR="00B97F95">
        <w:t xml:space="preserve"> </w:t>
      </w:r>
      <w:r w:rsidR="005E48A2" w:rsidRPr="00232C3F">
        <w:t>Each bounded context must be mapped to a resource.</w:t>
      </w:r>
      <w:r w:rsidR="00B97F95">
        <w:t xml:space="preserve"> </w:t>
      </w:r>
      <w:r w:rsidR="005E48A2" w:rsidRPr="00232C3F">
        <w:t xml:space="preserve"> According to the design principles, a Web API resource model should be decoupled from the data model. </w:t>
      </w:r>
      <w:r w:rsidR="00B97F95">
        <w:t xml:space="preserve"> </w:t>
      </w:r>
      <w:r w:rsidR="005E48A2" w:rsidRPr="00232C3F">
        <w:t>A Web API should be modeled as a resource hierarchy to leverage the hierarchical nature of the UR</w:t>
      </w:r>
      <w:r w:rsidR="005E48A2">
        <w:t>I</w:t>
      </w:r>
      <w:r w:rsidR="005E48A2" w:rsidRPr="00232C3F">
        <w:t xml:space="preserve"> to imply structure (association or composition or aggregation), where each node is either a simple (single) resource or a collection of resources. </w:t>
      </w:r>
    </w:p>
    <w:p w14:paraId="187E9764" w14:textId="699A7CE0" w:rsidR="00D0203A" w:rsidRDefault="00D0203A" w:rsidP="001E2761">
      <w:pPr>
        <w:pStyle w:val="STParagraph"/>
      </w:pPr>
      <w:r>
        <w:fldChar w:fldCharType="begin"/>
      </w:r>
      <w:r>
        <w:instrText xml:space="preserve"> AUTONUM  </w:instrText>
      </w:r>
      <w:r>
        <w:fldChar w:fldCharType="end"/>
      </w:r>
      <w:r>
        <w:tab/>
      </w:r>
      <w:r w:rsidR="005E48A2" w:rsidRPr="00232C3F">
        <w:t xml:space="preserve">In this hierarchical resource model, the nodes in the root are called </w:t>
      </w:r>
      <w:r w:rsidR="00295BA4">
        <w:t>‘</w:t>
      </w:r>
      <w:r w:rsidR="005E48A2" w:rsidRPr="00232C3F">
        <w:t>top-level nodes</w:t>
      </w:r>
      <w:r w:rsidR="00295BA4">
        <w:t>’</w:t>
      </w:r>
      <w:r w:rsidR="005E48A2" w:rsidRPr="00232C3F">
        <w:t xml:space="preserve"> and all </w:t>
      </w:r>
      <w:r w:rsidR="00295BA4">
        <w:t xml:space="preserve">of </w:t>
      </w:r>
      <w:r w:rsidR="005E48A2" w:rsidRPr="00232C3F">
        <w:t xml:space="preserve">the nested resources are called </w:t>
      </w:r>
      <w:r w:rsidR="00295BA4">
        <w:t>‘</w:t>
      </w:r>
      <w:r w:rsidR="005E48A2" w:rsidRPr="00232C3F">
        <w:t>sub-resources</w:t>
      </w:r>
      <w:r w:rsidR="00295BA4" w:rsidRPr="00E27E71">
        <w:rPr>
          <w:rFonts w:cs="Arial"/>
        </w:rPr>
        <w:t>’</w:t>
      </w:r>
      <w:r w:rsidR="005E48A2" w:rsidRPr="00E27E71">
        <w:rPr>
          <w:rFonts w:cs="Arial"/>
        </w:rPr>
        <w:t>.</w:t>
      </w:r>
      <w:r w:rsidR="00B97F95" w:rsidRPr="00E27E71">
        <w:rPr>
          <w:rFonts w:cs="Arial"/>
        </w:rPr>
        <w:t xml:space="preserve"> </w:t>
      </w:r>
      <w:r w:rsidR="005E48A2" w:rsidRPr="00E27E71">
        <w:rPr>
          <w:rFonts w:cs="Arial"/>
        </w:rPr>
        <w:t xml:space="preserve"> </w:t>
      </w:r>
      <w:r w:rsidR="005E48A2" w:rsidRPr="00232C3F">
        <w:t xml:space="preserve">Sub-resources should be used only to imply </w:t>
      </w:r>
      <w:r w:rsidR="00BE25E2">
        <w:t>compositions, i.e.</w:t>
      </w:r>
      <w:r w:rsidR="00F372B3">
        <w:t>,</w:t>
      </w:r>
      <w:r w:rsidR="00BE25E2">
        <w:t xml:space="preserve"> resources that</w:t>
      </w:r>
      <w:r w:rsidR="005E48A2" w:rsidRPr="00232C3F">
        <w:t xml:space="preserve"> cannot be top-level resource</w:t>
      </w:r>
      <w:r w:rsidR="00BE25E2">
        <w:t>s</w:t>
      </w:r>
      <w:r>
        <w:t>, otherwise there would be multiple way of retrieving the same entities</w:t>
      </w:r>
      <w:r w:rsidR="005E48A2" w:rsidRPr="00232C3F">
        <w:t xml:space="preserve">. </w:t>
      </w:r>
      <w:r w:rsidR="00B97F95">
        <w:t xml:space="preserve"> </w:t>
      </w:r>
      <w:r w:rsidR="005E48A2" w:rsidRPr="00232C3F">
        <w:t xml:space="preserve">Such sub-resources, implying association, are called sub-collections. </w:t>
      </w:r>
      <w:r w:rsidR="00B97F95">
        <w:t xml:space="preserve"> </w:t>
      </w:r>
      <w:r w:rsidR="005E48A2" w:rsidRPr="00232C3F">
        <w:t>The other hierarchical structures, i.e.</w:t>
      </w:r>
      <w:r w:rsidR="00F372B3">
        <w:t>,</w:t>
      </w:r>
      <w:r w:rsidR="005E48A2" w:rsidRPr="00232C3F">
        <w:t xml:space="preserve"> </w:t>
      </w:r>
      <w:r w:rsidR="00BE25E2">
        <w:t>association</w:t>
      </w:r>
      <w:r w:rsidR="00BE25E2" w:rsidRPr="00232C3F">
        <w:t xml:space="preserve"> </w:t>
      </w:r>
      <w:r w:rsidR="005E48A2" w:rsidRPr="00232C3F">
        <w:t>and aggregation, should be avoided to avoid complex APIs and duplicate functionality.</w:t>
      </w:r>
      <w:r w:rsidR="00143AD4">
        <w:t xml:space="preserve"> </w:t>
      </w:r>
    </w:p>
    <w:p w14:paraId="4B828376" w14:textId="1282B8FA" w:rsidR="005D2E77" w:rsidRPr="00232C3F" w:rsidRDefault="00D0203A" w:rsidP="001E2761">
      <w:pPr>
        <w:pStyle w:val="STParagraph"/>
      </w:pPr>
      <w:r>
        <w:fldChar w:fldCharType="begin"/>
      </w:r>
      <w:r>
        <w:instrText xml:space="preserve"> AUTONUM  </w:instrText>
      </w:r>
      <w:r>
        <w:fldChar w:fldCharType="end"/>
      </w:r>
      <w:r>
        <w:tab/>
      </w:r>
      <w:r w:rsidR="00143AD4">
        <w:t>T</w:t>
      </w:r>
      <w:r w:rsidR="00143AD4" w:rsidRPr="005D2E77">
        <w:t xml:space="preserve">he endpoint </w:t>
      </w:r>
      <w:r>
        <w:t xml:space="preserve">always </w:t>
      </w:r>
      <w:r w:rsidR="00143AD4" w:rsidRPr="005D2E77">
        <w:t>determines the type of the response</w:t>
      </w:r>
      <w:r w:rsidR="00143AD4">
        <w:t xml:space="preserve">. </w:t>
      </w:r>
      <w:r w:rsidR="00E27E71">
        <w:t xml:space="preserve"> </w:t>
      </w:r>
      <w:r w:rsidR="00143AD4">
        <w:t>For example, the</w:t>
      </w:r>
      <w:r w:rsidR="00143AD4" w:rsidRPr="005D2E77">
        <w:t xml:space="preserve"> endpoint </w:t>
      </w:r>
      <w:hyperlink r:id="rId22" w:history="1">
        <w:r w:rsidR="00880EF7" w:rsidRPr="00FB54AA">
          <w:rPr>
            <w:rStyle w:val="Hyperlink"/>
            <w:rFonts w:ascii="Courier New" w:eastAsia="Times New Roman" w:hAnsi="Courier New" w:cs="Courier New"/>
            <w:szCs w:val="17"/>
          </w:rPr>
          <w:t>https://wipo.int/api/v1/patents</w:t>
        </w:r>
      </w:hyperlink>
      <w:r w:rsidR="00880EF7" w:rsidRPr="00E27E71">
        <w:rPr>
          <w:rFonts w:cs="Arial"/>
        </w:rPr>
        <w:t xml:space="preserve"> </w:t>
      </w:r>
      <w:r w:rsidR="002C2156" w:rsidRPr="00E27E71">
        <w:rPr>
          <w:rFonts w:cs="Arial"/>
        </w:rPr>
        <w:t>a</w:t>
      </w:r>
      <w:r w:rsidR="002C2156">
        <w:t xml:space="preserve">lways </w:t>
      </w:r>
      <w:r w:rsidR="00143AD4" w:rsidRPr="005D2E77">
        <w:t xml:space="preserve">returns responses </w:t>
      </w:r>
      <w:r w:rsidR="009B506A">
        <w:t>regarding</w:t>
      </w:r>
      <w:r w:rsidR="009B506A" w:rsidRPr="005D2E77">
        <w:t xml:space="preserve"> </w:t>
      </w:r>
      <w:r w:rsidR="00143AD4">
        <w:t>patent</w:t>
      </w:r>
      <w:r w:rsidR="009B506A">
        <w:t xml:space="preserve"> resources</w:t>
      </w:r>
      <w:r w:rsidR="00143AD4">
        <w:t>.</w:t>
      </w:r>
      <w:r w:rsidR="00B97F95">
        <w:t xml:space="preserve"> </w:t>
      </w:r>
      <w:r w:rsidR="00143AD4">
        <w:t xml:space="preserve"> The</w:t>
      </w:r>
      <w:r w:rsidR="00143AD4" w:rsidRPr="005D2E77">
        <w:t xml:space="preserve"> endpoint </w:t>
      </w:r>
      <w:hyperlink r:id="rId23" w:history="1">
        <w:r w:rsidR="00880EF7" w:rsidRPr="00FB54AA">
          <w:rPr>
            <w:rStyle w:val="Hyperlink"/>
            <w:rFonts w:ascii="Courier New" w:eastAsia="Times New Roman" w:hAnsi="Courier New" w:cs="Courier New"/>
            <w:szCs w:val="17"/>
          </w:rPr>
          <w:t>https://wipo.int/api/v1/patents/1/inventor</w:t>
        </w:r>
      </w:hyperlink>
      <w:r w:rsidR="00880EF7" w:rsidRPr="00E27E71">
        <w:rPr>
          <w:rFonts w:asciiTheme="minorBidi" w:hAnsiTheme="minorBidi" w:cstheme="minorBidi"/>
        </w:rPr>
        <w:t xml:space="preserve"> </w:t>
      </w:r>
      <w:r w:rsidR="00143AD4" w:rsidRPr="005D2E77">
        <w:t xml:space="preserve">always </w:t>
      </w:r>
      <w:r w:rsidR="002C2156">
        <w:t xml:space="preserve">returns </w:t>
      </w:r>
      <w:r w:rsidR="00143AD4" w:rsidRPr="005D2E77">
        <w:t>responses</w:t>
      </w:r>
      <w:r w:rsidR="009B506A">
        <w:t xml:space="preserve"> regarding</w:t>
      </w:r>
      <w:r w:rsidR="00143AD4" w:rsidRPr="005D2E77">
        <w:t xml:space="preserve"> </w:t>
      </w:r>
      <w:r w:rsidR="00143AD4">
        <w:t>inventor</w:t>
      </w:r>
      <w:r w:rsidR="009B506A">
        <w:t xml:space="preserve"> resources</w:t>
      </w:r>
      <w:r w:rsidR="00143AD4">
        <w:t xml:space="preserve">. </w:t>
      </w:r>
      <w:r w:rsidR="00E27E71">
        <w:t xml:space="preserve"> </w:t>
      </w:r>
      <w:r>
        <w:t>However</w:t>
      </w:r>
      <w:r w:rsidR="002C2156">
        <w:t>,</w:t>
      </w:r>
      <w:r>
        <w:t xml:space="preserve"> </w:t>
      </w:r>
      <w:r w:rsidR="00143AD4">
        <w:t xml:space="preserve">the </w:t>
      </w:r>
      <w:r w:rsidR="00143AD4" w:rsidRPr="005D2E77">
        <w:t xml:space="preserve">endpoint </w:t>
      </w:r>
      <w:hyperlink r:id="rId24" w:history="1">
        <w:r w:rsidR="00880EF7" w:rsidRPr="00FB54AA">
          <w:rPr>
            <w:rStyle w:val="Hyperlink"/>
            <w:rFonts w:ascii="Courier New" w:eastAsia="Times New Roman" w:hAnsi="Courier New" w:cs="Courier New"/>
            <w:szCs w:val="17"/>
          </w:rPr>
          <w:t>https://wipo.int/api/v1/inventor</w:t>
        </w:r>
        <w:r w:rsidR="00880EF7" w:rsidRPr="00FB54AA">
          <w:rPr>
            <w:rStyle w:val="Hyperlink"/>
            <w:rFonts w:ascii="Courier New" w:hAnsi="Courier New" w:cs="Courier New"/>
          </w:rPr>
          <w:t>s</w:t>
        </w:r>
      </w:hyperlink>
      <w:r w:rsidR="00D139BA" w:rsidRPr="00E27E71">
        <w:rPr>
          <w:rFonts w:cs="Arial"/>
        </w:rPr>
        <w:t xml:space="preserve"> </w:t>
      </w:r>
      <w:r w:rsidRPr="00E27E71">
        <w:rPr>
          <w:rFonts w:cs="Arial"/>
        </w:rPr>
        <w:t xml:space="preserve">is </w:t>
      </w:r>
      <w:r>
        <w:t xml:space="preserve">not allowed because the </w:t>
      </w:r>
      <w:r w:rsidR="00143AD4">
        <w:t>inventor</w:t>
      </w:r>
      <w:r>
        <w:t xml:space="preserve"> resource</w:t>
      </w:r>
      <w:r w:rsidR="00143AD4">
        <w:t xml:space="preserve"> cannot be standalone.</w:t>
      </w:r>
    </w:p>
    <w:p w14:paraId="68FA1F2E" w14:textId="32784ECF" w:rsidR="005E48A2" w:rsidRPr="00232C3F" w:rsidRDefault="001446D6" w:rsidP="001E2761">
      <w:pPr>
        <w:pStyle w:val="STParagraph"/>
      </w:pPr>
      <w:r>
        <w:fldChar w:fldCharType="begin"/>
      </w:r>
      <w:r>
        <w:instrText xml:space="preserve"> AUTONUM  </w:instrText>
      </w:r>
      <w:r>
        <w:fldChar w:fldCharType="end"/>
      </w:r>
      <w:r>
        <w:tab/>
      </w:r>
      <w:r w:rsidR="005E48A2" w:rsidRPr="00232C3F">
        <w:t>Only top-level resources, i.e.</w:t>
      </w:r>
      <w:r w:rsidR="00F372B3">
        <w:t>,</w:t>
      </w:r>
      <w:r w:rsidR="005E48A2" w:rsidRPr="00232C3F">
        <w:t xml:space="preserve"> </w:t>
      </w:r>
      <w:r w:rsidR="00D0203A">
        <w:t>with</w:t>
      </w:r>
      <w:r w:rsidR="005E48A2" w:rsidRPr="00232C3F">
        <w:t xml:space="preserve"> </w:t>
      </w:r>
      <w:r w:rsidR="00D0203A">
        <w:t xml:space="preserve">a </w:t>
      </w:r>
      <w:r w:rsidR="005E48A2" w:rsidRPr="00232C3F">
        <w:t xml:space="preserve">maximum </w:t>
      </w:r>
      <w:r w:rsidR="00D0203A">
        <w:t xml:space="preserve">of </w:t>
      </w:r>
      <w:r w:rsidR="005E48A2" w:rsidRPr="00232C3F">
        <w:t xml:space="preserve">one level should be used, </w:t>
      </w:r>
      <w:r w:rsidR="00AF7C6F">
        <w:t>otherwise</w:t>
      </w:r>
      <w:r w:rsidR="00AF7C6F" w:rsidRPr="00232C3F">
        <w:t xml:space="preserve"> </w:t>
      </w:r>
      <w:r w:rsidR="00AF7C6F">
        <w:t xml:space="preserve">these </w:t>
      </w:r>
      <w:r w:rsidR="005E48A2" w:rsidRPr="00232C3F">
        <w:t xml:space="preserve">APIs will be </w:t>
      </w:r>
      <w:r w:rsidR="00AF7C6F">
        <w:t>very complex</w:t>
      </w:r>
      <w:r w:rsidR="00AF7C6F" w:rsidRPr="00232C3F">
        <w:t xml:space="preserve"> </w:t>
      </w:r>
      <w:r w:rsidR="005E48A2" w:rsidRPr="00232C3F">
        <w:t>to implement.</w:t>
      </w:r>
      <w:r w:rsidR="00B97F95">
        <w:t xml:space="preserve"> </w:t>
      </w:r>
      <w:r w:rsidR="005E48A2" w:rsidRPr="00232C3F">
        <w:t xml:space="preserve"> For example, </w:t>
      </w:r>
      <w:hyperlink r:id="rId25" w:history="1">
        <w:r w:rsidR="00880EF7" w:rsidRPr="00FB54AA">
          <w:rPr>
            <w:rStyle w:val="Hyperlink"/>
            <w:rFonts w:ascii="Courier New" w:eastAsia="Times New Roman" w:hAnsi="Courier New" w:cs="Courier New"/>
            <w:szCs w:val="17"/>
          </w:rPr>
          <w:t>https://wipo.int/api/v1/patents?inventorId=12345</w:t>
        </w:r>
      </w:hyperlink>
      <w:r w:rsidR="00D139BA">
        <w:rPr>
          <w:rFonts w:ascii="Courier New" w:hAnsi="Courier New" w:cs="Courier New"/>
        </w:rPr>
        <w:t xml:space="preserve"> </w:t>
      </w:r>
      <w:r w:rsidR="005E48A2" w:rsidRPr="00232C3F">
        <w:t xml:space="preserve">should be used instead of </w:t>
      </w:r>
      <w:hyperlink r:id="rId26" w:history="1">
        <w:r w:rsidR="00880EF7" w:rsidRPr="00FB54AA">
          <w:rPr>
            <w:rStyle w:val="Hyperlink"/>
            <w:rFonts w:ascii="Courier New" w:hAnsi="Courier New" w:cs="Courier New"/>
            <w:szCs w:val="17"/>
          </w:rPr>
          <w:t>https://wipo.int/api/v1/inventors/12345/patents</w:t>
        </w:r>
      </w:hyperlink>
      <w:r w:rsidR="00880EF7">
        <w:rPr>
          <w:rStyle w:val="Hyperlink"/>
          <w:rFonts w:ascii="Courier New" w:hAnsi="Courier New" w:cs="Courier New"/>
          <w:color w:val="auto"/>
          <w:szCs w:val="17"/>
          <w:u w:val="none"/>
        </w:rPr>
        <w:t xml:space="preserve"> </w:t>
      </w:r>
      <w:r w:rsidR="005E48A2" w:rsidRPr="00C1487A">
        <w:t>.</w:t>
      </w:r>
    </w:p>
    <w:p w14:paraId="5E8B1554" w14:textId="5AE2F4A6" w:rsidR="00040CF3" w:rsidRDefault="005E48A2" w:rsidP="000B6E2B">
      <w:pPr>
        <w:pStyle w:val="RuleStyle"/>
      </w:pPr>
      <w:r w:rsidRPr="00232C3F">
        <w:t>[RS</w:t>
      </w:r>
      <w:r w:rsidR="00692E94">
        <w:t>G</w:t>
      </w:r>
      <w:r w:rsidRPr="00232C3F">
        <w:t>-</w:t>
      </w:r>
      <w:r w:rsidR="003D4616">
        <w:t>1</w:t>
      </w:r>
      <w:r w:rsidR="00040CF3">
        <w:t>3</w:t>
      </w:r>
      <w:r w:rsidRPr="00232C3F">
        <w:t>]</w:t>
      </w:r>
      <w:r w:rsidR="000B6E2B">
        <w:tab/>
      </w:r>
      <w:r w:rsidRPr="00232C3F">
        <w:t>A Web API SHOULD only</w:t>
      </w:r>
      <w:r w:rsidR="00AF7C6F">
        <w:t xml:space="preserve"> use</w:t>
      </w:r>
      <w:r w:rsidRPr="00232C3F">
        <w:t xml:space="preserve"> top-level resources.</w:t>
      </w:r>
      <w:r w:rsidR="00B97F95">
        <w:t xml:space="preserve"> </w:t>
      </w:r>
      <w:r w:rsidRPr="00232C3F">
        <w:t xml:space="preserve"> If there are sub-resources</w:t>
      </w:r>
      <w:r>
        <w:t>,</w:t>
      </w:r>
      <w:r w:rsidRPr="00232C3F">
        <w:t xml:space="preserve"> they should be collections and imply </w:t>
      </w:r>
      <w:r w:rsidR="00AF7C6F">
        <w:t xml:space="preserve">an </w:t>
      </w:r>
      <w:r w:rsidRPr="00232C3F">
        <w:t xml:space="preserve">association. </w:t>
      </w:r>
      <w:r w:rsidR="00B97F95">
        <w:t xml:space="preserve"> </w:t>
      </w:r>
      <w:r w:rsidRPr="00232C3F">
        <w:t xml:space="preserve">An entity should be accessible as either top-level resource or sub-resource but not </w:t>
      </w:r>
      <w:r w:rsidR="00AF7C6F">
        <w:t xml:space="preserve">using </w:t>
      </w:r>
      <w:r w:rsidRPr="00232C3F">
        <w:t xml:space="preserve">both ways. </w:t>
      </w:r>
    </w:p>
    <w:p w14:paraId="18BE2DC1" w14:textId="2EC419D3" w:rsidR="005E48A2" w:rsidRPr="00232C3F" w:rsidRDefault="00040CF3" w:rsidP="000B6E2B">
      <w:pPr>
        <w:pStyle w:val="RuleStyle"/>
      </w:pPr>
      <w:r>
        <w:t>[RS</w:t>
      </w:r>
      <w:r w:rsidR="00692E94">
        <w:t>G</w:t>
      </w:r>
      <w:r>
        <w:t>-14]</w:t>
      </w:r>
      <w:r w:rsidR="000B6E2B">
        <w:tab/>
      </w:r>
      <w:r w:rsidR="005E48A2" w:rsidRPr="00232C3F">
        <w:t>If a resource can be stand</w:t>
      </w:r>
      <w:r>
        <w:t>-</w:t>
      </w:r>
      <w:r w:rsidR="005E48A2" w:rsidRPr="00232C3F">
        <w:t>alone</w:t>
      </w:r>
      <w:r w:rsidR="00F372B3">
        <w:t>,</w:t>
      </w:r>
      <w:r w:rsidR="005E48A2" w:rsidRPr="00232C3F">
        <w:t xml:space="preserve"> it MUST be a top-level resource, </w:t>
      </w:r>
      <w:r w:rsidR="00AF7C6F">
        <w:t>or otherwise</w:t>
      </w:r>
      <w:r w:rsidR="00AF7C6F" w:rsidRPr="00232C3F">
        <w:t xml:space="preserve"> </w:t>
      </w:r>
      <w:r w:rsidR="005E48A2" w:rsidRPr="00232C3F">
        <w:t>a sub-resource.</w:t>
      </w:r>
    </w:p>
    <w:p w14:paraId="52EE10B7" w14:textId="57743E74" w:rsidR="007D638D" w:rsidRDefault="005E48A2" w:rsidP="000B6E2B">
      <w:pPr>
        <w:pStyle w:val="RuleStyle"/>
      </w:pPr>
      <w:r w:rsidRPr="00232C3F">
        <w:t>[RS</w:t>
      </w:r>
      <w:r w:rsidR="00692E94">
        <w:t>G</w:t>
      </w:r>
      <w:r w:rsidR="00B03149">
        <w:t>-</w:t>
      </w:r>
      <w:r w:rsidR="003D4616">
        <w:t>1</w:t>
      </w:r>
      <w:r w:rsidR="00040CF3">
        <w:t>5</w:t>
      </w:r>
      <w:r w:rsidRPr="00232C3F">
        <w:t>]</w:t>
      </w:r>
      <w:r w:rsidR="000B6E2B">
        <w:tab/>
      </w:r>
      <w:r w:rsidR="00C1016E">
        <w:t>Q</w:t>
      </w:r>
      <w:r w:rsidR="00C1016E" w:rsidRPr="00232C3F">
        <w:t xml:space="preserve">uery parameters </w:t>
      </w:r>
      <w:r w:rsidR="00C1016E">
        <w:t xml:space="preserve">MUST be used </w:t>
      </w:r>
      <w:r w:rsidR="00C1016E" w:rsidRPr="00232C3F">
        <w:t>instead of URL paths to retrieve nested resources.</w:t>
      </w:r>
    </w:p>
    <w:p w14:paraId="0D458823" w14:textId="1052C061" w:rsidR="00FF64A2" w:rsidRDefault="001446D6" w:rsidP="006E6CD3">
      <w:pPr>
        <w:pStyle w:val="STParagraph"/>
        <w:rPr>
          <w:rFonts w:eastAsia="Times New Roman" w:cs="Arial"/>
          <w:szCs w:val="17"/>
          <w:shd w:val="clear" w:color="auto" w:fill="FFFFFF"/>
        </w:rPr>
      </w:pPr>
      <w:r>
        <w:fldChar w:fldCharType="begin"/>
      </w:r>
      <w:r>
        <w:instrText xml:space="preserve"> AUTONUM  </w:instrText>
      </w:r>
      <w:r>
        <w:fldChar w:fldCharType="end"/>
      </w:r>
      <w:r>
        <w:tab/>
      </w:r>
      <w:r w:rsidR="005E48A2" w:rsidRPr="00B348DA">
        <w:t xml:space="preserve">There are </w:t>
      </w:r>
      <w:r w:rsidR="005E499D" w:rsidRPr="00B348DA">
        <w:t>types</w:t>
      </w:r>
      <w:r w:rsidR="001A09AB">
        <w:rPr>
          <w:rStyle w:val="FootnoteReference"/>
          <w:rFonts w:eastAsia="Times New Roman" w:cs="Arial"/>
          <w:szCs w:val="17"/>
        </w:rPr>
        <w:footnoteReference w:id="3"/>
      </w:r>
      <w:r w:rsidR="005E499D" w:rsidRPr="00B348DA">
        <w:t xml:space="preserve"> of Web APIs</w:t>
      </w:r>
      <w:r w:rsidR="009956B7">
        <w:t>:</w:t>
      </w:r>
      <w:r w:rsidR="005E48A2" w:rsidRPr="00B348DA">
        <w:t xml:space="preserve"> </w:t>
      </w:r>
      <w:r w:rsidR="005E18BF">
        <w:t xml:space="preserve"> </w:t>
      </w:r>
      <w:r w:rsidR="005E48A2" w:rsidRPr="00B348DA">
        <w:t>the CRUD (</w:t>
      </w:r>
      <w:r w:rsidR="009956B7">
        <w:t>C</w:t>
      </w:r>
      <w:r w:rsidR="005E48A2" w:rsidRPr="00B348DA">
        <w:t xml:space="preserve">reate, </w:t>
      </w:r>
      <w:r w:rsidR="009956B7">
        <w:t>R</w:t>
      </w:r>
      <w:r w:rsidR="005E48A2" w:rsidRPr="00B348DA">
        <w:t xml:space="preserve">ead, </w:t>
      </w:r>
      <w:r w:rsidR="009956B7">
        <w:t>U</w:t>
      </w:r>
      <w:r w:rsidR="005E48A2" w:rsidRPr="00B348DA">
        <w:t xml:space="preserve">pdate, and </w:t>
      </w:r>
      <w:r w:rsidR="009956B7">
        <w:t>D</w:t>
      </w:r>
      <w:r w:rsidR="005E48A2" w:rsidRPr="00B348DA">
        <w:t xml:space="preserve">elete) Web API and the Intent Web API. </w:t>
      </w:r>
      <w:r w:rsidR="00E27E71">
        <w:t xml:space="preserve"> </w:t>
      </w:r>
      <w:r w:rsidR="005E48A2" w:rsidRPr="00B348DA">
        <w:t xml:space="preserve">CRUD Web APIs model </w:t>
      </w:r>
      <w:r w:rsidR="00EA258C">
        <w:t xml:space="preserve">changes to a resource, i.e., </w:t>
      </w:r>
      <w:r w:rsidR="005E48A2" w:rsidRPr="00B348DA">
        <w:t xml:space="preserve">create/read/update/delete </w:t>
      </w:r>
      <w:r w:rsidR="00EA258C">
        <w:t>operations.</w:t>
      </w:r>
      <w:r w:rsidR="00B97F95">
        <w:t xml:space="preserve"> </w:t>
      </w:r>
      <w:r w:rsidR="000042DD">
        <w:t xml:space="preserve"> </w:t>
      </w:r>
      <w:r w:rsidR="005E48A2" w:rsidRPr="00B348DA">
        <w:t xml:space="preserve">Intent Web APIs </w:t>
      </w:r>
      <w:r w:rsidR="00EA258C">
        <w:t xml:space="preserve">by contrast </w:t>
      </w:r>
      <w:r w:rsidR="005E48A2" w:rsidRPr="00B348DA">
        <w:t>model business operations</w:t>
      </w:r>
      <w:r w:rsidR="00EA258C">
        <w:t>, e.g., renew/register/publish</w:t>
      </w:r>
      <w:r w:rsidR="005E48A2" w:rsidRPr="00B348DA">
        <w:t xml:space="preserve">. </w:t>
      </w:r>
      <w:r w:rsidR="00B97F95">
        <w:t xml:space="preserve"> </w:t>
      </w:r>
      <w:r w:rsidR="005E48A2" w:rsidRPr="00B348DA">
        <w:t xml:space="preserve">CRUD operations should use nouns and Intent Web APIs </w:t>
      </w:r>
      <w:r w:rsidR="009956B7">
        <w:t xml:space="preserve">should use </w:t>
      </w:r>
      <w:r w:rsidR="005E48A2" w:rsidRPr="00B348DA">
        <w:t>verbs for the resource names.</w:t>
      </w:r>
      <w:r w:rsidR="00B97F95">
        <w:t xml:space="preserve"> </w:t>
      </w:r>
      <w:r w:rsidR="005E48A2" w:rsidRPr="00B348DA">
        <w:t xml:space="preserve"> CRUD Web APIs are the most common but both can be combined for example, the service consumer could use an Intent Web API modeling business operation, which would orchestrate the execution of one or more CRUD Web APIs service operations.</w:t>
      </w:r>
      <w:r w:rsidR="00B97F95">
        <w:t xml:space="preserve"> </w:t>
      </w:r>
      <w:r w:rsidR="005E48A2" w:rsidRPr="00B348DA">
        <w:t xml:space="preserve"> Using </w:t>
      </w:r>
      <w:r w:rsidR="00944C2F">
        <w:t xml:space="preserve">CRUD </w:t>
      </w:r>
      <w:r w:rsidR="005E48A2" w:rsidRPr="00B348DA">
        <w:t>Web API, the service caller has to orchestrate the business logic but with Intent Web APIs</w:t>
      </w:r>
      <w:r w:rsidR="009956B7">
        <w:t xml:space="preserve"> it is</w:t>
      </w:r>
      <w:r w:rsidR="005E48A2" w:rsidRPr="00B348DA">
        <w:t xml:space="preserve"> the service provider </w:t>
      </w:r>
      <w:r w:rsidR="009956B7">
        <w:t xml:space="preserve">who </w:t>
      </w:r>
      <w:r w:rsidR="005E48A2" w:rsidRPr="00B348DA">
        <w:t xml:space="preserve">orchestrates the business logic.  CRUD Web APIs are not atomic </w:t>
      </w:r>
      <w:r w:rsidR="009956B7">
        <w:t>when compared</w:t>
      </w:r>
      <w:r w:rsidR="005E48A2" w:rsidRPr="00B348DA">
        <w:t xml:space="preserve"> </w:t>
      </w:r>
      <w:r w:rsidR="009956B7">
        <w:t>with</w:t>
      </w:r>
      <w:r w:rsidR="009956B7" w:rsidRPr="00B348DA">
        <w:t xml:space="preserve"> </w:t>
      </w:r>
      <w:r w:rsidR="005E48A2" w:rsidRPr="00B348DA">
        <w:t>Intent Web APIs</w:t>
      </w:r>
      <w:r w:rsidR="005E48A2" w:rsidRPr="00232C3F">
        <w:rPr>
          <w:rStyle w:val="FootnoteReference"/>
          <w:rFonts w:eastAsia="Times New Roman" w:cs="Arial"/>
          <w:szCs w:val="17"/>
        </w:rPr>
        <w:footnoteReference w:id="4"/>
      </w:r>
      <w:r w:rsidR="005E48A2" w:rsidRPr="00B348DA">
        <w:t xml:space="preserve">. </w:t>
      </w:r>
    </w:p>
    <w:p w14:paraId="436E673A" w14:textId="33EB55A4" w:rsidR="00AF15CD" w:rsidRPr="00810550" w:rsidRDefault="005E48A2" w:rsidP="00576BB0">
      <w:pPr>
        <w:pStyle w:val="STTableText"/>
      </w:pPr>
      <w:r w:rsidRPr="00232C3F">
        <w:t>For example,</w:t>
      </w:r>
      <w:r>
        <w:t xml:space="preserve"> </w:t>
      </w:r>
      <w:r w:rsidR="00AF15CD">
        <w:t>a</w:t>
      </w:r>
      <w:r w:rsidR="001548C5">
        <w:t xml:space="preserve"> trade</w:t>
      </w:r>
      <w:r w:rsidR="00AF15CD">
        <w:t xml:space="preserve">marks </w:t>
      </w:r>
      <w:r w:rsidR="001548C5">
        <w:t xml:space="preserve">owner </w:t>
      </w:r>
      <w:r w:rsidR="00AF15CD">
        <w:t xml:space="preserve">wants to renew </w:t>
      </w:r>
      <w:r w:rsidR="001548C5">
        <w:t xml:space="preserve">the ones that will expire soon (for example, on </w:t>
      </w:r>
      <w:proofErr w:type="spellStart"/>
      <w:r w:rsidR="001548C5" w:rsidRPr="007B134F">
        <w:rPr>
          <w:rFonts w:ascii="Courier New" w:hAnsi="Courier New" w:cs="Courier New"/>
        </w:rPr>
        <w:t>yyyy</w:t>
      </w:r>
      <w:proofErr w:type="spellEnd"/>
      <w:r w:rsidR="001548C5" w:rsidRPr="007B134F">
        <w:rPr>
          <w:rFonts w:ascii="Courier New" w:hAnsi="Courier New" w:cs="Courier New"/>
        </w:rPr>
        <w:t>-mm-dd</w:t>
      </w:r>
      <w:r w:rsidR="001548C5">
        <w:t>)</w:t>
      </w:r>
      <w:r>
        <w:t xml:space="preserve">. </w:t>
      </w:r>
      <w:r w:rsidR="00EA0BEF">
        <w:t xml:space="preserve"> </w:t>
      </w:r>
      <w:r w:rsidR="009956B7">
        <w:t>Th</w:t>
      </w:r>
      <w:r w:rsidR="009956B7" w:rsidRPr="00810550">
        <w:t xml:space="preserve">is is a </w:t>
      </w:r>
      <w:r w:rsidR="00AF15CD" w:rsidRPr="00810550">
        <w:t xml:space="preserve">combination of the following </w:t>
      </w:r>
      <w:r w:rsidR="009956B7" w:rsidRPr="00810550">
        <w:t>business operation</w:t>
      </w:r>
      <w:r w:rsidR="00AF15CD" w:rsidRPr="00810550">
        <w:t>s:</w:t>
      </w:r>
    </w:p>
    <w:p w14:paraId="7D7AEFD6" w14:textId="25F03EE8" w:rsidR="00AF15CD" w:rsidRPr="00464307" w:rsidRDefault="00AF15CD" w:rsidP="00A3042A">
      <w:pPr>
        <w:pStyle w:val="Level2Bullet"/>
      </w:pPr>
      <w:r w:rsidRPr="00810550">
        <w:t>Retrieve marks that will exp</w:t>
      </w:r>
      <w:r w:rsidRPr="00464307">
        <w:t xml:space="preserve">ire on </w:t>
      </w:r>
      <w:proofErr w:type="spellStart"/>
      <w:r w:rsidR="002D7349" w:rsidRPr="00464307">
        <w:t>yyyy</w:t>
      </w:r>
      <w:proofErr w:type="spellEnd"/>
      <w:r w:rsidR="002D7349" w:rsidRPr="00464307">
        <w:t>-</w:t>
      </w:r>
      <w:r w:rsidRPr="00464307">
        <w:t>mm</w:t>
      </w:r>
      <w:r w:rsidR="002D7349" w:rsidRPr="00464307">
        <w:t>-dd</w:t>
      </w:r>
      <w:r w:rsidRPr="00464307">
        <w:t>;</w:t>
      </w:r>
      <w:r w:rsidR="000042DD" w:rsidRPr="00464307">
        <w:t xml:space="preserve"> </w:t>
      </w:r>
      <w:r w:rsidR="001B2BC9">
        <w:t xml:space="preserve"> </w:t>
      </w:r>
      <w:r w:rsidR="000042DD" w:rsidRPr="00464307">
        <w:t>and</w:t>
      </w:r>
    </w:p>
    <w:p w14:paraId="704FE7CA" w14:textId="77777777" w:rsidR="00C074AD" w:rsidRPr="00810550" w:rsidRDefault="00AF15CD" w:rsidP="00A3042A">
      <w:pPr>
        <w:pStyle w:val="Level2Bullet"/>
      </w:pPr>
      <w:r w:rsidRPr="00464307">
        <w:t>Rene</w:t>
      </w:r>
      <w:r w:rsidRPr="00810550">
        <w:t>w the retrieved marks by their international registration number</w:t>
      </w:r>
      <w:r w:rsidR="000042DD" w:rsidRPr="00810550">
        <w:t>.</w:t>
      </w:r>
    </w:p>
    <w:p w14:paraId="447C24BF" w14:textId="77777777" w:rsidR="005E48A2" w:rsidRDefault="00C074AD" w:rsidP="00576BB0">
      <w:pPr>
        <w:pStyle w:val="STTableText"/>
      </w:pPr>
      <w:r>
        <w:t xml:space="preserve">Using a </w:t>
      </w:r>
      <w:r w:rsidR="005E48A2">
        <w:t xml:space="preserve">CRUD Web API </w:t>
      </w:r>
      <w:r>
        <w:t xml:space="preserve">the previous business operations </w:t>
      </w:r>
      <w:r w:rsidR="005E48A2">
        <w:t xml:space="preserve">would </w:t>
      </w:r>
      <w:r>
        <w:t xml:space="preserve">be </w:t>
      </w:r>
      <w:r w:rsidR="005E48A2">
        <w:t>model</w:t>
      </w:r>
      <w:r>
        <w:t xml:space="preserve">ed with </w:t>
      </w:r>
      <w:r w:rsidR="005E48A2" w:rsidRPr="00232C3F">
        <w:t xml:space="preserve">a </w:t>
      </w:r>
      <w:r w:rsidR="005E48A2" w:rsidRPr="00232C3F">
        <w:rPr>
          <w:u w:val="single"/>
        </w:rPr>
        <w:t>non-atomic</w:t>
      </w:r>
      <w:r w:rsidR="005E48A2" w:rsidRPr="00232C3F">
        <w:t xml:space="preserve"> </w:t>
      </w:r>
      <w:r w:rsidR="005E48A2">
        <w:t>process</w:t>
      </w:r>
      <w:r w:rsidR="009956B7">
        <w:t>,</w:t>
      </w:r>
      <w:r w:rsidR="005E48A2">
        <w:t xml:space="preserve"> requiring two</w:t>
      </w:r>
      <w:r w:rsidR="005E48A2" w:rsidRPr="00232C3F">
        <w:t xml:space="preserve"> actions</w:t>
      </w:r>
      <w:r w:rsidR="005E48A2">
        <w:t xml:space="preserve"> such as</w:t>
      </w:r>
      <w:r w:rsidR="005E48A2" w:rsidRPr="00232C3F">
        <w:t>:</w:t>
      </w:r>
    </w:p>
    <w:p w14:paraId="699A90AC" w14:textId="51AAF137" w:rsidR="004A2C6A" w:rsidRPr="00232C3F" w:rsidRDefault="00AF3855" w:rsidP="00CB41EB">
      <w:pPr>
        <w:pStyle w:val="STTableText"/>
      </w:pPr>
      <w:r>
        <w:t xml:space="preserve">Step 1: </w:t>
      </w:r>
      <w:r w:rsidR="005E18BF">
        <w:t xml:space="preserve"> </w:t>
      </w:r>
      <w:r w:rsidR="004A2C6A">
        <w:t xml:space="preserve">Get </w:t>
      </w:r>
      <w:r w:rsidR="00902EB7">
        <w:t xml:space="preserve">all the </w:t>
      </w:r>
      <w:r w:rsidR="00AA2DC4">
        <w:t>trademark</w:t>
      </w:r>
      <w:r w:rsidR="001E1B89">
        <w:t>s</w:t>
      </w:r>
      <w:r w:rsidR="00E44D6C">
        <w:t xml:space="preserve"> </w:t>
      </w:r>
      <w:r w:rsidR="00AD3A14">
        <w:t>in XML format</w:t>
      </w:r>
      <w:r w:rsidR="00AD3A14">
        <w:rPr>
          <w:rStyle w:val="FootnoteReference"/>
        </w:rPr>
        <w:footnoteReference w:id="5"/>
      </w:r>
      <w:r w:rsidR="00E44D6C">
        <w:t xml:space="preserve"> that belong to the </w:t>
      </w:r>
      <w:r w:rsidR="001E1B89">
        <w:t xml:space="preserve">holder </w:t>
      </w:r>
      <w:r w:rsidR="00E44D6C">
        <w:t xml:space="preserve">with </w:t>
      </w:r>
      <w:r w:rsidR="005D2632">
        <w:t xml:space="preserve">the </w:t>
      </w:r>
      <w:r w:rsidR="00E44D6C">
        <w:t xml:space="preserve">name </w:t>
      </w:r>
      <w:r w:rsidR="007564A6">
        <w:t>John Smith</w:t>
      </w:r>
      <w:r w:rsidR="00C95E8D">
        <w:t xml:space="preserve"> and will expire, for example, </w:t>
      </w:r>
      <w:r w:rsidR="009B3553">
        <w:t xml:space="preserve">on </w:t>
      </w:r>
      <w:r w:rsidR="00C95E8D">
        <w:t>2018</w:t>
      </w:r>
      <w:r w:rsidR="009B3553">
        <w:t>-</w:t>
      </w:r>
      <w:r w:rsidR="00C95E8D">
        <w:t>12</w:t>
      </w:r>
      <w:r w:rsidR="009B3553">
        <w:t>-</w:t>
      </w:r>
      <w:r w:rsidR="00C95E8D">
        <w:t>31</w:t>
      </w:r>
      <w:r w:rsidR="004A2C6A">
        <w:t>:</w:t>
      </w:r>
    </w:p>
    <w:tbl>
      <w:tblPr>
        <w:tblStyle w:val="TableGrid"/>
        <w:tblW w:w="8820" w:type="dxa"/>
        <w:tblInd w:w="535" w:type="dxa"/>
        <w:tblLook w:val="04A0" w:firstRow="1" w:lastRow="0" w:firstColumn="1" w:lastColumn="0" w:noHBand="0" w:noVBand="1"/>
      </w:tblPr>
      <w:tblGrid>
        <w:gridCol w:w="8820"/>
      </w:tblGrid>
      <w:tr w:rsidR="005E48A2" w:rsidRPr="00232C3F" w14:paraId="6B7AA405" w14:textId="77777777" w:rsidTr="00464307">
        <w:tc>
          <w:tcPr>
            <w:tcW w:w="8820" w:type="dxa"/>
          </w:tcPr>
          <w:p w14:paraId="69ACF5CA" w14:textId="77777777" w:rsidR="00F33C82" w:rsidRPr="00F33C82" w:rsidRDefault="00F33C82" w:rsidP="008745E1">
            <w:pPr>
              <w:rPr>
                <w:rFonts w:ascii="Courier New" w:hAnsi="Courier New" w:cs="Courier New"/>
              </w:rPr>
            </w:pPr>
            <w:r w:rsidRPr="00F33C82">
              <w:rPr>
                <w:rFonts w:ascii="Courier New" w:hAnsi="Courier New" w:cs="Courier New"/>
              </w:rPr>
              <w:t>GET</w:t>
            </w:r>
            <w:r w:rsidR="002E463D">
              <w:rPr>
                <w:rFonts w:ascii="Courier New" w:hAnsi="Courier New" w:cs="Courier New"/>
              </w:rPr>
              <w:t xml:space="preserve"> </w:t>
            </w:r>
            <w:r w:rsidRPr="00F33C82">
              <w:rPr>
                <w:rFonts w:ascii="Courier New" w:hAnsi="Courier New" w:cs="Courier New"/>
              </w:rPr>
              <w:t>/</w:t>
            </w:r>
            <w:proofErr w:type="spellStart"/>
            <w:r w:rsidRPr="00F33C82">
              <w:rPr>
                <w:rFonts w:ascii="Courier New" w:hAnsi="Courier New" w:cs="Courier New"/>
              </w:rPr>
              <w:t>api</w:t>
            </w:r>
            <w:proofErr w:type="spellEnd"/>
            <w:r w:rsidRPr="00F33C82">
              <w:rPr>
                <w:rFonts w:ascii="Courier New" w:hAnsi="Courier New" w:cs="Courier New"/>
              </w:rPr>
              <w:t>/v1/</w:t>
            </w:r>
            <w:r w:rsidR="00F719E2">
              <w:rPr>
                <w:rFonts w:ascii="Courier New" w:hAnsi="Courier New" w:cs="Courier New"/>
              </w:rPr>
              <w:t>trademark</w:t>
            </w:r>
            <w:r w:rsidR="00E537EA">
              <w:rPr>
                <w:rFonts w:ascii="Courier New" w:hAnsi="Courier New" w:cs="Courier New"/>
              </w:rPr>
              <w:t>s</w:t>
            </w:r>
            <w:r w:rsidRPr="00F33C82">
              <w:rPr>
                <w:rFonts w:ascii="Courier New" w:hAnsi="Courier New" w:cs="Courier New"/>
              </w:rPr>
              <w:t>?</w:t>
            </w:r>
            <w:r w:rsidR="00F511A2" w:rsidRPr="00FC5D34">
              <w:t xml:space="preserve"> </w:t>
            </w:r>
            <w:proofErr w:type="spellStart"/>
            <w:r w:rsidR="00F511A2" w:rsidRPr="00F511A2">
              <w:rPr>
                <w:rFonts w:ascii="Courier New" w:hAnsi="Courier New" w:cs="Courier New"/>
              </w:rPr>
              <w:t>holderFullName</w:t>
            </w:r>
            <w:proofErr w:type="spellEnd"/>
            <w:r w:rsidRPr="00F33C82">
              <w:rPr>
                <w:rFonts w:ascii="Courier New" w:hAnsi="Courier New" w:cs="Courier New"/>
              </w:rPr>
              <w:t>=</w:t>
            </w:r>
            <w:r w:rsidR="00984D26">
              <w:rPr>
                <w:rFonts w:ascii="Courier New" w:hAnsi="Courier New" w:cs="Courier New"/>
              </w:rPr>
              <w:t>J</w:t>
            </w:r>
            <w:r w:rsidRPr="00F33C82">
              <w:rPr>
                <w:rFonts w:ascii="Courier New" w:hAnsi="Courier New" w:cs="Courier New"/>
              </w:rPr>
              <w:t>ohn</w:t>
            </w:r>
            <w:r w:rsidR="00984D26">
              <w:rPr>
                <w:rFonts w:ascii="Courier New" w:hAnsi="Courier New" w:cs="Courier New"/>
              </w:rPr>
              <w:t>%20S</w:t>
            </w:r>
            <w:r w:rsidRPr="00F33C82">
              <w:rPr>
                <w:rFonts w:ascii="Courier New" w:hAnsi="Courier New" w:cs="Courier New"/>
              </w:rPr>
              <w:t>mith</w:t>
            </w:r>
            <w:r w:rsidR="00C95E8D">
              <w:rPr>
                <w:rFonts w:ascii="Courier New" w:hAnsi="Courier New" w:cs="Courier New"/>
              </w:rPr>
              <w:t>&amp;</w:t>
            </w:r>
            <w:r w:rsidR="004533F9">
              <w:rPr>
                <w:rFonts w:ascii="Courier New" w:hAnsi="Courier New" w:cs="Courier New"/>
              </w:rPr>
              <w:t>expiry</w:t>
            </w:r>
            <w:r w:rsidR="00C95E8D">
              <w:rPr>
                <w:rFonts w:ascii="Courier New" w:hAnsi="Courier New" w:cs="Courier New"/>
              </w:rPr>
              <w:t>Date=2018-12-31</w:t>
            </w:r>
            <w:r w:rsidR="008931D4">
              <w:rPr>
                <w:rFonts w:ascii="Courier New" w:hAnsi="Courier New" w:cs="Courier New"/>
              </w:rPr>
              <w:t xml:space="preserve">. </w:t>
            </w:r>
            <w:r w:rsidR="009F5870">
              <w:rPr>
                <w:rFonts w:ascii="Courier New" w:hAnsi="Courier New" w:cs="Courier New"/>
              </w:rPr>
              <w:t>HTTP/1.1</w:t>
            </w:r>
          </w:p>
          <w:p w14:paraId="2B5E4863" w14:textId="77777777" w:rsidR="00F33C82" w:rsidRPr="00F33C82" w:rsidRDefault="00F33C82" w:rsidP="008745E1">
            <w:pPr>
              <w:rPr>
                <w:rFonts w:ascii="Courier New" w:hAnsi="Courier New" w:cs="Courier New"/>
              </w:rPr>
            </w:pPr>
            <w:r w:rsidRPr="00F33C82">
              <w:rPr>
                <w:rFonts w:ascii="Courier New" w:hAnsi="Courier New" w:cs="Courier New"/>
              </w:rPr>
              <w:t xml:space="preserve">Host: wipo.int </w:t>
            </w:r>
          </w:p>
          <w:p w14:paraId="5B0BB70F" w14:textId="77777777" w:rsidR="005E48A2" w:rsidRPr="00232C3F" w:rsidRDefault="00F33C82" w:rsidP="008745E1">
            <w:pPr>
              <w:spacing w:line="480" w:lineRule="auto"/>
              <w:rPr>
                <w:rFonts w:eastAsia="Times New Roman" w:cs="Arial"/>
                <w:szCs w:val="17"/>
              </w:rPr>
            </w:pPr>
            <w:r w:rsidRPr="00F33C82">
              <w:rPr>
                <w:rFonts w:ascii="Courier New" w:hAnsi="Courier New" w:cs="Courier New"/>
              </w:rPr>
              <w:t>Accept: application/xml</w:t>
            </w:r>
          </w:p>
        </w:tc>
      </w:tr>
    </w:tbl>
    <w:p w14:paraId="5AF35165" w14:textId="73F6CED2" w:rsidR="00DC5589" w:rsidRDefault="00DC5589" w:rsidP="00CB41EB">
      <w:pPr>
        <w:pStyle w:val="STTableText"/>
      </w:pPr>
      <w:r>
        <w:t>The following example HTTP response is returned:</w:t>
      </w:r>
    </w:p>
    <w:tbl>
      <w:tblPr>
        <w:tblStyle w:val="TableGrid"/>
        <w:tblW w:w="8820" w:type="dxa"/>
        <w:tblInd w:w="535" w:type="dxa"/>
        <w:tblLook w:val="04A0" w:firstRow="1" w:lastRow="0" w:firstColumn="1" w:lastColumn="0" w:noHBand="0" w:noVBand="1"/>
      </w:tblPr>
      <w:tblGrid>
        <w:gridCol w:w="8820"/>
      </w:tblGrid>
      <w:tr w:rsidR="00DC5589" w14:paraId="7F5C4022" w14:textId="77777777" w:rsidTr="00464307">
        <w:tc>
          <w:tcPr>
            <w:tcW w:w="8820" w:type="dxa"/>
          </w:tcPr>
          <w:p w14:paraId="43867A04" w14:textId="77777777" w:rsidR="00DC5589" w:rsidRPr="00CF686A" w:rsidRDefault="00DC5589" w:rsidP="008745E1">
            <w:pPr>
              <w:rPr>
                <w:rFonts w:ascii="Courier New" w:hAnsi="Courier New" w:cs="Courier New"/>
              </w:rPr>
            </w:pPr>
            <w:r w:rsidRPr="00CF686A">
              <w:rPr>
                <w:rFonts w:ascii="Courier New" w:hAnsi="Courier New" w:cs="Courier New"/>
              </w:rPr>
              <w:t>HTTP/1.1 200 OK</w:t>
            </w:r>
          </w:p>
          <w:p w14:paraId="1903BBA1" w14:textId="77777777" w:rsidR="00DC5589" w:rsidRPr="00CF686A" w:rsidRDefault="00DC5589" w:rsidP="008745E1">
            <w:pPr>
              <w:rPr>
                <w:rFonts w:ascii="Courier New" w:hAnsi="Courier New" w:cs="Courier New"/>
              </w:rPr>
            </w:pPr>
            <w:r w:rsidRPr="00CF686A">
              <w:rPr>
                <w:rFonts w:ascii="Courier New" w:hAnsi="Courier New" w:cs="Courier New"/>
              </w:rPr>
              <w:t>Content-Type: application/xml</w:t>
            </w:r>
          </w:p>
          <w:p w14:paraId="3F41D09A" w14:textId="77777777" w:rsidR="00496D5B" w:rsidRPr="00CF686A" w:rsidRDefault="00496D5B" w:rsidP="008745E1">
            <w:pPr>
              <w:rPr>
                <w:rFonts w:ascii="Courier New" w:hAnsi="Courier New" w:cs="Courier New"/>
              </w:rPr>
            </w:pPr>
          </w:p>
          <w:p w14:paraId="5AEC77DD" w14:textId="77777777" w:rsidR="00FD1EB3" w:rsidRPr="00CF686A" w:rsidRDefault="00FD1EB3" w:rsidP="008745E1">
            <w:pPr>
              <w:rPr>
                <w:rFonts w:ascii="Courier New" w:hAnsi="Courier New" w:cs="Courier New"/>
              </w:rPr>
            </w:pPr>
            <w:r w:rsidRPr="00CF686A">
              <w:rPr>
                <w:rFonts w:ascii="Courier New" w:hAnsi="Courier New" w:cs="Courier New"/>
              </w:rPr>
              <w:t>&lt;?xml version="1.0" encoding="UTF-8"?&gt;</w:t>
            </w:r>
          </w:p>
          <w:p w14:paraId="3CBF43E9" w14:textId="77777777" w:rsidR="00FD1EB3" w:rsidRPr="00CF686A" w:rsidRDefault="00FD1EB3" w:rsidP="008745E1">
            <w:pPr>
              <w:rPr>
                <w:rFonts w:ascii="Courier New" w:hAnsi="Courier New" w:cs="Courier New"/>
              </w:rPr>
            </w:pPr>
            <w:r w:rsidRPr="00CF686A">
              <w:rPr>
                <w:rFonts w:ascii="Courier New" w:hAnsi="Courier New" w:cs="Courier New"/>
              </w:rPr>
              <w:t>&lt;</w:t>
            </w:r>
            <w:proofErr w:type="spellStart"/>
            <w:r w:rsidRPr="00CF686A">
              <w:rPr>
                <w:rFonts w:ascii="Courier New" w:hAnsi="Courier New" w:cs="Courier New"/>
              </w:rPr>
              <w:t>tmk:TrademarkBag</w:t>
            </w:r>
            <w:proofErr w:type="spellEnd"/>
            <w:r w:rsidRPr="00CF686A">
              <w:rPr>
                <w:rFonts w:ascii="Courier New" w:hAnsi="Courier New" w:cs="Courier New"/>
              </w:rPr>
              <w:t xml:space="preserve"> </w:t>
            </w:r>
            <w:proofErr w:type="spellStart"/>
            <w:r w:rsidRPr="00CF686A">
              <w:rPr>
                <w:rFonts w:ascii="Courier New" w:hAnsi="Courier New" w:cs="Courier New"/>
              </w:rPr>
              <w:t>xmlns:xsi</w:t>
            </w:r>
            <w:proofErr w:type="spellEnd"/>
            <w:r w:rsidRPr="00CF686A">
              <w:rPr>
                <w:rFonts w:ascii="Courier New" w:hAnsi="Courier New" w:cs="Courier New"/>
              </w:rPr>
              <w:t xml:space="preserve">="http://www.w3.org/2001/XMLSchema-instance" </w:t>
            </w:r>
            <w:proofErr w:type="spellStart"/>
            <w:r w:rsidRPr="00CF686A">
              <w:rPr>
                <w:rFonts w:ascii="Courier New" w:hAnsi="Courier New" w:cs="Courier New"/>
              </w:rPr>
              <w:t>xmlns:com</w:t>
            </w:r>
            <w:proofErr w:type="spellEnd"/>
            <w:r w:rsidRPr="00CF686A">
              <w:rPr>
                <w:rFonts w:ascii="Courier New" w:hAnsi="Courier New" w:cs="Courier New"/>
              </w:rPr>
              <w:t>="http://www.wipo.int/standards/XMLSchema/ST96/Common" xmlns:tmk="http://www.wipo.int/standards/XMLSchema/ST96/Trademark" xsi:schemaLocation="http://www.wipo.int/standards/XMLSchema/ST96/Trademark TrademarkBag.xsd"&gt;</w:t>
            </w:r>
          </w:p>
          <w:p w14:paraId="109D0755" w14:textId="77777777" w:rsidR="00FD1EB3" w:rsidRPr="00CF686A" w:rsidRDefault="00FD1EB3" w:rsidP="008745E1">
            <w:pPr>
              <w:rPr>
                <w:rFonts w:ascii="Courier New" w:hAnsi="Courier New" w:cs="Courier New"/>
              </w:rPr>
            </w:pPr>
            <w:r w:rsidRPr="00CF686A">
              <w:rPr>
                <w:rFonts w:ascii="Courier New" w:hAnsi="Courier New" w:cs="Courier New"/>
              </w:rPr>
              <w:tab/>
              <w:t>&lt;</w:t>
            </w:r>
            <w:proofErr w:type="spellStart"/>
            <w:r w:rsidRPr="00CF686A">
              <w:rPr>
                <w:rFonts w:ascii="Courier New" w:hAnsi="Courier New" w:cs="Courier New"/>
              </w:rPr>
              <w:t>tmk:Trademark</w:t>
            </w:r>
            <w:proofErr w:type="spellEnd"/>
            <w:r w:rsidRPr="00CF686A">
              <w:rPr>
                <w:rFonts w:ascii="Courier New" w:hAnsi="Courier New" w:cs="Courier New"/>
              </w:rPr>
              <w:t xml:space="preserve"> </w:t>
            </w:r>
            <w:proofErr w:type="spellStart"/>
            <w:r w:rsidRPr="00CF686A">
              <w:rPr>
                <w:rFonts w:ascii="Courier New" w:hAnsi="Courier New" w:cs="Courier New"/>
              </w:rPr>
              <w:t>xmlns:xsi</w:t>
            </w:r>
            <w:proofErr w:type="spellEnd"/>
            <w:r w:rsidRPr="00CF686A">
              <w:rPr>
                <w:rFonts w:ascii="Courier New" w:hAnsi="Courier New" w:cs="Courier New"/>
              </w:rPr>
              <w:t xml:space="preserve">="http://www.w3.org/2001/XMLSchema-instance" </w:t>
            </w:r>
            <w:proofErr w:type="spellStart"/>
            <w:r w:rsidRPr="00CF686A">
              <w:rPr>
                <w:rFonts w:ascii="Courier New" w:hAnsi="Courier New" w:cs="Courier New"/>
              </w:rPr>
              <w:t>xmlns:com</w:t>
            </w:r>
            <w:proofErr w:type="spellEnd"/>
            <w:r w:rsidRPr="00CF686A">
              <w:rPr>
                <w:rFonts w:ascii="Courier New" w:hAnsi="Courier New" w:cs="Courier New"/>
              </w:rPr>
              <w:t xml:space="preserve">="http://www.wipo.int/standards/XMLSchema/ST96/Common" xmlns:tmk="http://www.wipo.int/standards/XMLSchema/ST96/Trademark" </w:t>
            </w:r>
            <w:proofErr w:type="spellStart"/>
            <w:r w:rsidRPr="00CF686A">
              <w:rPr>
                <w:rFonts w:ascii="Courier New" w:hAnsi="Courier New" w:cs="Courier New"/>
              </w:rPr>
              <w:t>com:operationCategory</w:t>
            </w:r>
            <w:proofErr w:type="spellEnd"/>
            <w:r w:rsidRPr="00CF686A">
              <w:rPr>
                <w:rFonts w:ascii="Courier New" w:hAnsi="Courier New" w:cs="Courier New"/>
              </w:rPr>
              <w:t>="Delete" xsi:schemaLocation="http://www.wipo.int/standards/XMLSchema/ST96/Trademark Trademark.xsd"&gt;</w:t>
            </w:r>
          </w:p>
          <w:p w14:paraId="732EF881" w14:textId="77777777" w:rsidR="00FD1EB3" w:rsidRPr="00FD1EB3" w:rsidRDefault="00FD1EB3" w:rsidP="008745E1">
            <w:pPr>
              <w:rPr>
                <w:rFonts w:ascii="Courier New" w:hAnsi="Courier New" w:cs="Courier New"/>
              </w:rPr>
            </w:pPr>
            <w:r w:rsidRPr="00CF686A">
              <w:rPr>
                <w:rFonts w:ascii="Courier New" w:hAnsi="Courier New" w:cs="Courier New"/>
              </w:rPr>
              <w:tab/>
            </w:r>
            <w:r w:rsidRPr="00CF686A">
              <w:rPr>
                <w:rFonts w:ascii="Courier New" w:hAnsi="Courier New" w:cs="Courier New"/>
              </w:rPr>
              <w:tab/>
            </w:r>
            <w:r w:rsidRPr="00FD1EB3">
              <w:rPr>
                <w:rFonts w:ascii="Courier New" w:hAnsi="Courier New" w:cs="Courier New"/>
              </w:rPr>
              <w:t>...</w:t>
            </w:r>
          </w:p>
          <w:p w14:paraId="6C0068A4" w14:textId="77777777" w:rsidR="00FD1EB3" w:rsidRPr="00FD1EB3" w:rsidRDefault="00FD1EB3" w:rsidP="008745E1">
            <w:pPr>
              <w:rPr>
                <w:rFonts w:ascii="Courier New" w:hAnsi="Courier New" w:cs="Courier New"/>
              </w:rPr>
            </w:pPr>
            <w:r w:rsidRPr="00FD1EB3">
              <w:rPr>
                <w:rFonts w:ascii="Courier New" w:hAnsi="Courier New" w:cs="Courier New"/>
              </w:rPr>
              <w:tab/>
            </w:r>
            <w:r w:rsidRPr="00FD1EB3">
              <w:rPr>
                <w:rFonts w:ascii="Courier New" w:hAnsi="Courier New" w:cs="Courier New"/>
              </w:rPr>
              <w:tab/>
              <w:t>&lt;</w:t>
            </w:r>
            <w:proofErr w:type="spellStart"/>
            <w:r w:rsidRPr="00FD1EB3">
              <w:rPr>
                <w:rFonts w:ascii="Courier New" w:hAnsi="Courier New" w:cs="Courier New"/>
              </w:rPr>
              <w:t>com:RegistrationNumber</w:t>
            </w:r>
            <w:proofErr w:type="spellEnd"/>
            <w:r w:rsidRPr="00FD1EB3">
              <w:rPr>
                <w:rFonts w:ascii="Courier New" w:hAnsi="Courier New" w:cs="Courier New"/>
              </w:rPr>
              <w:t>&gt;</w:t>
            </w:r>
          </w:p>
          <w:p w14:paraId="66BB5E7A" w14:textId="77777777" w:rsidR="00FD1EB3" w:rsidRPr="00FD1EB3" w:rsidRDefault="00FD1EB3" w:rsidP="008745E1">
            <w:pPr>
              <w:rPr>
                <w:rFonts w:ascii="Courier New" w:hAnsi="Courier New" w:cs="Courier New"/>
              </w:rPr>
            </w:pPr>
            <w:r w:rsidRPr="00FD1EB3">
              <w:rPr>
                <w:rFonts w:ascii="Courier New" w:hAnsi="Courier New" w:cs="Courier New"/>
              </w:rPr>
              <w:tab/>
            </w:r>
            <w:r w:rsidRPr="00FD1EB3">
              <w:rPr>
                <w:rFonts w:ascii="Courier New" w:hAnsi="Courier New" w:cs="Courier New"/>
              </w:rPr>
              <w:tab/>
            </w:r>
            <w:r w:rsidRPr="00FD1EB3">
              <w:rPr>
                <w:rFonts w:ascii="Courier New" w:hAnsi="Courier New" w:cs="Courier New"/>
              </w:rPr>
              <w:tab/>
              <w:t>&lt;</w:t>
            </w:r>
            <w:proofErr w:type="spellStart"/>
            <w:r w:rsidRPr="00FD1EB3">
              <w:rPr>
                <w:rFonts w:ascii="Courier New" w:hAnsi="Courier New" w:cs="Courier New"/>
              </w:rPr>
              <w:t>com:IPOfficeCode</w:t>
            </w:r>
            <w:proofErr w:type="spellEnd"/>
            <w:r w:rsidRPr="00FD1EB3">
              <w:rPr>
                <w:rFonts w:ascii="Courier New" w:hAnsi="Courier New" w:cs="Courier New"/>
              </w:rPr>
              <w:t>&gt;IT&lt;/</w:t>
            </w:r>
            <w:proofErr w:type="spellStart"/>
            <w:r w:rsidRPr="00FD1EB3">
              <w:rPr>
                <w:rFonts w:ascii="Courier New" w:hAnsi="Courier New" w:cs="Courier New"/>
              </w:rPr>
              <w:t>com:IPOfficeCode</w:t>
            </w:r>
            <w:proofErr w:type="spellEnd"/>
            <w:r w:rsidRPr="00FD1EB3">
              <w:rPr>
                <w:rFonts w:ascii="Courier New" w:hAnsi="Courier New" w:cs="Courier New"/>
              </w:rPr>
              <w:t>&gt;</w:t>
            </w:r>
          </w:p>
          <w:p w14:paraId="3D2454BF" w14:textId="77777777" w:rsidR="00FD1EB3" w:rsidRPr="00FD1EB3" w:rsidRDefault="00FD1EB3" w:rsidP="008745E1">
            <w:pPr>
              <w:rPr>
                <w:rFonts w:ascii="Courier New" w:hAnsi="Courier New" w:cs="Courier New"/>
              </w:rPr>
            </w:pPr>
            <w:r w:rsidRPr="00FD1EB3">
              <w:rPr>
                <w:rFonts w:ascii="Courier New" w:hAnsi="Courier New" w:cs="Courier New"/>
              </w:rPr>
              <w:tab/>
            </w:r>
            <w:r w:rsidRPr="00FD1EB3">
              <w:rPr>
                <w:rFonts w:ascii="Courier New" w:hAnsi="Courier New" w:cs="Courier New"/>
              </w:rPr>
              <w:tab/>
            </w:r>
            <w:r w:rsidRPr="00FD1EB3">
              <w:rPr>
                <w:rFonts w:ascii="Courier New" w:hAnsi="Courier New" w:cs="Courier New"/>
              </w:rPr>
              <w:tab/>
              <w:t>&lt;com:ST13ApplicationNumber&gt;</w:t>
            </w:r>
            <w:r w:rsidRPr="008E0ACC">
              <w:rPr>
                <w:rFonts w:ascii="Courier New" w:hAnsi="Courier New" w:cs="Courier New"/>
                <w:b/>
              </w:rPr>
              <w:t>000000000000001</w:t>
            </w:r>
            <w:r w:rsidRPr="00FD1EB3">
              <w:rPr>
                <w:rFonts w:ascii="Courier New" w:hAnsi="Courier New" w:cs="Courier New"/>
              </w:rPr>
              <w:t>&lt;/com:ST13ApplicationNumber&gt;</w:t>
            </w:r>
          </w:p>
          <w:p w14:paraId="35D408D7" w14:textId="77777777" w:rsidR="00FD1EB3" w:rsidRPr="00FD1EB3" w:rsidRDefault="00FD1EB3" w:rsidP="008745E1">
            <w:pPr>
              <w:rPr>
                <w:rFonts w:ascii="Courier New" w:hAnsi="Courier New" w:cs="Courier New"/>
              </w:rPr>
            </w:pPr>
            <w:r w:rsidRPr="00FD1EB3">
              <w:rPr>
                <w:rFonts w:ascii="Courier New" w:hAnsi="Courier New" w:cs="Courier New"/>
              </w:rPr>
              <w:tab/>
            </w:r>
            <w:r w:rsidRPr="00FD1EB3">
              <w:rPr>
                <w:rFonts w:ascii="Courier New" w:hAnsi="Courier New" w:cs="Courier New"/>
              </w:rPr>
              <w:tab/>
              <w:t>&lt;/</w:t>
            </w:r>
            <w:proofErr w:type="spellStart"/>
            <w:r w:rsidRPr="00FD1EB3">
              <w:rPr>
                <w:rFonts w:ascii="Courier New" w:hAnsi="Courier New" w:cs="Courier New"/>
              </w:rPr>
              <w:t>com:RegistrationNumber</w:t>
            </w:r>
            <w:proofErr w:type="spellEnd"/>
            <w:r w:rsidRPr="00FD1EB3">
              <w:rPr>
                <w:rFonts w:ascii="Courier New" w:hAnsi="Courier New" w:cs="Courier New"/>
              </w:rPr>
              <w:t>&gt;</w:t>
            </w:r>
          </w:p>
          <w:p w14:paraId="2263F7B3" w14:textId="77777777" w:rsidR="00FD1EB3" w:rsidRPr="00954718" w:rsidRDefault="00FD1EB3" w:rsidP="008745E1">
            <w:pPr>
              <w:rPr>
                <w:rFonts w:ascii="Courier New" w:hAnsi="Courier New" w:cs="Courier New"/>
                <w:lang w:val="pt-PT"/>
              </w:rPr>
            </w:pPr>
            <w:r w:rsidRPr="00FD1EB3">
              <w:rPr>
                <w:rFonts w:ascii="Courier New" w:hAnsi="Courier New" w:cs="Courier New"/>
              </w:rPr>
              <w:tab/>
            </w:r>
            <w:r w:rsidRPr="00FD1EB3">
              <w:rPr>
                <w:rFonts w:ascii="Courier New" w:hAnsi="Courier New" w:cs="Courier New"/>
              </w:rPr>
              <w:tab/>
            </w:r>
            <w:r w:rsidRPr="00954718">
              <w:rPr>
                <w:rFonts w:ascii="Courier New" w:hAnsi="Courier New" w:cs="Courier New"/>
                <w:lang w:val="pt-PT"/>
              </w:rPr>
              <w:t>...</w:t>
            </w:r>
          </w:p>
          <w:p w14:paraId="70224E77" w14:textId="77777777" w:rsidR="00FD1EB3" w:rsidRPr="00954718" w:rsidRDefault="00FD1EB3" w:rsidP="008745E1">
            <w:pPr>
              <w:rPr>
                <w:rFonts w:ascii="Courier New" w:hAnsi="Courier New" w:cs="Courier New"/>
                <w:lang w:val="pt-PT"/>
              </w:rPr>
            </w:pPr>
            <w:r w:rsidRPr="00954718">
              <w:rPr>
                <w:rFonts w:ascii="Courier New" w:hAnsi="Courier New" w:cs="Courier New"/>
                <w:lang w:val="pt-PT"/>
              </w:rPr>
              <w:tab/>
            </w:r>
            <w:r w:rsidRPr="00954718">
              <w:rPr>
                <w:rFonts w:ascii="Courier New" w:hAnsi="Courier New" w:cs="Courier New"/>
                <w:lang w:val="pt-PT"/>
              </w:rPr>
              <w:tab/>
              <w:t>&lt;com:ExpiryDate&gt;</w:t>
            </w:r>
            <w:r w:rsidRPr="00954718">
              <w:rPr>
                <w:rFonts w:ascii="Courier New" w:hAnsi="Courier New" w:cs="Courier New"/>
                <w:b/>
                <w:lang w:val="pt-PT"/>
              </w:rPr>
              <w:t>2018-12-31</w:t>
            </w:r>
            <w:r w:rsidRPr="00954718">
              <w:rPr>
                <w:rFonts w:ascii="Courier New" w:hAnsi="Courier New" w:cs="Courier New"/>
                <w:lang w:val="pt-PT"/>
              </w:rPr>
              <w:t>&lt;/com:ExpiryDate&gt;</w:t>
            </w:r>
          </w:p>
          <w:p w14:paraId="6F290D29" w14:textId="77777777" w:rsidR="00FD1EB3" w:rsidRPr="00954718" w:rsidRDefault="00FD1EB3" w:rsidP="008745E1">
            <w:pPr>
              <w:rPr>
                <w:rFonts w:ascii="Courier New" w:hAnsi="Courier New" w:cs="Courier New"/>
                <w:lang w:val="pt-PT"/>
              </w:rPr>
            </w:pPr>
            <w:r w:rsidRPr="00954718">
              <w:rPr>
                <w:rFonts w:ascii="Courier New" w:hAnsi="Courier New" w:cs="Courier New"/>
                <w:lang w:val="pt-PT"/>
              </w:rPr>
              <w:tab/>
            </w:r>
            <w:r w:rsidRPr="00954718">
              <w:rPr>
                <w:rFonts w:ascii="Courier New" w:hAnsi="Courier New" w:cs="Courier New"/>
                <w:lang w:val="pt-PT"/>
              </w:rPr>
              <w:tab/>
              <w:t>...</w:t>
            </w:r>
          </w:p>
          <w:p w14:paraId="14EAC752" w14:textId="77777777" w:rsidR="00FD1EB3" w:rsidRPr="00954718" w:rsidRDefault="00FD1EB3" w:rsidP="008745E1">
            <w:pPr>
              <w:rPr>
                <w:rFonts w:ascii="Courier New" w:hAnsi="Courier New" w:cs="Courier New"/>
                <w:lang w:val="pt-PT"/>
              </w:rPr>
            </w:pPr>
            <w:r w:rsidRPr="00954718">
              <w:rPr>
                <w:rFonts w:ascii="Courier New" w:hAnsi="Courier New" w:cs="Courier New"/>
                <w:lang w:val="pt-PT"/>
              </w:rPr>
              <w:tab/>
              <w:t>&lt;/tmk:Trademark&gt;</w:t>
            </w:r>
          </w:p>
          <w:p w14:paraId="0DED5E26" w14:textId="77777777" w:rsidR="00FD1EB3" w:rsidRPr="00FD1EB3" w:rsidRDefault="00FD1EB3" w:rsidP="008745E1">
            <w:pPr>
              <w:rPr>
                <w:rFonts w:ascii="Courier New" w:hAnsi="Courier New" w:cs="Courier New"/>
              </w:rPr>
            </w:pPr>
            <w:r w:rsidRPr="00954718">
              <w:rPr>
                <w:rFonts w:ascii="Courier New" w:hAnsi="Courier New" w:cs="Courier New"/>
                <w:lang w:val="pt-PT"/>
              </w:rPr>
              <w:tab/>
            </w:r>
            <w:r w:rsidRPr="00FD1EB3">
              <w:rPr>
                <w:rFonts w:ascii="Courier New" w:hAnsi="Courier New" w:cs="Courier New"/>
              </w:rPr>
              <w:t>...</w:t>
            </w:r>
          </w:p>
          <w:p w14:paraId="6641849C" w14:textId="77777777" w:rsidR="00496D5B" w:rsidRPr="00F33C82" w:rsidRDefault="00FD1EB3" w:rsidP="008745E1">
            <w:pPr>
              <w:rPr>
                <w:rFonts w:ascii="Courier New" w:hAnsi="Courier New" w:cs="Courier New"/>
              </w:rPr>
            </w:pPr>
            <w:r w:rsidRPr="00FD1EB3">
              <w:rPr>
                <w:rFonts w:ascii="Courier New" w:hAnsi="Courier New" w:cs="Courier New"/>
              </w:rPr>
              <w:t>&lt;/</w:t>
            </w:r>
            <w:proofErr w:type="spellStart"/>
            <w:r w:rsidRPr="00FD1EB3">
              <w:rPr>
                <w:rFonts w:ascii="Courier New" w:hAnsi="Courier New" w:cs="Courier New"/>
              </w:rPr>
              <w:t>tmk:TrademarkBag</w:t>
            </w:r>
            <w:proofErr w:type="spellEnd"/>
            <w:r w:rsidRPr="00FD1EB3">
              <w:rPr>
                <w:rFonts w:ascii="Courier New" w:hAnsi="Courier New" w:cs="Courier New"/>
              </w:rPr>
              <w:t>&gt;</w:t>
            </w:r>
          </w:p>
          <w:p w14:paraId="7A894656" w14:textId="77777777" w:rsidR="00F81C92" w:rsidRDefault="00F81C92" w:rsidP="008745E1">
            <w:pPr>
              <w:rPr>
                <w:rFonts w:eastAsia="Times New Roman" w:cs="Arial"/>
                <w:szCs w:val="17"/>
              </w:rPr>
            </w:pPr>
          </w:p>
        </w:tc>
      </w:tr>
    </w:tbl>
    <w:p w14:paraId="111551F7" w14:textId="1796BF27" w:rsidR="006C3631" w:rsidRDefault="00AF3855" w:rsidP="00352A8A">
      <w:pPr>
        <w:pStyle w:val="STTableText"/>
      </w:pPr>
      <w:r>
        <w:t xml:space="preserve">Step 2: </w:t>
      </w:r>
      <w:r w:rsidR="005E18BF">
        <w:t xml:space="preserve"> </w:t>
      </w:r>
      <w:r w:rsidR="004A2C6A">
        <w:t xml:space="preserve">Submit </w:t>
      </w:r>
      <w:r w:rsidR="00902EB7">
        <w:t xml:space="preserve">a </w:t>
      </w:r>
      <w:r w:rsidR="004533F9">
        <w:t>trademark</w:t>
      </w:r>
      <w:r w:rsidR="004A2C6A">
        <w:t xml:space="preserve"> renewal request</w:t>
      </w:r>
      <w:r w:rsidR="00902EB7">
        <w:t xml:space="preserve"> for each </w:t>
      </w:r>
      <w:r w:rsidR="00BE2912">
        <w:t>trademark</w:t>
      </w:r>
      <w:r w:rsidR="00902EB7">
        <w:t xml:space="preserve"> retrieved in the previous step</w:t>
      </w:r>
      <w:r w:rsidR="0090761A">
        <w:t xml:space="preserve"> (depicting here only the first renewal request)</w:t>
      </w:r>
      <w:r w:rsidR="004A2C6A">
        <w:t>:</w:t>
      </w:r>
    </w:p>
    <w:tbl>
      <w:tblPr>
        <w:tblStyle w:val="TableGrid"/>
        <w:tblW w:w="8820" w:type="dxa"/>
        <w:tblInd w:w="535" w:type="dxa"/>
        <w:tblLayout w:type="fixed"/>
        <w:tblLook w:val="04A0" w:firstRow="1" w:lastRow="0" w:firstColumn="1" w:lastColumn="0" w:noHBand="0" w:noVBand="1"/>
      </w:tblPr>
      <w:tblGrid>
        <w:gridCol w:w="8820"/>
      </w:tblGrid>
      <w:tr w:rsidR="006C3631" w14:paraId="66DC6908" w14:textId="77777777" w:rsidTr="000F6637">
        <w:tc>
          <w:tcPr>
            <w:tcW w:w="8820" w:type="dxa"/>
          </w:tcPr>
          <w:p w14:paraId="79F61CB6" w14:textId="77777777" w:rsidR="006C3631" w:rsidRPr="00AF7C6F" w:rsidRDefault="006C3631" w:rsidP="008745E1">
            <w:pPr>
              <w:rPr>
                <w:rFonts w:ascii="Courier New" w:hAnsi="Courier New" w:cs="Courier New"/>
              </w:rPr>
            </w:pPr>
          </w:p>
          <w:p w14:paraId="71B863DB" w14:textId="77777777" w:rsidR="006C3631" w:rsidRDefault="006C3631" w:rsidP="008745E1">
            <w:pPr>
              <w:rPr>
                <w:rFonts w:ascii="Courier New" w:hAnsi="Courier New" w:cs="Courier New"/>
              </w:rPr>
            </w:pPr>
            <w:r>
              <w:rPr>
                <w:rFonts w:ascii="Courier New" w:hAnsi="Courier New" w:cs="Courier New"/>
              </w:rPr>
              <w:t xml:space="preserve">POST </w:t>
            </w:r>
            <w:r w:rsidRPr="00232C3F">
              <w:rPr>
                <w:rFonts w:ascii="Courier New" w:hAnsi="Courier New" w:cs="Courier New"/>
              </w:rPr>
              <w:t>/</w:t>
            </w:r>
            <w:proofErr w:type="spellStart"/>
            <w:r w:rsidRPr="00AF7C6F">
              <w:rPr>
                <w:rFonts w:ascii="Courier New" w:hAnsi="Courier New" w:cs="Courier New"/>
              </w:rPr>
              <w:t>api</w:t>
            </w:r>
            <w:proofErr w:type="spellEnd"/>
            <w:r w:rsidRPr="00AF7C6F">
              <w:rPr>
                <w:rFonts w:ascii="Courier New" w:hAnsi="Courier New" w:cs="Courier New"/>
              </w:rPr>
              <w:t>/v1/</w:t>
            </w:r>
            <w:r w:rsidR="004533F9">
              <w:rPr>
                <w:rFonts w:ascii="Courier New" w:hAnsi="Courier New" w:cs="Courier New"/>
              </w:rPr>
              <w:t>trademark</w:t>
            </w:r>
            <w:r w:rsidR="00496D5B">
              <w:rPr>
                <w:rFonts w:ascii="Courier New" w:hAnsi="Courier New" w:cs="Courier New"/>
              </w:rPr>
              <w:t>s</w:t>
            </w:r>
            <w:r w:rsidR="004533F9">
              <w:rPr>
                <w:rFonts w:ascii="Courier New" w:hAnsi="Courier New" w:cs="Courier New"/>
              </w:rPr>
              <w:t>/</w:t>
            </w:r>
            <w:proofErr w:type="spellStart"/>
            <w:r w:rsidRPr="00AF7C6F">
              <w:rPr>
                <w:rFonts w:ascii="Courier New" w:hAnsi="Courier New" w:cs="Courier New"/>
              </w:rPr>
              <w:t>renewal</w:t>
            </w:r>
            <w:r w:rsidR="00496D5B">
              <w:rPr>
                <w:rFonts w:ascii="Courier New" w:hAnsi="Courier New" w:cs="Courier New"/>
              </w:rPr>
              <w:t>Request</w:t>
            </w:r>
            <w:r w:rsidRPr="00AF7C6F">
              <w:rPr>
                <w:rFonts w:ascii="Courier New" w:hAnsi="Courier New" w:cs="Courier New"/>
              </w:rPr>
              <w:t>s</w:t>
            </w:r>
            <w:proofErr w:type="spellEnd"/>
            <w:r w:rsidR="0068352F" w:rsidRPr="00E73E7E">
              <w:rPr>
                <w:rFonts w:ascii="Courier New" w:hAnsi="Courier New" w:cs="Courier New"/>
                <w:lang w:val="nn-NO"/>
              </w:rPr>
              <w:t xml:space="preserve"> </w:t>
            </w:r>
            <w:r w:rsidR="005D0285">
              <w:rPr>
                <w:rFonts w:ascii="Courier New" w:hAnsi="Courier New" w:cs="Courier New"/>
                <w:lang w:val="nn-NO"/>
              </w:rPr>
              <w:t>HTTP/1.1</w:t>
            </w:r>
          </w:p>
          <w:p w14:paraId="49DBBE92" w14:textId="77777777" w:rsidR="006C3631" w:rsidRPr="005A76D1" w:rsidRDefault="006C3631" w:rsidP="008745E1">
            <w:pPr>
              <w:rPr>
                <w:rFonts w:ascii="Courier New" w:hAnsi="Courier New" w:cs="Courier New"/>
              </w:rPr>
            </w:pPr>
            <w:r w:rsidRPr="005A76D1">
              <w:rPr>
                <w:rFonts w:ascii="Courier New" w:hAnsi="Courier New" w:cs="Courier New"/>
              </w:rPr>
              <w:t xml:space="preserve">Host: wipo.int </w:t>
            </w:r>
          </w:p>
          <w:p w14:paraId="0E2AC42E" w14:textId="77777777" w:rsidR="006C3631" w:rsidRDefault="006C3631" w:rsidP="008745E1">
            <w:pPr>
              <w:rPr>
                <w:rFonts w:ascii="Courier New" w:hAnsi="Courier New" w:cs="Courier New"/>
              </w:rPr>
            </w:pPr>
            <w:r w:rsidRPr="005A76D1">
              <w:rPr>
                <w:rFonts w:ascii="Courier New" w:hAnsi="Courier New" w:cs="Courier New"/>
              </w:rPr>
              <w:t>Accept: application/xml</w:t>
            </w:r>
          </w:p>
          <w:p w14:paraId="19B4C3B9" w14:textId="77777777" w:rsidR="0068352F" w:rsidRDefault="0068352F" w:rsidP="008745E1">
            <w:pPr>
              <w:rPr>
                <w:rFonts w:ascii="Courier New" w:hAnsi="Courier New" w:cs="Courier New"/>
              </w:rPr>
            </w:pPr>
            <w:r>
              <w:rPr>
                <w:rFonts w:ascii="Courier New" w:hAnsi="Courier New" w:cs="Courier New"/>
              </w:rPr>
              <w:t xml:space="preserve">Content-Type: </w:t>
            </w:r>
            <w:r w:rsidRPr="005A76D1">
              <w:rPr>
                <w:rFonts w:ascii="Courier New" w:hAnsi="Courier New" w:cs="Courier New"/>
              </w:rPr>
              <w:t>application/xml</w:t>
            </w:r>
          </w:p>
          <w:p w14:paraId="46C54DB9" w14:textId="77777777" w:rsidR="00DC2616" w:rsidRPr="00DC2616" w:rsidRDefault="00DC2616" w:rsidP="008745E1">
            <w:pPr>
              <w:rPr>
                <w:rFonts w:ascii="Courier New" w:hAnsi="Courier New" w:cs="Courier New"/>
              </w:rPr>
            </w:pPr>
            <w:r w:rsidRPr="00DC2616">
              <w:rPr>
                <w:rFonts w:ascii="Courier New" w:hAnsi="Courier New" w:cs="Courier New"/>
              </w:rPr>
              <w:t>&lt;?xml version="1.0" encoding="UTF-8"?&gt;</w:t>
            </w:r>
          </w:p>
          <w:p w14:paraId="1A4390EB" w14:textId="77777777" w:rsidR="00DC2616" w:rsidRPr="00DC2616" w:rsidRDefault="00DC2616" w:rsidP="008745E1">
            <w:pPr>
              <w:rPr>
                <w:rFonts w:ascii="Courier New" w:hAnsi="Courier New" w:cs="Courier New"/>
              </w:rPr>
            </w:pPr>
            <w:r w:rsidRPr="00DC2616">
              <w:rPr>
                <w:rFonts w:ascii="Courier New" w:hAnsi="Courier New" w:cs="Courier New"/>
              </w:rPr>
              <w:t>&lt;</w:t>
            </w:r>
            <w:proofErr w:type="spellStart"/>
            <w:r w:rsidRPr="00DC2616">
              <w:rPr>
                <w:rFonts w:ascii="Courier New" w:hAnsi="Courier New" w:cs="Courier New"/>
              </w:rPr>
              <w:t>tmk:MadridRenewal</w:t>
            </w:r>
            <w:proofErr w:type="spellEnd"/>
            <w:r w:rsidRPr="00DC2616">
              <w:rPr>
                <w:rFonts w:ascii="Courier New" w:hAnsi="Courier New" w:cs="Courier New"/>
              </w:rPr>
              <w:t xml:space="preserve"> </w:t>
            </w:r>
            <w:proofErr w:type="spellStart"/>
            <w:r w:rsidRPr="00DC2616">
              <w:rPr>
                <w:rFonts w:ascii="Courier New" w:hAnsi="Courier New" w:cs="Courier New"/>
              </w:rPr>
              <w:t>xmlns:xsi</w:t>
            </w:r>
            <w:proofErr w:type="spellEnd"/>
            <w:r w:rsidRPr="00DC2616">
              <w:rPr>
                <w:rFonts w:ascii="Courier New" w:hAnsi="Courier New" w:cs="Courier New"/>
              </w:rPr>
              <w:t xml:space="preserve">="http://www.w3.org/2001/XMLSchema-instance" </w:t>
            </w:r>
            <w:proofErr w:type="spellStart"/>
            <w:r w:rsidRPr="00DC2616">
              <w:rPr>
                <w:rFonts w:ascii="Courier New" w:hAnsi="Courier New" w:cs="Courier New"/>
              </w:rPr>
              <w:t>xmlns:com</w:t>
            </w:r>
            <w:proofErr w:type="spellEnd"/>
            <w:r w:rsidRPr="00DC2616">
              <w:rPr>
                <w:rFonts w:ascii="Courier New" w:hAnsi="Courier New" w:cs="Courier New"/>
              </w:rPr>
              <w:t>="http://www.wipo.int/standards/XMLSchema/ST96/Common" xmlns:tmk="http://www.wipo.int/standards/XMLSchema/ST96/Trademark" xsi:schemaLocation="http://www.wipo.int/standards/XMLSchema/ST96/Trademark MadridRenewal.xsd"&gt;</w:t>
            </w:r>
          </w:p>
          <w:p w14:paraId="2D1B51A0" w14:textId="77777777" w:rsidR="00DC2616" w:rsidRPr="00DC2616" w:rsidRDefault="00DC2616" w:rsidP="008745E1">
            <w:pPr>
              <w:rPr>
                <w:rFonts w:ascii="Courier New" w:hAnsi="Courier New" w:cs="Courier New"/>
              </w:rPr>
            </w:pPr>
            <w:r w:rsidRPr="00DC2616">
              <w:rPr>
                <w:rFonts w:ascii="Courier New" w:hAnsi="Courier New" w:cs="Courier New"/>
              </w:rPr>
              <w:tab/>
              <w:t>...</w:t>
            </w:r>
          </w:p>
          <w:p w14:paraId="0C174131" w14:textId="77777777" w:rsidR="00DC2616" w:rsidRPr="00DC2616" w:rsidRDefault="00DC2616" w:rsidP="008745E1">
            <w:pPr>
              <w:rPr>
                <w:rFonts w:ascii="Courier New" w:hAnsi="Courier New" w:cs="Courier New"/>
              </w:rPr>
            </w:pPr>
            <w:r w:rsidRPr="00DC2616">
              <w:rPr>
                <w:rFonts w:ascii="Courier New" w:hAnsi="Courier New" w:cs="Courier New"/>
              </w:rPr>
              <w:tab/>
              <w:t>&lt;com:InternationalRegistrationNumber&gt;</w:t>
            </w:r>
            <w:r w:rsidRPr="00A444AB">
              <w:rPr>
                <w:rFonts w:ascii="Courier New" w:hAnsi="Courier New" w:cs="Courier New"/>
                <w:b/>
              </w:rPr>
              <w:t>000000000000001</w:t>
            </w:r>
            <w:r w:rsidRPr="00DC2616">
              <w:rPr>
                <w:rFonts w:ascii="Courier New" w:hAnsi="Courier New" w:cs="Courier New"/>
              </w:rPr>
              <w:t>&lt;/com:InternationalRegistrationNumber&gt;</w:t>
            </w:r>
          </w:p>
          <w:p w14:paraId="732CB503" w14:textId="77777777" w:rsidR="00DC2616" w:rsidRPr="00DC2616" w:rsidRDefault="00DC2616" w:rsidP="008745E1">
            <w:pPr>
              <w:rPr>
                <w:rFonts w:ascii="Courier New" w:hAnsi="Courier New" w:cs="Courier New"/>
              </w:rPr>
            </w:pPr>
            <w:r w:rsidRPr="00DC2616">
              <w:rPr>
                <w:rFonts w:ascii="Courier New" w:hAnsi="Courier New" w:cs="Courier New"/>
              </w:rPr>
              <w:tab/>
              <w:t>...</w:t>
            </w:r>
          </w:p>
          <w:p w14:paraId="1529277B" w14:textId="77777777" w:rsidR="006C3631" w:rsidRDefault="00DC2616" w:rsidP="008745E1">
            <w:pPr>
              <w:rPr>
                <w:rFonts w:eastAsia="Times New Roman" w:cs="Arial"/>
                <w:szCs w:val="17"/>
              </w:rPr>
            </w:pPr>
            <w:r w:rsidRPr="00DC2616">
              <w:rPr>
                <w:rFonts w:ascii="Courier New" w:hAnsi="Courier New" w:cs="Courier New"/>
              </w:rPr>
              <w:t>&lt;/</w:t>
            </w:r>
            <w:proofErr w:type="spellStart"/>
            <w:r w:rsidRPr="00DC2616">
              <w:rPr>
                <w:rFonts w:ascii="Courier New" w:hAnsi="Courier New" w:cs="Courier New"/>
              </w:rPr>
              <w:t>tmk:MadridRenewal</w:t>
            </w:r>
            <w:proofErr w:type="spellEnd"/>
            <w:r w:rsidRPr="00DC2616">
              <w:rPr>
                <w:rFonts w:ascii="Courier New" w:hAnsi="Courier New" w:cs="Courier New"/>
              </w:rPr>
              <w:t>&gt;</w:t>
            </w:r>
          </w:p>
        </w:tc>
      </w:tr>
    </w:tbl>
    <w:p w14:paraId="30B63F75" w14:textId="77777777" w:rsidR="005E48A2" w:rsidRPr="00232C3F" w:rsidRDefault="005E48A2" w:rsidP="00CB41EB">
      <w:pPr>
        <w:pStyle w:val="STTableText"/>
      </w:pPr>
      <w:r w:rsidRPr="00232C3F">
        <w:t xml:space="preserve">The previous example could </w:t>
      </w:r>
      <w:r w:rsidR="009956B7">
        <w:t xml:space="preserve">also </w:t>
      </w:r>
      <w:r w:rsidRPr="00232C3F">
        <w:t xml:space="preserve">be modeled with </w:t>
      </w:r>
      <w:r w:rsidRPr="00C929FA">
        <w:t>an atomic</w:t>
      </w:r>
      <w:r w:rsidRPr="00232C3F">
        <w:t xml:space="preserve"> service call </w:t>
      </w:r>
      <w:r w:rsidR="009956B7">
        <w:t>using</w:t>
      </w:r>
      <w:r w:rsidR="009956B7" w:rsidRPr="00232C3F">
        <w:t xml:space="preserve"> </w:t>
      </w:r>
      <w:r w:rsidRPr="00232C3F">
        <w:t xml:space="preserve">an Intent Web API </w:t>
      </w:r>
      <w:r w:rsidR="009956B7">
        <w:t xml:space="preserve">such </w:t>
      </w:r>
      <w:r w:rsidRPr="00232C3F">
        <w:t>as</w:t>
      </w:r>
      <w:r w:rsidR="00363678">
        <w:rPr>
          <w:rStyle w:val="FootnoteReference"/>
        </w:rPr>
        <w:footnoteReference w:id="6"/>
      </w:r>
      <w:r w:rsidRPr="00232C3F">
        <w:t>:</w:t>
      </w:r>
    </w:p>
    <w:tbl>
      <w:tblPr>
        <w:tblStyle w:val="TableGrid"/>
        <w:tblW w:w="8820" w:type="dxa"/>
        <w:tblInd w:w="535" w:type="dxa"/>
        <w:tblLook w:val="04A0" w:firstRow="1" w:lastRow="0" w:firstColumn="1" w:lastColumn="0" w:noHBand="0" w:noVBand="1"/>
      </w:tblPr>
      <w:tblGrid>
        <w:gridCol w:w="8820"/>
      </w:tblGrid>
      <w:tr w:rsidR="005E48A2" w:rsidRPr="00232C3F" w14:paraId="7093C16F" w14:textId="77777777" w:rsidTr="000F6637">
        <w:tc>
          <w:tcPr>
            <w:tcW w:w="8820" w:type="dxa"/>
          </w:tcPr>
          <w:p w14:paraId="5AAD4664" w14:textId="2085796B" w:rsidR="00B17CE5" w:rsidRPr="0078484B" w:rsidRDefault="005E499D" w:rsidP="008745E1">
            <w:pPr>
              <w:rPr>
                <w:rFonts w:ascii="Courier New" w:hAnsi="Courier New" w:cs="Courier New"/>
              </w:rPr>
            </w:pPr>
            <w:r w:rsidRPr="0078484B">
              <w:rPr>
                <w:rFonts w:ascii="Courier New" w:hAnsi="Courier New" w:cs="Courier New"/>
              </w:rPr>
              <w:t>P</w:t>
            </w:r>
            <w:r w:rsidR="00611000" w:rsidRPr="0078484B">
              <w:rPr>
                <w:rFonts w:ascii="Courier New" w:hAnsi="Courier New" w:cs="Courier New"/>
              </w:rPr>
              <w:t>OST</w:t>
            </w:r>
            <w:r w:rsidRPr="0078484B">
              <w:rPr>
                <w:rFonts w:ascii="Courier New" w:hAnsi="Courier New" w:cs="Courier New"/>
              </w:rPr>
              <w:t xml:space="preserve"> </w:t>
            </w:r>
            <w:hyperlink r:id="rId27" w:history="1">
              <w:r w:rsidR="002A1A33" w:rsidRPr="00F8280E">
                <w:rPr>
                  <w:rFonts w:ascii="Courier New" w:hAnsi="Courier New" w:cs="Courier New"/>
                </w:rPr>
                <w:t>/api/v1/</w:t>
              </w:r>
              <w:r w:rsidR="001F0DB0">
                <w:rPr>
                  <w:rFonts w:ascii="Courier New" w:hAnsi="Courier New" w:cs="Courier New"/>
                </w:rPr>
                <w:t>trademarks/</w:t>
              </w:r>
              <w:r w:rsidR="002A1A33" w:rsidRPr="00F8280E">
                <w:rPr>
                  <w:rFonts w:ascii="Courier New" w:hAnsi="Courier New" w:cs="Courier New"/>
                </w:rPr>
                <w:t>findAndRenew?</w:t>
              </w:r>
              <w:r w:rsidR="00F511A2">
                <w:rPr>
                  <w:rFonts w:ascii="Courier New" w:hAnsi="Courier New" w:cs="Courier New"/>
                </w:rPr>
                <w:t>holder</w:t>
              </w:r>
              <w:r w:rsidR="002A1A33" w:rsidRPr="00F8280E">
                <w:rPr>
                  <w:rFonts w:ascii="Courier New" w:hAnsi="Courier New" w:cs="Courier New"/>
                </w:rPr>
                <w:t>FullName=john</w:t>
              </w:r>
            </w:hyperlink>
            <w:r w:rsidR="00CC0418">
              <w:rPr>
                <w:rFonts w:ascii="Courier New" w:hAnsi="Courier New" w:cs="Courier New"/>
              </w:rPr>
              <w:t>%20</w:t>
            </w:r>
            <w:r w:rsidR="002726E5" w:rsidRPr="0078484B">
              <w:rPr>
                <w:rFonts w:ascii="Courier New" w:hAnsi="Courier New" w:cs="Courier New"/>
              </w:rPr>
              <w:t>smith</w:t>
            </w:r>
            <w:r w:rsidR="00F511A2">
              <w:rPr>
                <w:rFonts w:ascii="Courier New" w:hAnsi="Courier New" w:cs="Courier New"/>
              </w:rPr>
              <w:t>&amp;expiryDate=2018-12-31</w:t>
            </w:r>
          </w:p>
          <w:p w14:paraId="447250D5" w14:textId="77777777" w:rsidR="005E48A2" w:rsidRPr="0078484B" w:rsidRDefault="00B17CE5" w:rsidP="008745E1">
            <w:pPr>
              <w:rPr>
                <w:rFonts w:ascii="Courier New" w:hAnsi="Courier New" w:cs="Courier New"/>
              </w:rPr>
            </w:pPr>
            <w:r w:rsidRPr="005A76D1">
              <w:rPr>
                <w:rFonts w:ascii="Courier New" w:hAnsi="Courier New" w:cs="Courier New"/>
              </w:rPr>
              <w:t xml:space="preserve">Host: wipo.int </w:t>
            </w:r>
          </w:p>
        </w:tc>
      </w:tr>
    </w:tbl>
    <w:p w14:paraId="6F70B928" w14:textId="4C865AEF" w:rsidR="00040CF3" w:rsidRDefault="00040CF3" w:rsidP="001E2761">
      <w:pPr>
        <w:pStyle w:val="STParagraph"/>
      </w:pPr>
      <w:r>
        <w:fldChar w:fldCharType="begin"/>
      </w:r>
      <w:r>
        <w:instrText xml:space="preserve"> AUTONUM  </w:instrText>
      </w:r>
      <w:r>
        <w:fldChar w:fldCharType="end"/>
      </w:r>
      <w:r>
        <w:tab/>
        <w:t>The type of Web API should then place constraints on how the resources are named to provide an indication on which is being used.</w:t>
      </w:r>
      <w:r w:rsidR="00E27E71">
        <w:t xml:space="preserve"> </w:t>
      </w:r>
      <w:r>
        <w:t xml:space="preserve"> Note, that resource names that are localized due to business requirements may be in other languages. </w:t>
      </w:r>
    </w:p>
    <w:p w14:paraId="527C1ADB" w14:textId="1DA27999" w:rsidR="005E48A2" w:rsidRPr="00232C3F" w:rsidRDefault="00A9726C" w:rsidP="009E176C">
      <w:pPr>
        <w:pStyle w:val="RuleStyle"/>
      </w:pPr>
      <w:r>
        <w:t>[RS</w:t>
      </w:r>
      <w:r w:rsidR="00692E94">
        <w:t>G</w:t>
      </w:r>
      <w:r>
        <w:t>-1</w:t>
      </w:r>
      <w:r w:rsidR="00E631FD">
        <w:t>6</w:t>
      </w:r>
      <w:r w:rsidR="005E48A2" w:rsidRPr="00232C3F">
        <w:t>]</w:t>
      </w:r>
      <w:r w:rsidR="009E176C">
        <w:tab/>
      </w:r>
      <w:r w:rsidR="009956B7">
        <w:t>R</w:t>
      </w:r>
      <w:r w:rsidR="005E48A2" w:rsidRPr="00232C3F">
        <w:t xml:space="preserve">esource names SHOULD be nouns for CRUD Web APIs and verbs for </w:t>
      </w:r>
      <w:r w:rsidR="005E499D" w:rsidRPr="00232C3F">
        <w:t>Intent Web APIs</w:t>
      </w:r>
      <w:r w:rsidR="005E48A2" w:rsidRPr="00232C3F">
        <w:t>.</w:t>
      </w:r>
    </w:p>
    <w:p w14:paraId="7E1F2FFA" w14:textId="1ECE30A7" w:rsidR="005E48A2" w:rsidRPr="00232C3F" w:rsidRDefault="00A9726C" w:rsidP="009E176C">
      <w:pPr>
        <w:pStyle w:val="RuleStyle"/>
      </w:pPr>
      <w:r>
        <w:t>[RS</w:t>
      </w:r>
      <w:r w:rsidR="00692E94">
        <w:t>G</w:t>
      </w:r>
      <w:r>
        <w:t>-1</w:t>
      </w:r>
      <w:r w:rsidR="00E631FD">
        <w:t>7</w:t>
      </w:r>
      <w:r w:rsidR="005E48A2" w:rsidRPr="00232C3F">
        <w:t>]</w:t>
      </w:r>
      <w:r w:rsidR="009E176C">
        <w:tab/>
      </w:r>
      <w:r w:rsidR="009956B7">
        <w:t>If</w:t>
      </w:r>
      <w:r w:rsidR="005E48A2" w:rsidRPr="00232C3F">
        <w:t xml:space="preserve"> resource name</w:t>
      </w:r>
      <w:r w:rsidR="009956B7">
        <w:t xml:space="preserve"> is a noun</w:t>
      </w:r>
      <w:ins w:id="63" w:author="Author">
        <w:r w:rsidR="0099366C">
          <w:t>,</w:t>
        </w:r>
      </w:ins>
      <w:r w:rsidR="009956B7">
        <w:t xml:space="preserve"> it</w:t>
      </w:r>
      <w:r w:rsidR="005E48A2" w:rsidRPr="00232C3F">
        <w:t xml:space="preserve"> SHOULD </w:t>
      </w:r>
      <w:r w:rsidR="005E48A2">
        <w:t xml:space="preserve">always </w:t>
      </w:r>
      <w:r w:rsidR="009956B7">
        <w:t>use the</w:t>
      </w:r>
      <w:r w:rsidR="005E48A2" w:rsidRPr="00232C3F">
        <w:t xml:space="preserve"> </w:t>
      </w:r>
      <w:r w:rsidR="005E48A2">
        <w:t>plural</w:t>
      </w:r>
      <w:r w:rsidR="009956B7">
        <w:t xml:space="preserve"> form</w:t>
      </w:r>
      <w:r w:rsidR="005E48A2" w:rsidRPr="00232C3F">
        <w:t>.</w:t>
      </w:r>
      <w:r w:rsidR="00E27E71">
        <w:t xml:space="preserve"> </w:t>
      </w:r>
      <w:r w:rsidR="005E48A2">
        <w:t xml:space="preserve"> Irregular noun forms SHOULD NOT be used. </w:t>
      </w:r>
      <w:r w:rsidR="00E27E71">
        <w:t xml:space="preserve"> </w:t>
      </w:r>
      <w:r w:rsidR="005E48A2">
        <w:t xml:space="preserve">For example, </w:t>
      </w:r>
      <w:r w:rsidR="005E48A2" w:rsidRPr="00722E62">
        <w:rPr>
          <w:rFonts w:asciiTheme="minorBidi" w:hAnsiTheme="minorBidi" w:cstheme="minorBidi"/>
        </w:rPr>
        <w:t>/persons should be used instead of /people.</w:t>
      </w:r>
    </w:p>
    <w:p w14:paraId="0D8083A8" w14:textId="0B351BC7" w:rsidR="005E48A2" w:rsidRPr="00232C3F" w:rsidRDefault="00A9726C" w:rsidP="009E176C">
      <w:pPr>
        <w:pStyle w:val="RuleStyle"/>
      </w:pPr>
      <w:r>
        <w:t>[RS</w:t>
      </w:r>
      <w:r w:rsidR="00692E94">
        <w:t>G</w:t>
      </w:r>
      <w:r>
        <w:t>-1</w:t>
      </w:r>
      <w:r w:rsidR="00E631FD">
        <w:t>8</w:t>
      </w:r>
      <w:r w:rsidR="005E48A2" w:rsidRPr="00232C3F">
        <w:t>]</w:t>
      </w:r>
      <w:r w:rsidR="009E176C">
        <w:tab/>
      </w:r>
      <w:r w:rsidR="009956B7">
        <w:t>R</w:t>
      </w:r>
      <w:r w:rsidR="005E48A2" w:rsidRPr="00232C3F">
        <w:t>esource names</w:t>
      </w:r>
      <w:r w:rsidR="0063151F">
        <w:t>, segment and query parameters</w:t>
      </w:r>
      <w:r w:rsidR="005E48A2" w:rsidRPr="00232C3F">
        <w:t xml:space="preserve"> </w:t>
      </w:r>
      <w:del w:id="64" w:author="Author">
        <w:r w:rsidR="005E48A2" w:rsidRPr="00232C3F" w:rsidDel="003A16C8">
          <w:delText>MUST</w:delText>
        </w:r>
      </w:del>
      <w:ins w:id="65" w:author="Author">
        <w:r w:rsidR="003A16C8">
          <w:t>SHOULD</w:t>
        </w:r>
      </w:ins>
      <w:r w:rsidR="003A16C8" w:rsidRPr="00232C3F">
        <w:t xml:space="preserve"> </w:t>
      </w:r>
      <w:r w:rsidR="005E48A2" w:rsidRPr="00232C3F">
        <w:t xml:space="preserve">be composed of words in the English language, using the primary English spellings provided in the Oxford English Dictionary. </w:t>
      </w:r>
      <w:del w:id="66" w:author="Author">
        <w:r w:rsidR="005E48A2" w:rsidDel="0092206D">
          <w:delText>R</w:delText>
        </w:r>
        <w:r w:rsidR="005E48A2" w:rsidRPr="00232C3F" w:rsidDel="0092206D">
          <w:delText>esource</w:delText>
        </w:r>
        <w:r w:rsidR="005E48A2" w:rsidDel="0092206D">
          <w:delText xml:space="preserve"> name</w:delText>
        </w:r>
        <w:r w:rsidR="005E48A2" w:rsidRPr="00232C3F" w:rsidDel="0092206D">
          <w:delText>s that are localized due to business requirements</w:delText>
        </w:r>
        <w:r w:rsidR="005E48A2" w:rsidDel="0092206D">
          <w:delText xml:space="preserve"> MAY be in other languages</w:delText>
        </w:r>
        <w:r w:rsidR="005E48A2" w:rsidRPr="00232C3F" w:rsidDel="0092206D">
          <w:delText>.</w:delText>
        </w:r>
      </w:del>
    </w:p>
    <w:p w14:paraId="164784FF" w14:textId="77777777" w:rsidR="005E48A2" w:rsidRPr="00232C3F" w:rsidRDefault="005E48A2" w:rsidP="00CB41EB">
      <w:pPr>
        <w:pStyle w:val="STHeading3"/>
      </w:pPr>
      <w:r w:rsidRPr="00232C3F">
        <w:t>Supporting multiple formats</w:t>
      </w:r>
    </w:p>
    <w:p w14:paraId="50C5F09E" w14:textId="5510149B" w:rsidR="003C6542" w:rsidRDefault="001446D6" w:rsidP="001E2761">
      <w:pPr>
        <w:pStyle w:val="STParagraph"/>
      </w:pPr>
      <w:r w:rsidRPr="00722E62">
        <w:rPr>
          <w:rFonts w:eastAsia="Times New Roman" w:cs="Arial"/>
          <w:szCs w:val="17"/>
        </w:rPr>
        <w:fldChar w:fldCharType="begin"/>
      </w:r>
      <w:r w:rsidRPr="00722E62">
        <w:rPr>
          <w:rFonts w:eastAsia="Times New Roman" w:cs="Arial"/>
          <w:szCs w:val="17"/>
        </w:rPr>
        <w:instrText xml:space="preserve"> AUTONUM  </w:instrText>
      </w:r>
      <w:r w:rsidRPr="00722E62">
        <w:rPr>
          <w:rFonts w:eastAsia="Times New Roman" w:cs="Arial"/>
          <w:szCs w:val="17"/>
        </w:rPr>
        <w:fldChar w:fldCharType="end"/>
      </w:r>
      <w:r w:rsidR="00B931A9">
        <w:rPr>
          <w:rFonts w:eastAsia="Times New Roman" w:cs="Arial"/>
          <w:szCs w:val="17"/>
        </w:rPr>
        <w:tab/>
      </w:r>
      <w:r w:rsidR="005E48A2" w:rsidRPr="00722E62">
        <w:rPr>
          <w:rFonts w:eastAsia="Times New Roman" w:cs="Arial"/>
          <w:szCs w:val="17"/>
        </w:rPr>
        <w:t>Different</w:t>
      </w:r>
      <w:r w:rsidR="005E48A2" w:rsidRPr="00232C3F">
        <w:t xml:space="preserve"> service consumers may have differing requirements for the </w:t>
      </w:r>
      <w:r w:rsidR="005E48A2">
        <w:t xml:space="preserve">data </w:t>
      </w:r>
      <w:r w:rsidR="005E48A2" w:rsidRPr="00232C3F">
        <w:t>format of the service responses.</w:t>
      </w:r>
      <w:r w:rsidR="00B97F95">
        <w:t xml:space="preserve"> </w:t>
      </w:r>
      <w:r w:rsidR="005E48A2" w:rsidRPr="00232C3F">
        <w:t xml:space="preserve"> The media type of the data should be decoupled from the data itself, allowing the service to support a range of media types. </w:t>
      </w:r>
      <w:r w:rsidR="004E4752">
        <w:t xml:space="preserve"> </w:t>
      </w:r>
      <w:r w:rsidR="005E48A2" w:rsidRPr="00232C3F">
        <w:t xml:space="preserve">Therefore, a Web API must support content type negotiation using the request HTTP header </w:t>
      </w:r>
      <w:r w:rsidR="005E48A2" w:rsidRPr="00656CC0">
        <w:rPr>
          <w:rFonts w:ascii="Courier New" w:hAnsi="Courier New" w:cs="Courier New"/>
        </w:rPr>
        <w:t>Accept</w:t>
      </w:r>
      <w:r w:rsidR="005E48A2" w:rsidRPr="00232C3F">
        <w:t xml:space="preserve"> and the response HTTP header </w:t>
      </w:r>
      <w:r w:rsidR="005E48A2" w:rsidRPr="00656CC0">
        <w:rPr>
          <w:rFonts w:ascii="Courier New" w:hAnsi="Courier New" w:cs="Courier New"/>
        </w:rPr>
        <w:t>Content-Type</w:t>
      </w:r>
      <w:r w:rsidR="005E48A2" w:rsidRPr="00232C3F">
        <w:t xml:space="preserve"> as required by IETF RFC </w:t>
      </w:r>
      <w:del w:id="67" w:author="Author">
        <w:r w:rsidR="005E48A2" w:rsidRPr="00232C3F">
          <w:delText>7231</w:delText>
        </w:r>
      </w:del>
      <w:ins w:id="68" w:author="Author">
        <w:r w:rsidR="00EB61AA">
          <w:t>9110</w:t>
        </w:r>
      </w:ins>
      <w:r w:rsidR="005E499D" w:rsidRPr="00232C3F">
        <w:t xml:space="preserve">. </w:t>
      </w:r>
      <w:r w:rsidR="005E499D">
        <w:t xml:space="preserve"> </w:t>
      </w:r>
      <w:r w:rsidR="00B60D9B">
        <w:t xml:space="preserve">For example, for requesting data in JSON format the </w:t>
      </w:r>
      <w:r w:rsidR="00533833">
        <w:t xml:space="preserve">header </w:t>
      </w:r>
      <w:r w:rsidR="00533833">
        <w:rPr>
          <w:rFonts w:ascii="Courier New" w:hAnsi="Courier New" w:cs="Courier New"/>
        </w:rPr>
        <w:t>Accept</w:t>
      </w:r>
      <w:r w:rsidR="00533833" w:rsidRPr="004E4752">
        <w:rPr>
          <w:rFonts w:asciiTheme="minorBidi" w:hAnsiTheme="minorBidi" w:cstheme="minorBidi"/>
        </w:rPr>
        <w:t xml:space="preserve"> </w:t>
      </w:r>
      <w:r w:rsidR="00B60D9B">
        <w:t xml:space="preserve">should be </w:t>
      </w:r>
      <w:r w:rsidR="00533833">
        <w:rPr>
          <w:rFonts w:ascii="Courier New" w:hAnsi="Courier New" w:cs="Courier New"/>
        </w:rPr>
        <w:t>Accept</w:t>
      </w:r>
      <w:r w:rsidR="00A903C1">
        <w:rPr>
          <w:rFonts w:ascii="Courier New" w:hAnsi="Courier New" w:cs="Courier New"/>
        </w:rPr>
        <w:t xml:space="preserve">: </w:t>
      </w:r>
      <w:r w:rsidR="00B60D9B" w:rsidRPr="001B7657">
        <w:rPr>
          <w:rFonts w:ascii="Courier New" w:hAnsi="Courier New" w:cs="Courier New"/>
        </w:rPr>
        <w:t>application/</w:t>
      </w:r>
      <w:proofErr w:type="spellStart"/>
      <w:r w:rsidR="00B60D9B" w:rsidRPr="001B7657">
        <w:rPr>
          <w:rFonts w:ascii="Courier New" w:hAnsi="Courier New" w:cs="Courier New"/>
        </w:rPr>
        <w:t>json</w:t>
      </w:r>
      <w:proofErr w:type="spellEnd"/>
      <w:r w:rsidR="00B60D9B">
        <w:t xml:space="preserve"> and for data in XML format the </w:t>
      </w:r>
      <w:r w:rsidR="00533833">
        <w:rPr>
          <w:rFonts w:ascii="Courier New" w:hAnsi="Courier New" w:cs="Courier New"/>
        </w:rPr>
        <w:t>Accept</w:t>
      </w:r>
      <w:r w:rsidR="00B60D9B">
        <w:t xml:space="preserve"> should be </w:t>
      </w:r>
      <w:r w:rsidR="00533833">
        <w:rPr>
          <w:rFonts w:ascii="Courier New" w:hAnsi="Courier New" w:cs="Courier New"/>
        </w:rPr>
        <w:t>Accept</w:t>
      </w:r>
      <w:r w:rsidR="00A903C1">
        <w:rPr>
          <w:rFonts w:ascii="Courier New" w:hAnsi="Courier New" w:cs="Courier New"/>
        </w:rPr>
        <w:t xml:space="preserve">: </w:t>
      </w:r>
      <w:r w:rsidR="00B60D9B" w:rsidRPr="001B7657">
        <w:rPr>
          <w:rFonts w:ascii="Courier New" w:hAnsi="Courier New" w:cs="Courier New"/>
        </w:rPr>
        <w:t>application/xml</w:t>
      </w:r>
      <w:r w:rsidR="00961B71" w:rsidRPr="004E4752">
        <w:rPr>
          <w:rFonts w:asciiTheme="minorBidi" w:hAnsiTheme="minorBidi" w:cstheme="minorBidi"/>
        </w:rPr>
        <w:t>.</w:t>
      </w:r>
      <w:r w:rsidR="00AB4AEA" w:rsidRPr="004E4752">
        <w:rPr>
          <w:rFonts w:asciiTheme="minorBidi" w:hAnsiTheme="minorBidi" w:cstheme="minorBidi"/>
        </w:rPr>
        <w:t xml:space="preserve"> </w:t>
      </w:r>
      <w:r w:rsidR="00A903C1" w:rsidRPr="004E4752">
        <w:rPr>
          <w:rFonts w:asciiTheme="minorBidi" w:hAnsiTheme="minorBidi" w:cstheme="minorBidi"/>
        </w:rPr>
        <w:t xml:space="preserve"> </w:t>
      </w:r>
      <w:r w:rsidR="008B5401">
        <w:t xml:space="preserve">Likewise, for the header </w:t>
      </w:r>
      <w:r w:rsidR="008B5401" w:rsidRPr="001B7657">
        <w:rPr>
          <w:rFonts w:ascii="Courier New" w:hAnsi="Courier New" w:cs="Courier New"/>
        </w:rPr>
        <w:t>Content-Type</w:t>
      </w:r>
      <w:r w:rsidR="008B5401">
        <w:t>.</w:t>
      </w:r>
      <w:r w:rsidR="00B97F95">
        <w:t xml:space="preserve"> </w:t>
      </w:r>
      <w:r w:rsidR="008B5401">
        <w:t xml:space="preserve"> </w:t>
      </w:r>
      <w:r w:rsidR="005E499D" w:rsidRPr="00804D21">
        <w:t>Additionally, a Web</w:t>
      </w:r>
      <w:r w:rsidR="005E499D" w:rsidRPr="00804D21" w:rsidDel="00C476F7">
        <w:t xml:space="preserve"> </w:t>
      </w:r>
      <w:r w:rsidR="005E499D" w:rsidRPr="00804D21">
        <w:t xml:space="preserve">API may support other ways of content type negotiation such </w:t>
      </w:r>
      <w:r w:rsidR="006023E6">
        <w:t>as query parameter (for example</w:t>
      </w:r>
      <w:ins w:id="69" w:author="Author">
        <w:r w:rsidR="00F036D9">
          <w:t>,</w:t>
        </w:r>
      </w:ins>
      <w:r w:rsidR="005E499D" w:rsidRPr="00804D21">
        <w:t> </w:t>
      </w:r>
      <w:r w:rsidR="005E499D" w:rsidRPr="00804D21">
        <w:rPr>
          <w:rFonts w:ascii="Courier New" w:hAnsi="Courier New" w:cs="Courier New"/>
        </w:rPr>
        <w:t>?format</w:t>
      </w:r>
      <w:r w:rsidR="005E499D" w:rsidRPr="00804D21">
        <w:t>)</w:t>
      </w:r>
      <w:r w:rsidR="00E96EBF">
        <w:t xml:space="preserve"> or</w:t>
      </w:r>
      <w:r w:rsidR="005E499D" w:rsidRPr="00804D21">
        <w:t xml:space="preserve"> URL suffix (for example </w:t>
      </w:r>
      <w:r w:rsidR="005E499D" w:rsidRPr="00804D21">
        <w:rPr>
          <w:rFonts w:ascii="Courier New" w:hAnsi="Courier New" w:cs="Courier New"/>
        </w:rPr>
        <w:t>.</w:t>
      </w:r>
      <w:proofErr w:type="spellStart"/>
      <w:r w:rsidR="005E499D" w:rsidRPr="00804D21">
        <w:rPr>
          <w:rFonts w:ascii="Courier New" w:hAnsi="Courier New" w:cs="Courier New"/>
        </w:rPr>
        <w:t>json</w:t>
      </w:r>
      <w:proofErr w:type="spellEnd"/>
      <w:r w:rsidR="005E499D" w:rsidRPr="00804D21">
        <w:t>).</w:t>
      </w:r>
    </w:p>
    <w:p w14:paraId="54ACD043" w14:textId="40074108" w:rsidR="008E4A9E" w:rsidRDefault="003C6542" w:rsidP="00777017">
      <w:pPr>
        <w:pStyle w:val="RuleStyle"/>
      </w:pPr>
      <w:r>
        <w:t>[RS</w:t>
      </w:r>
      <w:r w:rsidR="00692E94">
        <w:t>G</w:t>
      </w:r>
      <w:r>
        <w:t>-</w:t>
      </w:r>
      <w:r w:rsidR="00E631FD">
        <w:t>19</w:t>
      </w:r>
      <w:r>
        <w:t>]</w:t>
      </w:r>
      <w:r w:rsidR="00777017">
        <w:tab/>
      </w:r>
      <w:r w:rsidR="006A5AA4">
        <w:t xml:space="preserve">A </w:t>
      </w:r>
      <w:r>
        <w:t xml:space="preserve">Web API SHOULD use for </w:t>
      </w:r>
      <w:r w:rsidRPr="00232C3F">
        <w:t xml:space="preserve">content type negotiation the request HTTP header </w:t>
      </w:r>
      <w:r w:rsidRPr="00656CC0">
        <w:rPr>
          <w:rFonts w:ascii="Courier New" w:hAnsi="Courier New" w:cs="Courier New"/>
        </w:rPr>
        <w:t>Accept</w:t>
      </w:r>
      <w:r w:rsidRPr="00232C3F">
        <w:t xml:space="preserve"> and the response HTTP header </w:t>
      </w:r>
      <w:r w:rsidRPr="00656CC0">
        <w:rPr>
          <w:rFonts w:ascii="Courier New" w:hAnsi="Courier New" w:cs="Courier New"/>
        </w:rPr>
        <w:t>Content-Type</w:t>
      </w:r>
      <w:r>
        <w:t>.</w:t>
      </w:r>
    </w:p>
    <w:p w14:paraId="17D0C688" w14:textId="0EC85F65" w:rsidR="00CB1344" w:rsidRDefault="001446D6" w:rsidP="001E2761">
      <w:pPr>
        <w:pStyle w:val="STParagraph"/>
      </w:pPr>
      <w:r w:rsidRPr="00C929FA">
        <w:fldChar w:fldCharType="begin"/>
      </w:r>
      <w:r w:rsidRPr="00C929FA">
        <w:instrText xml:space="preserve"> AUTONUM  </w:instrText>
      </w:r>
      <w:r w:rsidRPr="00C929FA">
        <w:fldChar w:fldCharType="end"/>
      </w:r>
      <w:r w:rsidRPr="00C929FA">
        <w:tab/>
      </w:r>
      <w:r w:rsidR="000B3414" w:rsidRPr="00C929FA">
        <w:t xml:space="preserve">APIs must support XML </w:t>
      </w:r>
      <w:del w:id="70" w:author="Author">
        <w:r w:rsidR="000B3414" w:rsidRPr="00C929FA" w:rsidDel="00073334">
          <w:delText>and</w:delText>
        </w:r>
      </w:del>
      <w:ins w:id="71" w:author="Author">
        <w:r w:rsidR="000B3414" w:rsidRPr="00C929FA" w:rsidDel="00073334">
          <w:t xml:space="preserve"> </w:t>
        </w:r>
        <w:r w:rsidR="00073334">
          <w:t>or</w:t>
        </w:r>
      </w:ins>
      <w:r w:rsidR="00052670">
        <w:t xml:space="preserve"> </w:t>
      </w:r>
      <w:r w:rsidR="000B3414" w:rsidRPr="00C929FA">
        <w:t>JSON</w:t>
      </w:r>
      <w:r w:rsidR="005E48A2" w:rsidRPr="00C929FA">
        <w:t xml:space="preserve"> requests and responses</w:t>
      </w:r>
      <w:r w:rsidR="00017661" w:rsidRPr="00C929FA">
        <w:t>.</w:t>
      </w:r>
      <w:r w:rsidR="00AA6178">
        <w:t xml:space="preserve"> </w:t>
      </w:r>
      <w:r w:rsidR="00017661" w:rsidRPr="00C929FA">
        <w:t xml:space="preserve"> For XML, responses </w:t>
      </w:r>
      <w:del w:id="72" w:author="Author">
        <w:r w:rsidR="00017661" w:rsidRPr="00C929FA" w:rsidDel="00073334">
          <w:delText>must</w:delText>
        </w:r>
      </w:del>
      <w:ins w:id="73" w:author="Author">
        <w:r w:rsidR="00017661" w:rsidRPr="00C929FA" w:rsidDel="00073334">
          <w:t xml:space="preserve"> </w:t>
        </w:r>
        <w:r w:rsidR="00073334">
          <w:t>should</w:t>
        </w:r>
      </w:ins>
      <w:r w:rsidR="00073334">
        <w:t xml:space="preserve"> </w:t>
      </w:r>
      <w:r w:rsidR="00017661" w:rsidRPr="00C929FA">
        <w:t>be</w:t>
      </w:r>
      <w:r w:rsidR="005E48A2" w:rsidRPr="00C929FA">
        <w:t xml:space="preserve"> </w:t>
      </w:r>
      <w:r w:rsidR="00E96EBF" w:rsidRPr="00C929FA">
        <w:t xml:space="preserve">compliant with </w:t>
      </w:r>
      <w:r w:rsidR="005E48A2" w:rsidRPr="00C929FA">
        <w:t>WIPO Standard</w:t>
      </w:r>
      <w:r w:rsidR="00E62442" w:rsidRPr="00C929FA">
        <w:t xml:space="preserve"> using XML such as</w:t>
      </w:r>
      <w:r w:rsidR="005E48A2" w:rsidRPr="00C929FA">
        <w:t xml:space="preserve"> ST.96</w:t>
      </w:r>
      <w:r w:rsidR="00C61030">
        <w:t xml:space="preserve"> and for JSON, responses </w:t>
      </w:r>
      <w:del w:id="74" w:author="Author">
        <w:r w:rsidR="00C61030" w:rsidDel="00F01975">
          <w:delText>must</w:delText>
        </w:r>
      </w:del>
      <w:ins w:id="75" w:author="Author">
        <w:r w:rsidR="00C61030" w:rsidDel="00F01975">
          <w:t xml:space="preserve"> </w:t>
        </w:r>
        <w:r w:rsidR="00F01975">
          <w:t>should</w:t>
        </w:r>
      </w:ins>
      <w:r w:rsidR="00F01975">
        <w:t xml:space="preserve"> </w:t>
      </w:r>
      <w:r w:rsidR="00C61030">
        <w:t>be compliant with WIPO Standard ST.97</w:t>
      </w:r>
      <w:r w:rsidR="005E48A2" w:rsidRPr="00C929FA">
        <w:t xml:space="preserve">. </w:t>
      </w:r>
      <w:r w:rsidR="000B3414" w:rsidRPr="00C929FA">
        <w:t xml:space="preserve"> </w:t>
      </w:r>
      <w:r w:rsidR="005E48A2" w:rsidRPr="00C929FA">
        <w:t>A consistent mapping between these two formats should be used.</w:t>
      </w:r>
      <w:r w:rsidR="005E48A2" w:rsidRPr="00232C3F">
        <w:t xml:space="preserve"> </w:t>
      </w:r>
    </w:p>
    <w:p w14:paraId="23086FBF" w14:textId="6FF12A64" w:rsidR="005E48A2" w:rsidRDefault="00A9726C" w:rsidP="00BC0461">
      <w:pPr>
        <w:pStyle w:val="RuleStyle"/>
      </w:pPr>
      <w:r>
        <w:t>[RS</w:t>
      </w:r>
      <w:r w:rsidR="00692E94">
        <w:t>G</w:t>
      </w:r>
      <w:r>
        <w:t>-</w:t>
      </w:r>
      <w:r w:rsidR="007C63CA">
        <w:t>2</w:t>
      </w:r>
      <w:r w:rsidR="00E631FD">
        <w:t>0</w:t>
      </w:r>
      <w:r w:rsidR="005E48A2" w:rsidRPr="00232C3F">
        <w:t>]</w:t>
      </w:r>
      <w:r w:rsidR="00BC0461">
        <w:tab/>
      </w:r>
      <w:r w:rsidR="006A5AA4">
        <w:t xml:space="preserve">A </w:t>
      </w:r>
      <w:r w:rsidR="005E48A2" w:rsidRPr="00232C3F">
        <w:t xml:space="preserve">Web API </w:t>
      </w:r>
      <w:r w:rsidR="005E48A2">
        <w:t>MUST</w:t>
      </w:r>
      <w:r w:rsidR="005E48A2" w:rsidRPr="00232C3F">
        <w:t xml:space="preserve"> support content type negotiation </w:t>
      </w:r>
      <w:r w:rsidR="005E48A2">
        <w:t xml:space="preserve">following IETF RFC </w:t>
      </w:r>
      <w:del w:id="76" w:author="Author">
        <w:r w:rsidR="005E48A2" w:rsidDel="00E2239F">
          <w:delText>7231</w:delText>
        </w:r>
      </w:del>
      <w:ins w:id="77" w:author="Author">
        <w:r w:rsidR="00E2239F">
          <w:t>9110</w:t>
        </w:r>
      </w:ins>
      <w:r w:rsidR="005E48A2">
        <w:t>.</w:t>
      </w:r>
    </w:p>
    <w:p w14:paraId="15B3AF3B" w14:textId="5DBD0B04" w:rsidR="005E48A2" w:rsidRPr="00C929FA" w:rsidRDefault="005E48A2" w:rsidP="00BC0461">
      <w:pPr>
        <w:pStyle w:val="RuleStyle"/>
      </w:pPr>
      <w:r w:rsidRPr="00C929FA">
        <w:t>[RS</w:t>
      </w:r>
      <w:r w:rsidR="00692E94" w:rsidRPr="00C929FA">
        <w:t>G</w:t>
      </w:r>
      <w:r w:rsidRPr="00C929FA">
        <w:t>-</w:t>
      </w:r>
      <w:r w:rsidR="007C63CA" w:rsidRPr="00C929FA">
        <w:t>2</w:t>
      </w:r>
      <w:r w:rsidR="00E631FD">
        <w:t>1</w:t>
      </w:r>
      <w:r w:rsidRPr="00C929FA">
        <w:t>]</w:t>
      </w:r>
      <w:r w:rsidR="00BC0461">
        <w:tab/>
      </w:r>
      <w:r w:rsidRPr="00C929FA">
        <w:t>JSON format MUST be assumed when no specific content type is requested.</w:t>
      </w:r>
    </w:p>
    <w:p w14:paraId="295630CB" w14:textId="51ACE9F9" w:rsidR="005E48A2" w:rsidRPr="00C929FA" w:rsidRDefault="00A9726C" w:rsidP="00BC0461">
      <w:pPr>
        <w:pStyle w:val="RuleStyle"/>
      </w:pPr>
      <w:r w:rsidRPr="00C929FA">
        <w:t>[RS</w:t>
      </w:r>
      <w:r w:rsidR="00692E94" w:rsidRPr="00C929FA">
        <w:t>G</w:t>
      </w:r>
      <w:r w:rsidRPr="00C929FA">
        <w:t>-</w:t>
      </w:r>
      <w:r w:rsidR="007C63CA" w:rsidRPr="00C929FA">
        <w:t>2</w:t>
      </w:r>
      <w:r w:rsidR="00E631FD">
        <w:t>2</w:t>
      </w:r>
      <w:r w:rsidR="005E48A2" w:rsidRPr="00C929FA">
        <w:t>]</w:t>
      </w:r>
      <w:r w:rsidR="00BC0461">
        <w:tab/>
      </w:r>
      <w:r w:rsidR="006A5AA4" w:rsidRPr="00C929FA">
        <w:t xml:space="preserve">A </w:t>
      </w:r>
      <w:r w:rsidR="005E48A2" w:rsidRPr="00C929FA">
        <w:t>Web API SHOULD return the status code “</w:t>
      </w:r>
      <w:r w:rsidR="005E48A2" w:rsidRPr="00C929FA">
        <w:rPr>
          <w:rFonts w:ascii="Courier New" w:hAnsi="Courier New" w:cs="Courier New"/>
        </w:rPr>
        <w:t>406 Not Acceptable”</w:t>
      </w:r>
      <w:r w:rsidR="005E48A2" w:rsidRPr="00C929FA">
        <w:t xml:space="preserve"> if a requested format is not supported.</w:t>
      </w:r>
    </w:p>
    <w:p w14:paraId="6A9AA4B9" w14:textId="0E4CC8AC" w:rsidR="005E48A2" w:rsidRPr="00C929FA" w:rsidRDefault="00A9726C" w:rsidP="00BC0461">
      <w:pPr>
        <w:pStyle w:val="RuleStyle"/>
      </w:pPr>
      <w:r w:rsidRPr="00C929FA">
        <w:t>[RS</w:t>
      </w:r>
      <w:r w:rsidR="00692E94" w:rsidRPr="00C929FA">
        <w:t>G</w:t>
      </w:r>
      <w:r w:rsidRPr="00C929FA">
        <w:t>-</w:t>
      </w:r>
      <w:r w:rsidR="007C63CA" w:rsidRPr="00C929FA">
        <w:t>2</w:t>
      </w:r>
      <w:r w:rsidR="00E631FD">
        <w:t>3</w:t>
      </w:r>
      <w:r w:rsidR="005E48A2" w:rsidRPr="00C929FA">
        <w:t>]</w:t>
      </w:r>
      <w:r w:rsidR="00BC0461">
        <w:tab/>
      </w:r>
      <w:r w:rsidR="006A5AA4" w:rsidRPr="00C929FA">
        <w:t xml:space="preserve">A </w:t>
      </w:r>
      <w:r w:rsidR="005E48A2" w:rsidRPr="00C929FA">
        <w:t>Web API SHOULD reject requests containing unexpected</w:t>
      </w:r>
      <w:del w:id="78" w:author="Author">
        <w:r w:rsidR="005E48A2" w:rsidRPr="00C929FA">
          <w:delText xml:space="preserve"> </w:delText>
        </w:r>
        <w:r w:rsidR="005E48A2" w:rsidRPr="00C929FA" w:rsidDel="00071A17">
          <w:delText>or missing</w:delText>
        </w:r>
      </w:del>
      <w:r w:rsidR="005E48A2" w:rsidRPr="00C929FA" w:rsidDel="00071A17">
        <w:t xml:space="preserve"> </w:t>
      </w:r>
      <w:r w:rsidR="005E48A2" w:rsidRPr="00C929FA">
        <w:t>content type headers with the HTTP status code “</w:t>
      </w:r>
      <w:r w:rsidR="005E48A2" w:rsidRPr="00C929FA">
        <w:rPr>
          <w:rFonts w:ascii="Courier New" w:hAnsi="Courier New" w:cs="Courier New"/>
        </w:rPr>
        <w:t>406 Not Acceptable”</w:t>
      </w:r>
      <w:r w:rsidR="005E48A2" w:rsidRPr="00C929FA">
        <w:t xml:space="preserve"> or</w:t>
      </w:r>
      <w:r w:rsidR="005E48A2" w:rsidRPr="00AA6178">
        <w:rPr>
          <w:rFonts w:asciiTheme="minorBidi" w:hAnsiTheme="minorBidi" w:cstheme="minorBidi"/>
        </w:rPr>
        <w:t xml:space="preserve"> </w:t>
      </w:r>
      <w:r w:rsidR="005E48A2" w:rsidRPr="00C929FA">
        <w:rPr>
          <w:rFonts w:ascii="Courier New" w:hAnsi="Courier New" w:cs="Courier New"/>
        </w:rPr>
        <w:t>“415 Unsupported Media Type”</w:t>
      </w:r>
      <w:r w:rsidR="005E48A2" w:rsidRPr="00C929FA">
        <w:t>.</w:t>
      </w:r>
    </w:p>
    <w:p w14:paraId="49AE4A43" w14:textId="51DE9759" w:rsidR="005E48A2" w:rsidRPr="00C929FA" w:rsidRDefault="00A9726C" w:rsidP="00BC0461">
      <w:pPr>
        <w:pStyle w:val="RuleStyle"/>
      </w:pPr>
      <w:r w:rsidRPr="00C929FA">
        <w:t>[RS</w:t>
      </w:r>
      <w:r w:rsidR="002E762D">
        <w:t>G</w:t>
      </w:r>
      <w:r w:rsidRPr="00C929FA">
        <w:t>-2</w:t>
      </w:r>
      <w:r w:rsidR="00E631FD">
        <w:t>4</w:t>
      </w:r>
      <w:r w:rsidR="005E48A2" w:rsidRPr="00C929FA">
        <w:t>]</w:t>
      </w:r>
      <w:r w:rsidR="00BC0461">
        <w:tab/>
      </w:r>
      <w:r w:rsidR="005E48A2" w:rsidRPr="00C929FA">
        <w:t>The requests and responses (naming convention, message format, data structure, and data dictionary) SHOULD refer to WIPO Standard ST.96</w:t>
      </w:r>
      <w:r w:rsidR="007B134F">
        <w:t xml:space="preserve"> for XML</w:t>
      </w:r>
      <w:r w:rsidR="00C61030">
        <w:t xml:space="preserve"> or WIPO Standard ST.97</w:t>
      </w:r>
      <w:r w:rsidR="007B134F">
        <w:t xml:space="preserve"> for JSON</w:t>
      </w:r>
      <w:r w:rsidR="005E48A2" w:rsidRPr="00C929FA">
        <w:t>.</w:t>
      </w:r>
    </w:p>
    <w:p w14:paraId="3E63CC40" w14:textId="1BD135DA" w:rsidR="00692E94" w:rsidRPr="00C929FA" w:rsidRDefault="005E48A2" w:rsidP="00BC0461">
      <w:pPr>
        <w:pStyle w:val="RuleStyle"/>
      </w:pPr>
      <w:r w:rsidRPr="00C929FA">
        <w:t>[RS</w:t>
      </w:r>
      <w:r w:rsidR="00692E94" w:rsidRPr="00C929FA">
        <w:t>J</w:t>
      </w:r>
      <w:r w:rsidRPr="00C929FA">
        <w:t>-</w:t>
      </w:r>
      <w:r w:rsidR="00A9726C" w:rsidRPr="00C929FA">
        <w:t>2</w:t>
      </w:r>
      <w:r w:rsidR="00E631FD">
        <w:t>5</w:t>
      </w:r>
      <w:r w:rsidRPr="00C929FA">
        <w:t>]</w:t>
      </w:r>
      <w:r w:rsidR="00BC0461">
        <w:tab/>
      </w:r>
      <w:r w:rsidR="00724EBF" w:rsidRPr="00C929FA">
        <w:t>JSON object property names</w:t>
      </w:r>
      <w:r w:rsidR="00724EBF" w:rsidRPr="00C929FA" w:rsidDel="00724EBF">
        <w:t xml:space="preserve"> </w:t>
      </w:r>
      <w:r w:rsidRPr="00C929FA">
        <w:t xml:space="preserve">SHOULD be </w:t>
      </w:r>
      <w:r w:rsidR="000B4EDC" w:rsidRPr="00C929FA">
        <w:t xml:space="preserve">provided in </w:t>
      </w:r>
      <w:proofErr w:type="spellStart"/>
      <w:r w:rsidR="00C87D80" w:rsidRPr="00C929FA">
        <w:t>lowerCamelCase</w:t>
      </w:r>
      <w:proofErr w:type="spellEnd"/>
      <w:r w:rsidRPr="00C929FA">
        <w:t>, e.g.</w:t>
      </w:r>
      <w:r w:rsidR="00D72FC4" w:rsidRPr="00C929FA">
        <w:t>,</w:t>
      </w:r>
      <w:r w:rsidRPr="00C929FA">
        <w:t xml:space="preserve"> </w:t>
      </w:r>
      <w:proofErr w:type="spellStart"/>
      <w:r w:rsidRPr="00C929FA">
        <w:t>applicantName</w:t>
      </w:r>
      <w:proofErr w:type="spellEnd"/>
      <w:r w:rsidR="00692E94" w:rsidRPr="00C929FA">
        <w:t>.</w:t>
      </w:r>
    </w:p>
    <w:p w14:paraId="159F79E9" w14:textId="6A85A925" w:rsidR="005E48A2" w:rsidRDefault="00692E94" w:rsidP="00BC0461">
      <w:pPr>
        <w:pStyle w:val="RuleStyle"/>
      </w:pPr>
      <w:r w:rsidRPr="00C929FA">
        <w:t>[RSX-</w:t>
      </w:r>
      <w:r w:rsidR="00052261" w:rsidRPr="00C929FA">
        <w:t>2</w:t>
      </w:r>
      <w:r w:rsidR="00E631FD">
        <w:t>6</w:t>
      </w:r>
      <w:r w:rsidRPr="00C929FA">
        <w:t>]</w:t>
      </w:r>
      <w:r w:rsidR="00BC0461">
        <w:tab/>
      </w:r>
      <w:r w:rsidR="005E48A2" w:rsidRPr="00C929FA">
        <w:t>XML component</w:t>
      </w:r>
      <w:r w:rsidR="00E62442" w:rsidRPr="00C929FA">
        <w:t xml:space="preserve"> name</w:t>
      </w:r>
      <w:r w:rsidR="005E48A2" w:rsidRPr="00C929FA">
        <w:t xml:space="preserve">s </w:t>
      </w:r>
      <w:r w:rsidR="007C63CA" w:rsidRPr="00C929FA">
        <w:t>SHOULD</w:t>
      </w:r>
      <w:r w:rsidR="000B4EDC" w:rsidRPr="00C929FA">
        <w:t xml:space="preserve"> be provided </w:t>
      </w:r>
      <w:r w:rsidR="005E48A2" w:rsidRPr="00C929FA">
        <w:t xml:space="preserve">in </w:t>
      </w:r>
      <w:proofErr w:type="spellStart"/>
      <w:r w:rsidR="00C87D80" w:rsidRPr="00C929FA">
        <w:t>U</w:t>
      </w:r>
      <w:r w:rsidR="00AC253B" w:rsidRPr="00C929FA">
        <w:t>pper</w:t>
      </w:r>
      <w:r w:rsidR="00C87D80" w:rsidRPr="00C929FA">
        <w:t>C</w:t>
      </w:r>
      <w:r w:rsidR="00AC253B" w:rsidRPr="00C929FA">
        <w:t>amel</w:t>
      </w:r>
      <w:r w:rsidR="00C87D80" w:rsidRPr="00C929FA">
        <w:t>C</w:t>
      </w:r>
      <w:r w:rsidR="00AC253B" w:rsidRPr="00C929FA">
        <w:t>ase</w:t>
      </w:r>
      <w:proofErr w:type="spellEnd"/>
      <w:r w:rsidR="005E48A2" w:rsidRPr="00C929FA">
        <w:t>.</w:t>
      </w:r>
    </w:p>
    <w:p w14:paraId="22149E23" w14:textId="0D90F449" w:rsidR="00A32201" w:rsidRDefault="00A32201" w:rsidP="00BC0461">
      <w:pPr>
        <w:pStyle w:val="RuleStyle"/>
      </w:pPr>
      <w:r w:rsidRPr="00232C3F">
        <w:t>[RS</w:t>
      </w:r>
      <w:r w:rsidR="00692E94">
        <w:t>G</w:t>
      </w:r>
      <w:r w:rsidRPr="00232C3F">
        <w:t>-</w:t>
      </w:r>
      <w:r w:rsidR="00052261">
        <w:t>2</w:t>
      </w:r>
      <w:r w:rsidR="00E631FD">
        <w:t>7</w:t>
      </w:r>
      <w:r w:rsidRPr="00232C3F">
        <w:t>]</w:t>
      </w:r>
      <w:r w:rsidR="00BC0461">
        <w:tab/>
      </w:r>
      <w:r w:rsidR="006A5AA4">
        <w:t xml:space="preserve">A </w:t>
      </w:r>
      <w:r>
        <w:t xml:space="preserve">Web API </w:t>
      </w:r>
      <w:r w:rsidRPr="00A32201">
        <w:t>MUST support at least XML or JSON</w:t>
      </w:r>
      <w:r>
        <w:t>.</w:t>
      </w:r>
    </w:p>
    <w:p w14:paraId="0C036AED" w14:textId="77777777" w:rsidR="005E48A2" w:rsidRPr="00232C3F" w:rsidRDefault="005E48A2" w:rsidP="00CB41EB">
      <w:pPr>
        <w:pStyle w:val="STHeading3"/>
      </w:pPr>
      <w:r w:rsidRPr="00232C3F">
        <w:t>HTTP</w:t>
      </w:r>
      <w:r w:rsidRPr="00232C3F">
        <w:rPr>
          <w:rStyle w:val="inline-comment-marker"/>
        </w:rPr>
        <w:t xml:space="preserve"> Methods</w:t>
      </w:r>
    </w:p>
    <w:p w14:paraId="7A29C123" w14:textId="43B9F86B" w:rsidR="005E48A2" w:rsidRPr="00232C3F" w:rsidRDefault="001446D6" w:rsidP="001E2761">
      <w:pPr>
        <w:pStyle w:val="STParagraph"/>
      </w:pPr>
      <w:r>
        <w:fldChar w:fldCharType="begin"/>
      </w:r>
      <w:r>
        <w:instrText xml:space="preserve"> AUTONUM  </w:instrText>
      </w:r>
      <w:r>
        <w:fldChar w:fldCharType="end"/>
      </w:r>
      <w:r>
        <w:tab/>
      </w:r>
      <w:r w:rsidR="005E48A2">
        <w:t xml:space="preserve">HTTP </w:t>
      </w:r>
      <w:r w:rsidR="005E48A2" w:rsidRPr="00232C3F">
        <w:t xml:space="preserve">Methods </w:t>
      </w:r>
      <w:del w:id="79" w:author="Author">
        <w:r w:rsidR="005E48A2" w:rsidDel="00694A77">
          <w:delText xml:space="preserve">(or HTTP Verbs) </w:delText>
        </w:r>
      </w:del>
      <w:r w:rsidR="005E48A2" w:rsidRPr="00232C3F">
        <w:t xml:space="preserve">are a type of function provided by a uniform contract to process resource identifiers and data. </w:t>
      </w:r>
      <w:r w:rsidR="005E48A2">
        <w:t xml:space="preserve"> </w:t>
      </w:r>
      <w:r w:rsidR="005E48A2" w:rsidRPr="00232C3F">
        <w:t>HTTP Methods</w:t>
      </w:r>
      <w:r w:rsidR="005E48A2" w:rsidRPr="00232C3F" w:rsidDel="00963088">
        <w:t xml:space="preserve"> </w:t>
      </w:r>
      <w:r w:rsidR="005E48A2">
        <w:t>must</w:t>
      </w:r>
      <w:r w:rsidR="005E48A2" w:rsidRPr="00232C3F">
        <w:t xml:space="preserve"> be used as they were intended to according the standardized semantics as specified in IETF RFC </w:t>
      </w:r>
      <w:del w:id="80" w:author="Author">
        <w:r w:rsidR="005E48A2" w:rsidRPr="00232C3F" w:rsidDel="004A41E2">
          <w:delText>7231</w:delText>
        </w:r>
      </w:del>
      <w:ins w:id="81" w:author="Author">
        <w:r w:rsidR="004A41E2">
          <w:t>9110</w:t>
        </w:r>
      </w:ins>
      <w:r w:rsidR="005E48A2" w:rsidRPr="00232C3F">
        <w:t xml:space="preserve"> and 5789, </w:t>
      </w:r>
      <w:r w:rsidR="005E48A2">
        <w:t>namely</w:t>
      </w:r>
      <w:r w:rsidR="005E48A2" w:rsidRPr="00232C3F">
        <w:t>:</w:t>
      </w:r>
    </w:p>
    <w:p w14:paraId="2EE36103" w14:textId="77777777" w:rsidR="005E48A2" w:rsidRPr="00801FCC" w:rsidRDefault="005E48A2" w:rsidP="007049EE">
      <w:pPr>
        <w:pStyle w:val="Level1Bullet"/>
        <w:rPr>
          <w:rFonts w:cs="Arial"/>
          <w:szCs w:val="17"/>
        </w:rPr>
      </w:pPr>
      <w:r w:rsidRPr="00656CC0">
        <w:rPr>
          <w:rFonts w:ascii="Courier New" w:hAnsi="Courier New" w:cs="Courier New"/>
          <w:szCs w:val="17"/>
        </w:rPr>
        <w:t>GET</w:t>
      </w:r>
      <w:r w:rsidRPr="00232C3F">
        <w:rPr>
          <w:rFonts w:cs="Arial"/>
          <w:szCs w:val="17"/>
        </w:rPr>
        <w:t xml:space="preserve"> – re</w:t>
      </w:r>
      <w:r w:rsidRPr="00801FCC">
        <w:rPr>
          <w:rFonts w:cs="Arial"/>
          <w:szCs w:val="17"/>
        </w:rPr>
        <w:t>trieve data</w:t>
      </w:r>
    </w:p>
    <w:p w14:paraId="640D8F52" w14:textId="77777777" w:rsidR="005E48A2" w:rsidRPr="00801FCC" w:rsidRDefault="005E48A2" w:rsidP="007049EE">
      <w:pPr>
        <w:pStyle w:val="Level1Bullet"/>
        <w:rPr>
          <w:rFonts w:cs="Arial"/>
          <w:szCs w:val="17"/>
        </w:rPr>
      </w:pPr>
      <w:r w:rsidRPr="00801FCC">
        <w:rPr>
          <w:rFonts w:ascii="Courier New" w:hAnsi="Courier New" w:cs="Courier New"/>
          <w:szCs w:val="17"/>
        </w:rPr>
        <w:t>HEAD</w:t>
      </w:r>
      <w:r w:rsidRPr="00801FCC">
        <w:rPr>
          <w:rFonts w:cs="Arial"/>
          <w:szCs w:val="17"/>
        </w:rPr>
        <w:t xml:space="preserve"> – like </w:t>
      </w:r>
      <w:r w:rsidR="00875D06" w:rsidRPr="00801FCC">
        <w:rPr>
          <w:rFonts w:ascii="Courier New" w:hAnsi="Courier New" w:cs="Courier New"/>
          <w:szCs w:val="17"/>
        </w:rPr>
        <w:t>GET</w:t>
      </w:r>
      <w:r w:rsidRPr="00801FCC">
        <w:rPr>
          <w:rFonts w:cs="Arial"/>
          <w:szCs w:val="17"/>
        </w:rPr>
        <w:t xml:space="preserve"> but without </w:t>
      </w:r>
      <w:r w:rsidR="00AF7C6F" w:rsidRPr="00801FCC">
        <w:rPr>
          <w:rFonts w:cs="Arial"/>
          <w:szCs w:val="17"/>
        </w:rPr>
        <w:t xml:space="preserve">a </w:t>
      </w:r>
      <w:r w:rsidRPr="00801FCC">
        <w:rPr>
          <w:rFonts w:cs="Arial"/>
          <w:szCs w:val="17"/>
        </w:rPr>
        <w:t>response payload</w:t>
      </w:r>
    </w:p>
    <w:p w14:paraId="774037D1" w14:textId="77777777" w:rsidR="005E48A2" w:rsidRPr="00801FCC" w:rsidRDefault="005E48A2" w:rsidP="007049EE">
      <w:pPr>
        <w:pStyle w:val="Level1Bullet"/>
        <w:rPr>
          <w:rFonts w:cs="Arial"/>
          <w:szCs w:val="17"/>
        </w:rPr>
      </w:pPr>
      <w:r w:rsidRPr="00801FCC">
        <w:rPr>
          <w:rFonts w:ascii="Courier New" w:hAnsi="Courier New" w:cs="Courier New"/>
          <w:szCs w:val="17"/>
        </w:rPr>
        <w:t>POST</w:t>
      </w:r>
      <w:r w:rsidRPr="00801FCC">
        <w:rPr>
          <w:rFonts w:cs="Arial"/>
          <w:szCs w:val="17"/>
        </w:rPr>
        <w:t xml:space="preserve"> – submit new data</w:t>
      </w:r>
    </w:p>
    <w:p w14:paraId="75AA56DE" w14:textId="77777777" w:rsidR="005E48A2" w:rsidRPr="00801FCC" w:rsidRDefault="005E48A2" w:rsidP="007049EE">
      <w:pPr>
        <w:pStyle w:val="Level1Bullet"/>
        <w:rPr>
          <w:rFonts w:cs="Arial"/>
          <w:szCs w:val="17"/>
        </w:rPr>
      </w:pPr>
      <w:r w:rsidRPr="00801FCC">
        <w:rPr>
          <w:rFonts w:ascii="Courier New" w:hAnsi="Courier New" w:cs="Courier New"/>
          <w:szCs w:val="17"/>
        </w:rPr>
        <w:t>PUT</w:t>
      </w:r>
      <w:r w:rsidRPr="00801FCC">
        <w:rPr>
          <w:rFonts w:cs="Arial"/>
          <w:szCs w:val="17"/>
        </w:rPr>
        <w:t xml:space="preserve"> – update</w:t>
      </w:r>
      <w:r w:rsidR="00AF7C6F" w:rsidRPr="00801FCC">
        <w:rPr>
          <w:rFonts w:cs="Arial"/>
          <w:szCs w:val="17"/>
        </w:rPr>
        <w:t xml:space="preserve"> </w:t>
      </w:r>
      <w:r w:rsidR="000B3414" w:rsidRPr="00801FCC">
        <w:rPr>
          <w:rFonts w:cs="Arial"/>
          <w:szCs w:val="17"/>
        </w:rPr>
        <w:t xml:space="preserve"> </w:t>
      </w:r>
    </w:p>
    <w:p w14:paraId="22D36BED" w14:textId="77777777" w:rsidR="005E48A2" w:rsidRPr="00801FCC" w:rsidRDefault="005E48A2" w:rsidP="007049EE">
      <w:pPr>
        <w:pStyle w:val="Level1Bullet"/>
        <w:rPr>
          <w:rFonts w:cs="Arial"/>
          <w:szCs w:val="17"/>
        </w:rPr>
      </w:pPr>
      <w:r w:rsidRPr="00801FCC">
        <w:rPr>
          <w:rFonts w:ascii="Courier New" w:hAnsi="Courier New" w:cs="Courier New"/>
          <w:szCs w:val="17"/>
        </w:rPr>
        <w:t>PATCH</w:t>
      </w:r>
      <w:r w:rsidRPr="00801FCC">
        <w:rPr>
          <w:rFonts w:cs="Arial"/>
          <w:szCs w:val="17"/>
        </w:rPr>
        <w:t xml:space="preserve"> – partial </w:t>
      </w:r>
      <w:r w:rsidR="000B3414" w:rsidRPr="00801FCC">
        <w:rPr>
          <w:rFonts w:cs="Arial"/>
          <w:szCs w:val="17"/>
        </w:rPr>
        <w:t>update</w:t>
      </w:r>
      <w:r w:rsidR="00AF7C6F" w:rsidRPr="00801FCC">
        <w:rPr>
          <w:rFonts w:cs="Arial"/>
          <w:szCs w:val="17"/>
        </w:rPr>
        <w:t xml:space="preserve"> </w:t>
      </w:r>
    </w:p>
    <w:p w14:paraId="23E01E85" w14:textId="77777777" w:rsidR="005E48A2" w:rsidRPr="00801FCC" w:rsidRDefault="005E48A2" w:rsidP="007049EE">
      <w:pPr>
        <w:pStyle w:val="Level1Bullet"/>
        <w:rPr>
          <w:rFonts w:cs="Arial"/>
          <w:szCs w:val="17"/>
        </w:rPr>
      </w:pPr>
      <w:r w:rsidRPr="00801FCC">
        <w:rPr>
          <w:rFonts w:ascii="Courier New" w:hAnsi="Courier New" w:cs="Courier New"/>
          <w:szCs w:val="17"/>
        </w:rPr>
        <w:t>DELETE</w:t>
      </w:r>
      <w:r w:rsidRPr="00801FCC">
        <w:rPr>
          <w:rFonts w:cs="Arial"/>
          <w:szCs w:val="17"/>
        </w:rPr>
        <w:t xml:space="preserve"> – delete data</w:t>
      </w:r>
    </w:p>
    <w:p w14:paraId="67FF895D" w14:textId="77777777" w:rsidR="005E48A2" w:rsidRPr="00801FCC" w:rsidRDefault="005E48A2" w:rsidP="007049EE">
      <w:pPr>
        <w:pStyle w:val="Level1Bullet"/>
        <w:rPr>
          <w:rFonts w:cs="Arial"/>
          <w:szCs w:val="17"/>
        </w:rPr>
      </w:pPr>
      <w:r w:rsidRPr="00801FCC">
        <w:rPr>
          <w:rFonts w:ascii="Courier New" w:hAnsi="Courier New" w:cs="Courier New"/>
          <w:szCs w:val="17"/>
        </w:rPr>
        <w:t>TRACE</w:t>
      </w:r>
      <w:r w:rsidRPr="00801FCC">
        <w:rPr>
          <w:rFonts w:cs="Arial"/>
          <w:szCs w:val="17"/>
        </w:rPr>
        <w:t xml:space="preserve"> – echo</w:t>
      </w:r>
    </w:p>
    <w:p w14:paraId="5145A5B4" w14:textId="77777777" w:rsidR="005E48A2" w:rsidRPr="00684572" w:rsidRDefault="005E48A2" w:rsidP="007049EE">
      <w:pPr>
        <w:pStyle w:val="Level1Bullet"/>
        <w:rPr>
          <w:rFonts w:cs="Arial"/>
          <w:szCs w:val="17"/>
        </w:rPr>
      </w:pPr>
      <w:r w:rsidRPr="00801FCC">
        <w:rPr>
          <w:rFonts w:ascii="Courier New" w:hAnsi="Courier New" w:cs="Courier New"/>
          <w:szCs w:val="17"/>
        </w:rPr>
        <w:t>OPTIONS</w:t>
      </w:r>
      <w:r w:rsidRPr="00801FCC">
        <w:rPr>
          <w:rFonts w:cs="Arial"/>
          <w:szCs w:val="17"/>
        </w:rPr>
        <w:t xml:space="preserve"> – query verbs that the server supports for a given</w:t>
      </w:r>
      <w:r w:rsidRPr="00232C3F">
        <w:rPr>
          <w:rFonts w:cs="Arial"/>
          <w:szCs w:val="17"/>
        </w:rPr>
        <w:t xml:space="preserve"> URL</w:t>
      </w:r>
    </w:p>
    <w:p w14:paraId="77F2B9F6" w14:textId="38005772" w:rsidR="005E48A2" w:rsidRDefault="001446D6" w:rsidP="001E2761">
      <w:pPr>
        <w:pStyle w:val="STParagraph"/>
      </w:pPr>
      <w:r>
        <w:fldChar w:fldCharType="begin"/>
      </w:r>
      <w:r>
        <w:instrText xml:space="preserve"> AUTONUM  </w:instrText>
      </w:r>
      <w:r>
        <w:fldChar w:fldCharType="end"/>
      </w:r>
      <w:r>
        <w:tab/>
      </w:r>
      <w:r w:rsidR="005E48A2" w:rsidRPr="00232C3F">
        <w:t xml:space="preserve">The uniform contract establishes a set of methods to be used by services within a given collection or inventory. </w:t>
      </w:r>
      <w:r w:rsidR="00AA6178">
        <w:t xml:space="preserve"> </w:t>
      </w:r>
      <w:r w:rsidR="005E48A2" w:rsidRPr="00232C3F">
        <w:t xml:space="preserve">HTTP </w:t>
      </w:r>
      <w:r w:rsidR="005E48A2">
        <w:t>M</w:t>
      </w:r>
      <w:r w:rsidR="005E48A2" w:rsidRPr="00232C3F">
        <w:t xml:space="preserve">ethods tunneling may be useful when HTTP Headers are rejected by some firewalls. </w:t>
      </w:r>
    </w:p>
    <w:p w14:paraId="35D50ED3" w14:textId="77777777" w:rsidR="001464D1" w:rsidRPr="00232C3F" w:rsidRDefault="001464D1" w:rsidP="001E2761">
      <w:pPr>
        <w:pStyle w:val="STParagraph"/>
      </w:pPr>
      <w:r>
        <w:fldChar w:fldCharType="begin"/>
      </w:r>
      <w:r>
        <w:instrText xml:space="preserve"> AUTONUM  </w:instrText>
      </w:r>
      <w:r>
        <w:fldChar w:fldCharType="end"/>
      </w:r>
      <w:r>
        <w:tab/>
      </w:r>
      <w:r w:rsidRPr="00232C3F">
        <w:t>HTTP Methods</w:t>
      </w:r>
      <w:r w:rsidRPr="00232C3F" w:rsidDel="00963088">
        <w:t xml:space="preserve"> </w:t>
      </w:r>
      <w:r>
        <w:t>may</w:t>
      </w:r>
      <w:r w:rsidRPr="00232C3F">
        <w:t xml:space="preserve"> follow the </w:t>
      </w:r>
      <w:r w:rsidR="00042BC4">
        <w:t>‘</w:t>
      </w:r>
      <w:r w:rsidRPr="00232C3F">
        <w:t>pick-and-choose</w:t>
      </w:r>
      <w:r w:rsidR="00042BC4">
        <w:t>’</w:t>
      </w:r>
      <w:r w:rsidRPr="00232C3F">
        <w:t xml:space="preserve"> principle, which states that only the functionality needed by the target usage scenario should be implemented.</w:t>
      </w:r>
      <w:r>
        <w:t xml:space="preserve"> </w:t>
      </w:r>
      <w:r w:rsidR="00AB4AEA">
        <w:t xml:space="preserve"> </w:t>
      </w:r>
      <w:r w:rsidR="00042BC4" w:rsidRPr="00232C3F">
        <w:t xml:space="preserve">Some proxies support only </w:t>
      </w:r>
      <w:r w:rsidR="00042BC4" w:rsidRPr="00656CC0">
        <w:rPr>
          <w:rFonts w:ascii="Courier New" w:hAnsi="Courier New" w:cs="Courier New"/>
        </w:rPr>
        <w:t>POST</w:t>
      </w:r>
      <w:r w:rsidR="00042BC4" w:rsidRPr="00232C3F">
        <w:t xml:space="preserve"> and </w:t>
      </w:r>
      <w:r w:rsidR="00042BC4" w:rsidRPr="00656CC0">
        <w:rPr>
          <w:rFonts w:ascii="Courier New" w:hAnsi="Courier New" w:cs="Courier New"/>
        </w:rPr>
        <w:t>GET</w:t>
      </w:r>
      <w:r w:rsidR="00042BC4" w:rsidRPr="00232C3F">
        <w:t xml:space="preserve"> methods.</w:t>
      </w:r>
      <w:r w:rsidR="00AB4AEA">
        <w:t xml:space="preserve"> </w:t>
      </w:r>
      <w:r w:rsidR="00042BC4" w:rsidRPr="00232C3F">
        <w:t xml:space="preserve"> To overcome these limitations,</w:t>
      </w:r>
      <w:r w:rsidR="00042BC4">
        <w:t xml:space="preserve"> a Web API may</w:t>
      </w:r>
      <w:r w:rsidR="00042BC4" w:rsidRPr="00232C3F">
        <w:t xml:space="preserve"> use a POST method with a</w:t>
      </w:r>
      <w:r w:rsidR="00042BC4">
        <w:t xml:space="preserve"> custom HTTP header “tunneling”</w:t>
      </w:r>
      <w:r w:rsidR="00042BC4" w:rsidRPr="00232C3F">
        <w:t xml:space="preserve"> the real HTTP method.</w:t>
      </w:r>
    </w:p>
    <w:p w14:paraId="49A68340" w14:textId="16B1667E" w:rsidR="005E48A2" w:rsidRPr="00232C3F" w:rsidRDefault="00A9726C" w:rsidP="00B95CBA">
      <w:pPr>
        <w:pStyle w:val="RuleStyle"/>
      </w:pPr>
      <w:r>
        <w:t>[RS</w:t>
      </w:r>
      <w:r w:rsidR="004014C2">
        <w:t>G</w:t>
      </w:r>
      <w:r>
        <w:t>-2</w:t>
      </w:r>
      <w:r w:rsidR="00E631FD">
        <w:t>8</w:t>
      </w:r>
      <w:r w:rsidR="005E48A2" w:rsidRPr="00232C3F">
        <w:t>]</w:t>
      </w:r>
      <w:r w:rsidR="00B95CBA">
        <w:tab/>
      </w:r>
      <w:r w:rsidR="005E48A2" w:rsidRPr="00232C3F">
        <w:t xml:space="preserve">HTTP Methods MUST be restricted to the HTTP standard methods </w:t>
      </w:r>
      <w:r w:rsidR="005E48A2" w:rsidRPr="00656CC0">
        <w:rPr>
          <w:rFonts w:ascii="Courier New" w:hAnsi="Courier New" w:cs="Courier New"/>
        </w:rPr>
        <w:t>POST</w:t>
      </w:r>
      <w:r w:rsidR="005E48A2" w:rsidRPr="00232C3F">
        <w:t xml:space="preserve">, </w:t>
      </w:r>
      <w:r w:rsidR="005E48A2" w:rsidRPr="00656CC0">
        <w:rPr>
          <w:rFonts w:ascii="Courier New" w:hAnsi="Courier New" w:cs="Courier New"/>
        </w:rPr>
        <w:t>GET</w:t>
      </w:r>
      <w:r w:rsidR="005E48A2" w:rsidRPr="00232C3F">
        <w:t xml:space="preserve">, </w:t>
      </w:r>
      <w:r w:rsidR="005E48A2" w:rsidRPr="00656CC0">
        <w:rPr>
          <w:rFonts w:ascii="Courier New" w:hAnsi="Courier New" w:cs="Courier New"/>
        </w:rPr>
        <w:t>PUT</w:t>
      </w:r>
      <w:r w:rsidR="005E48A2" w:rsidRPr="00232C3F">
        <w:t xml:space="preserve">, </w:t>
      </w:r>
      <w:r w:rsidR="005E48A2" w:rsidRPr="00656CC0">
        <w:rPr>
          <w:rFonts w:ascii="Courier New" w:hAnsi="Courier New" w:cs="Courier New"/>
        </w:rPr>
        <w:t>DELETE</w:t>
      </w:r>
      <w:r w:rsidR="005E48A2" w:rsidRPr="00232C3F">
        <w:t xml:space="preserve">, </w:t>
      </w:r>
      <w:r w:rsidR="005E48A2" w:rsidRPr="00656CC0">
        <w:rPr>
          <w:rFonts w:ascii="Courier New" w:hAnsi="Courier New" w:cs="Courier New"/>
        </w:rPr>
        <w:t>OPTIONS</w:t>
      </w:r>
      <w:r w:rsidR="005E48A2" w:rsidRPr="00232C3F">
        <w:t xml:space="preserve">, </w:t>
      </w:r>
      <w:r w:rsidR="005E48A2" w:rsidRPr="00656CC0">
        <w:rPr>
          <w:rFonts w:ascii="Courier New" w:hAnsi="Courier New" w:cs="Courier New"/>
        </w:rPr>
        <w:t>PATCH</w:t>
      </w:r>
      <w:r w:rsidR="005E48A2" w:rsidRPr="00232C3F">
        <w:t xml:space="preserve">, </w:t>
      </w:r>
      <w:r w:rsidR="005E48A2" w:rsidRPr="00656CC0">
        <w:rPr>
          <w:rFonts w:ascii="Courier New" w:hAnsi="Courier New" w:cs="Courier New"/>
        </w:rPr>
        <w:t>TRACE</w:t>
      </w:r>
      <w:r w:rsidR="005E48A2" w:rsidRPr="00232C3F">
        <w:t xml:space="preserve"> and </w:t>
      </w:r>
      <w:r w:rsidR="005E48A2" w:rsidRPr="00656CC0">
        <w:rPr>
          <w:rFonts w:ascii="Courier New" w:hAnsi="Courier New" w:cs="Courier New"/>
        </w:rPr>
        <w:t>HEAD</w:t>
      </w:r>
      <w:r w:rsidR="000B4EDC">
        <w:rPr>
          <w:rFonts w:ascii="Courier New" w:hAnsi="Courier New" w:cs="Courier New"/>
        </w:rPr>
        <w:t>,</w:t>
      </w:r>
      <w:r w:rsidR="005E48A2">
        <w:t xml:space="preserve"> as specified</w:t>
      </w:r>
      <w:r w:rsidR="005E48A2" w:rsidRPr="00232C3F">
        <w:t xml:space="preserve"> in IETF RFC </w:t>
      </w:r>
      <w:del w:id="82" w:author="Author">
        <w:r w:rsidR="005E48A2" w:rsidRPr="00232C3F" w:rsidDel="00F737F0">
          <w:delText>7231</w:delText>
        </w:r>
      </w:del>
      <w:ins w:id="83" w:author="Author">
        <w:r w:rsidR="00F737F0">
          <w:t>9110</w:t>
        </w:r>
      </w:ins>
      <w:r w:rsidR="005E48A2" w:rsidRPr="00232C3F">
        <w:t xml:space="preserve"> and 5789.</w:t>
      </w:r>
    </w:p>
    <w:p w14:paraId="14061CD9" w14:textId="09615EA2" w:rsidR="005E48A2" w:rsidRPr="00232C3F" w:rsidRDefault="00A9726C" w:rsidP="00B95CBA">
      <w:pPr>
        <w:pStyle w:val="RuleStyle"/>
      </w:pPr>
      <w:r>
        <w:t>[RS</w:t>
      </w:r>
      <w:r w:rsidR="004014C2">
        <w:t>G</w:t>
      </w:r>
      <w:r w:rsidR="00052261">
        <w:t>-</w:t>
      </w:r>
      <w:r w:rsidR="00E631FD">
        <w:t>29</w:t>
      </w:r>
      <w:r w:rsidR="005E48A2" w:rsidRPr="00232C3F">
        <w:t>]</w:t>
      </w:r>
      <w:r w:rsidR="00B95CBA">
        <w:tab/>
      </w:r>
      <w:r w:rsidR="005E48A2" w:rsidRPr="00232C3F">
        <w:t>HTTP Methods MAY follow the pick-and-choose principle, which states that only the functionality needed by the target usage scenario should</w:t>
      </w:r>
      <w:r w:rsidR="00303658" w:rsidRPr="00232C3F">
        <w:t xml:space="preserve"> </w:t>
      </w:r>
      <w:r w:rsidR="005E48A2" w:rsidRPr="00232C3F">
        <w:t>be implemented.</w:t>
      </w:r>
    </w:p>
    <w:p w14:paraId="498D6834" w14:textId="75C065E1" w:rsidR="005E48A2" w:rsidRPr="00232C3F" w:rsidRDefault="00A9726C" w:rsidP="00B95CBA">
      <w:pPr>
        <w:pStyle w:val="RuleStyle"/>
      </w:pPr>
      <w:r>
        <w:t>[RS</w:t>
      </w:r>
      <w:r w:rsidR="004014C2">
        <w:t>G</w:t>
      </w:r>
      <w:r>
        <w:t>-</w:t>
      </w:r>
      <w:r w:rsidR="00052261">
        <w:t>3</w:t>
      </w:r>
      <w:r w:rsidR="00E631FD">
        <w:t>0</w:t>
      </w:r>
      <w:r w:rsidR="005E48A2" w:rsidRPr="00232C3F">
        <w:t>]</w:t>
      </w:r>
      <w:r w:rsidR="00B95CBA">
        <w:tab/>
      </w:r>
      <w:r w:rsidR="005E48A2" w:rsidRPr="00232C3F">
        <w:t>Some</w:t>
      </w:r>
      <w:r w:rsidR="005E48A2" w:rsidRPr="00232C3F" w:rsidDel="001464D1">
        <w:t xml:space="preserve"> proxies support only </w:t>
      </w:r>
      <w:r w:rsidR="005E48A2" w:rsidRPr="00656CC0" w:rsidDel="001464D1">
        <w:rPr>
          <w:rFonts w:ascii="Courier New" w:hAnsi="Courier New" w:cs="Courier New"/>
        </w:rPr>
        <w:t>POST</w:t>
      </w:r>
      <w:r w:rsidR="005E48A2" w:rsidRPr="00232C3F" w:rsidDel="001464D1">
        <w:t xml:space="preserve"> and </w:t>
      </w:r>
      <w:r w:rsidR="005E48A2" w:rsidRPr="00656CC0" w:rsidDel="001464D1">
        <w:rPr>
          <w:rFonts w:ascii="Courier New" w:hAnsi="Courier New" w:cs="Courier New"/>
        </w:rPr>
        <w:t>GET</w:t>
      </w:r>
      <w:r w:rsidR="005E48A2" w:rsidRPr="00232C3F" w:rsidDel="001464D1">
        <w:t xml:space="preserve"> methods.</w:t>
      </w:r>
      <w:r w:rsidR="00CA475A">
        <w:t xml:space="preserve"> </w:t>
      </w:r>
      <w:r w:rsidR="005E48A2" w:rsidRPr="00232C3F" w:rsidDel="001464D1">
        <w:t xml:space="preserve"> To overcome these limitations,</w:t>
      </w:r>
      <w:r w:rsidR="006A5AA4" w:rsidDel="001464D1">
        <w:t xml:space="preserve"> a</w:t>
      </w:r>
      <w:r w:rsidR="005E48A2" w:rsidRPr="00232C3F" w:rsidDel="001464D1">
        <w:t xml:space="preserve"> Web API MAY use a </w:t>
      </w:r>
      <w:r w:rsidR="005E48A2" w:rsidRPr="00AD3BBA" w:rsidDel="001464D1">
        <w:rPr>
          <w:rFonts w:ascii="Courier New" w:hAnsi="Courier New" w:cs="Courier New"/>
        </w:rPr>
        <w:t>POST</w:t>
      </w:r>
      <w:r w:rsidR="005E48A2" w:rsidRPr="00232C3F" w:rsidDel="001464D1">
        <w:t xml:space="preserve"> method with </w:t>
      </w:r>
      <w:r w:rsidR="000B3414" w:rsidRPr="00232C3F" w:rsidDel="001464D1">
        <w:t>a</w:t>
      </w:r>
      <w:r w:rsidR="004568B4" w:rsidDel="001464D1">
        <w:t xml:space="preserve"> custom HTTP header “tunneling”</w:t>
      </w:r>
      <w:r w:rsidR="000B3414" w:rsidRPr="00232C3F" w:rsidDel="001464D1">
        <w:t xml:space="preserve"> </w:t>
      </w:r>
      <w:r w:rsidR="005E48A2" w:rsidRPr="00232C3F" w:rsidDel="001464D1">
        <w:t>the real HTTP method.</w:t>
      </w:r>
      <w:r w:rsidR="00CA475A">
        <w:t xml:space="preserve">  </w:t>
      </w:r>
      <w:r w:rsidR="00042BC4">
        <w:t>T</w:t>
      </w:r>
      <w:r w:rsidR="0028423C">
        <w:t xml:space="preserve">he custom HTTP header </w:t>
      </w:r>
      <w:r w:rsidR="0028423C" w:rsidRPr="00042BC4">
        <w:rPr>
          <w:rFonts w:ascii="Courier New" w:hAnsi="Courier New" w:cs="Courier New"/>
        </w:rPr>
        <w:t>X-HTTP-Method</w:t>
      </w:r>
      <w:r w:rsidR="0028423C">
        <w:t xml:space="preserve"> SHOULD be used.</w:t>
      </w:r>
    </w:p>
    <w:p w14:paraId="50E375A5" w14:textId="64B09D0F" w:rsidR="00193DD4" w:rsidRDefault="00A9726C" w:rsidP="00B95CBA">
      <w:pPr>
        <w:pStyle w:val="RuleStyle"/>
      </w:pPr>
      <w:r>
        <w:t>[RS</w:t>
      </w:r>
      <w:r w:rsidR="004014C2">
        <w:t>G</w:t>
      </w:r>
      <w:r>
        <w:t>-</w:t>
      </w:r>
      <w:r w:rsidR="00052261">
        <w:t>3</w:t>
      </w:r>
      <w:r w:rsidR="00E631FD">
        <w:t>1</w:t>
      </w:r>
      <w:r w:rsidR="005E48A2" w:rsidRPr="00232C3F">
        <w:t>]</w:t>
      </w:r>
      <w:r w:rsidR="00B95CBA">
        <w:tab/>
      </w:r>
      <w:r w:rsidR="005E48A2" w:rsidRPr="00232C3F">
        <w:t>If a HTTP Method is not supported</w:t>
      </w:r>
      <w:r w:rsidR="00194FB1">
        <w:t xml:space="preserve"> </w:t>
      </w:r>
      <w:ins w:id="84" w:author="Author">
        <w:r w:rsidR="00693647" w:rsidRPr="00693647">
          <w:t xml:space="preserve">by </w:t>
        </w:r>
        <w:r w:rsidR="00C61181">
          <w:t xml:space="preserve">the target </w:t>
        </w:r>
        <w:del w:id="85" w:author="Author">
          <w:r w:rsidR="00693647" w:rsidRPr="00693647" w:rsidDel="006D03B9">
            <w:delText xml:space="preserve">a specific </w:delText>
          </w:r>
        </w:del>
        <w:r w:rsidR="00693647" w:rsidRPr="00693647">
          <w:t>resource</w:t>
        </w:r>
      </w:ins>
      <w:r w:rsidR="005E48A2" w:rsidRPr="00232C3F">
        <w:t xml:space="preserve">, the HTTP status code </w:t>
      </w:r>
      <w:r w:rsidR="005E48A2">
        <w:t>“</w:t>
      </w:r>
      <w:r w:rsidR="005E48A2" w:rsidRPr="00232C3F">
        <w:rPr>
          <w:rFonts w:ascii="Courier New" w:hAnsi="Courier New" w:cs="Courier New"/>
        </w:rPr>
        <w:t xml:space="preserve">405 Method </w:t>
      </w:r>
      <w:r w:rsidR="005E48A2">
        <w:rPr>
          <w:rFonts w:ascii="Courier New" w:hAnsi="Courier New" w:cs="Courier New"/>
        </w:rPr>
        <w:t>N</w:t>
      </w:r>
      <w:r w:rsidR="005E48A2" w:rsidRPr="00232C3F">
        <w:rPr>
          <w:rFonts w:ascii="Courier New" w:hAnsi="Courier New" w:cs="Courier New"/>
        </w:rPr>
        <w:t xml:space="preserve">ot </w:t>
      </w:r>
      <w:r w:rsidR="005E48A2">
        <w:rPr>
          <w:rFonts w:ascii="Courier New" w:hAnsi="Courier New" w:cs="Courier New"/>
        </w:rPr>
        <w:t>A</w:t>
      </w:r>
      <w:r w:rsidR="005E48A2" w:rsidRPr="00232C3F">
        <w:rPr>
          <w:rFonts w:ascii="Courier New" w:hAnsi="Courier New" w:cs="Courier New"/>
        </w:rPr>
        <w:t>llowed</w:t>
      </w:r>
      <w:r w:rsidR="005E48A2">
        <w:rPr>
          <w:rFonts w:ascii="Courier New" w:hAnsi="Courier New" w:cs="Courier New"/>
        </w:rPr>
        <w:t>”</w:t>
      </w:r>
      <w:r w:rsidR="005E48A2" w:rsidRPr="00232C3F">
        <w:t xml:space="preserve"> SHOULD</w:t>
      </w:r>
      <w:ins w:id="86" w:author="Author">
        <w:r w:rsidR="005E48A2" w:rsidRPr="00232C3F">
          <w:t xml:space="preserve"> </w:t>
        </w:r>
        <w:del w:id="87" w:author="Author">
          <w:r w:rsidR="005E48A2" w:rsidRPr="00232C3F" w:rsidDel="006D03B9">
            <w:delText>be returned.</w:delText>
          </w:r>
          <w:r w:rsidR="00693647" w:rsidDel="006D03B9">
            <w:delText xml:space="preserve">  </w:delText>
          </w:r>
          <w:r w:rsidR="00693647" w:rsidRPr="00693647" w:rsidDel="006D03B9">
            <w:delText>If the method is not supported by the server at all, status 501 MUST</w:delText>
          </w:r>
        </w:del>
      </w:ins>
      <w:del w:id="88" w:author="Author">
        <w:r w:rsidR="00693647" w:rsidRPr="00693647" w:rsidDel="006D03B9">
          <w:delText xml:space="preserve"> </w:delText>
        </w:r>
      </w:del>
      <w:r w:rsidR="00693647" w:rsidRPr="00693647">
        <w:t>be returned</w:t>
      </w:r>
      <w:r w:rsidR="00A358F3">
        <w:t>.</w:t>
      </w:r>
    </w:p>
    <w:p w14:paraId="41252437" w14:textId="77777777" w:rsidR="005E48A2" w:rsidRPr="00232C3F" w:rsidRDefault="001446D6" w:rsidP="001E2761">
      <w:pPr>
        <w:pStyle w:val="STParagraph"/>
      </w:pPr>
      <w:r>
        <w:fldChar w:fldCharType="begin"/>
      </w:r>
      <w:r>
        <w:instrText xml:space="preserve"> AUTONUM  </w:instrText>
      </w:r>
      <w:r>
        <w:fldChar w:fldCharType="end"/>
      </w:r>
      <w:r>
        <w:tab/>
      </w:r>
      <w:r w:rsidR="005E48A2" w:rsidRPr="00232C3F">
        <w:t xml:space="preserve">In some use cases, multiple operations should be supported at once. </w:t>
      </w:r>
    </w:p>
    <w:p w14:paraId="48EB33B0" w14:textId="46439802" w:rsidR="005E48A2" w:rsidRPr="00232C3F" w:rsidRDefault="00A9726C" w:rsidP="0085469A">
      <w:pPr>
        <w:pStyle w:val="RuleStyle"/>
      </w:pPr>
      <w:r>
        <w:t>[RS</w:t>
      </w:r>
      <w:r w:rsidR="004014C2">
        <w:t>G</w:t>
      </w:r>
      <w:r>
        <w:t>-</w:t>
      </w:r>
      <w:r w:rsidR="00052261">
        <w:t>3</w:t>
      </w:r>
      <w:r w:rsidR="00E631FD">
        <w:t>2</w:t>
      </w:r>
      <w:r w:rsidR="005E48A2" w:rsidRPr="00232C3F">
        <w:t>]</w:t>
      </w:r>
      <w:r w:rsidR="0085469A">
        <w:tab/>
      </w:r>
      <w:r w:rsidR="006A5AA4">
        <w:t xml:space="preserve">A </w:t>
      </w:r>
      <w:r w:rsidR="005E48A2" w:rsidRPr="00232C3F">
        <w:t xml:space="preserve">Web API SHOULD support batching operations (aka bulk operations) </w:t>
      </w:r>
      <w:r w:rsidR="00504C5F">
        <w:t>in place</w:t>
      </w:r>
      <w:r w:rsidR="00504C5F" w:rsidRPr="00232C3F">
        <w:t xml:space="preserve"> </w:t>
      </w:r>
      <w:r w:rsidR="005E48A2" w:rsidRPr="00232C3F">
        <w:t xml:space="preserve">of multiple individual requests </w:t>
      </w:r>
      <w:r w:rsidR="00504C5F">
        <w:t>to achieve</w:t>
      </w:r>
      <w:r w:rsidR="005E48A2" w:rsidRPr="00232C3F">
        <w:t xml:space="preserve"> latency reduction. </w:t>
      </w:r>
      <w:r w:rsidR="00AB4AEA">
        <w:t xml:space="preserve"> </w:t>
      </w:r>
      <w:r w:rsidR="005E48A2" w:rsidRPr="00232C3F">
        <w:t xml:space="preserve">The same semantics should be used for HTTP Methods and HTTP status codes. </w:t>
      </w:r>
      <w:r w:rsidR="00AB4AEA">
        <w:t xml:space="preserve"> </w:t>
      </w:r>
      <w:r w:rsidR="00061CC4">
        <w:t>The response payload SHOULD contain information about all batching operations.</w:t>
      </w:r>
      <w:r w:rsidR="00AB4AEA">
        <w:t xml:space="preserve"> </w:t>
      </w:r>
      <w:r w:rsidR="00061CC4">
        <w:t xml:space="preserve"> </w:t>
      </w:r>
      <w:r w:rsidR="00C352BA">
        <w:t>I</w:t>
      </w:r>
      <w:r w:rsidR="00061CC4" w:rsidRPr="00232C3F">
        <w:t xml:space="preserve">f </w:t>
      </w:r>
      <w:r w:rsidR="005E48A2" w:rsidRPr="00232C3F">
        <w:t>multiple errors occur, the error payload SHOULD contain information about all the occurrences (in the details attribute).</w:t>
      </w:r>
      <w:r w:rsidR="00AB4AEA">
        <w:t xml:space="preserve"> </w:t>
      </w:r>
      <w:r w:rsidR="005E48A2" w:rsidRPr="00232C3F">
        <w:t xml:space="preserve"> All bulk operations SHOULD be executed in an atomic operation.</w:t>
      </w:r>
    </w:p>
    <w:p w14:paraId="022ABB63" w14:textId="77777777" w:rsidR="005E48A2" w:rsidRPr="00232C3F" w:rsidRDefault="005E48A2" w:rsidP="006D6856">
      <w:pPr>
        <w:pStyle w:val="STH4"/>
      </w:pPr>
      <w:r w:rsidRPr="00232C3F">
        <w:rPr>
          <w:rStyle w:val="inline-comment-marker"/>
          <w:rFonts w:eastAsia="Times New Roman" w:cs="Arial"/>
          <w:szCs w:val="17"/>
        </w:rPr>
        <w:t>GET</w:t>
      </w:r>
    </w:p>
    <w:p w14:paraId="3C636D47" w14:textId="6E17CEAD" w:rsidR="005E48A2" w:rsidRPr="00232C3F" w:rsidRDefault="001446D6" w:rsidP="001E2761">
      <w:pPr>
        <w:pStyle w:val="STParagraph"/>
      </w:pPr>
      <w:r>
        <w:fldChar w:fldCharType="begin"/>
      </w:r>
      <w:r>
        <w:instrText xml:space="preserve"> AUTONUM  </w:instrText>
      </w:r>
      <w:r>
        <w:fldChar w:fldCharType="end"/>
      </w:r>
      <w:r>
        <w:tab/>
      </w:r>
      <w:r w:rsidR="005E48A2" w:rsidRPr="00232C3F">
        <w:t xml:space="preserve">According to IETF RFC </w:t>
      </w:r>
      <w:del w:id="89" w:author="Author">
        <w:r w:rsidR="005E48A2" w:rsidRPr="00232C3F" w:rsidDel="00F737F0">
          <w:delText>2616</w:delText>
        </w:r>
      </w:del>
      <w:ins w:id="90" w:author="Author">
        <w:r w:rsidR="00F737F0">
          <w:t>9110</w:t>
        </w:r>
      </w:ins>
      <w:r w:rsidR="005E48A2" w:rsidRPr="00232C3F">
        <w:t>, the HT</w:t>
      </w:r>
      <w:r w:rsidR="00BC33C6">
        <w:t xml:space="preserve">TP protocol does not place any </w:t>
      </w:r>
      <w:r w:rsidR="005E48A2" w:rsidRPr="00232C3F">
        <w:t xml:space="preserve">prior limit on the length of a URI. </w:t>
      </w:r>
      <w:r w:rsidR="00AB4AEA">
        <w:t xml:space="preserve"> </w:t>
      </w:r>
      <w:r w:rsidR="005E48A2" w:rsidRPr="00232C3F">
        <w:t>On the other hand, servers should be cautious about depending on URI lengths above 255 bytes, because some older client or proxy implementations may not properly support these lengths.</w:t>
      </w:r>
      <w:r w:rsidR="00AB4AEA">
        <w:t xml:space="preserve"> </w:t>
      </w:r>
      <w:r w:rsidR="00042BC4">
        <w:t xml:space="preserve"> In the case where this limit is exceeded, it is recommended that named queries are used. </w:t>
      </w:r>
      <w:r w:rsidR="00AB4AEA">
        <w:t xml:space="preserve"> </w:t>
      </w:r>
      <w:r w:rsidR="00042BC4">
        <w:t xml:space="preserve">Alternatively, a set of rules which determine how to convert between and GET and a POST must be specified. </w:t>
      </w:r>
      <w:r w:rsidR="00AB4AEA">
        <w:t xml:space="preserve"> </w:t>
      </w:r>
      <w:r w:rsidR="00042BC4">
        <w:rPr>
          <w:rFonts w:eastAsia="Times New Roman"/>
        </w:rPr>
        <w:t>A</w:t>
      </w:r>
      <w:r w:rsidR="00042BC4" w:rsidRPr="00232C3F">
        <w:rPr>
          <w:rFonts w:eastAsia="Times New Roman"/>
        </w:rPr>
        <w:t>ccording to the IETF RFC </w:t>
      </w:r>
      <w:del w:id="91" w:author="Author">
        <w:r w:rsidR="00042BC4" w:rsidRPr="00232C3F" w:rsidDel="00F737F0">
          <w:rPr>
            <w:rFonts w:eastAsia="Times New Roman"/>
          </w:rPr>
          <w:delText>2616</w:delText>
        </w:r>
      </w:del>
      <w:ins w:id="92" w:author="Author">
        <w:r w:rsidR="00F737F0">
          <w:rPr>
            <w:rFonts w:eastAsia="Times New Roman"/>
          </w:rPr>
          <w:t>9110</w:t>
        </w:r>
      </w:ins>
      <w:r w:rsidR="00042BC4">
        <w:rPr>
          <w:rFonts w:eastAsia="Times New Roman"/>
        </w:rPr>
        <w:t xml:space="preserve">, a GET request must be idempotent, in that </w:t>
      </w:r>
      <w:r w:rsidR="00276B25">
        <w:rPr>
          <w:rFonts w:eastAsia="Times New Roman"/>
        </w:rPr>
        <w:t xml:space="preserve">the response will be the same no matter how many times the request is run. </w:t>
      </w:r>
    </w:p>
    <w:p w14:paraId="4D640BFE" w14:textId="1F0E86AA" w:rsidR="005E48A2" w:rsidRPr="00232C3F" w:rsidRDefault="00A9726C" w:rsidP="00167F49">
      <w:pPr>
        <w:pStyle w:val="RuleStyle"/>
      </w:pPr>
      <w:r>
        <w:t>[RS</w:t>
      </w:r>
      <w:r w:rsidR="004014C2">
        <w:t>G</w:t>
      </w:r>
      <w:r>
        <w:t>-</w:t>
      </w:r>
      <w:r w:rsidR="00052261">
        <w:t>3</w:t>
      </w:r>
      <w:r w:rsidR="00E631FD">
        <w:t>3</w:t>
      </w:r>
      <w:r w:rsidR="005E48A2" w:rsidRPr="00232C3F">
        <w:t>]</w:t>
      </w:r>
      <w:r w:rsidR="00167F49">
        <w:tab/>
      </w:r>
      <w:r w:rsidR="00504C5F">
        <w:t>For</w:t>
      </w:r>
      <w:r w:rsidR="00042BC4">
        <w:t xml:space="preserve"> an</w:t>
      </w:r>
      <w:r w:rsidR="00504C5F">
        <w:t xml:space="preserve"> end point which fetch</w:t>
      </w:r>
      <w:r w:rsidR="00042BC4">
        <w:t>es</w:t>
      </w:r>
      <w:r w:rsidR="00504C5F">
        <w:t xml:space="preserve"> a single resource, i</w:t>
      </w:r>
      <w:r w:rsidR="005E48A2" w:rsidRPr="00232C3F">
        <w:t>f a resource is not found</w:t>
      </w:r>
      <w:r w:rsidR="005E48A2">
        <w:t>, the method</w:t>
      </w:r>
      <w:r w:rsidR="005E48A2" w:rsidRPr="00232C3F">
        <w:t xml:space="preserve"> </w:t>
      </w:r>
      <w:r w:rsidR="005E48A2" w:rsidRPr="00656CC0">
        <w:rPr>
          <w:rFonts w:ascii="Courier New" w:hAnsi="Courier New" w:cs="Courier New"/>
        </w:rPr>
        <w:t>GET</w:t>
      </w:r>
      <w:r w:rsidR="005E48A2" w:rsidRPr="00232C3F">
        <w:t xml:space="preserve"> MUST return the status code </w:t>
      </w:r>
      <w:r w:rsidR="005E48A2">
        <w:t>“</w:t>
      </w:r>
      <w:r w:rsidR="005E48A2" w:rsidRPr="00232C3F">
        <w:rPr>
          <w:rFonts w:ascii="Courier New" w:hAnsi="Courier New" w:cs="Courier New"/>
        </w:rPr>
        <w:t>404 Not Found</w:t>
      </w:r>
      <w:r w:rsidR="005E48A2">
        <w:rPr>
          <w:rFonts w:ascii="Courier New" w:hAnsi="Courier New" w:cs="Courier New"/>
        </w:rPr>
        <w:t>”</w:t>
      </w:r>
      <w:r w:rsidR="005E48A2" w:rsidRPr="00232C3F">
        <w:t>.</w:t>
      </w:r>
      <w:r w:rsidR="00C069F5">
        <w:t xml:space="preserve"> </w:t>
      </w:r>
      <w:r w:rsidR="00067B30">
        <w:t xml:space="preserve"> </w:t>
      </w:r>
      <w:r w:rsidR="00C069F5" w:rsidRPr="00C069F5">
        <w:t>Endpoints which return lists of resources will simply return an empty list.</w:t>
      </w:r>
    </w:p>
    <w:p w14:paraId="122CFFE5" w14:textId="29100A8C" w:rsidR="005E48A2" w:rsidRPr="00232C3F" w:rsidRDefault="00A9726C" w:rsidP="00167F49">
      <w:pPr>
        <w:pStyle w:val="RuleStyle"/>
      </w:pPr>
      <w:r>
        <w:t>[RS</w:t>
      </w:r>
      <w:r w:rsidR="004014C2">
        <w:t>G</w:t>
      </w:r>
      <w:r>
        <w:t>-</w:t>
      </w:r>
      <w:r w:rsidR="00052261">
        <w:t>3</w:t>
      </w:r>
      <w:r w:rsidR="00E631FD">
        <w:t>4</w:t>
      </w:r>
      <w:r w:rsidR="005E48A2" w:rsidRPr="00232C3F">
        <w:t>]</w:t>
      </w:r>
      <w:r w:rsidR="00167F49">
        <w:tab/>
      </w:r>
      <w:r w:rsidR="005E48A2" w:rsidRPr="00232C3F">
        <w:t>If a</w:t>
      </w:r>
      <w:r w:rsidR="00875D06">
        <w:t xml:space="preserve"> resource</w:t>
      </w:r>
      <w:r w:rsidR="005E48A2" w:rsidRPr="00232C3F">
        <w:t xml:space="preserve"> </w:t>
      </w:r>
      <w:r w:rsidR="00504C5F">
        <w:t xml:space="preserve">is </w:t>
      </w:r>
      <w:r w:rsidR="005E48A2" w:rsidRPr="00232C3F">
        <w:t>retrieved successfully</w:t>
      </w:r>
      <w:r w:rsidR="005E48A2">
        <w:t>,</w:t>
      </w:r>
      <w:r w:rsidR="005E48A2" w:rsidRPr="00232C3F">
        <w:t xml:space="preserve"> </w:t>
      </w:r>
      <w:r w:rsidR="005E48A2">
        <w:t xml:space="preserve">the </w:t>
      </w:r>
      <w:r w:rsidR="005E48A2" w:rsidRPr="00656CC0">
        <w:rPr>
          <w:rFonts w:ascii="Courier New" w:hAnsi="Courier New" w:cs="Courier New"/>
        </w:rPr>
        <w:t>GET</w:t>
      </w:r>
      <w:r w:rsidR="00504C5F">
        <w:rPr>
          <w:rFonts w:ascii="Courier New" w:hAnsi="Courier New" w:cs="Courier New"/>
        </w:rPr>
        <w:t xml:space="preserve"> method</w:t>
      </w:r>
      <w:r w:rsidR="005E48A2" w:rsidRPr="00232C3F">
        <w:t xml:space="preserve"> MUST return </w:t>
      </w:r>
      <w:ins w:id="93" w:author="Author">
        <w:r w:rsidR="00080D9F">
          <w:t>"</w:t>
        </w:r>
      </w:ins>
      <w:r w:rsidR="005E48A2" w:rsidRPr="00067B30">
        <w:rPr>
          <w:rFonts w:ascii="Courier New" w:hAnsi="Courier New" w:cs="Courier New"/>
        </w:rPr>
        <w:t>200 OK</w:t>
      </w:r>
      <w:del w:id="94" w:author="Author">
        <w:r w:rsidR="005E48A2" w:rsidRPr="00232C3F">
          <w:delText>.</w:delText>
        </w:r>
      </w:del>
      <w:ins w:id="95" w:author="Author">
        <w:r w:rsidR="00080D9F">
          <w:t>"</w:t>
        </w:r>
        <w:r w:rsidR="005E48A2" w:rsidRPr="00232C3F">
          <w:t>.</w:t>
        </w:r>
      </w:ins>
    </w:p>
    <w:p w14:paraId="6361A7E4" w14:textId="5FFCB7B6" w:rsidR="005E48A2" w:rsidRPr="00232C3F" w:rsidRDefault="00A9726C" w:rsidP="00167F49">
      <w:pPr>
        <w:pStyle w:val="RuleStyle"/>
      </w:pPr>
      <w:r>
        <w:t>[RS</w:t>
      </w:r>
      <w:r w:rsidR="004014C2">
        <w:t>G</w:t>
      </w:r>
      <w:r>
        <w:t>-3</w:t>
      </w:r>
      <w:r w:rsidR="00E631FD">
        <w:t>5</w:t>
      </w:r>
      <w:r w:rsidR="005E48A2" w:rsidRPr="00232C3F">
        <w:t>]</w:t>
      </w:r>
      <w:r w:rsidR="00167F49">
        <w:tab/>
      </w:r>
      <w:r w:rsidR="005E48A2" w:rsidRPr="00232C3F">
        <w:t xml:space="preserve">A </w:t>
      </w:r>
      <w:r w:rsidR="005E48A2" w:rsidRPr="00067B30">
        <w:rPr>
          <w:rFonts w:ascii="Courier New" w:hAnsi="Courier New" w:cs="Courier New"/>
        </w:rPr>
        <w:t>GET</w:t>
      </w:r>
      <w:r w:rsidR="005E48A2" w:rsidRPr="00232C3F">
        <w:t xml:space="preserve"> request MUST be idempotent</w:t>
      </w:r>
      <w:r w:rsidR="00276B25">
        <w:t>.</w:t>
      </w:r>
    </w:p>
    <w:p w14:paraId="3472BC68" w14:textId="72F299A1" w:rsidR="005E48A2" w:rsidRPr="00AB6AFF" w:rsidRDefault="00AB6AFF" w:rsidP="00167F49">
      <w:pPr>
        <w:pStyle w:val="RuleStyle"/>
        <w:rPr>
          <w:strike/>
        </w:rPr>
      </w:pPr>
      <w:r w:rsidRPr="00854056">
        <w:t>[RS</w:t>
      </w:r>
      <w:r w:rsidR="004014C2">
        <w:t>G</w:t>
      </w:r>
      <w:r w:rsidRPr="00854056">
        <w:t>-3</w:t>
      </w:r>
      <w:r w:rsidR="00E631FD">
        <w:t>6</w:t>
      </w:r>
      <w:r w:rsidRPr="00854056">
        <w:t>]</w:t>
      </w:r>
      <w:r w:rsidR="00167F49">
        <w:tab/>
      </w:r>
      <w:r w:rsidRPr="00854056">
        <w:t xml:space="preserve">When the URI length exceeds the 255 bytes, the </w:t>
      </w:r>
      <w:r w:rsidRPr="00854056">
        <w:rPr>
          <w:rFonts w:ascii="Courier New" w:hAnsi="Courier New" w:cs="Courier New"/>
        </w:rPr>
        <w:t>POST</w:t>
      </w:r>
      <w:r w:rsidRPr="00854056">
        <w:t xml:space="preserve"> method SHOULD be used instead of </w:t>
      </w:r>
      <w:r w:rsidRPr="00854056">
        <w:rPr>
          <w:rFonts w:ascii="Courier New" w:hAnsi="Courier New" w:cs="Courier New"/>
        </w:rPr>
        <w:t>GET</w:t>
      </w:r>
      <w:r w:rsidRPr="00854056">
        <w:t xml:space="preserve"> due to</w:t>
      </w:r>
      <w:ins w:id="96" w:author="Author">
        <w:r w:rsidRPr="00854056">
          <w:t xml:space="preserve"> </w:t>
        </w:r>
        <w:r w:rsidR="005E401D">
          <w:t>practical</w:t>
        </w:r>
      </w:ins>
      <w:r w:rsidRPr="00854056">
        <w:t xml:space="preserve"> </w:t>
      </w:r>
      <w:r w:rsidRPr="00854056">
        <w:rPr>
          <w:rFonts w:ascii="Courier New" w:hAnsi="Courier New" w:cs="Courier New"/>
        </w:rPr>
        <w:t>GET</w:t>
      </w:r>
      <w:r w:rsidRPr="00854056">
        <w:t xml:space="preserve"> limitations</w:t>
      </w:r>
      <w:r w:rsidR="00504C5F">
        <w:t>, or else create named queries if possible</w:t>
      </w:r>
      <w:r w:rsidRPr="00854056">
        <w:t>.</w:t>
      </w:r>
    </w:p>
    <w:p w14:paraId="30B2AECF" w14:textId="77777777" w:rsidR="005E48A2" w:rsidRPr="00232C3F" w:rsidRDefault="005E48A2" w:rsidP="006D6856">
      <w:pPr>
        <w:pStyle w:val="STH4"/>
      </w:pPr>
      <w:r w:rsidRPr="00232C3F">
        <w:t>HEAD</w:t>
      </w:r>
    </w:p>
    <w:p w14:paraId="51E90A8C" w14:textId="00277B46" w:rsidR="005E48A2" w:rsidRPr="00232C3F" w:rsidRDefault="001446D6" w:rsidP="001E2761">
      <w:pPr>
        <w:pStyle w:val="STParagraph"/>
      </w:pPr>
      <w:r>
        <w:fldChar w:fldCharType="begin"/>
      </w:r>
      <w:r>
        <w:instrText xml:space="preserve"> AUTONUM  </w:instrText>
      </w:r>
      <w:r>
        <w:fldChar w:fldCharType="end"/>
      </w:r>
      <w:r>
        <w:tab/>
      </w:r>
      <w:r w:rsidR="005E48A2" w:rsidRPr="00232C3F">
        <w:t xml:space="preserve">When a client needs to learn information about an operation, they can use </w:t>
      </w:r>
      <w:r w:rsidR="005E48A2" w:rsidRPr="00067B30">
        <w:rPr>
          <w:rFonts w:ascii="Courier New" w:eastAsia="Times New Roman" w:hAnsi="Courier New" w:cs="Courier New"/>
          <w:szCs w:val="17"/>
        </w:rPr>
        <w:t>HEAD</w:t>
      </w:r>
      <w:r w:rsidR="005E48A2" w:rsidRPr="00232C3F">
        <w:t>. </w:t>
      </w:r>
      <w:r w:rsidR="005E48A2" w:rsidRPr="00067B30">
        <w:rPr>
          <w:rFonts w:ascii="Courier New" w:hAnsi="Courier New" w:cs="Courier New"/>
        </w:rPr>
        <w:t>HEAD</w:t>
      </w:r>
      <w:r w:rsidR="005E48A2" w:rsidRPr="00232C3F">
        <w:t xml:space="preserve"> gets the HTTP header you would get if you made a </w:t>
      </w:r>
      <w:r w:rsidR="005E48A2" w:rsidRPr="00067B30">
        <w:rPr>
          <w:rFonts w:ascii="Courier New" w:hAnsi="Courier New" w:cs="Courier New"/>
        </w:rPr>
        <w:t>GET</w:t>
      </w:r>
      <w:r w:rsidR="005E48A2" w:rsidRPr="00232C3F">
        <w:t xml:space="preserve"> request, but without the body. </w:t>
      </w:r>
      <w:r w:rsidR="00AB4AEA">
        <w:t xml:space="preserve"> </w:t>
      </w:r>
      <w:r w:rsidR="005E48A2" w:rsidRPr="00232C3F">
        <w:t>This lets the client determine caching information, what content-type would be returned, what status code would be returned.</w:t>
      </w:r>
      <w:r w:rsidR="00276B25" w:rsidRPr="00276B25">
        <w:rPr>
          <w:rFonts w:eastAsia="Times New Roman" w:cs="Arial"/>
          <w:szCs w:val="17"/>
        </w:rPr>
        <w:t xml:space="preserve"> </w:t>
      </w:r>
      <w:r w:rsidR="00AA6178">
        <w:rPr>
          <w:rFonts w:eastAsia="Times New Roman" w:cs="Arial"/>
          <w:szCs w:val="17"/>
        </w:rPr>
        <w:t xml:space="preserve"> </w:t>
      </w:r>
      <w:r w:rsidR="00276B25" w:rsidRPr="00232C3F">
        <w:rPr>
          <w:rFonts w:eastAsia="Times New Roman" w:cs="Arial"/>
          <w:szCs w:val="17"/>
        </w:rPr>
        <w:t xml:space="preserve">A </w:t>
      </w:r>
      <w:r w:rsidR="00276B25" w:rsidRPr="00067B30">
        <w:rPr>
          <w:rFonts w:ascii="Courier New" w:eastAsia="Times New Roman" w:hAnsi="Courier New" w:cs="Courier New"/>
          <w:szCs w:val="17"/>
        </w:rPr>
        <w:t>HEAD</w:t>
      </w:r>
      <w:r w:rsidR="00276B25" w:rsidRPr="00232C3F">
        <w:rPr>
          <w:rFonts w:eastAsia="Times New Roman" w:cs="Arial"/>
          <w:szCs w:val="17"/>
        </w:rPr>
        <w:t xml:space="preserve"> request MUST be idempotent according to the IETF RFC </w:t>
      </w:r>
      <w:del w:id="97" w:author="Author">
        <w:r w:rsidR="00276B25" w:rsidRPr="00232C3F" w:rsidDel="00C42E01">
          <w:rPr>
            <w:rFonts w:eastAsia="Times New Roman" w:cs="Arial"/>
            <w:szCs w:val="17"/>
          </w:rPr>
          <w:delText>2616</w:delText>
        </w:r>
      </w:del>
      <w:ins w:id="98" w:author="Author">
        <w:r w:rsidR="00C42E01">
          <w:rPr>
            <w:rFonts w:eastAsia="Times New Roman" w:cs="Arial"/>
            <w:szCs w:val="17"/>
          </w:rPr>
          <w:t>9110</w:t>
        </w:r>
      </w:ins>
      <w:r w:rsidR="00276B25" w:rsidRPr="00232C3F">
        <w:rPr>
          <w:rFonts w:eastAsia="Times New Roman" w:cs="Arial"/>
          <w:szCs w:val="17"/>
        </w:rPr>
        <w:t>.</w:t>
      </w:r>
    </w:p>
    <w:p w14:paraId="74468468" w14:textId="4C97E575" w:rsidR="005E48A2" w:rsidRPr="00232C3F" w:rsidRDefault="00A9726C" w:rsidP="00DE209B">
      <w:pPr>
        <w:pStyle w:val="RuleStyle"/>
      </w:pPr>
      <w:r>
        <w:t>[RS</w:t>
      </w:r>
      <w:r w:rsidR="004014C2">
        <w:t>G</w:t>
      </w:r>
      <w:r>
        <w:t>-3</w:t>
      </w:r>
      <w:r w:rsidR="00E631FD">
        <w:t>7</w:t>
      </w:r>
      <w:r w:rsidR="005E48A2" w:rsidRPr="00232C3F">
        <w:t>]</w:t>
      </w:r>
      <w:r w:rsidR="00DE3EC3">
        <w:tab/>
      </w:r>
      <w:r w:rsidR="005E48A2" w:rsidRPr="00232C3F">
        <w:t xml:space="preserve">A </w:t>
      </w:r>
      <w:r w:rsidR="005E48A2" w:rsidRPr="00067B30">
        <w:rPr>
          <w:rFonts w:ascii="Courier New" w:hAnsi="Courier New" w:cs="Courier New"/>
        </w:rPr>
        <w:t>HEAD</w:t>
      </w:r>
      <w:r w:rsidR="005E48A2" w:rsidRPr="00232C3F">
        <w:t xml:space="preserve"> request MUST be idempotent.</w:t>
      </w:r>
    </w:p>
    <w:p w14:paraId="50528B08" w14:textId="05B0CB27" w:rsidR="005E48A2" w:rsidRPr="00232C3F" w:rsidRDefault="00A9726C" w:rsidP="00DE209B">
      <w:pPr>
        <w:pStyle w:val="RuleStyle"/>
      </w:pPr>
      <w:r>
        <w:t>[RS</w:t>
      </w:r>
      <w:r w:rsidR="004014C2">
        <w:t>G</w:t>
      </w:r>
      <w:r>
        <w:t>-3</w:t>
      </w:r>
      <w:r w:rsidR="00E631FD">
        <w:t>8</w:t>
      </w:r>
      <w:r w:rsidR="005E48A2" w:rsidRPr="00232C3F">
        <w:t>]</w:t>
      </w:r>
      <w:r w:rsidR="00DE3EC3">
        <w:tab/>
      </w:r>
      <w:r w:rsidR="005E48A2" w:rsidRPr="00232C3F">
        <w:t xml:space="preserve">Some proxies support only </w:t>
      </w:r>
      <w:r w:rsidR="005E48A2" w:rsidRPr="00067B30">
        <w:rPr>
          <w:rFonts w:ascii="Courier New" w:hAnsi="Courier New" w:cs="Courier New"/>
        </w:rPr>
        <w:t>POST</w:t>
      </w:r>
      <w:r w:rsidR="005E48A2" w:rsidRPr="00232C3F">
        <w:t xml:space="preserve"> and </w:t>
      </w:r>
      <w:r w:rsidR="005E48A2" w:rsidRPr="00067B30">
        <w:rPr>
          <w:rFonts w:ascii="Courier New" w:hAnsi="Courier New" w:cs="Courier New"/>
        </w:rPr>
        <w:t>GET</w:t>
      </w:r>
      <w:r w:rsidR="005E48A2" w:rsidRPr="00232C3F">
        <w:t xml:space="preserve"> methods. </w:t>
      </w:r>
      <w:r w:rsidR="00AA6178">
        <w:t xml:space="preserve"> </w:t>
      </w:r>
      <w:r w:rsidR="006A5AA4">
        <w:t xml:space="preserve">A </w:t>
      </w:r>
      <w:r w:rsidR="005E48A2" w:rsidRPr="00232C3F">
        <w:t>Web API SHOULD support a custom HTTP request header to override the HTTP Method in order to overcome these limitations.</w:t>
      </w:r>
    </w:p>
    <w:p w14:paraId="09AC987D" w14:textId="77777777" w:rsidR="005E48A2" w:rsidRPr="00232C3F" w:rsidRDefault="005E48A2" w:rsidP="006D6856">
      <w:pPr>
        <w:pStyle w:val="STH4"/>
      </w:pPr>
      <w:r w:rsidRPr="00232C3F">
        <w:t>POST</w:t>
      </w:r>
    </w:p>
    <w:p w14:paraId="3D629A13" w14:textId="6A6E5CC7" w:rsidR="005E48A2" w:rsidRPr="00AA12B9" w:rsidRDefault="001446D6" w:rsidP="001E2761">
      <w:pPr>
        <w:pStyle w:val="STParagraph"/>
      </w:pPr>
      <w:r>
        <w:fldChar w:fldCharType="begin"/>
      </w:r>
      <w:r>
        <w:instrText xml:space="preserve"> AUTONUM  </w:instrText>
      </w:r>
      <w:r>
        <w:fldChar w:fldCharType="end"/>
      </w:r>
      <w:r>
        <w:tab/>
      </w:r>
      <w:r w:rsidR="005E48A2" w:rsidRPr="00232C3F">
        <w:t xml:space="preserve">When a client needs to create a resource, they can use </w:t>
      </w:r>
      <w:r w:rsidR="005E48A2" w:rsidRPr="00067B30">
        <w:rPr>
          <w:rFonts w:ascii="Courier New" w:hAnsi="Courier New" w:cs="Courier New"/>
        </w:rPr>
        <w:t>POST</w:t>
      </w:r>
      <w:r w:rsidR="005E48A2" w:rsidRPr="00232C3F">
        <w:t xml:space="preserve">. </w:t>
      </w:r>
      <w:r w:rsidR="00AA6178">
        <w:t xml:space="preserve"> </w:t>
      </w:r>
      <w:r w:rsidR="005E48A2" w:rsidRPr="00232C3F">
        <w:t>For example,</w:t>
      </w:r>
      <w:r w:rsidR="00B92134">
        <w:t xml:space="preserve"> the following HTTP request </w:t>
      </w:r>
      <w:r w:rsidR="00DB74DB">
        <w:t xml:space="preserve">submits </w:t>
      </w:r>
      <w:r w:rsidR="00B92134">
        <w:t>a patent</w:t>
      </w:r>
      <w:r w:rsidR="00DB74DB">
        <w:t xml:space="preserve"> </w:t>
      </w:r>
      <w:r w:rsidR="00DB74DB" w:rsidRPr="00AA12B9">
        <w:t>application request</w:t>
      </w:r>
      <w:r w:rsidR="00F13DE3" w:rsidRPr="00AA12B9">
        <w:t>.</w:t>
      </w:r>
    </w:p>
    <w:p w14:paraId="0ABD9A41" w14:textId="77777777" w:rsidR="008E1DA0" w:rsidRPr="00AA12B9" w:rsidRDefault="008E1DA0" w:rsidP="006D6856">
      <w:pPr>
        <w:pStyle w:val="STTableText"/>
      </w:pPr>
      <w:r w:rsidRPr="00AA12B9">
        <w:t xml:space="preserve">For example, the following submits a patent application request. </w:t>
      </w:r>
    </w:p>
    <w:p w14:paraId="26D370CE" w14:textId="77777777" w:rsidR="008E1DA0" w:rsidRPr="006D6856" w:rsidRDefault="008E1DA0" w:rsidP="006D6856">
      <w:pPr>
        <w:pStyle w:val="STTableText"/>
        <w:rPr>
          <w:u w:val="single"/>
        </w:rPr>
      </w:pPr>
      <w:r w:rsidRPr="006D6856">
        <w:rPr>
          <w:u w:val="single"/>
        </w:rPr>
        <w:t>Example with XML payloads based on ST.96</w:t>
      </w:r>
    </w:p>
    <w:p w14:paraId="189B435D" w14:textId="500AD1AA" w:rsidR="0074735E" w:rsidRPr="00D84E87" w:rsidRDefault="0074735E" w:rsidP="006D6856">
      <w:pPr>
        <w:pStyle w:val="STTableText"/>
      </w:pPr>
      <w:r w:rsidRPr="00D84E87">
        <w:t>The clients submit the patent application request as XML:</w:t>
      </w:r>
    </w:p>
    <w:tbl>
      <w:tblPr>
        <w:tblStyle w:val="TableGrid"/>
        <w:tblW w:w="8820" w:type="dxa"/>
        <w:tblInd w:w="535" w:type="dxa"/>
        <w:tblLook w:val="04A0" w:firstRow="1" w:lastRow="0" w:firstColumn="1" w:lastColumn="0" w:noHBand="0" w:noVBand="1"/>
      </w:tblPr>
      <w:tblGrid>
        <w:gridCol w:w="8820"/>
      </w:tblGrid>
      <w:tr w:rsidR="005E48A2" w:rsidRPr="00232C3F" w14:paraId="4034DCB1" w14:textId="77777777" w:rsidTr="00855E74">
        <w:tc>
          <w:tcPr>
            <w:tcW w:w="8820" w:type="dxa"/>
          </w:tcPr>
          <w:p w14:paraId="177406ED" w14:textId="77777777" w:rsidR="005E48A2" w:rsidRDefault="005E48A2" w:rsidP="008745E1">
            <w:pPr>
              <w:rPr>
                <w:rFonts w:ascii="Courier New" w:hAnsi="Courier New" w:cs="Courier New"/>
                <w:lang w:val="nn-NO"/>
              </w:rPr>
            </w:pPr>
            <w:r w:rsidRPr="009C383A">
              <w:rPr>
                <w:rFonts w:ascii="Courier New" w:hAnsi="Courier New" w:cs="Courier New"/>
                <w:lang w:val="nn-NO"/>
              </w:rPr>
              <w:t>POST /v1/patent</w:t>
            </w:r>
            <w:r w:rsidR="000642B5">
              <w:rPr>
                <w:rFonts w:ascii="Courier New" w:hAnsi="Courier New" w:cs="Courier New"/>
                <w:lang w:val="nn-NO"/>
              </w:rPr>
              <w:t>s/a</w:t>
            </w:r>
            <w:r w:rsidR="004F1401">
              <w:rPr>
                <w:rFonts w:ascii="Courier New" w:hAnsi="Courier New" w:cs="Courier New"/>
                <w:lang w:val="nn-NO"/>
              </w:rPr>
              <w:t>pplication</w:t>
            </w:r>
            <w:r w:rsidR="00042DD4" w:rsidRPr="009C383A">
              <w:rPr>
                <w:rFonts w:ascii="Courier New" w:hAnsi="Courier New" w:cs="Courier New"/>
                <w:lang w:val="nn-NO"/>
              </w:rPr>
              <w:t>s</w:t>
            </w:r>
            <w:r w:rsidR="003460DC">
              <w:rPr>
                <w:rFonts w:ascii="Courier New" w:hAnsi="Courier New" w:cs="Courier New"/>
                <w:lang w:val="nn-NO"/>
              </w:rPr>
              <w:t xml:space="preserve"> </w:t>
            </w:r>
            <w:r w:rsidR="003460DC" w:rsidRPr="00772FBE">
              <w:rPr>
                <w:rFonts w:ascii="Courier New" w:hAnsi="Courier New" w:cs="Courier New"/>
              </w:rPr>
              <w:t>HTTP/1.1</w:t>
            </w:r>
          </w:p>
          <w:p w14:paraId="593A7828" w14:textId="77777777" w:rsidR="00E73E7E" w:rsidRPr="00E73E7E" w:rsidRDefault="00E73E7E" w:rsidP="008745E1">
            <w:pPr>
              <w:rPr>
                <w:rFonts w:ascii="Courier New" w:hAnsi="Courier New" w:cs="Courier New"/>
                <w:lang w:val="nn-NO"/>
              </w:rPr>
            </w:pPr>
            <w:r w:rsidRPr="00E73E7E">
              <w:rPr>
                <w:rFonts w:ascii="Courier New" w:hAnsi="Courier New" w:cs="Courier New"/>
                <w:lang w:val="nn-NO"/>
              </w:rPr>
              <w:t xml:space="preserve">Host: wipo.int </w:t>
            </w:r>
          </w:p>
          <w:p w14:paraId="33206A01" w14:textId="77777777" w:rsidR="00E73E7E" w:rsidRDefault="00E73E7E" w:rsidP="008745E1">
            <w:pPr>
              <w:rPr>
                <w:rFonts w:ascii="Courier New" w:hAnsi="Courier New" w:cs="Courier New"/>
                <w:lang w:val="nn-NO"/>
              </w:rPr>
            </w:pPr>
            <w:r w:rsidRPr="00E73E7E">
              <w:rPr>
                <w:rFonts w:ascii="Courier New" w:hAnsi="Courier New" w:cs="Courier New"/>
                <w:lang w:val="nn-NO"/>
              </w:rPr>
              <w:t>Accept: application/xml</w:t>
            </w:r>
          </w:p>
          <w:p w14:paraId="7D8F692C" w14:textId="77777777" w:rsidR="0068352F" w:rsidRPr="009C383A" w:rsidRDefault="0068352F" w:rsidP="008745E1">
            <w:pPr>
              <w:rPr>
                <w:rFonts w:ascii="Courier New" w:hAnsi="Courier New" w:cs="Courier New"/>
                <w:lang w:val="nn-NO"/>
              </w:rPr>
            </w:pPr>
            <w:r>
              <w:rPr>
                <w:rFonts w:ascii="Courier New" w:hAnsi="Courier New" w:cs="Courier New"/>
                <w:lang w:val="nn-NO"/>
              </w:rPr>
              <w:t xml:space="preserve">Content-Type: </w:t>
            </w:r>
            <w:r w:rsidRPr="00E73E7E">
              <w:rPr>
                <w:rFonts w:ascii="Courier New" w:hAnsi="Courier New" w:cs="Courier New"/>
                <w:lang w:val="nn-NO"/>
              </w:rPr>
              <w:t>application/xml</w:t>
            </w:r>
          </w:p>
          <w:p w14:paraId="01C2C1C3" w14:textId="77777777" w:rsidR="00D62181" w:rsidRPr="00954718" w:rsidRDefault="00D62181" w:rsidP="008745E1">
            <w:pPr>
              <w:rPr>
                <w:rFonts w:ascii="Courier New" w:hAnsi="Courier New" w:cs="Courier New"/>
                <w:lang w:val="nn-NO"/>
              </w:rPr>
            </w:pPr>
            <w:r w:rsidRPr="00954718">
              <w:rPr>
                <w:rFonts w:ascii="Courier New" w:hAnsi="Courier New" w:cs="Courier New"/>
                <w:lang w:val="nn-NO"/>
              </w:rPr>
              <w:t>&lt;?xml version="1.0" encoding="UTF-8"?&gt;</w:t>
            </w:r>
          </w:p>
          <w:p w14:paraId="27900439" w14:textId="2D907E84" w:rsidR="0074735E" w:rsidRPr="00954718" w:rsidRDefault="00D62181" w:rsidP="008745E1">
            <w:pPr>
              <w:rPr>
                <w:rFonts w:ascii="Courier New" w:hAnsi="Courier New" w:cs="Courier New"/>
                <w:lang w:val="nn-NO"/>
              </w:rPr>
            </w:pPr>
            <w:r w:rsidRPr="00954718">
              <w:rPr>
                <w:rFonts w:ascii="Courier New" w:hAnsi="Courier New" w:cs="Courier New"/>
                <w:lang w:val="nn-NO"/>
              </w:rPr>
              <w:t>&lt;pat:ApplicationBody xmlns="http://www.wipo.int/standards/XMLSchema/ST96/Common" xmlns:xsi="http://www.w3.org/2001/XMLSchema-instance" xmlns:com="http://www.wipo.int/standards/XMLSchema/ST96/Common" xmlns:pat="http://www.wipo.int/standards/XMLSchema/ST96/Patent" com:languageCode="pl" com:receivingOffice="ST" com:st96Version="V</w:t>
            </w:r>
            <w:r w:rsidR="004175D8">
              <w:rPr>
                <w:rFonts w:ascii="Courier New" w:hAnsi="Courier New" w:cs="Courier New"/>
                <w:lang w:val="nn-NO"/>
              </w:rPr>
              <w:t>5</w:t>
            </w:r>
            <w:r w:rsidRPr="00954718">
              <w:rPr>
                <w:rFonts w:ascii="Courier New" w:hAnsi="Courier New" w:cs="Courier New"/>
                <w:lang w:val="nn-NO"/>
              </w:rPr>
              <w:t>_</w:t>
            </w:r>
            <w:r w:rsidR="004175D8">
              <w:rPr>
                <w:rFonts w:ascii="Courier New" w:hAnsi="Courier New" w:cs="Courier New"/>
                <w:lang w:val="nn-NO"/>
              </w:rPr>
              <w:t>0</w:t>
            </w:r>
            <w:r w:rsidRPr="00954718">
              <w:rPr>
                <w:rFonts w:ascii="Courier New" w:hAnsi="Courier New" w:cs="Courier New"/>
                <w:lang w:val="nn-NO"/>
              </w:rPr>
              <w:t>" xsi:schemaLocation="http://www.wipo.int/standards/XMLSchema/ST96/Patent ApplicationBody_V</w:t>
            </w:r>
            <w:r w:rsidR="00536134">
              <w:rPr>
                <w:rFonts w:ascii="Courier New" w:hAnsi="Courier New" w:cs="Courier New"/>
                <w:lang w:val="nn-NO"/>
              </w:rPr>
              <w:t>5</w:t>
            </w:r>
            <w:r w:rsidRPr="00954718">
              <w:rPr>
                <w:rFonts w:ascii="Courier New" w:hAnsi="Courier New" w:cs="Courier New"/>
                <w:lang w:val="nn-NO"/>
              </w:rPr>
              <w:t>_</w:t>
            </w:r>
            <w:r w:rsidR="00536134">
              <w:rPr>
                <w:rFonts w:ascii="Courier New" w:hAnsi="Courier New" w:cs="Courier New"/>
                <w:lang w:val="nn-NO"/>
              </w:rPr>
              <w:t>0</w:t>
            </w:r>
            <w:r w:rsidRPr="00954718">
              <w:rPr>
                <w:rFonts w:ascii="Courier New" w:hAnsi="Courier New" w:cs="Courier New"/>
                <w:lang w:val="nn-NO"/>
              </w:rPr>
              <w:t>.xsd"&gt;</w:t>
            </w:r>
          </w:p>
          <w:p w14:paraId="5AFEC2E5" w14:textId="77777777" w:rsidR="0074735E" w:rsidRPr="00E73E7E" w:rsidRDefault="0074735E" w:rsidP="008745E1">
            <w:pPr>
              <w:rPr>
                <w:rFonts w:ascii="Courier New" w:hAnsi="Courier New" w:cs="Courier New"/>
              </w:rPr>
            </w:pPr>
            <w:r w:rsidRPr="00954718">
              <w:rPr>
                <w:rFonts w:ascii="Courier New" w:hAnsi="Courier New" w:cs="Courier New"/>
                <w:lang w:val="nn-NO"/>
              </w:rPr>
              <w:tab/>
            </w:r>
            <w:r w:rsidRPr="00E73E7E">
              <w:rPr>
                <w:rFonts w:ascii="Courier New" w:hAnsi="Courier New" w:cs="Courier New"/>
              </w:rPr>
              <w:t>...</w:t>
            </w:r>
          </w:p>
          <w:p w14:paraId="7A87A0E8" w14:textId="77777777" w:rsidR="005E48A2" w:rsidRPr="00232C3F" w:rsidRDefault="00D62181" w:rsidP="008745E1">
            <w:pPr>
              <w:spacing w:line="480" w:lineRule="auto"/>
            </w:pPr>
            <w:r w:rsidRPr="00D62181">
              <w:rPr>
                <w:rFonts w:ascii="Courier New" w:hAnsi="Courier New" w:cs="Courier New"/>
              </w:rPr>
              <w:t>&lt;/</w:t>
            </w:r>
            <w:proofErr w:type="spellStart"/>
            <w:r w:rsidRPr="00D62181">
              <w:rPr>
                <w:rFonts w:ascii="Courier New" w:hAnsi="Courier New" w:cs="Courier New"/>
              </w:rPr>
              <w:t>pat:ApplicationBody</w:t>
            </w:r>
            <w:proofErr w:type="spellEnd"/>
            <w:r w:rsidRPr="00D62181">
              <w:rPr>
                <w:rFonts w:ascii="Courier New" w:hAnsi="Courier New" w:cs="Courier New"/>
              </w:rPr>
              <w:t>&gt;</w:t>
            </w:r>
          </w:p>
        </w:tc>
      </w:tr>
    </w:tbl>
    <w:p w14:paraId="4703483E" w14:textId="77777777" w:rsidR="00F006F2" w:rsidRDefault="009047DB" w:rsidP="006D6856">
      <w:pPr>
        <w:pStyle w:val="STTableText"/>
      </w:pPr>
      <w:r>
        <w:t xml:space="preserve">The following HTTP response is returned to denote the successful </w:t>
      </w:r>
      <w:r w:rsidR="00AA5FD1">
        <w:t>submission</w:t>
      </w:r>
      <w:r>
        <w:t xml:space="preserve"> of the patent</w:t>
      </w:r>
      <w:r w:rsidR="00AA5FD1">
        <w:t xml:space="preserve"> application</w:t>
      </w:r>
      <w:r>
        <w:t>:</w:t>
      </w:r>
    </w:p>
    <w:tbl>
      <w:tblPr>
        <w:tblStyle w:val="TableGrid"/>
        <w:tblW w:w="8820" w:type="dxa"/>
        <w:tblInd w:w="535" w:type="dxa"/>
        <w:tblLook w:val="04A0" w:firstRow="1" w:lastRow="0" w:firstColumn="1" w:lastColumn="0" w:noHBand="0" w:noVBand="1"/>
      </w:tblPr>
      <w:tblGrid>
        <w:gridCol w:w="8820"/>
      </w:tblGrid>
      <w:tr w:rsidR="00F006F2" w14:paraId="4885685B" w14:textId="77777777" w:rsidTr="00EE298C">
        <w:tc>
          <w:tcPr>
            <w:tcW w:w="8820" w:type="dxa"/>
          </w:tcPr>
          <w:p w14:paraId="63F75979" w14:textId="77777777" w:rsidR="00E73E7E" w:rsidRPr="00E73E7E" w:rsidRDefault="00E73E7E" w:rsidP="008745E1">
            <w:pPr>
              <w:rPr>
                <w:rFonts w:ascii="Courier New" w:hAnsi="Courier New" w:cs="Courier New"/>
                <w:lang w:val="nn-NO"/>
              </w:rPr>
            </w:pPr>
            <w:r w:rsidRPr="00E73E7E">
              <w:rPr>
                <w:rFonts w:ascii="Courier New" w:hAnsi="Courier New" w:cs="Courier New"/>
                <w:lang w:val="nn-NO"/>
              </w:rPr>
              <w:t>HTTP/1.1 20</w:t>
            </w:r>
            <w:r w:rsidR="00346F96">
              <w:rPr>
                <w:rFonts w:ascii="Courier New" w:hAnsi="Courier New" w:cs="Courier New"/>
                <w:lang w:val="nn-NO"/>
              </w:rPr>
              <w:t>1</w:t>
            </w:r>
            <w:r w:rsidRPr="00E73E7E">
              <w:rPr>
                <w:rFonts w:ascii="Courier New" w:hAnsi="Courier New" w:cs="Courier New"/>
                <w:lang w:val="nn-NO"/>
              </w:rPr>
              <w:t xml:space="preserve"> </w:t>
            </w:r>
            <w:r w:rsidR="00346F96">
              <w:rPr>
                <w:rFonts w:ascii="Courier New" w:hAnsi="Courier New" w:cs="Courier New"/>
                <w:lang w:val="nn-NO"/>
              </w:rPr>
              <w:t>Created</w:t>
            </w:r>
          </w:p>
          <w:p w14:paraId="233066D4" w14:textId="77777777" w:rsidR="00E73E7E" w:rsidRDefault="00E73E7E" w:rsidP="008745E1">
            <w:pPr>
              <w:rPr>
                <w:rFonts w:ascii="Courier New" w:hAnsi="Courier New" w:cs="Courier New"/>
                <w:lang w:val="nn-NO"/>
              </w:rPr>
            </w:pPr>
            <w:r w:rsidRPr="00E73E7E">
              <w:rPr>
                <w:rFonts w:ascii="Courier New" w:hAnsi="Courier New" w:cs="Courier New"/>
                <w:lang w:val="nn-NO"/>
              </w:rPr>
              <w:t xml:space="preserve">Content-Type: application/xml </w:t>
            </w:r>
          </w:p>
          <w:p w14:paraId="12E58DC3" w14:textId="77777777" w:rsidR="00066589" w:rsidRPr="00954718" w:rsidRDefault="00066589" w:rsidP="008745E1">
            <w:pPr>
              <w:rPr>
                <w:rFonts w:ascii="Courier New" w:hAnsi="Courier New" w:cs="Courier New"/>
                <w:lang w:val="nn-NO"/>
              </w:rPr>
            </w:pPr>
            <w:r w:rsidRPr="00954718">
              <w:rPr>
                <w:rFonts w:ascii="Courier New" w:hAnsi="Courier New" w:cs="Courier New"/>
                <w:lang w:val="nn-NO"/>
              </w:rPr>
              <w:t>&lt;?xml version="1.0" encoding="UTF-8"?&gt;</w:t>
            </w:r>
          </w:p>
          <w:p w14:paraId="0B7C34E7" w14:textId="17D5C08A" w:rsidR="00066589" w:rsidRPr="00954718" w:rsidRDefault="00066589" w:rsidP="008745E1">
            <w:pPr>
              <w:rPr>
                <w:rFonts w:ascii="Courier New" w:hAnsi="Courier New" w:cs="Courier New"/>
                <w:lang w:val="nn-NO"/>
              </w:rPr>
            </w:pPr>
            <w:r w:rsidRPr="00954718">
              <w:rPr>
                <w:rFonts w:ascii="Courier New" w:hAnsi="Courier New" w:cs="Courier New"/>
                <w:lang w:val="nn-NO"/>
              </w:rPr>
              <w:t>&lt;pat:ApplicationBody xmlns="http://www.wipo.int/standards/XMLSchema/ST96/Common" xmlns:xsi="http://www.w3.org/2001/XMLSchema-instance" xmlns:com="http://www.wipo.int/standards/XMLSchema/ST96/Common" xmlns:pat="http://www.wipo.int/standards/XMLSchema/ST96/Patent" com:languageCode="pl" com:receivingOffice="ST" com:st96Version="V</w:t>
            </w:r>
            <w:r w:rsidR="004175D8">
              <w:rPr>
                <w:rFonts w:ascii="Courier New" w:hAnsi="Courier New" w:cs="Courier New"/>
                <w:lang w:val="nn-NO"/>
              </w:rPr>
              <w:t>5</w:t>
            </w:r>
            <w:r w:rsidRPr="00954718">
              <w:rPr>
                <w:rFonts w:ascii="Courier New" w:hAnsi="Courier New" w:cs="Courier New"/>
                <w:lang w:val="nn-NO"/>
              </w:rPr>
              <w:t>_</w:t>
            </w:r>
            <w:r w:rsidR="004175D8">
              <w:rPr>
                <w:rFonts w:ascii="Courier New" w:hAnsi="Courier New" w:cs="Courier New"/>
                <w:lang w:val="nn-NO"/>
              </w:rPr>
              <w:t>0</w:t>
            </w:r>
            <w:r w:rsidRPr="00954718">
              <w:rPr>
                <w:rFonts w:ascii="Courier New" w:hAnsi="Courier New" w:cs="Courier New"/>
                <w:lang w:val="nn-NO"/>
              </w:rPr>
              <w:t>" xsi:schemaLocation="http://www.wipo.int/standards/XMLSchema/ST96/Patent ApplicationBody_V</w:t>
            </w:r>
            <w:r w:rsidR="00536134">
              <w:rPr>
                <w:rFonts w:ascii="Courier New" w:hAnsi="Courier New" w:cs="Courier New"/>
                <w:lang w:val="nn-NO"/>
              </w:rPr>
              <w:t>5</w:t>
            </w:r>
            <w:r w:rsidRPr="00954718">
              <w:rPr>
                <w:rFonts w:ascii="Courier New" w:hAnsi="Courier New" w:cs="Courier New"/>
                <w:lang w:val="nn-NO"/>
              </w:rPr>
              <w:t>_</w:t>
            </w:r>
            <w:r w:rsidR="00536134">
              <w:rPr>
                <w:rFonts w:ascii="Courier New" w:hAnsi="Courier New" w:cs="Courier New"/>
                <w:lang w:val="nn-NO"/>
              </w:rPr>
              <w:t>0</w:t>
            </w:r>
            <w:r w:rsidRPr="00954718">
              <w:rPr>
                <w:rFonts w:ascii="Courier New" w:hAnsi="Courier New" w:cs="Courier New"/>
                <w:lang w:val="nn-NO"/>
              </w:rPr>
              <w:t xml:space="preserve">.xsd" </w:t>
            </w:r>
            <w:r w:rsidRPr="00954718">
              <w:rPr>
                <w:rFonts w:ascii="Courier New" w:hAnsi="Courier New" w:cs="Courier New"/>
                <w:b/>
                <w:lang w:val="nn-NO"/>
              </w:rPr>
              <w:t>applicationBodyStatus=”pending”</w:t>
            </w:r>
            <w:r w:rsidRPr="00954718">
              <w:rPr>
                <w:rFonts w:ascii="Courier New" w:hAnsi="Courier New" w:cs="Courier New"/>
                <w:lang w:val="nn-NO"/>
              </w:rPr>
              <w:t>&gt;</w:t>
            </w:r>
          </w:p>
          <w:p w14:paraId="37064B33" w14:textId="77777777" w:rsidR="00066589" w:rsidRPr="00E73E7E" w:rsidRDefault="00066589" w:rsidP="008745E1">
            <w:pPr>
              <w:rPr>
                <w:rFonts w:ascii="Courier New" w:hAnsi="Courier New" w:cs="Courier New"/>
              </w:rPr>
            </w:pPr>
            <w:r w:rsidRPr="00954718">
              <w:rPr>
                <w:rFonts w:ascii="Courier New" w:hAnsi="Courier New" w:cs="Courier New"/>
                <w:lang w:val="nn-NO"/>
              </w:rPr>
              <w:tab/>
            </w:r>
            <w:r w:rsidRPr="00E73E7E">
              <w:rPr>
                <w:rFonts w:ascii="Courier New" w:hAnsi="Courier New" w:cs="Courier New"/>
              </w:rPr>
              <w:t>...</w:t>
            </w:r>
          </w:p>
          <w:p w14:paraId="077FAFBC" w14:textId="77777777" w:rsidR="00F006F2" w:rsidRDefault="00066589" w:rsidP="008745E1">
            <w:pPr>
              <w:spacing w:line="480" w:lineRule="auto"/>
              <w:rPr>
                <w:rFonts w:eastAsia="Times New Roman" w:cs="Arial"/>
                <w:szCs w:val="17"/>
              </w:rPr>
            </w:pPr>
            <w:r w:rsidRPr="00D62181">
              <w:rPr>
                <w:rFonts w:ascii="Courier New" w:hAnsi="Courier New" w:cs="Courier New"/>
              </w:rPr>
              <w:t>&lt;/</w:t>
            </w:r>
            <w:proofErr w:type="spellStart"/>
            <w:r w:rsidRPr="00D62181">
              <w:rPr>
                <w:rFonts w:ascii="Courier New" w:hAnsi="Courier New" w:cs="Courier New"/>
              </w:rPr>
              <w:t>pat:ApplicationBody</w:t>
            </w:r>
            <w:proofErr w:type="spellEnd"/>
            <w:r w:rsidRPr="00D62181">
              <w:rPr>
                <w:rFonts w:ascii="Courier New" w:hAnsi="Courier New" w:cs="Courier New"/>
              </w:rPr>
              <w:t>&gt;</w:t>
            </w:r>
          </w:p>
        </w:tc>
      </w:tr>
    </w:tbl>
    <w:p w14:paraId="41015994" w14:textId="2859A5F5" w:rsidR="00F13DE3" w:rsidRPr="00791001" w:rsidRDefault="00F13DE3" w:rsidP="00791001">
      <w:pPr>
        <w:pStyle w:val="STTableText"/>
        <w:rPr>
          <w:u w:val="single"/>
        </w:rPr>
      </w:pPr>
      <w:r w:rsidRPr="00791001">
        <w:rPr>
          <w:u w:val="single"/>
        </w:rPr>
        <w:t>Example with JSON payloads</w:t>
      </w:r>
      <w:r w:rsidR="00EE5EBD" w:rsidRPr="00791001">
        <w:rPr>
          <w:u w:val="single"/>
        </w:rPr>
        <w:t xml:space="preserve"> based on ST.97</w:t>
      </w:r>
    </w:p>
    <w:p w14:paraId="6BD65988" w14:textId="0CAA795D" w:rsidR="0074735E" w:rsidRPr="00FC5D34" w:rsidRDefault="0074735E" w:rsidP="00791001">
      <w:pPr>
        <w:pStyle w:val="STTableText"/>
      </w:pPr>
      <w:r w:rsidRPr="00FC5D34">
        <w:t xml:space="preserve">The clients submit the patent application request as </w:t>
      </w:r>
      <w:r>
        <w:t>JSON</w:t>
      </w:r>
      <w:r w:rsidRPr="00FC5D34">
        <w:t>:</w:t>
      </w:r>
    </w:p>
    <w:tbl>
      <w:tblPr>
        <w:tblStyle w:val="TableGrid"/>
        <w:tblW w:w="8820" w:type="dxa"/>
        <w:tblInd w:w="535" w:type="dxa"/>
        <w:tblLook w:val="04A0" w:firstRow="1" w:lastRow="0" w:firstColumn="1" w:lastColumn="0" w:noHBand="0" w:noVBand="1"/>
      </w:tblPr>
      <w:tblGrid>
        <w:gridCol w:w="8820"/>
      </w:tblGrid>
      <w:tr w:rsidR="0074735E" w:rsidRPr="00EE298C" w14:paraId="74084EDC" w14:textId="77777777" w:rsidTr="00EE298C">
        <w:tc>
          <w:tcPr>
            <w:tcW w:w="8820" w:type="dxa"/>
          </w:tcPr>
          <w:p w14:paraId="19359D49" w14:textId="77777777" w:rsidR="0074735E" w:rsidRDefault="0074735E" w:rsidP="008745E1">
            <w:pPr>
              <w:rPr>
                <w:rFonts w:ascii="Courier New" w:hAnsi="Courier New" w:cs="Courier New"/>
                <w:lang w:val="nn-NO"/>
              </w:rPr>
            </w:pPr>
            <w:r w:rsidRPr="009C383A">
              <w:rPr>
                <w:rFonts w:ascii="Courier New" w:hAnsi="Courier New" w:cs="Courier New"/>
                <w:lang w:val="nn-NO"/>
              </w:rPr>
              <w:t>POST /v1/</w:t>
            </w:r>
            <w:r w:rsidR="004F1401" w:rsidRPr="009C383A">
              <w:rPr>
                <w:rFonts w:ascii="Courier New" w:hAnsi="Courier New" w:cs="Courier New"/>
                <w:lang w:val="nn-NO"/>
              </w:rPr>
              <w:t>patent</w:t>
            </w:r>
            <w:r w:rsidR="000642B5">
              <w:rPr>
                <w:rFonts w:ascii="Courier New" w:hAnsi="Courier New" w:cs="Courier New"/>
                <w:lang w:val="nn-NO"/>
              </w:rPr>
              <w:t>s/a</w:t>
            </w:r>
            <w:r w:rsidR="004F1401">
              <w:rPr>
                <w:rFonts w:ascii="Courier New" w:hAnsi="Courier New" w:cs="Courier New"/>
                <w:lang w:val="nn-NO"/>
              </w:rPr>
              <w:t>pplication</w:t>
            </w:r>
            <w:r w:rsidR="004F1401" w:rsidRPr="009C383A">
              <w:rPr>
                <w:rFonts w:ascii="Courier New" w:hAnsi="Courier New" w:cs="Courier New"/>
                <w:lang w:val="nn-NO"/>
              </w:rPr>
              <w:t>s</w:t>
            </w:r>
            <w:r w:rsidR="004F1401">
              <w:rPr>
                <w:rFonts w:ascii="Courier New" w:hAnsi="Courier New" w:cs="Courier New"/>
                <w:lang w:val="nn-NO"/>
              </w:rPr>
              <w:t xml:space="preserve"> </w:t>
            </w:r>
            <w:r w:rsidRPr="00EA1E08">
              <w:rPr>
                <w:rFonts w:ascii="Courier New" w:hAnsi="Courier New" w:cs="Courier New"/>
                <w:lang w:val="fr-CH"/>
              </w:rPr>
              <w:t>HTTP/1.1</w:t>
            </w:r>
          </w:p>
          <w:p w14:paraId="38DFBC22" w14:textId="77777777" w:rsidR="0074735E" w:rsidRPr="00E73E7E" w:rsidRDefault="0074735E" w:rsidP="008745E1">
            <w:pPr>
              <w:rPr>
                <w:rFonts w:ascii="Courier New" w:hAnsi="Courier New" w:cs="Courier New"/>
                <w:lang w:val="nn-NO"/>
              </w:rPr>
            </w:pPr>
            <w:r w:rsidRPr="00E73E7E">
              <w:rPr>
                <w:rFonts w:ascii="Courier New" w:hAnsi="Courier New" w:cs="Courier New"/>
                <w:lang w:val="nn-NO"/>
              </w:rPr>
              <w:t xml:space="preserve">Host: wipo.int </w:t>
            </w:r>
          </w:p>
          <w:p w14:paraId="7A412A2E" w14:textId="77777777" w:rsidR="0074735E" w:rsidRDefault="0074735E" w:rsidP="008745E1">
            <w:pPr>
              <w:rPr>
                <w:rFonts w:ascii="Courier New" w:hAnsi="Courier New" w:cs="Courier New"/>
                <w:lang w:val="nn-NO"/>
              </w:rPr>
            </w:pPr>
            <w:r w:rsidRPr="00E73E7E">
              <w:rPr>
                <w:rFonts w:ascii="Courier New" w:hAnsi="Courier New" w:cs="Courier New"/>
                <w:lang w:val="nn-NO"/>
              </w:rPr>
              <w:t>Accept: application/</w:t>
            </w:r>
            <w:r>
              <w:rPr>
                <w:rFonts w:ascii="Courier New" w:hAnsi="Courier New" w:cs="Courier New"/>
                <w:lang w:val="nn-NO"/>
              </w:rPr>
              <w:t>json</w:t>
            </w:r>
          </w:p>
          <w:p w14:paraId="30FC3201" w14:textId="77777777" w:rsidR="0074735E" w:rsidRPr="009C383A" w:rsidRDefault="0074735E" w:rsidP="008745E1">
            <w:pPr>
              <w:rPr>
                <w:rFonts w:ascii="Courier New" w:hAnsi="Courier New" w:cs="Courier New"/>
                <w:lang w:val="nn-NO"/>
              </w:rPr>
            </w:pPr>
            <w:r>
              <w:rPr>
                <w:rFonts w:ascii="Courier New" w:hAnsi="Courier New" w:cs="Courier New"/>
                <w:lang w:val="nn-NO"/>
              </w:rPr>
              <w:t xml:space="preserve">Content-Type: </w:t>
            </w:r>
            <w:r w:rsidRPr="00E73E7E">
              <w:rPr>
                <w:rFonts w:ascii="Courier New" w:hAnsi="Courier New" w:cs="Courier New"/>
                <w:lang w:val="nn-NO"/>
              </w:rPr>
              <w:t>application/</w:t>
            </w:r>
            <w:r>
              <w:rPr>
                <w:rFonts w:ascii="Courier New" w:hAnsi="Courier New" w:cs="Courier New"/>
                <w:lang w:val="nn-NO"/>
              </w:rPr>
              <w:t>json</w:t>
            </w:r>
          </w:p>
          <w:p w14:paraId="56171D9D" w14:textId="77777777" w:rsidR="002478F8" w:rsidRPr="0056719A" w:rsidRDefault="002478F8" w:rsidP="008745E1">
            <w:pPr>
              <w:rPr>
                <w:rFonts w:ascii="Courier New" w:hAnsi="Courier New" w:cs="Courier New"/>
                <w:lang w:val="nn-NO"/>
              </w:rPr>
            </w:pPr>
            <w:r w:rsidRPr="0056719A">
              <w:rPr>
                <w:rFonts w:ascii="Courier New" w:hAnsi="Courier New" w:cs="Courier New"/>
                <w:lang w:val="nn-NO"/>
              </w:rPr>
              <w:t xml:space="preserve">{ </w:t>
            </w:r>
          </w:p>
          <w:p w14:paraId="4FD7F44A" w14:textId="77777777" w:rsidR="002478F8" w:rsidRPr="0056719A" w:rsidRDefault="002478F8" w:rsidP="008745E1">
            <w:pPr>
              <w:rPr>
                <w:rFonts w:ascii="Courier New" w:hAnsi="Courier New" w:cs="Courier New"/>
                <w:lang w:val="nn-NO"/>
              </w:rPr>
            </w:pPr>
            <w:r w:rsidRPr="0056719A">
              <w:rPr>
                <w:rFonts w:ascii="Courier New" w:hAnsi="Courier New" w:cs="Courier New"/>
                <w:lang w:val="nn-NO"/>
              </w:rPr>
              <w:tab/>
              <w:t>"</w:t>
            </w:r>
            <w:r w:rsidR="00711CDE" w:rsidRPr="00EE298C">
              <w:rPr>
                <w:lang w:val="fr-FR"/>
              </w:rPr>
              <w:t xml:space="preserve"> </w:t>
            </w:r>
            <w:r w:rsidR="00711CDE" w:rsidRPr="00711CDE">
              <w:rPr>
                <w:rFonts w:ascii="Courier New" w:hAnsi="Courier New" w:cs="Courier New"/>
                <w:lang w:val="nn-NO"/>
              </w:rPr>
              <w:t xml:space="preserve">applicationBody </w:t>
            </w:r>
            <w:r w:rsidRPr="0056719A">
              <w:rPr>
                <w:rFonts w:ascii="Courier New" w:hAnsi="Courier New" w:cs="Courier New"/>
                <w:lang w:val="nn-NO"/>
              </w:rPr>
              <w:t>": {</w:t>
            </w:r>
          </w:p>
          <w:p w14:paraId="2AC39612" w14:textId="77777777" w:rsidR="002478F8" w:rsidRPr="0056719A" w:rsidRDefault="002478F8" w:rsidP="008745E1">
            <w:pPr>
              <w:rPr>
                <w:rFonts w:ascii="Courier New" w:hAnsi="Courier New" w:cs="Courier New"/>
                <w:lang w:val="nn-NO"/>
              </w:rPr>
            </w:pPr>
            <w:r w:rsidRPr="0056719A">
              <w:rPr>
                <w:rFonts w:ascii="Courier New" w:hAnsi="Courier New" w:cs="Courier New"/>
                <w:lang w:val="nn-NO"/>
              </w:rPr>
              <w:tab/>
            </w:r>
            <w:r w:rsidRPr="0056719A">
              <w:rPr>
                <w:rFonts w:ascii="Courier New" w:hAnsi="Courier New" w:cs="Courier New"/>
                <w:lang w:val="nn-NO"/>
              </w:rPr>
              <w:tab/>
              <w:t>...</w:t>
            </w:r>
          </w:p>
          <w:p w14:paraId="2C610C8D" w14:textId="77777777" w:rsidR="002478F8" w:rsidRPr="0056719A" w:rsidRDefault="002478F8" w:rsidP="008745E1">
            <w:pPr>
              <w:rPr>
                <w:rFonts w:ascii="Courier New" w:hAnsi="Courier New" w:cs="Courier New"/>
                <w:lang w:val="nn-NO"/>
              </w:rPr>
            </w:pPr>
            <w:r w:rsidRPr="0056719A">
              <w:rPr>
                <w:rFonts w:ascii="Courier New" w:hAnsi="Courier New" w:cs="Courier New"/>
                <w:lang w:val="nn-NO"/>
              </w:rPr>
              <w:tab/>
              <w:t>}</w:t>
            </w:r>
          </w:p>
          <w:p w14:paraId="222B5929" w14:textId="77777777" w:rsidR="0074735E" w:rsidRPr="00EE298C" w:rsidRDefault="002478F8" w:rsidP="008745E1">
            <w:pPr>
              <w:rPr>
                <w:lang w:val="fr-FR"/>
              </w:rPr>
            </w:pPr>
            <w:r w:rsidRPr="0056719A">
              <w:rPr>
                <w:rFonts w:ascii="Courier New" w:hAnsi="Courier New" w:cs="Courier New"/>
                <w:lang w:val="nn-NO"/>
              </w:rPr>
              <w:t>}</w:t>
            </w:r>
          </w:p>
        </w:tc>
      </w:tr>
    </w:tbl>
    <w:p w14:paraId="7DC64D5F" w14:textId="77777777" w:rsidR="00673249" w:rsidRDefault="00673249" w:rsidP="00791001">
      <w:pPr>
        <w:pStyle w:val="STTableText"/>
      </w:pPr>
      <w:r>
        <w:t>The following HTTP response is returned to denote the successful submission of the patent application:</w:t>
      </w:r>
    </w:p>
    <w:tbl>
      <w:tblPr>
        <w:tblStyle w:val="TableGrid"/>
        <w:tblW w:w="8820" w:type="dxa"/>
        <w:tblInd w:w="535" w:type="dxa"/>
        <w:tblLook w:val="04A0" w:firstRow="1" w:lastRow="0" w:firstColumn="1" w:lastColumn="0" w:noHBand="0" w:noVBand="1"/>
      </w:tblPr>
      <w:tblGrid>
        <w:gridCol w:w="8820"/>
      </w:tblGrid>
      <w:tr w:rsidR="0074735E" w14:paraId="668C1044" w14:textId="77777777" w:rsidTr="00EE298C">
        <w:tc>
          <w:tcPr>
            <w:tcW w:w="8820" w:type="dxa"/>
          </w:tcPr>
          <w:p w14:paraId="3B9334AA" w14:textId="77777777" w:rsidR="002478F8" w:rsidRPr="00954718" w:rsidRDefault="002478F8" w:rsidP="008745E1">
            <w:pPr>
              <w:rPr>
                <w:rFonts w:ascii="Courier New" w:hAnsi="Courier New" w:cs="Courier New"/>
                <w:lang w:val="fr-FR"/>
              </w:rPr>
            </w:pPr>
            <w:r w:rsidRPr="00954718">
              <w:rPr>
                <w:rFonts w:ascii="Courier New" w:hAnsi="Courier New" w:cs="Courier New"/>
                <w:lang w:val="fr-FR"/>
              </w:rPr>
              <w:t>HTTP/1.1 200 OK</w:t>
            </w:r>
          </w:p>
          <w:p w14:paraId="1958410A" w14:textId="77777777" w:rsidR="002478F8" w:rsidRPr="00954718" w:rsidRDefault="002478F8" w:rsidP="008745E1">
            <w:pPr>
              <w:rPr>
                <w:rFonts w:ascii="Courier New" w:hAnsi="Courier New" w:cs="Courier New"/>
                <w:lang w:val="fr-FR"/>
              </w:rPr>
            </w:pPr>
            <w:r w:rsidRPr="00954718">
              <w:rPr>
                <w:rFonts w:ascii="Courier New" w:hAnsi="Courier New" w:cs="Courier New"/>
                <w:lang w:val="fr-FR"/>
              </w:rPr>
              <w:t>Content-Type: application/</w:t>
            </w:r>
            <w:proofErr w:type="spellStart"/>
            <w:r w:rsidRPr="00954718">
              <w:rPr>
                <w:rFonts w:ascii="Courier New" w:hAnsi="Courier New" w:cs="Courier New"/>
                <w:lang w:val="fr-FR"/>
              </w:rPr>
              <w:t>json</w:t>
            </w:r>
            <w:proofErr w:type="spellEnd"/>
          </w:p>
          <w:p w14:paraId="69C3E9F5" w14:textId="77777777" w:rsidR="002478F8" w:rsidRPr="002478F8" w:rsidRDefault="002478F8" w:rsidP="008745E1">
            <w:pPr>
              <w:rPr>
                <w:rFonts w:ascii="Courier New" w:hAnsi="Courier New" w:cs="Courier New"/>
              </w:rPr>
            </w:pPr>
            <w:r w:rsidRPr="002478F8">
              <w:rPr>
                <w:rFonts w:ascii="Courier New" w:hAnsi="Courier New" w:cs="Courier New"/>
              </w:rPr>
              <w:t xml:space="preserve">{ </w:t>
            </w:r>
          </w:p>
          <w:p w14:paraId="1BF3473B" w14:textId="77777777" w:rsidR="00711CDE" w:rsidRPr="00711CDE" w:rsidRDefault="002478F8" w:rsidP="008745E1">
            <w:pPr>
              <w:rPr>
                <w:rFonts w:ascii="Courier New" w:hAnsi="Courier New" w:cs="Courier New"/>
              </w:rPr>
            </w:pPr>
            <w:r w:rsidRPr="002478F8">
              <w:rPr>
                <w:rFonts w:ascii="Courier New" w:hAnsi="Courier New" w:cs="Courier New"/>
              </w:rPr>
              <w:tab/>
              <w:t>"</w:t>
            </w:r>
            <w:r w:rsidR="00711CDE">
              <w:t xml:space="preserve"> </w:t>
            </w:r>
            <w:proofErr w:type="spellStart"/>
            <w:r w:rsidR="00711CDE" w:rsidRPr="00711CDE">
              <w:rPr>
                <w:rFonts w:ascii="Courier New" w:hAnsi="Courier New" w:cs="Courier New"/>
              </w:rPr>
              <w:t>applicationBody</w:t>
            </w:r>
            <w:proofErr w:type="spellEnd"/>
            <w:r w:rsidR="00711CDE" w:rsidRPr="00711CDE">
              <w:rPr>
                <w:rFonts w:ascii="Courier New" w:hAnsi="Courier New" w:cs="Courier New"/>
              </w:rPr>
              <w:t xml:space="preserve"> </w:t>
            </w:r>
            <w:r w:rsidRPr="002478F8">
              <w:rPr>
                <w:rFonts w:ascii="Courier New" w:hAnsi="Courier New" w:cs="Courier New"/>
              </w:rPr>
              <w:t>": {</w:t>
            </w:r>
            <w:r w:rsidR="00711CDE">
              <w:t xml:space="preserve"> </w:t>
            </w:r>
          </w:p>
          <w:p w14:paraId="5F005323" w14:textId="77777777" w:rsidR="002478F8" w:rsidRPr="002478F8" w:rsidRDefault="00711CDE" w:rsidP="008745E1">
            <w:pPr>
              <w:rPr>
                <w:rFonts w:ascii="Courier New" w:hAnsi="Courier New" w:cs="Courier New"/>
              </w:rPr>
            </w:pPr>
            <w:r w:rsidRPr="00711CDE">
              <w:rPr>
                <w:rFonts w:ascii="Courier New" w:hAnsi="Courier New" w:cs="Courier New"/>
              </w:rPr>
              <w:tab/>
            </w:r>
            <w:r w:rsidRPr="00711CDE">
              <w:rPr>
                <w:rFonts w:ascii="Courier New" w:hAnsi="Courier New" w:cs="Courier New"/>
              </w:rPr>
              <w:tab/>
            </w:r>
            <w:r w:rsidRPr="000C493B">
              <w:rPr>
                <w:rFonts w:ascii="Courier New" w:hAnsi="Courier New" w:cs="Courier New"/>
                <w:b/>
              </w:rPr>
              <w:t>"</w:t>
            </w:r>
            <w:proofErr w:type="spellStart"/>
            <w:r w:rsidRPr="000C493B">
              <w:rPr>
                <w:rFonts w:ascii="Courier New" w:hAnsi="Courier New" w:cs="Courier New"/>
                <w:b/>
              </w:rPr>
              <w:t>applicationBodyStatus</w:t>
            </w:r>
            <w:proofErr w:type="spellEnd"/>
            <w:r w:rsidRPr="000C493B">
              <w:rPr>
                <w:rFonts w:ascii="Courier New" w:hAnsi="Courier New" w:cs="Courier New"/>
                <w:b/>
              </w:rPr>
              <w:t>" : "pending"</w:t>
            </w:r>
            <w:r w:rsidRPr="00711CDE">
              <w:rPr>
                <w:rFonts w:ascii="Courier New" w:hAnsi="Courier New" w:cs="Courier New"/>
              </w:rPr>
              <w:t>,</w:t>
            </w:r>
          </w:p>
          <w:p w14:paraId="2A82421A" w14:textId="77777777" w:rsidR="002478F8" w:rsidRPr="002478F8" w:rsidRDefault="002478F8" w:rsidP="008745E1">
            <w:pPr>
              <w:rPr>
                <w:rFonts w:ascii="Courier New" w:hAnsi="Courier New" w:cs="Courier New"/>
              </w:rPr>
            </w:pPr>
            <w:r w:rsidRPr="002478F8">
              <w:rPr>
                <w:rFonts w:ascii="Courier New" w:hAnsi="Courier New" w:cs="Courier New"/>
              </w:rPr>
              <w:tab/>
            </w:r>
            <w:r w:rsidRPr="002478F8">
              <w:rPr>
                <w:rFonts w:ascii="Courier New" w:hAnsi="Courier New" w:cs="Courier New"/>
              </w:rPr>
              <w:tab/>
              <w:t>...</w:t>
            </w:r>
          </w:p>
          <w:p w14:paraId="622EB7DC" w14:textId="77777777" w:rsidR="002478F8" w:rsidRPr="002478F8" w:rsidRDefault="002478F8" w:rsidP="008745E1">
            <w:pPr>
              <w:rPr>
                <w:rFonts w:ascii="Courier New" w:hAnsi="Courier New" w:cs="Courier New"/>
              </w:rPr>
            </w:pPr>
            <w:r w:rsidRPr="002478F8">
              <w:rPr>
                <w:rFonts w:ascii="Courier New" w:hAnsi="Courier New" w:cs="Courier New"/>
              </w:rPr>
              <w:tab/>
              <w:t>}</w:t>
            </w:r>
          </w:p>
          <w:p w14:paraId="355059A6" w14:textId="77777777" w:rsidR="0074735E" w:rsidRDefault="002478F8" w:rsidP="008745E1">
            <w:pPr>
              <w:spacing w:line="480" w:lineRule="auto"/>
              <w:rPr>
                <w:rFonts w:eastAsia="Times New Roman" w:cs="Arial"/>
                <w:szCs w:val="17"/>
              </w:rPr>
            </w:pPr>
            <w:r w:rsidRPr="002478F8">
              <w:rPr>
                <w:rFonts w:ascii="Courier New" w:hAnsi="Courier New" w:cs="Courier New"/>
              </w:rPr>
              <w:t>}</w:t>
            </w:r>
          </w:p>
        </w:tc>
      </w:tr>
    </w:tbl>
    <w:p w14:paraId="2658EE2D" w14:textId="495FFAA6" w:rsidR="005E48A2" w:rsidRPr="00EE298C" w:rsidRDefault="00A9726C" w:rsidP="00EE298C">
      <w:pPr>
        <w:pStyle w:val="RuleStyle"/>
      </w:pPr>
      <w:r w:rsidRPr="00EE298C">
        <w:t>[RS</w:t>
      </w:r>
      <w:r w:rsidR="004014C2" w:rsidRPr="00EE298C">
        <w:t>G</w:t>
      </w:r>
      <w:r w:rsidR="00B3484A" w:rsidRPr="00EE298C">
        <w:t>-</w:t>
      </w:r>
      <w:r w:rsidR="00147E62" w:rsidRPr="00EE298C">
        <w:t>39</w:t>
      </w:r>
      <w:r w:rsidR="005E48A2" w:rsidRPr="00EE298C">
        <w:t>]</w:t>
      </w:r>
      <w:r w:rsidR="00CD3213">
        <w:tab/>
      </w:r>
      <w:r w:rsidR="005E48A2" w:rsidRPr="00EE298C">
        <w:t xml:space="preserve">A </w:t>
      </w:r>
      <w:r w:rsidR="005E48A2" w:rsidRPr="00EE298C">
        <w:rPr>
          <w:rFonts w:ascii="Courier New" w:hAnsi="Courier New" w:cs="Courier New"/>
        </w:rPr>
        <w:t>POST</w:t>
      </w:r>
      <w:r w:rsidR="005E48A2" w:rsidRPr="00EE298C">
        <w:t xml:space="preserve"> request MUST NOT be idempotent according to the IETF RFC </w:t>
      </w:r>
      <w:del w:id="99" w:author="Author">
        <w:r w:rsidR="005E48A2" w:rsidRPr="00EE298C" w:rsidDel="00C42E01">
          <w:delText>2616</w:delText>
        </w:r>
      </w:del>
      <w:ins w:id="100" w:author="Author">
        <w:r w:rsidR="00C42E01" w:rsidRPr="00EE298C">
          <w:t>9110</w:t>
        </w:r>
      </w:ins>
      <w:r w:rsidR="005E48A2" w:rsidRPr="00EE298C">
        <w:t>.</w:t>
      </w:r>
    </w:p>
    <w:p w14:paraId="3CB5F649" w14:textId="0CDD954F" w:rsidR="005E48A2" w:rsidRPr="00EE298C" w:rsidRDefault="00A9726C" w:rsidP="00EE298C">
      <w:pPr>
        <w:pStyle w:val="RuleStyle"/>
      </w:pPr>
      <w:r w:rsidRPr="00EE298C">
        <w:t>[RS</w:t>
      </w:r>
      <w:r w:rsidR="004014C2" w:rsidRPr="00EE298C">
        <w:t>G</w:t>
      </w:r>
      <w:r w:rsidR="00B3484A" w:rsidRPr="00EE298C">
        <w:t>-4</w:t>
      </w:r>
      <w:r w:rsidR="00147E62" w:rsidRPr="00EE298C">
        <w:t>0</w:t>
      </w:r>
      <w:r w:rsidR="005E48A2" w:rsidRPr="00EE298C">
        <w:t>]</w:t>
      </w:r>
      <w:r w:rsidR="00CD3213">
        <w:tab/>
      </w:r>
      <w:r w:rsidR="005E48A2" w:rsidRPr="00EE298C">
        <w:t xml:space="preserve">If the resource creation was successful, the HTTP header </w:t>
      </w:r>
      <w:r w:rsidR="005E48A2" w:rsidRPr="00EE298C">
        <w:rPr>
          <w:rFonts w:ascii="Courier New" w:hAnsi="Courier New" w:cs="Courier New"/>
        </w:rPr>
        <w:t>Location</w:t>
      </w:r>
      <w:r w:rsidR="005E48A2" w:rsidRPr="00EE298C">
        <w:t xml:space="preserve"> SHOULD contain a URI (absolute or relative) pointing to a created resource.</w:t>
      </w:r>
    </w:p>
    <w:p w14:paraId="2BB6225E" w14:textId="75CAAB1C" w:rsidR="005E48A2" w:rsidRPr="00EE298C" w:rsidRDefault="00A9726C" w:rsidP="00EE298C">
      <w:pPr>
        <w:pStyle w:val="RuleStyle"/>
      </w:pPr>
      <w:r w:rsidRPr="00EE298C">
        <w:t>[RS</w:t>
      </w:r>
      <w:r w:rsidR="004014C2" w:rsidRPr="00EE298C">
        <w:t>G</w:t>
      </w:r>
      <w:r w:rsidRPr="00EE298C">
        <w:t>-</w:t>
      </w:r>
      <w:r w:rsidR="00B3484A" w:rsidRPr="00EE298C">
        <w:t>4</w:t>
      </w:r>
      <w:r w:rsidR="00147E62" w:rsidRPr="00EE298C">
        <w:t>1</w:t>
      </w:r>
      <w:r w:rsidR="005E48A2" w:rsidRPr="00EE298C">
        <w:t>]</w:t>
      </w:r>
      <w:r w:rsidR="00CD3213">
        <w:tab/>
      </w:r>
      <w:r w:rsidR="005E48A2" w:rsidRPr="00EE298C">
        <w:t xml:space="preserve">If the resource creation was successful, the response SHOULD contain the status code </w:t>
      </w:r>
      <w:r w:rsidR="00A17DAF" w:rsidRPr="00EE298C">
        <w:t>"</w:t>
      </w:r>
      <w:r w:rsidR="005E48A2" w:rsidRPr="00EE298C">
        <w:rPr>
          <w:rFonts w:ascii="Courier New" w:hAnsi="Courier New" w:cs="Courier New"/>
        </w:rPr>
        <w:t>201 Created</w:t>
      </w:r>
      <w:r w:rsidR="00711916" w:rsidRPr="00EE298C">
        <w:rPr>
          <w:rFonts w:ascii="Courier New" w:hAnsi="Courier New" w:cs="Courier New"/>
        </w:rPr>
        <w:t>"</w:t>
      </w:r>
      <w:r w:rsidR="005E48A2" w:rsidRPr="00EE298C">
        <w:t>.</w:t>
      </w:r>
    </w:p>
    <w:p w14:paraId="05512D72" w14:textId="2F3570F3" w:rsidR="007D638D" w:rsidRDefault="00A9726C" w:rsidP="00EE298C">
      <w:pPr>
        <w:pStyle w:val="RuleStyle"/>
      </w:pPr>
      <w:r w:rsidRPr="00EE298C">
        <w:t>[RS</w:t>
      </w:r>
      <w:r w:rsidR="004014C2" w:rsidRPr="00EE298C">
        <w:t>G</w:t>
      </w:r>
      <w:r w:rsidRPr="00EE298C">
        <w:t>-</w:t>
      </w:r>
      <w:r w:rsidR="00B3484A" w:rsidRPr="00EE298C">
        <w:t>4</w:t>
      </w:r>
      <w:r w:rsidR="00147E62" w:rsidRPr="00EE298C">
        <w:t>2</w:t>
      </w:r>
      <w:r w:rsidR="005E48A2" w:rsidRPr="00EE298C">
        <w:t>]</w:t>
      </w:r>
      <w:r w:rsidR="00CD3213">
        <w:tab/>
      </w:r>
      <w:r w:rsidR="005E48A2" w:rsidRPr="00EE298C">
        <w:t>If the resource creation was successful, the response payload SHOULD</w:t>
      </w:r>
      <w:r w:rsidR="003C0FB6" w:rsidRPr="00EE298C">
        <w:t xml:space="preserve"> by default</w:t>
      </w:r>
      <w:r w:rsidR="005E48A2" w:rsidRPr="00EE298C">
        <w:t xml:space="preserve"> contain the </w:t>
      </w:r>
      <w:r w:rsidR="004014C2" w:rsidRPr="00EE298C">
        <w:t xml:space="preserve">body </w:t>
      </w:r>
      <w:r w:rsidR="005E48A2" w:rsidRPr="00EE298C">
        <w:t>of the created resource, to allow the client to use it without making an additional HTTP call.</w:t>
      </w:r>
    </w:p>
    <w:p w14:paraId="164911DC" w14:textId="77777777" w:rsidR="005E48A2" w:rsidRPr="00232C3F" w:rsidRDefault="005E48A2" w:rsidP="00607819">
      <w:pPr>
        <w:pStyle w:val="STH4"/>
      </w:pPr>
      <w:r w:rsidRPr="00232C3F">
        <w:t>PUT</w:t>
      </w:r>
    </w:p>
    <w:p w14:paraId="0C3ED52E" w14:textId="14EBE2FE" w:rsidR="005E48A2" w:rsidRPr="00232C3F" w:rsidRDefault="001446D6" w:rsidP="001E2761">
      <w:pPr>
        <w:pStyle w:val="STParagraph"/>
      </w:pPr>
      <w:r>
        <w:fldChar w:fldCharType="begin"/>
      </w:r>
      <w:r>
        <w:instrText xml:space="preserve"> AUTONUM  </w:instrText>
      </w:r>
      <w:r>
        <w:fldChar w:fldCharType="end"/>
      </w:r>
      <w:r>
        <w:tab/>
      </w:r>
      <w:r w:rsidR="005E48A2" w:rsidRPr="00232C3F">
        <w:t xml:space="preserve">When a client needs to replace an existing resource entirely, they can use </w:t>
      </w:r>
      <w:r w:rsidR="005E48A2" w:rsidRPr="009C383A">
        <w:rPr>
          <w:rFonts w:ascii="Courier New" w:hAnsi="Courier New" w:cs="Courier New"/>
        </w:rPr>
        <w:t>PUT</w:t>
      </w:r>
      <w:r w:rsidR="005E48A2" w:rsidRPr="00232C3F">
        <w:t>.</w:t>
      </w:r>
      <w:r w:rsidR="00AA6178">
        <w:t xml:space="preserve">  </w:t>
      </w:r>
      <w:r w:rsidR="005E48A2" w:rsidRPr="00232C3F">
        <w:t xml:space="preserve">Idempotent characteristics of </w:t>
      </w:r>
      <w:r w:rsidR="005E48A2" w:rsidRPr="009C383A">
        <w:rPr>
          <w:rFonts w:ascii="Courier New" w:hAnsi="Courier New" w:cs="Courier New"/>
        </w:rPr>
        <w:t>PUT</w:t>
      </w:r>
      <w:r w:rsidR="005E48A2" w:rsidRPr="00232C3F">
        <w:t xml:space="preserve"> should be taken into account. </w:t>
      </w:r>
      <w:r w:rsidR="00AB4AEA">
        <w:t xml:space="preserve"> </w:t>
      </w:r>
      <w:r w:rsidR="003C0FB6">
        <w:t>A</w:t>
      </w:r>
      <w:r w:rsidR="003C0FB6" w:rsidRPr="00232C3F">
        <w:t xml:space="preserve"> </w:t>
      </w:r>
      <w:r w:rsidR="003C0FB6" w:rsidRPr="00DC13FB">
        <w:rPr>
          <w:rFonts w:ascii="Courier New" w:hAnsi="Courier New" w:cs="Courier New"/>
        </w:rPr>
        <w:t>PUT</w:t>
      </w:r>
      <w:r w:rsidR="003C0FB6" w:rsidRPr="00232C3F">
        <w:t xml:space="preserve"> </w:t>
      </w:r>
      <w:r w:rsidR="003C0FB6">
        <w:t xml:space="preserve">request </w:t>
      </w:r>
      <w:r w:rsidR="003C0FB6" w:rsidRPr="00232C3F">
        <w:t xml:space="preserve">has </w:t>
      </w:r>
      <w:r w:rsidR="003C0FB6">
        <w:t xml:space="preserve">an </w:t>
      </w:r>
      <w:r w:rsidR="003C0FB6" w:rsidRPr="00232C3F">
        <w:t xml:space="preserve">update </w:t>
      </w:r>
      <w:r w:rsidR="003C0FB6">
        <w:t xml:space="preserve">semantic </w:t>
      </w:r>
      <w:r w:rsidR="003C0FB6" w:rsidRPr="00232C3F">
        <w:t xml:space="preserve">(as specified in IETF RFC </w:t>
      </w:r>
      <w:del w:id="101" w:author="Author">
        <w:r w:rsidR="003C0FB6" w:rsidRPr="00232C3F" w:rsidDel="00C42E01">
          <w:delText>7231</w:delText>
        </w:r>
      </w:del>
      <w:ins w:id="102" w:author="Author">
        <w:r w:rsidR="00C42E01">
          <w:t>9110</w:t>
        </w:r>
      </w:ins>
      <w:r w:rsidR="003C0FB6" w:rsidRPr="00232C3F">
        <w:t>)</w:t>
      </w:r>
      <w:r w:rsidR="002C2156">
        <w:t>,</w:t>
      </w:r>
      <w:r w:rsidR="003C0FB6" w:rsidRPr="00232C3F">
        <w:t xml:space="preserve"> and </w:t>
      </w:r>
      <w:r w:rsidR="003C0FB6">
        <w:t xml:space="preserve">an </w:t>
      </w:r>
      <w:r w:rsidR="003C0FB6" w:rsidRPr="00232C3F">
        <w:t xml:space="preserve">insert semantic. </w:t>
      </w:r>
    </w:p>
    <w:p w14:paraId="6184F849" w14:textId="1CDD591E" w:rsidR="005E48A2" w:rsidRPr="00232C3F" w:rsidRDefault="005E48A2" w:rsidP="007D3F50">
      <w:pPr>
        <w:pStyle w:val="RuleStyle"/>
      </w:pPr>
      <w:r w:rsidRPr="00232C3F">
        <w:t>[RS</w:t>
      </w:r>
      <w:r w:rsidR="004014C2">
        <w:t>G</w:t>
      </w:r>
      <w:r w:rsidRPr="00232C3F">
        <w:t>-</w:t>
      </w:r>
      <w:r w:rsidR="00B3484A">
        <w:t>4</w:t>
      </w:r>
      <w:r w:rsidR="00147E62">
        <w:t>3</w:t>
      </w:r>
      <w:r w:rsidRPr="00232C3F">
        <w:t>]</w:t>
      </w:r>
      <w:r w:rsidR="007D3F50">
        <w:tab/>
      </w:r>
      <w:r w:rsidRPr="00232C3F">
        <w:t xml:space="preserve">A </w:t>
      </w:r>
      <w:r w:rsidRPr="009C383A">
        <w:rPr>
          <w:rFonts w:ascii="Courier New" w:hAnsi="Courier New" w:cs="Courier New"/>
        </w:rPr>
        <w:t>PUT</w:t>
      </w:r>
      <w:r w:rsidRPr="00232C3F">
        <w:t xml:space="preserve"> request MUST be </w:t>
      </w:r>
      <w:r w:rsidR="005D5392" w:rsidRPr="00232C3F">
        <w:t>idempotent.</w:t>
      </w:r>
    </w:p>
    <w:p w14:paraId="4535F9A9" w14:textId="386FDFFF" w:rsidR="005E48A2" w:rsidRPr="00232C3F" w:rsidRDefault="00A9726C" w:rsidP="007D3F50">
      <w:pPr>
        <w:pStyle w:val="RuleStyle"/>
      </w:pPr>
      <w:r>
        <w:t>[RS</w:t>
      </w:r>
      <w:r w:rsidR="004014C2">
        <w:t>G</w:t>
      </w:r>
      <w:r>
        <w:t>-4</w:t>
      </w:r>
      <w:r w:rsidR="00147E62">
        <w:t>4</w:t>
      </w:r>
      <w:r w:rsidR="005E48A2" w:rsidRPr="00232C3F">
        <w:t>]</w:t>
      </w:r>
      <w:r w:rsidR="007D3F50">
        <w:tab/>
      </w:r>
      <w:r w:rsidR="005E48A2" w:rsidRPr="00232C3F">
        <w:t xml:space="preserve">If </w:t>
      </w:r>
      <w:del w:id="103" w:author="Author">
        <w:r w:rsidR="005E48A2" w:rsidRPr="00232C3F">
          <w:delText xml:space="preserve">a </w:delText>
        </w:r>
      </w:del>
      <w:ins w:id="104" w:author="Author">
        <w:r w:rsidR="007F0E9E">
          <w:t>the target</w:t>
        </w:r>
        <w:r w:rsidR="007F0E9E" w:rsidRPr="00232C3F">
          <w:t xml:space="preserve"> </w:t>
        </w:r>
      </w:ins>
      <w:r w:rsidR="005E48A2" w:rsidRPr="00232C3F">
        <w:t>resource is not found</w:t>
      </w:r>
      <w:ins w:id="105" w:author="Author">
        <w:r w:rsidR="007F0E9E">
          <w:t xml:space="preserve"> and the server does not allow creation at the given URI</w:t>
        </w:r>
      </w:ins>
      <w:r w:rsidR="005E48A2">
        <w:t>,</w:t>
      </w:r>
      <w:r w:rsidR="005E48A2" w:rsidRPr="00232C3F">
        <w:t xml:space="preserve"> </w:t>
      </w:r>
      <w:r w:rsidR="005E48A2" w:rsidRPr="009C383A">
        <w:rPr>
          <w:rFonts w:ascii="Courier New" w:hAnsi="Courier New" w:cs="Courier New"/>
        </w:rPr>
        <w:t>PUT</w:t>
      </w:r>
      <w:r w:rsidR="005E48A2" w:rsidRPr="00232C3F">
        <w:t xml:space="preserve"> MUST return the status code </w:t>
      </w:r>
      <w:r w:rsidR="0089756E">
        <w:t>"</w:t>
      </w:r>
      <w:r w:rsidR="005E48A2" w:rsidRPr="00232C3F">
        <w:rPr>
          <w:rFonts w:ascii="Courier New" w:hAnsi="Courier New" w:cs="Courier New"/>
        </w:rPr>
        <w:t>404 Not Found</w:t>
      </w:r>
      <w:r w:rsidR="0089756E">
        <w:rPr>
          <w:rFonts w:ascii="Courier New" w:hAnsi="Courier New" w:cs="Courier New"/>
        </w:rPr>
        <w:t>"</w:t>
      </w:r>
      <w:r w:rsidR="005E48A2" w:rsidRPr="00232C3F">
        <w:t>.</w:t>
      </w:r>
      <w:r w:rsidR="00AA6178">
        <w:t xml:space="preserve"> </w:t>
      </w:r>
      <w:ins w:id="106" w:author="Author">
        <w:r w:rsidR="007F0E9E">
          <w:t xml:space="preserve"> If the server allows creation, </w:t>
        </w:r>
        <w:r w:rsidR="007F0E9E" w:rsidRPr="009C383A">
          <w:rPr>
            <w:rFonts w:ascii="Courier New" w:hAnsi="Courier New" w:cs="Courier New"/>
          </w:rPr>
          <w:t>PUT</w:t>
        </w:r>
        <w:r w:rsidR="007F0E9E" w:rsidRPr="00232C3F">
          <w:t xml:space="preserve"> MUST return the status code </w:t>
        </w:r>
        <w:r w:rsidR="007F0E9E">
          <w:t>"</w:t>
        </w:r>
        <w:r w:rsidR="007F0E9E" w:rsidRPr="00232C3F">
          <w:rPr>
            <w:rFonts w:ascii="Courier New" w:hAnsi="Courier New" w:cs="Courier New"/>
          </w:rPr>
          <w:t>201 Created</w:t>
        </w:r>
        <w:r w:rsidR="007F0E9E">
          <w:rPr>
            <w:rFonts w:ascii="Courier New" w:hAnsi="Courier New" w:cs="Courier New"/>
          </w:rPr>
          <w:t>"</w:t>
        </w:r>
        <w:r w:rsidR="007F0E9E" w:rsidRPr="00232C3F">
          <w:t>.</w:t>
        </w:r>
      </w:ins>
    </w:p>
    <w:p w14:paraId="42B7ACE0" w14:textId="4762DAB0" w:rsidR="005E48A2" w:rsidRPr="00232C3F" w:rsidRDefault="00A9726C" w:rsidP="007D3F50">
      <w:pPr>
        <w:pStyle w:val="RuleStyle"/>
      </w:pPr>
      <w:r>
        <w:t>[RS</w:t>
      </w:r>
      <w:r w:rsidR="004014C2">
        <w:t>G</w:t>
      </w:r>
      <w:r>
        <w:t>-4</w:t>
      </w:r>
      <w:r w:rsidR="00147E62">
        <w:t>5</w:t>
      </w:r>
      <w:r w:rsidR="005E48A2" w:rsidRPr="00232C3F">
        <w:t>]</w:t>
      </w:r>
      <w:r w:rsidR="007D3F50">
        <w:tab/>
      </w:r>
      <w:r w:rsidR="005E48A2" w:rsidRPr="00232C3F">
        <w:t>If a resource is updated successfully</w:t>
      </w:r>
      <w:r w:rsidR="005E48A2">
        <w:t>,</w:t>
      </w:r>
      <w:r w:rsidR="005E48A2" w:rsidRPr="00232C3F">
        <w:t xml:space="preserve"> </w:t>
      </w:r>
      <w:r w:rsidR="005E48A2" w:rsidRPr="009C383A">
        <w:rPr>
          <w:rFonts w:ascii="Courier New" w:hAnsi="Courier New" w:cs="Courier New"/>
        </w:rPr>
        <w:t>PUT</w:t>
      </w:r>
      <w:r w:rsidR="005E48A2" w:rsidRPr="00232C3F">
        <w:t xml:space="preserve"> MUST return </w:t>
      </w:r>
      <w:r w:rsidR="00A17DAF">
        <w:t>the status code "</w:t>
      </w:r>
      <w:r w:rsidR="005E48A2" w:rsidRPr="00232C3F">
        <w:rPr>
          <w:rFonts w:ascii="Courier New" w:hAnsi="Courier New" w:cs="Courier New"/>
        </w:rPr>
        <w:t>200 OK</w:t>
      </w:r>
      <w:r w:rsidR="00A17DAF">
        <w:rPr>
          <w:rFonts w:ascii="Courier New" w:hAnsi="Courier New" w:cs="Courier New"/>
        </w:rPr>
        <w:t>"</w:t>
      </w:r>
      <w:r w:rsidR="005E48A2" w:rsidRPr="00232C3F">
        <w:t xml:space="preserve"> if the updated resource is returned </w:t>
      </w:r>
      <w:r w:rsidR="003C0FB6" w:rsidRPr="00232C3F">
        <w:t>or</w:t>
      </w:r>
      <w:r w:rsidR="00A17DAF">
        <w:t xml:space="preserve"> a "</w:t>
      </w:r>
      <w:r w:rsidR="005E48A2" w:rsidRPr="009C383A">
        <w:rPr>
          <w:rFonts w:ascii="Courier New" w:hAnsi="Courier New" w:cs="Courier New"/>
        </w:rPr>
        <w:t>204 No Content</w:t>
      </w:r>
      <w:r w:rsidR="00A17DAF">
        <w:t>"</w:t>
      </w:r>
      <w:r w:rsidR="005E48A2" w:rsidRPr="00232C3F">
        <w:t xml:space="preserve"> if it is not returned.</w:t>
      </w:r>
    </w:p>
    <w:p w14:paraId="1B6FD71B" w14:textId="77777777" w:rsidR="005E48A2" w:rsidRPr="00232C3F" w:rsidRDefault="005E48A2" w:rsidP="00607819">
      <w:pPr>
        <w:pStyle w:val="STH4"/>
      </w:pPr>
      <w:r w:rsidRPr="00232C3F">
        <w:t>PATCH</w:t>
      </w:r>
    </w:p>
    <w:p w14:paraId="2C9BF675" w14:textId="36F11C8B" w:rsidR="005E48A2" w:rsidRDefault="001446D6" w:rsidP="001E2761">
      <w:pPr>
        <w:pStyle w:val="STParagraph"/>
      </w:pPr>
      <w:r>
        <w:fldChar w:fldCharType="begin"/>
      </w:r>
      <w:r>
        <w:instrText xml:space="preserve"> AUTONUM  </w:instrText>
      </w:r>
      <w:r>
        <w:fldChar w:fldCharType="end"/>
      </w:r>
      <w:r>
        <w:tab/>
      </w:r>
      <w:r w:rsidR="005E48A2" w:rsidRPr="00232C3F">
        <w:t xml:space="preserve">When a client requires a partial update, they can use </w:t>
      </w:r>
      <w:r w:rsidR="005E48A2" w:rsidRPr="009C383A">
        <w:rPr>
          <w:rFonts w:ascii="Courier New" w:hAnsi="Courier New" w:cs="Courier New"/>
        </w:rPr>
        <w:t>PATCH</w:t>
      </w:r>
      <w:r w:rsidR="005E48A2" w:rsidRPr="00232C3F">
        <w:t xml:space="preserve">. </w:t>
      </w:r>
      <w:r w:rsidR="00AA6178">
        <w:t xml:space="preserve"> </w:t>
      </w:r>
      <w:r w:rsidR="005E48A2" w:rsidRPr="00232C3F">
        <w:t xml:space="preserve">Idempotent characteristics of </w:t>
      </w:r>
      <w:r w:rsidR="005E48A2" w:rsidRPr="009C383A">
        <w:rPr>
          <w:rFonts w:ascii="Courier New" w:hAnsi="Courier New" w:cs="Courier New"/>
        </w:rPr>
        <w:t>PATCH</w:t>
      </w:r>
      <w:r w:rsidR="005E48A2" w:rsidRPr="00232C3F">
        <w:t xml:space="preserve"> should be taken into account. </w:t>
      </w:r>
    </w:p>
    <w:p w14:paraId="764AC390" w14:textId="77777777" w:rsidR="003B1736" w:rsidRPr="005B7E5B" w:rsidRDefault="003B1736" w:rsidP="00EC5AFF">
      <w:pPr>
        <w:pStyle w:val="STTableText"/>
      </w:pPr>
      <w:r w:rsidRPr="005B7E5B">
        <w:t xml:space="preserve">For example, the following request updates only a patent </w:t>
      </w:r>
      <w:r w:rsidR="00FA61A2" w:rsidRPr="005B7E5B">
        <w:t xml:space="preserve">language </w:t>
      </w:r>
      <w:r w:rsidR="00FA606B" w:rsidRPr="005B7E5B">
        <w:t>given its number</w:t>
      </w:r>
      <w:r w:rsidRPr="005B7E5B">
        <w:t>:</w:t>
      </w:r>
    </w:p>
    <w:tbl>
      <w:tblPr>
        <w:tblStyle w:val="TableGrid"/>
        <w:tblW w:w="8460" w:type="dxa"/>
        <w:tblInd w:w="535" w:type="dxa"/>
        <w:tblLook w:val="04A0" w:firstRow="1" w:lastRow="0" w:firstColumn="1" w:lastColumn="0" w:noHBand="0" w:noVBand="1"/>
      </w:tblPr>
      <w:tblGrid>
        <w:gridCol w:w="8460"/>
      </w:tblGrid>
      <w:tr w:rsidR="005E48A2" w:rsidRPr="00232C3F" w14:paraId="363C6EDA" w14:textId="77777777" w:rsidTr="00571666">
        <w:trPr>
          <w:trHeight w:val="1514"/>
        </w:trPr>
        <w:tc>
          <w:tcPr>
            <w:tcW w:w="8460" w:type="dxa"/>
          </w:tcPr>
          <w:p w14:paraId="2D3D5C15" w14:textId="77777777" w:rsidR="005E48A2" w:rsidRPr="0078484B" w:rsidRDefault="005E48A2" w:rsidP="008745E1">
            <w:pPr>
              <w:rPr>
                <w:rFonts w:ascii="Courier New" w:hAnsi="Courier New" w:cs="Courier New"/>
              </w:rPr>
            </w:pPr>
            <w:r w:rsidRPr="0078484B">
              <w:rPr>
                <w:rFonts w:ascii="Courier New" w:hAnsi="Courier New" w:cs="Courier New"/>
              </w:rPr>
              <w:t>PATCH /</w:t>
            </w:r>
            <w:proofErr w:type="spellStart"/>
            <w:r w:rsidR="00462843" w:rsidRPr="0078484B">
              <w:rPr>
                <w:rFonts w:ascii="Courier New" w:hAnsi="Courier New" w:cs="Courier New"/>
              </w:rPr>
              <w:t>api</w:t>
            </w:r>
            <w:proofErr w:type="spellEnd"/>
            <w:r w:rsidR="00462843" w:rsidRPr="0078484B">
              <w:rPr>
                <w:rFonts w:ascii="Courier New" w:hAnsi="Courier New" w:cs="Courier New"/>
              </w:rPr>
              <w:t>/</w:t>
            </w:r>
            <w:r w:rsidRPr="0078484B">
              <w:rPr>
                <w:rFonts w:ascii="Courier New" w:hAnsi="Courier New" w:cs="Courier New"/>
              </w:rPr>
              <w:t>v1/patent</w:t>
            </w:r>
            <w:r w:rsidR="00976CEB">
              <w:rPr>
                <w:rFonts w:ascii="Courier New" w:hAnsi="Courier New" w:cs="Courier New"/>
              </w:rPr>
              <w:t>s</w:t>
            </w:r>
            <w:r w:rsidRPr="0078484B">
              <w:rPr>
                <w:rFonts w:ascii="Courier New" w:hAnsi="Courier New" w:cs="Courier New"/>
              </w:rPr>
              <w:t>/</w:t>
            </w:r>
            <w:r w:rsidR="00976CEB">
              <w:rPr>
                <w:rFonts w:ascii="Courier New" w:hAnsi="Courier New" w:cs="Courier New"/>
              </w:rPr>
              <w:t>publications/</w:t>
            </w:r>
            <w:r w:rsidR="00462843" w:rsidRPr="00462843">
              <w:rPr>
                <w:rFonts w:ascii="Courier New" w:hAnsi="Courier New" w:cs="Courier New"/>
              </w:rPr>
              <w:t>100000000000001 HTTP/1.1</w:t>
            </w:r>
          </w:p>
          <w:p w14:paraId="26025358" w14:textId="77777777" w:rsidR="00462843" w:rsidRPr="0078484B" w:rsidRDefault="00462843" w:rsidP="008745E1">
            <w:pPr>
              <w:rPr>
                <w:rFonts w:ascii="Courier New" w:hAnsi="Courier New" w:cs="Courier New"/>
              </w:rPr>
            </w:pPr>
            <w:r w:rsidRPr="0078484B">
              <w:rPr>
                <w:rFonts w:ascii="Courier New" w:hAnsi="Courier New" w:cs="Courier New"/>
              </w:rPr>
              <w:t xml:space="preserve">Host: wipo.int </w:t>
            </w:r>
          </w:p>
          <w:p w14:paraId="424415E9" w14:textId="77777777" w:rsidR="005E48A2" w:rsidRPr="00D26EFE" w:rsidRDefault="005E48A2" w:rsidP="008745E1">
            <w:pPr>
              <w:rPr>
                <w:rFonts w:ascii="Courier New" w:hAnsi="Courier New" w:cs="Courier New"/>
              </w:rPr>
            </w:pPr>
            <w:r w:rsidRPr="00D26EFE">
              <w:rPr>
                <w:rFonts w:ascii="Courier New" w:hAnsi="Courier New" w:cs="Courier New"/>
              </w:rPr>
              <w:t>If-Match:456</w:t>
            </w:r>
          </w:p>
          <w:p w14:paraId="4909554C" w14:textId="77777777" w:rsidR="005E48A2" w:rsidRPr="00D26EFE" w:rsidRDefault="005E48A2" w:rsidP="008745E1">
            <w:pPr>
              <w:rPr>
                <w:rFonts w:ascii="Courier New" w:hAnsi="Courier New" w:cs="Courier New"/>
              </w:rPr>
            </w:pPr>
            <w:r w:rsidRPr="00D26EFE">
              <w:rPr>
                <w:rFonts w:ascii="Courier New" w:hAnsi="Courier New" w:cs="Courier New"/>
              </w:rPr>
              <w:t>Content-Type: application/</w:t>
            </w:r>
            <w:proofErr w:type="spellStart"/>
            <w:r w:rsidRPr="00D26EFE">
              <w:rPr>
                <w:rFonts w:ascii="Courier New" w:hAnsi="Courier New" w:cs="Courier New"/>
              </w:rPr>
              <w:t>merge-patch+json</w:t>
            </w:r>
            <w:proofErr w:type="spellEnd"/>
          </w:p>
          <w:p w14:paraId="061A33A8" w14:textId="77777777" w:rsidR="005E48A2" w:rsidRPr="00232C3F" w:rsidRDefault="005E48A2" w:rsidP="008745E1">
            <w:r w:rsidRPr="00D26EFE">
              <w:rPr>
                <w:rFonts w:ascii="Courier New" w:hAnsi="Courier New" w:cs="Courier New"/>
              </w:rPr>
              <w:t>{ "</w:t>
            </w:r>
            <w:proofErr w:type="spellStart"/>
            <w:r w:rsidR="004A0864">
              <w:rPr>
                <w:rFonts w:ascii="Courier New" w:hAnsi="Courier New" w:cs="Courier New"/>
              </w:rPr>
              <w:t>languageCode</w:t>
            </w:r>
            <w:proofErr w:type="spellEnd"/>
            <w:r w:rsidRPr="00D26EFE">
              <w:rPr>
                <w:rFonts w:ascii="Courier New" w:hAnsi="Courier New" w:cs="Courier New"/>
              </w:rPr>
              <w:t>": "</w:t>
            </w:r>
            <w:proofErr w:type="spellStart"/>
            <w:r w:rsidR="004A0864">
              <w:rPr>
                <w:rFonts w:ascii="Courier New" w:hAnsi="Courier New" w:cs="Courier New"/>
              </w:rPr>
              <w:t>en</w:t>
            </w:r>
            <w:proofErr w:type="spellEnd"/>
            <w:r w:rsidRPr="00D26EFE">
              <w:rPr>
                <w:rFonts w:ascii="Courier New" w:hAnsi="Courier New" w:cs="Courier New"/>
              </w:rPr>
              <w:t>" }</w:t>
            </w:r>
          </w:p>
        </w:tc>
      </w:tr>
    </w:tbl>
    <w:p w14:paraId="47756B39" w14:textId="42A4126F" w:rsidR="00353C2E" w:rsidRDefault="00353C2E" w:rsidP="001E2761">
      <w:pPr>
        <w:pStyle w:val="STParagraph"/>
      </w:pPr>
      <w:r>
        <w:fldChar w:fldCharType="begin"/>
      </w:r>
      <w:r>
        <w:instrText xml:space="preserve"> AUTONUM  </w:instrText>
      </w:r>
      <w:r>
        <w:fldChar w:fldCharType="end"/>
      </w:r>
      <w:r>
        <w:tab/>
        <w:t>PATCH must not be idempot</w:t>
      </w:r>
      <w:r w:rsidR="00AB4AEA">
        <w:t xml:space="preserve">ent according to IETF RFC </w:t>
      </w:r>
      <w:del w:id="107" w:author="Author">
        <w:r w:rsidR="00AB4AEA" w:rsidDel="00C42E01">
          <w:delText>2616</w:delText>
        </w:r>
      </w:del>
      <w:ins w:id="108" w:author="Author">
        <w:r w:rsidR="00C42E01">
          <w:t>9110</w:t>
        </w:r>
      </w:ins>
      <w:r w:rsidR="00AB4AEA">
        <w:t xml:space="preserve">.  </w:t>
      </w:r>
      <w:r w:rsidR="00276B25" w:rsidRPr="00232C3F">
        <w:t>In order to make it idempotent</w:t>
      </w:r>
      <w:r w:rsidR="00276B25">
        <w:t>,</w:t>
      </w:r>
      <w:r w:rsidR="00276B25" w:rsidRPr="00232C3F">
        <w:t xml:space="preserve"> the API </w:t>
      </w:r>
      <w:r w:rsidR="00276B25">
        <w:t>may</w:t>
      </w:r>
      <w:r w:rsidR="00276B25" w:rsidRPr="00232C3F">
        <w:t xml:space="preserve"> follow the IETF RFC 5789 suggestion of using optimistic locking.</w:t>
      </w:r>
    </w:p>
    <w:p w14:paraId="7E9F553A" w14:textId="5541CF51" w:rsidR="00353C2E" w:rsidRDefault="00A9726C" w:rsidP="006C795D">
      <w:pPr>
        <w:pStyle w:val="RuleStyle"/>
      </w:pPr>
      <w:r>
        <w:t>[RS</w:t>
      </w:r>
      <w:r w:rsidR="004014C2">
        <w:t>G</w:t>
      </w:r>
      <w:r>
        <w:t>-4</w:t>
      </w:r>
      <w:r w:rsidR="00147E62">
        <w:t>6</w:t>
      </w:r>
      <w:r w:rsidR="005E48A2" w:rsidRPr="00232C3F">
        <w:t>]</w:t>
      </w:r>
      <w:r w:rsidR="006C795D">
        <w:tab/>
      </w:r>
      <w:ins w:id="109" w:author="Author">
        <w:r w:rsidR="008D3E37">
          <w:t>By default, a</w:t>
        </w:r>
      </w:ins>
      <w:del w:id="110" w:author="Author">
        <w:r w:rsidR="00353C2E">
          <w:delText>A</w:delText>
        </w:r>
      </w:del>
      <w:r w:rsidR="00353C2E">
        <w:t xml:space="preserve"> </w:t>
      </w:r>
      <w:r w:rsidR="00353C2E" w:rsidRPr="00353C2E">
        <w:rPr>
          <w:rFonts w:ascii="Courier New" w:hAnsi="Courier New"/>
        </w:rPr>
        <w:t>PATCH</w:t>
      </w:r>
      <w:r w:rsidR="00353C2E">
        <w:t xml:space="preserve"> request </w:t>
      </w:r>
      <w:r w:rsidR="00A53C83">
        <w:t>MUST NOT</w:t>
      </w:r>
      <w:r w:rsidR="00353C2E">
        <w:t xml:space="preserve"> be idempotent. </w:t>
      </w:r>
    </w:p>
    <w:p w14:paraId="41958503" w14:textId="204B9179" w:rsidR="005E48A2" w:rsidRPr="00232C3F" w:rsidRDefault="00353C2E" w:rsidP="006C795D">
      <w:pPr>
        <w:pStyle w:val="RuleStyle"/>
      </w:pPr>
      <w:r>
        <w:t>[RS</w:t>
      </w:r>
      <w:r w:rsidR="004014C2">
        <w:t>G</w:t>
      </w:r>
      <w:r w:rsidR="00B3484A">
        <w:t>-4</w:t>
      </w:r>
      <w:r w:rsidR="00147E62">
        <w:t>7</w:t>
      </w:r>
      <w:r>
        <w:t>]</w:t>
      </w:r>
      <w:r w:rsidR="006C795D">
        <w:tab/>
      </w:r>
      <w:r w:rsidR="005E48A2" w:rsidRPr="00232C3F">
        <w:t xml:space="preserve">If a Web API implements partial updates, </w:t>
      </w:r>
      <w:r>
        <w:t>i</w:t>
      </w:r>
      <w:r w:rsidR="00AE7940" w:rsidRPr="00232C3F">
        <w:t xml:space="preserve">dempotent characteristics of </w:t>
      </w:r>
      <w:r w:rsidR="00AE7940" w:rsidRPr="00DC13FB">
        <w:rPr>
          <w:rFonts w:ascii="Courier New" w:hAnsi="Courier New" w:cs="Courier New"/>
        </w:rPr>
        <w:t>PATCH</w:t>
      </w:r>
      <w:r w:rsidR="00AE7940" w:rsidRPr="00232C3F">
        <w:t xml:space="preserve"> </w:t>
      </w:r>
      <w:r w:rsidR="00AE7940">
        <w:t>SHOULD</w:t>
      </w:r>
      <w:r w:rsidR="00AE7940" w:rsidRPr="00232C3F">
        <w:t xml:space="preserve"> be taken into account</w:t>
      </w:r>
      <w:r w:rsidR="005E48A2" w:rsidRPr="00232C3F">
        <w:t xml:space="preserve">. </w:t>
      </w:r>
      <w:r w:rsidR="00AB4AEA">
        <w:t xml:space="preserve"> </w:t>
      </w:r>
      <w:r w:rsidR="005E48A2" w:rsidRPr="00232C3F" w:rsidDel="00353C2E">
        <w:t>In order to make it idempotent the API MAY follow the IETF RFC 5789 suggestion of using optimistic locking.</w:t>
      </w:r>
    </w:p>
    <w:p w14:paraId="201C9025" w14:textId="5EAC7E59" w:rsidR="005E48A2" w:rsidRPr="00232C3F" w:rsidRDefault="00A9726C" w:rsidP="006C795D">
      <w:pPr>
        <w:pStyle w:val="RuleStyle"/>
      </w:pPr>
      <w:r>
        <w:t>[RS</w:t>
      </w:r>
      <w:r w:rsidR="004014C2">
        <w:t>G</w:t>
      </w:r>
      <w:r>
        <w:t>-4</w:t>
      </w:r>
      <w:r w:rsidR="00147E62">
        <w:t>8</w:t>
      </w:r>
      <w:r w:rsidR="005E48A2" w:rsidRPr="00232C3F">
        <w:t>]</w:t>
      </w:r>
      <w:r w:rsidR="006C795D">
        <w:tab/>
      </w:r>
      <w:r w:rsidR="005E48A2" w:rsidRPr="00232C3F">
        <w:t xml:space="preserve">If a resource is not found </w:t>
      </w:r>
      <w:r w:rsidR="005E48A2" w:rsidRPr="009C383A">
        <w:rPr>
          <w:rFonts w:ascii="Courier New" w:hAnsi="Courier New" w:cs="Courier New"/>
        </w:rPr>
        <w:t>PATCH</w:t>
      </w:r>
      <w:r w:rsidR="005E48A2" w:rsidRPr="00232C3F">
        <w:t xml:space="preserve"> MUST return the status code </w:t>
      </w:r>
      <w:r w:rsidR="00A17DAF">
        <w:t>"</w:t>
      </w:r>
      <w:r w:rsidR="005E48A2" w:rsidRPr="00232C3F">
        <w:rPr>
          <w:rFonts w:ascii="Courier New" w:hAnsi="Courier New" w:cs="Courier New"/>
        </w:rPr>
        <w:t>404 Not Found</w:t>
      </w:r>
      <w:r w:rsidR="00A17DAF">
        <w:rPr>
          <w:rFonts w:ascii="Courier New" w:hAnsi="Courier New" w:cs="Courier New"/>
        </w:rPr>
        <w:t>"</w:t>
      </w:r>
      <w:r w:rsidR="005E48A2" w:rsidRPr="00232C3F">
        <w:t>.</w:t>
      </w:r>
    </w:p>
    <w:p w14:paraId="02D29CEF" w14:textId="071D684F" w:rsidR="005E48A2" w:rsidRPr="00232C3F" w:rsidRDefault="00A9726C" w:rsidP="006C795D">
      <w:pPr>
        <w:pStyle w:val="RuleStyle"/>
      </w:pPr>
      <w:r>
        <w:t>[RS</w:t>
      </w:r>
      <w:r w:rsidR="00AF7F85">
        <w:t>J</w:t>
      </w:r>
      <w:r w:rsidR="00B3484A">
        <w:t>-</w:t>
      </w:r>
      <w:r w:rsidR="00147E62">
        <w:t>49</w:t>
      </w:r>
      <w:r w:rsidR="005E48A2" w:rsidRPr="00232C3F">
        <w:t>]</w:t>
      </w:r>
      <w:r w:rsidR="006C795D">
        <w:tab/>
      </w:r>
      <w:r w:rsidR="005E48A2" w:rsidRPr="00232C3F">
        <w:t xml:space="preserve">If a Web API implements partial updates using </w:t>
      </w:r>
      <w:r w:rsidR="005E48A2" w:rsidRPr="009C383A">
        <w:rPr>
          <w:rFonts w:ascii="Courier New" w:hAnsi="Courier New" w:cs="Courier New"/>
        </w:rPr>
        <w:t>PATCH</w:t>
      </w:r>
      <w:r w:rsidR="005E48A2" w:rsidRPr="00232C3F">
        <w:t>, it MUST use the JSON Merge Patch format to describe the partial change set, as described in IETF RFC 73</w:t>
      </w:r>
      <w:del w:id="111" w:author="Author">
        <w:r w:rsidR="005E48A2" w:rsidRPr="00232C3F" w:rsidDel="003C4AEA">
          <w:delText>8</w:delText>
        </w:r>
      </w:del>
      <w:ins w:id="112" w:author="Author">
        <w:r w:rsidR="003C4AEA">
          <w:t>9</w:t>
        </w:r>
      </w:ins>
      <w:r w:rsidR="005E48A2" w:rsidRPr="00232C3F">
        <w:t>6</w:t>
      </w:r>
      <w:r w:rsidR="00E95476">
        <w:t>,</w:t>
      </w:r>
      <w:ins w:id="113" w:author="Author">
        <w:r w:rsidR="009C0A81">
          <w:t xml:space="preserve"> </w:t>
        </w:r>
      </w:ins>
      <w:r w:rsidR="005E48A2" w:rsidRPr="00232C3F">
        <w:t xml:space="preserve">by using the content type </w:t>
      </w:r>
      <w:r w:rsidR="005E48A2" w:rsidRPr="00232C3F">
        <w:rPr>
          <w:rFonts w:ascii="Courier New" w:hAnsi="Courier New" w:cs="Courier New"/>
        </w:rPr>
        <w:t>application/</w:t>
      </w:r>
      <w:proofErr w:type="spellStart"/>
      <w:r w:rsidR="005E48A2" w:rsidRPr="00232C3F">
        <w:rPr>
          <w:rFonts w:ascii="Courier New" w:hAnsi="Courier New" w:cs="Courier New"/>
        </w:rPr>
        <w:t>merge-patch+json</w:t>
      </w:r>
      <w:proofErr w:type="spellEnd"/>
      <w:r w:rsidR="005E48A2" w:rsidRPr="00232C3F">
        <w:t>.</w:t>
      </w:r>
    </w:p>
    <w:p w14:paraId="64DB26DB" w14:textId="77777777" w:rsidR="005E48A2" w:rsidRPr="00232C3F" w:rsidRDefault="005E48A2" w:rsidP="00607819">
      <w:pPr>
        <w:pStyle w:val="STH4"/>
      </w:pPr>
      <w:r w:rsidRPr="00232C3F">
        <w:t>DELETE</w:t>
      </w:r>
    </w:p>
    <w:p w14:paraId="466E9BF1" w14:textId="5AE0D158" w:rsidR="005E48A2" w:rsidRPr="00232C3F" w:rsidRDefault="001446D6" w:rsidP="001E2761">
      <w:pPr>
        <w:pStyle w:val="STParagraph"/>
      </w:pPr>
      <w:r>
        <w:fldChar w:fldCharType="begin"/>
      </w:r>
      <w:r>
        <w:instrText xml:space="preserve"> AUTONUM  </w:instrText>
      </w:r>
      <w:r>
        <w:fldChar w:fldCharType="end"/>
      </w:r>
      <w:r>
        <w:tab/>
      </w:r>
      <w:r w:rsidR="005E48A2" w:rsidRPr="00232C3F">
        <w:t xml:space="preserve">When a client needs to delete a resource, they can use </w:t>
      </w:r>
      <w:r w:rsidR="005E48A2" w:rsidRPr="009C383A">
        <w:rPr>
          <w:rFonts w:ascii="Courier New" w:hAnsi="Courier New" w:cs="Courier New"/>
        </w:rPr>
        <w:t>DELETE</w:t>
      </w:r>
      <w:r w:rsidR="005E48A2" w:rsidRPr="00232C3F">
        <w:t>.</w:t>
      </w:r>
      <w:r w:rsidR="00AA6178">
        <w:t xml:space="preserve"> </w:t>
      </w:r>
      <w:r w:rsidR="005E48A2" w:rsidRPr="00232C3F">
        <w:t xml:space="preserve"> </w:t>
      </w:r>
      <w:r w:rsidR="00353C2E" w:rsidRPr="00232C3F">
        <w:t xml:space="preserve">A </w:t>
      </w:r>
      <w:r w:rsidR="00353C2E" w:rsidRPr="009C383A">
        <w:rPr>
          <w:rFonts w:ascii="Courier New" w:hAnsi="Courier New" w:cs="Courier New"/>
        </w:rPr>
        <w:t>DELETE</w:t>
      </w:r>
      <w:r w:rsidR="00353C2E" w:rsidRPr="00232C3F">
        <w:t xml:space="preserve"> request </w:t>
      </w:r>
      <w:r w:rsidR="00276B25">
        <w:t xml:space="preserve">must </w:t>
      </w:r>
      <w:del w:id="114" w:author="Author">
        <w:r w:rsidR="00276B25" w:rsidDel="00562E75">
          <w:delText>not</w:delText>
        </w:r>
        <w:r w:rsidR="00353C2E" w:rsidRPr="00232C3F" w:rsidDel="00562E75">
          <w:delText xml:space="preserve"> </w:delText>
        </w:r>
      </w:del>
      <w:r w:rsidR="00353C2E" w:rsidRPr="00232C3F">
        <w:t>be idempotent according to the IETF RFC</w:t>
      </w:r>
      <w:r w:rsidR="00AB5C28">
        <w:t xml:space="preserve"> </w:t>
      </w:r>
      <w:r w:rsidR="00353C2E" w:rsidRPr="00232C3F">
        <w:t> </w:t>
      </w:r>
      <w:del w:id="115" w:author="Author">
        <w:r w:rsidR="00353C2E" w:rsidRPr="00232C3F">
          <w:delText>2616</w:delText>
        </w:r>
      </w:del>
      <w:ins w:id="116" w:author="Author">
        <w:r w:rsidR="00562E75">
          <w:t>9110</w:t>
        </w:r>
      </w:ins>
    </w:p>
    <w:p w14:paraId="1C614B1D" w14:textId="7838817A" w:rsidR="005E48A2" w:rsidRPr="00232C3F" w:rsidRDefault="00A9726C" w:rsidP="008D7350">
      <w:pPr>
        <w:pStyle w:val="RuleStyle"/>
      </w:pPr>
      <w:r>
        <w:t>[RS</w:t>
      </w:r>
      <w:r w:rsidR="004014C2">
        <w:t>G</w:t>
      </w:r>
      <w:r w:rsidR="00B3484A">
        <w:t>-5</w:t>
      </w:r>
      <w:r w:rsidR="00147E62">
        <w:t>0</w:t>
      </w:r>
      <w:r w:rsidR="005E48A2" w:rsidRPr="00232C3F">
        <w:t>]</w:t>
      </w:r>
      <w:r w:rsidR="008D7350">
        <w:tab/>
      </w:r>
      <w:r w:rsidR="005E48A2" w:rsidRPr="00232C3F">
        <w:t xml:space="preserve">A </w:t>
      </w:r>
      <w:r w:rsidR="005E48A2" w:rsidRPr="009C383A">
        <w:rPr>
          <w:rFonts w:ascii="Courier New" w:hAnsi="Courier New" w:cs="Courier New"/>
        </w:rPr>
        <w:t>DELETE</w:t>
      </w:r>
      <w:r w:rsidR="005E48A2" w:rsidRPr="00232C3F">
        <w:t xml:space="preserve"> request MUST</w:t>
      </w:r>
      <w:del w:id="117" w:author="Author">
        <w:r w:rsidR="005E48A2" w:rsidRPr="00232C3F">
          <w:delText xml:space="preserve"> </w:delText>
        </w:r>
        <w:r w:rsidR="005E48A2" w:rsidRPr="00232C3F" w:rsidDel="00562E75">
          <w:delText>NOT</w:delText>
        </w:r>
      </w:del>
      <w:r w:rsidR="005E48A2" w:rsidRPr="00232C3F" w:rsidDel="00562E75">
        <w:t xml:space="preserve"> </w:t>
      </w:r>
      <w:r w:rsidR="005E48A2" w:rsidRPr="00232C3F">
        <w:t>be idempotent.</w:t>
      </w:r>
    </w:p>
    <w:p w14:paraId="5B8B53DA" w14:textId="754F716C" w:rsidR="005E48A2" w:rsidRPr="00232C3F" w:rsidRDefault="00A9726C" w:rsidP="008D7350">
      <w:pPr>
        <w:pStyle w:val="RuleStyle"/>
      </w:pPr>
      <w:r>
        <w:t>[RS</w:t>
      </w:r>
      <w:r w:rsidR="004014C2">
        <w:t>G</w:t>
      </w:r>
      <w:r>
        <w:t>-</w:t>
      </w:r>
      <w:r w:rsidR="00B3484A">
        <w:t>5</w:t>
      </w:r>
      <w:r w:rsidR="00147E62">
        <w:t>1</w:t>
      </w:r>
      <w:r w:rsidR="005E48A2" w:rsidRPr="00232C3F">
        <w:t>]</w:t>
      </w:r>
      <w:r w:rsidR="008D7350">
        <w:tab/>
      </w:r>
      <w:r w:rsidR="005E48A2" w:rsidRPr="00232C3F">
        <w:t>If a resource is not found</w:t>
      </w:r>
      <w:r w:rsidR="00AE7940">
        <w:t>,</w:t>
      </w:r>
      <w:r w:rsidR="005E48A2" w:rsidRPr="00232C3F">
        <w:t xml:space="preserve"> </w:t>
      </w:r>
      <w:r w:rsidR="005E48A2" w:rsidRPr="009C383A">
        <w:rPr>
          <w:rFonts w:ascii="Courier New" w:hAnsi="Courier New" w:cs="Courier New"/>
        </w:rPr>
        <w:t>DELETE</w:t>
      </w:r>
      <w:r w:rsidR="005E48A2" w:rsidRPr="00232C3F">
        <w:t xml:space="preserve"> MUST return the status code </w:t>
      </w:r>
      <w:r w:rsidR="00A17DAF">
        <w:t>"</w:t>
      </w:r>
      <w:r w:rsidR="005E48A2" w:rsidRPr="00232C3F">
        <w:rPr>
          <w:rFonts w:ascii="Courier New" w:hAnsi="Courier New" w:cs="Courier New"/>
        </w:rPr>
        <w:t>404 Not Found</w:t>
      </w:r>
      <w:r w:rsidR="00A17DAF">
        <w:rPr>
          <w:rFonts w:ascii="Courier New" w:hAnsi="Courier New" w:cs="Courier New"/>
        </w:rPr>
        <w:t>"</w:t>
      </w:r>
      <w:r w:rsidR="005E48A2" w:rsidRPr="00232C3F">
        <w:t>.</w:t>
      </w:r>
    </w:p>
    <w:p w14:paraId="0B1CB481" w14:textId="567C34AD" w:rsidR="007D638D" w:rsidRDefault="00353C2E" w:rsidP="008D7350">
      <w:pPr>
        <w:pStyle w:val="RuleStyle"/>
      </w:pPr>
      <w:r>
        <w:t>[RS</w:t>
      </w:r>
      <w:r w:rsidR="004014C2">
        <w:t>G</w:t>
      </w:r>
      <w:r>
        <w:t>-5</w:t>
      </w:r>
      <w:r w:rsidR="00147E62">
        <w:t>2</w:t>
      </w:r>
      <w:r w:rsidR="005E48A2" w:rsidRPr="00232C3F">
        <w:t>]</w:t>
      </w:r>
      <w:r w:rsidR="008D7350">
        <w:tab/>
      </w:r>
      <w:r w:rsidR="005E48A2" w:rsidRPr="00232C3F">
        <w:t>If a resource is deleted successfully</w:t>
      </w:r>
      <w:r w:rsidR="00AE7940">
        <w:t>,</w:t>
      </w:r>
      <w:r w:rsidR="005E48A2" w:rsidRPr="00232C3F">
        <w:t xml:space="preserve"> </w:t>
      </w:r>
      <w:r w:rsidR="005E48A2" w:rsidRPr="009C383A">
        <w:rPr>
          <w:rFonts w:ascii="Courier New" w:hAnsi="Courier New" w:cs="Courier New"/>
        </w:rPr>
        <w:t>DELETE</w:t>
      </w:r>
      <w:r w:rsidR="005E48A2" w:rsidRPr="00232C3F">
        <w:t xml:space="preserve"> MUST return </w:t>
      </w:r>
      <w:r w:rsidR="005E48A2">
        <w:t>the</w:t>
      </w:r>
      <w:r w:rsidR="00A17DAF">
        <w:t xml:space="preserve"> status "</w:t>
      </w:r>
      <w:r w:rsidR="005E48A2" w:rsidRPr="00232C3F">
        <w:rPr>
          <w:rFonts w:ascii="Courier New" w:hAnsi="Courier New" w:cs="Courier New"/>
        </w:rPr>
        <w:t>200 OK</w:t>
      </w:r>
      <w:r w:rsidR="00A17DAF">
        <w:rPr>
          <w:rFonts w:ascii="Courier New" w:hAnsi="Courier New" w:cs="Courier New"/>
        </w:rPr>
        <w:t>"</w:t>
      </w:r>
      <w:r w:rsidR="005E48A2" w:rsidRPr="00232C3F">
        <w:t xml:space="preserve"> if the deleted resource is returned or </w:t>
      </w:r>
      <w:r w:rsidR="00A17DAF">
        <w:t>"</w:t>
      </w:r>
      <w:r w:rsidR="005E48A2" w:rsidRPr="00232C3F">
        <w:rPr>
          <w:rFonts w:ascii="Courier New" w:hAnsi="Courier New" w:cs="Courier New"/>
        </w:rPr>
        <w:t>204 No Content</w:t>
      </w:r>
      <w:r w:rsidR="00A17DAF">
        <w:rPr>
          <w:rFonts w:ascii="Courier New" w:hAnsi="Courier New" w:cs="Courier New"/>
        </w:rPr>
        <w:t>"</w:t>
      </w:r>
      <w:r w:rsidR="005E48A2" w:rsidRPr="00232C3F">
        <w:t xml:space="preserve"> if it is not returned.</w:t>
      </w:r>
    </w:p>
    <w:p w14:paraId="67457853" w14:textId="77777777" w:rsidR="005E48A2" w:rsidRPr="00232C3F" w:rsidRDefault="00AB6AFF" w:rsidP="00607819">
      <w:pPr>
        <w:pStyle w:val="STH4"/>
      </w:pPr>
      <w:r w:rsidRPr="00232C3F">
        <w:t>TRACE</w:t>
      </w:r>
    </w:p>
    <w:p w14:paraId="6F260295" w14:textId="1A52589E" w:rsidR="005E48A2" w:rsidRPr="00232C3F" w:rsidRDefault="001446D6" w:rsidP="001E2761">
      <w:pPr>
        <w:pStyle w:val="STParagraph"/>
        <w:rPr>
          <w:rFonts w:eastAsia="Times New Roman"/>
        </w:rPr>
      </w:pPr>
      <w:r>
        <w:fldChar w:fldCharType="begin"/>
      </w:r>
      <w:r>
        <w:instrText xml:space="preserve"> AUTONUM  </w:instrText>
      </w:r>
      <w:r>
        <w:fldChar w:fldCharType="end"/>
      </w:r>
      <w:r>
        <w:tab/>
      </w:r>
      <w:r w:rsidR="005E48A2" w:rsidRPr="00232C3F">
        <w:t xml:space="preserve">The </w:t>
      </w:r>
      <w:r w:rsidR="005E48A2" w:rsidRPr="009C383A">
        <w:rPr>
          <w:rFonts w:ascii="Courier New" w:hAnsi="Courier New" w:cs="Courier New"/>
        </w:rPr>
        <w:t>TRACE</w:t>
      </w:r>
      <w:r w:rsidR="005E48A2" w:rsidRPr="00232C3F">
        <w:t xml:space="preserve"> method does not carry API semantics and is used for testing and diagnostic information according to IETF RFC </w:t>
      </w:r>
      <w:del w:id="118" w:author="Author">
        <w:r w:rsidR="005E48A2" w:rsidRPr="00232C3F" w:rsidDel="00ED72D5">
          <w:delText>2616</w:delText>
        </w:r>
      </w:del>
      <w:ins w:id="119" w:author="Author">
        <w:r w:rsidR="00ED72D5">
          <w:t>9110</w:t>
        </w:r>
      </w:ins>
      <w:r w:rsidR="005E48A2" w:rsidRPr="00232C3F">
        <w:t xml:space="preserve">, for example for testing a chain of proxies. </w:t>
      </w:r>
      <w:r w:rsidR="00AB4AEA">
        <w:t xml:space="preserve"> </w:t>
      </w:r>
      <w:r w:rsidR="005E48A2" w:rsidRPr="009C383A">
        <w:rPr>
          <w:rFonts w:ascii="Courier New" w:hAnsi="Courier New" w:cs="Courier New"/>
        </w:rPr>
        <w:t>TRACE</w:t>
      </w:r>
      <w:r w:rsidR="005E48A2" w:rsidRPr="00232C3F">
        <w:t xml:space="preserve"> allows the client to see what is being received at the other end of the request chain and use</w:t>
      </w:r>
      <w:r w:rsidR="00AE7940">
        <w:t>s</w:t>
      </w:r>
      <w:r w:rsidR="005E48A2" w:rsidRPr="00232C3F">
        <w:t xml:space="preserve"> that data.</w:t>
      </w:r>
      <w:r w:rsidR="00AB4AEA">
        <w:t xml:space="preserve"> </w:t>
      </w:r>
      <w:r w:rsidR="00276B25">
        <w:t xml:space="preserve"> </w:t>
      </w:r>
      <w:r w:rsidR="00276B25" w:rsidRPr="00232C3F">
        <w:rPr>
          <w:rFonts w:cs="Arial"/>
          <w:szCs w:val="17"/>
        </w:rPr>
        <w:t xml:space="preserve">A </w:t>
      </w:r>
      <w:r w:rsidR="00276B25" w:rsidRPr="000063BC">
        <w:rPr>
          <w:rFonts w:ascii="Courier New" w:hAnsi="Courier New" w:cs="Courier New"/>
          <w:szCs w:val="17"/>
        </w:rPr>
        <w:t>TRACE</w:t>
      </w:r>
      <w:r w:rsidR="00276B25" w:rsidRPr="00232C3F">
        <w:rPr>
          <w:rFonts w:cs="Arial"/>
          <w:szCs w:val="17"/>
        </w:rPr>
        <w:t xml:space="preserve"> request MUST </w:t>
      </w:r>
      <w:del w:id="120" w:author="Author">
        <w:r w:rsidR="00276B25" w:rsidRPr="00232C3F" w:rsidDel="006446C8">
          <w:rPr>
            <w:rFonts w:cs="Arial"/>
            <w:szCs w:val="17"/>
          </w:rPr>
          <w:delText xml:space="preserve">NOT </w:delText>
        </w:r>
      </w:del>
      <w:r w:rsidR="00276B25" w:rsidRPr="00232C3F">
        <w:rPr>
          <w:rFonts w:cs="Arial"/>
          <w:szCs w:val="17"/>
        </w:rPr>
        <w:t>be idempotent according to the IETF RFC </w:t>
      </w:r>
      <w:del w:id="121" w:author="Author">
        <w:r w:rsidR="00276B25" w:rsidRPr="00232C3F" w:rsidDel="006446C8">
          <w:rPr>
            <w:rFonts w:cs="Arial"/>
            <w:szCs w:val="17"/>
          </w:rPr>
          <w:delText>2616</w:delText>
        </w:r>
      </w:del>
      <w:ins w:id="122" w:author="Author">
        <w:r w:rsidR="006446C8">
          <w:rPr>
            <w:rFonts w:cs="Arial"/>
            <w:szCs w:val="17"/>
          </w:rPr>
          <w:t>9110</w:t>
        </w:r>
      </w:ins>
      <w:r w:rsidR="00D37B3E">
        <w:rPr>
          <w:rFonts w:cs="Arial"/>
          <w:szCs w:val="17"/>
        </w:rPr>
        <w:t>.</w:t>
      </w:r>
    </w:p>
    <w:p w14:paraId="203E06B1" w14:textId="7DCBF66E" w:rsidR="005E48A2" w:rsidRPr="00232C3F" w:rsidRDefault="005E48A2" w:rsidP="0000597D">
      <w:pPr>
        <w:pStyle w:val="RuleStyle"/>
      </w:pPr>
      <w:r w:rsidRPr="00232C3F">
        <w:t>[</w:t>
      </w:r>
      <w:r w:rsidR="00A9726C">
        <w:t>RS</w:t>
      </w:r>
      <w:r w:rsidR="004014C2">
        <w:t>G</w:t>
      </w:r>
      <w:r w:rsidR="00A9726C">
        <w:t>-</w:t>
      </w:r>
      <w:r w:rsidR="00B3484A">
        <w:t>5</w:t>
      </w:r>
      <w:r w:rsidR="00147E62">
        <w:t>3</w:t>
      </w:r>
      <w:r w:rsidRPr="00232C3F">
        <w:t>]</w:t>
      </w:r>
      <w:r w:rsidR="0000597D">
        <w:tab/>
      </w:r>
      <w:r w:rsidRPr="00232C3F">
        <w:t xml:space="preserve">The final recipient is either the origin server or the first proxy or gateway to receive a </w:t>
      </w:r>
      <w:r w:rsidRPr="00232C3F">
        <w:rPr>
          <w:rFonts w:ascii="Courier New" w:hAnsi="Courier New" w:cs="Courier New"/>
        </w:rPr>
        <w:t>Max-Forwards</w:t>
      </w:r>
      <w:r w:rsidRPr="00232C3F">
        <w:t xml:space="preserve"> value of zero in the request. </w:t>
      </w:r>
      <w:r w:rsidR="00AA6178">
        <w:t xml:space="preserve"> </w:t>
      </w:r>
      <w:r w:rsidRPr="00232C3F">
        <w:t xml:space="preserve">A </w:t>
      </w:r>
      <w:r w:rsidRPr="009C383A">
        <w:rPr>
          <w:rFonts w:ascii="Courier New" w:hAnsi="Courier New" w:cs="Courier New"/>
        </w:rPr>
        <w:t>TRACE</w:t>
      </w:r>
      <w:r w:rsidRPr="00232C3F">
        <w:t xml:space="preserve"> request MUST NOT include a body.</w:t>
      </w:r>
    </w:p>
    <w:p w14:paraId="069371D2" w14:textId="0A724510" w:rsidR="005E48A2" w:rsidRPr="00232C3F" w:rsidRDefault="005E48A2" w:rsidP="0000597D">
      <w:pPr>
        <w:pStyle w:val="RuleStyle"/>
      </w:pPr>
      <w:r w:rsidRPr="00232C3F">
        <w:t>[RS</w:t>
      </w:r>
      <w:r w:rsidR="004014C2">
        <w:t>G</w:t>
      </w:r>
      <w:r w:rsidR="00A9726C">
        <w:t>-</w:t>
      </w:r>
      <w:r w:rsidR="00B3484A">
        <w:t>5</w:t>
      </w:r>
      <w:r w:rsidR="00147E62">
        <w:t>4</w:t>
      </w:r>
      <w:r w:rsidRPr="00232C3F">
        <w:t>]</w:t>
      </w:r>
      <w:r w:rsidR="0000597D">
        <w:tab/>
      </w:r>
      <w:r w:rsidRPr="00232C3F">
        <w:t xml:space="preserve">A </w:t>
      </w:r>
      <w:r w:rsidRPr="009C383A">
        <w:rPr>
          <w:rFonts w:ascii="Courier New" w:hAnsi="Courier New" w:cs="Courier New"/>
        </w:rPr>
        <w:t>TRACE</w:t>
      </w:r>
      <w:r w:rsidRPr="00232C3F">
        <w:t xml:space="preserve"> request MUST </w:t>
      </w:r>
      <w:del w:id="123" w:author="Author">
        <w:r w:rsidRPr="00232C3F" w:rsidDel="006446C8">
          <w:delText xml:space="preserve">NOT </w:delText>
        </w:r>
      </w:del>
      <w:r w:rsidRPr="00232C3F">
        <w:t>be idempotent.</w:t>
      </w:r>
    </w:p>
    <w:p w14:paraId="61823DA2" w14:textId="14B9D585" w:rsidR="005E48A2" w:rsidRPr="00232C3F" w:rsidRDefault="005E48A2" w:rsidP="0000597D">
      <w:pPr>
        <w:pStyle w:val="RuleStyle"/>
      </w:pPr>
      <w:r w:rsidRPr="00232C3F">
        <w:t>[RS</w:t>
      </w:r>
      <w:r w:rsidR="004014C2">
        <w:t>G</w:t>
      </w:r>
      <w:r w:rsidR="00A9726C">
        <w:t>-5</w:t>
      </w:r>
      <w:r w:rsidR="00147E62">
        <w:t>5</w:t>
      </w:r>
      <w:r w:rsidRPr="00232C3F">
        <w:t>]</w:t>
      </w:r>
      <w:r w:rsidR="0000597D">
        <w:tab/>
      </w:r>
      <w:r w:rsidRPr="00232C3F">
        <w:t xml:space="preserve">The value of the </w:t>
      </w:r>
      <w:r w:rsidRPr="009C383A">
        <w:rPr>
          <w:rFonts w:ascii="Courier New" w:hAnsi="Courier New" w:cs="Courier New"/>
        </w:rPr>
        <w:t>Via</w:t>
      </w:r>
      <w:r w:rsidRPr="00232C3F">
        <w:t xml:space="preserve"> HTTP header field MUST act </w:t>
      </w:r>
      <w:r w:rsidR="00D25141">
        <w:t>to</w:t>
      </w:r>
      <w:r w:rsidRPr="00232C3F">
        <w:t xml:space="preserve"> </w:t>
      </w:r>
      <w:r w:rsidR="00D25141">
        <w:t>track</w:t>
      </w:r>
      <w:r w:rsidRPr="00232C3F">
        <w:t xml:space="preserve"> the request chain.</w:t>
      </w:r>
    </w:p>
    <w:p w14:paraId="5C836078" w14:textId="5116C2AD" w:rsidR="005E48A2" w:rsidRPr="00232C3F" w:rsidRDefault="005E48A2" w:rsidP="0000597D">
      <w:pPr>
        <w:pStyle w:val="RuleStyle"/>
      </w:pPr>
      <w:r w:rsidRPr="00232C3F">
        <w:t>[RS</w:t>
      </w:r>
      <w:r w:rsidR="004014C2">
        <w:t>G</w:t>
      </w:r>
      <w:r w:rsidR="00A9726C">
        <w:t>-5</w:t>
      </w:r>
      <w:r w:rsidR="00147E62">
        <w:t>6</w:t>
      </w:r>
      <w:r w:rsidRPr="00232C3F">
        <w:t>]</w:t>
      </w:r>
      <w:r w:rsidR="0000597D">
        <w:tab/>
      </w:r>
      <w:r w:rsidRPr="00232C3F">
        <w:t xml:space="preserve">The </w:t>
      </w:r>
      <w:r w:rsidRPr="009C383A">
        <w:rPr>
          <w:rFonts w:ascii="Courier New" w:hAnsi="Courier New" w:cs="Courier New"/>
        </w:rPr>
        <w:t>Max-Forwards</w:t>
      </w:r>
      <w:r w:rsidRPr="00232C3F">
        <w:t xml:space="preserve"> HTTP header field MUST be used to allow the client to limit the length of the request chain</w:t>
      </w:r>
      <w:r w:rsidR="00AE7940">
        <w:t>.</w:t>
      </w:r>
    </w:p>
    <w:p w14:paraId="3718B5A9" w14:textId="710F8238" w:rsidR="005E48A2" w:rsidRPr="00232C3F" w:rsidRDefault="005E48A2" w:rsidP="0000597D">
      <w:pPr>
        <w:pStyle w:val="RuleStyle"/>
      </w:pPr>
      <w:r w:rsidRPr="00232C3F">
        <w:t>[RS</w:t>
      </w:r>
      <w:r w:rsidR="004014C2">
        <w:t>G</w:t>
      </w:r>
      <w:r w:rsidR="00A9726C">
        <w:t>-5</w:t>
      </w:r>
      <w:r w:rsidR="00147E62">
        <w:t>7</w:t>
      </w:r>
      <w:r w:rsidRPr="00232C3F">
        <w:t>]</w:t>
      </w:r>
      <w:r w:rsidR="0000597D">
        <w:tab/>
      </w:r>
      <w:r w:rsidRPr="00232C3F">
        <w:t xml:space="preserve">If the request is valid, the response SHOULD contain the entire request message in the response body, with a </w:t>
      </w:r>
      <w:r w:rsidRPr="00232C3F">
        <w:rPr>
          <w:rFonts w:ascii="Courier New" w:hAnsi="Courier New" w:cs="Courier New"/>
        </w:rPr>
        <w:t>Content-Type</w:t>
      </w:r>
      <w:r w:rsidRPr="00232C3F">
        <w:t xml:space="preserve"> of "</w:t>
      </w:r>
      <w:r w:rsidRPr="00232C3F">
        <w:rPr>
          <w:rFonts w:ascii="Courier New" w:hAnsi="Courier New" w:cs="Courier New"/>
        </w:rPr>
        <w:t>message/http</w:t>
      </w:r>
      <w:r w:rsidRPr="00232C3F">
        <w:t>".</w:t>
      </w:r>
    </w:p>
    <w:p w14:paraId="49FDD49C" w14:textId="5057271D" w:rsidR="005E48A2" w:rsidRPr="00232C3F" w:rsidRDefault="00A9726C" w:rsidP="0000597D">
      <w:pPr>
        <w:pStyle w:val="RuleStyle"/>
      </w:pPr>
      <w:r w:rsidRPr="00232C3F">
        <w:t>[</w:t>
      </w:r>
      <w:r w:rsidR="005E48A2" w:rsidRPr="00232C3F">
        <w:t>RS</w:t>
      </w:r>
      <w:r w:rsidR="004014C2">
        <w:t>G</w:t>
      </w:r>
      <w:r>
        <w:t>-5</w:t>
      </w:r>
      <w:r w:rsidR="00147E62">
        <w:t>8</w:t>
      </w:r>
      <w:r w:rsidR="005E48A2" w:rsidRPr="00232C3F">
        <w:t>]</w:t>
      </w:r>
      <w:r w:rsidR="0000597D">
        <w:tab/>
      </w:r>
      <w:r w:rsidR="005E48A2" w:rsidRPr="00232C3F">
        <w:t xml:space="preserve">Responses to </w:t>
      </w:r>
      <w:r w:rsidR="005E48A2" w:rsidRPr="009C383A">
        <w:rPr>
          <w:rFonts w:ascii="Courier New" w:hAnsi="Courier New" w:cs="Courier New"/>
        </w:rPr>
        <w:t>TRACE</w:t>
      </w:r>
      <w:r w:rsidR="005E48A2" w:rsidRPr="00232C3F">
        <w:t xml:space="preserve"> MUST NOT be cached.</w:t>
      </w:r>
    </w:p>
    <w:p w14:paraId="29D231B3" w14:textId="2C8A9199" w:rsidR="005E48A2" w:rsidRPr="00232C3F" w:rsidRDefault="005E48A2" w:rsidP="0000597D">
      <w:pPr>
        <w:pStyle w:val="RuleStyle"/>
      </w:pPr>
      <w:r w:rsidRPr="00232C3F">
        <w:t>[RS</w:t>
      </w:r>
      <w:r w:rsidR="004014C2">
        <w:t>G</w:t>
      </w:r>
      <w:r w:rsidR="00B3484A">
        <w:t>-</w:t>
      </w:r>
      <w:r w:rsidR="00147E62">
        <w:t>59</w:t>
      </w:r>
      <w:r w:rsidRPr="00232C3F">
        <w:t>]</w:t>
      </w:r>
      <w:r w:rsidR="0000597D">
        <w:tab/>
      </w:r>
      <w:r w:rsidRPr="00232C3F">
        <w:t xml:space="preserve">The status code </w:t>
      </w:r>
      <w:r w:rsidR="00080D9F">
        <w:t>"</w:t>
      </w:r>
      <w:r w:rsidRPr="00232C3F">
        <w:rPr>
          <w:rFonts w:ascii="Courier New" w:hAnsi="Courier New" w:cs="Courier New"/>
        </w:rPr>
        <w:t>200 OK</w:t>
      </w:r>
      <w:r w:rsidR="00080D9F">
        <w:t>"</w:t>
      </w:r>
      <w:r w:rsidRPr="00232C3F">
        <w:t xml:space="preserve"> SHOULD be returned to </w:t>
      </w:r>
      <w:r w:rsidRPr="009C383A">
        <w:rPr>
          <w:rFonts w:ascii="Courier New" w:hAnsi="Courier New" w:cs="Courier New"/>
        </w:rPr>
        <w:t>TRACE</w:t>
      </w:r>
      <w:r w:rsidRPr="00232C3F">
        <w:t>.</w:t>
      </w:r>
    </w:p>
    <w:p w14:paraId="7FC96F5F" w14:textId="77777777" w:rsidR="005E48A2" w:rsidRPr="00232C3F" w:rsidRDefault="005E48A2" w:rsidP="00607819">
      <w:pPr>
        <w:pStyle w:val="STH4"/>
      </w:pPr>
      <w:r w:rsidRPr="00232C3F">
        <w:t>OPTIONS</w:t>
      </w:r>
    </w:p>
    <w:p w14:paraId="6DC29D6C" w14:textId="59CAD131" w:rsidR="005E48A2" w:rsidRPr="00232C3F" w:rsidRDefault="001446D6" w:rsidP="001E2761">
      <w:pPr>
        <w:pStyle w:val="STParagraph"/>
      </w:pPr>
      <w:r>
        <w:fldChar w:fldCharType="begin"/>
      </w:r>
      <w:r>
        <w:instrText xml:space="preserve"> AUTONUM  </w:instrText>
      </w:r>
      <w:r>
        <w:fldChar w:fldCharType="end"/>
      </w:r>
      <w:r>
        <w:tab/>
      </w:r>
      <w:r w:rsidR="005E48A2" w:rsidRPr="00232C3F">
        <w:t xml:space="preserve">When a client needs to learn information about a Web API, they can use </w:t>
      </w:r>
      <w:r w:rsidR="005E48A2" w:rsidRPr="009C383A">
        <w:rPr>
          <w:rFonts w:ascii="Courier New" w:hAnsi="Courier New" w:cs="Courier New"/>
        </w:rPr>
        <w:t>OPTIONS</w:t>
      </w:r>
      <w:r w:rsidR="005E48A2" w:rsidRPr="00232C3F">
        <w:t xml:space="preserve">. </w:t>
      </w:r>
      <w:r w:rsidR="005E48A2" w:rsidRPr="009C383A">
        <w:rPr>
          <w:rFonts w:ascii="Courier New" w:hAnsi="Courier New" w:cs="Courier New"/>
        </w:rPr>
        <w:t>OPTIONS</w:t>
      </w:r>
      <w:r w:rsidR="005E48A2" w:rsidRPr="00232C3F">
        <w:t xml:space="preserve"> do not carry API semantics. </w:t>
      </w:r>
      <w:r w:rsidR="00AB4AEA">
        <w:t xml:space="preserve"> </w:t>
      </w:r>
      <w:r w:rsidR="00125866" w:rsidRPr="00232C3F">
        <w:t xml:space="preserve">An </w:t>
      </w:r>
      <w:r w:rsidR="00125866" w:rsidRPr="000063BC">
        <w:rPr>
          <w:rFonts w:ascii="Courier New" w:hAnsi="Courier New" w:cs="Courier New"/>
        </w:rPr>
        <w:t>OPTIONS</w:t>
      </w:r>
      <w:r w:rsidR="00125866" w:rsidRPr="00232C3F">
        <w:t xml:space="preserve"> request MUST be idempotent according to the IETF RFC </w:t>
      </w:r>
      <w:del w:id="124" w:author="Author">
        <w:r w:rsidR="00125866" w:rsidRPr="00232C3F" w:rsidDel="003329BE">
          <w:delText>2616</w:delText>
        </w:r>
      </w:del>
      <w:ins w:id="125" w:author="Author">
        <w:r w:rsidR="003329BE">
          <w:t>9110</w:t>
        </w:r>
      </w:ins>
      <w:r w:rsidR="00276B25">
        <w:t>, Custom HTTP Headers</w:t>
      </w:r>
      <w:r w:rsidR="00125866">
        <w:t>.</w:t>
      </w:r>
    </w:p>
    <w:p w14:paraId="5E1E39A2" w14:textId="1A079463" w:rsidR="005E48A2" w:rsidRPr="00232C3F" w:rsidRDefault="00A9726C" w:rsidP="006D58AA">
      <w:pPr>
        <w:pStyle w:val="RuleStyle"/>
      </w:pPr>
      <w:r>
        <w:t>[RS</w:t>
      </w:r>
      <w:r w:rsidR="004014C2">
        <w:t>G</w:t>
      </w:r>
      <w:r w:rsidR="00B3484A">
        <w:t>-6</w:t>
      </w:r>
      <w:r w:rsidR="00147E62">
        <w:t>0</w:t>
      </w:r>
      <w:r w:rsidR="005E48A2" w:rsidRPr="00232C3F">
        <w:t>]</w:t>
      </w:r>
      <w:r w:rsidR="006D58AA">
        <w:tab/>
      </w:r>
      <w:r w:rsidR="005E48A2" w:rsidRPr="00232C3F">
        <w:t xml:space="preserve">An </w:t>
      </w:r>
      <w:r w:rsidR="005E48A2" w:rsidRPr="009C383A">
        <w:rPr>
          <w:rFonts w:ascii="Courier New" w:hAnsi="Courier New" w:cs="Courier New"/>
        </w:rPr>
        <w:t>OPTIONS</w:t>
      </w:r>
      <w:r w:rsidR="005E48A2" w:rsidRPr="00232C3F">
        <w:t xml:space="preserve"> request MUST be idempotent</w:t>
      </w:r>
      <w:r w:rsidR="00125866">
        <w:t>.</w:t>
      </w:r>
      <w:bookmarkStart w:id="126" w:name="_Toc513117129"/>
      <w:bookmarkStart w:id="127" w:name="_Toc513117164"/>
      <w:bookmarkStart w:id="128" w:name="_Toc513117343"/>
      <w:bookmarkStart w:id="129" w:name="_Toc513122591"/>
      <w:bookmarkStart w:id="130" w:name="_Toc513132974"/>
      <w:bookmarkStart w:id="131" w:name="_Toc513814956"/>
      <w:bookmarkStart w:id="132" w:name="_Toc513122592"/>
      <w:bookmarkStart w:id="133" w:name="_Toc513132975"/>
      <w:bookmarkStart w:id="134" w:name="_Toc513814957"/>
      <w:bookmarkStart w:id="135" w:name="_Toc513122593"/>
      <w:bookmarkStart w:id="136" w:name="_Toc513132976"/>
      <w:bookmarkStart w:id="137" w:name="_Toc513814958"/>
      <w:bookmarkStart w:id="138" w:name="_Toc513122594"/>
      <w:bookmarkStart w:id="139" w:name="_Toc513132977"/>
      <w:bookmarkStart w:id="140" w:name="_Toc513814959"/>
      <w:bookmarkStart w:id="141" w:name="_Toc513122595"/>
      <w:bookmarkStart w:id="142" w:name="_Toc513132978"/>
      <w:bookmarkStart w:id="143" w:name="_Toc513814960"/>
      <w:bookmarkStart w:id="144" w:name="_Toc513122596"/>
      <w:bookmarkStart w:id="145" w:name="_Toc513132979"/>
      <w:bookmarkStart w:id="146" w:name="_Toc513814961"/>
      <w:bookmarkStart w:id="147" w:name="_Toc513122597"/>
      <w:bookmarkStart w:id="148" w:name="_Toc513132980"/>
      <w:bookmarkStart w:id="149" w:name="_Toc513814962"/>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p>
    <w:p w14:paraId="4895F05D" w14:textId="77777777" w:rsidR="005E48A2" w:rsidRPr="00232C3F" w:rsidRDefault="001446D6" w:rsidP="001E2761">
      <w:pPr>
        <w:pStyle w:val="STParagraph"/>
      </w:pPr>
      <w:r>
        <w:fldChar w:fldCharType="begin"/>
      </w:r>
      <w:r>
        <w:instrText xml:space="preserve"> AUTONUM  </w:instrText>
      </w:r>
      <w:r>
        <w:fldChar w:fldCharType="end"/>
      </w:r>
      <w:r>
        <w:tab/>
      </w:r>
      <w:r w:rsidR="005E48A2" w:rsidRPr="00232C3F">
        <w:t xml:space="preserve">It is a common practice for a Web API using custom HTTP headers </w:t>
      </w:r>
      <w:r w:rsidR="00EE09FA">
        <w:t>to provide</w:t>
      </w:r>
      <w:r w:rsidR="005E48A2" w:rsidRPr="00232C3F">
        <w:t xml:space="preserve"> "</w:t>
      </w:r>
      <w:r w:rsidR="005E48A2" w:rsidRPr="00232C3F">
        <w:rPr>
          <w:rFonts w:ascii="Courier New" w:hAnsi="Courier New" w:cs="Courier New"/>
        </w:rPr>
        <w:t>X-</w:t>
      </w:r>
      <w:r w:rsidR="005E48A2" w:rsidRPr="00232C3F">
        <w:t xml:space="preserve">" </w:t>
      </w:r>
      <w:r w:rsidR="00EE09FA">
        <w:t>as</w:t>
      </w:r>
      <w:r w:rsidR="005E48A2" w:rsidRPr="00232C3F">
        <w:t xml:space="preserve"> a common prefix, which RFC 6648 deprecates and discourages to use. </w:t>
      </w:r>
    </w:p>
    <w:p w14:paraId="3B330AEF" w14:textId="68DFDE59" w:rsidR="005E48A2" w:rsidRPr="00232C3F" w:rsidRDefault="00A9726C" w:rsidP="008E1589">
      <w:pPr>
        <w:pStyle w:val="RuleStyle"/>
      </w:pPr>
      <w:r>
        <w:t>[RS</w:t>
      </w:r>
      <w:r w:rsidR="004014C2">
        <w:t>G</w:t>
      </w:r>
      <w:r>
        <w:t>-</w:t>
      </w:r>
      <w:r w:rsidR="00B3484A">
        <w:t>6</w:t>
      </w:r>
      <w:r w:rsidR="00147E62">
        <w:t>1</w:t>
      </w:r>
      <w:r w:rsidR="005E48A2" w:rsidRPr="00232C3F">
        <w:t>]</w:t>
      </w:r>
      <w:r w:rsidR="008E1589">
        <w:tab/>
      </w:r>
      <w:r w:rsidR="005E48A2" w:rsidRPr="00232C3F">
        <w:t xml:space="preserve">Custom </w:t>
      </w:r>
      <w:r w:rsidR="00A17DAF">
        <w:t>HTTP headers starting with the "</w:t>
      </w:r>
      <w:r w:rsidR="005E48A2" w:rsidRPr="00232C3F">
        <w:rPr>
          <w:rFonts w:ascii="Courier New" w:hAnsi="Courier New" w:cs="Courier New"/>
        </w:rPr>
        <w:t>X-</w:t>
      </w:r>
      <w:r w:rsidR="00A17DAF">
        <w:t>"</w:t>
      </w:r>
      <w:r w:rsidR="005E48A2" w:rsidRPr="00232C3F">
        <w:t xml:space="preserve"> prefix SHOULD NOT be used.</w:t>
      </w:r>
    </w:p>
    <w:p w14:paraId="303742ED" w14:textId="1A590584" w:rsidR="005E48A2" w:rsidRPr="00232C3F" w:rsidRDefault="00A9726C" w:rsidP="008E1589">
      <w:pPr>
        <w:pStyle w:val="RuleStyle"/>
      </w:pPr>
      <w:r>
        <w:t>[RS</w:t>
      </w:r>
      <w:r w:rsidR="004014C2">
        <w:t>G</w:t>
      </w:r>
      <w:r>
        <w:t>-</w:t>
      </w:r>
      <w:r w:rsidR="00B3484A">
        <w:t>6</w:t>
      </w:r>
      <w:r w:rsidR="00147E62">
        <w:t>2</w:t>
      </w:r>
      <w:r w:rsidR="005E48A2" w:rsidRPr="00232C3F">
        <w:t>]</w:t>
      </w:r>
      <w:r w:rsidR="008E1589">
        <w:tab/>
      </w:r>
      <w:r w:rsidR="005E48A2" w:rsidRPr="00232C3F">
        <w:t xml:space="preserve">Custom HTTP headers SHOULD </w:t>
      </w:r>
      <w:r w:rsidR="00F34913">
        <w:t>NOT</w:t>
      </w:r>
      <w:r w:rsidR="0082100E">
        <w:t xml:space="preserve"> </w:t>
      </w:r>
      <w:r w:rsidR="005E48A2" w:rsidRPr="00232C3F">
        <w:t>be used to change the behavior of HTTP Methods</w:t>
      </w:r>
      <w:r w:rsidR="00F34913">
        <w:t xml:space="preserve"> unless </w:t>
      </w:r>
      <w:r w:rsidR="002A6892">
        <w:t xml:space="preserve">it is </w:t>
      </w:r>
      <w:r w:rsidR="00F34913">
        <w:t>to resolve</w:t>
      </w:r>
      <w:r w:rsidR="00EE09FA">
        <w:t xml:space="preserve"> any existing</w:t>
      </w:r>
      <w:r w:rsidR="001D1208">
        <w:t xml:space="preserve"> technical limitation</w:t>
      </w:r>
      <w:r w:rsidR="00EE09FA">
        <w:t>s</w:t>
      </w:r>
      <w:r w:rsidR="00B3484A">
        <w:t xml:space="preserve"> (</w:t>
      </w:r>
      <w:r w:rsidR="00711916">
        <w:t>e.g</w:t>
      </w:r>
      <w:del w:id="150" w:author="Author">
        <w:r w:rsidR="00711916">
          <w:delText>.,</w:delText>
        </w:r>
        <w:r w:rsidR="00B3484A" w:rsidDel="009C0A81">
          <w:delText>,</w:delText>
        </w:r>
      </w:del>
      <w:ins w:id="151" w:author="Author">
        <w:r w:rsidR="00711916">
          <w:t>.,</w:t>
        </w:r>
      </w:ins>
      <w:r w:rsidR="00B3484A">
        <w:t xml:space="preserve"> see [RSG-39</w:t>
      </w:r>
      <w:r w:rsidR="00052261">
        <w:t>]</w:t>
      </w:r>
      <w:r w:rsidR="001D1208">
        <w:t>)</w:t>
      </w:r>
      <w:r w:rsidR="005E48A2" w:rsidRPr="00232C3F">
        <w:t>.</w:t>
      </w:r>
      <w:r w:rsidR="001D1208">
        <w:t xml:space="preserve"> </w:t>
      </w:r>
    </w:p>
    <w:p w14:paraId="530F383E" w14:textId="6F653FBB" w:rsidR="005E48A2" w:rsidRPr="00232C3F" w:rsidRDefault="00A9726C" w:rsidP="008E1589">
      <w:pPr>
        <w:pStyle w:val="RuleStyle"/>
      </w:pPr>
      <w:r>
        <w:t>[RS</w:t>
      </w:r>
      <w:r w:rsidR="004014C2">
        <w:t>G</w:t>
      </w:r>
      <w:r>
        <w:t>-</w:t>
      </w:r>
      <w:r w:rsidR="00B3484A">
        <w:t>6</w:t>
      </w:r>
      <w:r w:rsidR="00147E62">
        <w:t>3</w:t>
      </w:r>
      <w:r w:rsidR="005E48A2" w:rsidRPr="00232C3F">
        <w:t>]</w:t>
      </w:r>
      <w:r w:rsidR="008E1589">
        <w:tab/>
      </w:r>
      <w:r w:rsidR="005E48A2" w:rsidRPr="00232C3F">
        <w:t xml:space="preserve">The naming convention for custom HTTP headers is </w:t>
      </w:r>
      <w:r w:rsidR="005E48A2" w:rsidRPr="00232C3F">
        <w:rPr>
          <w:rFonts w:ascii="Courier New" w:hAnsi="Courier New" w:cs="Courier New"/>
        </w:rPr>
        <w:t>&lt;organization&gt;-&lt;header name&gt;</w:t>
      </w:r>
      <w:r w:rsidR="005E48A2" w:rsidRPr="00232C3F">
        <w:t xml:space="preserve">, where </w:t>
      </w:r>
      <w:r w:rsidR="005E48A2" w:rsidRPr="00232C3F">
        <w:rPr>
          <w:rFonts w:ascii="Courier New" w:hAnsi="Courier New" w:cs="Courier New"/>
        </w:rPr>
        <w:t>&lt;organization&gt;</w:t>
      </w:r>
      <w:r w:rsidR="005E48A2" w:rsidRPr="00232C3F">
        <w:t xml:space="preserve"> and </w:t>
      </w:r>
      <w:r w:rsidR="005E48A2" w:rsidRPr="00232C3F">
        <w:rPr>
          <w:rFonts w:ascii="Courier New" w:hAnsi="Courier New" w:cs="Courier New"/>
        </w:rPr>
        <w:t>&lt;header&gt;</w:t>
      </w:r>
      <w:r w:rsidR="005E48A2" w:rsidRPr="00232C3F">
        <w:t xml:space="preserve"> SHOULD follow the </w:t>
      </w:r>
      <w:r w:rsidR="00C1016E">
        <w:t>kebab-case</w:t>
      </w:r>
      <w:r w:rsidR="005E48A2" w:rsidRPr="00232C3F">
        <w:t xml:space="preserve"> convention.</w:t>
      </w:r>
    </w:p>
    <w:p w14:paraId="09ED7A91" w14:textId="6D623798" w:rsidR="005E48A2" w:rsidRPr="00232C3F" w:rsidRDefault="001446D6" w:rsidP="001E2761">
      <w:pPr>
        <w:pStyle w:val="STParagraph"/>
      </w:pPr>
      <w:r>
        <w:fldChar w:fldCharType="begin"/>
      </w:r>
      <w:r>
        <w:instrText xml:space="preserve"> AUTONUM  </w:instrText>
      </w:r>
      <w:r>
        <w:fldChar w:fldCharType="end"/>
      </w:r>
      <w:r>
        <w:tab/>
      </w:r>
      <w:r w:rsidR="005E48A2" w:rsidRPr="00232C3F">
        <w:t xml:space="preserve">According to the </w:t>
      </w:r>
      <w:r w:rsidR="002A6892">
        <w:t xml:space="preserve">service-oriented </w:t>
      </w:r>
      <w:r w:rsidR="005E48A2" w:rsidRPr="00232C3F">
        <w:t>design principles, clients and services should evolve independently.</w:t>
      </w:r>
      <w:r w:rsidR="00AA6178">
        <w:t xml:space="preserve"> </w:t>
      </w:r>
      <w:r w:rsidR="00AB4AEA">
        <w:t xml:space="preserve"> </w:t>
      </w:r>
      <w:r w:rsidR="005E48A2" w:rsidRPr="00232C3F">
        <w:t xml:space="preserve">Service versioning enables this. </w:t>
      </w:r>
      <w:r w:rsidR="00AB4AEA">
        <w:t xml:space="preserve"> </w:t>
      </w:r>
      <w:r w:rsidR="005E48A2" w:rsidRPr="00232C3F">
        <w:t>Common implementations of service versioning are</w:t>
      </w:r>
      <w:r w:rsidR="002A6892">
        <w:t>:</w:t>
      </w:r>
      <w:r w:rsidR="005E18BF">
        <w:t xml:space="preserve">  </w:t>
      </w:r>
      <w:r w:rsidR="005E48A2" w:rsidRPr="00232C3F">
        <w:t>Header Versioning (by using a custom header), Query string versioning (</w:t>
      </w:r>
      <w:r w:rsidR="00711916">
        <w:t>e.g.,</w:t>
      </w:r>
      <w:r w:rsidR="005E48A2" w:rsidRPr="00232C3F">
        <w:t> </w:t>
      </w:r>
      <w:r w:rsidR="005E48A2" w:rsidRPr="00232C3F">
        <w:rPr>
          <w:rFonts w:ascii="Courier New" w:hAnsi="Courier New" w:cs="Courier New"/>
        </w:rPr>
        <w:t>?v=v1</w:t>
      </w:r>
      <w:r w:rsidR="005E48A2" w:rsidRPr="00232C3F">
        <w:t>), Media type versioning (</w:t>
      </w:r>
      <w:r w:rsidR="00711916">
        <w:t>e.g.,</w:t>
      </w:r>
      <w:r w:rsidR="005E48A2" w:rsidRPr="00232C3F">
        <w:t> </w:t>
      </w:r>
      <w:r w:rsidR="005E48A2" w:rsidRPr="00232C3F">
        <w:rPr>
          <w:rFonts w:ascii="Courier New" w:hAnsi="Courier New" w:cs="Courier New"/>
        </w:rPr>
        <w:t>Accept: application/vnd.v1+json</w:t>
      </w:r>
      <w:r w:rsidR="005E48A2" w:rsidRPr="00232C3F">
        <w:t>) and URI versioning (</w:t>
      </w:r>
      <w:r w:rsidR="00711916">
        <w:t>e.g.,</w:t>
      </w:r>
      <w:r w:rsidR="005E48A2" w:rsidRPr="00232C3F">
        <w:t> </w:t>
      </w:r>
      <w:r w:rsidR="005E48A2" w:rsidRPr="00232C3F">
        <w:rPr>
          <w:rFonts w:ascii="Courier New" w:hAnsi="Courier New" w:cs="Courier New"/>
        </w:rPr>
        <w:t>/</w:t>
      </w:r>
      <w:proofErr w:type="spellStart"/>
      <w:r w:rsidR="005E48A2" w:rsidRPr="00232C3F">
        <w:rPr>
          <w:rFonts w:ascii="Courier New" w:hAnsi="Courier New" w:cs="Courier New"/>
        </w:rPr>
        <w:t>api</w:t>
      </w:r>
      <w:proofErr w:type="spellEnd"/>
      <w:r w:rsidR="005E48A2" w:rsidRPr="00232C3F">
        <w:rPr>
          <w:rFonts w:ascii="Courier New" w:hAnsi="Courier New" w:cs="Courier New"/>
        </w:rPr>
        <w:t>/v1/inventor</w:t>
      </w:r>
      <w:r w:rsidR="004212BF">
        <w:rPr>
          <w:rFonts w:ascii="Courier New" w:hAnsi="Courier New" w:cs="Courier New"/>
        </w:rPr>
        <w:t>s</w:t>
      </w:r>
      <w:r w:rsidR="005E48A2" w:rsidRPr="00232C3F">
        <w:t xml:space="preserve">). </w:t>
      </w:r>
    </w:p>
    <w:p w14:paraId="7683D08F" w14:textId="5AA84BBD" w:rsidR="005E48A2" w:rsidRPr="00232C3F" w:rsidRDefault="00A9726C" w:rsidP="008E1589">
      <w:pPr>
        <w:pStyle w:val="RuleStyle"/>
      </w:pPr>
      <w:r>
        <w:t>[RS</w:t>
      </w:r>
      <w:r w:rsidR="004014C2">
        <w:t>G</w:t>
      </w:r>
      <w:r>
        <w:t>-</w:t>
      </w:r>
      <w:r w:rsidR="00B3484A">
        <w:t>6</w:t>
      </w:r>
      <w:r w:rsidR="00147E62">
        <w:t>4</w:t>
      </w:r>
      <w:r w:rsidR="005E48A2" w:rsidRPr="00232C3F">
        <w:t>]</w:t>
      </w:r>
      <w:r w:rsidR="008E1589">
        <w:tab/>
      </w:r>
      <w:r w:rsidR="006A5AA4">
        <w:t xml:space="preserve">A </w:t>
      </w:r>
      <w:r w:rsidR="005E48A2" w:rsidRPr="00232C3F">
        <w:t xml:space="preserve">Web API SHOULD support </w:t>
      </w:r>
      <w:r w:rsidR="009223B7">
        <w:t xml:space="preserve">a single method of </w:t>
      </w:r>
      <w:r w:rsidR="005E48A2" w:rsidRPr="00232C3F">
        <w:t>service versioning</w:t>
      </w:r>
      <w:r w:rsidR="00217EAF">
        <w:t xml:space="preserve"> using</w:t>
      </w:r>
      <w:r w:rsidR="00AB4AEA">
        <w:t xml:space="preserve"> </w:t>
      </w:r>
      <w:r w:rsidR="005E48A2" w:rsidRPr="00232C3F">
        <w:t>URI versioning</w:t>
      </w:r>
      <w:r w:rsidR="00217EAF">
        <w:t xml:space="preserve">, </w:t>
      </w:r>
      <w:r w:rsidR="00711916">
        <w:t>e.g.,</w:t>
      </w:r>
      <w:r w:rsidR="00217EAF" w:rsidRPr="00E17D27">
        <w:t xml:space="preserve"> </w:t>
      </w:r>
      <w:r w:rsidR="00217EAF">
        <w:rPr>
          <w:rFonts w:ascii="Courier New" w:hAnsi="Courier New" w:cs="Courier New"/>
        </w:rPr>
        <w:t>/</w:t>
      </w:r>
      <w:proofErr w:type="spellStart"/>
      <w:r w:rsidR="00217EAF">
        <w:rPr>
          <w:rFonts w:ascii="Courier New" w:hAnsi="Courier New" w:cs="Courier New"/>
        </w:rPr>
        <w:t>api</w:t>
      </w:r>
      <w:proofErr w:type="spellEnd"/>
      <w:r w:rsidR="00217EAF">
        <w:rPr>
          <w:rFonts w:ascii="Courier New" w:hAnsi="Courier New" w:cs="Courier New"/>
        </w:rPr>
        <w:t>/v1/inventors</w:t>
      </w:r>
      <w:r w:rsidR="005E48A2" w:rsidRPr="00232C3F">
        <w:t xml:space="preserve"> </w:t>
      </w:r>
      <w:r w:rsidR="00963D15">
        <w:t>or Header versioning</w:t>
      </w:r>
      <w:r w:rsidR="005902E5">
        <w:t xml:space="preserve">, </w:t>
      </w:r>
      <w:r w:rsidR="00711916">
        <w:t>e.g.,</w:t>
      </w:r>
      <w:r w:rsidR="005902E5">
        <w:t xml:space="preserve"> </w:t>
      </w:r>
      <w:r w:rsidR="005902E5" w:rsidRPr="00BE21FF">
        <w:rPr>
          <w:rFonts w:ascii="Courier New" w:hAnsi="Courier New" w:cs="Courier New"/>
        </w:rPr>
        <w:t>Accept-version: v1</w:t>
      </w:r>
      <w:r w:rsidR="005902E5" w:rsidRPr="005902E5">
        <w:t xml:space="preserve"> </w:t>
      </w:r>
      <w:r w:rsidR="005902E5">
        <w:t xml:space="preserve">or Media type versioning, </w:t>
      </w:r>
      <w:r w:rsidR="00711916">
        <w:t>e.g.,</w:t>
      </w:r>
      <w:r w:rsidR="005902E5">
        <w:t xml:space="preserve"> </w:t>
      </w:r>
      <w:r w:rsidR="005902E5" w:rsidRPr="00232C3F">
        <w:rPr>
          <w:rFonts w:ascii="Courier New" w:hAnsi="Courier New" w:cs="Courier New"/>
        </w:rPr>
        <w:t>Accept: application/vnd.v1+json</w:t>
      </w:r>
      <w:r w:rsidR="005E48A2" w:rsidRPr="00232C3F">
        <w:t xml:space="preserve">. </w:t>
      </w:r>
      <w:r w:rsidR="00AB4AEA">
        <w:t xml:space="preserve"> </w:t>
      </w:r>
      <w:r w:rsidR="005E48A2" w:rsidRPr="00232C3F">
        <w:t>Query string versioning SHOULD NOT be used</w:t>
      </w:r>
      <w:r w:rsidR="00F74703">
        <w:t xml:space="preserve">. </w:t>
      </w:r>
    </w:p>
    <w:p w14:paraId="39E4ED85" w14:textId="77777777" w:rsidR="005E48A2" w:rsidRPr="00232C3F" w:rsidRDefault="001446D6" w:rsidP="001E2761">
      <w:pPr>
        <w:pStyle w:val="STParagraph"/>
      </w:pPr>
      <w:r>
        <w:fldChar w:fldCharType="begin"/>
      </w:r>
      <w:r>
        <w:instrText xml:space="preserve"> AUTONUM  </w:instrText>
      </w:r>
      <w:r>
        <w:fldChar w:fldCharType="end"/>
      </w:r>
      <w:r>
        <w:tab/>
      </w:r>
      <w:r w:rsidR="005E48A2" w:rsidRPr="00232C3F">
        <w:t>According to the</w:t>
      </w:r>
      <w:r w:rsidR="002A6892">
        <w:t xml:space="preserve"> service-oriented</w:t>
      </w:r>
      <w:r w:rsidR="005E48A2" w:rsidRPr="00232C3F">
        <w:t xml:space="preserve"> design principles, service providers and consumers should </w:t>
      </w:r>
      <w:r w:rsidR="002A6892">
        <w:t xml:space="preserve">also </w:t>
      </w:r>
      <w:r w:rsidR="005E48A2" w:rsidRPr="00232C3F">
        <w:t>evolve independently.</w:t>
      </w:r>
      <w:r w:rsidR="00AB4AEA">
        <w:t xml:space="preserve"> </w:t>
      </w:r>
      <w:r w:rsidR="005E48A2" w:rsidRPr="00232C3F">
        <w:t xml:space="preserve"> The service consumer should not be affected </w:t>
      </w:r>
      <w:r w:rsidR="00513EF9">
        <w:t>by</w:t>
      </w:r>
      <w:r w:rsidR="00513EF9" w:rsidRPr="00232C3F">
        <w:t xml:space="preserve"> </w:t>
      </w:r>
      <w:r w:rsidR="005E48A2" w:rsidRPr="00232C3F">
        <w:t xml:space="preserve">minor </w:t>
      </w:r>
      <w:r w:rsidR="006D006B">
        <w:t>(</w:t>
      </w:r>
      <w:r w:rsidR="005E48A2" w:rsidRPr="00232C3F">
        <w:t>backward compatible</w:t>
      </w:r>
      <w:r w:rsidR="006D006B">
        <w:t>)</w:t>
      </w:r>
      <w:r w:rsidR="005E48A2" w:rsidRPr="00232C3F">
        <w:t xml:space="preserve"> changes </w:t>
      </w:r>
      <w:r w:rsidR="00513EF9">
        <w:t>by</w:t>
      </w:r>
      <w:r w:rsidR="005E48A2" w:rsidRPr="00232C3F">
        <w:t xml:space="preserve"> the service provider. </w:t>
      </w:r>
      <w:r w:rsidR="00AB4AEA">
        <w:t xml:space="preserve"> </w:t>
      </w:r>
      <w:r w:rsidR="005E48A2" w:rsidRPr="00232C3F">
        <w:t xml:space="preserve">Therefore, service versioning should use only major versions. </w:t>
      </w:r>
      <w:r w:rsidR="00AB4AEA">
        <w:t xml:space="preserve"> </w:t>
      </w:r>
      <w:r w:rsidR="005E48A2" w:rsidRPr="00232C3F">
        <w:t>For internal non-published APIs (for example, for development and testing) minor versions may also be used such as Semantic Versioning.</w:t>
      </w:r>
    </w:p>
    <w:p w14:paraId="1E78CCA1" w14:textId="0EC43478" w:rsidR="007D638D" w:rsidRDefault="00A9726C" w:rsidP="002E129A">
      <w:pPr>
        <w:pStyle w:val="RuleStyle"/>
      </w:pPr>
      <w:r>
        <w:t>[RS</w:t>
      </w:r>
      <w:r w:rsidR="004014C2">
        <w:t>G</w:t>
      </w:r>
      <w:r>
        <w:t>-6</w:t>
      </w:r>
      <w:r w:rsidR="00147E62">
        <w:t>5</w:t>
      </w:r>
      <w:r w:rsidR="005E48A2" w:rsidRPr="00232C3F">
        <w:t>]</w:t>
      </w:r>
      <w:r w:rsidR="002E129A">
        <w:tab/>
      </w:r>
      <w:r w:rsidR="005E48A2" w:rsidRPr="00232C3F">
        <w:t xml:space="preserve">A versioning-numbering scheme </w:t>
      </w:r>
      <w:r w:rsidR="00513EF9">
        <w:t>SHOULD</w:t>
      </w:r>
      <w:r w:rsidR="00513EF9" w:rsidRPr="00232C3F">
        <w:t xml:space="preserve"> </w:t>
      </w:r>
      <w:r w:rsidR="005E48A2" w:rsidRPr="00232C3F">
        <w:t xml:space="preserve">be followed </w:t>
      </w:r>
      <w:r w:rsidR="00513EF9">
        <w:t>considering</w:t>
      </w:r>
      <w:r w:rsidR="00513EF9" w:rsidRPr="00232C3F">
        <w:t xml:space="preserve"> </w:t>
      </w:r>
      <w:r w:rsidR="005E48A2" w:rsidRPr="00232C3F">
        <w:t>only the major version</w:t>
      </w:r>
      <w:r w:rsidR="00EA3C08">
        <w:t xml:space="preserve"> number</w:t>
      </w:r>
      <w:r w:rsidR="005E48A2" w:rsidRPr="00232C3F">
        <w:t xml:space="preserve"> (</w:t>
      </w:r>
      <w:r w:rsidR="00711916">
        <w:t>e.g.,</w:t>
      </w:r>
      <w:r w:rsidR="005E48A2" w:rsidRPr="00232C3F">
        <w:t> </w:t>
      </w:r>
      <w:r w:rsidR="005E48A2" w:rsidRPr="00232C3F">
        <w:rPr>
          <w:rFonts w:ascii="Courier New" w:hAnsi="Courier New" w:cs="Courier New"/>
        </w:rPr>
        <w:t>/v1</w:t>
      </w:r>
      <w:r w:rsidR="005E48A2" w:rsidRPr="00232C3F">
        <w:t>). </w:t>
      </w:r>
    </w:p>
    <w:p w14:paraId="690E4649" w14:textId="35E67CA8" w:rsidR="00E7638B" w:rsidRDefault="001446D6" w:rsidP="001E2761">
      <w:pPr>
        <w:pStyle w:val="STParagraph"/>
      </w:pPr>
      <w:r>
        <w:fldChar w:fldCharType="begin"/>
      </w:r>
      <w:r>
        <w:instrText xml:space="preserve"> AUTONUM  </w:instrText>
      </w:r>
      <w:r>
        <w:fldChar w:fldCharType="end"/>
      </w:r>
      <w:r>
        <w:tab/>
      </w:r>
      <w:r w:rsidR="005E48A2" w:rsidRPr="00232C3F">
        <w:t xml:space="preserve">Service endpoint identifiers include information that can change over time. </w:t>
      </w:r>
      <w:r w:rsidR="00EB2930">
        <w:t xml:space="preserve"> </w:t>
      </w:r>
      <w:r w:rsidR="005E48A2" w:rsidRPr="00232C3F">
        <w:t xml:space="preserve">It may not be possible to replace all references to an out-of-date endpoint, which can lead to the service consumer being unable to further interact with the service endpoint. </w:t>
      </w:r>
      <w:r w:rsidR="00EB2930">
        <w:t xml:space="preserve"> </w:t>
      </w:r>
      <w:r w:rsidR="005E48A2" w:rsidRPr="00232C3F">
        <w:t>Therefore, the service provider may return a redirection response.</w:t>
      </w:r>
      <w:r w:rsidR="00EB2930">
        <w:t xml:space="preserve"> </w:t>
      </w:r>
      <w:r w:rsidR="00895139">
        <w:t xml:space="preserve"> The redirection may be temporary or permanent. </w:t>
      </w:r>
      <w:r w:rsidR="00EB2930">
        <w:t xml:space="preserve"> </w:t>
      </w:r>
      <w:r w:rsidR="00895139">
        <w:t>The following HTTP status codes are available:</w:t>
      </w:r>
    </w:p>
    <w:tbl>
      <w:tblPr>
        <w:tblStyle w:val="TableGrid"/>
        <w:tblW w:w="0" w:type="auto"/>
        <w:tblLook w:val="04A0" w:firstRow="1" w:lastRow="0" w:firstColumn="1" w:lastColumn="0" w:noHBand="0" w:noVBand="1"/>
      </w:tblPr>
      <w:tblGrid>
        <w:gridCol w:w="3086"/>
        <w:gridCol w:w="3087"/>
        <w:gridCol w:w="3087"/>
      </w:tblGrid>
      <w:tr w:rsidR="00895139" w14:paraId="0C5A2AAD" w14:textId="77777777" w:rsidTr="00895139">
        <w:tc>
          <w:tcPr>
            <w:tcW w:w="3086" w:type="dxa"/>
          </w:tcPr>
          <w:p w14:paraId="3E72873D" w14:textId="77777777" w:rsidR="00895139" w:rsidRPr="00EE4366" w:rsidRDefault="00895139" w:rsidP="008745E1">
            <w:pPr>
              <w:pStyle w:val="NormalWeb"/>
              <w:spacing w:before="170" w:beforeAutospacing="0" w:after="170" w:afterAutospacing="0"/>
              <w:rPr>
                <w:rFonts w:ascii="Arial" w:hAnsi="Arial" w:cs="Arial"/>
                <w:szCs w:val="17"/>
              </w:rPr>
            </w:pPr>
          </w:p>
        </w:tc>
        <w:tc>
          <w:tcPr>
            <w:tcW w:w="3087" w:type="dxa"/>
          </w:tcPr>
          <w:p w14:paraId="4ABB09D3" w14:textId="77777777" w:rsidR="00895139" w:rsidRPr="00EE4366" w:rsidRDefault="00895139" w:rsidP="008745E1">
            <w:pPr>
              <w:pStyle w:val="NormalWeb"/>
              <w:spacing w:before="170" w:beforeAutospacing="0" w:after="170" w:afterAutospacing="0"/>
              <w:jc w:val="center"/>
              <w:rPr>
                <w:rFonts w:ascii="Arial" w:hAnsi="Arial" w:cs="Arial"/>
                <w:b/>
                <w:szCs w:val="17"/>
              </w:rPr>
            </w:pPr>
            <w:r w:rsidRPr="00EE4366">
              <w:rPr>
                <w:rFonts w:ascii="Arial" w:hAnsi="Arial" w:cs="Arial"/>
                <w:b/>
                <w:szCs w:val="17"/>
              </w:rPr>
              <w:t>Permanent</w:t>
            </w:r>
          </w:p>
        </w:tc>
        <w:tc>
          <w:tcPr>
            <w:tcW w:w="3087" w:type="dxa"/>
          </w:tcPr>
          <w:p w14:paraId="0474B541" w14:textId="77777777" w:rsidR="00895139" w:rsidRPr="00EE4366" w:rsidRDefault="00895139" w:rsidP="008745E1">
            <w:pPr>
              <w:pStyle w:val="NormalWeb"/>
              <w:spacing w:before="170" w:beforeAutospacing="0" w:after="170" w:afterAutospacing="0"/>
              <w:jc w:val="center"/>
              <w:rPr>
                <w:rFonts w:ascii="Arial" w:hAnsi="Arial" w:cs="Arial"/>
                <w:b/>
                <w:szCs w:val="17"/>
              </w:rPr>
            </w:pPr>
            <w:r w:rsidRPr="00EE4366">
              <w:rPr>
                <w:rFonts w:ascii="Arial" w:hAnsi="Arial" w:cs="Arial"/>
                <w:b/>
                <w:szCs w:val="17"/>
              </w:rPr>
              <w:t>Temporary</w:t>
            </w:r>
          </w:p>
        </w:tc>
      </w:tr>
      <w:tr w:rsidR="00895139" w14:paraId="6650EAAF" w14:textId="77777777" w:rsidTr="003E2FB9">
        <w:tc>
          <w:tcPr>
            <w:tcW w:w="3086" w:type="dxa"/>
            <w:tcBorders>
              <w:bottom w:val="single" w:sz="4" w:space="0" w:color="auto"/>
            </w:tcBorders>
          </w:tcPr>
          <w:p w14:paraId="7A23DAD4" w14:textId="77777777" w:rsidR="00895139" w:rsidRPr="00EE4366" w:rsidRDefault="00895139" w:rsidP="008745E1">
            <w:pPr>
              <w:pStyle w:val="NormalWeb"/>
              <w:spacing w:before="170" w:beforeAutospacing="0" w:after="170" w:afterAutospacing="0"/>
              <w:rPr>
                <w:rFonts w:ascii="Arial" w:hAnsi="Arial" w:cs="Arial"/>
                <w:szCs w:val="17"/>
              </w:rPr>
            </w:pPr>
            <w:r w:rsidRPr="00EE4366">
              <w:rPr>
                <w:rFonts w:ascii="Arial" w:hAnsi="Arial" w:cs="Arial"/>
                <w:szCs w:val="17"/>
              </w:rPr>
              <w:t>Allows changing the request method from POST to GET</w:t>
            </w:r>
          </w:p>
        </w:tc>
        <w:tc>
          <w:tcPr>
            <w:tcW w:w="3087" w:type="dxa"/>
            <w:tcBorders>
              <w:bottom w:val="single" w:sz="4" w:space="0" w:color="auto"/>
            </w:tcBorders>
          </w:tcPr>
          <w:p w14:paraId="4C8EE8C2" w14:textId="77777777" w:rsidR="00895139" w:rsidRPr="00EE4366" w:rsidRDefault="00895139" w:rsidP="008745E1">
            <w:pPr>
              <w:pStyle w:val="NormalWeb"/>
              <w:spacing w:before="170" w:beforeAutospacing="0" w:after="170" w:afterAutospacing="0"/>
              <w:jc w:val="center"/>
              <w:rPr>
                <w:rFonts w:ascii="Arial" w:hAnsi="Arial" w:cs="Arial"/>
                <w:szCs w:val="17"/>
              </w:rPr>
            </w:pPr>
            <w:r w:rsidRPr="00EE4366">
              <w:rPr>
                <w:rFonts w:ascii="Arial" w:hAnsi="Arial" w:cs="Arial"/>
                <w:szCs w:val="17"/>
              </w:rPr>
              <w:t>301</w:t>
            </w:r>
          </w:p>
        </w:tc>
        <w:tc>
          <w:tcPr>
            <w:tcW w:w="3087" w:type="dxa"/>
            <w:tcBorders>
              <w:bottom w:val="single" w:sz="4" w:space="0" w:color="auto"/>
            </w:tcBorders>
          </w:tcPr>
          <w:p w14:paraId="21842A21" w14:textId="77777777" w:rsidR="00895139" w:rsidRPr="00EE4366" w:rsidRDefault="00895139" w:rsidP="008745E1">
            <w:pPr>
              <w:pStyle w:val="NormalWeb"/>
              <w:spacing w:before="170" w:beforeAutospacing="0" w:after="170" w:afterAutospacing="0"/>
              <w:jc w:val="center"/>
              <w:rPr>
                <w:rFonts w:ascii="Arial" w:hAnsi="Arial" w:cs="Arial"/>
                <w:szCs w:val="17"/>
              </w:rPr>
            </w:pPr>
            <w:r w:rsidRPr="00EE4366">
              <w:rPr>
                <w:rFonts w:ascii="Arial" w:hAnsi="Arial" w:cs="Arial"/>
                <w:szCs w:val="17"/>
              </w:rPr>
              <w:t>302</w:t>
            </w:r>
          </w:p>
        </w:tc>
      </w:tr>
      <w:tr w:rsidR="00895139" w14:paraId="24E654CB" w14:textId="77777777" w:rsidTr="003E2FB9">
        <w:tc>
          <w:tcPr>
            <w:tcW w:w="3086" w:type="dxa"/>
            <w:tcBorders>
              <w:bottom w:val="single" w:sz="4" w:space="0" w:color="auto"/>
            </w:tcBorders>
          </w:tcPr>
          <w:p w14:paraId="49482C57" w14:textId="77777777" w:rsidR="00895139" w:rsidRPr="00EE4366" w:rsidRDefault="00895139" w:rsidP="008745E1">
            <w:pPr>
              <w:pStyle w:val="NormalWeb"/>
              <w:spacing w:before="170" w:beforeAutospacing="0" w:after="170" w:afterAutospacing="0"/>
              <w:rPr>
                <w:rFonts w:ascii="Arial" w:hAnsi="Arial" w:cs="Arial"/>
                <w:szCs w:val="17"/>
              </w:rPr>
            </w:pPr>
            <w:r w:rsidRPr="00EE4366">
              <w:rPr>
                <w:rFonts w:ascii="Arial" w:hAnsi="Arial" w:cs="Arial"/>
                <w:szCs w:val="17"/>
              </w:rPr>
              <w:t>Doesn't allow changing the request method from POST to GET</w:t>
            </w:r>
          </w:p>
        </w:tc>
        <w:tc>
          <w:tcPr>
            <w:tcW w:w="3087" w:type="dxa"/>
            <w:tcBorders>
              <w:bottom w:val="single" w:sz="4" w:space="0" w:color="auto"/>
            </w:tcBorders>
          </w:tcPr>
          <w:p w14:paraId="70D9ED9A" w14:textId="77777777" w:rsidR="00895139" w:rsidRPr="00EE4366" w:rsidRDefault="00895139" w:rsidP="008745E1">
            <w:pPr>
              <w:pStyle w:val="NormalWeb"/>
              <w:spacing w:before="170" w:beforeAutospacing="0" w:after="170" w:afterAutospacing="0"/>
              <w:jc w:val="center"/>
              <w:rPr>
                <w:rFonts w:ascii="Arial" w:hAnsi="Arial" w:cs="Arial"/>
                <w:szCs w:val="17"/>
              </w:rPr>
            </w:pPr>
            <w:r w:rsidRPr="00EE4366">
              <w:rPr>
                <w:rFonts w:ascii="Arial" w:hAnsi="Arial" w:cs="Arial"/>
                <w:szCs w:val="17"/>
              </w:rPr>
              <w:t>308</w:t>
            </w:r>
          </w:p>
        </w:tc>
        <w:tc>
          <w:tcPr>
            <w:tcW w:w="3087" w:type="dxa"/>
            <w:tcBorders>
              <w:bottom w:val="single" w:sz="4" w:space="0" w:color="auto"/>
            </w:tcBorders>
          </w:tcPr>
          <w:p w14:paraId="737D31A4" w14:textId="77777777" w:rsidR="00895139" w:rsidRPr="00EE4366" w:rsidRDefault="00895139" w:rsidP="008745E1">
            <w:pPr>
              <w:pStyle w:val="NormalWeb"/>
              <w:spacing w:before="170" w:beforeAutospacing="0" w:after="170" w:afterAutospacing="0"/>
              <w:jc w:val="center"/>
              <w:rPr>
                <w:rFonts w:ascii="Arial" w:hAnsi="Arial" w:cs="Arial"/>
                <w:szCs w:val="17"/>
              </w:rPr>
            </w:pPr>
            <w:r w:rsidRPr="00EE4366">
              <w:rPr>
                <w:rFonts w:ascii="Arial" w:hAnsi="Arial" w:cs="Arial"/>
                <w:szCs w:val="17"/>
              </w:rPr>
              <w:t>307</w:t>
            </w:r>
          </w:p>
        </w:tc>
      </w:tr>
    </w:tbl>
    <w:p w14:paraId="334FBF19" w14:textId="28E4B7FF" w:rsidR="00895139" w:rsidRPr="00F1658F" w:rsidRDefault="00895139" w:rsidP="004A707D">
      <w:pPr>
        <w:pStyle w:val="STNormal"/>
      </w:pPr>
      <w:r w:rsidRPr="00F1658F">
        <w:t xml:space="preserve">Since </w:t>
      </w:r>
      <w:r w:rsidRPr="00F1658F">
        <w:rPr>
          <w:rFonts w:ascii="Courier New" w:hAnsi="Courier New" w:cs="Courier New"/>
        </w:rPr>
        <w:t>301</w:t>
      </w:r>
      <w:r w:rsidRPr="00F1658F">
        <w:t xml:space="preserve"> and </w:t>
      </w:r>
      <w:r w:rsidRPr="00F1658F">
        <w:rPr>
          <w:rFonts w:ascii="Courier New" w:hAnsi="Courier New" w:cs="Courier New"/>
        </w:rPr>
        <w:t>302</w:t>
      </w:r>
      <w:r w:rsidRPr="00F1658F">
        <w:t xml:space="preserve"> are more generic they are preferred to increase flexibility and </w:t>
      </w:r>
      <w:r w:rsidR="00EA3C08" w:rsidRPr="00F1658F">
        <w:t>overcome any unnecessary</w:t>
      </w:r>
      <w:r w:rsidRPr="00F1658F">
        <w:t xml:space="preserve"> complexity.</w:t>
      </w:r>
    </w:p>
    <w:p w14:paraId="1562E346" w14:textId="056E7851" w:rsidR="005E48A2" w:rsidRPr="00AE200E" w:rsidRDefault="00A9726C" w:rsidP="00C07078">
      <w:pPr>
        <w:pStyle w:val="RuleStyle"/>
      </w:pPr>
      <w:r w:rsidRPr="00AE200E">
        <w:t>[RS</w:t>
      </w:r>
      <w:r w:rsidR="004014C2" w:rsidRPr="00AE200E">
        <w:t>G</w:t>
      </w:r>
      <w:r w:rsidRPr="00AE200E">
        <w:t>-6</w:t>
      </w:r>
      <w:r w:rsidR="00147E62" w:rsidRPr="00AE200E">
        <w:t>6</w:t>
      </w:r>
      <w:r w:rsidR="005E48A2" w:rsidRPr="00AE200E">
        <w:t>]</w:t>
      </w:r>
      <w:r w:rsidR="00C07078">
        <w:tab/>
      </w:r>
      <w:r w:rsidR="005E48A2" w:rsidRPr="00AE200E">
        <w:t>API service contracts MAY</w:t>
      </w:r>
      <w:r w:rsidR="00125866" w:rsidRPr="00AE200E">
        <w:t xml:space="preserve"> i</w:t>
      </w:r>
      <w:r w:rsidR="005E48A2" w:rsidRPr="00AE200E">
        <w:t>nclude endpoint redirection feature.</w:t>
      </w:r>
      <w:r w:rsidR="00EB2930" w:rsidRPr="00AE200E">
        <w:t xml:space="preserve"> </w:t>
      </w:r>
      <w:r w:rsidR="005E48A2" w:rsidRPr="00AE200E">
        <w:t xml:space="preserve"> When a service consumer attempts to invoke a service, a redirection response may be returned to tell the service consumer to resend the request to a new endpoint. </w:t>
      </w:r>
      <w:r w:rsidR="00AA6178">
        <w:t xml:space="preserve"> </w:t>
      </w:r>
      <w:r w:rsidR="005E48A2" w:rsidRPr="00AE200E">
        <w:t>Redirections MAY be temporary or permanent:</w:t>
      </w:r>
    </w:p>
    <w:p w14:paraId="0DB5A8F5" w14:textId="34980F53" w:rsidR="005E48A2" w:rsidRPr="00AE200E" w:rsidRDefault="005E48A2" w:rsidP="00FF4C60">
      <w:pPr>
        <w:pStyle w:val="Level3Bullet"/>
      </w:pPr>
      <w:r w:rsidRPr="00AE200E">
        <w:t>Temporary redirect</w:t>
      </w:r>
      <w:r w:rsidR="00EA3671">
        <w:t xml:space="preserve">: </w:t>
      </w:r>
      <w:r w:rsidR="001134C5">
        <w:t xml:space="preserve"> </w:t>
      </w:r>
      <w:r w:rsidR="005E18BF">
        <w:t>U</w:t>
      </w:r>
      <w:r w:rsidRPr="00AE200E">
        <w:t xml:space="preserve">sing the HTTP response header </w:t>
      </w:r>
      <w:r w:rsidRPr="00AE200E">
        <w:rPr>
          <w:rFonts w:ascii="Courier New" w:hAnsi="Courier New" w:cs="Courier New"/>
        </w:rPr>
        <w:t>Location</w:t>
      </w:r>
      <w:r w:rsidRPr="00AE200E">
        <w:t xml:space="preserve"> and the HTTP status code </w:t>
      </w:r>
      <w:r w:rsidR="00604418" w:rsidRPr="00AE200E">
        <w:t>“</w:t>
      </w:r>
      <w:r w:rsidR="005601FB" w:rsidRPr="00AE200E">
        <w:rPr>
          <w:rFonts w:ascii="Courier New" w:hAnsi="Courier New" w:cs="Courier New"/>
        </w:rPr>
        <w:t>302 Found</w:t>
      </w:r>
      <w:r w:rsidR="00604418" w:rsidRPr="00AE200E">
        <w:t>”</w:t>
      </w:r>
      <w:r w:rsidRPr="00AE200E">
        <w:t xml:space="preserve"> according to IETF RFC </w:t>
      </w:r>
      <w:del w:id="152" w:author="Author">
        <w:r w:rsidRPr="00AE200E" w:rsidDel="003329BE">
          <w:delText>7231</w:delText>
        </w:r>
      </w:del>
      <w:ins w:id="153" w:author="Author">
        <w:r w:rsidR="003329BE" w:rsidRPr="00AE200E">
          <w:t>9110</w:t>
        </w:r>
      </w:ins>
      <w:r w:rsidRPr="00AE200E">
        <w:t xml:space="preserve">; </w:t>
      </w:r>
      <w:r w:rsidR="00B91FCE">
        <w:t xml:space="preserve"> </w:t>
      </w:r>
      <w:r w:rsidRPr="00AE200E">
        <w:t>or</w:t>
      </w:r>
    </w:p>
    <w:p w14:paraId="0D1F7F25" w14:textId="67CA13AD" w:rsidR="002E7C34" w:rsidRPr="00AE200E" w:rsidRDefault="005E48A2" w:rsidP="00FF4C60">
      <w:pPr>
        <w:pStyle w:val="Level3Bullet"/>
      </w:pPr>
      <w:r w:rsidRPr="00AE200E">
        <w:t>Permanent redirect</w:t>
      </w:r>
      <w:r w:rsidR="001134C5">
        <w:t xml:space="preserve">:  </w:t>
      </w:r>
      <w:r w:rsidR="005E18BF">
        <w:t>U</w:t>
      </w:r>
      <w:r w:rsidRPr="00AE200E">
        <w:t xml:space="preserve">sing the HTTP response header </w:t>
      </w:r>
      <w:r w:rsidRPr="00AE200E">
        <w:rPr>
          <w:rFonts w:ascii="Courier New" w:hAnsi="Courier New" w:cs="Courier New"/>
        </w:rPr>
        <w:t>Location</w:t>
      </w:r>
      <w:r w:rsidRPr="00AE200E">
        <w:t xml:space="preserve"> and the HTTP status code </w:t>
      </w:r>
      <w:r w:rsidR="00604418" w:rsidRPr="00AE200E">
        <w:t>“</w:t>
      </w:r>
      <w:r w:rsidR="005601FB" w:rsidRPr="00AE200E">
        <w:rPr>
          <w:rFonts w:ascii="Courier New" w:hAnsi="Courier New" w:cs="Courier New"/>
        </w:rPr>
        <w:t xml:space="preserve">301 Moved </w:t>
      </w:r>
      <w:r w:rsidR="00785784" w:rsidRPr="00AE200E">
        <w:rPr>
          <w:rFonts w:ascii="Courier New" w:hAnsi="Courier New" w:cs="Courier New"/>
        </w:rPr>
        <w:t>Permanently</w:t>
      </w:r>
      <w:r w:rsidR="00604418" w:rsidRPr="00AE200E">
        <w:t>”</w:t>
      </w:r>
      <w:r w:rsidRPr="00AE200E">
        <w:t xml:space="preserve"> according to IETF RFC </w:t>
      </w:r>
      <w:del w:id="154" w:author="Author">
        <w:r w:rsidRPr="00AE200E">
          <w:delText>7238</w:delText>
        </w:r>
      </w:del>
      <w:ins w:id="155" w:author="Author">
        <w:r w:rsidR="00C40BDE" w:rsidRPr="00AE200E">
          <w:t>9110</w:t>
        </w:r>
      </w:ins>
      <w:r w:rsidRPr="00AE200E">
        <w:t>.</w:t>
      </w:r>
    </w:p>
    <w:p w14:paraId="0C5D7481" w14:textId="4E61BB66" w:rsidR="002E7C34" w:rsidRPr="00E3148C" w:rsidRDefault="002E7C34" w:rsidP="001E2761">
      <w:pPr>
        <w:pStyle w:val="STParagraph"/>
      </w:pPr>
      <w:r>
        <w:fldChar w:fldCharType="begin"/>
      </w:r>
      <w:r>
        <w:instrText xml:space="preserve"> AUTONUM  </w:instrText>
      </w:r>
      <w:r>
        <w:fldChar w:fldCharType="end"/>
      </w:r>
      <w:r>
        <w:tab/>
      </w:r>
      <w:r w:rsidR="00A51018">
        <w:t>As an</w:t>
      </w:r>
      <w:r w:rsidR="00EC5770">
        <w:t xml:space="preserve"> API </w:t>
      </w:r>
      <w:r w:rsidR="00A51018">
        <w:t>is evolving</w:t>
      </w:r>
      <w:r w:rsidR="00D00205">
        <w:t>,</w:t>
      </w:r>
      <w:r w:rsidR="00A51018">
        <w:t xml:space="preserve"> it will pass through a series of major phases: </w:t>
      </w:r>
      <w:r w:rsidR="005E18BF">
        <w:t xml:space="preserve"> </w:t>
      </w:r>
      <w:r w:rsidR="00597702">
        <w:t>p</w:t>
      </w:r>
      <w:r w:rsidR="00597702" w:rsidRPr="00597702">
        <w:t>lanning and d</w:t>
      </w:r>
      <w:r w:rsidR="00597702" w:rsidRPr="00E3148C">
        <w:t>esigning</w:t>
      </w:r>
      <w:r w:rsidR="00597702">
        <w:t xml:space="preserve">, </w:t>
      </w:r>
      <w:r w:rsidR="00597702" w:rsidRPr="00597702">
        <w:t>developing</w:t>
      </w:r>
      <w:r w:rsidR="00597702">
        <w:t xml:space="preserve">, </w:t>
      </w:r>
      <w:r w:rsidR="00597702" w:rsidRPr="00597702">
        <w:t xml:space="preserve">testing, deploying and retiring. </w:t>
      </w:r>
      <w:r w:rsidR="00597702">
        <w:t xml:space="preserve"> </w:t>
      </w:r>
      <w:r w:rsidR="00A51018">
        <w:t>Rather than providing recommendations for the time periods that an API should preferably remain in a pa</w:t>
      </w:r>
      <w:r w:rsidR="00D00205">
        <w:t xml:space="preserve">rticular phase, it is preferable that </w:t>
      </w:r>
      <w:r w:rsidR="00451B32">
        <w:t>the Organization or Service providers</w:t>
      </w:r>
      <w:r w:rsidR="00A51018">
        <w:t xml:space="preserve"> instead publish their API lifecycle strategy. </w:t>
      </w:r>
      <w:r w:rsidR="00AA6178">
        <w:t xml:space="preserve"> </w:t>
      </w:r>
      <w:r w:rsidR="00EC5770">
        <w:t>A templat</w:t>
      </w:r>
      <w:r w:rsidR="00D00205">
        <w:t>e which provides the basic</w:t>
      </w:r>
      <w:r w:rsidR="00EC5770">
        <w:t xml:space="preserve"> components which define a life cycle strategy in provided in Annex VII. </w:t>
      </w:r>
    </w:p>
    <w:p w14:paraId="784B25F8" w14:textId="0B5A0891" w:rsidR="00EC5770" w:rsidRPr="002E7C34" w:rsidRDefault="00EC5770" w:rsidP="001C035C">
      <w:pPr>
        <w:pStyle w:val="RuleStyle"/>
      </w:pPr>
      <w:r>
        <w:t>[RSG-6</w:t>
      </w:r>
      <w:r w:rsidR="00355848">
        <w:t>7</w:t>
      </w:r>
      <w:r>
        <w:t>]</w:t>
      </w:r>
      <w:r w:rsidR="001C035C">
        <w:tab/>
      </w:r>
      <w:r>
        <w:t xml:space="preserve">API lifecycle strategies SHOULD be published by the developers to assist users in understanding how long a version will be maintained. </w:t>
      </w:r>
    </w:p>
    <w:p w14:paraId="75FC8244" w14:textId="77777777" w:rsidR="005E48A2" w:rsidRPr="00232C3F" w:rsidRDefault="005E48A2" w:rsidP="00101A58">
      <w:pPr>
        <w:pStyle w:val="STHeading3"/>
      </w:pPr>
      <w:bookmarkStart w:id="156" w:name="_Toc515967961"/>
      <w:bookmarkStart w:id="157" w:name="_Toc515968013"/>
      <w:bookmarkStart w:id="158" w:name="_Toc516045321"/>
      <w:bookmarkStart w:id="159" w:name="_Toc515967962"/>
      <w:bookmarkStart w:id="160" w:name="_Toc515968014"/>
      <w:bookmarkStart w:id="161" w:name="_Toc516045322"/>
      <w:bookmarkStart w:id="162" w:name="_Toc515967963"/>
      <w:bookmarkStart w:id="163" w:name="_Toc515968015"/>
      <w:bookmarkStart w:id="164" w:name="_Toc516045323"/>
      <w:bookmarkEnd w:id="156"/>
      <w:bookmarkEnd w:id="157"/>
      <w:bookmarkEnd w:id="158"/>
      <w:bookmarkEnd w:id="159"/>
      <w:bookmarkEnd w:id="160"/>
      <w:bookmarkEnd w:id="161"/>
      <w:bookmarkEnd w:id="162"/>
      <w:bookmarkEnd w:id="163"/>
      <w:bookmarkEnd w:id="164"/>
      <w:r w:rsidRPr="00232C3F">
        <w:t>Data Query Patterns</w:t>
      </w:r>
    </w:p>
    <w:p w14:paraId="731E6F8C" w14:textId="63986BD9" w:rsidR="005E48A2" w:rsidRPr="00232C3F" w:rsidRDefault="005E48A2" w:rsidP="00101A58">
      <w:pPr>
        <w:pStyle w:val="STH4"/>
      </w:pPr>
      <w:r w:rsidRPr="00232C3F">
        <w:t>Pagination Options</w:t>
      </w:r>
      <w:r w:rsidR="00F85496">
        <w:tab/>
      </w:r>
    </w:p>
    <w:p w14:paraId="71AA5002" w14:textId="0FBA1853" w:rsidR="005E48A2" w:rsidRPr="00232C3F" w:rsidRDefault="001446D6" w:rsidP="001E2761">
      <w:pPr>
        <w:pStyle w:val="STParagraph"/>
      </w:pPr>
      <w:r>
        <w:fldChar w:fldCharType="begin"/>
      </w:r>
      <w:r>
        <w:instrText xml:space="preserve"> AUTONUM  </w:instrText>
      </w:r>
      <w:r>
        <w:fldChar w:fldCharType="end"/>
      </w:r>
      <w:r>
        <w:tab/>
      </w:r>
      <w:r w:rsidR="005E48A2" w:rsidRPr="00232C3F">
        <w:t>Pagination is a mechanism for a client to retrieve data in pages.</w:t>
      </w:r>
      <w:r w:rsidR="00EB2930">
        <w:t xml:space="preserve"> </w:t>
      </w:r>
      <w:r w:rsidR="005E48A2" w:rsidRPr="00232C3F">
        <w:t xml:space="preserve"> Using pagination, we prevent overwhelming the service provider with resource demanding requests according to the design principles.</w:t>
      </w:r>
      <w:r w:rsidR="00EB2930">
        <w:t xml:space="preserve"> </w:t>
      </w:r>
      <w:r w:rsidR="005E48A2" w:rsidRPr="00232C3F">
        <w:t xml:space="preserve"> The server should enforce a default page size in case the service consumer has not specified one.</w:t>
      </w:r>
      <w:r w:rsidR="00EB2930">
        <w:t xml:space="preserve"> </w:t>
      </w:r>
      <w:r w:rsidR="005E48A2" w:rsidRPr="00232C3F">
        <w:t xml:space="preserve"> </w:t>
      </w:r>
      <w:r w:rsidR="00276B25" w:rsidRPr="00232C3F">
        <w:t xml:space="preserve">Paginated requests </w:t>
      </w:r>
      <w:r w:rsidR="00276B25">
        <w:t>may not</w:t>
      </w:r>
      <w:r w:rsidR="00276B25" w:rsidRPr="00232C3F">
        <w:t xml:space="preserve"> be idempotent, i.e.</w:t>
      </w:r>
      <w:r w:rsidR="00A734DA">
        <w:t>,</w:t>
      </w:r>
      <w:r w:rsidR="00276B25" w:rsidRPr="00232C3F">
        <w:t xml:space="preserve"> a paginated request does not create a snapshot of the data.</w:t>
      </w:r>
    </w:p>
    <w:p w14:paraId="2DCC4A33" w14:textId="1751ED7E" w:rsidR="005E48A2" w:rsidRPr="00232C3F" w:rsidRDefault="00A9726C" w:rsidP="001C035C">
      <w:pPr>
        <w:pStyle w:val="RuleStyle"/>
      </w:pPr>
      <w:r>
        <w:t>[RS</w:t>
      </w:r>
      <w:r w:rsidR="004014C2">
        <w:t>G</w:t>
      </w:r>
      <w:r>
        <w:t>-6</w:t>
      </w:r>
      <w:r w:rsidR="00355848">
        <w:t>8</w:t>
      </w:r>
      <w:r w:rsidR="005E48A2" w:rsidRPr="00232C3F">
        <w:t>]</w:t>
      </w:r>
      <w:r w:rsidR="001C035C">
        <w:tab/>
      </w:r>
      <w:r w:rsidR="005E48A2" w:rsidRPr="00232C3F">
        <w:t xml:space="preserve">A Web API </w:t>
      </w:r>
      <w:r w:rsidR="00EA3C08">
        <w:t>SHOULD</w:t>
      </w:r>
      <w:r w:rsidR="00EA3C08" w:rsidRPr="00232C3F">
        <w:t xml:space="preserve"> </w:t>
      </w:r>
      <w:r w:rsidR="005E48A2" w:rsidRPr="00232C3F">
        <w:t>support pagination.</w:t>
      </w:r>
    </w:p>
    <w:p w14:paraId="1147488B" w14:textId="4660C33F" w:rsidR="005E48A2" w:rsidRPr="00232C3F" w:rsidRDefault="00A9726C" w:rsidP="001C035C">
      <w:pPr>
        <w:pStyle w:val="RuleStyle"/>
      </w:pPr>
      <w:r>
        <w:t>[RS</w:t>
      </w:r>
      <w:r w:rsidR="004014C2">
        <w:t>G</w:t>
      </w:r>
      <w:r>
        <w:t>-6</w:t>
      </w:r>
      <w:r w:rsidR="00355848">
        <w:t>9</w:t>
      </w:r>
      <w:r w:rsidR="005E48A2" w:rsidRPr="00232C3F">
        <w:t>]</w:t>
      </w:r>
      <w:r w:rsidR="001C035C">
        <w:tab/>
      </w:r>
      <w:r w:rsidR="005E48A2" w:rsidRPr="00232C3F">
        <w:t>Paginated requests MAY NOT be idempotent</w:t>
      </w:r>
      <w:r w:rsidR="00276B25">
        <w:t>.</w:t>
      </w:r>
    </w:p>
    <w:p w14:paraId="76B6B0F1" w14:textId="702DAE3D" w:rsidR="005E48A2" w:rsidRDefault="00A9726C" w:rsidP="001C035C">
      <w:pPr>
        <w:pStyle w:val="RuleStyle"/>
      </w:pPr>
      <w:r>
        <w:t>[RS</w:t>
      </w:r>
      <w:r w:rsidR="004014C2">
        <w:t>G</w:t>
      </w:r>
      <w:r w:rsidR="00B3484A">
        <w:t>-</w:t>
      </w:r>
      <w:r w:rsidR="00355848">
        <w:t>70</w:t>
      </w:r>
      <w:r w:rsidR="005E48A2" w:rsidRPr="00232C3F">
        <w:t>]</w:t>
      </w:r>
      <w:r w:rsidR="001C035C">
        <w:tab/>
      </w:r>
      <w:r w:rsidR="005E48A2" w:rsidRPr="00232C3F">
        <w:t>A Web API MUST use query parameters to implement pagination. </w:t>
      </w:r>
    </w:p>
    <w:p w14:paraId="59AF1372" w14:textId="5AC0344E" w:rsidR="00F5508B" w:rsidRPr="00232C3F" w:rsidRDefault="00F5508B" w:rsidP="001C035C">
      <w:pPr>
        <w:pStyle w:val="RuleStyle"/>
      </w:pPr>
      <w:r>
        <w:t>[RS</w:t>
      </w:r>
      <w:r w:rsidR="004014C2">
        <w:t>G</w:t>
      </w:r>
      <w:r w:rsidR="00355848">
        <w:t>-71</w:t>
      </w:r>
      <w:r>
        <w:t>]</w:t>
      </w:r>
      <w:r w:rsidR="001C035C">
        <w:tab/>
      </w:r>
      <w:r w:rsidRPr="00232C3F">
        <w:t>A Web API MUST NOT use HTTP headers to implement pagination.</w:t>
      </w:r>
    </w:p>
    <w:p w14:paraId="2C89ED08" w14:textId="437DA5EC" w:rsidR="005E48A2" w:rsidRDefault="00A9726C" w:rsidP="001C035C">
      <w:pPr>
        <w:pStyle w:val="RuleStyle"/>
      </w:pPr>
      <w:r>
        <w:t>[RS</w:t>
      </w:r>
      <w:r w:rsidR="004014C2">
        <w:t>G</w:t>
      </w:r>
      <w:r>
        <w:t>-</w:t>
      </w:r>
      <w:r w:rsidR="00B3484A">
        <w:t>7</w:t>
      </w:r>
      <w:r w:rsidR="00355848">
        <w:t>2</w:t>
      </w:r>
      <w:r w:rsidR="005E48A2" w:rsidRPr="00232C3F">
        <w:t>]</w:t>
      </w:r>
      <w:r w:rsidR="001C035C">
        <w:tab/>
      </w:r>
      <w:r w:rsidR="005E48A2" w:rsidRPr="00232C3F">
        <w:t xml:space="preserve">Query parameters </w:t>
      </w:r>
      <w:r w:rsidR="005E48A2" w:rsidRPr="00232C3F">
        <w:rPr>
          <w:rFonts w:ascii="Courier New" w:hAnsi="Courier New" w:cs="Courier New"/>
        </w:rPr>
        <w:t>limit=&lt;number of items to deliver&gt;</w:t>
      </w:r>
      <w:r w:rsidR="005E48A2" w:rsidRPr="00232C3F">
        <w:t xml:space="preserve"> and </w:t>
      </w:r>
      <w:r w:rsidR="005E48A2" w:rsidRPr="00232C3F">
        <w:rPr>
          <w:rFonts w:ascii="Courier New" w:hAnsi="Courier New" w:cs="Courier New"/>
        </w:rPr>
        <w:t>offset=&lt;number of items to skip&gt;</w:t>
      </w:r>
      <w:r w:rsidR="005E48A2" w:rsidRPr="00232C3F">
        <w:t xml:space="preserve"> SHOULD be used, where </w:t>
      </w:r>
      <w:r w:rsidR="005E48A2" w:rsidRPr="001C381B">
        <w:rPr>
          <w:rFonts w:ascii="Courier New" w:hAnsi="Courier New" w:cs="Courier New"/>
        </w:rPr>
        <w:t>limit</w:t>
      </w:r>
      <w:r w:rsidR="005E48A2" w:rsidRPr="00232C3F">
        <w:t xml:space="preserve"> is the number of items to be returned (page size), and </w:t>
      </w:r>
      <w:r w:rsidR="005E48A2" w:rsidRPr="001C381B">
        <w:rPr>
          <w:rFonts w:ascii="Courier New" w:hAnsi="Courier New" w:cs="Courier New"/>
        </w:rPr>
        <w:t>skip</w:t>
      </w:r>
      <w:r w:rsidR="005E48A2" w:rsidRPr="00232C3F">
        <w:t xml:space="preserve"> the number of items to be skipped (offset).</w:t>
      </w:r>
      <w:r w:rsidR="00AA6178">
        <w:t xml:space="preserve"> </w:t>
      </w:r>
      <w:r w:rsidR="00A20EAF">
        <w:t xml:space="preserve"> </w:t>
      </w:r>
      <w:r w:rsidR="005E48A2" w:rsidRPr="00232C3F">
        <w:t xml:space="preserve">If no page size limit is specified, a default SHOULD be defined - global or per collection; </w:t>
      </w:r>
      <w:r w:rsidR="003C5122">
        <w:t xml:space="preserve"> </w:t>
      </w:r>
      <w:r w:rsidR="005E48A2" w:rsidRPr="00232C3F">
        <w:t xml:space="preserve">the default </w:t>
      </w:r>
      <w:r w:rsidR="003C4C78">
        <w:t xml:space="preserve">offset </w:t>
      </w:r>
      <w:r w:rsidR="005E48A2" w:rsidRPr="00232C3F">
        <w:t xml:space="preserve">MUST be zero “0”: </w:t>
      </w:r>
    </w:p>
    <w:p w14:paraId="425725F8" w14:textId="77777777" w:rsidR="003B1736" w:rsidRPr="003B1736" w:rsidRDefault="003B1736" w:rsidP="005F0124">
      <w:pPr>
        <w:pStyle w:val="Level3Bullet"/>
        <w:numPr>
          <w:ilvl w:val="0"/>
          <w:numId w:val="0"/>
        </w:numPr>
        <w:ind w:left="2061" w:hanging="360"/>
      </w:pPr>
      <w:r w:rsidRPr="003B1736">
        <w:t>For example, the following is a valid URL:</w:t>
      </w:r>
    </w:p>
    <w:tbl>
      <w:tblPr>
        <w:tblStyle w:val="TableGrid"/>
        <w:tblW w:w="7655" w:type="dxa"/>
        <w:tblInd w:w="1696" w:type="dxa"/>
        <w:tblLook w:val="04A0" w:firstRow="1" w:lastRow="0" w:firstColumn="1" w:lastColumn="0" w:noHBand="0" w:noVBand="1"/>
      </w:tblPr>
      <w:tblGrid>
        <w:gridCol w:w="7655"/>
      </w:tblGrid>
      <w:tr w:rsidR="005E48A2" w:rsidRPr="00232C3F" w14:paraId="72737082" w14:textId="77777777" w:rsidTr="005F0124">
        <w:tc>
          <w:tcPr>
            <w:tcW w:w="7655" w:type="dxa"/>
          </w:tcPr>
          <w:p w14:paraId="245881AC" w14:textId="77777777" w:rsidR="005E48A2" w:rsidRPr="00232C3F" w:rsidRDefault="005E48A2" w:rsidP="008745E1">
            <w:pPr>
              <w:rPr>
                <w:rFonts w:ascii="Courier New" w:eastAsia="Times New Roman" w:hAnsi="Courier New" w:cs="Courier New"/>
                <w:szCs w:val="17"/>
              </w:rPr>
            </w:pPr>
            <w:r w:rsidRPr="00232C3F">
              <w:rPr>
                <w:rFonts w:ascii="Courier New" w:hAnsi="Courier New" w:cs="Courier New"/>
              </w:rPr>
              <w:t>https://</w:t>
            </w:r>
            <w:r w:rsidRPr="00232C3F">
              <w:rPr>
                <w:rFonts w:ascii="Courier New" w:hAnsi="Courier New" w:cs="Courier New"/>
                <w:szCs w:val="17"/>
              </w:rPr>
              <w:t>wipo.int</w:t>
            </w:r>
            <w:r w:rsidRPr="00232C3F">
              <w:rPr>
                <w:rFonts w:ascii="Courier New" w:hAnsi="Courier New" w:cs="Courier New"/>
              </w:rPr>
              <w:t>/api/v1</w:t>
            </w:r>
            <w:r w:rsidRPr="00232C3F">
              <w:rPr>
                <w:rFonts w:ascii="Courier New" w:eastAsia="Times New Roman" w:hAnsi="Courier New" w:cs="Courier New"/>
                <w:szCs w:val="17"/>
              </w:rPr>
              <w:t>/patent</w:t>
            </w:r>
            <w:r w:rsidR="009234B4">
              <w:rPr>
                <w:rFonts w:ascii="Courier New" w:eastAsia="Times New Roman" w:hAnsi="Courier New" w:cs="Courier New"/>
                <w:szCs w:val="17"/>
              </w:rPr>
              <w:t>s</w:t>
            </w:r>
            <w:r w:rsidRPr="00232C3F">
              <w:rPr>
                <w:rFonts w:ascii="Courier New" w:eastAsia="Times New Roman" w:hAnsi="Courier New" w:cs="Courier New"/>
                <w:szCs w:val="17"/>
              </w:rPr>
              <w:t>?limit=10&amp;offset=20</w:t>
            </w:r>
          </w:p>
        </w:tc>
      </w:tr>
    </w:tbl>
    <w:p w14:paraId="51B020F0" w14:textId="229E4006" w:rsidR="005E48A2" w:rsidRPr="00232C3F" w:rsidRDefault="00A9726C" w:rsidP="00660B4A">
      <w:pPr>
        <w:pStyle w:val="RuleStyle"/>
      </w:pPr>
      <w:r w:rsidRPr="00660B4A">
        <w:t>[RS</w:t>
      </w:r>
      <w:r w:rsidR="00B04C50" w:rsidRPr="00660B4A">
        <w:t>G</w:t>
      </w:r>
      <w:r w:rsidRPr="00660B4A">
        <w:t>-</w:t>
      </w:r>
      <w:r w:rsidR="00B3484A" w:rsidRPr="00660B4A">
        <w:t>7</w:t>
      </w:r>
      <w:r w:rsidR="00355848" w:rsidRPr="00660B4A">
        <w:t>3</w:t>
      </w:r>
      <w:r w:rsidR="005E48A2" w:rsidRPr="00660B4A">
        <w:t>]</w:t>
      </w:r>
      <w:r w:rsidR="00660B4A" w:rsidRPr="00660B4A">
        <w:tab/>
      </w:r>
      <w:r w:rsidR="005E48A2" w:rsidRPr="00660B4A">
        <w:t xml:space="preserve">The </w:t>
      </w:r>
      <w:r w:rsidR="005E48A2" w:rsidRPr="00660B4A">
        <w:rPr>
          <w:rFonts w:ascii="Courier New" w:hAnsi="Courier New" w:cs="Courier New"/>
        </w:rPr>
        <w:t>limit</w:t>
      </w:r>
      <w:r w:rsidR="005E48A2" w:rsidRPr="00660B4A">
        <w:t xml:space="preserve"> and the </w:t>
      </w:r>
      <w:r w:rsidR="005E48A2" w:rsidRPr="00660B4A">
        <w:rPr>
          <w:rFonts w:ascii="Courier New" w:hAnsi="Courier New" w:cs="Courier New"/>
        </w:rPr>
        <w:t>offset</w:t>
      </w:r>
      <w:r w:rsidR="005E48A2" w:rsidRPr="00660B4A">
        <w:t xml:space="preserve"> parameter values SHOULD be included in the response.</w:t>
      </w:r>
    </w:p>
    <w:p w14:paraId="6CEC7ED0" w14:textId="77777777" w:rsidR="005E48A2" w:rsidRPr="00232C3F" w:rsidRDefault="005E48A2" w:rsidP="00101A58">
      <w:pPr>
        <w:pStyle w:val="STH4"/>
      </w:pPr>
      <w:r w:rsidRPr="00232C3F">
        <w:t>Sorting</w:t>
      </w:r>
    </w:p>
    <w:p w14:paraId="47C9D36B" w14:textId="77777777" w:rsidR="002B156F" w:rsidRDefault="001446D6" w:rsidP="001E2761">
      <w:pPr>
        <w:pStyle w:val="STParagraph"/>
      </w:pPr>
      <w:r>
        <w:fldChar w:fldCharType="begin"/>
      </w:r>
      <w:r>
        <w:instrText xml:space="preserve"> AUTONUM  </w:instrText>
      </w:r>
      <w:r>
        <w:fldChar w:fldCharType="end"/>
      </w:r>
      <w:r>
        <w:tab/>
      </w:r>
      <w:r w:rsidR="005E48A2" w:rsidRPr="00232C3F">
        <w:t xml:space="preserve">Retrieving data may require the data to be sorted </w:t>
      </w:r>
      <w:r w:rsidR="00F5508B">
        <w:t xml:space="preserve">by </w:t>
      </w:r>
      <w:r w:rsidR="005E48A2" w:rsidRPr="00232C3F">
        <w:t>ascending or descending</w:t>
      </w:r>
      <w:r w:rsidR="00F5508B">
        <w:t xml:space="preserve"> order</w:t>
      </w:r>
      <w:r w:rsidR="005E48A2" w:rsidRPr="00232C3F">
        <w:t xml:space="preserve">. </w:t>
      </w:r>
      <w:r w:rsidR="00A20EAF">
        <w:t xml:space="preserve"> </w:t>
      </w:r>
      <w:r w:rsidR="00F5508B">
        <w:t>A m</w:t>
      </w:r>
      <w:r w:rsidR="005E48A2" w:rsidRPr="00232C3F">
        <w:t>ulti-</w:t>
      </w:r>
      <w:r w:rsidR="00FF6322">
        <w:t>key</w:t>
      </w:r>
      <w:r w:rsidR="005E48A2" w:rsidRPr="00232C3F">
        <w:t xml:space="preserve"> sorting criterion may </w:t>
      </w:r>
      <w:r w:rsidR="00F5508B">
        <w:t xml:space="preserve">also </w:t>
      </w:r>
      <w:r w:rsidR="005E48A2" w:rsidRPr="00232C3F">
        <w:t xml:space="preserve">be used. </w:t>
      </w:r>
      <w:r w:rsidR="002B156F">
        <w:t xml:space="preserve"> </w:t>
      </w:r>
      <w:r w:rsidR="002B156F" w:rsidRPr="002B156F">
        <w:t xml:space="preserve">Sorting is determined through the use of the </w:t>
      </w:r>
      <w:r w:rsidR="002B156F" w:rsidRPr="009C383A">
        <w:rPr>
          <w:rFonts w:ascii="Courier New" w:hAnsi="Courier New" w:cs="Courier New"/>
        </w:rPr>
        <w:t>sort</w:t>
      </w:r>
      <w:r w:rsidR="002B156F" w:rsidRPr="002B156F">
        <w:t xml:space="preserve"> query string parameter. </w:t>
      </w:r>
      <w:r w:rsidR="002B156F">
        <w:t xml:space="preserve"> </w:t>
      </w:r>
      <w:r w:rsidR="002B156F" w:rsidRPr="002B156F">
        <w:t>The value of this parameter is a comma-separated list of sort keys</w:t>
      </w:r>
      <w:r w:rsidR="002B156F">
        <w:t xml:space="preserve"> and s</w:t>
      </w:r>
      <w:r w:rsidR="002B156F" w:rsidRPr="002B156F">
        <w:t xml:space="preserve">ort directions </w:t>
      </w:r>
      <w:r w:rsidR="00F5508B">
        <w:t xml:space="preserve">that </w:t>
      </w:r>
      <w:r w:rsidR="002B156F" w:rsidRPr="002B156F">
        <w:t xml:space="preserve">can optionally be appended to each sort key, </w:t>
      </w:r>
      <w:r w:rsidR="002B156F">
        <w:t xml:space="preserve">separated by the colon ‘:’ character.  </w:t>
      </w:r>
      <w:r w:rsidR="002B156F" w:rsidRPr="002B156F">
        <w:t>The supported sort directions are either ‘</w:t>
      </w:r>
      <w:proofErr w:type="spellStart"/>
      <w:r w:rsidR="002B156F" w:rsidRPr="009C383A">
        <w:rPr>
          <w:rFonts w:ascii="Courier New" w:hAnsi="Courier New" w:cs="Courier New"/>
        </w:rPr>
        <w:t>asc</w:t>
      </w:r>
      <w:proofErr w:type="spellEnd"/>
      <w:r w:rsidR="002B156F" w:rsidRPr="009C383A">
        <w:rPr>
          <w:rFonts w:ascii="Courier New" w:hAnsi="Courier New" w:cs="Courier New"/>
        </w:rPr>
        <w:t>’</w:t>
      </w:r>
      <w:r w:rsidR="002B156F" w:rsidRPr="002B156F">
        <w:t xml:space="preserve"> for ascending or ‘</w:t>
      </w:r>
      <w:r w:rsidR="002B156F" w:rsidRPr="009C383A">
        <w:rPr>
          <w:rFonts w:ascii="Courier New" w:hAnsi="Courier New" w:cs="Courier New"/>
        </w:rPr>
        <w:t>desc’</w:t>
      </w:r>
      <w:r w:rsidR="002B156F" w:rsidRPr="002B156F">
        <w:t xml:space="preserve"> for descending.</w:t>
      </w:r>
      <w:r w:rsidR="002B156F">
        <w:t xml:space="preserve">  </w:t>
      </w:r>
      <w:r w:rsidR="002B156F" w:rsidRPr="002B156F">
        <w:t xml:space="preserve">The </w:t>
      </w:r>
      <w:r w:rsidR="002B156F">
        <w:t xml:space="preserve">client </w:t>
      </w:r>
      <w:r w:rsidR="002B156F" w:rsidRPr="002B156F">
        <w:t>may specify a sort direction for each key.</w:t>
      </w:r>
      <w:r w:rsidR="002B156F">
        <w:t xml:space="preserve"> </w:t>
      </w:r>
      <w:r w:rsidR="002B156F" w:rsidRPr="002B156F">
        <w:t xml:space="preserve"> If a sort direction is not specified for a key, then a default </w:t>
      </w:r>
      <w:r w:rsidR="002B156F">
        <w:t xml:space="preserve">direction </w:t>
      </w:r>
      <w:r w:rsidR="002B156F" w:rsidRPr="002B156F">
        <w:t>is set by the server.</w:t>
      </w:r>
    </w:p>
    <w:p w14:paraId="24C09267" w14:textId="77777777" w:rsidR="005E48A2" w:rsidRDefault="005E48A2" w:rsidP="000E230E">
      <w:pPr>
        <w:pStyle w:val="STParagraph"/>
      </w:pPr>
      <w:r w:rsidRPr="00232C3F">
        <w:rPr>
          <w:rFonts w:eastAsia="Times New Roman"/>
        </w:rPr>
        <w:t xml:space="preserve">For </w:t>
      </w:r>
      <w:r w:rsidRPr="00232C3F">
        <w:t>example:</w:t>
      </w:r>
    </w:p>
    <w:p w14:paraId="0ABD4DCA" w14:textId="77777777" w:rsidR="002B156F" w:rsidRPr="00050B28" w:rsidRDefault="002B156F">
      <w:pPr>
        <w:pStyle w:val="STListParagraph"/>
        <w:numPr>
          <w:ilvl w:val="0"/>
          <w:numId w:val="28"/>
        </w:numPr>
      </w:pPr>
      <w:r w:rsidRPr="00050B28">
        <w:t>Only sort keys specified:</w:t>
      </w:r>
    </w:p>
    <w:p w14:paraId="1B5E0617" w14:textId="44AFAD09" w:rsidR="002B156F" w:rsidRPr="009C383A" w:rsidRDefault="002B156F" w:rsidP="007B4F47">
      <w:pPr>
        <w:pStyle w:val="NormalWeb"/>
        <w:spacing w:before="170" w:beforeAutospacing="0" w:after="170" w:afterAutospacing="0"/>
        <w:ind w:left="1152"/>
        <w:rPr>
          <w:rFonts w:ascii="Courier New" w:eastAsia="Times New Roman" w:hAnsi="Courier New" w:cs="Courier New"/>
          <w:szCs w:val="17"/>
        </w:rPr>
      </w:pPr>
      <w:r>
        <w:rPr>
          <w:rFonts w:ascii="Courier New" w:eastAsia="Times New Roman" w:hAnsi="Courier New" w:cs="Courier New"/>
          <w:szCs w:val="17"/>
        </w:rPr>
        <w:t>sort=key1,key2</w:t>
      </w:r>
    </w:p>
    <w:p w14:paraId="011C73AE" w14:textId="1ED2FAA6" w:rsidR="002B156F" w:rsidRPr="002B156F" w:rsidRDefault="00050B28" w:rsidP="007B4F47">
      <w:pPr>
        <w:pStyle w:val="NormalWeb"/>
        <w:spacing w:before="170" w:beforeAutospacing="0" w:after="170" w:afterAutospacing="0"/>
        <w:ind w:left="1152"/>
        <w:rPr>
          <w:rFonts w:eastAsia="Times New Roman" w:cs="Arial"/>
          <w:szCs w:val="17"/>
        </w:rPr>
      </w:pPr>
      <w:r>
        <w:rPr>
          <w:rFonts w:eastAsia="Times New Roman" w:cs="Arial"/>
          <w:szCs w:val="17"/>
        </w:rPr>
        <w:t>‘</w:t>
      </w:r>
      <w:r w:rsidR="002B156F" w:rsidRPr="00A17DAF">
        <w:rPr>
          <w:rFonts w:ascii="Courier New" w:eastAsia="Times New Roman" w:hAnsi="Courier New" w:cs="Courier New"/>
          <w:szCs w:val="17"/>
        </w:rPr>
        <w:t>key1</w:t>
      </w:r>
      <w:r w:rsidR="002B156F" w:rsidRPr="002B156F">
        <w:rPr>
          <w:rFonts w:eastAsia="Times New Roman" w:cs="Arial"/>
          <w:szCs w:val="17"/>
        </w:rPr>
        <w:t>’ is the first key</w:t>
      </w:r>
      <w:r w:rsidR="00832341">
        <w:rPr>
          <w:rFonts w:eastAsia="Times New Roman" w:cs="Arial"/>
          <w:szCs w:val="17"/>
        </w:rPr>
        <w:t xml:space="preserve"> and</w:t>
      </w:r>
      <w:r w:rsidR="002B156F" w:rsidRPr="002B156F">
        <w:rPr>
          <w:rFonts w:eastAsia="Times New Roman" w:cs="Arial"/>
          <w:szCs w:val="17"/>
        </w:rPr>
        <w:t xml:space="preserve"> ‘</w:t>
      </w:r>
      <w:r w:rsidR="002B156F" w:rsidRPr="00A17DAF">
        <w:rPr>
          <w:rFonts w:ascii="Courier New" w:eastAsia="Times New Roman" w:hAnsi="Courier New" w:cs="Courier New"/>
          <w:szCs w:val="17"/>
        </w:rPr>
        <w:t>key2</w:t>
      </w:r>
      <w:r w:rsidR="002B156F" w:rsidRPr="002B156F">
        <w:rPr>
          <w:rFonts w:eastAsia="Times New Roman" w:cs="Arial"/>
          <w:szCs w:val="17"/>
        </w:rPr>
        <w:t>’ is the second key</w:t>
      </w:r>
      <w:r w:rsidR="002B156F">
        <w:rPr>
          <w:rFonts w:eastAsia="Times New Roman" w:cs="Arial"/>
          <w:szCs w:val="17"/>
        </w:rPr>
        <w:t xml:space="preserve"> and s</w:t>
      </w:r>
      <w:r w:rsidR="002B156F" w:rsidRPr="002B156F">
        <w:rPr>
          <w:rFonts w:eastAsia="Times New Roman" w:cs="Arial"/>
          <w:szCs w:val="17"/>
        </w:rPr>
        <w:t>ort directions are defaulted by the server</w:t>
      </w:r>
      <w:r w:rsidR="00D37B3E">
        <w:rPr>
          <w:rFonts w:eastAsia="Times New Roman" w:cs="Arial"/>
          <w:szCs w:val="17"/>
        </w:rPr>
        <w:t>.</w:t>
      </w:r>
    </w:p>
    <w:p w14:paraId="3B8E8D16" w14:textId="77777777" w:rsidR="002B156F" w:rsidRPr="002B156F" w:rsidRDefault="002B156F" w:rsidP="00771F3F">
      <w:pPr>
        <w:pStyle w:val="STListParagraph"/>
      </w:pPr>
      <w:r w:rsidRPr="002B156F">
        <w:t>Some sort directions specified:</w:t>
      </w:r>
    </w:p>
    <w:p w14:paraId="66C76BA5" w14:textId="187E2C1F" w:rsidR="002B156F" w:rsidRPr="009C383A" w:rsidRDefault="002B156F" w:rsidP="007B4F47">
      <w:pPr>
        <w:pStyle w:val="NormalWeb"/>
        <w:spacing w:before="170" w:beforeAutospacing="0" w:after="170" w:afterAutospacing="0"/>
        <w:ind w:left="1152"/>
        <w:rPr>
          <w:rFonts w:ascii="Courier New" w:eastAsia="Times New Roman" w:hAnsi="Courier New" w:cs="Courier New"/>
          <w:szCs w:val="17"/>
        </w:rPr>
      </w:pPr>
      <w:r w:rsidRPr="009C383A">
        <w:rPr>
          <w:rFonts w:ascii="Courier New" w:eastAsia="Times New Roman" w:hAnsi="Courier New" w:cs="Courier New"/>
          <w:szCs w:val="17"/>
        </w:rPr>
        <w:t>sort=key1:asc,key2</w:t>
      </w:r>
    </w:p>
    <w:p w14:paraId="0B797867" w14:textId="2D773095" w:rsidR="002B156F" w:rsidRPr="002B156F" w:rsidRDefault="00F5508B" w:rsidP="007B4F47">
      <w:pPr>
        <w:pStyle w:val="NormalWeb"/>
        <w:spacing w:before="170" w:beforeAutospacing="0" w:after="170" w:afterAutospacing="0"/>
        <w:ind w:left="1152"/>
        <w:rPr>
          <w:rFonts w:eastAsia="Times New Roman" w:cs="Arial"/>
          <w:szCs w:val="17"/>
        </w:rPr>
      </w:pPr>
      <w:r>
        <w:rPr>
          <w:rFonts w:eastAsia="Times New Roman" w:cs="Arial"/>
          <w:szCs w:val="17"/>
        </w:rPr>
        <w:t xml:space="preserve">where </w:t>
      </w:r>
      <w:r w:rsidR="00A17DAF">
        <w:rPr>
          <w:rFonts w:ascii="Courier New" w:eastAsia="Times New Roman" w:hAnsi="Courier New" w:cs="Courier New"/>
          <w:szCs w:val="17"/>
        </w:rPr>
        <w:t>'</w:t>
      </w:r>
      <w:r w:rsidR="002B156F" w:rsidRPr="009C383A">
        <w:rPr>
          <w:rFonts w:ascii="Courier New" w:eastAsia="Times New Roman" w:hAnsi="Courier New" w:cs="Courier New"/>
          <w:szCs w:val="17"/>
        </w:rPr>
        <w:t>key1</w:t>
      </w:r>
      <w:r w:rsidR="00A17DAF">
        <w:rPr>
          <w:rFonts w:ascii="Courier New" w:eastAsia="Times New Roman" w:hAnsi="Courier New" w:cs="Courier New"/>
          <w:szCs w:val="17"/>
        </w:rPr>
        <w:t>'</w:t>
      </w:r>
      <w:r w:rsidR="002B156F" w:rsidRPr="002B156F">
        <w:rPr>
          <w:rFonts w:eastAsia="Times New Roman" w:cs="Arial"/>
          <w:szCs w:val="17"/>
        </w:rPr>
        <w:t xml:space="preserve"> is the first key (ascending order)</w:t>
      </w:r>
      <w:r w:rsidR="00832341">
        <w:rPr>
          <w:rFonts w:eastAsia="Times New Roman" w:cs="Arial"/>
          <w:szCs w:val="17"/>
        </w:rPr>
        <w:t xml:space="preserve"> and</w:t>
      </w:r>
      <w:r w:rsidR="00A17DAF">
        <w:rPr>
          <w:rFonts w:eastAsia="Times New Roman" w:cs="Arial"/>
          <w:szCs w:val="17"/>
        </w:rPr>
        <w:t xml:space="preserve"> '</w:t>
      </w:r>
      <w:r w:rsidR="002B156F" w:rsidRPr="009C383A">
        <w:rPr>
          <w:rFonts w:ascii="Courier New" w:eastAsia="Times New Roman" w:hAnsi="Courier New" w:cs="Courier New"/>
          <w:szCs w:val="17"/>
        </w:rPr>
        <w:t>key2</w:t>
      </w:r>
      <w:r w:rsidR="00A17DAF">
        <w:rPr>
          <w:rFonts w:ascii="Courier New" w:eastAsia="Times New Roman" w:hAnsi="Courier New" w:cs="Courier New"/>
          <w:szCs w:val="17"/>
        </w:rPr>
        <w:t>'</w:t>
      </w:r>
      <w:r w:rsidR="002B156F" w:rsidRPr="002B156F">
        <w:rPr>
          <w:rFonts w:eastAsia="Times New Roman" w:cs="Arial"/>
          <w:szCs w:val="17"/>
        </w:rPr>
        <w:t xml:space="preserve"> is the second key (directio</w:t>
      </w:r>
      <w:r w:rsidR="002B156F">
        <w:rPr>
          <w:rFonts w:eastAsia="Times New Roman" w:cs="Arial"/>
          <w:szCs w:val="17"/>
        </w:rPr>
        <w:t>n defaulted by the server, i.e.</w:t>
      </w:r>
      <w:r w:rsidR="0000089D">
        <w:rPr>
          <w:rFonts w:eastAsia="Times New Roman" w:cs="Arial"/>
          <w:szCs w:val="17"/>
        </w:rPr>
        <w:t>,</w:t>
      </w:r>
      <w:r w:rsidR="002B156F">
        <w:rPr>
          <w:rFonts w:eastAsia="Times New Roman" w:cs="Arial"/>
          <w:szCs w:val="17"/>
        </w:rPr>
        <w:t xml:space="preserve"> a</w:t>
      </w:r>
      <w:r w:rsidR="002B156F" w:rsidRPr="002B156F">
        <w:rPr>
          <w:rFonts w:eastAsia="Times New Roman" w:cs="Arial"/>
          <w:szCs w:val="17"/>
        </w:rPr>
        <w:t>ny sort key without a corresponding direction is defaulted</w:t>
      </w:r>
      <w:r w:rsidR="002B156F">
        <w:rPr>
          <w:rFonts w:eastAsia="Times New Roman" w:cs="Arial"/>
          <w:szCs w:val="17"/>
        </w:rPr>
        <w:t>).</w:t>
      </w:r>
    </w:p>
    <w:p w14:paraId="4E0CCAA1" w14:textId="74695EEB" w:rsidR="002B156F" w:rsidRPr="002B156F" w:rsidRDefault="00050B28" w:rsidP="00771F3F">
      <w:pPr>
        <w:pStyle w:val="STListParagraph"/>
      </w:pPr>
      <w:r>
        <w:t>E</w:t>
      </w:r>
      <w:r w:rsidR="00832341">
        <w:t>ach</w:t>
      </w:r>
      <w:r w:rsidR="002B156F" w:rsidRPr="002B156F">
        <w:t xml:space="preserve"> key </w:t>
      </w:r>
      <w:r w:rsidR="00832341">
        <w:t xml:space="preserve">with specified </w:t>
      </w:r>
      <w:r w:rsidR="002B156F" w:rsidRPr="002B156F">
        <w:t>directions:</w:t>
      </w:r>
    </w:p>
    <w:p w14:paraId="5BC659B4" w14:textId="3C5CD6C8" w:rsidR="002B156F" w:rsidRPr="00832341" w:rsidRDefault="002B156F" w:rsidP="007B4F47">
      <w:pPr>
        <w:pStyle w:val="NormalWeb"/>
        <w:spacing w:before="170" w:beforeAutospacing="0" w:after="170" w:afterAutospacing="0"/>
        <w:ind w:left="1152"/>
        <w:rPr>
          <w:rFonts w:ascii="Courier New" w:eastAsia="Times New Roman" w:hAnsi="Courier New" w:cs="Courier New"/>
          <w:szCs w:val="17"/>
        </w:rPr>
      </w:pPr>
      <w:r w:rsidRPr="00832341">
        <w:rPr>
          <w:rFonts w:ascii="Courier New" w:eastAsia="Times New Roman" w:hAnsi="Courier New" w:cs="Courier New"/>
          <w:szCs w:val="17"/>
        </w:rPr>
        <w:t>sort=key1:asc,key2:desc</w:t>
      </w:r>
    </w:p>
    <w:p w14:paraId="636C38B6" w14:textId="4C100834" w:rsidR="002B156F" w:rsidRDefault="00F5508B" w:rsidP="007B4F47">
      <w:pPr>
        <w:pStyle w:val="NormalWeb"/>
        <w:spacing w:before="170" w:beforeAutospacing="0" w:after="170" w:afterAutospacing="0"/>
        <w:ind w:left="1152"/>
        <w:rPr>
          <w:rFonts w:eastAsia="Times New Roman" w:cs="Arial"/>
          <w:szCs w:val="17"/>
        </w:rPr>
      </w:pPr>
      <w:r>
        <w:rPr>
          <w:rFonts w:eastAsia="Times New Roman" w:cs="Arial"/>
          <w:szCs w:val="17"/>
        </w:rPr>
        <w:t xml:space="preserve">where </w:t>
      </w:r>
      <w:r w:rsidR="00A17DAF">
        <w:rPr>
          <w:rFonts w:eastAsia="Times New Roman" w:cs="Arial"/>
          <w:szCs w:val="17"/>
        </w:rPr>
        <w:t>'</w:t>
      </w:r>
      <w:r w:rsidR="002B156F" w:rsidRPr="009C383A">
        <w:rPr>
          <w:rFonts w:ascii="Courier New" w:eastAsia="Times New Roman" w:hAnsi="Courier New" w:cs="Courier New"/>
          <w:szCs w:val="17"/>
        </w:rPr>
        <w:t>key1</w:t>
      </w:r>
      <w:r w:rsidR="00A17DAF">
        <w:rPr>
          <w:rFonts w:ascii="Courier New" w:eastAsia="Times New Roman" w:hAnsi="Courier New" w:cs="Courier New"/>
          <w:szCs w:val="17"/>
        </w:rPr>
        <w:t>'</w:t>
      </w:r>
      <w:r w:rsidR="002B156F" w:rsidRPr="002B156F">
        <w:rPr>
          <w:rFonts w:eastAsia="Times New Roman" w:cs="Arial"/>
          <w:szCs w:val="17"/>
        </w:rPr>
        <w:t xml:space="preserve"> is t</w:t>
      </w:r>
      <w:r w:rsidR="00832341">
        <w:rPr>
          <w:rFonts w:eastAsia="Times New Roman" w:cs="Arial"/>
          <w:szCs w:val="17"/>
        </w:rPr>
        <w:t xml:space="preserve">he first key (ascending order) and </w:t>
      </w:r>
      <w:r w:rsidR="00A17DAF">
        <w:rPr>
          <w:rFonts w:eastAsia="Times New Roman" w:cs="Arial"/>
          <w:szCs w:val="17"/>
        </w:rPr>
        <w:t>'</w:t>
      </w:r>
      <w:r w:rsidR="002B156F" w:rsidRPr="009C383A">
        <w:rPr>
          <w:rFonts w:ascii="Courier New" w:eastAsia="Times New Roman" w:hAnsi="Courier New" w:cs="Courier New"/>
          <w:szCs w:val="17"/>
        </w:rPr>
        <w:t>key2</w:t>
      </w:r>
      <w:r w:rsidR="00A17DAF">
        <w:rPr>
          <w:rFonts w:ascii="Courier New" w:eastAsia="Times New Roman" w:hAnsi="Courier New" w:cs="Courier New"/>
          <w:szCs w:val="17"/>
        </w:rPr>
        <w:t>'</w:t>
      </w:r>
      <w:r w:rsidR="002B156F" w:rsidRPr="002B156F">
        <w:rPr>
          <w:rFonts w:eastAsia="Times New Roman" w:cs="Arial"/>
          <w:szCs w:val="17"/>
        </w:rPr>
        <w:t xml:space="preserve"> is the second key (descending order).</w:t>
      </w:r>
    </w:p>
    <w:p w14:paraId="49C894A7" w14:textId="73FDAE43" w:rsidR="00B04C50" w:rsidRPr="00232C3F" w:rsidRDefault="00276B25" w:rsidP="001E2761">
      <w:pPr>
        <w:pStyle w:val="STParagraph"/>
      </w:pPr>
      <w:r>
        <w:fldChar w:fldCharType="begin"/>
      </w:r>
      <w:r>
        <w:instrText xml:space="preserve"> AUTONUM  </w:instrText>
      </w:r>
      <w:r>
        <w:fldChar w:fldCharType="end"/>
      </w:r>
      <w:r>
        <w:tab/>
        <w:t>In order to specify multi-attribute criteria sorting, t</w:t>
      </w:r>
      <w:r w:rsidRPr="002B156F">
        <w:t xml:space="preserve">he value of </w:t>
      </w:r>
      <w:r>
        <w:t>a query</w:t>
      </w:r>
      <w:r w:rsidRPr="002B156F">
        <w:t xml:space="preserve"> parameter </w:t>
      </w:r>
      <w:r>
        <w:t>may be</w:t>
      </w:r>
      <w:r w:rsidRPr="002B156F">
        <w:t xml:space="preserve"> a comma-separated list of sort keys</w:t>
      </w:r>
      <w:r>
        <w:t xml:space="preserve"> and s</w:t>
      </w:r>
      <w:r w:rsidRPr="002B156F">
        <w:t>ort directions</w:t>
      </w:r>
      <w:r>
        <w:t>, with</w:t>
      </w:r>
      <w:r w:rsidR="00A17DAF">
        <w:t xml:space="preserve"> either '</w:t>
      </w:r>
      <w:proofErr w:type="spellStart"/>
      <w:r w:rsidRPr="00FF6322">
        <w:rPr>
          <w:rFonts w:ascii="Courier New" w:hAnsi="Courier New" w:cs="Courier New"/>
        </w:rPr>
        <w:t>asc</w:t>
      </w:r>
      <w:proofErr w:type="spellEnd"/>
      <w:r w:rsidR="00A17DAF">
        <w:t>' for ascending or '</w:t>
      </w:r>
      <w:r w:rsidRPr="00FF6322">
        <w:rPr>
          <w:rFonts w:ascii="Courier New" w:hAnsi="Courier New" w:cs="Courier New"/>
        </w:rPr>
        <w:t>desc</w:t>
      </w:r>
      <w:r w:rsidR="00A17DAF">
        <w:t>'</w:t>
      </w:r>
      <w:r w:rsidRPr="002B156F">
        <w:t xml:space="preserve"> for descending</w:t>
      </w:r>
      <w:r>
        <w:t xml:space="preserve"> which may be </w:t>
      </w:r>
      <w:r w:rsidRPr="002B156F">
        <w:t xml:space="preserve">appended to each sort key, </w:t>
      </w:r>
      <w:r>
        <w:t xml:space="preserve">separated by the colon ‘:’ character. </w:t>
      </w:r>
    </w:p>
    <w:p w14:paraId="2EFBB225" w14:textId="49234E26" w:rsidR="005E48A2" w:rsidRPr="00232C3F" w:rsidRDefault="00A9726C" w:rsidP="007B4F47">
      <w:pPr>
        <w:pStyle w:val="RuleStyle"/>
      </w:pPr>
      <w:r>
        <w:t>[RS</w:t>
      </w:r>
      <w:r w:rsidR="00B04C50">
        <w:t>G</w:t>
      </w:r>
      <w:r>
        <w:t>-</w:t>
      </w:r>
      <w:r w:rsidR="00B3484A">
        <w:t>7</w:t>
      </w:r>
      <w:r w:rsidR="00355848">
        <w:t>4</w:t>
      </w:r>
      <w:r w:rsidR="005E48A2" w:rsidRPr="00232C3F">
        <w:t>]</w:t>
      </w:r>
      <w:r w:rsidR="007B4F47">
        <w:tab/>
      </w:r>
      <w:r w:rsidR="005E48A2" w:rsidRPr="00232C3F">
        <w:t xml:space="preserve">A Web API </w:t>
      </w:r>
      <w:r w:rsidR="003309A9">
        <w:t>SHOULD</w:t>
      </w:r>
      <w:r w:rsidR="005E48A2" w:rsidRPr="00232C3F">
        <w:t xml:space="preserve"> support sorting.</w:t>
      </w:r>
    </w:p>
    <w:p w14:paraId="08EE095D" w14:textId="625EF6C4" w:rsidR="00D10207" w:rsidRDefault="008620A5" w:rsidP="007B4F47">
      <w:pPr>
        <w:pStyle w:val="RuleStyle"/>
      </w:pPr>
      <w:r>
        <w:t>[RS</w:t>
      </w:r>
      <w:r w:rsidR="00B04C50">
        <w:t>G</w:t>
      </w:r>
      <w:r>
        <w:t>-</w:t>
      </w:r>
      <w:r w:rsidR="00F5508B">
        <w:t>7</w:t>
      </w:r>
      <w:r w:rsidR="00355848">
        <w:t>5</w:t>
      </w:r>
      <w:r w:rsidR="005E48A2" w:rsidRPr="00232C3F">
        <w:t>]</w:t>
      </w:r>
      <w:r w:rsidR="007B4F47">
        <w:tab/>
      </w:r>
      <w:r w:rsidR="005E48A2" w:rsidRPr="00232C3F">
        <w:t>In order to specify a multi-attribute sorting criterion</w:t>
      </w:r>
      <w:r w:rsidR="002B156F">
        <w:t>,</w:t>
      </w:r>
      <w:r w:rsidR="005E48A2" w:rsidRPr="00232C3F">
        <w:t xml:space="preserve"> a query parameter MUST be used. </w:t>
      </w:r>
      <w:r w:rsidR="00A20EAF">
        <w:t xml:space="preserve"> </w:t>
      </w:r>
      <w:r w:rsidR="0022551D" w:rsidRPr="002B156F" w:rsidDel="00125866">
        <w:t>The value of this parameter is a comma-separated list of sort keys</w:t>
      </w:r>
      <w:r w:rsidR="0022551D" w:rsidDel="00125866">
        <w:t xml:space="preserve"> and s</w:t>
      </w:r>
      <w:r w:rsidR="0022551D" w:rsidRPr="002B156F" w:rsidDel="00125866">
        <w:t>ort dire</w:t>
      </w:r>
      <w:r w:rsidR="00A17DAF">
        <w:t>ctions either '</w:t>
      </w:r>
      <w:proofErr w:type="spellStart"/>
      <w:r w:rsidR="0022551D" w:rsidRPr="00FF6322" w:rsidDel="00125866">
        <w:rPr>
          <w:rFonts w:ascii="Courier New" w:hAnsi="Courier New" w:cs="Courier New"/>
        </w:rPr>
        <w:t>asc</w:t>
      </w:r>
      <w:proofErr w:type="spellEnd"/>
      <w:r w:rsidR="00A17DAF">
        <w:t>' for ascending or '</w:t>
      </w:r>
      <w:r w:rsidR="0022551D" w:rsidRPr="00FF6322" w:rsidDel="00125866">
        <w:rPr>
          <w:rFonts w:ascii="Courier New" w:hAnsi="Courier New" w:cs="Courier New"/>
        </w:rPr>
        <w:t>desc</w:t>
      </w:r>
      <w:r w:rsidR="00A17DAF">
        <w:t>'</w:t>
      </w:r>
      <w:r w:rsidR="0022551D" w:rsidRPr="002B156F" w:rsidDel="00125866">
        <w:t xml:space="preserve"> for descending</w:t>
      </w:r>
      <w:r w:rsidR="0022551D" w:rsidDel="00125866">
        <w:t xml:space="preserve"> MAY be </w:t>
      </w:r>
      <w:r w:rsidR="0022551D" w:rsidRPr="002B156F" w:rsidDel="00125866">
        <w:t xml:space="preserve">appended to each sort key, </w:t>
      </w:r>
      <w:r w:rsidR="0022551D" w:rsidDel="00125866">
        <w:t xml:space="preserve">separated by the colon ‘:’ character. </w:t>
      </w:r>
      <w:r w:rsidR="005E48A2" w:rsidRPr="00232C3F" w:rsidDel="00125866">
        <w:t xml:space="preserve"> </w:t>
      </w:r>
      <w:r w:rsidR="0022551D">
        <w:t>T</w:t>
      </w:r>
      <w:r w:rsidR="005E48A2" w:rsidRPr="00232C3F">
        <w:t>he default direction MUST be specified</w:t>
      </w:r>
      <w:r w:rsidR="002B156F">
        <w:t xml:space="preserve"> by the server</w:t>
      </w:r>
      <w:r w:rsidR="0022551D">
        <w:t xml:space="preserve"> in case that</w:t>
      </w:r>
      <w:r w:rsidR="00FF6322">
        <w:t xml:space="preserve"> </w:t>
      </w:r>
      <w:r w:rsidR="00FF6322" w:rsidRPr="002B156F">
        <w:t>a sort direction is not specified for a key</w:t>
      </w:r>
      <w:r w:rsidR="005E48A2" w:rsidRPr="00232C3F">
        <w:t>.</w:t>
      </w:r>
    </w:p>
    <w:p w14:paraId="2EE9F90C" w14:textId="20F9C7CF" w:rsidR="007D638D" w:rsidRDefault="00D10207" w:rsidP="007B4F47">
      <w:pPr>
        <w:pStyle w:val="RuleStyle"/>
      </w:pPr>
      <w:r>
        <w:t>[RS</w:t>
      </w:r>
      <w:r w:rsidR="00B04C50">
        <w:t>G</w:t>
      </w:r>
      <w:r>
        <w:t>-</w:t>
      </w:r>
      <w:r w:rsidR="00F5508B">
        <w:t>7</w:t>
      </w:r>
      <w:r w:rsidR="00355848">
        <w:t>6</w:t>
      </w:r>
      <w:r>
        <w:t>]</w:t>
      </w:r>
      <w:r w:rsidR="007B4F47">
        <w:tab/>
      </w:r>
      <w:r w:rsidR="008E45BA">
        <w:t>A Web API SHOULD return t</w:t>
      </w:r>
      <w:r w:rsidR="006823BF">
        <w:t>he sorting criteria</w:t>
      </w:r>
      <w:r w:rsidR="00724EBF">
        <w:t xml:space="preserve"> in the response</w:t>
      </w:r>
      <w:r w:rsidR="006823BF">
        <w:t>.</w:t>
      </w:r>
    </w:p>
    <w:p w14:paraId="6104070A" w14:textId="77777777" w:rsidR="005E48A2" w:rsidRPr="00232C3F" w:rsidRDefault="005E48A2" w:rsidP="00101A58">
      <w:pPr>
        <w:pStyle w:val="STH4"/>
      </w:pPr>
      <w:r w:rsidRPr="00232C3F">
        <w:t>Expan</w:t>
      </w:r>
      <w:r w:rsidR="002C2156">
        <w:t>sion</w:t>
      </w:r>
    </w:p>
    <w:p w14:paraId="728F07FC" w14:textId="77777777" w:rsidR="003B1736" w:rsidRDefault="001446D6" w:rsidP="001E2761">
      <w:pPr>
        <w:pStyle w:val="STParagraph"/>
      </w:pPr>
      <w:r>
        <w:fldChar w:fldCharType="begin"/>
      </w:r>
      <w:r>
        <w:instrText xml:space="preserve"> AUTONUM  </w:instrText>
      </w:r>
      <w:r>
        <w:fldChar w:fldCharType="end"/>
      </w:r>
      <w:r>
        <w:tab/>
      </w:r>
      <w:r w:rsidR="005E48A2" w:rsidRPr="00232C3F">
        <w:t>A service consumer may control the amount of data it receives by expanding a single field into larger objects.</w:t>
      </w:r>
      <w:r w:rsidR="00D72A35">
        <w:t xml:space="preserve"> </w:t>
      </w:r>
      <w:r w:rsidR="00444699">
        <w:t xml:space="preserve"> This is usually combined with Hypermedia support.</w:t>
      </w:r>
      <w:r w:rsidR="00D72A35">
        <w:t xml:space="preserve"> </w:t>
      </w:r>
      <w:r w:rsidR="005E48A2" w:rsidRPr="00232C3F">
        <w:t xml:space="preserve"> Rather than simply asking for a linked entity ID to be included, a service caller can request the full representation of the entity be expanded within the results.</w:t>
      </w:r>
      <w:r w:rsidR="00D72A35">
        <w:t xml:space="preserve"> </w:t>
      </w:r>
      <w:r w:rsidR="005E48A2" w:rsidRPr="00232C3F">
        <w:t xml:space="preserve"> Service calls may use expansions to get all the data they need in a single API request</w:t>
      </w:r>
      <w:r w:rsidR="00C55517">
        <w:t>:</w:t>
      </w:r>
    </w:p>
    <w:p w14:paraId="38E98D25" w14:textId="14D5B79E" w:rsidR="00D139BA" w:rsidRDefault="003B1736" w:rsidP="00101A58">
      <w:pPr>
        <w:pStyle w:val="STTableText"/>
      </w:pPr>
      <w:r w:rsidRPr="003B1736">
        <w:t>For example, if Hypermedia is supported</w:t>
      </w:r>
      <w:r>
        <w:t>,</w:t>
      </w:r>
      <w:r w:rsidRPr="003B1736">
        <w:t xml:space="preserve"> then the following HTTP request retrieves </w:t>
      </w:r>
      <w:r w:rsidR="005E3135">
        <w:t>a patent and expands its applicant.</w:t>
      </w:r>
    </w:p>
    <w:p w14:paraId="3285C22B" w14:textId="581E4EDE" w:rsidR="007D3506" w:rsidRPr="00101A58" w:rsidRDefault="007D3506" w:rsidP="00101A58">
      <w:pPr>
        <w:pStyle w:val="STTableText"/>
        <w:rPr>
          <w:u w:val="single"/>
        </w:rPr>
      </w:pPr>
      <w:r w:rsidRPr="00101A58">
        <w:rPr>
          <w:u w:val="single"/>
        </w:rPr>
        <w:t>Example with JSON payloads based on ST.97</w:t>
      </w:r>
    </w:p>
    <w:p w14:paraId="6A0A6F9C" w14:textId="3D1E2D45" w:rsidR="00F03BD2" w:rsidRPr="00954718" w:rsidRDefault="005E3135" w:rsidP="00101A58">
      <w:pPr>
        <w:pStyle w:val="STTableText"/>
        <w:rPr>
          <w:rFonts w:ascii="Courier New" w:hAnsi="Courier New" w:cs="Courier New"/>
          <w:lang w:eastAsia="ko-KR"/>
        </w:rPr>
      </w:pPr>
      <w:r w:rsidRPr="00D139BA">
        <w:t>Retrieve a patent based on its number</w:t>
      </w:r>
      <w:r w:rsidR="002B046E">
        <w:rPr>
          <w:rStyle w:val="FootnoteReference"/>
        </w:rPr>
        <w:footnoteReference w:id="7"/>
      </w:r>
      <w:r w:rsidRPr="00D139BA">
        <w:t>:</w:t>
      </w:r>
    </w:p>
    <w:tbl>
      <w:tblPr>
        <w:tblStyle w:val="TableGrid"/>
        <w:tblW w:w="8820" w:type="dxa"/>
        <w:tblInd w:w="535" w:type="dxa"/>
        <w:tblLook w:val="04A0" w:firstRow="1" w:lastRow="0" w:firstColumn="1" w:lastColumn="0" w:noHBand="0" w:noVBand="1"/>
      </w:tblPr>
      <w:tblGrid>
        <w:gridCol w:w="8820"/>
      </w:tblGrid>
      <w:tr w:rsidR="00C55517" w14:paraId="7BFEC179" w14:textId="77777777" w:rsidTr="00F657F7">
        <w:tc>
          <w:tcPr>
            <w:tcW w:w="8820" w:type="dxa"/>
          </w:tcPr>
          <w:p w14:paraId="4C7DBA26" w14:textId="77777777" w:rsidR="00C55517" w:rsidRPr="00EE6EA3" w:rsidRDefault="00C55517" w:rsidP="008745E1">
            <w:pPr>
              <w:rPr>
                <w:rFonts w:ascii="Courier New" w:hAnsi="Courier New" w:cs="Courier New"/>
              </w:rPr>
            </w:pPr>
            <w:r w:rsidRPr="00EE6EA3">
              <w:rPr>
                <w:rFonts w:ascii="Courier New" w:hAnsi="Courier New" w:cs="Courier New"/>
              </w:rPr>
              <w:t>GET /</w:t>
            </w:r>
            <w:proofErr w:type="spellStart"/>
            <w:r w:rsidRPr="00EE6EA3">
              <w:rPr>
                <w:rFonts w:ascii="Courier New" w:hAnsi="Courier New" w:cs="Courier New"/>
              </w:rPr>
              <w:t>api</w:t>
            </w:r>
            <w:proofErr w:type="spellEnd"/>
            <w:r w:rsidRPr="00EE6EA3">
              <w:rPr>
                <w:rFonts w:ascii="Courier New" w:hAnsi="Courier New" w:cs="Courier New"/>
              </w:rPr>
              <w:t>/v1/patents</w:t>
            </w:r>
            <w:r w:rsidR="00F83FE3">
              <w:rPr>
                <w:rFonts w:ascii="Courier New" w:hAnsi="Courier New" w:cs="Courier New"/>
              </w:rPr>
              <w:t>/publications/</w:t>
            </w:r>
            <w:r w:rsidRPr="00EE6EA3">
              <w:rPr>
                <w:rFonts w:ascii="Courier New" w:hAnsi="Courier New" w:cs="Courier New"/>
              </w:rPr>
              <w:t>100000000000001 HTTP/1.1</w:t>
            </w:r>
          </w:p>
          <w:p w14:paraId="0E5B2943" w14:textId="77777777" w:rsidR="00C55517" w:rsidRPr="00EE6EA3" w:rsidRDefault="00C55517" w:rsidP="008745E1">
            <w:pPr>
              <w:rPr>
                <w:rFonts w:ascii="Courier New" w:hAnsi="Courier New" w:cs="Courier New"/>
              </w:rPr>
            </w:pPr>
            <w:r w:rsidRPr="00EE6EA3">
              <w:rPr>
                <w:rFonts w:ascii="Courier New" w:hAnsi="Courier New" w:cs="Courier New"/>
              </w:rPr>
              <w:t xml:space="preserve">Host: wipo.int </w:t>
            </w:r>
          </w:p>
          <w:p w14:paraId="5A4AA091" w14:textId="77777777" w:rsidR="00C55517" w:rsidRDefault="00C55517" w:rsidP="008745E1">
            <w:pPr>
              <w:rPr>
                <w:rFonts w:ascii="Courier New" w:hAnsi="Courier New" w:cs="Courier New"/>
              </w:rPr>
            </w:pPr>
            <w:r w:rsidRPr="00EE6EA3">
              <w:rPr>
                <w:rFonts w:ascii="Courier New" w:hAnsi="Courier New" w:cs="Courier New"/>
              </w:rPr>
              <w:t>Accept: application/</w:t>
            </w:r>
            <w:proofErr w:type="spellStart"/>
            <w:r w:rsidR="00B0783D">
              <w:rPr>
                <w:rFonts w:ascii="Courier New" w:hAnsi="Courier New" w:cs="Courier New"/>
              </w:rPr>
              <w:t>json</w:t>
            </w:r>
            <w:proofErr w:type="spellEnd"/>
          </w:p>
        </w:tc>
      </w:tr>
    </w:tbl>
    <w:p w14:paraId="77514740" w14:textId="77777777" w:rsidR="00C55517" w:rsidRPr="002B046E" w:rsidRDefault="00C55517" w:rsidP="00101A58">
      <w:pPr>
        <w:pStyle w:val="STTableText"/>
      </w:pPr>
      <w:r w:rsidRPr="002B046E">
        <w:t>The HTTP response is the following:</w:t>
      </w:r>
    </w:p>
    <w:tbl>
      <w:tblPr>
        <w:tblStyle w:val="TableGrid"/>
        <w:tblW w:w="8820" w:type="dxa"/>
        <w:tblInd w:w="535" w:type="dxa"/>
        <w:tblLook w:val="04A0" w:firstRow="1" w:lastRow="0" w:firstColumn="1" w:lastColumn="0" w:noHBand="0" w:noVBand="1"/>
      </w:tblPr>
      <w:tblGrid>
        <w:gridCol w:w="8820"/>
      </w:tblGrid>
      <w:tr w:rsidR="00C55517" w14:paraId="5971592F" w14:textId="77777777" w:rsidTr="00F657F7">
        <w:tc>
          <w:tcPr>
            <w:tcW w:w="8820" w:type="dxa"/>
          </w:tcPr>
          <w:p w14:paraId="04274BAE" w14:textId="77777777" w:rsidR="00C55517" w:rsidRPr="00710C87" w:rsidRDefault="00C55517" w:rsidP="008745E1">
            <w:pPr>
              <w:rPr>
                <w:rFonts w:ascii="Courier New" w:hAnsi="Courier New" w:cs="Courier New"/>
                <w:szCs w:val="17"/>
                <w:lang w:val="fr-FR"/>
              </w:rPr>
            </w:pPr>
            <w:r w:rsidRPr="00710C87">
              <w:rPr>
                <w:rFonts w:ascii="Courier New" w:hAnsi="Courier New" w:cs="Courier New"/>
                <w:szCs w:val="17"/>
                <w:lang w:val="fr-FR"/>
              </w:rPr>
              <w:t>HTTP/1.1 200 OK</w:t>
            </w:r>
          </w:p>
          <w:p w14:paraId="728EF533" w14:textId="77777777" w:rsidR="00B0783D" w:rsidRPr="00710C87" w:rsidRDefault="00C55517" w:rsidP="008745E1">
            <w:pPr>
              <w:rPr>
                <w:rFonts w:ascii="Courier New" w:hAnsi="Courier New" w:cs="Courier New"/>
                <w:szCs w:val="17"/>
                <w:lang w:val="fr-FR"/>
              </w:rPr>
            </w:pPr>
            <w:r w:rsidRPr="00710C87">
              <w:rPr>
                <w:rFonts w:ascii="Courier New" w:hAnsi="Courier New" w:cs="Courier New"/>
                <w:szCs w:val="17"/>
                <w:lang w:val="fr-FR"/>
              </w:rPr>
              <w:t>Content-Type: application/</w:t>
            </w:r>
            <w:proofErr w:type="spellStart"/>
            <w:r w:rsidRPr="00710C87">
              <w:rPr>
                <w:rFonts w:ascii="Courier New" w:hAnsi="Courier New" w:cs="Courier New"/>
                <w:szCs w:val="17"/>
                <w:lang w:val="fr-FR"/>
              </w:rPr>
              <w:t>json</w:t>
            </w:r>
            <w:proofErr w:type="spellEnd"/>
            <w:r w:rsidRPr="00710C87">
              <w:rPr>
                <w:rFonts w:ascii="Courier New" w:hAnsi="Courier New" w:cs="Courier New"/>
                <w:szCs w:val="17"/>
                <w:lang w:val="fr-FR"/>
              </w:rPr>
              <w:br/>
              <w:t>200 OK</w:t>
            </w:r>
          </w:p>
          <w:p w14:paraId="2C55D4C6" w14:textId="77777777" w:rsidR="00EA7E00" w:rsidRPr="00A101E6" w:rsidRDefault="00EA7E00" w:rsidP="008745E1">
            <w:pPr>
              <w:autoSpaceDE w:val="0"/>
              <w:autoSpaceDN w:val="0"/>
              <w:adjustRightInd w:val="0"/>
              <w:rPr>
                <w:rFonts w:ascii="Courier New" w:eastAsia="Times New Roman" w:hAnsi="Courier New" w:cs="Courier New"/>
                <w:szCs w:val="17"/>
                <w:highlight w:val="white"/>
                <w:lang w:val="fr-FR"/>
              </w:rPr>
            </w:pPr>
            <w:r w:rsidRPr="00A101E6">
              <w:rPr>
                <w:rFonts w:ascii="Courier New" w:eastAsia="Times New Roman" w:hAnsi="Courier New" w:cs="Courier New"/>
                <w:szCs w:val="17"/>
                <w:highlight w:val="white"/>
                <w:lang w:val="fr-FR"/>
              </w:rPr>
              <w:t>{</w:t>
            </w:r>
          </w:p>
          <w:p w14:paraId="73D08B44" w14:textId="77777777" w:rsidR="00EA7E00" w:rsidRPr="00A101E6" w:rsidRDefault="00EA7E00" w:rsidP="008745E1">
            <w:pPr>
              <w:autoSpaceDE w:val="0"/>
              <w:autoSpaceDN w:val="0"/>
              <w:adjustRightInd w:val="0"/>
              <w:rPr>
                <w:rFonts w:ascii="Courier New" w:eastAsia="Times New Roman" w:hAnsi="Courier New" w:cs="Courier New"/>
                <w:szCs w:val="17"/>
                <w:highlight w:val="white"/>
                <w:lang w:val="fr-FR"/>
              </w:rPr>
            </w:pPr>
          </w:p>
          <w:p w14:paraId="227B99A7" w14:textId="77777777" w:rsidR="00EA7E00" w:rsidRPr="00367415" w:rsidRDefault="00EA7E00" w:rsidP="008745E1">
            <w:pPr>
              <w:autoSpaceDE w:val="0"/>
              <w:autoSpaceDN w:val="0"/>
              <w:adjustRightInd w:val="0"/>
              <w:rPr>
                <w:rFonts w:ascii="Courier New" w:hAnsi="Courier New"/>
                <w:highlight w:val="white"/>
                <w:lang w:val="fr-FR"/>
              </w:rPr>
            </w:pPr>
            <w:r w:rsidRPr="00A101E6">
              <w:rPr>
                <w:rFonts w:ascii="Courier New" w:eastAsia="Times New Roman" w:hAnsi="Courier New" w:cs="Courier New"/>
                <w:szCs w:val="17"/>
                <w:highlight w:val="white"/>
                <w:lang w:val="fr-FR"/>
              </w:rPr>
              <w:tab/>
            </w:r>
            <w:r w:rsidRPr="00710C87">
              <w:rPr>
                <w:rFonts w:ascii="Courier New" w:hAnsi="Courier New"/>
                <w:highlight w:val="white"/>
                <w:lang w:val="fr-FR"/>
              </w:rPr>
              <w:t>"</w:t>
            </w:r>
            <w:proofErr w:type="spellStart"/>
            <w:r w:rsidRPr="00710C87">
              <w:rPr>
                <w:rFonts w:ascii="Courier New" w:hAnsi="Courier New"/>
                <w:highlight w:val="white"/>
                <w:lang w:val="fr-FR"/>
              </w:rPr>
              <w:t>patentPublication</w:t>
            </w:r>
            <w:proofErr w:type="spellEnd"/>
            <w:r w:rsidRPr="00710C87">
              <w:rPr>
                <w:rFonts w:ascii="Courier New" w:hAnsi="Courier New"/>
                <w:highlight w:val="white"/>
                <w:lang w:val="fr-FR"/>
              </w:rPr>
              <w:t>":{</w:t>
            </w:r>
          </w:p>
          <w:p w14:paraId="7AC26F82" w14:textId="77777777" w:rsidR="00EA7E00" w:rsidRPr="00A101E6" w:rsidRDefault="00EA7E00" w:rsidP="008745E1">
            <w:pPr>
              <w:autoSpaceDE w:val="0"/>
              <w:autoSpaceDN w:val="0"/>
              <w:adjustRightInd w:val="0"/>
              <w:rPr>
                <w:rFonts w:ascii="Courier New" w:eastAsia="Times New Roman" w:hAnsi="Courier New" w:cs="Courier New"/>
                <w:szCs w:val="17"/>
                <w:highlight w:val="white"/>
                <w:lang w:val="fr-FR"/>
              </w:rPr>
            </w:pPr>
            <w:r w:rsidRPr="00A101E6">
              <w:rPr>
                <w:rFonts w:ascii="Courier New" w:eastAsia="Times New Roman" w:hAnsi="Courier New" w:cs="Courier New"/>
                <w:szCs w:val="17"/>
                <w:highlight w:val="white"/>
                <w:lang w:val="fr-FR"/>
              </w:rPr>
              <w:tab/>
            </w:r>
            <w:r w:rsidRPr="00A101E6">
              <w:rPr>
                <w:rFonts w:ascii="Courier New" w:eastAsia="Times New Roman" w:hAnsi="Courier New" w:cs="Courier New"/>
                <w:szCs w:val="17"/>
                <w:highlight w:val="white"/>
                <w:lang w:val="fr-FR"/>
              </w:rPr>
              <w:tab/>
              <w:t>"</w:t>
            </w:r>
            <w:proofErr w:type="spellStart"/>
            <w:r w:rsidRPr="00A101E6">
              <w:rPr>
                <w:rFonts w:ascii="Courier New" w:eastAsia="Times New Roman" w:hAnsi="Courier New" w:cs="Courier New"/>
                <w:szCs w:val="17"/>
                <w:highlight w:val="white"/>
                <w:lang w:val="fr-FR"/>
              </w:rPr>
              <w:t>languageCode</w:t>
            </w:r>
            <w:proofErr w:type="spellEnd"/>
            <w:r w:rsidRPr="00A101E6">
              <w:rPr>
                <w:rFonts w:ascii="Courier New" w:eastAsia="Times New Roman" w:hAnsi="Courier New" w:cs="Courier New"/>
                <w:szCs w:val="17"/>
                <w:highlight w:val="white"/>
                <w:lang w:val="fr-FR"/>
              </w:rPr>
              <w:t>": "en",</w:t>
            </w:r>
          </w:p>
          <w:p w14:paraId="103CD83F" w14:textId="77777777" w:rsidR="00EA7E00" w:rsidRPr="00A101E6" w:rsidRDefault="00EA7E00" w:rsidP="008745E1">
            <w:pPr>
              <w:autoSpaceDE w:val="0"/>
              <w:autoSpaceDN w:val="0"/>
              <w:adjustRightInd w:val="0"/>
              <w:rPr>
                <w:rFonts w:ascii="Courier New" w:eastAsia="Times New Roman" w:hAnsi="Courier New" w:cs="Courier New"/>
                <w:szCs w:val="17"/>
                <w:highlight w:val="white"/>
                <w:lang w:val="fr-FR"/>
              </w:rPr>
            </w:pPr>
            <w:r w:rsidRPr="00A101E6">
              <w:rPr>
                <w:rFonts w:ascii="Courier New" w:eastAsia="Times New Roman" w:hAnsi="Courier New" w:cs="Courier New"/>
                <w:szCs w:val="17"/>
                <w:highlight w:val="white"/>
                <w:lang w:val="fr-FR"/>
              </w:rPr>
              <w:tab/>
            </w:r>
            <w:r w:rsidRPr="00A101E6">
              <w:rPr>
                <w:rFonts w:ascii="Courier New" w:eastAsia="Times New Roman" w:hAnsi="Courier New" w:cs="Courier New"/>
                <w:szCs w:val="17"/>
                <w:highlight w:val="white"/>
                <w:lang w:val="fr-FR"/>
              </w:rPr>
              <w:tab/>
              <w:t>...</w:t>
            </w:r>
          </w:p>
          <w:p w14:paraId="0940B2D8" w14:textId="77777777" w:rsidR="00EA7E00" w:rsidRPr="00A101E6" w:rsidRDefault="00EA7E00" w:rsidP="008745E1">
            <w:pPr>
              <w:autoSpaceDE w:val="0"/>
              <w:autoSpaceDN w:val="0"/>
              <w:adjustRightInd w:val="0"/>
              <w:rPr>
                <w:rFonts w:ascii="Courier New" w:eastAsia="Times New Roman" w:hAnsi="Courier New" w:cs="Courier New"/>
                <w:szCs w:val="17"/>
                <w:highlight w:val="white"/>
                <w:lang w:val="fr-FR"/>
              </w:rPr>
            </w:pPr>
            <w:r w:rsidRPr="00A101E6">
              <w:rPr>
                <w:rFonts w:ascii="Courier New" w:eastAsia="Times New Roman" w:hAnsi="Courier New" w:cs="Courier New"/>
                <w:szCs w:val="17"/>
                <w:highlight w:val="white"/>
                <w:lang w:val="fr-FR"/>
              </w:rPr>
              <w:tab/>
            </w:r>
            <w:r w:rsidRPr="00A101E6">
              <w:rPr>
                <w:rFonts w:ascii="Courier New" w:eastAsia="Times New Roman" w:hAnsi="Courier New" w:cs="Courier New"/>
                <w:szCs w:val="17"/>
                <w:highlight w:val="white"/>
                <w:lang w:val="fr-FR"/>
              </w:rPr>
              <w:tab/>
              <w:t>"</w:t>
            </w:r>
            <w:proofErr w:type="spellStart"/>
            <w:r w:rsidRPr="00A101E6">
              <w:rPr>
                <w:rFonts w:ascii="Courier New" w:eastAsia="Times New Roman" w:hAnsi="Courier New" w:cs="Courier New"/>
                <w:szCs w:val="17"/>
                <w:highlight w:val="white"/>
                <w:lang w:val="fr-FR"/>
              </w:rPr>
              <w:t>bibliographicData</w:t>
            </w:r>
            <w:proofErr w:type="spellEnd"/>
            <w:r w:rsidRPr="00A101E6">
              <w:rPr>
                <w:rFonts w:ascii="Courier New" w:eastAsia="Times New Roman" w:hAnsi="Courier New" w:cs="Courier New"/>
                <w:szCs w:val="17"/>
                <w:highlight w:val="white"/>
                <w:lang w:val="fr-FR"/>
              </w:rPr>
              <w:t>": {</w:t>
            </w:r>
          </w:p>
          <w:p w14:paraId="1219C6AA" w14:textId="77777777" w:rsidR="00EA7E00" w:rsidRPr="00772FBE" w:rsidRDefault="00EA7E00" w:rsidP="008745E1">
            <w:pPr>
              <w:autoSpaceDE w:val="0"/>
              <w:autoSpaceDN w:val="0"/>
              <w:adjustRightInd w:val="0"/>
              <w:rPr>
                <w:rFonts w:ascii="Courier New" w:eastAsia="Times New Roman" w:hAnsi="Courier New" w:cs="Courier New"/>
                <w:szCs w:val="17"/>
                <w:highlight w:val="white"/>
              </w:rPr>
            </w:pPr>
            <w:r w:rsidRPr="00A101E6">
              <w:rPr>
                <w:rFonts w:ascii="Courier New" w:eastAsia="Times New Roman" w:hAnsi="Courier New" w:cs="Courier New"/>
                <w:szCs w:val="17"/>
                <w:highlight w:val="white"/>
                <w:lang w:val="fr-FR"/>
              </w:rPr>
              <w:tab/>
            </w:r>
            <w:r w:rsidRPr="00A101E6">
              <w:rPr>
                <w:rFonts w:ascii="Courier New" w:eastAsia="Times New Roman" w:hAnsi="Courier New" w:cs="Courier New"/>
                <w:szCs w:val="17"/>
                <w:highlight w:val="white"/>
                <w:lang w:val="fr-FR"/>
              </w:rPr>
              <w:tab/>
            </w:r>
            <w:r w:rsidRPr="00A101E6">
              <w:rPr>
                <w:rFonts w:ascii="Courier New" w:eastAsia="Times New Roman" w:hAnsi="Courier New" w:cs="Courier New"/>
                <w:szCs w:val="17"/>
                <w:highlight w:val="white"/>
                <w:lang w:val="fr-FR"/>
              </w:rPr>
              <w:tab/>
            </w:r>
            <w:r w:rsidRPr="00772FBE">
              <w:rPr>
                <w:rFonts w:ascii="Courier New" w:eastAsia="Times New Roman" w:hAnsi="Courier New" w:cs="Courier New"/>
                <w:szCs w:val="17"/>
                <w:highlight w:val="white"/>
              </w:rPr>
              <w:t>"st96Version": "V5_0",</w:t>
            </w:r>
          </w:p>
          <w:p w14:paraId="01E71219" w14:textId="77777777" w:rsidR="00EA7E00" w:rsidRPr="00772FBE" w:rsidRDefault="00EA7E00" w:rsidP="008745E1">
            <w:pPr>
              <w:autoSpaceDE w:val="0"/>
              <w:autoSpaceDN w:val="0"/>
              <w:adjustRightInd w:val="0"/>
              <w:rPr>
                <w:rFonts w:ascii="Courier New" w:eastAsia="Times New Roman" w:hAnsi="Courier New" w:cs="Courier New"/>
                <w:szCs w:val="17"/>
                <w:highlight w:val="white"/>
              </w:rPr>
            </w:pPr>
            <w:r w:rsidRPr="00772FBE">
              <w:rPr>
                <w:rFonts w:ascii="Courier New" w:eastAsia="Times New Roman" w:hAnsi="Courier New" w:cs="Courier New"/>
                <w:szCs w:val="17"/>
                <w:highlight w:val="white"/>
              </w:rPr>
              <w:tab/>
            </w:r>
            <w:r w:rsidRPr="00772FBE">
              <w:rPr>
                <w:rFonts w:ascii="Courier New" w:eastAsia="Times New Roman" w:hAnsi="Courier New" w:cs="Courier New"/>
                <w:szCs w:val="17"/>
                <w:highlight w:val="white"/>
              </w:rPr>
              <w:tab/>
            </w:r>
            <w:r w:rsidRPr="00772FBE">
              <w:rPr>
                <w:rFonts w:ascii="Courier New" w:eastAsia="Times New Roman" w:hAnsi="Courier New" w:cs="Courier New"/>
                <w:szCs w:val="17"/>
                <w:highlight w:val="white"/>
              </w:rPr>
              <w:tab/>
              <w:t>"</w:t>
            </w:r>
            <w:proofErr w:type="spellStart"/>
            <w:r w:rsidRPr="00772FBE">
              <w:rPr>
                <w:rFonts w:ascii="Courier New" w:eastAsia="Times New Roman" w:hAnsi="Courier New" w:cs="Courier New"/>
                <w:szCs w:val="17"/>
                <w:highlight w:val="white"/>
              </w:rPr>
              <w:t>applicationIdentification</w:t>
            </w:r>
            <w:proofErr w:type="spellEnd"/>
            <w:r w:rsidRPr="00772FBE">
              <w:rPr>
                <w:rFonts w:ascii="Courier New" w:eastAsia="Times New Roman" w:hAnsi="Courier New" w:cs="Courier New"/>
                <w:szCs w:val="17"/>
                <w:highlight w:val="white"/>
              </w:rPr>
              <w:t>": {</w:t>
            </w:r>
          </w:p>
          <w:p w14:paraId="18ADEE40" w14:textId="77777777" w:rsidR="00EA7E00" w:rsidRPr="00772FBE" w:rsidRDefault="00EA7E00" w:rsidP="008745E1">
            <w:pPr>
              <w:autoSpaceDE w:val="0"/>
              <w:autoSpaceDN w:val="0"/>
              <w:adjustRightInd w:val="0"/>
              <w:rPr>
                <w:rFonts w:ascii="Courier New" w:eastAsia="Times New Roman" w:hAnsi="Courier New" w:cs="Courier New"/>
                <w:szCs w:val="17"/>
                <w:highlight w:val="white"/>
              </w:rPr>
            </w:pPr>
            <w:r w:rsidRPr="00772FBE">
              <w:rPr>
                <w:rFonts w:ascii="Courier New" w:eastAsia="Times New Roman" w:hAnsi="Courier New" w:cs="Courier New"/>
                <w:szCs w:val="17"/>
                <w:highlight w:val="white"/>
              </w:rPr>
              <w:tab/>
            </w:r>
            <w:r w:rsidRPr="00772FBE">
              <w:rPr>
                <w:rFonts w:ascii="Courier New" w:eastAsia="Times New Roman" w:hAnsi="Courier New" w:cs="Courier New"/>
                <w:szCs w:val="17"/>
                <w:highlight w:val="white"/>
              </w:rPr>
              <w:tab/>
            </w:r>
            <w:r w:rsidRPr="00772FBE">
              <w:rPr>
                <w:rFonts w:ascii="Courier New" w:eastAsia="Times New Roman" w:hAnsi="Courier New" w:cs="Courier New"/>
                <w:szCs w:val="17"/>
                <w:highlight w:val="white"/>
              </w:rPr>
              <w:tab/>
            </w:r>
            <w:r w:rsidRPr="00772FBE">
              <w:rPr>
                <w:rFonts w:ascii="Courier New" w:eastAsia="Times New Roman" w:hAnsi="Courier New" w:cs="Courier New"/>
                <w:szCs w:val="17"/>
                <w:highlight w:val="white"/>
              </w:rPr>
              <w:tab/>
              <w:t>"</w:t>
            </w:r>
            <w:proofErr w:type="spellStart"/>
            <w:r w:rsidRPr="00772FBE">
              <w:rPr>
                <w:rFonts w:ascii="Courier New" w:eastAsia="Times New Roman" w:hAnsi="Courier New" w:cs="Courier New"/>
                <w:szCs w:val="17"/>
                <w:highlight w:val="white"/>
              </w:rPr>
              <w:t>ipOfficeCode</w:t>
            </w:r>
            <w:proofErr w:type="spellEnd"/>
            <w:r w:rsidRPr="00772FBE">
              <w:rPr>
                <w:rFonts w:ascii="Courier New" w:eastAsia="Times New Roman" w:hAnsi="Courier New" w:cs="Courier New"/>
                <w:szCs w:val="17"/>
                <w:highlight w:val="white"/>
              </w:rPr>
              <w:t>": "XX",</w:t>
            </w:r>
          </w:p>
          <w:p w14:paraId="6399C453" w14:textId="77777777" w:rsidR="00EA7E00" w:rsidRPr="00772FBE" w:rsidRDefault="00EA7E00" w:rsidP="008745E1">
            <w:pPr>
              <w:autoSpaceDE w:val="0"/>
              <w:autoSpaceDN w:val="0"/>
              <w:adjustRightInd w:val="0"/>
              <w:rPr>
                <w:rFonts w:ascii="Courier New" w:eastAsia="Times New Roman" w:hAnsi="Courier New" w:cs="Courier New"/>
                <w:szCs w:val="17"/>
                <w:highlight w:val="white"/>
              </w:rPr>
            </w:pPr>
            <w:r w:rsidRPr="00772FBE">
              <w:rPr>
                <w:rFonts w:ascii="Courier New" w:eastAsia="Times New Roman" w:hAnsi="Courier New" w:cs="Courier New"/>
                <w:szCs w:val="17"/>
                <w:highlight w:val="white"/>
              </w:rPr>
              <w:tab/>
            </w:r>
            <w:r w:rsidRPr="00772FBE">
              <w:rPr>
                <w:rFonts w:ascii="Courier New" w:eastAsia="Times New Roman" w:hAnsi="Courier New" w:cs="Courier New"/>
                <w:szCs w:val="17"/>
                <w:highlight w:val="white"/>
              </w:rPr>
              <w:tab/>
            </w:r>
            <w:r w:rsidRPr="00772FBE">
              <w:rPr>
                <w:rFonts w:ascii="Courier New" w:eastAsia="Times New Roman" w:hAnsi="Courier New" w:cs="Courier New"/>
                <w:szCs w:val="17"/>
                <w:highlight w:val="white"/>
              </w:rPr>
              <w:tab/>
            </w:r>
            <w:r w:rsidRPr="00772FBE">
              <w:rPr>
                <w:rFonts w:ascii="Courier New" w:eastAsia="Times New Roman" w:hAnsi="Courier New" w:cs="Courier New"/>
                <w:szCs w:val="17"/>
                <w:highlight w:val="white"/>
              </w:rPr>
              <w:tab/>
              <w:t>"</w:t>
            </w:r>
            <w:proofErr w:type="spellStart"/>
            <w:r w:rsidRPr="00772FBE">
              <w:rPr>
                <w:rFonts w:ascii="Courier New" w:eastAsia="Times New Roman" w:hAnsi="Courier New" w:cs="Courier New"/>
                <w:szCs w:val="17"/>
                <w:highlight w:val="white"/>
              </w:rPr>
              <w:t>applicationNumber</w:t>
            </w:r>
            <w:proofErr w:type="spellEnd"/>
            <w:r w:rsidRPr="00772FBE">
              <w:rPr>
                <w:rFonts w:ascii="Courier New" w:eastAsia="Times New Roman" w:hAnsi="Courier New" w:cs="Courier New"/>
                <w:szCs w:val="17"/>
                <w:highlight w:val="white"/>
              </w:rPr>
              <w:t>": {</w:t>
            </w:r>
          </w:p>
          <w:p w14:paraId="1D0D820A" w14:textId="77777777" w:rsidR="00EA7E00" w:rsidRPr="00772FBE" w:rsidRDefault="00EA7E00" w:rsidP="008745E1">
            <w:pPr>
              <w:autoSpaceDE w:val="0"/>
              <w:autoSpaceDN w:val="0"/>
              <w:adjustRightInd w:val="0"/>
              <w:rPr>
                <w:rFonts w:ascii="Courier New" w:eastAsia="Times New Roman" w:hAnsi="Courier New" w:cs="Courier New"/>
                <w:szCs w:val="17"/>
                <w:highlight w:val="white"/>
              </w:rPr>
            </w:pPr>
            <w:r w:rsidRPr="00772FBE">
              <w:rPr>
                <w:rFonts w:ascii="Courier New" w:eastAsia="Times New Roman" w:hAnsi="Courier New" w:cs="Courier New"/>
                <w:szCs w:val="17"/>
                <w:highlight w:val="white"/>
              </w:rPr>
              <w:tab/>
            </w:r>
            <w:r w:rsidRPr="00772FBE">
              <w:rPr>
                <w:rFonts w:ascii="Courier New" w:eastAsia="Times New Roman" w:hAnsi="Courier New" w:cs="Courier New"/>
                <w:szCs w:val="17"/>
                <w:highlight w:val="white"/>
              </w:rPr>
              <w:tab/>
            </w:r>
            <w:r w:rsidRPr="00772FBE">
              <w:rPr>
                <w:rFonts w:ascii="Courier New" w:eastAsia="Times New Roman" w:hAnsi="Courier New" w:cs="Courier New"/>
                <w:szCs w:val="17"/>
                <w:highlight w:val="white"/>
              </w:rPr>
              <w:tab/>
            </w:r>
            <w:r w:rsidRPr="00772FBE">
              <w:rPr>
                <w:rFonts w:ascii="Courier New" w:eastAsia="Times New Roman" w:hAnsi="Courier New" w:cs="Courier New"/>
                <w:szCs w:val="17"/>
                <w:highlight w:val="white"/>
              </w:rPr>
              <w:tab/>
            </w:r>
            <w:r w:rsidRPr="00772FBE">
              <w:rPr>
                <w:rFonts w:ascii="Courier New" w:eastAsia="Times New Roman" w:hAnsi="Courier New" w:cs="Courier New"/>
                <w:szCs w:val="17"/>
                <w:highlight w:val="white"/>
              </w:rPr>
              <w:tab/>
              <w:t>"</w:t>
            </w:r>
            <w:proofErr w:type="spellStart"/>
            <w:r w:rsidRPr="00772FBE">
              <w:rPr>
                <w:rFonts w:ascii="Courier New" w:eastAsia="Times New Roman" w:hAnsi="Courier New" w:cs="Courier New"/>
                <w:szCs w:val="17"/>
                <w:highlight w:val="white"/>
              </w:rPr>
              <w:t>applicationNumberText</w:t>
            </w:r>
            <w:proofErr w:type="spellEnd"/>
            <w:r w:rsidRPr="00772FBE">
              <w:rPr>
                <w:rFonts w:ascii="Courier New" w:eastAsia="Times New Roman" w:hAnsi="Courier New" w:cs="Courier New"/>
                <w:szCs w:val="17"/>
                <w:highlight w:val="white"/>
              </w:rPr>
              <w:t>": "13797521"</w:t>
            </w:r>
          </w:p>
          <w:p w14:paraId="2A4283F7" w14:textId="77777777" w:rsidR="00EA7E00" w:rsidRPr="00772FBE" w:rsidRDefault="00EA7E00" w:rsidP="008745E1">
            <w:pPr>
              <w:autoSpaceDE w:val="0"/>
              <w:autoSpaceDN w:val="0"/>
              <w:adjustRightInd w:val="0"/>
              <w:rPr>
                <w:rFonts w:ascii="Courier New" w:eastAsia="Times New Roman" w:hAnsi="Courier New" w:cs="Courier New"/>
                <w:szCs w:val="17"/>
                <w:highlight w:val="white"/>
              </w:rPr>
            </w:pPr>
            <w:r w:rsidRPr="00772FBE">
              <w:rPr>
                <w:rFonts w:ascii="Courier New" w:eastAsia="Times New Roman" w:hAnsi="Courier New" w:cs="Courier New"/>
                <w:szCs w:val="17"/>
                <w:highlight w:val="white"/>
              </w:rPr>
              <w:tab/>
            </w:r>
            <w:r w:rsidRPr="00772FBE">
              <w:rPr>
                <w:rFonts w:ascii="Courier New" w:eastAsia="Times New Roman" w:hAnsi="Courier New" w:cs="Courier New"/>
                <w:szCs w:val="17"/>
                <w:highlight w:val="white"/>
              </w:rPr>
              <w:tab/>
            </w:r>
            <w:r w:rsidRPr="00772FBE">
              <w:rPr>
                <w:rFonts w:ascii="Courier New" w:eastAsia="Times New Roman" w:hAnsi="Courier New" w:cs="Courier New"/>
                <w:szCs w:val="17"/>
                <w:highlight w:val="white"/>
              </w:rPr>
              <w:tab/>
            </w:r>
            <w:r w:rsidRPr="00772FBE">
              <w:rPr>
                <w:rFonts w:ascii="Courier New" w:eastAsia="Times New Roman" w:hAnsi="Courier New" w:cs="Courier New"/>
                <w:szCs w:val="17"/>
                <w:highlight w:val="white"/>
              </w:rPr>
              <w:tab/>
              <w:t>},</w:t>
            </w:r>
          </w:p>
          <w:p w14:paraId="54CD5566" w14:textId="77777777" w:rsidR="00EA7E00" w:rsidRPr="00772FBE" w:rsidRDefault="00EA7E00" w:rsidP="008745E1">
            <w:pPr>
              <w:autoSpaceDE w:val="0"/>
              <w:autoSpaceDN w:val="0"/>
              <w:adjustRightInd w:val="0"/>
              <w:rPr>
                <w:rFonts w:ascii="Courier New" w:eastAsia="Times New Roman" w:hAnsi="Courier New" w:cs="Courier New"/>
                <w:szCs w:val="17"/>
                <w:highlight w:val="white"/>
              </w:rPr>
            </w:pPr>
            <w:r w:rsidRPr="00772FBE">
              <w:rPr>
                <w:rFonts w:ascii="Courier New" w:eastAsia="Times New Roman" w:hAnsi="Courier New" w:cs="Courier New"/>
                <w:szCs w:val="17"/>
                <w:highlight w:val="white"/>
              </w:rPr>
              <w:tab/>
            </w:r>
            <w:r w:rsidRPr="00772FBE">
              <w:rPr>
                <w:rFonts w:ascii="Courier New" w:eastAsia="Times New Roman" w:hAnsi="Courier New" w:cs="Courier New"/>
                <w:szCs w:val="17"/>
                <w:highlight w:val="white"/>
              </w:rPr>
              <w:tab/>
            </w:r>
            <w:r w:rsidRPr="00772FBE">
              <w:rPr>
                <w:rFonts w:ascii="Courier New" w:eastAsia="Times New Roman" w:hAnsi="Courier New" w:cs="Courier New"/>
                <w:szCs w:val="17"/>
                <w:highlight w:val="white"/>
              </w:rPr>
              <w:tab/>
            </w:r>
            <w:r w:rsidRPr="00772FBE">
              <w:rPr>
                <w:rFonts w:ascii="Courier New" w:eastAsia="Times New Roman" w:hAnsi="Courier New" w:cs="Courier New"/>
                <w:szCs w:val="17"/>
                <w:highlight w:val="white"/>
              </w:rPr>
              <w:tab/>
              <w:t>"</w:t>
            </w:r>
            <w:proofErr w:type="spellStart"/>
            <w:r w:rsidRPr="00772FBE">
              <w:rPr>
                <w:rFonts w:ascii="Courier New" w:eastAsia="Times New Roman" w:hAnsi="Courier New" w:cs="Courier New"/>
                <w:szCs w:val="17"/>
                <w:highlight w:val="white"/>
              </w:rPr>
              <w:t>inventionSubjectMatterCategory</w:t>
            </w:r>
            <w:proofErr w:type="spellEnd"/>
            <w:r w:rsidRPr="00772FBE">
              <w:rPr>
                <w:rFonts w:ascii="Courier New" w:eastAsia="Times New Roman" w:hAnsi="Courier New" w:cs="Courier New"/>
                <w:szCs w:val="17"/>
                <w:highlight w:val="white"/>
              </w:rPr>
              <w:t>": "Utility",</w:t>
            </w:r>
          </w:p>
          <w:p w14:paraId="64520C82" w14:textId="77777777" w:rsidR="00EA7E00" w:rsidRPr="00772FBE" w:rsidRDefault="00EA7E00" w:rsidP="008745E1">
            <w:pPr>
              <w:autoSpaceDE w:val="0"/>
              <w:autoSpaceDN w:val="0"/>
              <w:adjustRightInd w:val="0"/>
              <w:rPr>
                <w:rFonts w:ascii="Courier New" w:eastAsia="Times New Roman" w:hAnsi="Courier New" w:cs="Courier New"/>
                <w:szCs w:val="17"/>
                <w:highlight w:val="white"/>
              </w:rPr>
            </w:pPr>
            <w:r w:rsidRPr="00772FBE">
              <w:rPr>
                <w:rFonts w:ascii="Courier New" w:eastAsia="Times New Roman" w:hAnsi="Courier New" w:cs="Courier New"/>
                <w:szCs w:val="17"/>
                <w:highlight w:val="white"/>
              </w:rPr>
              <w:tab/>
            </w:r>
            <w:r w:rsidRPr="00772FBE">
              <w:rPr>
                <w:rFonts w:ascii="Courier New" w:eastAsia="Times New Roman" w:hAnsi="Courier New" w:cs="Courier New"/>
                <w:szCs w:val="17"/>
                <w:highlight w:val="white"/>
              </w:rPr>
              <w:tab/>
            </w:r>
            <w:r w:rsidRPr="00772FBE">
              <w:rPr>
                <w:rFonts w:ascii="Courier New" w:eastAsia="Times New Roman" w:hAnsi="Courier New" w:cs="Courier New"/>
                <w:szCs w:val="17"/>
                <w:highlight w:val="white"/>
              </w:rPr>
              <w:tab/>
            </w:r>
            <w:r w:rsidRPr="00772FBE">
              <w:rPr>
                <w:rFonts w:ascii="Courier New" w:eastAsia="Times New Roman" w:hAnsi="Courier New" w:cs="Courier New"/>
                <w:szCs w:val="17"/>
                <w:highlight w:val="white"/>
              </w:rPr>
              <w:tab/>
              <w:t>"</w:t>
            </w:r>
            <w:proofErr w:type="spellStart"/>
            <w:r w:rsidRPr="00772FBE">
              <w:rPr>
                <w:rFonts w:ascii="Courier New" w:eastAsia="Times New Roman" w:hAnsi="Courier New" w:cs="Courier New"/>
                <w:szCs w:val="17"/>
                <w:highlight w:val="white"/>
              </w:rPr>
              <w:t>filingDate</w:t>
            </w:r>
            <w:proofErr w:type="spellEnd"/>
            <w:r w:rsidRPr="00772FBE">
              <w:rPr>
                <w:rFonts w:ascii="Courier New" w:eastAsia="Times New Roman" w:hAnsi="Courier New" w:cs="Courier New"/>
                <w:szCs w:val="17"/>
                <w:highlight w:val="white"/>
              </w:rPr>
              <w:t>": "2013-03-12"</w:t>
            </w:r>
          </w:p>
          <w:p w14:paraId="3AB6CAFE" w14:textId="77777777" w:rsidR="00EA7E00" w:rsidRPr="00710C87" w:rsidRDefault="00EA7E00" w:rsidP="008745E1">
            <w:pPr>
              <w:autoSpaceDE w:val="0"/>
              <w:autoSpaceDN w:val="0"/>
              <w:adjustRightInd w:val="0"/>
              <w:rPr>
                <w:rFonts w:ascii="Courier New" w:hAnsi="Courier New"/>
                <w:highlight w:val="white"/>
                <w:lang w:val="fr-CH"/>
              </w:rPr>
            </w:pPr>
            <w:r w:rsidRPr="00772FBE">
              <w:rPr>
                <w:rFonts w:ascii="Courier New" w:eastAsia="Times New Roman" w:hAnsi="Courier New" w:cs="Courier New"/>
                <w:szCs w:val="17"/>
                <w:highlight w:val="white"/>
              </w:rPr>
              <w:tab/>
            </w:r>
            <w:r w:rsidRPr="00772FBE">
              <w:rPr>
                <w:rFonts w:ascii="Courier New" w:eastAsia="Times New Roman" w:hAnsi="Courier New" w:cs="Courier New"/>
                <w:szCs w:val="17"/>
                <w:highlight w:val="white"/>
              </w:rPr>
              <w:tab/>
            </w:r>
            <w:r w:rsidRPr="00772FBE">
              <w:rPr>
                <w:rFonts w:ascii="Courier New" w:eastAsia="Times New Roman" w:hAnsi="Courier New" w:cs="Courier New"/>
                <w:szCs w:val="17"/>
                <w:highlight w:val="white"/>
              </w:rPr>
              <w:tab/>
            </w:r>
            <w:r w:rsidRPr="00710C87">
              <w:rPr>
                <w:rFonts w:ascii="Courier New" w:hAnsi="Courier New"/>
                <w:highlight w:val="white"/>
                <w:lang w:val="fr-CH"/>
              </w:rPr>
              <w:t>},</w:t>
            </w:r>
          </w:p>
          <w:p w14:paraId="11963E1B" w14:textId="77777777" w:rsidR="00EA7E00" w:rsidRPr="00710C87" w:rsidRDefault="00EA7E00" w:rsidP="008745E1">
            <w:pPr>
              <w:autoSpaceDE w:val="0"/>
              <w:autoSpaceDN w:val="0"/>
              <w:adjustRightInd w:val="0"/>
              <w:rPr>
                <w:rFonts w:ascii="Courier New" w:hAnsi="Courier New"/>
                <w:highlight w:val="white"/>
                <w:lang w:val="fr-CH"/>
              </w:rPr>
            </w:pPr>
            <w:r w:rsidRPr="00710C87">
              <w:rPr>
                <w:rFonts w:ascii="Courier New" w:hAnsi="Courier New"/>
                <w:highlight w:val="white"/>
                <w:lang w:val="fr-CH"/>
              </w:rPr>
              <w:tab/>
            </w:r>
            <w:r w:rsidRPr="00710C87">
              <w:rPr>
                <w:rFonts w:ascii="Courier New" w:hAnsi="Courier New"/>
                <w:highlight w:val="white"/>
                <w:lang w:val="fr-CH"/>
              </w:rPr>
              <w:tab/>
            </w:r>
            <w:r w:rsidRPr="00710C87">
              <w:rPr>
                <w:rFonts w:ascii="Courier New" w:hAnsi="Courier New"/>
                <w:highlight w:val="white"/>
                <w:lang w:val="fr-CH"/>
              </w:rPr>
              <w:tab/>
            </w:r>
            <w:proofErr w:type="spellStart"/>
            <w:r w:rsidRPr="00710C87">
              <w:rPr>
                <w:rFonts w:ascii="Courier New" w:hAnsi="Courier New"/>
                <w:highlight w:val="white"/>
                <w:lang w:val="fr-CH"/>
              </w:rPr>
              <w:t>patentGrantIdentification</w:t>
            </w:r>
            <w:proofErr w:type="spellEnd"/>
            <w:r w:rsidRPr="00710C87">
              <w:rPr>
                <w:rFonts w:ascii="Courier New" w:hAnsi="Courier New"/>
                <w:highlight w:val="white"/>
                <w:lang w:val="fr-CH"/>
              </w:rPr>
              <w:t>": {</w:t>
            </w:r>
          </w:p>
          <w:p w14:paraId="4BD93E64" w14:textId="77777777" w:rsidR="00EA7E00" w:rsidRPr="00710C87" w:rsidRDefault="00EA7E00" w:rsidP="008745E1">
            <w:pPr>
              <w:autoSpaceDE w:val="0"/>
              <w:autoSpaceDN w:val="0"/>
              <w:adjustRightInd w:val="0"/>
              <w:rPr>
                <w:rFonts w:ascii="Courier New" w:hAnsi="Courier New"/>
                <w:highlight w:val="white"/>
                <w:lang w:val="fr-CH"/>
              </w:rPr>
            </w:pPr>
            <w:r w:rsidRPr="00710C87">
              <w:rPr>
                <w:rFonts w:ascii="Courier New" w:hAnsi="Courier New"/>
                <w:highlight w:val="white"/>
                <w:lang w:val="fr-CH"/>
              </w:rPr>
              <w:tab/>
            </w:r>
            <w:r w:rsidRPr="00710C87">
              <w:rPr>
                <w:rFonts w:ascii="Courier New" w:hAnsi="Courier New"/>
                <w:highlight w:val="white"/>
                <w:lang w:val="fr-CH"/>
              </w:rPr>
              <w:tab/>
            </w:r>
            <w:r w:rsidRPr="00710C87">
              <w:rPr>
                <w:rFonts w:ascii="Courier New" w:hAnsi="Courier New"/>
                <w:highlight w:val="white"/>
                <w:lang w:val="fr-CH"/>
              </w:rPr>
              <w:tab/>
            </w:r>
            <w:r w:rsidRPr="00710C87">
              <w:rPr>
                <w:rFonts w:ascii="Courier New" w:hAnsi="Courier New"/>
                <w:highlight w:val="white"/>
                <w:lang w:val="fr-CH"/>
              </w:rPr>
              <w:tab/>
              <w:t>"</w:t>
            </w:r>
            <w:proofErr w:type="spellStart"/>
            <w:r w:rsidRPr="00710C87">
              <w:rPr>
                <w:rFonts w:ascii="Courier New" w:hAnsi="Courier New"/>
                <w:highlight w:val="white"/>
                <w:lang w:val="fr-CH"/>
              </w:rPr>
              <w:t>ipOfficeCode</w:t>
            </w:r>
            <w:proofErr w:type="spellEnd"/>
            <w:r w:rsidRPr="00710C87">
              <w:rPr>
                <w:rFonts w:ascii="Courier New" w:hAnsi="Courier New"/>
                <w:highlight w:val="white"/>
                <w:lang w:val="fr-CH"/>
              </w:rPr>
              <w:t>": "XX",</w:t>
            </w:r>
            <w:r w:rsidRPr="00710C87">
              <w:rPr>
                <w:rFonts w:ascii="Courier New" w:hAnsi="Courier New"/>
                <w:highlight w:val="white"/>
                <w:lang w:val="fr-CH"/>
              </w:rPr>
              <w:tab/>
            </w:r>
            <w:r w:rsidRPr="00710C87">
              <w:rPr>
                <w:rFonts w:ascii="Courier New" w:hAnsi="Courier New"/>
                <w:highlight w:val="white"/>
                <w:lang w:val="fr-CH"/>
              </w:rPr>
              <w:tab/>
            </w:r>
            <w:r w:rsidRPr="00710C87">
              <w:rPr>
                <w:rFonts w:ascii="Courier New" w:hAnsi="Courier New"/>
                <w:highlight w:val="white"/>
                <w:lang w:val="fr-CH"/>
              </w:rPr>
              <w:tab/>
            </w:r>
            <w:r w:rsidRPr="00710C87">
              <w:rPr>
                <w:rFonts w:ascii="Courier New" w:hAnsi="Courier New"/>
                <w:highlight w:val="white"/>
                <w:lang w:val="fr-CH"/>
              </w:rPr>
              <w:tab/>
            </w:r>
          </w:p>
          <w:p w14:paraId="683B5F16" w14:textId="77777777" w:rsidR="00EA7E00" w:rsidRPr="00710C87" w:rsidRDefault="00EA7E00" w:rsidP="008745E1">
            <w:pPr>
              <w:autoSpaceDE w:val="0"/>
              <w:autoSpaceDN w:val="0"/>
              <w:adjustRightInd w:val="0"/>
              <w:rPr>
                <w:rFonts w:ascii="Courier New" w:hAnsi="Courier New"/>
                <w:highlight w:val="white"/>
                <w:lang w:val="fr-CH"/>
              </w:rPr>
            </w:pPr>
            <w:r w:rsidRPr="00710C87">
              <w:rPr>
                <w:rFonts w:ascii="Courier New" w:hAnsi="Courier New"/>
                <w:highlight w:val="white"/>
                <w:lang w:val="fr-CH"/>
              </w:rPr>
              <w:tab/>
            </w:r>
            <w:r w:rsidRPr="00710C87">
              <w:rPr>
                <w:rFonts w:ascii="Courier New" w:hAnsi="Courier New"/>
                <w:highlight w:val="white"/>
                <w:lang w:val="fr-CH"/>
              </w:rPr>
              <w:tab/>
            </w:r>
            <w:r w:rsidRPr="00710C87">
              <w:rPr>
                <w:rFonts w:ascii="Courier New" w:hAnsi="Courier New"/>
                <w:highlight w:val="white"/>
                <w:lang w:val="fr-CH"/>
              </w:rPr>
              <w:tab/>
            </w:r>
            <w:r w:rsidRPr="00710C87">
              <w:rPr>
                <w:rFonts w:ascii="Courier New" w:hAnsi="Courier New"/>
                <w:highlight w:val="white"/>
                <w:lang w:val="fr-CH"/>
              </w:rPr>
              <w:tab/>
              <w:t>"</w:t>
            </w:r>
            <w:proofErr w:type="spellStart"/>
            <w:r w:rsidRPr="00710C87">
              <w:rPr>
                <w:rFonts w:ascii="Courier New" w:hAnsi="Courier New"/>
                <w:highlight w:val="white"/>
                <w:lang w:val="fr-CH"/>
              </w:rPr>
              <w:t>patentNumber</w:t>
            </w:r>
            <w:proofErr w:type="spellEnd"/>
            <w:r w:rsidRPr="00710C87">
              <w:rPr>
                <w:rFonts w:ascii="Courier New" w:hAnsi="Courier New"/>
                <w:highlight w:val="white"/>
                <w:lang w:val="fr-CH"/>
              </w:rPr>
              <w:t>": "100000000000001"</w:t>
            </w:r>
          </w:p>
          <w:p w14:paraId="48BBCA40" w14:textId="77777777" w:rsidR="00EA7E00" w:rsidRPr="00710C87" w:rsidRDefault="00EA7E00" w:rsidP="008745E1">
            <w:pPr>
              <w:autoSpaceDE w:val="0"/>
              <w:autoSpaceDN w:val="0"/>
              <w:adjustRightInd w:val="0"/>
              <w:rPr>
                <w:rFonts w:ascii="Courier New" w:hAnsi="Courier New"/>
                <w:highlight w:val="white"/>
                <w:lang w:val="fr-CH"/>
              </w:rPr>
            </w:pPr>
            <w:r w:rsidRPr="00710C87">
              <w:rPr>
                <w:rFonts w:ascii="Courier New" w:hAnsi="Courier New"/>
                <w:highlight w:val="white"/>
                <w:lang w:val="fr-CH"/>
              </w:rPr>
              <w:tab/>
            </w:r>
            <w:r w:rsidRPr="00710C87">
              <w:rPr>
                <w:rFonts w:ascii="Courier New" w:hAnsi="Courier New"/>
                <w:highlight w:val="white"/>
                <w:lang w:val="fr-CH"/>
              </w:rPr>
              <w:tab/>
            </w:r>
            <w:r w:rsidRPr="00710C87">
              <w:rPr>
                <w:rFonts w:ascii="Courier New" w:hAnsi="Courier New"/>
                <w:highlight w:val="white"/>
                <w:lang w:val="fr-CH"/>
              </w:rPr>
              <w:tab/>
              <w:t>},</w:t>
            </w:r>
          </w:p>
          <w:p w14:paraId="674ACB5F" w14:textId="77777777" w:rsidR="00EA7E00" w:rsidRPr="00801940" w:rsidRDefault="00EA7E00" w:rsidP="008745E1">
            <w:pPr>
              <w:autoSpaceDE w:val="0"/>
              <w:autoSpaceDN w:val="0"/>
              <w:adjustRightInd w:val="0"/>
              <w:rPr>
                <w:rFonts w:ascii="Courier New" w:eastAsia="Times New Roman" w:hAnsi="Courier New" w:cs="Courier New"/>
                <w:szCs w:val="17"/>
                <w:highlight w:val="white"/>
              </w:rPr>
            </w:pPr>
            <w:r w:rsidRPr="00710C87">
              <w:rPr>
                <w:rFonts w:ascii="Courier New" w:hAnsi="Courier New"/>
                <w:highlight w:val="white"/>
                <w:lang w:val="fr-CH"/>
              </w:rPr>
              <w:tab/>
            </w:r>
            <w:r w:rsidRPr="00710C87">
              <w:rPr>
                <w:rFonts w:ascii="Courier New" w:hAnsi="Courier New"/>
                <w:highlight w:val="white"/>
                <w:lang w:val="fr-CH"/>
              </w:rPr>
              <w:tab/>
            </w:r>
            <w:r w:rsidRPr="00710C87">
              <w:rPr>
                <w:rFonts w:ascii="Courier New" w:hAnsi="Courier New"/>
                <w:highlight w:val="white"/>
                <w:lang w:val="fr-CH"/>
              </w:rPr>
              <w:tab/>
            </w:r>
            <w:r w:rsidRPr="00801940">
              <w:rPr>
                <w:rFonts w:ascii="Courier New" w:eastAsia="Times New Roman" w:hAnsi="Courier New" w:cs="Courier New"/>
                <w:szCs w:val="17"/>
                <w:highlight w:val="white"/>
              </w:rPr>
              <w:t>...</w:t>
            </w:r>
          </w:p>
          <w:p w14:paraId="3B68D859" w14:textId="77777777" w:rsidR="00EA7E00" w:rsidRPr="00801940" w:rsidRDefault="00EA7E00" w:rsidP="008745E1">
            <w:pPr>
              <w:autoSpaceDE w:val="0"/>
              <w:autoSpaceDN w:val="0"/>
              <w:adjustRightInd w:val="0"/>
              <w:rPr>
                <w:rFonts w:ascii="Courier New" w:eastAsia="Times New Roman" w:hAnsi="Courier New" w:cs="Courier New"/>
                <w:szCs w:val="17"/>
                <w:highlight w:val="white"/>
              </w:rPr>
            </w:pPr>
            <w:r w:rsidRPr="00801940">
              <w:rPr>
                <w:rFonts w:ascii="Courier New" w:eastAsia="Times New Roman" w:hAnsi="Courier New" w:cs="Courier New"/>
                <w:szCs w:val="17"/>
                <w:highlight w:val="white"/>
              </w:rPr>
              <w:tab/>
            </w:r>
            <w:r w:rsidRPr="00801940">
              <w:rPr>
                <w:rFonts w:ascii="Courier New" w:eastAsia="Times New Roman" w:hAnsi="Courier New" w:cs="Courier New"/>
                <w:szCs w:val="17"/>
                <w:highlight w:val="white"/>
              </w:rPr>
              <w:tab/>
            </w:r>
            <w:r w:rsidRPr="00801940">
              <w:rPr>
                <w:rFonts w:ascii="Courier New" w:eastAsia="Times New Roman" w:hAnsi="Courier New" w:cs="Courier New"/>
                <w:szCs w:val="17"/>
                <w:highlight w:val="white"/>
              </w:rPr>
              <w:tab/>
              <w:t>"</w:t>
            </w:r>
            <w:proofErr w:type="spellStart"/>
            <w:r w:rsidRPr="00801940">
              <w:rPr>
                <w:rFonts w:ascii="Courier New" w:eastAsia="Times New Roman" w:hAnsi="Courier New" w:cs="Courier New"/>
                <w:szCs w:val="17"/>
                <w:highlight w:val="white"/>
              </w:rPr>
              <w:t>partyBag</w:t>
            </w:r>
            <w:proofErr w:type="spellEnd"/>
            <w:r w:rsidRPr="00801940">
              <w:rPr>
                <w:rFonts w:ascii="Courier New" w:eastAsia="Times New Roman" w:hAnsi="Courier New" w:cs="Courier New"/>
                <w:szCs w:val="17"/>
                <w:highlight w:val="white"/>
              </w:rPr>
              <w:t>": {</w:t>
            </w:r>
          </w:p>
          <w:p w14:paraId="4040AA32" w14:textId="77777777" w:rsidR="00EA7E00" w:rsidRPr="00801940" w:rsidRDefault="00EA7E00" w:rsidP="008745E1">
            <w:pPr>
              <w:autoSpaceDE w:val="0"/>
              <w:autoSpaceDN w:val="0"/>
              <w:adjustRightInd w:val="0"/>
              <w:rPr>
                <w:rFonts w:ascii="Courier New" w:eastAsia="Times New Roman" w:hAnsi="Courier New" w:cs="Courier New"/>
                <w:szCs w:val="17"/>
                <w:highlight w:val="white"/>
              </w:rPr>
            </w:pPr>
            <w:r w:rsidRPr="00801940">
              <w:rPr>
                <w:rFonts w:ascii="Courier New" w:eastAsia="Times New Roman" w:hAnsi="Courier New" w:cs="Courier New"/>
                <w:szCs w:val="17"/>
                <w:highlight w:val="white"/>
              </w:rPr>
              <w:tab/>
            </w:r>
            <w:r w:rsidRPr="00801940">
              <w:rPr>
                <w:rFonts w:ascii="Courier New" w:eastAsia="Times New Roman" w:hAnsi="Courier New" w:cs="Courier New"/>
                <w:szCs w:val="17"/>
                <w:highlight w:val="white"/>
              </w:rPr>
              <w:tab/>
            </w:r>
            <w:r w:rsidRPr="00801940">
              <w:rPr>
                <w:rFonts w:ascii="Courier New" w:eastAsia="Times New Roman" w:hAnsi="Courier New" w:cs="Courier New"/>
                <w:szCs w:val="17"/>
                <w:highlight w:val="white"/>
              </w:rPr>
              <w:tab/>
            </w:r>
            <w:r w:rsidRPr="00801940">
              <w:rPr>
                <w:rFonts w:ascii="Courier New" w:eastAsia="Times New Roman" w:hAnsi="Courier New" w:cs="Courier New"/>
                <w:szCs w:val="17"/>
                <w:highlight w:val="white"/>
              </w:rPr>
              <w:tab/>
              <w:t>"</w:t>
            </w:r>
            <w:proofErr w:type="spellStart"/>
            <w:r w:rsidRPr="00801940">
              <w:rPr>
                <w:rFonts w:ascii="Courier New" w:eastAsia="Times New Roman" w:hAnsi="Courier New" w:cs="Courier New"/>
                <w:szCs w:val="17"/>
                <w:highlight w:val="white"/>
              </w:rPr>
              <w:t>applicantBag</w:t>
            </w:r>
            <w:proofErr w:type="spellEnd"/>
            <w:r w:rsidRPr="00801940">
              <w:rPr>
                <w:rFonts w:ascii="Courier New" w:eastAsia="Times New Roman" w:hAnsi="Courier New" w:cs="Courier New"/>
                <w:szCs w:val="17"/>
                <w:highlight w:val="white"/>
              </w:rPr>
              <w:t>": {</w:t>
            </w:r>
          </w:p>
          <w:p w14:paraId="0BCE0E2B" w14:textId="77777777" w:rsidR="00EA7E00" w:rsidRPr="00801940" w:rsidRDefault="00EA7E00" w:rsidP="008745E1">
            <w:pPr>
              <w:autoSpaceDE w:val="0"/>
              <w:autoSpaceDN w:val="0"/>
              <w:adjustRightInd w:val="0"/>
              <w:rPr>
                <w:rFonts w:ascii="Courier New" w:eastAsia="Times New Roman" w:hAnsi="Courier New" w:cs="Courier New"/>
                <w:szCs w:val="17"/>
                <w:highlight w:val="white"/>
              </w:rPr>
            </w:pPr>
            <w:r w:rsidRPr="00801940">
              <w:rPr>
                <w:rFonts w:ascii="Courier New" w:eastAsia="Times New Roman" w:hAnsi="Courier New" w:cs="Courier New"/>
                <w:szCs w:val="17"/>
                <w:highlight w:val="white"/>
              </w:rPr>
              <w:tab/>
            </w:r>
            <w:r w:rsidRPr="00801940">
              <w:rPr>
                <w:rFonts w:ascii="Courier New" w:eastAsia="Times New Roman" w:hAnsi="Courier New" w:cs="Courier New"/>
                <w:szCs w:val="17"/>
                <w:highlight w:val="white"/>
              </w:rPr>
              <w:tab/>
            </w:r>
            <w:r w:rsidRPr="00801940">
              <w:rPr>
                <w:rFonts w:ascii="Courier New" w:eastAsia="Times New Roman" w:hAnsi="Courier New" w:cs="Courier New"/>
                <w:szCs w:val="17"/>
                <w:highlight w:val="white"/>
              </w:rPr>
              <w:tab/>
            </w:r>
            <w:r w:rsidRPr="00801940">
              <w:rPr>
                <w:rFonts w:ascii="Courier New" w:eastAsia="Times New Roman" w:hAnsi="Courier New" w:cs="Courier New"/>
                <w:szCs w:val="17"/>
                <w:highlight w:val="white"/>
              </w:rPr>
              <w:tab/>
            </w:r>
            <w:r w:rsidRPr="00801940">
              <w:rPr>
                <w:rFonts w:ascii="Courier New" w:eastAsia="Times New Roman" w:hAnsi="Courier New" w:cs="Courier New"/>
                <w:szCs w:val="17"/>
                <w:highlight w:val="white"/>
              </w:rPr>
              <w:tab/>
              <w:t>"applicant": {</w:t>
            </w:r>
          </w:p>
          <w:p w14:paraId="7B023E77" w14:textId="77777777" w:rsidR="00EA7E00" w:rsidRPr="00801940" w:rsidRDefault="00EA7E00" w:rsidP="008745E1">
            <w:pPr>
              <w:autoSpaceDE w:val="0"/>
              <w:autoSpaceDN w:val="0"/>
              <w:adjustRightInd w:val="0"/>
              <w:rPr>
                <w:rFonts w:ascii="Courier New" w:eastAsia="Times New Roman" w:hAnsi="Courier New" w:cs="Courier New"/>
                <w:szCs w:val="17"/>
                <w:highlight w:val="white"/>
              </w:rPr>
            </w:pPr>
            <w:r w:rsidRPr="00801940">
              <w:rPr>
                <w:rFonts w:ascii="Courier New" w:eastAsia="Times New Roman" w:hAnsi="Courier New" w:cs="Courier New"/>
                <w:szCs w:val="17"/>
                <w:highlight w:val="white"/>
              </w:rPr>
              <w:tab/>
            </w:r>
            <w:r w:rsidRPr="00801940">
              <w:rPr>
                <w:rFonts w:ascii="Courier New" w:eastAsia="Times New Roman" w:hAnsi="Courier New" w:cs="Courier New"/>
                <w:szCs w:val="17"/>
                <w:highlight w:val="white"/>
              </w:rPr>
              <w:tab/>
            </w:r>
            <w:r w:rsidRPr="00801940">
              <w:rPr>
                <w:rFonts w:ascii="Courier New" w:eastAsia="Times New Roman" w:hAnsi="Courier New" w:cs="Courier New"/>
                <w:szCs w:val="17"/>
                <w:highlight w:val="white"/>
              </w:rPr>
              <w:tab/>
            </w:r>
            <w:r w:rsidRPr="00801940">
              <w:rPr>
                <w:rFonts w:ascii="Courier New" w:eastAsia="Times New Roman" w:hAnsi="Courier New" w:cs="Courier New"/>
                <w:szCs w:val="17"/>
                <w:highlight w:val="white"/>
              </w:rPr>
              <w:tab/>
            </w:r>
            <w:r w:rsidRPr="00801940">
              <w:rPr>
                <w:rFonts w:ascii="Courier New" w:eastAsia="Times New Roman" w:hAnsi="Courier New" w:cs="Courier New"/>
                <w:szCs w:val="17"/>
                <w:highlight w:val="white"/>
              </w:rPr>
              <w:tab/>
            </w:r>
            <w:r w:rsidRPr="00801940">
              <w:rPr>
                <w:rFonts w:ascii="Courier New" w:eastAsia="Times New Roman" w:hAnsi="Courier New" w:cs="Courier New"/>
                <w:szCs w:val="17"/>
                <w:highlight w:val="white"/>
              </w:rPr>
              <w:tab/>
              <w:t>"</w:t>
            </w:r>
            <w:proofErr w:type="spellStart"/>
            <w:r w:rsidRPr="00801940">
              <w:rPr>
                <w:rFonts w:ascii="Courier New" w:eastAsia="Times New Roman" w:hAnsi="Courier New" w:cs="Courier New"/>
                <w:szCs w:val="17"/>
                <w:highlight w:val="white"/>
              </w:rPr>
              <w:t>href</w:t>
            </w:r>
            <w:proofErr w:type="spellEnd"/>
            <w:r w:rsidRPr="00801940">
              <w:rPr>
                <w:rFonts w:ascii="Courier New" w:eastAsia="Times New Roman" w:hAnsi="Courier New" w:cs="Courier New"/>
                <w:szCs w:val="17"/>
                <w:highlight w:val="white"/>
              </w:rPr>
              <w:t>": "https://wipo.int/</w:t>
            </w:r>
            <w:proofErr w:type="spellStart"/>
            <w:r w:rsidRPr="00801940">
              <w:rPr>
                <w:rFonts w:ascii="Courier New" w:eastAsia="Times New Roman" w:hAnsi="Courier New" w:cs="Courier New"/>
                <w:szCs w:val="17"/>
                <w:highlight w:val="white"/>
              </w:rPr>
              <w:t>api</w:t>
            </w:r>
            <w:proofErr w:type="spellEnd"/>
            <w:r w:rsidRPr="00801940">
              <w:rPr>
                <w:rFonts w:ascii="Courier New" w:eastAsia="Times New Roman" w:hAnsi="Courier New" w:cs="Courier New"/>
                <w:szCs w:val="17"/>
                <w:highlight w:val="white"/>
              </w:rPr>
              <w:t>/v1/link/to/applicants"</w:t>
            </w:r>
          </w:p>
          <w:p w14:paraId="202359F0" w14:textId="77777777" w:rsidR="00EA7E00" w:rsidRPr="00801940" w:rsidRDefault="00EA7E00" w:rsidP="008745E1">
            <w:pPr>
              <w:autoSpaceDE w:val="0"/>
              <w:autoSpaceDN w:val="0"/>
              <w:adjustRightInd w:val="0"/>
              <w:rPr>
                <w:rFonts w:ascii="Courier New" w:eastAsia="Times New Roman" w:hAnsi="Courier New" w:cs="Courier New"/>
                <w:szCs w:val="17"/>
                <w:highlight w:val="white"/>
              </w:rPr>
            </w:pPr>
            <w:r w:rsidRPr="00801940">
              <w:rPr>
                <w:rFonts w:ascii="Courier New" w:eastAsia="Times New Roman" w:hAnsi="Courier New" w:cs="Courier New"/>
                <w:szCs w:val="17"/>
                <w:highlight w:val="white"/>
              </w:rPr>
              <w:tab/>
            </w:r>
            <w:r w:rsidRPr="00801940">
              <w:rPr>
                <w:rFonts w:ascii="Courier New" w:eastAsia="Times New Roman" w:hAnsi="Courier New" w:cs="Courier New"/>
                <w:szCs w:val="17"/>
                <w:highlight w:val="white"/>
              </w:rPr>
              <w:tab/>
            </w:r>
            <w:r w:rsidRPr="00801940">
              <w:rPr>
                <w:rFonts w:ascii="Courier New" w:eastAsia="Times New Roman" w:hAnsi="Courier New" w:cs="Courier New"/>
                <w:szCs w:val="17"/>
                <w:highlight w:val="white"/>
              </w:rPr>
              <w:tab/>
            </w:r>
            <w:r w:rsidRPr="00801940">
              <w:rPr>
                <w:rFonts w:ascii="Courier New" w:eastAsia="Times New Roman" w:hAnsi="Courier New" w:cs="Courier New"/>
                <w:szCs w:val="17"/>
                <w:highlight w:val="white"/>
              </w:rPr>
              <w:tab/>
            </w:r>
            <w:r w:rsidRPr="00801940">
              <w:rPr>
                <w:rFonts w:ascii="Courier New" w:eastAsia="Times New Roman" w:hAnsi="Courier New" w:cs="Courier New"/>
                <w:szCs w:val="17"/>
                <w:highlight w:val="white"/>
              </w:rPr>
              <w:tab/>
              <w:t>},</w:t>
            </w:r>
          </w:p>
          <w:p w14:paraId="073E05A9" w14:textId="77777777" w:rsidR="00EA7E00" w:rsidRPr="00801940" w:rsidRDefault="00EA7E00" w:rsidP="008745E1">
            <w:pPr>
              <w:autoSpaceDE w:val="0"/>
              <w:autoSpaceDN w:val="0"/>
              <w:adjustRightInd w:val="0"/>
              <w:rPr>
                <w:rFonts w:ascii="Courier New" w:eastAsia="Times New Roman" w:hAnsi="Courier New" w:cs="Courier New"/>
                <w:szCs w:val="17"/>
                <w:highlight w:val="white"/>
              </w:rPr>
            </w:pPr>
            <w:r w:rsidRPr="00801940">
              <w:rPr>
                <w:rFonts w:ascii="Courier New" w:eastAsia="Times New Roman" w:hAnsi="Courier New" w:cs="Courier New"/>
                <w:szCs w:val="17"/>
                <w:highlight w:val="white"/>
              </w:rPr>
              <w:tab/>
            </w:r>
            <w:r w:rsidRPr="00801940">
              <w:rPr>
                <w:rFonts w:ascii="Courier New" w:eastAsia="Times New Roman" w:hAnsi="Courier New" w:cs="Courier New"/>
                <w:szCs w:val="17"/>
                <w:highlight w:val="white"/>
              </w:rPr>
              <w:tab/>
            </w:r>
            <w:r w:rsidRPr="00801940">
              <w:rPr>
                <w:rFonts w:ascii="Courier New" w:eastAsia="Times New Roman" w:hAnsi="Courier New" w:cs="Courier New"/>
                <w:szCs w:val="17"/>
                <w:highlight w:val="white"/>
              </w:rPr>
              <w:tab/>
            </w:r>
            <w:r w:rsidRPr="00801940">
              <w:rPr>
                <w:rFonts w:ascii="Courier New" w:eastAsia="Times New Roman" w:hAnsi="Courier New" w:cs="Courier New"/>
                <w:szCs w:val="17"/>
                <w:highlight w:val="white"/>
              </w:rPr>
              <w:tab/>
              <w:t>...</w:t>
            </w:r>
          </w:p>
          <w:p w14:paraId="716BE415" w14:textId="77777777" w:rsidR="00EA7E00" w:rsidRPr="00801940" w:rsidRDefault="00EA7E00" w:rsidP="008745E1">
            <w:pPr>
              <w:autoSpaceDE w:val="0"/>
              <w:autoSpaceDN w:val="0"/>
              <w:adjustRightInd w:val="0"/>
              <w:rPr>
                <w:rFonts w:ascii="Courier New" w:eastAsia="Times New Roman" w:hAnsi="Courier New" w:cs="Courier New"/>
                <w:szCs w:val="17"/>
                <w:highlight w:val="white"/>
              </w:rPr>
            </w:pPr>
            <w:r w:rsidRPr="00801940">
              <w:rPr>
                <w:rFonts w:ascii="Courier New" w:eastAsia="Times New Roman" w:hAnsi="Courier New" w:cs="Courier New"/>
                <w:szCs w:val="17"/>
                <w:highlight w:val="white"/>
              </w:rPr>
              <w:tab/>
            </w:r>
            <w:r w:rsidRPr="00801940">
              <w:rPr>
                <w:rFonts w:ascii="Courier New" w:eastAsia="Times New Roman" w:hAnsi="Courier New" w:cs="Courier New"/>
                <w:szCs w:val="17"/>
                <w:highlight w:val="white"/>
              </w:rPr>
              <w:tab/>
            </w:r>
            <w:r w:rsidRPr="00801940">
              <w:rPr>
                <w:rFonts w:ascii="Courier New" w:eastAsia="Times New Roman" w:hAnsi="Courier New" w:cs="Courier New"/>
                <w:szCs w:val="17"/>
                <w:highlight w:val="white"/>
              </w:rPr>
              <w:tab/>
            </w:r>
            <w:r w:rsidRPr="00801940">
              <w:rPr>
                <w:rFonts w:ascii="Courier New" w:eastAsia="Times New Roman" w:hAnsi="Courier New" w:cs="Courier New"/>
                <w:szCs w:val="17"/>
                <w:highlight w:val="white"/>
              </w:rPr>
              <w:tab/>
              <w:t>}</w:t>
            </w:r>
          </w:p>
          <w:p w14:paraId="5319E29A" w14:textId="77777777" w:rsidR="00EA7E00" w:rsidRPr="00801940" w:rsidRDefault="00EA7E00" w:rsidP="008745E1">
            <w:pPr>
              <w:autoSpaceDE w:val="0"/>
              <w:autoSpaceDN w:val="0"/>
              <w:adjustRightInd w:val="0"/>
              <w:rPr>
                <w:rFonts w:ascii="Courier New" w:eastAsia="Times New Roman" w:hAnsi="Courier New" w:cs="Courier New"/>
                <w:szCs w:val="17"/>
                <w:highlight w:val="white"/>
              </w:rPr>
            </w:pPr>
            <w:r w:rsidRPr="00801940">
              <w:rPr>
                <w:rFonts w:ascii="Courier New" w:eastAsia="Times New Roman" w:hAnsi="Courier New" w:cs="Courier New"/>
                <w:szCs w:val="17"/>
                <w:highlight w:val="white"/>
              </w:rPr>
              <w:tab/>
            </w:r>
            <w:r w:rsidRPr="00801940">
              <w:rPr>
                <w:rFonts w:ascii="Courier New" w:eastAsia="Times New Roman" w:hAnsi="Courier New" w:cs="Courier New"/>
                <w:szCs w:val="17"/>
                <w:highlight w:val="white"/>
              </w:rPr>
              <w:tab/>
            </w:r>
            <w:r w:rsidRPr="00801940">
              <w:rPr>
                <w:rFonts w:ascii="Courier New" w:eastAsia="Times New Roman" w:hAnsi="Courier New" w:cs="Courier New"/>
                <w:szCs w:val="17"/>
                <w:highlight w:val="white"/>
              </w:rPr>
              <w:tab/>
              <w:t>}</w:t>
            </w:r>
          </w:p>
          <w:p w14:paraId="23171A38" w14:textId="77777777" w:rsidR="00EA7E00" w:rsidRPr="00801940" w:rsidRDefault="00EA7E00" w:rsidP="008745E1">
            <w:pPr>
              <w:autoSpaceDE w:val="0"/>
              <w:autoSpaceDN w:val="0"/>
              <w:adjustRightInd w:val="0"/>
              <w:rPr>
                <w:rFonts w:ascii="Courier New" w:eastAsia="Times New Roman" w:hAnsi="Courier New" w:cs="Courier New"/>
                <w:szCs w:val="17"/>
                <w:highlight w:val="white"/>
              </w:rPr>
            </w:pPr>
            <w:r w:rsidRPr="00801940">
              <w:rPr>
                <w:rFonts w:ascii="Courier New" w:eastAsia="Times New Roman" w:hAnsi="Courier New" w:cs="Courier New"/>
                <w:szCs w:val="17"/>
                <w:highlight w:val="white"/>
              </w:rPr>
              <w:tab/>
            </w:r>
            <w:r w:rsidRPr="00801940">
              <w:rPr>
                <w:rFonts w:ascii="Courier New" w:eastAsia="Times New Roman" w:hAnsi="Courier New" w:cs="Courier New"/>
                <w:szCs w:val="17"/>
                <w:highlight w:val="white"/>
              </w:rPr>
              <w:tab/>
              <w:t>},</w:t>
            </w:r>
          </w:p>
          <w:p w14:paraId="48559BE1" w14:textId="77777777" w:rsidR="00EA7E00" w:rsidRPr="00801940" w:rsidRDefault="00EA7E00" w:rsidP="008745E1">
            <w:pPr>
              <w:autoSpaceDE w:val="0"/>
              <w:autoSpaceDN w:val="0"/>
              <w:adjustRightInd w:val="0"/>
              <w:rPr>
                <w:rFonts w:ascii="Courier New" w:eastAsia="Times New Roman" w:hAnsi="Courier New" w:cs="Courier New"/>
                <w:szCs w:val="17"/>
                <w:highlight w:val="white"/>
              </w:rPr>
            </w:pPr>
            <w:r w:rsidRPr="00801940">
              <w:rPr>
                <w:rFonts w:ascii="Courier New" w:eastAsia="Times New Roman" w:hAnsi="Courier New" w:cs="Courier New"/>
                <w:szCs w:val="17"/>
                <w:highlight w:val="white"/>
              </w:rPr>
              <w:tab/>
            </w:r>
            <w:r w:rsidRPr="00801940">
              <w:rPr>
                <w:rFonts w:ascii="Courier New" w:eastAsia="Times New Roman" w:hAnsi="Courier New" w:cs="Courier New"/>
                <w:szCs w:val="17"/>
                <w:highlight w:val="white"/>
              </w:rPr>
              <w:tab/>
              <w:t>...</w:t>
            </w:r>
          </w:p>
          <w:p w14:paraId="1749CFCC" w14:textId="77777777" w:rsidR="00EA7E00" w:rsidRPr="00801940" w:rsidRDefault="00EA7E00" w:rsidP="008745E1">
            <w:pPr>
              <w:autoSpaceDE w:val="0"/>
              <w:autoSpaceDN w:val="0"/>
              <w:adjustRightInd w:val="0"/>
              <w:rPr>
                <w:rFonts w:ascii="Courier New" w:eastAsia="Times New Roman" w:hAnsi="Courier New" w:cs="Courier New"/>
                <w:szCs w:val="17"/>
                <w:highlight w:val="white"/>
              </w:rPr>
            </w:pPr>
            <w:r w:rsidRPr="00801940">
              <w:rPr>
                <w:rFonts w:ascii="Courier New" w:eastAsia="Times New Roman" w:hAnsi="Courier New" w:cs="Courier New"/>
                <w:szCs w:val="17"/>
                <w:highlight w:val="white"/>
              </w:rPr>
              <w:tab/>
              <w:t>}</w:t>
            </w:r>
          </w:p>
          <w:p w14:paraId="2BBBA9E4" w14:textId="7CEEBFEB" w:rsidR="00C55517" w:rsidRPr="00954718" w:rsidRDefault="00EA7E00" w:rsidP="008745E1">
            <w:pPr>
              <w:rPr>
                <w:rFonts w:ascii="Courier New" w:hAnsi="Courier New" w:cs="Courier New"/>
                <w:szCs w:val="17"/>
              </w:rPr>
            </w:pPr>
            <w:r w:rsidRPr="00801940">
              <w:rPr>
                <w:rFonts w:ascii="Courier New" w:eastAsia="Times New Roman" w:hAnsi="Courier New" w:cs="Courier New"/>
                <w:szCs w:val="17"/>
                <w:highlight w:val="white"/>
              </w:rPr>
              <w:t>}</w:t>
            </w:r>
            <w:r w:rsidR="00C55517" w:rsidRPr="00954718">
              <w:rPr>
                <w:rFonts w:ascii="Courier New" w:hAnsi="Courier New" w:cs="Courier New"/>
                <w:szCs w:val="17"/>
              </w:rPr>
              <w:br/>
            </w:r>
          </w:p>
        </w:tc>
      </w:tr>
    </w:tbl>
    <w:p w14:paraId="6C77333E" w14:textId="77777777" w:rsidR="005E48A2" w:rsidRPr="00232C3F" w:rsidRDefault="00521A1F" w:rsidP="00CB41EB">
      <w:pPr>
        <w:pStyle w:val="STTableText"/>
      </w:pPr>
      <w:r>
        <w:t>Instead of the previous request, u</w:t>
      </w:r>
      <w:r w:rsidR="00C55517">
        <w:t xml:space="preserve">sing the following </w:t>
      </w:r>
      <w:r w:rsidR="000E260B">
        <w:t xml:space="preserve">HTTP request retrieves the full applicant information of the patent with </w:t>
      </w:r>
      <w:r w:rsidR="00057CBE">
        <w:t>number</w:t>
      </w:r>
      <w:r w:rsidR="000E260B">
        <w:t xml:space="preserve"> </w:t>
      </w:r>
      <w:r w:rsidR="000E260B" w:rsidRPr="000E260B">
        <w:t>100000000000001</w:t>
      </w:r>
      <w:r w:rsidR="000E260B">
        <w:t>:</w:t>
      </w:r>
    </w:p>
    <w:tbl>
      <w:tblPr>
        <w:tblStyle w:val="TableGrid"/>
        <w:tblW w:w="8820" w:type="dxa"/>
        <w:tblInd w:w="535" w:type="dxa"/>
        <w:tblLook w:val="04A0" w:firstRow="1" w:lastRow="0" w:firstColumn="1" w:lastColumn="0" w:noHBand="0" w:noVBand="1"/>
      </w:tblPr>
      <w:tblGrid>
        <w:gridCol w:w="8820"/>
      </w:tblGrid>
      <w:tr w:rsidR="005E48A2" w:rsidRPr="00232C3F" w14:paraId="689346C9" w14:textId="77777777" w:rsidTr="00F657F7">
        <w:tc>
          <w:tcPr>
            <w:tcW w:w="8820" w:type="dxa"/>
          </w:tcPr>
          <w:p w14:paraId="33F5C331" w14:textId="77777777" w:rsidR="00E476E0" w:rsidRPr="00D2282C" w:rsidRDefault="005E48A2" w:rsidP="008745E1">
            <w:pPr>
              <w:rPr>
                <w:rFonts w:ascii="Courier New" w:hAnsi="Courier New" w:cs="Courier New"/>
              </w:rPr>
            </w:pPr>
            <w:r w:rsidRPr="00D2282C">
              <w:rPr>
                <w:rFonts w:ascii="Courier New" w:hAnsi="Courier New" w:cs="Courier New"/>
              </w:rPr>
              <w:t xml:space="preserve">GET </w:t>
            </w:r>
            <w:r w:rsidRPr="00E476E0">
              <w:rPr>
                <w:rFonts w:ascii="Courier New" w:hAnsi="Courier New" w:cs="Courier New"/>
              </w:rPr>
              <w:t>/</w:t>
            </w:r>
            <w:proofErr w:type="spellStart"/>
            <w:r w:rsidRPr="00E476E0">
              <w:rPr>
                <w:rFonts w:ascii="Courier New" w:hAnsi="Courier New" w:cs="Courier New"/>
              </w:rPr>
              <w:t>api</w:t>
            </w:r>
            <w:proofErr w:type="spellEnd"/>
            <w:r w:rsidRPr="00E476E0">
              <w:rPr>
                <w:rFonts w:ascii="Courier New" w:hAnsi="Courier New" w:cs="Courier New"/>
              </w:rPr>
              <w:t>/v1/</w:t>
            </w:r>
            <w:r w:rsidRPr="00D2282C">
              <w:rPr>
                <w:rFonts w:ascii="Courier New" w:hAnsi="Courier New" w:cs="Courier New"/>
              </w:rPr>
              <w:t>patent</w:t>
            </w:r>
            <w:r w:rsidR="00E7070B">
              <w:rPr>
                <w:rFonts w:ascii="Courier New" w:hAnsi="Courier New" w:cs="Courier New"/>
              </w:rPr>
              <w:t>s/</w:t>
            </w:r>
            <w:proofErr w:type="spellStart"/>
            <w:r w:rsidR="00E7070B">
              <w:rPr>
                <w:rFonts w:ascii="Courier New" w:hAnsi="Courier New" w:cs="Courier New"/>
              </w:rPr>
              <w:t>publications</w:t>
            </w:r>
            <w:r w:rsidRPr="00D2282C">
              <w:rPr>
                <w:rFonts w:ascii="Courier New" w:hAnsi="Courier New" w:cs="Courier New"/>
              </w:rPr>
              <w:t>?id</w:t>
            </w:r>
            <w:proofErr w:type="spellEnd"/>
            <w:r w:rsidRPr="00D2282C">
              <w:rPr>
                <w:rFonts w:ascii="Courier New" w:hAnsi="Courier New" w:cs="Courier New"/>
              </w:rPr>
              <w:t>=</w:t>
            </w:r>
            <w:r w:rsidR="00E476E0" w:rsidRPr="00D2282C">
              <w:rPr>
                <w:rFonts w:ascii="Courier New" w:hAnsi="Courier New" w:cs="Courier New"/>
              </w:rPr>
              <w:t>100000000000001</w:t>
            </w:r>
            <w:r w:rsidRPr="00D2282C">
              <w:rPr>
                <w:rFonts w:ascii="Courier New" w:hAnsi="Courier New" w:cs="Courier New"/>
              </w:rPr>
              <w:t>&amp;</w:t>
            </w:r>
            <w:r w:rsidRPr="00D2282C">
              <w:rPr>
                <w:rFonts w:ascii="Courier New" w:hAnsi="Courier New" w:cs="Courier New"/>
                <w:b/>
              </w:rPr>
              <w:t>expand</w:t>
            </w:r>
            <w:r w:rsidRPr="00D2282C">
              <w:rPr>
                <w:rFonts w:ascii="Courier New" w:hAnsi="Courier New" w:cs="Courier New"/>
              </w:rPr>
              <w:t>=applicant</w:t>
            </w:r>
            <w:r w:rsidR="00E476E0" w:rsidRPr="00D2282C">
              <w:rPr>
                <w:rFonts w:ascii="Courier New" w:hAnsi="Courier New" w:cs="Courier New"/>
              </w:rPr>
              <w:t xml:space="preserve"> HTTP/1.1</w:t>
            </w:r>
          </w:p>
          <w:p w14:paraId="764DF767" w14:textId="77777777" w:rsidR="00E476E0" w:rsidRPr="00D2282C" w:rsidRDefault="00E476E0" w:rsidP="008745E1">
            <w:pPr>
              <w:rPr>
                <w:rFonts w:ascii="Courier New" w:hAnsi="Courier New" w:cs="Courier New"/>
              </w:rPr>
            </w:pPr>
            <w:r w:rsidRPr="00D2282C">
              <w:rPr>
                <w:rFonts w:ascii="Courier New" w:hAnsi="Courier New" w:cs="Courier New"/>
              </w:rPr>
              <w:t xml:space="preserve">Host: wipo.int </w:t>
            </w:r>
          </w:p>
          <w:p w14:paraId="28192AFF" w14:textId="77777777" w:rsidR="005E48A2" w:rsidRPr="00D2282C" w:rsidRDefault="00E476E0" w:rsidP="008745E1">
            <w:pPr>
              <w:rPr>
                <w:rFonts w:ascii="Courier New" w:hAnsi="Courier New" w:cs="Courier New"/>
              </w:rPr>
            </w:pPr>
            <w:r w:rsidRPr="00D2282C">
              <w:rPr>
                <w:rFonts w:ascii="Courier New" w:hAnsi="Courier New" w:cs="Courier New"/>
              </w:rPr>
              <w:t>Accept: application/</w:t>
            </w:r>
            <w:proofErr w:type="spellStart"/>
            <w:r w:rsidR="003C0A16">
              <w:rPr>
                <w:rFonts w:ascii="Courier New" w:hAnsi="Courier New" w:cs="Courier New"/>
              </w:rPr>
              <w:t>json</w:t>
            </w:r>
            <w:proofErr w:type="spellEnd"/>
          </w:p>
        </w:tc>
      </w:tr>
    </w:tbl>
    <w:p w14:paraId="750F782A" w14:textId="77777777" w:rsidR="00521A1F" w:rsidRPr="00FC5D34" w:rsidRDefault="00521A1F" w:rsidP="00101A58">
      <w:pPr>
        <w:pStyle w:val="STTableText"/>
      </w:pPr>
      <w:r w:rsidRPr="00FC5D34">
        <w:t>The HTTP response is the following:</w:t>
      </w:r>
    </w:p>
    <w:tbl>
      <w:tblPr>
        <w:tblStyle w:val="TableGrid"/>
        <w:tblW w:w="8820" w:type="dxa"/>
        <w:tblInd w:w="535" w:type="dxa"/>
        <w:tblLook w:val="04A0" w:firstRow="1" w:lastRow="0" w:firstColumn="1" w:lastColumn="0" w:noHBand="0" w:noVBand="1"/>
      </w:tblPr>
      <w:tblGrid>
        <w:gridCol w:w="8820"/>
      </w:tblGrid>
      <w:tr w:rsidR="00521A1F" w14:paraId="45EDADC9" w14:textId="77777777" w:rsidTr="00F657F7">
        <w:tc>
          <w:tcPr>
            <w:tcW w:w="8820" w:type="dxa"/>
          </w:tcPr>
          <w:p w14:paraId="6D81D9B8" w14:textId="77777777" w:rsidR="00521A1F" w:rsidRPr="00D2282C" w:rsidRDefault="00521A1F" w:rsidP="008745E1">
            <w:pPr>
              <w:rPr>
                <w:rFonts w:ascii="Courier New" w:hAnsi="Courier New" w:cs="Courier New"/>
              </w:rPr>
            </w:pPr>
          </w:p>
          <w:p w14:paraId="298A486E" w14:textId="77777777" w:rsidR="00521A1F" w:rsidRPr="0027257A" w:rsidRDefault="00521A1F" w:rsidP="008745E1">
            <w:pPr>
              <w:rPr>
                <w:rFonts w:ascii="Courier New" w:hAnsi="Courier New" w:cs="Courier New"/>
                <w:lang w:val="fr-FR"/>
              </w:rPr>
            </w:pPr>
            <w:r w:rsidRPr="0027257A">
              <w:rPr>
                <w:rFonts w:ascii="Courier New" w:hAnsi="Courier New" w:cs="Courier New"/>
                <w:lang w:val="fr-FR"/>
              </w:rPr>
              <w:t>HTTP/1.1 200 OK</w:t>
            </w:r>
          </w:p>
          <w:p w14:paraId="39095CAF" w14:textId="77777777" w:rsidR="00521A1F" w:rsidRPr="0027257A" w:rsidRDefault="00521A1F" w:rsidP="008745E1">
            <w:pPr>
              <w:rPr>
                <w:rFonts w:ascii="Courier New" w:hAnsi="Courier New" w:cs="Courier New"/>
                <w:lang w:val="fr-FR"/>
              </w:rPr>
            </w:pPr>
            <w:r w:rsidRPr="0027257A">
              <w:rPr>
                <w:rFonts w:ascii="Courier New" w:hAnsi="Courier New" w:cs="Courier New"/>
                <w:lang w:val="fr-FR"/>
              </w:rPr>
              <w:t>Content-Type: application/</w:t>
            </w:r>
            <w:proofErr w:type="spellStart"/>
            <w:r w:rsidRPr="0027257A">
              <w:rPr>
                <w:rFonts w:ascii="Courier New" w:hAnsi="Courier New" w:cs="Courier New"/>
                <w:lang w:val="fr-FR"/>
              </w:rPr>
              <w:t>json</w:t>
            </w:r>
            <w:proofErr w:type="spellEnd"/>
            <w:r w:rsidRPr="0027257A">
              <w:rPr>
                <w:rFonts w:ascii="Courier New" w:hAnsi="Courier New" w:cs="Courier New"/>
                <w:lang w:val="fr-FR"/>
              </w:rPr>
              <w:br/>
              <w:t>200 OK</w:t>
            </w:r>
          </w:p>
          <w:p w14:paraId="37356C4F" w14:textId="77777777" w:rsidR="00521A1F" w:rsidRPr="0027257A" w:rsidRDefault="00521A1F" w:rsidP="008745E1">
            <w:pPr>
              <w:rPr>
                <w:rFonts w:ascii="Courier New" w:hAnsi="Courier New" w:cs="Courier New"/>
                <w:lang w:val="fr-FR"/>
              </w:rPr>
            </w:pPr>
            <w:r w:rsidRPr="0027257A">
              <w:rPr>
                <w:rFonts w:ascii="Courier New" w:hAnsi="Courier New" w:cs="Courier New"/>
                <w:lang w:val="fr-FR"/>
              </w:rPr>
              <w:t>{</w:t>
            </w:r>
          </w:p>
          <w:p w14:paraId="15BBBFE7" w14:textId="77777777" w:rsidR="00EA7E00" w:rsidRPr="00367415" w:rsidRDefault="00521A1F" w:rsidP="008745E1">
            <w:pPr>
              <w:rPr>
                <w:rFonts w:ascii="Courier New" w:hAnsi="Courier New" w:cs="Courier New"/>
                <w:lang w:val="fr-FR"/>
              </w:rPr>
            </w:pPr>
            <w:r w:rsidRPr="0027257A">
              <w:rPr>
                <w:rFonts w:ascii="Courier New" w:hAnsi="Courier New" w:cs="Courier New"/>
                <w:lang w:val="fr-FR"/>
              </w:rPr>
              <w:tab/>
            </w:r>
            <w:r w:rsidR="00EA7E00" w:rsidRPr="000F1A50">
              <w:rPr>
                <w:rFonts w:ascii="Courier New" w:hAnsi="Courier New" w:cs="Courier New"/>
                <w:lang w:val="fr-FR"/>
              </w:rPr>
              <w:t>"</w:t>
            </w:r>
            <w:proofErr w:type="spellStart"/>
            <w:r w:rsidR="00EA7E00" w:rsidRPr="000F1A50">
              <w:rPr>
                <w:rFonts w:ascii="Courier New" w:hAnsi="Courier New" w:cs="Courier New"/>
                <w:lang w:val="fr-FR"/>
              </w:rPr>
              <w:t>patentPublication</w:t>
            </w:r>
            <w:proofErr w:type="spellEnd"/>
            <w:r w:rsidR="00EA7E00" w:rsidRPr="000F1A50">
              <w:rPr>
                <w:rFonts w:ascii="Courier New" w:hAnsi="Courier New" w:cs="Courier New"/>
                <w:lang w:val="fr-FR"/>
              </w:rPr>
              <w:t>":{</w:t>
            </w:r>
          </w:p>
          <w:p w14:paraId="5EBDC2C7" w14:textId="77777777" w:rsidR="00EA7E00" w:rsidRPr="0027257A" w:rsidRDefault="00EA7E00" w:rsidP="008745E1">
            <w:pPr>
              <w:rPr>
                <w:rFonts w:ascii="Courier New" w:hAnsi="Courier New" w:cs="Courier New"/>
                <w:lang w:val="fr-FR"/>
              </w:rPr>
            </w:pPr>
            <w:r w:rsidRPr="0027257A">
              <w:rPr>
                <w:rFonts w:ascii="Courier New" w:hAnsi="Courier New" w:cs="Courier New"/>
                <w:lang w:val="fr-FR"/>
              </w:rPr>
              <w:tab/>
              <w:t>"</w:t>
            </w:r>
            <w:proofErr w:type="spellStart"/>
            <w:r w:rsidRPr="0027257A">
              <w:rPr>
                <w:rFonts w:ascii="Courier New" w:hAnsi="Courier New" w:cs="Courier New"/>
                <w:lang w:val="fr-FR"/>
              </w:rPr>
              <w:t>languageCode</w:t>
            </w:r>
            <w:proofErr w:type="spellEnd"/>
            <w:r w:rsidRPr="0027257A">
              <w:rPr>
                <w:rFonts w:ascii="Courier New" w:hAnsi="Courier New" w:cs="Courier New"/>
                <w:lang w:val="fr-FR"/>
              </w:rPr>
              <w:t>": "en",</w:t>
            </w:r>
          </w:p>
          <w:p w14:paraId="30E63F89" w14:textId="77777777" w:rsidR="00EA7E00" w:rsidRPr="0027257A" w:rsidRDefault="00EA7E00" w:rsidP="008745E1">
            <w:pPr>
              <w:rPr>
                <w:rFonts w:ascii="Courier New" w:hAnsi="Courier New" w:cs="Courier New"/>
                <w:lang w:val="fr-FR"/>
              </w:rPr>
            </w:pPr>
            <w:r w:rsidRPr="0027257A">
              <w:rPr>
                <w:rFonts w:ascii="Courier New" w:hAnsi="Courier New" w:cs="Courier New"/>
                <w:lang w:val="fr-FR"/>
              </w:rPr>
              <w:tab/>
              <w:t>...</w:t>
            </w:r>
          </w:p>
          <w:p w14:paraId="0C202C2F" w14:textId="77777777" w:rsidR="00EA7E00" w:rsidRPr="0027257A" w:rsidRDefault="00EA7E00" w:rsidP="008745E1">
            <w:pPr>
              <w:rPr>
                <w:rFonts w:ascii="Courier New" w:hAnsi="Courier New" w:cs="Courier New"/>
                <w:lang w:val="fr-FR"/>
              </w:rPr>
            </w:pPr>
            <w:r w:rsidRPr="0027257A">
              <w:rPr>
                <w:rFonts w:ascii="Courier New" w:hAnsi="Courier New" w:cs="Courier New"/>
                <w:lang w:val="fr-FR"/>
              </w:rPr>
              <w:tab/>
              <w:t>"</w:t>
            </w:r>
            <w:proofErr w:type="spellStart"/>
            <w:r w:rsidRPr="0027257A">
              <w:rPr>
                <w:rFonts w:ascii="Courier New" w:hAnsi="Courier New" w:cs="Courier New"/>
                <w:lang w:val="fr-FR"/>
              </w:rPr>
              <w:t>bibliographicData</w:t>
            </w:r>
            <w:proofErr w:type="spellEnd"/>
            <w:r w:rsidRPr="0027257A">
              <w:rPr>
                <w:rFonts w:ascii="Courier New" w:hAnsi="Courier New" w:cs="Courier New"/>
                <w:lang w:val="fr-FR"/>
              </w:rPr>
              <w:t>": {</w:t>
            </w:r>
          </w:p>
          <w:p w14:paraId="494BD081" w14:textId="77777777" w:rsidR="00EA7E00" w:rsidRPr="00772FBE" w:rsidRDefault="00EA7E00" w:rsidP="008745E1">
            <w:pPr>
              <w:rPr>
                <w:rFonts w:ascii="Courier New" w:hAnsi="Courier New" w:cs="Courier New"/>
              </w:rPr>
            </w:pPr>
            <w:r w:rsidRPr="0027257A">
              <w:rPr>
                <w:rFonts w:ascii="Courier New" w:hAnsi="Courier New" w:cs="Courier New"/>
                <w:lang w:val="fr-FR"/>
              </w:rPr>
              <w:tab/>
            </w:r>
            <w:r w:rsidRPr="0027257A">
              <w:rPr>
                <w:rFonts w:ascii="Courier New" w:hAnsi="Courier New" w:cs="Courier New"/>
                <w:lang w:val="fr-FR"/>
              </w:rPr>
              <w:tab/>
            </w:r>
            <w:r w:rsidRPr="00772FBE">
              <w:rPr>
                <w:rFonts w:ascii="Courier New" w:hAnsi="Courier New" w:cs="Courier New"/>
              </w:rPr>
              <w:t>"st96Version": "V5_0",</w:t>
            </w:r>
          </w:p>
          <w:p w14:paraId="7C8ABF00" w14:textId="77777777" w:rsidR="00EA7E00" w:rsidRPr="00772FBE" w:rsidRDefault="00EA7E00" w:rsidP="008745E1">
            <w:pPr>
              <w:rPr>
                <w:rFonts w:ascii="Courier New" w:hAnsi="Courier New" w:cs="Courier New"/>
              </w:rPr>
            </w:pPr>
            <w:r w:rsidRPr="00772FBE">
              <w:rPr>
                <w:rFonts w:ascii="Courier New" w:hAnsi="Courier New" w:cs="Courier New"/>
              </w:rPr>
              <w:tab/>
            </w:r>
            <w:r w:rsidRPr="00772FBE">
              <w:rPr>
                <w:rFonts w:ascii="Courier New" w:hAnsi="Courier New" w:cs="Courier New"/>
              </w:rPr>
              <w:tab/>
              <w:t>"</w:t>
            </w:r>
            <w:proofErr w:type="spellStart"/>
            <w:r w:rsidRPr="00772FBE">
              <w:rPr>
                <w:rFonts w:ascii="Courier New" w:hAnsi="Courier New" w:cs="Courier New"/>
              </w:rPr>
              <w:t>applicationIdentification</w:t>
            </w:r>
            <w:proofErr w:type="spellEnd"/>
            <w:r w:rsidRPr="00772FBE">
              <w:rPr>
                <w:rFonts w:ascii="Courier New" w:hAnsi="Courier New" w:cs="Courier New"/>
              </w:rPr>
              <w:t>": {</w:t>
            </w:r>
          </w:p>
          <w:p w14:paraId="71CE508B" w14:textId="77777777" w:rsidR="00EA7E00" w:rsidRPr="00772FBE" w:rsidRDefault="00EA7E00" w:rsidP="008745E1">
            <w:pPr>
              <w:rPr>
                <w:rFonts w:ascii="Courier New" w:hAnsi="Courier New" w:cs="Courier New"/>
              </w:rPr>
            </w:pPr>
            <w:r w:rsidRPr="00772FBE">
              <w:rPr>
                <w:rFonts w:ascii="Courier New" w:hAnsi="Courier New" w:cs="Courier New"/>
              </w:rPr>
              <w:tab/>
            </w:r>
            <w:r w:rsidRPr="00772FBE">
              <w:rPr>
                <w:rFonts w:ascii="Courier New" w:hAnsi="Courier New" w:cs="Courier New"/>
              </w:rPr>
              <w:tab/>
            </w:r>
            <w:r w:rsidRPr="00772FBE">
              <w:rPr>
                <w:rFonts w:ascii="Courier New" w:hAnsi="Courier New" w:cs="Courier New"/>
              </w:rPr>
              <w:tab/>
              <w:t>"</w:t>
            </w:r>
            <w:proofErr w:type="spellStart"/>
            <w:r w:rsidRPr="00772FBE">
              <w:rPr>
                <w:rFonts w:ascii="Courier New" w:hAnsi="Courier New" w:cs="Courier New"/>
              </w:rPr>
              <w:t>ipOfficeCode</w:t>
            </w:r>
            <w:proofErr w:type="spellEnd"/>
            <w:r w:rsidRPr="00772FBE">
              <w:rPr>
                <w:rFonts w:ascii="Courier New" w:hAnsi="Courier New" w:cs="Courier New"/>
              </w:rPr>
              <w:t>": "XX",</w:t>
            </w:r>
          </w:p>
          <w:p w14:paraId="12F4D3EB" w14:textId="77777777" w:rsidR="00EA7E00" w:rsidRPr="00772FBE" w:rsidRDefault="00EA7E00" w:rsidP="008745E1">
            <w:pPr>
              <w:rPr>
                <w:rFonts w:ascii="Courier New" w:hAnsi="Courier New" w:cs="Courier New"/>
              </w:rPr>
            </w:pPr>
            <w:r w:rsidRPr="00772FBE">
              <w:rPr>
                <w:rFonts w:ascii="Courier New" w:hAnsi="Courier New" w:cs="Courier New"/>
              </w:rPr>
              <w:tab/>
            </w:r>
            <w:r w:rsidRPr="00772FBE">
              <w:rPr>
                <w:rFonts w:ascii="Courier New" w:hAnsi="Courier New" w:cs="Courier New"/>
              </w:rPr>
              <w:tab/>
            </w:r>
            <w:r w:rsidRPr="00772FBE">
              <w:rPr>
                <w:rFonts w:ascii="Courier New" w:hAnsi="Courier New" w:cs="Courier New"/>
              </w:rPr>
              <w:tab/>
              <w:t>"</w:t>
            </w:r>
            <w:proofErr w:type="spellStart"/>
            <w:r w:rsidRPr="00772FBE">
              <w:rPr>
                <w:rFonts w:ascii="Courier New" w:hAnsi="Courier New" w:cs="Courier New"/>
              </w:rPr>
              <w:t>applicationNumber</w:t>
            </w:r>
            <w:proofErr w:type="spellEnd"/>
            <w:r w:rsidRPr="00772FBE">
              <w:rPr>
                <w:rFonts w:ascii="Courier New" w:hAnsi="Courier New" w:cs="Courier New"/>
              </w:rPr>
              <w:t>": {</w:t>
            </w:r>
          </w:p>
          <w:p w14:paraId="557295BE" w14:textId="77777777" w:rsidR="00EA7E00" w:rsidRPr="00772FBE" w:rsidRDefault="00EA7E00" w:rsidP="008745E1">
            <w:pPr>
              <w:rPr>
                <w:rFonts w:ascii="Courier New" w:hAnsi="Courier New" w:cs="Courier New"/>
              </w:rPr>
            </w:pPr>
            <w:r w:rsidRPr="00772FBE">
              <w:rPr>
                <w:rFonts w:ascii="Courier New" w:hAnsi="Courier New" w:cs="Courier New"/>
              </w:rPr>
              <w:tab/>
            </w:r>
            <w:r w:rsidRPr="00772FBE">
              <w:rPr>
                <w:rFonts w:ascii="Courier New" w:hAnsi="Courier New" w:cs="Courier New"/>
              </w:rPr>
              <w:tab/>
            </w:r>
            <w:r w:rsidRPr="00772FBE">
              <w:rPr>
                <w:rFonts w:ascii="Courier New" w:hAnsi="Courier New" w:cs="Courier New"/>
              </w:rPr>
              <w:tab/>
            </w:r>
            <w:r w:rsidRPr="00772FBE">
              <w:rPr>
                <w:rFonts w:ascii="Courier New" w:hAnsi="Courier New" w:cs="Courier New"/>
              </w:rPr>
              <w:tab/>
              <w:t>"</w:t>
            </w:r>
            <w:proofErr w:type="spellStart"/>
            <w:r w:rsidRPr="00772FBE">
              <w:rPr>
                <w:rFonts w:ascii="Courier New" w:hAnsi="Courier New" w:cs="Courier New"/>
              </w:rPr>
              <w:t>applicationNumberText</w:t>
            </w:r>
            <w:proofErr w:type="spellEnd"/>
            <w:r w:rsidRPr="00772FBE">
              <w:rPr>
                <w:rFonts w:ascii="Courier New" w:hAnsi="Courier New" w:cs="Courier New"/>
              </w:rPr>
              <w:t>": "13797521"</w:t>
            </w:r>
          </w:p>
          <w:p w14:paraId="27E77CC8" w14:textId="77777777" w:rsidR="00EA7E00" w:rsidRPr="00772FBE" w:rsidRDefault="00EA7E00" w:rsidP="008745E1">
            <w:pPr>
              <w:rPr>
                <w:rFonts w:ascii="Courier New" w:hAnsi="Courier New" w:cs="Courier New"/>
              </w:rPr>
            </w:pPr>
            <w:r w:rsidRPr="00772FBE">
              <w:rPr>
                <w:rFonts w:ascii="Courier New" w:hAnsi="Courier New" w:cs="Courier New"/>
              </w:rPr>
              <w:tab/>
            </w:r>
            <w:r w:rsidRPr="00772FBE">
              <w:rPr>
                <w:rFonts w:ascii="Courier New" w:hAnsi="Courier New" w:cs="Courier New"/>
              </w:rPr>
              <w:tab/>
            </w:r>
            <w:r w:rsidRPr="00772FBE">
              <w:rPr>
                <w:rFonts w:ascii="Courier New" w:hAnsi="Courier New" w:cs="Courier New"/>
              </w:rPr>
              <w:tab/>
              <w:t>},</w:t>
            </w:r>
          </w:p>
          <w:p w14:paraId="76AAC790" w14:textId="77777777" w:rsidR="00EA7E00" w:rsidRPr="00772FBE" w:rsidRDefault="00EA7E00" w:rsidP="008745E1">
            <w:pPr>
              <w:rPr>
                <w:rFonts w:ascii="Courier New" w:hAnsi="Courier New" w:cs="Courier New"/>
              </w:rPr>
            </w:pPr>
            <w:r w:rsidRPr="00772FBE">
              <w:rPr>
                <w:rFonts w:ascii="Courier New" w:hAnsi="Courier New" w:cs="Courier New"/>
              </w:rPr>
              <w:tab/>
            </w:r>
            <w:r w:rsidRPr="00772FBE">
              <w:rPr>
                <w:rFonts w:ascii="Courier New" w:hAnsi="Courier New" w:cs="Courier New"/>
              </w:rPr>
              <w:tab/>
            </w:r>
            <w:r w:rsidRPr="00772FBE">
              <w:rPr>
                <w:rFonts w:ascii="Courier New" w:hAnsi="Courier New" w:cs="Courier New"/>
              </w:rPr>
              <w:tab/>
              <w:t>"</w:t>
            </w:r>
            <w:proofErr w:type="spellStart"/>
            <w:r w:rsidRPr="00772FBE">
              <w:rPr>
                <w:rFonts w:ascii="Courier New" w:hAnsi="Courier New" w:cs="Courier New"/>
              </w:rPr>
              <w:t>inventionSubjectMatterCategory</w:t>
            </w:r>
            <w:proofErr w:type="spellEnd"/>
            <w:r w:rsidRPr="00772FBE">
              <w:rPr>
                <w:rFonts w:ascii="Courier New" w:hAnsi="Courier New" w:cs="Courier New"/>
              </w:rPr>
              <w:t>": "Utility",</w:t>
            </w:r>
          </w:p>
          <w:p w14:paraId="10B6E763" w14:textId="77777777" w:rsidR="00EA7E00" w:rsidRPr="00772FBE" w:rsidRDefault="00EA7E00" w:rsidP="008745E1">
            <w:pPr>
              <w:rPr>
                <w:rFonts w:ascii="Courier New" w:hAnsi="Courier New" w:cs="Courier New"/>
              </w:rPr>
            </w:pPr>
            <w:r w:rsidRPr="00772FBE">
              <w:rPr>
                <w:rFonts w:ascii="Courier New" w:hAnsi="Courier New" w:cs="Courier New"/>
              </w:rPr>
              <w:tab/>
            </w:r>
            <w:r w:rsidRPr="00772FBE">
              <w:rPr>
                <w:rFonts w:ascii="Courier New" w:hAnsi="Courier New" w:cs="Courier New"/>
              </w:rPr>
              <w:tab/>
            </w:r>
            <w:r w:rsidRPr="00772FBE">
              <w:rPr>
                <w:rFonts w:ascii="Courier New" w:hAnsi="Courier New" w:cs="Courier New"/>
              </w:rPr>
              <w:tab/>
              <w:t>"</w:t>
            </w:r>
            <w:proofErr w:type="spellStart"/>
            <w:r w:rsidRPr="00772FBE">
              <w:rPr>
                <w:rFonts w:ascii="Courier New" w:hAnsi="Courier New" w:cs="Courier New"/>
              </w:rPr>
              <w:t>filingDate</w:t>
            </w:r>
            <w:proofErr w:type="spellEnd"/>
            <w:r w:rsidRPr="00772FBE">
              <w:rPr>
                <w:rFonts w:ascii="Courier New" w:hAnsi="Courier New" w:cs="Courier New"/>
              </w:rPr>
              <w:t>": "2013-03-12"</w:t>
            </w:r>
          </w:p>
          <w:p w14:paraId="53D76F0B" w14:textId="77777777" w:rsidR="00EA7E00" w:rsidRPr="00772FBE" w:rsidRDefault="00EA7E00" w:rsidP="008745E1">
            <w:pPr>
              <w:rPr>
                <w:rFonts w:ascii="Courier New" w:hAnsi="Courier New" w:cs="Courier New"/>
              </w:rPr>
            </w:pPr>
            <w:r w:rsidRPr="00772FBE">
              <w:rPr>
                <w:rFonts w:ascii="Courier New" w:hAnsi="Courier New" w:cs="Courier New"/>
              </w:rPr>
              <w:tab/>
            </w:r>
            <w:r w:rsidRPr="00772FBE">
              <w:rPr>
                <w:rFonts w:ascii="Courier New" w:hAnsi="Courier New" w:cs="Courier New"/>
              </w:rPr>
              <w:tab/>
              <w:t>},</w:t>
            </w:r>
          </w:p>
          <w:p w14:paraId="0ACBEE0A" w14:textId="77777777" w:rsidR="00EA7E00" w:rsidRPr="00772FBE" w:rsidRDefault="00EA7E00" w:rsidP="008745E1">
            <w:pPr>
              <w:rPr>
                <w:rFonts w:ascii="Courier New" w:hAnsi="Courier New" w:cs="Courier New"/>
              </w:rPr>
            </w:pPr>
            <w:r w:rsidRPr="00772FBE">
              <w:rPr>
                <w:rFonts w:ascii="Courier New" w:hAnsi="Courier New" w:cs="Courier New"/>
              </w:rPr>
              <w:tab/>
            </w:r>
            <w:r w:rsidRPr="00772FBE">
              <w:rPr>
                <w:rFonts w:ascii="Courier New" w:hAnsi="Courier New" w:cs="Courier New"/>
              </w:rPr>
              <w:tab/>
            </w:r>
            <w:proofErr w:type="spellStart"/>
            <w:r w:rsidRPr="00772FBE">
              <w:rPr>
                <w:rFonts w:ascii="Courier New" w:hAnsi="Courier New" w:cs="Courier New"/>
              </w:rPr>
              <w:t>patentGrantIdentification</w:t>
            </w:r>
            <w:proofErr w:type="spellEnd"/>
            <w:r w:rsidRPr="00772FBE">
              <w:rPr>
                <w:rFonts w:ascii="Courier New" w:hAnsi="Courier New" w:cs="Courier New"/>
              </w:rPr>
              <w:t>": {</w:t>
            </w:r>
          </w:p>
          <w:p w14:paraId="4C779E78" w14:textId="77777777" w:rsidR="00EA7E00" w:rsidRPr="00440CA3" w:rsidRDefault="00EA7E00" w:rsidP="008745E1">
            <w:pPr>
              <w:rPr>
                <w:rFonts w:ascii="Courier New" w:hAnsi="Courier New" w:cs="Courier New"/>
              </w:rPr>
            </w:pPr>
            <w:r w:rsidRPr="00772FBE">
              <w:rPr>
                <w:rFonts w:ascii="Courier New" w:hAnsi="Courier New" w:cs="Courier New"/>
              </w:rPr>
              <w:tab/>
            </w:r>
            <w:r w:rsidRPr="00772FBE">
              <w:rPr>
                <w:rFonts w:ascii="Courier New" w:hAnsi="Courier New" w:cs="Courier New"/>
              </w:rPr>
              <w:tab/>
            </w:r>
            <w:r w:rsidRPr="00772FBE">
              <w:rPr>
                <w:rFonts w:ascii="Courier New" w:hAnsi="Courier New" w:cs="Courier New"/>
              </w:rPr>
              <w:tab/>
            </w:r>
            <w:r w:rsidRPr="00440CA3">
              <w:rPr>
                <w:rFonts w:ascii="Courier New" w:hAnsi="Courier New" w:cs="Courier New"/>
              </w:rPr>
              <w:t>"</w:t>
            </w:r>
            <w:proofErr w:type="spellStart"/>
            <w:r w:rsidRPr="00440CA3">
              <w:rPr>
                <w:rFonts w:ascii="Courier New" w:hAnsi="Courier New" w:cs="Courier New"/>
              </w:rPr>
              <w:t>ipOfficeCode</w:t>
            </w:r>
            <w:proofErr w:type="spellEnd"/>
            <w:r w:rsidRPr="00440CA3">
              <w:rPr>
                <w:rFonts w:ascii="Courier New" w:hAnsi="Courier New" w:cs="Courier New"/>
              </w:rPr>
              <w:t>": "XX",</w:t>
            </w:r>
          </w:p>
          <w:p w14:paraId="24073B36" w14:textId="77777777" w:rsidR="00EA7E00" w:rsidRPr="00440CA3" w:rsidRDefault="00EA7E00" w:rsidP="008745E1">
            <w:pPr>
              <w:rPr>
                <w:rFonts w:ascii="Courier New" w:hAnsi="Courier New" w:cs="Courier New"/>
              </w:rPr>
            </w:pPr>
            <w:r w:rsidRPr="00440CA3">
              <w:rPr>
                <w:rFonts w:ascii="Courier New" w:hAnsi="Courier New" w:cs="Courier New"/>
              </w:rPr>
              <w:tab/>
            </w:r>
            <w:r w:rsidRPr="00440CA3">
              <w:rPr>
                <w:rFonts w:ascii="Courier New" w:hAnsi="Courier New" w:cs="Courier New"/>
              </w:rPr>
              <w:tab/>
            </w:r>
            <w:r w:rsidRPr="00440CA3">
              <w:rPr>
                <w:rFonts w:ascii="Courier New" w:hAnsi="Courier New" w:cs="Courier New"/>
              </w:rPr>
              <w:tab/>
              <w:t>"</w:t>
            </w:r>
            <w:proofErr w:type="spellStart"/>
            <w:r w:rsidRPr="00440CA3">
              <w:rPr>
                <w:rFonts w:ascii="Courier New" w:hAnsi="Courier New" w:cs="Courier New"/>
              </w:rPr>
              <w:t>patentNumber</w:t>
            </w:r>
            <w:proofErr w:type="spellEnd"/>
            <w:r w:rsidRPr="00440CA3">
              <w:rPr>
                <w:rFonts w:ascii="Courier New" w:hAnsi="Courier New" w:cs="Courier New"/>
              </w:rPr>
              <w:t>": "100000000000001"</w:t>
            </w:r>
          </w:p>
          <w:p w14:paraId="44774362" w14:textId="77777777" w:rsidR="00EA7E00" w:rsidRPr="00440CA3" w:rsidRDefault="00EA7E00" w:rsidP="008745E1">
            <w:pPr>
              <w:rPr>
                <w:rFonts w:ascii="Courier New" w:hAnsi="Courier New" w:cs="Courier New"/>
              </w:rPr>
            </w:pPr>
            <w:r w:rsidRPr="00440CA3">
              <w:rPr>
                <w:rFonts w:ascii="Courier New" w:hAnsi="Courier New" w:cs="Courier New"/>
              </w:rPr>
              <w:tab/>
            </w:r>
            <w:r w:rsidRPr="00440CA3">
              <w:rPr>
                <w:rFonts w:ascii="Courier New" w:hAnsi="Courier New" w:cs="Courier New"/>
              </w:rPr>
              <w:tab/>
              <w:t>},</w:t>
            </w:r>
          </w:p>
          <w:p w14:paraId="2E60EC5B" w14:textId="77777777" w:rsidR="00EA7E00" w:rsidRPr="00440CA3" w:rsidRDefault="00EA7E00" w:rsidP="008745E1">
            <w:pPr>
              <w:rPr>
                <w:rFonts w:ascii="Courier New" w:hAnsi="Courier New" w:cs="Courier New"/>
              </w:rPr>
            </w:pPr>
            <w:r w:rsidRPr="00440CA3">
              <w:rPr>
                <w:rFonts w:ascii="Courier New" w:hAnsi="Courier New" w:cs="Courier New"/>
              </w:rPr>
              <w:tab/>
            </w:r>
            <w:r w:rsidRPr="00440CA3">
              <w:rPr>
                <w:rFonts w:ascii="Courier New" w:hAnsi="Courier New" w:cs="Courier New"/>
              </w:rPr>
              <w:tab/>
              <w:t>...</w:t>
            </w:r>
          </w:p>
          <w:p w14:paraId="57582C29" w14:textId="77777777" w:rsidR="00EA7E00" w:rsidRPr="00440CA3" w:rsidRDefault="00EA7E00" w:rsidP="008745E1">
            <w:pPr>
              <w:rPr>
                <w:rFonts w:ascii="Courier New" w:hAnsi="Courier New" w:cs="Courier New"/>
              </w:rPr>
            </w:pPr>
            <w:r w:rsidRPr="00440CA3">
              <w:rPr>
                <w:rFonts w:ascii="Courier New" w:hAnsi="Courier New" w:cs="Courier New"/>
              </w:rPr>
              <w:tab/>
            </w:r>
            <w:r w:rsidRPr="00440CA3">
              <w:rPr>
                <w:rFonts w:ascii="Courier New" w:hAnsi="Courier New" w:cs="Courier New"/>
              </w:rPr>
              <w:tab/>
              <w:t>"</w:t>
            </w:r>
            <w:proofErr w:type="spellStart"/>
            <w:r w:rsidRPr="00440CA3">
              <w:rPr>
                <w:rFonts w:ascii="Courier New" w:hAnsi="Courier New" w:cs="Courier New"/>
              </w:rPr>
              <w:t>partyBag</w:t>
            </w:r>
            <w:proofErr w:type="spellEnd"/>
            <w:r w:rsidRPr="00440CA3">
              <w:rPr>
                <w:rFonts w:ascii="Courier New" w:hAnsi="Courier New" w:cs="Courier New"/>
              </w:rPr>
              <w:t>": {</w:t>
            </w:r>
          </w:p>
          <w:p w14:paraId="6CA2F736" w14:textId="77777777" w:rsidR="00EA7E00" w:rsidRPr="00CF686A" w:rsidRDefault="00EA7E00" w:rsidP="008745E1">
            <w:pPr>
              <w:rPr>
                <w:rFonts w:ascii="Courier New" w:hAnsi="Courier New" w:cs="Courier New"/>
              </w:rPr>
            </w:pPr>
            <w:r w:rsidRPr="00440CA3">
              <w:rPr>
                <w:rFonts w:ascii="Courier New" w:hAnsi="Courier New" w:cs="Courier New"/>
              </w:rPr>
              <w:tab/>
            </w:r>
            <w:r w:rsidRPr="00440CA3">
              <w:rPr>
                <w:rFonts w:ascii="Courier New" w:hAnsi="Courier New" w:cs="Courier New"/>
              </w:rPr>
              <w:tab/>
            </w:r>
            <w:r w:rsidRPr="00440CA3">
              <w:rPr>
                <w:rFonts w:ascii="Courier New" w:hAnsi="Courier New" w:cs="Courier New"/>
              </w:rPr>
              <w:tab/>
            </w:r>
            <w:r w:rsidRPr="00CF686A">
              <w:rPr>
                <w:rFonts w:ascii="Courier New" w:hAnsi="Courier New" w:cs="Courier New"/>
              </w:rPr>
              <w:t>"</w:t>
            </w:r>
            <w:proofErr w:type="spellStart"/>
            <w:r w:rsidRPr="00CF686A">
              <w:rPr>
                <w:rFonts w:ascii="Courier New" w:hAnsi="Courier New" w:cs="Courier New"/>
              </w:rPr>
              <w:t>applicantBag</w:t>
            </w:r>
            <w:proofErr w:type="spellEnd"/>
            <w:r w:rsidRPr="00CF686A">
              <w:rPr>
                <w:rFonts w:ascii="Courier New" w:hAnsi="Courier New" w:cs="Courier New"/>
              </w:rPr>
              <w:t>": {</w:t>
            </w:r>
          </w:p>
          <w:p w14:paraId="42F2B60C" w14:textId="77777777" w:rsidR="00EA7E00" w:rsidRPr="00CF686A" w:rsidRDefault="00EA7E00" w:rsidP="008745E1">
            <w:pPr>
              <w:rPr>
                <w:rFonts w:ascii="Courier New" w:hAnsi="Courier New" w:cs="Courier New"/>
              </w:rPr>
            </w:pP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t>"applicant": [</w:t>
            </w:r>
          </w:p>
          <w:p w14:paraId="743EC5B2" w14:textId="77777777" w:rsidR="00EA7E00" w:rsidRPr="00CF686A" w:rsidRDefault="00EA7E00" w:rsidP="008745E1">
            <w:pPr>
              <w:rPr>
                <w:rFonts w:ascii="Courier New" w:hAnsi="Courier New" w:cs="Courier New"/>
              </w:rPr>
            </w:pP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t>{</w:t>
            </w:r>
          </w:p>
          <w:p w14:paraId="2733279D" w14:textId="77777777" w:rsidR="00EA7E00" w:rsidRPr="00CF686A" w:rsidRDefault="00EA7E00" w:rsidP="008745E1">
            <w:pPr>
              <w:rPr>
                <w:rFonts w:ascii="Courier New" w:hAnsi="Courier New" w:cs="Courier New"/>
              </w:rPr>
            </w:pP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t>"</w:t>
            </w:r>
            <w:proofErr w:type="spellStart"/>
            <w:r w:rsidRPr="00CF686A">
              <w:rPr>
                <w:rFonts w:ascii="Courier New" w:hAnsi="Courier New" w:cs="Courier New"/>
              </w:rPr>
              <w:t>sequenceNumber</w:t>
            </w:r>
            <w:proofErr w:type="spellEnd"/>
            <w:r w:rsidRPr="00CF686A">
              <w:rPr>
                <w:rFonts w:ascii="Courier New" w:hAnsi="Courier New" w:cs="Courier New"/>
              </w:rPr>
              <w:t>": "001",</w:t>
            </w:r>
          </w:p>
          <w:p w14:paraId="708385E1" w14:textId="77777777" w:rsidR="00EA7E00" w:rsidRPr="00CF686A" w:rsidRDefault="00EA7E00" w:rsidP="008745E1">
            <w:pPr>
              <w:rPr>
                <w:rFonts w:ascii="Courier New" w:hAnsi="Courier New" w:cs="Courier New"/>
              </w:rPr>
            </w:pP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t>"</w:t>
            </w:r>
            <w:proofErr w:type="spellStart"/>
            <w:r w:rsidRPr="00CF686A">
              <w:rPr>
                <w:rFonts w:ascii="Courier New" w:hAnsi="Courier New" w:cs="Courier New"/>
              </w:rPr>
              <w:t>publicationContact</w:t>
            </w:r>
            <w:proofErr w:type="spellEnd"/>
            <w:r w:rsidRPr="00CF686A">
              <w:rPr>
                <w:rFonts w:ascii="Courier New" w:hAnsi="Courier New" w:cs="Courier New"/>
              </w:rPr>
              <w:t>": [</w:t>
            </w:r>
          </w:p>
          <w:p w14:paraId="00B3EC66" w14:textId="77777777" w:rsidR="00EA7E00" w:rsidRPr="00CF686A" w:rsidRDefault="00EA7E00" w:rsidP="008745E1">
            <w:pPr>
              <w:rPr>
                <w:rFonts w:ascii="Courier New" w:hAnsi="Courier New" w:cs="Courier New"/>
              </w:rPr>
            </w:pP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t>{</w:t>
            </w:r>
          </w:p>
          <w:p w14:paraId="1180A8A6" w14:textId="77777777" w:rsidR="00EA7E00" w:rsidRPr="00CF686A" w:rsidRDefault="00EA7E00" w:rsidP="008745E1">
            <w:pPr>
              <w:rPr>
                <w:rFonts w:ascii="Courier New" w:hAnsi="Courier New" w:cs="Courier New"/>
              </w:rPr>
            </w:pP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t>"name": {</w:t>
            </w:r>
          </w:p>
          <w:p w14:paraId="0FD2A680" w14:textId="77777777" w:rsidR="00EA7E00" w:rsidRPr="00CF686A" w:rsidRDefault="00EA7E00" w:rsidP="008745E1">
            <w:pPr>
              <w:rPr>
                <w:rFonts w:ascii="Courier New" w:hAnsi="Courier New" w:cs="Courier New"/>
              </w:rPr>
            </w:pP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t>"</w:t>
            </w:r>
            <w:proofErr w:type="spellStart"/>
            <w:r w:rsidRPr="00CF686A">
              <w:rPr>
                <w:rFonts w:ascii="Courier New" w:hAnsi="Courier New" w:cs="Courier New"/>
              </w:rPr>
              <w:t>personName</w:t>
            </w:r>
            <w:proofErr w:type="spellEnd"/>
            <w:r w:rsidRPr="00CF686A">
              <w:rPr>
                <w:rFonts w:ascii="Courier New" w:hAnsi="Courier New" w:cs="Courier New"/>
              </w:rPr>
              <w:t>": …,</w:t>
            </w:r>
          </w:p>
          <w:p w14:paraId="1F4A3257" w14:textId="77777777" w:rsidR="00EA7E00" w:rsidRPr="00CF686A" w:rsidRDefault="00EA7E00" w:rsidP="008745E1">
            <w:pPr>
              <w:rPr>
                <w:rFonts w:ascii="Courier New" w:hAnsi="Courier New" w:cs="Courier New"/>
              </w:rPr>
            </w:pP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t>"</w:t>
            </w:r>
            <w:proofErr w:type="spellStart"/>
            <w:r w:rsidRPr="00CF686A">
              <w:rPr>
                <w:rFonts w:ascii="Courier New" w:hAnsi="Courier New" w:cs="Courier New"/>
              </w:rPr>
              <w:t>applicantCategory</w:t>
            </w:r>
            <w:proofErr w:type="spellEnd"/>
            <w:r w:rsidRPr="00CF686A">
              <w:rPr>
                <w:rFonts w:ascii="Courier New" w:hAnsi="Courier New" w:cs="Courier New"/>
              </w:rPr>
              <w:t>": "Applicant",</w:t>
            </w:r>
          </w:p>
          <w:p w14:paraId="6BAFD1B7" w14:textId="77777777" w:rsidR="00EA7E00" w:rsidRPr="00CF686A" w:rsidRDefault="00EA7E00" w:rsidP="008745E1">
            <w:pPr>
              <w:rPr>
                <w:rFonts w:ascii="Courier New" w:hAnsi="Courier New" w:cs="Courier New"/>
              </w:rPr>
            </w:pP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t>},</w:t>
            </w:r>
          </w:p>
          <w:p w14:paraId="530D59FB" w14:textId="77777777" w:rsidR="00EA7E00" w:rsidRPr="00CF686A" w:rsidRDefault="00EA7E00" w:rsidP="008745E1">
            <w:pPr>
              <w:rPr>
                <w:rFonts w:ascii="Courier New" w:hAnsi="Courier New" w:cs="Courier New"/>
              </w:rPr>
            </w:pP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t>{</w:t>
            </w:r>
          </w:p>
          <w:p w14:paraId="4241DFCE" w14:textId="77777777" w:rsidR="00EA7E00" w:rsidRPr="00CF686A" w:rsidRDefault="00EA7E00" w:rsidP="008745E1">
            <w:pPr>
              <w:rPr>
                <w:rFonts w:ascii="Courier New" w:hAnsi="Courier New" w:cs="Courier New"/>
              </w:rPr>
            </w:pP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t>"</w:t>
            </w:r>
            <w:proofErr w:type="spellStart"/>
            <w:r w:rsidRPr="00CF686A">
              <w:rPr>
                <w:rFonts w:ascii="Courier New" w:hAnsi="Courier New" w:cs="Courier New"/>
              </w:rPr>
              <w:t>sequenceNumber</w:t>
            </w:r>
            <w:proofErr w:type="spellEnd"/>
            <w:r w:rsidRPr="00CF686A">
              <w:rPr>
                <w:rFonts w:ascii="Courier New" w:hAnsi="Courier New" w:cs="Courier New"/>
              </w:rPr>
              <w:t>": "002",</w:t>
            </w:r>
          </w:p>
          <w:p w14:paraId="7433B1B5" w14:textId="77777777" w:rsidR="00EA7E00" w:rsidRPr="00CF686A" w:rsidRDefault="00EA7E00" w:rsidP="008745E1">
            <w:pPr>
              <w:rPr>
                <w:rFonts w:ascii="Courier New" w:hAnsi="Courier New" w:cs="Courier New"/>
              </w:rPr>
            </w:pP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t>"</w:t>
            </w:r>
            <w:proofErr w:type="spellStart"/>
            <w:r w:rsidRPr="00CF686A">
              <w:rPr>
                <w:rFonts w:ascii="Courier New" w:hAnsi="Courier New" w:cs="Courier New"/>
              </w:rPr>
              <w:t>publicationContact</w:t>
            </w:r>
            <w:proofErr w:type="spellEnd"/>
            <w:r w:rsidRPr="00CF686A">
              <w:rPr>
                <w:rFonts w:ascii="Courier New" w:hAnsi="Courier New" w:cs="Courier New"/>
              </w:rPr>
              <w:t>": [</w:t>
            </w:r>
          </w:p>
          <w:p w14:paraId="7E355EB7" w14:textId="77777777" w:rsidR="00EA7E00" w:rsidRPr="00CF686A" w:rsidRDefault="00EA7E00" w:rsidP="008745E1">
            <w:pPr>
              <w:rPr>
                <w:rFonts w:ascii="Courier New" w:hAnsi="Courier New" w:cs="Courier New"/>
              </w:rPr>
            </w:pP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t>{</w:t>
            </w:r>
          </w:p>
          <w:p w14:paraId="607F9D52" w14:textId="77777777" w:rsidR="00EA7E00" w:rsidRPr="00CF686A" w:rsidRDefault="00EA7E00" w:rsidP="008745E1">
            <w:pPr>
              <w:rPr>
                <w:rFonts w:ascii="Courier New" w:hAnsi="Courier New" w:cs="Courier New"/>
              </w:rPr>
            </w:pP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t>"name": {</w:t>
            </w:r>
          </w:p>
          <w:p w14:paraId="1AC342F6" w14:textId="77777777" w:rsidR="00EA7E00" w:rsidRPr="00CF686A" w:rsidRDefault="00EA7E00" w:rsidP="008745E1">
            <w:pPr>
              <w:rPr>
                <w:rFonts w:ascii="Courier New" w:hAnsi="Courier New" w:cs="Courier New"/>
              </w:rPr>
            </w:pP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t>"</w:t>
            </w:r>
            <w:proofErr w:type="spellStart"/>
            <w:r w:rsidRPr="00CF686A">
              <w:rPr>
                <w:rFonts w:ascii="Courier New" w:hAnsi="Courier New" w:cs="Courier New"/>
              </w:rPr>
              <w:t>personName</w:t>
            </w:r>
            <w:proofErr w:type="spellEnd"/>
            <w:r w:rsidRPr="00CF686A">
              <w:rPr>
                <w:rFonts w:ascii="Courier New" w:hAnsi="Courier New" w:cs="Courier New"/>
              </w:rPr>
              <w:t>": …</w:t>
            </w:r>
          </w:p>
          <w:p w14:paraId="4FEC879F" w14:textId="77777777" w:rsidR="00EA7E00" w:rsidRPr="00CF686A" w:rsidRDefault="00EA7E00" w:rsidP="008745E1">
            <w:pPr>
              <w:rPr>
                <w:rFonts w:ascii="Courier New" w:hAnsi="Courier New" w:cs="Courier New"/>
              </w:rPr>
            </w:pP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t>}</w:t>
            </w:r>
          </w:p>
          <w:p w14:paraId="401BB7B4" w14:textId="77777777" w:rsidR="00EA7E00" w:rsidRPr="00CF686A" w:rsidRDefault="00EA7E00" w:rsidP="008745E1">
            <w:pPr>
              <w:rPr>
                <w:rFonts w:ascii="Courier New" w:hAnsi="Courier New" w:cs="Courier New"/>
              </w:rPr>
            </w:pP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t>}</w:t>
            </w:r>
          </w:p>
          <w:p w14:paraId="02633F2C" w14:textId="77777777" w:rsidR="00EA7E00" w:rsidRPr="00CF686A" w:rsidRDefault="00EA7E00" w:rsidP="008745E1">
            <w:pPr>
              <w:rPr>
                <w:rFonts w:ascii="Courier New" w:hAnsi="Courier New" w:cs="Courier New"/>
              </w:rPr>
            </w:pP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t>],</w:t>
            </w:r>
          </w:p>
          <w:p w14:paraId="347B391A" w14:textId="77777777" w:rsidR="00EA7E00" w:rsidRPr="00CF686A" w:rsidRDefault="00EA7E00" w:rsidP="008745E1">
            <w:pPr>
              <w:rPr>
                <w:rFonts w:ascii="Courier New" w:hAnsi="Courier New" w:cs="Courier New"/>
              </w:rPr>
            </w:pP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t>"</w:t>
            </w:r>
            <w:proofErr w:type="spellStart"/>
            <w:r w:rsidRPr="00CF686A">
              <w:rPr>
                <w:rFonts w:ascii="Courier New" w:hAnsi="Courier New" w:cs="Courier New"/>
              </w:rPr>
              <w:t>applicantCategory</w:t>
            </w:r>
            <w:proofErr w:type="spellEnd"/>
            <w:r w:rsidRPr="00CF686A">
              <w:rPr>
                <w:rFonts w:ascii="Courier New" w:hAnsi="Courier New" w:cs="Courier New"/>
              </w:rPr>
              <w:t>": "Applicant",</w:t>
            </w:r>
          </w:p>
          <w:p w14:paraId="1EF1F900" w14:textId="77777777" w:rsidR="00EA7E00" w:rsidRPr="00CF686A" w:rsidRDefault="00EA7E00" w:rsidP="008745E1">
            <w:pPr>
              <w:rPr>
                <w:rFonts w:ascii="Courier New" w:hAnsi="Courier New" w:cs="Courier New"/>
              </w:rPr>
            </w:pP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t>},</w:t>
            </w:r>
          </w:p>
          <w:p w14:paraId="43EA4925" w14:textId="77777777" w:rsidR="00EA7E00" w:rsidRPr="00CF686A" w:rsidRDefault="00EA7E00" w:rsidP="008745E1">
            <w:pPr>
              <w:rPr>
                <w:rFonts w:ascii="Courier New" w:hAnsi="Courier New" w:cs="Courier New"/>
              </w:rPr>
            </w:pP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t>{</w:t>
            </w:r>
          </w:p>
          <w:p w14:paraId="0E04E99C" w14:textId="77777777" w:rsidR="00EA7E00" w:rsidRPr="00CF686A" w:rsidRDefault="00EA7E00" w:rsidP="008745E1">
            <w:pPr>
              <w:rPr>
                <w:rFonts w:ascii="Courier New" w:hAnsi="Courier New" w:cs="Courier New"/>
              </w:rPr>
            </w:pP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t>"</w:t>
            </w:r>
            <w:proofErr w:type="spellStart"/>
            <w:r w:rsidRPr="00CF686A">
              <w:rPr>
                <w:rFonts w:ascii="Courier New" w:hAnsi="Courier New" w:cs="Courier New"/>
              </w:rPr>
              <w:t>sequenceNumber</w:t>
            </w:r>
            <w:proofErr w:type="spellEnd"/>
            <w:r w:rsidRPr="00CF686A">
              <w:rPr>
                <w:rFonts w:ascii="Courier New" w:hAnsi="Courier New" w:cs="Courier New"/>
              </w:rPr>
              <w:t>": "003",</w:t>
            </w:r>
          </w:p>
          <w:p w14:paraId="6D82BEFD" w14:textId="77777777" w:rsidR="00EA7E00" w:rsidRPr="00CF686A" w:rsidRDefault="00EA7E00" w:rsidP="008745E1">
            <w:pPr>
              <w:rPr>
                <w:rFonts w:ascii="Courier New" w:hAnsi="Courier New" w:cs="Courier New"/>
              </w:rPr>
            </w:pP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t>"</w:t>
            </w:r>
            <w:proofErr w:type="spellStart"/>
            <w:r w:rsidRPr="00CF686A">
              <w:rPr>
                <w:rFonts w:ascii="Courier New" w:hAnsi="Courier New" w:cs="Courier New"/>
              </w:rPr>
              <w:t>publicationContact</w:t>
            </w:r>
            <w:proofErr w:type="spellEnd"/>
            <w:r w:rsidRPr="00CF686A">
              <w:rPr>
                <w:rFonts w:ascii="Courier New" w:hAnsi="Courier New" w:cs="Courier New"/>
              </w:rPr>
              <w:t>": [</w:t>
            </w:r>
          </w:p>
          <w:p w14:paraId="4BE5EE64" w14:textId="77777777" w:rsidR="00EA7E00" w:rsidRPr="00CF686A" w:rsidRDefault="00EA7E00" w:rsidP="008745E1">
            <w:pPr>
              <w:rPr>
                <w:rFonts w:ascii="Courier New" w:hAnsi="Courier New" w:cs="Courier New"/>
              </w:rPr>
            </w:pP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t>{</w:t>
            </w:r>
          </w:p>
          <w:p w14:paraId="4EF73D2E" w14:textId="77777777" w:rsidR="00EA7E00" w:rsidRPr="00CF686A" w:rsidRDefault="00EA7E00" w:rsidP="008745E1">
            <w:pPr>
              <w:rPr>
                <w:rFonts w:ascii="Courier New" w:hAnsi="Courier New" w:cs="Courier New"/>
              </w:rPr>
            </w:pP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t>"name": {</w:t>
            </w:r>
          </w:p>
          <w:p w14:paraId="7DF2F928" w14:textId="77777777" w:rsidR="00EA7E00" w:rsidRPr="00CF686A" w:rsidRDefault="00EA7E00" w:rsidP="008745E1">
            <w:pPr>
              <w:rPr>
                <w:rFonts w:ascii="Courier New" w:hAnsi="Courier New" w:cs="Courier New"/>
              </w:rPr>
            </w:pP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t>"</w:t>
            </w:r>
            <w:proofErr w:type="spellStart"/>
            <w:r w:rsidRPr="00CF686A">
              <w:rPr>
                <w:rFonts w:ascii="Courier New" w:hAnsi="Courier New" w:cs="Courier New"/>
              </w:rPr>
              <w:t>personName</w:t>
            </w:r>
            <w:proofErr w:type="spellEnd"/>
            <w:r w:rsidRPr="00CF686A">
              <w:rPr>
                <w:rFonts w:ascii="Courier New" w:hAnsi="Courier New" w:cs="Courier New"/>
              </w:rPr>
              <w:t>": …</w:t>
            </w:r>
          </w:p>
          <w:p w14:paraId="6D4D5F80" w14:textId="77777777" w:rsidR="00EA7E00" w:rsidRPr="00CF686A" w:rsidRDefault="00EA7E00" w:rsidP="008745E1">
            <w:pPr>
              <w:rPr>
                <w:rFonts w:ascii="Courier New" w:hAnsi="Courier New" w:cs="Courier New"/>
              </w:rPr>
            </w:pP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t>}</w:t>
            </w:r>
          </w:p>
          <w:p w14:paraId="4C55A7F6" w14:textId="77777777" w:rsidR="00EA7E00" w:rsidRPr="00CF686A" w:rsidRDefault="00EA7E00" w:rsidP="008745E1">
            <w:pPr>
              <w:rPr>
                <w:rFonts w:ascii="Courier New" w:hAnsi="Courier New" w:cs="Courier New"/>
              </w:rPr>
            </w:pP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t>}</w:t>
            </w:r>
          </w:p>
          <w:p w14:paraId="0D1968F4" w14:textId="77777777" w:rsidR="00EA7E00" w:rsidRPr="00CF686A" w:rsidRDefault="00EA7E00" w:rsidP="008745E1">
            <w:pPr>
              <w:rPr>
                <w:rFonts w:ascii="Courier New" w:hAnsi="Courier New" w:cs="Courier New"/>
              </w:rPr>
            </w:pP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t>],</w:t>
            </w:r>
          </w:p>
          <w:p w14:paraId="22DC114A" w14:textId="77777777" w:rsidR="00EA7E00" w:rsidRPr="00CF686A" w:rsidRDefault="00EA7E00" w:rsidP="008745E1">
            <w:pPr>
              <w:rPr>
                <w:rFonts w:ascii="Courier New" w:hAnsi="Courier New" w:cs="Courier New"/>
              </w:rPr>
            </w:pP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t>"</w:t>
            </w:r>
            <w:proofErr w:type="spellStart"/>
            <w:r w:rsidRPr="00CF686A">
              <w:rPr>
                <w:rFonts w:ascii="Courier New" w:hAnsi="Courier New" w:cs="Courier New"/>
              </w:rPr>
              <w:t>applicantCategory</w:t>
            </w:r>
            <w:proofErr w:type="spellEnd"/>
            <w:r w:rsidRPr="00CF686A">
              <w:rPr>
                <w:rFonts w:ascii="Courier New" w:hAnsi="Courier New" w:cs="Courier New"/>
              </w:rPr>
              <w:t>": "Applicant",</w:t>
            </w:r>
          </w:p>
          <w:p w14:paraId="02E8C0E3" w14:textId="77777777" w:rsidR="00EA7E00" w:rsidRPr="00EA7E00" w:rsidRDefault="00EA7E00" w:rsidP="008745E1">
            <w:pPr>
              <w:rPr>
                <w:rFonts w:ascii="Courier New" w:hAnsi="Courier New" w:cs="Courier New"/>
                <w:lang w:val="fr-FR"/>
              </w:rPr>
            </w:pP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r>
            <w:r w:rsidRPr="00CF686A">
              <w:rPr>
                <w:rFonts w:ascii="Courier New" w:hAnsi="Courier New" w:cs="Courier New"/>
              </w:rPr>
              <w:tab/>
            </w:r>
            <w:r w:rsidRPr="00EA7E00">
              <w:rPr>
                <w:rFonts w:ascii="Courier New" w:hAnsi="Courier New" w:cs="Courier New"/>
                <w:lang w:val="fr-FR"/>
              </w:rPr>
              <w:t>},</w:t>
            </w:r>
          </w:p>
          <w:p w14:paraId="363C8654" w14:textId="77777777" w:rsidR="00EA7E00" w:rsidRPr="00EA7E00" w:rsidRDefault="00EA7E00" w:rsidP="008745E1">
            <w:pPr>
              <w:rPr>
                <w:rFonts w:ascii="Courier New" w:hAnsi="Courier New" w:cs="Courier New"/>
                <w:lang w:val="fr-FR"/>
              </w:rPr>
            </w:pPr>
            <w:r w:rsidRPr="00EA7E00">
              <w:rPr>
                <w:rFonts w:ascii="Courier New" w:hAnsi="Courier New" w:cs="Courier New"/>
                <w:lang w:val="fr-FR"/>
              </w:rPr>
              <w:tab/>
            </w:r>
            <w:r w:rsidRPr="00EA7E00">
              <w:rPr>
                <w:rFonts w:ascii="Courier New" w:hAnsi="Courier New" w:cs="Courier New"/>
                <w:lang w:val="fr-FR"/>
              </w:rPr>
              <w:tab/>
            </w:r>
            <w:r w:rsidRPr="00EA7E00">
              <w:rPr>
                <w:rFonts w:ascii="Courier New" w:hAnsi="Courier New" w:cs="Courier New"/>
                <w:lang w:val="fr-FR"/>
              </w:rPr>
              <w:tab/>
              <w:t>...</w:t>
            </w:r>
          </w:p>
          <w:p w14:paraId="4AFA1165" w14:textId="77777777" w:rsidR="00EA7E00" w:rsidRPr="00EA7E00" w:rsidRDefault="00EA7E00" w:rsidP="008745E1">
            <w:pPr>
              <w:rPr>
                <w:rFonts w:ascii="Courier New" w:hAnsi="Courier New" w:cs="Courier New"/>
                <w:lang w:val="fr-FR"/>
              </w:rPr>
            </w:pPr>
            <w:r w:rsidRPr="00EA7E00">
              <w:rPr>
                <w:rFonts w:ascii="Courier New" w:hAnsi="Courier New" w:cs="Courier New"/>
                <w:lang w:val="fr-FR"/>
              </w:rPr>
              <w:tab/>
            </w:r>
            <w:r w:rsidRPr="00EA7E00">
              <w:rPr>
                <w:rFonts w:ascii="Courier New" w:hAnsi="Courier New" w:cs="Courier New"/>
                <w:lang w:val="fr-FR"/>
              </w:rPr>
              <w:tab/>
            </w:r>
            <w:r w:rsidRPr="00EA7E00">
              <w:rPr>
                <w:rFonts w:ascii="Courier New" w:hAnsi="Courier New" w:cs="Courier New"/>
                <w:lang w:val="fr-FR"/>
              </w:rPr>
              <w:tab/>
              <w:t>}</w:t>
            </w:r>
          </w:p>
          <w:p w14:paraId="767A281B" w14:textId="77777777" w:rsidR="00EA7E00" w:rsidRPr="00EA7E00" w:rsidRDefault="00EA7E00" w:rsidP="008745E1">
            <w:pPr>
              <w:rPr>
                <w:rFonts w:ascii="Courier New" w:hAnsi="Courier New" w:cs="Courier New"/>
                <w:lang w:val="fr-FR"/>
              </w:rPr>
            </w:pPr>
            <w:r w:rsidRPr="00EA7E00">
              <w:rPr>
                <w:rFonts w:ascii="Courier New" w:hAnsi="Courier New" w:cs="Courier New"/>
                <w:lang w:val="fr-FR"/>
              </w:rPr>
              <w:tab/>
            </w:r>
            <w:r w:rsidRPr="00EA7E00">
              <w:rPr>
                <w:rFonts w:ascii="Courier New" w:hAnsi="Courier New" w:cs="Courier New"/>
                <w:lang w:val="fr-FR"/>
              </w:rPr>
              <w:tab/>
              <w:t>}</w:t>
            </w:r>
          </w:p>
          <w:p w14:paraId="47617A89" w14:textId="77777777" w:rsidR="00EA7E00" w:rsidRPr="00EA7E00" w:rsidRDefault="00EA7E00" w:rsidP="008745E1">
            <w:pPr>
              <w:rPr>
                <w:rFonts w:ascii="Courier New" w:hAnsi="Courier New" w:cs="Courier New"/>
                <w:lang w:val="fr-FR"/>
              </w:rPr>
            </w:pPr>
            <w:r w:rsidRPr="00EA7E00">
              <w:rPr>
                <w:rFonts w:ascii="Courier New" w:hAnsi="Courier New" w:cs="Courier New"/>
                <w:lang w:val="fr-FR"/>
              </w:rPr>
              <w:tab/>
              <w:t>},</w:t>
            </w:r>
          </w:p>
          <w:p w14:paraId="6EBC3943" w14:textId="5DE58208" w:rsidR="00521A1F" w:rsidRDefault="00EA7E00" w:rsidP="008745E1">
            <w:pPr>
              <w:spacing w:line="480" w:lineRule="auto"/>
              <w:rPr>
                <w:rFonts w:eastAsia="Times New Roman" w:cs="Arial"/>
                <w:szCs w:val="17"/>
              </w:rPr>
            </w:pPr>
            <w:r w:rsidRPr="00EA7E00">
              <w:rPr>
                <w:rFonts w:ascii="Courier New" w:hAnsi="Courier New" w:cs="Courier New"/>
                <w:lang w:val="fr-FR"/>
              </w:rPr>
              <w:tab/>
            </w:r>
            <w:r w:rsidRPr="00EA7E00">
              <w:rPr>
                <w:rFonts w:ascii="Courier New" w:hAnsi="Courier New" w:cs="Courier New"/>
                <w:lang w:val="fr-FR"/>
              </w:rPr>
              <w:tab/>
              <w:t>...</w:t>
            </w:r>
            <w:r w:rsidR="00E604FF" w:rsidRPr="00E604FF">
              <w:rPr>
                <w:rFonts w:ascii="Courier New" w:hAnsi="Courier New" w:cs="Courier New"/>
                <w:lang w:val="fr-FR"/>
              </w:rPr>
              <w:tab/>
              <w:t>}</w:t>
            </w:r>
            <w:r w:rsidR="00521A1F" w:rsidRPr="00521A1F">
              <w:rPr>
                <w:rFonts w:eastAsia="Times New Roman" w:cs="Arial"/>
                <w:szCs w:val="17"/>
              </w:rPr>
              <w:t>}</w:t>
            </w:r>
          </w:p>
        </w:tc>
      </w:tr>
    </w:tbl>
    <w:p w14:paraId="4C7447AA" w14:textId="3E7D0AD3" w:rsidR="000E260B" w:rsidRDefault="000E260B" w:rsidP="001E2761">
      <w:pPr>
        <w:pStyle w:val="STParagraph"/>
      </w:pPr>
      <w:r>
        <w:fldChar w:fldCharType="begin"/>
      </w:r>
      <w:r>
        <w:instrText xml:space="preserve"> AUTONUM  </w:instrText>
      </w:r>
      <w:r>
        <w:fldChar w:fldCharType="end"/>
      </w:r>
      <w:r>
        <w:tab/>
        <w:t>A Web API may</w:t>
      </w:r>
      <w:r w:rsidRPr="00232C3F">
        <w:t xml:space="preserve"> support expanding the body of returned content.</w:t>
      </w:r>
    </w:p>
    <w:p w14:paraId="23EE250B" w14:textId="1A2A6E60" w:rsidR="005E48A2" w:rsidRPr="00232C3F" w:rsidRDefault="008620A5" w:rsidP="00F657F7">
      <w:pPr>
        <w:pStyle w:val="RuleStyle"/>
      </w:pPr>
      <w:r>
        <w:t>[RS</w:t>
      </w:r>
      <w:r w:rsidR="00B04C50">
        <w:t>G</w:t>
      </w:r>
      <w:r>
        <w:t>-</w:t>
      </w:r>
      <w:r w:rsidR="00B3484A">
        <w:t>7</w:t>
      </w:r>
      <w:r w:rsidR="00355848">
        <w:t>7</w:t>
      </w:r>
      <w:r w:rsidR="005E48A2" w:rsidRPr="00232C3F">
        <w:t>]</w:t>
      </w:r>
      <w:r w:rsidR="00F657F7">
        <w:tab/>
      </w:r>
      <w:r w:rsidR="005E48A2" w:rsidRPr="00232C3F">
        <w:t xml:space="preserve">A Web API MAY support expanding the body of returned content. </w:t>
      </w:r>
      <w:r w:rsidR="00AA6178">
        <w:t xml:space="preserve"> </w:t>
      </w:r>
      <w:r w:rsidR="005E48A2" w:rsidRPr="00232C3F">
        <w:t xml:space="preserve">The query parameter </w:t>
      </w:r>
      <w:r w:rsidR="005E48A2" w:rsidRPr="00232C3F">
        <w:rPr>
          <w:rFonts w:ascii="Courier New" w:hAnsi="Courier New" w:cs="Courier New"/>
        </w:rPr>
        <w:t>expand=&lt;comma-separated list of attributes names&gt;</w:t>
      </w:r>
      <w:r w:rsidR="005E48A2" w:rsidRPr="00232C3F">
        <w:t xml:space="preserve"> SHOULD be used.</w:t>
      </w:r>
    </w:p>
    <w:p w14:paraId="020FDA23" w14:textId="77777777" w:rsidR="00AD2DE4" w:rsidRPr="00AD2DE4" w:rsidRDefault="00AD2DE4" w:rsidP="00D71A66">
      <w:pPr>
        <w:pStyle w:val="STH4"/>
      </w:pPr>
      <w:r>
        <w:t>Projection</w:t>
      </w:r>
    </w:p>
    <w:p w14:paraId="35301A9A" w14:textId="165F12F2" w:rsidR="00AD2DE4" w:rsidRDefault="00AD2DE4" w:rsidP="001E2761">
      <w:pPr>
        <w:pStyle w:val="STParagraph"/>
      </w:pPr>
      <w:r>
        <w:fldChar w:fldCharType="begin"/>
      </w:r>
      <w:r>
        <w:instrText xml:space="preserve"> AUTONUM  </w:instrText>
      </w:r>
      <w:r>
        <w:fldChar w:fldCharType="end"/>
      </w:r>
      <w:r>
        <w:tab/>
      </w:r>
      <w:r w:rsidRPr="00232C3F">
        <w:t xml:space="preserve">A Web API should support </w:t>
      </w:r>
      <w:r>
        <w:t xml:space="preserve">field </w:t>
      </w:r>
      <w:r w:rsidRPr="00232C3F">
        <w:t>projection</w:t>
      </w:r>
      <w:r>
        <w:t>, which controls how much of an entity’s data is returned in response to an API request.  The field projection can decrease response time and payload size.</w:t>
      </w:r>
      <w:r w:rsidR="00AA6178">
        <w:t xml:space="preserve"> </w:t>
      </w:r>
      <w:r>
        <w:t xml:space="preserve"> </w:t>
      </w:r>
      <w:r w:rsidRPr="00232C3F">
        <w:t xml:space="preserve">If only specific attributes from the retrieved data are required, a projection query parameter must be used instead of URL paths. </w:t>
      </w:r>
      <w:r>
        <w:t xml:space="preserve"> </w:t>
      </w:r>
      <w:r w:rsidRPr="00232C3F">
        <w:t xml:space="preserve">The query parameter </w:t>
      </w:r>
      <w:r>
        <w:t>should be formed as follows:</w:t>
      </w:r>
      <w:r w:rsidR="005E18BF">
        <w:t xml:space="preserve"> </w:t>
      </w:r>
      <w:r>
        <w:t xml:space="preserve"> “</w:t>
      </w:r>
      <w:r>
        <w:rPr>
          <w:rFonts w:ascii="Courier New" w:hAnsi="Courier New" w:cs="Courier New"/>
        </w:rPr>
        <w:t>fields</w:t>
      </w:r>
      <w:r w:rsidRPr="00232C3F">
        <w:rPr>
          <w:rFonts w:ascii="Courier New" w:hAnsi="Courier New" w:cs="Courier New"/>
        </w:rPr>
        <w:t>=</w:t>
      </w:r>
      <w:r>
        <w:rPr>
          <w:rFonts w:ascii="Courier New" w:hAnsi="Courier New" w:cs="Courier New"/>
        </w:rPr>
        <w:t>”</w:t>
      </w:r>
      <w:r w:rsidRPr="00232C3F">
        <w:rPr>
          <w:rFonts w:ascii="Courier New" w:hAnsi="Courier New" w:cs="Courier New"/>
        </w:rPr>
        <w:t>&lt;comma-separated list of attribute names&gt;</w:t>
      </w:r>
      <w:r w:rsidRPr="00232C3F">
        <w:t>.</w:t>
      </w:r>
      <w:r>
        <w:t xml:space="preserve">  </w:t>
      </w:r>
      <w:r w:rsidRPr="00232C3F">
        <w:t xml:space="preserve">A projection query parameter is easier to implement and can retrieve multiple attributes. </w:t>
      </w:r>
      <w:r w:rsidR="00AA6178">
        <w:t xml:space="preserve"> </w:t>
      </w:r>
      <w:r>
        <w:t>If a projection is supported, the XSD/JSON Schema should not apply in the response since the response will not be valid against the original XSD/JSON Schema.</w:t>
      </w:r>
    </w:p>
    <w:p w14:paraId="11794E08" w14:textId="77777777" w:rsidR="00AD2DE4" w:rsidRDefault="00AD2DE4" w:rsidP="00D71A66">
      <w:pPr>
        <w:pStyle w:val="STTableText"/>
      </w:pPr>
      <w:r w:rsidRPr="00232C3F">
        <w:t>For example</w:t>
      </w:r>
      <w:r>
        <w:t>, the following request message returns only the full name of the requested patent inventor</w:t>
      </w:r>
      <w:r w:rsidRPr="00232C3F">
        <w:t>:</w:t>
      </w:r>
    </w:p>
    <w:p w14:paraId="75B34957" w14:textId="1DFD100E" w:rsidR="00AD2DE4" w:rsidRPr="00D71A66" w:rsidRDefault="00AD2DE4" w:rsidP="00D71A66">
      <w:pPr>
        <w:pStyle w:val="STTableText"/>
        <w:rPr>
          <w:u w:val="single"/>
        </w:rPr>
      </w:pPr>
      <w:r w:rsidRPr="00D71A66">
        <w:rPr>
          <w:u w:val="single"/>
        </w:rPr>
        <w:t>In case of XML payloads</w:t>
      </w:r>
      <w:r w:rsidR="00F03BD2" w:rsidRPr="00D71A66">
        <w:rPr>
          <w:u w:val="single"/>
        </w:rPr>
        <w:t xml:space="preserve"> based on ST.96</w:t>
      </w:r>
    </w:p>
    <w:p w14:paraId="7A1196E6" w14:textId="77777777" w:rsidR="00AD2DE4" w:rsidRPr="005F06CF" w:rsidRDefault="00AD2DE4" w:rsidP="00D71A66">
      <w:pPr>
        <w:pStyle w:val="STTableText"/>
      </w:pPr>
      <w:r>
        <w:t>Get the patent inventor full name with the id equal to id12345:</w:t>
      </w:r>
    </w:p>
    <w:tbl>
      <w:tblPr>
        <w:tblStyle w:val="TableGrid"/>
        <w:tblW w:w="8820" w:type="dxa"/>
        <w:tblInd w:w="535" w:type="dxa"/>
        <w:tblLook w:val="04A0" w:firstRow="1" w:lastRow="0" w:firstColumn="1" w:lastColumn="0" w:noHBand="0" w:noVBand="1"/>
      </w:tblPr>
      <w:tblGrid>
        <w:gridCol w:w="8820"/>
      </w:tblGrid>
      <w:tr w:rsidR="00AD2DE4" w:rsidRPr="00232C3F" w14:paraId="3FECC4A4" w14:textId="77777777" w:rsidTr="00F657F7">
        <w:tc>
          <w:tcPr>
            <w:tcW w:w="8820" w:type="dxa"/>
          </w:tcPr>
          <w:p w14:paraId="0FD6DEFB" w14:textId="236023F8" w:rsidR="00AD2DE4" w:rsidRDefault="00AD2DE4" w:rsidP="008745E1">
            <w:pPr>
              <w:rPr>
                <w:rFonts w:ascii="Courier New" w:hAnsi="Courier New" w:cs="Courier New"/>
              </w:rPr>
            </w:pPr>
            <w:r w:rsidRPr="00232C3F">
              <w:rPr>
                <w:rFonts w:ascii="Courier New" w:hAnsi="Courier New" w:cs="Courier New"/>
              </w:rPr>
              <w:t>GET </w:t>
            </w:r>
            <w:ins w:id="165" w:author="Author">
              <w:r>
                <w:fldChar w:fldCharType="begin"/>
              </w:r>
            </w:ins>
            <w:del w:id="166" w:author="Author">
              <w:r>
                <w:delInstrText>HYPERLINK "https://wipo.int/api/v1/inventors/id12345?fields=firstName,lastName"</w:delInstrText>
              </w:r>
            </w:del>
            <w:ins w:id="167" w:author="Author">
              <w:r>
                <w:fldChar w:fldCharType="separate"/>
              </w:r>
            </w:ins>
            <w:r w:rsidRPr="00385DFD">
              <w:rPr>
                <w:rStyle w:val="Hyperlink"/>
                <w:rFonts w:ascii="Courier New" w:hAnsi="Courier New" w:cs="Courier New"/>
              </w:rPr>
              <w:t>/api/v1/</w:t>
            </w:r>
            <w:r>
              <w:rPr>
                <w:rStyle w:val="Hyperlink"/>
                <w:rFonts w:ascii="Courier New" w:hAnsi="Courier New" w:cs="Courier New"/>
              </w:rPr>
              <w:t>patents/i</w:t>
            </w:r>
            <w:r w:rsidRPr="00385DFD">
              <w:rPr>
                <w:rStyle w:val="Hyperlink"/>
                <w:rFonts w:ascii="Courier New" w:hAnsi="Courier New" w:cs="Courier New"/>
              </w:rPr>
              <w:t>nventors/id12345?fields=</w:t>
            </w:r>
            <w:ins w:id="168" w:author="Author">
              <w:r w:rsidR="00AA2EC0">
                <w:rPr>
                  <w:rStyle w:val="Hyperlink"/>
                  <w:rFonts w:ascii="Courier New" w:hAnsi="Courier New" w:cs="Courier New"/>
                </w:rPr>
                <w:t>P</w:t>
              </w:r>
              <w:r w:rsidR="00C40BDE">
                <w:rPr>
                  <w:rStyle w:val="Hyperlink"/>
                  <w:rFonts w:ascii="Courier New" w:hAnsi="Courier New" w:cs="Courier New"/>
                </w:rPr>
                <w:t>erson</w:t>
              </w:r>
            </w:ins>
            <w:r w:rsidR="00C40BDE">
              <w:rPr>
                <w:rStyle w:val="Hyperlink"/>
                <w:rFonts w:ascii="Courier New" w:hAnsi="Courier New" w:cs="Courier New"/>
              </w:rPr>
              <w:t>Full</w:t>
            </w:r>
            <w:r w:rsidR="00C40BDE" w:rsidRPr="00385DFD">
              <w:rPr>
                <w:rStyle w:val="Hyperlink"/>
                <w:rFonts w:ascii="Courier New" w:hAnsi="Courier New" w:cs="Courier New"/>
              </w:rPr>
              <w:t>Name</w:t>
            </w:r>
            <w:ins w:id="169" w:author="Author">
              <w:r>
                <w:fldChar w:fldCharType="end"/>
              </w:r>
            </w:ins>
          </w:p>
          <w:p w14:paraId="41350C8A" w14:textId="6114A9E6" w:rsidR="00AD2DE4" w:rsidRDefault="00AD2DE4" w:rsidP="008745E1">
            <w:pPr>
              <w:tabs>
                <w:tab w:val="right" w:pos="7794"/>
              </w:tabs>
              <w:rPr>
                <w:rFonts w:ascii="Courier New" w:hAnsi="Courier New" w:cs="Courier New"/>
              </w:rPr>
            </w:pPr>
            <w:r>
              <w:rPr>
                <w:rFonts w:ascii="Courier New" w:hAnsi="Courier New" w:cs="Courier New"/>
              </w:rPr>
              <w:t xml:space="preserve">Host: </w:t>
            </w:r>
            <w:r w:rsidRPr="00961B71">
              <w:rPr>
                <w:rFonts w:ascii="Courier New" w:hAnsi="Courier New" w:cs="Courier New"/>
              </w:rPr>
              <w:t xml:space="preserve">wipo.int </w:t>
            </w:r>
            <w:r w:rsidR="00E219ED">
              <w:rPr>
                <w:rFonts w:ascii="Courier New" w:hAnsi="Courier New" w:cs="Courier New"/>
              </w:rPr>
              <w:tab/>
            </w:r>
          </w:p>
          <w:p w14:paraId="2B2EDD4E" w14:textId="77777777" w:rsidR="00AD2DE4" w:rsidRPr="00232C3F" w:rsidRDefault="00AD2DE4" w:rsidP="008745E1">
            <w:pPr>
              <w:spacing w:line="480" w:lineRule="auto"/>
            </w:pPr>
            <w:r>
              <w:rPr>
                <w:rFonts w:ascii="Courier New" w:hAnsi="Courier New" w:cs="Courier New"/>
              </w:rPr>
              <w:t>Accept: application/xml</w:t>
            </w:r>
          </w:p>
        </w:tc>
      </w:tr>
    </w:tbl>
    <w:p w14:paraId="7940901B" w14:textId="2AA16EF9" w:rsidR="00AD2DE4" w:rsidRDefault="00AD2DE4" w:rsidP="00D71A66">
      <w:pPr>
        <w:pStyle w:val="STTableText"/>
      </w:pPr>
      <w:r>
        <w:t>An example for the HTTP response message is shown:</w:t>
      </w:r>
    </w:p>
    <w:tbl>
      <w:tblPr>
        <w:tblStyle w:val="TableGrid"/>
        <w:tblW w:w="8820" w:type="dxa"/>
        <w:tblInd w:w="535" w:type="dxa"/>
        <w:tblLook w:val="04A0" w:firstRow="1" w:lastRow="0" w:firstColumn="1" w:lastColumn="0" w:noHBand="0" w:noVBand="1"/>
      </w:tblPr>
      <w:tblGrid>
        <w:gridCol w:w="8820"/>
      </w:tblGrid>
      <w:tr w:rsidR="00AD2DE4" w14:paraId="6C593ABE" w14:textId="77777777" w:rsidTr="00F657F7">
        <w:tc>
          <w:tcPr>
            <w:tcW w:w="8820" w:type="dxa"/>
          </w:tcPr>
          <w:p w14:paraId="3CE5556B" w14:textId="77777777" w:rsidR="00AD2DE4" w:rsidRPr="00CF686A" w:rsidRDefault="00AD2DE4" w:rsidP="008745E1">
            <w:pPr>
              <w:rPr>
                <w:rFonts w:ascii="Courier New" w:hAnsi="Courier New" w:cs="Courier New"/>
              </w:rPr>
            </w:pPr>
            <w:r w:rsidRPr="00CF686A">
              <w:rPr>
                <w:rFonts w:ascii="Courier New" w:hAnsi="Courier New" w:cs="Courier New"/>
              </w:rPr>
              <w:t>HTTP/1.1 200 OK</w:t>
            </w:r>
          </w:p>
          <w:p w14:paraId="450ABC38" w14:textId="77777777" w:rsidR="00AD2DE4" w:rsidRPr="00CF686A" w:rsidRDefault="00AD2DE4" w:rsidP="008745E1">
            <w:pPr>
              <w:rPr>
                <w:rFonts w:ascii="Courier New" w:hAnsi="Courier New" w:cs="Courier New"/>
              </w:rPr>
            </w:pPr>
            <w:r w:rsidRPr="00CF686A">
              <w:rPr>
                <w:rFonts w:ascii="Courier New" w:hAnsi="Courier New" w:cs="Courier New"/>
              </w:rPr>
              <w:t>Content-Type: application/xml</w:t>
            </w:r>
          </w:p>
          <w:p w14:paraId="47E37BB9" w14:textId="77777777" w:rsidR="00AD2DE4" w:rsidRPr="00CF686A" w:rsidRDefault="00AD2DE4" w:rsidP="008745E1">
            <w:pPr>
              <w:rPr>
                <w:rFonts w:ascii="Courier New" w:hAnsi="Courier New" w:cs="Courier New"/>
              </w:rPr>
            </w:pPr>
            <w:r w:rsidRPr="00CF686A">
              <w:rPr>
                <w:rFonts w:ascii="Courier New" w:hAnsi="Courier New" w:cs="Courier New"/>
              </w:rPr>
              <w:t>&lt;?xml version="1.0" encoding="UTF-8"?&gt;</w:t>
            </w:r>
          </w:p>
          <w:p w14:paraId="7D0E37B4" w14:textId="2F1049DA" w:rsidR="00AD2DE4" w:rsidRPr="00CF686A" w:rsidRDefault="00AD2DE4" w:rsidP="008745E1">
            <w:pPr>
              <w:rPr>
                <w:rFonts w:ascii="Courier New" w:hAnsi="Courier New" w:cs="Courier New"/>
              </w:rPr>
            </w:pPr>
            <w:r w:rsidRPr="00CF686A">
              <w:rPr>
                <w:rFonts w:ascii="Courier New" w:hAnsi="Courier New" w:cs="Courier New"/>
              </w:rPr>
              <w:t>&lt;</w:t>
            </w:r>
            <w:proofErr w:type="spellStart"/>
            <w:r w:rsidRPr="00CF686A">
              <w:rPr>
                <w:rFonts w:ascii="Courier New" w:hAnsi="Courier New" w:cs="Courier New"/>
              </w:rPr>
              <w:t>pat:Inventor</w:t>
            </w:r>
            <w:proofErr w:type="spellEnd"/>
            <w:r w:rsidRPr="00CF686A">
              <w:rPr>
                <w:rFonts w:ascii="Courier New" w:hAnsi="Courier New" w:cs="Courier New"/>
              </w:rPr>
              <w:t xml:space="preserve"> </w:t>
            </w:r>
            <w:proofErr w:type="spellStart"/>
            <w:r w:rsidRPr="00CF686A">
              <w:rPr>
                <w:rFonts w:ascii="Courier New" w:hAnsi="Courier New" w:cs="Courier New"/>
              </w:rPr>
              <w:t>xmlns</w:t>
            </w:r>
            <w:proofErr w:type="spellEnd"/>
            <w:r w:rsidRPr="00CF686A">
              <w:rPr>
                <w:rFonts w:ascii="Courier New" w:hAnsi="Courier New" w:cs="Courier New"/>
              </w:rPr>
              <w:t xml:space="preserve">="http://www.wipo.int/standards/XMLSchema/ST96/Common" </w:t>
            </w:r>
            <w:proofErr w:type="spellStart"/>
            <w:r w:rsidRPr="00CF686A">
              <w:rPr>
                <w:rFonts w:ascii="Courier New" w:hAnsi="Courier New" w:cs="Courier New"/>
              </w:rPr>
              <w:t>xmlns:xsi</w:t>
            </w:r>
            <w:proofErr w:type="spellEnd"/>
            <w:r w:rsidRPr="00CF686A">
              <w:rPr>
                <w:rFonts w:ascii="Courier New" w:hAnsi="Courier New" w:cs="Courier New"/>
              </w:rPr>
              <w:t xml:space="preserve">="http://www.w3.org/2001/XMLSchema-instance" </w:t>
            </w:r>
            <w:proofErr w:type="spellStart"/>
            <w:r w:rsidRPr="00CF686A">
              <w:rPr>
                <w:rFonts w:ascii="Courier New" w:hAnsi="Courier New" w:cs="Courier New"/>
              </w:rPr>
              <w:t>xmlns:com</w:t>
            </w:r>
            <w:proofErr w:type="spellEnd"/>
            <w:r w:rsidRPr="00CF686A">
              <w:rPr>
                <w:rFonts w:ascii="Courier New" w:hAnsi="Courier New" w:cs="Courier New"/>
              </w:rPr>
              <w:t xml:space="preserve">="http://www.wipo.int/standards/XMLSchema/ST96/Common" </w:t>
            </w:r>
            <w:proofErr w:type="spellStart"/>
            <w:r w:rsidRPr="00CF686A">
              <w:rPr>
                <w:rFonts w:ascii="Courier New" w:hAnsi="Courier New" w:cs="Courier New"/>
              </w:rPr>
              <w:t>xmlns:pat</w:t>
            </w:r>
            <w:proofErr w:type="spellEnd"/>
            <w:r w:rsidRPr="00CF686A">
              <w:rPr>
                <w:rFonts w:ascii="Courier New" w:hAnsi="Courier New" w:cs="Courier New"/>
              </w:rPr>
              <w:t xml:space="preserve">="http://www.wipo.int/standards/XMLSchema/ST96/Patent" </w:t>
            </w:r>
            <w:proofErr w:type="spellStart"/>
            <w:r w:rsidRPr="00CF686A">
              <w:rPr>
                <w:rFonts w:ascii="Courier New" w:hAnsi="Courier New" w:cs="Courier New"/>
              </w:rPr>
              <w:t>com:sequenceNumber</w:t>
            </w:r>
            <w:proofErr w:type="spellEnd"/>
            <w:r w:rsidRPr="00CF686A">
              <w:rPr>
                <w:rFonts w:ascii="Courier New" w:hAnsi="Courier New" w:cs="Courier New"/>
              </w:rPr>
              <w:t xml:space="preserve">="String" </w:t>
            </w:r>
            <w:proofErr w:type="spellStart"/>
            <w:r w:rsidRPr="00CF686A">
              <w:rPr>
                <w:rFonts w:ascii="Courier New" w:hAnsi="Courier New" w:cs="Courier New"/>
              </w:rPr>
              <w:t>com:id</w:t>
            </w:r>
            <w:proofErr w:type="spellEnd"/>
            <w:r w:rsidRPr="00CF686A">
              <w:rPr>
                <w:rFonts w:ascii="Courier New" w:hAnsi="Courier New" w:cs="Courier New"/>
              </w:rPr>
              <w:t>="ID1" xsi:schemaLocation="http://www.wipo.int/standards/XMLSchema/ST96/Patent PatentPublication_V</w:t>
            </w:r>
            <w:r w:rsidR="00CC1B23" w:rsidRPr="00CF686A">
              <w:rPr>
                <w:rFonts w:ascii="Courier New" w:hAnsi="Courier New" w:cs="Courier New"/>
              </w:rPr>
              <w:t>5</w:t>
            </w:r>
            <w:r w:rsidRPr="00CF686A">
              <w:rPr>
                <w:rFonts w:ascii="Courier New" w:hAnsi="Courier New" w:cs="Courier New"/>
              </w:rPr>
              <w:t>_</w:t>
            </w:r>
            <w:r w:rsidR="00CC1B23" w:rsidRPr="00CF686A">
              <w:rPr>
                <w:rFonts w:ascii="Courier New" w:hAnsi="Courier New" w:cs="Courier New"/>
              </w:rPr>
              <w:t>0</w:t>
            </w:r>
            <w:r w:rsidRPr="00CF686A">
              <w:rPr>
                <w:rFonts w:ascii="Courier New" w:hAnsi="Courier New" w:cs="Courier New"/>
              </w:rPr>
              <w:t>.xsd"&gt;</w:t>
            </w:r>
          </w:p>
          <w:p w14:paraId="257BE9E1" w14:textId="77777777" w:rsidR="00AD2DE4" w:rsidRPr="00E539A2" w:rsidRDefault="00AD2DE4" w:rsidP="008745E1">
            <w:pPr>
              <w:rPr>
                <w:rFonts w:ascii="Courier New" w:hAnsi="Courier New" w:cs="Courier New"/>
              </w:rPr>
            </w:pPr>
            <w:r w:rsidRPr="00CF686A">
              <w:rPr>
                <w:rFonts w:ascii="Courier New" w:hAnsi="Courier New" w:cs="Courier New"/>
              </w:rPr>
              <w:tab/>
            </w:r>
            <w:r w:rsidRPr="00E539A2">
              <w:rPr>
                <w:rFonts w:ascii="Courier New" w:hAnsi="Courier New" w:cs="Courier New"/>
              </w:rPr>
              <w:t>&lt;Contact&gt;</w:t>
            </w:r>
          </w:p>
          <w:p w14:paraId="1DC82F63" w14:textId="77777777" w:rsidR="00AD2DE4" w:rsidRPr="00E539A2" w:rsidRDefault="00AD2DE4" w:rsidP="008745E1">
            <w:pPr>
              <w:rPr>
                <w:rFonts w:ascii="Courier New" w:hAnsi="Courier New" w:cs="Courier New"/>
              </w:rPr>
            </w:pPr>
            <w:r w:rsidRPr="00E539A2">
              <w:rPr>
                <w:rFonts w:ascii="Courier New" w:hAnsi="Courier New" w:cs="Courier New"/>
              </w:rPr>
              <w:tab/>
            </w:r>
            <w:r w:rsidRPr="00E539A2">
              <w:rPr>
                <w:rFonts w:ascii="Courier New" w:hAnsi="Courier New" w:cs="Courier New"/>
              </w:rPr>
              <w:tab/>
              <w:t>&lt;Name&gt;</w:t>
            </w:r>
          </w:p>
          <w:p w14:paraId="23CEA9DB" w14:textId="77777777" w:rsidR="00AD2DE4" w:rsidRPr="00E539A2" w:rsidRDefault="00AD2DE4" w:rsidP="008745E1">
            <w:pPr>
              <w:rPr>
                <w:rFonts w:ascii="Courier New" w:hAnsi="Courier New" w:cs="Courier New"/>
              </w:rPr>
            </w:pPr>
            <w:r w:rsidRPr="00E539A2">
              <w:rPr>
                <w:rFonts w:ascii="Courier New" w:hAnsi="Courier New" w:cs="Courier New"/>
              </w:rPr>
              <w:tab/>
            </w:r>
            <w:r w:rsidRPr="00E539A2">
              <w:rPr>
                <w:rFonts w:ascii="Courier New" w:hAnsi="Courier New" w:cs="Courier New"/>
              </w:rPr>
              <w:tab/>
            </w:r>
            <w:r w:rsidRPr="00E539A2">
              <w:rPr>
                <w:rFonts w:ascii="Courier New" w:hAnsi="Courier New" w:cs="Courier New"/>
              </w:rPr>
              <w:tab/>
              <w:t>&lt;</w:t>
            </w:r>
            <w:proofErr w:type="spellStart"/>
            <w:r w:rsidRPr="00E539A2">
              <w:rPr>
                <w:rFonts w:ascii="Courier New" w:hAnsi="Courier New" w:cs="Courier New"/>
              </w:rPr>
              <w:t>PersonName</w:t>
            </w:r>
            <w:proofErr w:type="spellEnd"/>
            <w:r w:rsidRPr="00E539A2">
              <w:rPr>
                <w:rFonts w:ascii="Courier New" w:hAnsi="Courier New" w:cs="Courier New"/>
              </w:rPr>
              <w:t>&gt;</w:t>
            </w:r>
          </w:p>
          <w:p w14:paraId="4A56F593" w14:textId="77777777" w:rsidR="00AD2DE4" w:rsidRPr="00E539A2" w:rsidRDefault="00AD2DE4" w:rsidP="008745E1">
            <w:pPr>
              <w:rPr>
                <w:rFonts w:ascii="Courier New" w:hAnsi="Courier New" w:cs="Courier New"/>
              </w:rPr>
            </w:pPr>
            <w:r w:rsidRPr="00E539A2">
              <w:rPr>
                <w:rFonts w:ascii="Courier New" w:hAnsi="Courier New" w:cs="Courier New"/>
              </w:rPr>
              <w:tab/>
            </w:r>
            <w:r w:rsidRPr="00E539A2">
              <w:rPr>
                <w:rFonts w:ascii="Courier New" w:hAnsi="Courier New" w:cs="Courier New"/>
              </w:rPr>
              <w:tab/>
            </w:r>
            <w:r w:rsidRPr="00E539A2">
              <w:rPr>
                <w:rFonts w:ascii="Courier New" w:hAnsi="Courier New" w:cs="Courier New"/>
              </w:rPr>
              <w:tab/>
            </w:r>
            <w:r w:rsidRPr="00E539A2">
              <w:rPr>
                <w:rFonts w:ascii="Courier New" w:hAnsi="Courier New" w:cs="Courier New"/>
              </w:rPr>
              <w:tab/>
              <w:t>&lt;</w:t>
            </w:r>
            <w:proofErr w:type="spellStart"/>
            <w:r w:rsidRPr="00E539A2">
              <w:rPr>
                <w:rFonts w:ascii="Courier New" w:hAnsi="Courier New" w:cs="Courier New"/>
              </w:rPr>
              <w:t>PersonFullName</w:t>
            </w:r>
            <w:proofErr w:type="spellEnd"/>
            <w:r w:rsidRPr="00E539A2">
              <w:rPr>
                <w:rFonts w:ascii="Courier New" w:hAnsi="Courier New" w:cs="Courier New"/>
              </w:rPr>
              <w:t>&gt;John Smith&lt;/</w:t>
            </w:r>
            <w:proofErr w:type="spellStart"/>
            <w:r w:rsidRPr="00E539A2">
              <w:rPr>
                <w:rFonts w:ascii="Courier New" w:hAnsi="Courier New" w:cs="Courier New"/>
              </w:rPr>
              <w:t>PersonFullName</w:t>
            </w:r>
            <w:proofErr w:type="spellEnd"/>
            <w:r w:rsidRPr="00E539A2">
              <w:rPr>
                <w:rFonts w:ascii="Courier New" w:hAnsi="Courier New" w:cs="Courier New"/>
              </w:rPr>
              <w:t>&gt;</w:t>
            </w:r>
          </w:p>
          <w:p w14:paraId="0517D907" w14:textId="77777777" w:rsidR="00AD2DE4" w:rsidRPr="00E539A2" w:rsidRDefault="00AD2DE4" w:rsidP="008745E1">
            <w:pPr>
              <w:rPr>
                <w:rFonts w:ascii="Courier New" w:hAnsi="Courier New" w:cs="Courier New"/>
              </w:rPr>
            </w:pPr>
            <w:r w:rsidRPr="00E539A2">
              <w:rPr>
                <w:rFonts w:ascii="Courier New" w:hAnsi="Courier New" w:cs="Courier New"/>
              </w:rPr>
              <w:tab/>
            </w:r>
            <w:r w:rsidRPr="00E539A2">
              <w:rPr>
                <w:rFonts w:ascii="Courier New" w:hAnsi="Courier New" w:cs="Courier New"/>
              </w:rPr>
              <w:tab/>
            </w:r>
            <w:r w:rsidRPr="00E539A2">
              <w:rPr>
                <w:rFonts w:ascii="Courier New" w:hAnsi="Courier New" w:cs="Courier New"/>
              </w:rPr>
              <w:tab/>
              <w:t>&lt;/</w:t>
            </w:r>
            <w:proofErr w:type="spellStart"/>
            <w:r w:rsidRPr="00E539A2">
              <w:rPr>
                <w:rFonts w:ascii="Courier New" w:hAnsi="Courier New" w:cs="Courier New"/>
              </w:rPr>
              <w:t>PersonName</w:t>
            </w:r>
            <w:proofErr w:type="spellEnd"/>
            <w:r w:rsidRPr="00E539A2">
              <w:rPr>
                <w:rFonts w:ascii="Courier New" w:hAnsi="Courier New" w:cs="Courier New"/>
              </w:rPr>
              <w:t>&gt;</w:t>
            </w:r>
          </w:p>
          <w:p w14:paraId="7EEDA619" w14:textId="77777777" w:rsidR="00AD2DE4" w:rsidRPr="00E539A2" w:rsidRDefault="00AD2DE4" w:rsidP="008745E1">
            <w:pPr>
              <w:rPr>
                <w:rFonts w:ascii="Courier New" w:hAnsi="Courier New" w:cs="Courier New"/>
              </w:rPr>
            </w:pPr>
            <w:r w:rsidRPr="00E539A2">
              <w:rPr>
                <w:rFonts w:ascii="Courier New" w:hAnsi="Courier New" w:cs="Courier New"/>
              </w:rPr>
              <w:tab/>
            </w:r>
            <w:r w:rsidRPr="00E539A2">
              <w:rPr>
                <w:rFonts w:ascii="Courier New" w:hAnsi="Courier New" w:cs="Courier New"/>
              </w:rPr>
              <w:tab/>
              <w:t>&lt;/Name&gt;</w:t>
            </w:r>
          </w:p>
          <w:p w14:paraId="7E0A1500" w14:textId="77777777" w:rsidR="00AD2DE4" w:rsidRDefault="00AD2DE4" w:rsidP="008745E1">
            <w:pPr>
              <w:rPr>
                <w:rFonts w:ascii="Courier New" w:hAnsi="Courier New" w:cs="Courier New"/>
              </w:rPr>
            </w:pPr>
            <w:r w:rsidRPr="00E539A2">
              <w:rPr>
                <w:rFonts w:ascii="Courier New" w:hAnsi="Courier New" w:cs="Courier New"/>
              </w:rPr>
              <w:tab/>
              <w:t>&lt;/Contact&gt;</w:t>
            </w:r>
          </w:p>
          <w:p w14:paraId="63D48E05" w14:textId="77777777" w:rsidR="00AD2DE4" w:rsidRDefault="00AD2DE4" w:rsidP="008745E1">
            <w:pPr>
              <w:rPr>
                <w:rFonts w:eastAsia="Times New Roman" w:cs="Arial"/>
                <w:szCs w:val="17"/>
              </w:rPr>
            </w:pPr>
            <w:r w:rsidRPr="00E539A2">
              <w:rPr>
                <w:rFonts w:ascii="Courier New" w:hAnsi="Courier New" w:cs="Courier New"/>
              </w:rPr>
              <w:t>&lt;/</w:t>
            </w:r>
            <w:proofErr w:type="spellStart"/>
            <w:r w:rsidRPr="00E539A2">
              <w:rPr>
                <w:rFonts w:ascii="Courier New" w:hAnsi="Courier New" w:cs="Courier New"/>
              </w:rPr>
              <w:t>pat:Inventor</w:t>
            </w:r>
            <w:proofErr w:type="spellEnd"/>
            <w:r w:rsidRPr="00E539A2">
              <w:rPr>
                <w:rFonts w:ascii="Courier New" w:hAnsi="Courier New" w:cs="Courier New"/>
              </w:rPr>
              <w:t>&gt;</w:t>
            </w:r>
          </w:p>
        </w:tc>
      </w:tr>
    </w:tbl>
    <w:p w14:paraId="362F7E90" w14:textId="4BF2D118" w:rsidR="00AD2DE4" w:rsidRPr="00D71A66" w:rsidRDefault="00AD2DE4" w:rsidP="00D71A66">
      <w:pPr>
        <w:pStyle w:val="STTableText"/>
        <w:rPr>
          <w:u w:val="single"/>
        </w:rPr>
      </w:pPr>
      <w:r w:rsidRPr="00D71A66">
        <w:rPr>
          <w:u w:val="single"/>
        </w:rPr>
        <w:t>In case of JSON payloads</w:t>
      </w:r>
      <w:r w:rsidR="00F03BD2" w:rsidRPr="00D71A66">
        <w:rPr>
          <w:u w:val="single"/>
        </w:rPr>
        <w:t xml:space="preserve"> based on ST.97</w:t>
      </w:r>
    </w:p>
    <w:p w14:paraId="571737BF" w14:textId="77777777" w:rsidR="00AD2DE4" w:rsidRPr="002E585B" w:rsidRDefault="00AD2DE4" w:rsidP="00D71A66">
      <w:pPr>
        <w:pStyle w:val="STTableText"/>
      </w:pPr>
      <w:r>
        <w:t>Get the patent inventor full name with the id</w:t>
      </w:r>
      <w:r>
        <w:rPr>
          <w:rStyle w:val="FootnoteReference"/>
        </w:rPr>
        <w:footnoteReference w:id="8"/>
      </w:r>
      <w:r>
        <w:t xml:space="preserve"> equal to id12345:</w:t>
      </w:r>
    </w:p>
    <w:tbl>
      <w:tblPr>
        <w:tblStyle w:val="TableGrid"/>
        <w:tblW w:w="8820" w:type="dxa"/>
        <w:tblInd w:w="535" w:type="dxa"/>
        <w:tblLook w:val="04A0" w:firstRow="1" w:lastRow="0" w:firstColumn="1" w:lastColumn="0" w:noHBand="0" w:noVBand="1"/>
      </w:tblPr>
      <w:tblGrid>
        <w:gridCol w:w="8820"/>
      </w:tblGrid>
      <w:tr w:rsidR="00AD2DE4" w:rsidRPr="00232C3F" w14:paraId="0EC9F541" w14:textId="77777777" w:rsidTr="00F657F7">
        <w:tc>
          <w:tcPr>
            <w:tcW w:w="8820" w:type="dxa"/>
          </w:tcPr>
          <w:p w14:paraId="30C287A2" w14:textId="5F60E696" w:rsidR="00AD2DE4" w:rsidRPr="00801940" w:rsidRDefault="00AD2DE4" w:rsidP="008745E1">
            <w:pPr>
              <w:rPr>
                <w:rFonts w:ascii="Courier New" w:hAnsi="Courier New" w:cs="Courier New"/>
              </w:rPr>
            </w:pPr>
            <w:r w:rsidRPr="00801940">
              <w:rPr>
                <w:rFonts w:ascii="Courier New" w:hAnsi="Courier New" w:cs="Courier New"/>
              </w:rPr>
              <w:t>GET </w:t>
            </w:r>
            <w:r>
              <w:fldChar w:fldCharType="begin"/>
            </w:r>
            <w:r>
              <w:fldChar w:fldCharType="separate"/>
            </w:r>
            <w:r w:rsidRPr="00801940">
              <w:rPr>
                <w:rStyle w:val="Hyperlink"/>
                <w:rFonts w:ascii="Courier New" w:hAnsi="Courier New" w:cs="Courier New"/>
                <w:color w:val="auto"/>
              </w:rPr>
              <w:t>/api/v1/patents/inventors/id12345?fields=</w:t>
            </w:r>
            <w:ins w:id="170" w:author="Author">
              <w:r w:rsidR="00C40BDE">
                <w:rPr>
                  <w:rStyle w:val="Hyperlink"/>
                  <w:rFonts w:ascii="Courier New" w:hAnsi="Courier New" w:cs="Courier New"/>
                  <w:color w:val="auto"/>
                </w:rPr>
                <w:t>p</w:t>
              </w:r>
              <w:r w:rsidR="00C40BDE">
                <w:rPr>
                  <w:rStyle w:val="Hyperlink"/>
                  <w:rFonts w:ascii="Courier New" w:hAnsi="Courier New" w:cs="Courier New"/>
                </w:rPr>
                <w:t>erson</w:t>
              </w:r>
            </w:ins>
            <w:r w:rsidR="00C40BDE" w:rsidRPr="007C1875">
              <w:rPr>
                <w:rStyle w:val="Hyperlink"/>
                <w:rFonts w:ascii="Courier New" w:hAnsi="Courier New" w:cs="Courier New"/>
                <w:color w:val="auto"/>
              </w:rPr>
              <w:t>FullName</w:t>
            </w:r>
            <w:ins w:id="171" w:author="Author">
              <w:r>
                <w:fldChar w:fldCharType="end"/>
              </w:r>
            </w:ins>
            <w:r w:rsidR="00AA2EC0">
              <w:t xml:space="preserve"> </w:t>
            </w:r>
          </w:p>
          <w:p w14:paraId="31DA253F" w14:textId="77777777" w:rsidR="00AD2DE4" w:rsidRDefault="00AD2DE4" w:rsidP="008745E1">
            <w:pPr>
              <w:rPr>
                <w:rFonts w:ascii="Courier New" w:hAnsi="Courier New" w:cs="Courier New"/>
              </w:rPr>
            </w:pPr>
            <w:r>
              <w:rPr>
                <w:rFonts w:ascii="Courier New" w:hAnsi="Courier New" w:cs="Courier New"/>
              </w:rPr>
              <w:t xml:space="preserve">Host: </w:t>
            </w:r>
            <w:r w:rsidRPr="00961B71">
              <w:rPr>
                <w:rFonts w:ascii="Courier New" w:hAnsi="Courier New" w:cs="Courier New"/>
              </w:rPr>
              <w:t xml:space="preserve">wipo.int </w:t>
            </w:r>
          </w:p>
          <w:p w14:paraId="18D3C219" w14:textId="77777777" w:rsidR="00AD2DE4" w:rsidRPr="00232C3F" w:rsidRDefault="00AD2DE4" w:rsidP="008745E1">
            <w:pPr>
              <w:spacing w:line="480" w:lineRule="auto"/>
            </w:pPr>
            <w:r>
              <w:rPr>
                <w:rFonts w:ascii="Courier New" w:hAnsi="Courier New" w:cs="Courier New"/>
              </w:rPr>
              <w:t>Accept: application/</w:t>
            </w:r>
            <w:proofErr w:type="spellStart"/>
            <w:r>
              <w:rPr>
                <w:rFonts w:ascii="Courier New" w:hAnsi="Courier New" w:cs="Courier New"/>
              </w:rPr>
              <w:t>json</w:t>
            </w:r>
            <w:proofErr w:type="spellEnd"/>
          </w:p>
        </w:tc>
      </w:tr>
    </w:tbl>
    <w:p w14:paraId="74D26C9E" w14:textId="1D4AFDEC" w:rsidR="00AD2DE4" w:rsidRDefault="00AD2DE4" w:rsidP="00D71A66">
      <w:pPr>
        <w:pStyle w:val="STTableText"/>
      </w:pPr>
      <w:r>
        <w:t>An example for the HTTP response message is shown:</w:t>
      </w:r>
    </w:p>
    <w:tbl>
      <w:tblPr>
        <w:tblStyle w:val="TableGrid"/>
        <w:tblW w:w="8820" w:type="dxa"/>
        <w:tblInd w:w="535" w:type="dxa"/>
        <w:tblLook w:val="04A0" w:firstRow="1" w:lastRow="0" w:firstColumn="1" w:lastColumn="0" w:noHBand="0" w:noVBand="1"/>
      </w:tblPr>
      <w:tblGrid>
        <w:gridCol w:w="8820"/>
      </w:tblGrid>
      <w:tr w:rsidR="00AD2DE4" w14:paraId="723E25CD" w14:textId="77777777" w:rsidTr="00F657F7">
        <w:tc>
          <w:tcPr>
            <w:tcW w:w="8820" w:type="dxa"/>
          </w:tcPr>
          <w:p w14:paraId="479DD778" w14:textId="77777777" w:rsidR="00AD2DE4" w:rsidRPr="00CF686A" w:rsidRDefault="00AD2DE4" w:rsidP="008745E1">
            <w:pPr>
              <w:rPr>
                <w:rFonts w:ascii="Courier New" w:hAnsi="Courier New" w:cs="Courier New"/>
              </w:rPr>
            </w:pPr>
            <w:r w:rsidRPr="00CF686A">
              <w:rPr>
                <w:rFonts w:ascii="Courier New" w:hAnsi="Courier New" w:cs="Courier New"/>
              </w:rPr>
              <w:t>HTTP/1.1 200 OK</w:t>
            </w:r>
          </w:p>
          <w:p w14:paraId="0D5FE9FE" w14:textId="77777777" w:rsidR="00AD2DE4" w:rsidRPr="00CF686A" w:rsidRDefault="00AD2DE4" w:rsidP="008745E1">
            <w:pPr>
              <w:rPr>
                <w:rFonts w:ascii="Courier New" w:hAnsi="Courier New" w:cs="Courier New"/>
              </w:rPr>
            </w:pPr>
            <w:r w:rsidRPr="00CF686A">
              <w:rPr>
                <w:rFonts w:ascii="Courier New" w:hAnsi="Courier New" w:cs="Courier New"/>
              </w:rPr>
              <w:t>Content-Type: application/</w:t>
            </w:r>
            <w:proofErr w:type="spellStart"/>
            <w:r w:rsidRPr="00CF686A">
              <w:rPr>
                <w:rFonts w:ascii="Courier New" w:hAnsi="Courier New" w:cs="Courier New"/>
              </w:rPr>
              <w:t>json</w:t>
            </w:r>
            <w:proofErr w:type="spellEnd"/>
          </w:p>
          <w:p w14:paraId="33A06F1F" w14:textId="77777777" w:rsidR="00AD2DE4" w:rsidRPr="00801940" w:rsidRDefault="00AD2DE4" w:rsidP="008745E1">
            <w:pPr>
              <w:rPr>
                <w:rFonts w:ascii="Courier New" w:hAnsi="Courier New" w:cs="Courier New"/>
              </w:rPr>
            </w:pPr>
            <w:r w:rsidRPr="00801940">
              <w:rPr>
                <w:rFonts w:ascii="Courier New" w:hAnsi="Courier New" w:cs="Courier New"/>
              </w:rPr>
              <w:t>{</w:t>
            </w:r>
          </w:p>
          <w:p w14:paraId="3EAD1E9D" w14:textId="77777777" w:rsidR="00110F35" w:rsidRPr="00801940" w:rsidRDefault="00110F35" w:rsidP="008745E1">
            <w:pPr>
              <w:autoSpaceDE w:val="0"/>
              <w:autoSpaceDN w:val="0"/>
              <w:adjustRightInd w:val="0"/>
              <w:ind w:left="567"/>
              <w:rPr>
                <w:rFonts w:ascii="Courier New" w:eastAsia="Times New Roman" w:hAnsi="Courier New" w:cs="Courier New"/>
                <w:szCs w:val="17"/>
                <w:highlight w:val="white"/>
              </w:rPr>
            </w:pPr>
            <w:r w:rsidRPr="00801940">
              <w:rPr>
                <w:rFonts w:ascii="Courier New" w:eastAsia="Times New Roman" w:hAnsi="Courier New" w:cs="Courier New"/>
                <w:szCs w:val="17"/>
                <w:highlight w:val="white"/>
              </w:rPr>
              <w:t>"inventor": {</w:t>
            </w:r>
          </w:p>
          <w:p w14:paraId="127C4B26" w14:textId="77777777" w:rsidR="00110F35" w:rsidRPr="00801940" w:rsidRDefault="00110F35" w:rsidP="008745E1">
            <w:pPr>
              <w:autoSpaceDE w:val="0"/>
              <w:autoSpaceDN w:val="0"/>
              <w:adjustRightInd w:val="0"/>
              <w:ind w:left="567"/>
              <w:rPr>
                <w:rFonts w:ascii="Courier New" w:eastAsia="Times New Roman" w:hAnsi="Courier New" w:cs="Courier New"/>
                <w:szCs w:val="17"/>
                <w:highlight w:val="white"/>
              </w:rPr>
            </w:pPr>
            <w:r w:rsidRPr="00801940">
              <w:rPr>
                <w:rFonts w:ascii="Courier New" w:eastAsia="Times New Roman" w:hAnsi="Courier New" w:cs="Courier New"/>
                <w:szCs w:val="17"/>
                <w:highlight w:val="white"/>
              </w:rPr>
              <w:tab/>
              <w:t>"</w:t>
            </w:r>
            <w:proofErr w:type="spellStart"/>
            <w:r w:rsidRPr="00801940">
              <w:rPr>
                <w:rFonts w:ascii="Courier New" w:eastAsia="Times New Roman" w:hAnsi="Courier New" w:cs="Courier New"/>
                <w:szCs w:val="17"/>
                <w:highlight w:val="white"/>
              </w:rPr>
              <w:t>sequenceNumber</w:t>
            </w:r>
            <w:proofErr w:type="spellEnd"/>
            <w:r w:rsidRPr="00801940">
              <w:rPr>
                <w:rFonts w:ascii="Courier New" w:eastAsia="Times New Roman" w:hAnsi="Courier New" w:cs="Courier New"/>
                <w:szCs w:val="17"/>
                <w:highlight w:val="white"/>
              </w:rPr>
              <w:t>": "001",</w:t>
            </w:r>
          </w:p>
          <w:p w14:paraId="455BA9AD" w14:textId="11A2F7EA" w:rsidR="00110F35" w:rsidRPr="00801940" w:rsidRDefault="00110F35" w:rsidP="008745E1">
            <w:pPr>
              <w:autoSpaceDE w:val="0"/>
              <w:autoSpaceDN w:val="0"/>
              <w:adjustRightInd w:val="0"/>
              <w:ind w:left="567"/>
              <w:rPr>
                <w:rFonts w:ascii="Courier New" w:eastAsia="Times New Roman" w:hAnsi="Courier New" w:cs="Courier New"/>
                <w:szCs w:val="17"/>
                <w:highlight w:val="white"/>
              </w:rPr>
            </w:pPr>
            <w:r w:rsidRPr="00801940">
              <w:rPr>
                <w:rFonts w:ascii="Courier New" w:eastAsia="Times New Roman" w:hAnsi="Courier New" w:cs="Courier New"/>
                <w:szCs w:val="17"/>
                <w:highlight w:val="white"/>
              </w:rPr>
              <w:tab/>
              <w:t>"Contact": [</w:t>
            </w:r>
          </w:p>
          <w:p w14:paraId="68892684" w14:textId="77777777" w:rsidR="00110F35" w:rsidRPr="00801940" w:rsidRDefault="00110F35" w:rsidP="008745E1">
            <w:pPr>
              <w:autoSpaceDE w:val="0"/>
              <w:autoSpaceDN w:val="0"/>
              <w:adjustRightInd w:val="0"/>
              <w:ind w:left="567"/>
              <w:rPr>
                <w:rFonts w:ascii="Courier New" w:eastAsia="Times New Roman" w:hAnsi="Courier New" w:cs="Courier New"/>
                <w:szCs w:val="17"/>
                <w:highlight w:val="white"/>
              </w:rPr>
            </w:pPr>
            <w:r w:rsidRPr="00801940">
              <w:rPr>
                <w:rFonts w:ascii="Courier New" w:eastAsia="Times New Roman" w:hAnsi="Courier New" w:cs="Courier New"/>
                <w:szCs w:val="17"/>
                <w:highlight w:val="white"/>
              </w:rPr>
              <w:tab/>
            </w:r>
            <w:r w:rsidRPr="00801940">
              <w:rPr>
                <w:rFonts w:ascii="Courier New" w:eastAsia="Times New Roman" w:hAnsi="Courier New" w:cs="Courier New"/>
                <w:szCs w:val="17"/>
                <w:highlight w:val="white"/>
              </w:rPr>
              <w:tab/>
              <w:t>{</w:t>
            </w:r>
          </w:p>
          <w:p w14:paraId="70977988" w14:textId="77777777" w:rsidR="00110F35" w:rsidRPr="00801940" w:rsidRDefault="00110F35" w:rsidP="008745E1">
            <w:pPr>
              <w:autoSpaceDE w:val="0"/>
              <w:autoSpaceDN w:val="0"/>
              <w:adjustRightInd w:val="0"/>
              <w:ind w:left="567"/>
              <w:rPr>
                <w:rFonts w:ascii="Courier New" w:eastAsia="Times New Roman" w:hAnsi="Courier New" w:cs="Courier New"/>
                <w:szCs w:val="17"/>
                <w:highlight w:val="white"/>
              </w:rPr>
            </w:pPr>
            <w:r w:rsidRPr="00801940">
              <w:rPr>
                <w:rFonts w:ascii="Courier New" w:eastAsia="Times New Roman" w:hAnsi="Courier New" w:cs="Courier New"/>
                <w:szCs w:val="17"/>
                <w:highlight w:val="white"/>
              </w:rPr>
              <w:tab/>
            </w:r>
            <w:r w:rsidRPr="00801940">
              <w:rPr>
                <w:rFonts w:ascii="Courier New" w:eastAsia="Times New Roman" w:hAnsi="Courier New" w:cs="Courier New"/>
                <w:szCs w:val="17"/>
                <w:highlight w:val="white"/>
              </w:rPr>
              <w:tab/>
            </w:r>
            <w:r w:rsidRPr="00801940">
              <w:rPr>
                <w:rFonts w:ascii="Courier New" w:eastAsia="Times New Roman" w:hAnsi="Courier New" w:cs="Courier New"/>
                <w:szCs w:val="17"/>
                <w:highlight w:val="white"/>
              </w:rPr>
              <w:tab/>
              <w:t>"name": {</w:t>
            </w:r>
          </w:p>
          <w:p w14:paraId="7E1E3F9A" w14:textId="77777777" w:rsidR="00110F35" w:rsidRPr="00801940" w:rsidRDefault="00110F35" w:rsidP="008745E1">
            <w:pPr>
              <w:autoSpaceDE w:val="0"/>
              <w:autoSpaceDN w:val="0"/>
              <w:adjustRightInd w:val="0"/>
              <w:ind w:left="567"/>
              <w:rPr>
                <w:rFonts w:ascii="Courier New" w:eastAsia="Times New Roman" w:hAnsi="Courier New" w:cs="Courier New"/>
                <w:szCs w:val="17"/>
                <w:highlight w:val="white"/>
              </w:rPr>
            </w:pPr>
            <w:r w:rsidRPr="00801940">
              <w:rPr>
                <w:rFonts w:ascii="Courier New" w:eastAsia="Times New Roman" w:hAnsi="Courier New" w:cs="Courier New"/>
                <w:szCs w:val="17"/>
                <w:highlight w:val="white"/>
              </w:rPr>
              <w:tab/>
            </w:r>
            <w:r w:rsidRPr="00801940">
              <w:rPr>
                <w:rFonts w:ascii="Courier New" w:eastAsia="Times New Roman" w:hAnsi="Courier New" w:cs="Courier New"/>
                <w:szCs w:val="17"/>
                <w:highlight w:val="white"/>
              </w:rPr>
              <w:tab/>
            </w:r>
            <w:r w:rsidRPr="00801940">
              <w:rPr>
                <w:rFonts w:ascii="Courier New" w:eastAsia="Times New Roman" w:hAnsi="Courier New" w:cs="Courier New"/>
                <w:szCs w:val="17"/>
                <w:highlight w:val="white"/>
              </w:rPr>
              <w:tab/>
            </w:r>
            <w:r w:rsidRPr="00801940">
              <w:rPr>
                <w:rFonts w:ascii="Courier New" w:eastAsia="Times New Roman" w:hAnsi="Courier New" w:cs="Courier New"/>
                <w:szCs w:val="17"/>
                <w:highlight w:val="white"/>
              </w:rPr>
              <w:tab/>
              <w:t>"</w:t>
            </w:r>
            <w:proofErr w:type="spellStart"/>
            <w:r w:rsidRPr="00801940">
              <w:rPr>
                <w:rFonts w:ascii="Courier New" w:eastAsia="Times New Roman" w:hAnsi="Courier New" w:cs="Courier New"/>
                <w:szCs w:val="17"/>
                <w:highlight w:val="white"/>
              </w:rPr>
              <w:t>personName</w:t>
            </w:r>
            <w:proofErr w:type="spellEnd"/>
            <w:r w:rsidRPr="00801940">
              <w:rPr>
                <w:rFonts w:ascii="Courier New" w:eastAsia="Times New Roman" w:hAnsi="Courier New" w:cs="Courier New"/>
                <w:szCs w:val="17"/>
                <w:highlight w:val="white"/>
              </w:rPr>
              <w:t>": [</w:t>
            </w:r>
          </w:p>
          <w:p w14:paraId="697AF80B" w14:textId="77777777" w:rsidR="00110F35" w:rsidRPr="00801940" w:rsidRDefault="00110F35" w:rsidP="008745E1">
            <w:pPr>
              <w:autoSpaceDE w:val="0"/>
              <w:autoSpaceDN w:val="0"/>
              <w:adjustRightInd w:val="0"/>
              <w:ind w:left="567"/>
              <w:rPr>
                <w:rFonts w:ascii="Courier New" w:eastAsia="Times New Roman" w:hAnsi="Courier New" w:cs="Courier New"/>
                <w:szCs w:val="17"/>
                <w:highlight w:val="white"/>
              </w:rPr>
            </w:pPr>
            <w:r w:rsidRPr="00801940">
              <w:rPr>
                <w:rFonts w:ascii="Courier New" w:eastAsia="Times New Roman" w:hAnsi="Courier New" w:cs="Courier New"/>
                <w:szCs w:val="17"/>
                <w:highlight w:val="white"/>
              </w:rPr>
              <w:tab/>
            </w:r>
            <w:r w:rsidRPr="00801940">
              <w:rPr>
                <w:rFonts w:ascii="Courier New" w:eastAsia="Times New Roman" w:hAnsi="Courier New" w:cs="Courier New"/>
                <w:szCs w:val="17"/>
                <w:highlight w:val="white"/>
              </w:rPr>
              <w:tab/>
            </w:r>
            <w:r w:rsidRPr="00801940">
              <w:rPr>
                <w:rFonts w:ascii="Courier New" w:eastAsia="Times New Roman" w:hAnsi="Courier New" w:cs="Courier New"/>
                <w:szCs w:val="17"/>
                <w:highlight w:val="white"/>
              </w:rPr>
              <w:tab/>
            </w:r>
            <w:r w:rsidRPr="00801940">
              <w:rPr>
                <w:rFonts w:ascii="Courier New" w:eastAsia="Times New Roman" w:hAnsi="Courier New" w:cs="Courier New"/>
                <w:szCs w:val="17"/>
                <w:highlight w:val="white"/>
              </w:rPr>
              <w:tab/>
            </w:r>
            <w:r w:rsidRPr="00801940">
              <w:rPr>
                <w:rFonts w:ascii="Courier New" w:eastAsia="Times New Roman" w:hAnsi="Courier New" w:cs="Courier New"/>
                <w:szCs w:val="17"/>
                <w:highlight w:val="white"/>
              </w:rPr>
              <w:tab/>
              <w:t>{</w:t>
            </w:r>
          </w:p>
          <w:p w14:paraId="2D8ABD00" w14:textId="77777777" w:rsidR="00110F35" w:rsidRPr="00801940" w:rsidRDefault="00110F35" w:rsidP="008745E1">
            <w:pPr>
              <w:autoSpaceDE w:val="0"/>
              <w:autoSpaceDN w:val="0"/>
              <w:adjustRightInd w:val="0"/>
              <w:ind w:left="567"/>
              <w:rPr>
                <w:rFonts w:ascii="Courier New" w:eastAsia="Times New Roman" w:hAnsi="Courier New" w:cs="Courier New"/>
                <w:szCs w:val="17"/>
                <w:highlight w:val="white"/>
              </w:rPr>
            </w:pPr>
            <w:r w:rsidRPr="00801940">
              <w:rPr>
                <w:rFonts w:ascii="Courier New" w:eastAsia="Times New Roman" w:hAnsi="Courier New" w:cs="Courier New"/>
                <w:szCs w:val="17"/>
                <w:highlight w:val="white"/>
              </w:rPr>
              <w:tab/>
            </w:r>
            <w:r w:rsidRPr="00801940">
              <w:rPr>
                <w:rFonts w:ascii="Courier New" w:eastAsia="Times New Roman" w:hAnsi="Courier New" w:cs="Courier New"/>
                <w:szCs w:val="17"/>
                <w:highlight w:val="white"/>
              </w:rPr>
              <w:tab/>
            </w:r>
            <w:r w:rsidRPr="00801940">
              <w:rPr>
                <w:rFonts w:ascii="Courier New" w:eastAsia="Times New Roman" w:hAnsi="Courier New" w:cs="Courier New"/>
                <w:szCs w:val="17"/>
                <w:highlight w:val="white"/>
              </w:rPr>
              <w:tab/>
            </w:r>
            <w:r w:rsidRPr="00801940">
              <w:rPr>
                <w:rFonts w:ascii="Courier New" w:eastAsia="Times New Roman" w:hAnsi="Courier New" w:cs="Courier New"/>
                <w:szCs w:val="17"/>
                <w:highlight w:val="white"/>
              </w:rPr>
              <w:tab/>
            </w:r>
            <w:r w:rsidRPr="00801940">
              <w:rPr>
                <w:rFonts w:ascii="Courier New" w:eastAsia="Times New Roman" w:hAnsi="Courier New" w:cs="Courier New"/>
                <w:szCs w:val="17"/>
                <w:highlight w:val="white"/>
              </w:rPr>
              <w:tab/>
            </w:r>
            <w:r w:rsidRPr="00801940">
              <w:rPr>
                <w:rFonts w:ascii="Courier New" w:eastAsia="Times New Roman" w:hAnsi="Courier New" w:cs="Courier New"/>
                <w:szCs w:val="17"/>
                <w:highlight w:val="white"/>
              </w:rPr>
              <w:tab/>
              <w:t>"</w:t>
            </w:r>
            <w:proofErr w:type="spellStart"/>
            <w:r w:rsidRPr="00801940">
              <w:rPr>
                <w:rFonts w:ascii="Courier New" w:eastAsia="Times New Roman" w:hAnsi="Courier New" w:cs="Courier New"/>
                <w:szCs w:val="17"/>
                <w:highlight w:val="white"/>
              </w:rPr>
              <w:t>personFullName</w:t>
            </w:r>
            <w:proofErr w:type="spellEnd"/>
            <w:r w:rsidRPr="00801940">
              <w:rPr>
                <w:rFonts w:ascii="Courier New" w:eastAsia="Times New Roman" w:hAnsi="Courier New" w:cs="Courier New"/>
                <w:szCs w:val="17"/>
                <w:highlight w:val="white"/>
              </w:rPr>
              <w:t>": "John Smith"</w:t>
            </w:r>
          </w:p>
          <w:p w14:paraId="3E817E45" w14:textId="77777777" w:rsidR="00110F35" w:rsidRPr="00801940" w:rsidRDefault="00110F35" w:rsidP="008745E1">
            <w:pPr>
              <w:autoSpaceDE w:val="0"/>
              <w:autoSpaceDN w:val="0"/>
              <w:adjustRightInd w:val="0"/>
              <w:ind w:left="567"/>
              <w:rPr>
                <w:rFonts w:ascii="Courier New" w:eastAsia="Times New Roman" w:hAnsi="Courier New" w:cs="Courier New"/>
                <w:szCs w:val="17"/>
                <w:highlight w:val="white"/>
              </w:rPr>
            </w:pPr>
            <w:r w:rsidRPr="00801940">
              <w:rPr>
                <w:rFonts w:ascii="Courier New" w:eastAsia="Times New Roman" w:hAnsi="Courier New" w:cs="Courier New"/>
                <w:szCs w:val="17"/>
                <w:highlight w:val="white"/>
              </w:rPr>
              <w:tab/>
            </w:r>
            <w:r w:rsidRPr="00801940">
              <w:rPr>
                <w:rFonts w:ascii="Courier New" w:eastAsia="Times New Roman" w:hAnsi="Courier New" w:cs="Courier New"/>
                <w:szCs w:val="17"/>
                <w:highlight w:val="white"/>
              </w:rPr>
              <w:tab/>
            </w:r>
            <w:r w:rsidRPr="00801940">
              <w:rPr>
                <w:rFonts w:ascii="Courier New" w:eastAsia="Times New Roman" w:hAnsi="Courier New" w:cs="Courier New"/>
                <w:szCs w:val="17"/>
                <w:highlight w:val="white"/>
              </w:rPr>
              <w:tab/>
            </w:r>
            <w:r w:rsidRPr="00801940">
              <w:rPr>
                <w:rFonts w:ascii="Courier New" w:eastAsia="Times New Roman" w:hAnsi="Courier New" w:cs="Courier New"/>
                <w:szCs w:val="17"/>
                <w:highlight w:val="white"/>
              </w:rPr>
              <w:tab/>
            </w:r>
            <w:r w:rsidRPr="00801940">
              <w:rPr>
                <w:rFonts w:ascii="Courier New" w:eastAsia="Times New Roman" w:hAnsi="Courier New" w:cs="Courier New"/>
                <w:szCs w:val="17"/>
                <w:highlight w:val="white"/>
              </w:rPr>
              <w:tab/>
              <w:t>}</w:t>
            </w:r>
          </w:p>
          <w:p w14:paraId="08D5EBAB" w14:textId="77777777" w:rsidR="00110F35" w:rsidRPr="00801940" w:rsidRDefault="00110F35" w:rsidP="008745E1">
            <w:pPr>
              <w:autoSpaceDE w:val="0"/>
              <w:autoSpaceDN w:val="0"/>
              <w:adjustRightInd w:val="0"/>
              <w:ind w:left="567"/>
              <w:rPr>
                <w:rFonts w:ascii="Courier New" w:eastAsia="Times New Roman" w:hAnsi="Courier New" w:cs="Courier New"/>
                <w:szCs w:val="17"/>
                <w:highlight w:val="white"/>
              </w:rPr>
            </w:pPr>
            <w:r w:rsidRPr="00801940">
              <w:rPr>
                <w:rFonts w:ascii="Courier New" w:eastAsia="Times New Roman" w:hAnsi="Courier New" w:cs="Courier New"/>
                <w:szCs w:val="17"/>
                <w:highlight w:val="white"/>
              </w:rPr>
              <w:tab/>
            </w:r>
            <w:r w:rsidRPr="00801940">
              <w:rPr>
                <w:rFonts w:ascii="Courier New" w:eastAsia="Times New Roman" w:hAnsi="Courier New" w:cs="Courier New"/>
                <w:szCs w:val="17"/>
                <w:highlight w:val="white"/>
              </w:rPr>
              <w:tab/>
            </w:r>
            <w:r w:rsidRPr="00801940">
              <w:rPr>
                <w:rFonts w:ascii="Courier New" w:eastAsia="Times New Roman" w:hAnsi="Courier New" w:cs="Courier New"/>
                <w:szCs w:val="17"/>
                <w:highlight w:val="white"/>
              </w:rPr>
              <w:tab/>
            </w:r>
            <w:r w:rsidRPr="00801940">
              <w:rPr>
                <w:rFonts w:ascii="Courier New" w:eastAsia="Times New Roman" w:hAnsi="Courier New" w:cs="Courier New"/>
                <w:szCs w:val="17"/>
                <w:highlight w:val="white"/>
              </w:rPr>
              <w:tab/>
              <w:t>]</w:t>
            </w:r>
          </w:p>
          <w:p w14:paraId="11BEC75B" w14:textId="77777777" w:rsidR="00110F35" w:rsidRPr="00801940" w:rsidRDefault="00110F35" w:rsidP="008745E1">
            <w:pPr>
              <w:autoSpaceDE w:val="0"/>
              <w:autoSpaceDN w:val="0"/>
              <w:adjustRightInd w:val="0"/>
              <w:ind w:left="567"/>
              <w:rPr>
                <w:rFonts w:ascii="Courier New" w:eastAsia="Times New Roman" w:hAnsi="Courier New" w:cs="Courier New"/>
                <w:szCs w:val="17"/>
                <w:highlight w:val="white"/>
              </w:rPr>
            </w:pPr>
            <w:r w:rsidRPr="00801940">
              <w:rPr>
                <w:rFonts w:ascii="Courier New" w:eastAsia="Times New Roman" w:hAnsi="Courier New" w:cs="Courier New"/>
                <w:szCs w:val="17"/>
                <w:highlight w:val="white"/>
              </w:rPr>
              <w:tab/>
            </w:r>
            <w:r w:rsidRPr="00801940">
              <w:rPr>
                <w:rFonts w:ascii="Courier New" w:eastAsia="Times New Roman" w:hAnsi="Courier New" w:cs="Courier New"/>
                <w:szCs w:val="17"/>
                <w:highlight w:val="white"/>
              </w:rPr>
              <w:tab/>
            </w:r>
            <w:r w:rsidRPr="00801940">
              <w:rPr>
                <w:rFonts w:ascii="Courier New" w:eastAsia="Times New Roman" w:hAnsi="Courier New" w:cs="Courier New"/>
                <w:szCs w:val="17"/>
                <w:highlight w:val="white"/>
              </w:rPr>
              <w:tab/>
              <w:t>}</w:t>
            </w:r>
          </w:p>
          <w:p w14:paraId="5EF2A56E" w14:textId="77777777" w:rsidR="00110F35" w:rsidRPr="00801940" w:rsidRDefault="00110F35" w:rsidP="008745E1">
            <w:pPr>
              <w:autoSpaceDE w:val="0"/>
              <w:autoSpaceDN w:val="0"/>
              <w:adjustRightInd w:val="0"/>
              <w:ind w:left="567"/>
              <w:rPr>
                <w:rFonts w:ascii="Courier New" w:eastAsia="Times New Roman" w:hAnsi="Courier New" w:cs="Courier New"/>
                <w:szCs w:val="17"/>
                <w:highlight w:val="white"/>
              </w:rPr>
            </w:pPr>
            <w:r w:rsidRPr="00801940">
              <w:rPr>
                <w:rFonts w:ascii="Courier New" w:eastAsia="Times New Roman" w:hAnsi="Courier New" w:cs="Courier New"/>
                <w:szCs w:val="17"/>
                <w:highlight w:val="white"/>
              </w:rPr>
              <w:tab/>
            </w:r>
            <w:r w:rsidRPr="00801940">
              <w:rPr>
                <w:rFonts w:ascii="Courier New" w:eastAsia="Times New Roman" w:hAnsi="Courier New" w:cs="Courier New"/>
                <w:szCs w:val="17"/>
                <w:highlight w:val="white"/>
              </w:rPr>
              <w:tab/>
              <w:t>}</w:t>
            </w:r>
          </w:p>
          <w:p w14:paraId="1DC14FB8" w14:textId="77777777" w:rsidR="00110F35" w:rsidRPr="00801940" w:rsidRDefault="00110F35" w:rsidP="008745E1">
            <w:pPr>
              <w:autoSpaceDE w:val="0"/>
              <w:autoSpaceDN w:val="0"/>
              <w:adjustRightInd w:val="0"/>
              <w:ind w:left="567"/>
              <w:rPr>
                <w:rFonts w:ascii="Courier New" w:eastAsia="Times New Roman" w:hAnsi="Courier New" w:cs="Courier New"/>
                <w:szCs w:val="17"/>
                <w:highlight w:val="white"/>
              </w:rPr>
            </w:pPr>
            <w:r w:rsidRPr="00801940">
              <w:rPr>
                <w:rFonts w:ascii="Courier New" w:eastAsia="Times New Roman" w:hAnsi="Courier New" w:cs="Courier New"/>
                <w:szCs w:val="17"/>
                <w:highlight w:val="white"/>
              </w:rPr>
              <w:tab/>
              <w:t>]</w:t>
            </w:r>
          </w:p>
          <w:p w14:paraId="7BD695CF" w14:textId="49DEB273" w:rsidR="00AD2DE4" w:rsidRDefault="00110F35" w:rsidP="008745E1">
            <w:pPr>
              <w:rPr>
                <w:rFonts w:eastAsia="Times New Roman" w:cs="Arial"/>
                <w:szCs w:val="17"/>
              </w:rPr>
            </w:pPr>
            <w:r w:rsidRPr="00801940">
              <w:rPr>
                <w:rFonts w:ascii="Arial" w:eastAsia="Times New Roman" w:hAnsi="Arial" w:cs="Arial"/>
                <w:szCs w:val="17"/>
                <w:highlight w:val="white"/>
              </w:rPr>
              <w:t>}</w:t>
            </w:r>
            <w:r w:rsidR="00AD2DE4" w:rsidRPr="00801940">
              <w:rPr>
                <w:rFonts w:ascii="Courier New" w:hAnsi="Courier New" w:cs="Courier New"/>
              </w:rPr>
              <w:t>}</w:t>
            </w:r>
          </w:p>
        </w:tc>
      </w:tr>
    </w:tbl>
    <w:p w14:paraId="22A34F91" w14:textId="58668E0D" w:rsidR="00AD2DE4" w:rsidRPr="00232C3F" w:rsidRDefault="00AD2DE4" w:rsidP="00F657F7">
      <w:pPr>
        <w:pStyle w:val="RuleStyle"/>
      </w:pPr>
      <w:r w:rsidRPr="00232C3F">
        <w:t>[RS</w:t>
      </w:r>
      <w:r>
        <w:t>G-</w:t>
      </w:r>
      <w:r w:rsidR="00355848">
        <w:t>78</w:t>
      </w:r>
      <w:r w:rsidRPr="00232C3F">
        <w:t>]</w:t>
      </w:r>
      <w:r w:rsidR="00F657F7">
        <w:tab/>
      </w:r>
      <w:r w:rsidRPr="00232C3F">
        <w:t xml:space="preserve">A query parameter </w:t>
      </w:r>
      <w:r>
        <w:t>SHOULD</w:t>
      </w:r>
      <w:r w:rsidRPr="00232C3F">
        <w:t xml:space="preserve"> be used instead of URL paths in case that a Web API supports projection</w:t>
      </w:r>
      <w:r>
        <w:t xml:space="preserve"> following the format:</w:t>
      </w:r>
      <w:r w:rsidR="005E18BF">
        <w:t xml:space="preserve"> </w:t>
      </w:r>
      <w:r>
        <w:t xml:space="preserve"> “</w:t>
      </w:r>
      <w:r>
        <w:rPr>
          <w:rFonts w:ascii="Courier New" w:hAnsi="Courier New" w:cs="Courier New"/>
        </w:rPr>
        <w:t>fields</w:t>
      </w:r>
      <w:r w:rsidRPr="00232C3F">
        <w:rPr>
          <w:rFonts w:ascii="Courier New" w:hAnsi="Courier New" w:cs="Courier New"/>
        </w:rPr>
        <w:t>=</w:t>
      </w:r>
      <w:r>
        <w:rPr>
          <w:rFonts w:ascii="Courier New" w:hAnsi="Courier New" w:cs="Courier New"/>
        </w:rPr>
        <w:t>”</w:t>
      </w:r>
      <w:r w:rsidRPr="00232C3F">
        <w:rPr>
          <w:rFonts w:ascii="Courier New" w:hAnsi="Courier New" w:cs="Courier New"/>
        </w:rPr>
        <w:t>&lt;comma-separated list of attribute names&gt;</w:t>
      </w:r>
      <w:r w:rsidRPr="00232C3F">
        <w:t>.</w:t>
      </w:r>
    </w:p>
    <w:p w14:paraId="6E303BC0" w14:textId="77777777" w:rsidR="005E48A2" w:rsidRPr="00232C3F" w:rsidRDefault="005E48A2" w:rsidP="00D97D7E">
      <w:pPr>
        <w:pStyle w:val="STH4"/>
      </w:pPr>
      <w:r w:rsidRPr="00232C3F">
        <w:t xml:space="preserve">Number of </w:t>
      </w:r>
      <w:r w:rsidR="007864DE">
        <w:t>Items</w:t>
      </w:r>
    </w:p>
    <w:p w14:paraId="4B7118EE" w14:textId="45F050F6" w:rsidR="005E48A2" w:rsidRDefault="001446D6" w:rsidP="001E2761">
      <w:pPr>
        <w:pStyle w:val="STParagraph"/>
      </w:pPr>
      <w:r>
        <w:fldChar w:fldCharType="begin"/>
      </w:r>
      <w:r>
        <w:instrText xml:space="preserve"> AUTONUM  </w:instrText>
      </w:r>
      <w:r>
        <w:fldChar w:fldCharType="end"/>
      </w:r>
      <w:r>
        <w:tab/>
      </w:r>
      <w:r w:rsidR="005E48A2" w:rsidRPr="00232C3F">
        <w:t xml:space="preserve">In some use cases, the consumer of the API may be interested in the number of </w:t>
      </w:r>
      <w:r w:rsidR="00CB3945">
        <w:t xml:space="preserve">items in a </w:t>
      </w:r>
      <w:r w:rsidR="005E48A2" w:rsidRPr="00232C3F">
        <w:t xml:space="preserve">collection. </w:t>
      </w:r>
      <w:r w:rsidR="00AA6178">
        <w:t xml:space="preserve"> </w:t>
      </w:r>
      <w:r w:rsidR="005E48A2" w:rsidRPr="00232C3F">
        <w:t xml:space="preserve">This is very common when combined with pagination in order to know the total number of </w:t>
      </w:r>
      <w:r w:rsidR="00CB3945">
        <w:t xml:space="preserve">items in the </w:t>
      </w:r>
      <w:r w:rsidR="00175E7A">
        <w:t>collection.</w:t>
      </w:r>
    </w:p>
    <w:p w14:paraId="4CD636C1" w14:textId="77777777" w:rsidR="0001200E" w:rsidRDefault="0001200E" w:rsidP="00D71A66">
      <w:pPr>
        <w:pStyle w:val="STTableText"/>
      </w:pPr>
      <w:r w:rsidRPr="00232C3F">
        <w:t>For example,</w:t>
      </w:r>
      <w:r>
        <w:t xml:space="preserve"> the following HTTP request retrieves maximum 3 </w:t>
      </w:r>
      <w:r w:rsidR="004832DE">
        <w:t>patent publications</w:t>
      </w:r>
      <w:r>
        <w:t>, skipping the first 4 results and should also contain in the response the total number of the available results:</w:t>
      </w:r>
    </w:p>
    <w:p w14:paraId="50FF7137" w14:textId="77777777" w:rsidR="0001200E" w:rsidRPr="00FC5D34" w:rsidRDefault="0001200E" w:rsidP="00D71A66">
      <w:pPr>
        <w:pStyle w:val="STTableText"/>
        <w:rPr>
          <w:u w:val="single"/>
        </w:rPr>
      </w:pPr>
      <w:r w:rsidRPr="00FC5D34">
        <w:rPr>
          <w:u w:val="single"/>
        </w:rPr>
        <w:t>Example with XML payloads</w:t>
      </w:r>
      <w:r>
        <w:rPr>
          <w:u w:val="single"/>
        </w:rPr>
        <w:t xml:space="preserve"> based on ST.96</w:t>
      </w:r>
    </w:p>
    <w:tbl>
      <w:tblPr>
        <w:tblStyle w:val="TableGrid"/>
        <w:tblW w:w="8820" w:type="dxa"/>
        <w:tblInd w:w="535" w:type="dxa"/>
        <w:tblLook w:val="04A0" w:firstRow="1" w:lastRow="0" w:firstColumn="1" w:lastColumn="0" w:noHBand="0" w:noVBand="1"/>
      </w:tblPr>
      <w:tblGrid>
        <w:gridCol w:w="8820"/>
      </w:tblGrid>
      <w:tr w:rsidR="00F02B99" w14:paraId="6FC6BCF4" w14:textId="77777777" w:rsidTr="00C46236">
        <w:tc>
          <w:tcPr>
            <w:tcW w:w="8820" w:type="dxa"/>
          </w:tcPr>
          <w:p w14:paraId="72A7226B" w14:textId="17BAD9A5" w:rsidR="00F02B99" w:rsidRPr="00FC5D34" w:rsidRDefault="00F02B99" w:rsidP="008745E1">
            <w:pPr>
              <w:rPr>
                <w:rFonts w:ascii="Courier New" w:hAnsi="Courier New" w:cs="Courier New"/>
              </w:rPr>
            </w:pPr>
            <w:r w:rsidRPr="00FC5D34">
              <w:rPr>
                <w:rFonts w:ascii="Courier New" w:hAnsi="Courier New" w:cs="Courier New"/>
              </w:rPr>
              <w:t xml:space="preserve">GET </w:t>
            </w:r>
            <w:hyperlink r:id="rId28" w:history="1">
              <w:r w:rsidRPr="00FC5D34">
                <w:rPr>
                  <w:rFonts w:ascii="Courier New" w:hAnsi="Courier New" w:cs="Courier New"/>
                </w:rPr>
                <w:t>/</w:t>
              </w:r>
              <w:proofErr w:type="spellStart"/>
              <w:r w:rsidRPr="00FC5D34">
                <w:rPr>
                  <w:rFonts w:ascii="Courier New" w:hAnsi="Courier New" w:cs="Courier New"/>
                </w:rPr>
                <w:t>api</w:t>
              </w:r>
              <w:proofErr w:type="spellEnd"/>
              <w:r w:rsidRPr="00FC5D34">
                <w:rPr>
                  <w:rFonts w:ascii="Courier New" w:hAnsi="Courier New" w:cs="Courier New"/>
                </w:rPr>
                <w:t>/v1/patent</w:t>
              </w:r>
              <w:r w:rsidR="00E7070B">
                <w:rPr>
                  <w:rFonts w:ascii="Courier New" w:hAnsi="Courier New" w:cs="Courier New"/>
                </w:rPr>
                <w:t>s/</w:t>
              </w:r>
              <w:proofErr w:type="spellStart"/>
              <w:r w:rsidR="00E7070B">
                <w:rPr>
                  <w:rFonts w:ascii="Courier New" w:hAnsi="Courier New" w:cs="Courier New"/>
                </w:rPr>
                <w:t>p</w:t>
              </w:r>
              <w:r w:rsidR="00F77FB2">
                <w:rPr>
                  <w:rFonts w:ascii="Courier New" w:hAnsi="Courier New" w:cs="Courier New"/>
                </w:rPr>
                <w:t>ublication</w:t>
              </w:r>
              <w:r w:rsidRPr="00FC5D34">
                <w:rPr>
                  <w:rFonts w:ascii="Courier New" w:hAnsi="Courier New" w:cs="Courier New"/>
                </w:rPr>
                <w:t>s?count</w:t>
              </w:r>
              <w:proofErr w:type="spellEnd"/>
              <w:r w:rsidRPr="00FC5D34">
                <w:rPr>
                  <w:rFonts w:ascii="Courier New" w:hAnsi="Courier New" w:cs="Courier New"/>
                </w:rPr>
                <w:t>=</w:t>
              </w:r>
              <w:proofErr w:type="spellStart"/>
              <w:r w:rsidRPr="00FC5D34">
                <w:rPr>
                  <w:rFonts w:ascii="Courier New" w:hAnsi="Courier New" w:cs="Courier New"/>
                </w:rPr>
                <w:t>true&amp;limit</w:t>
              </w:r>
              <w:proofErr w:type="spellEnd"/>
              <w:r w:rsidRPr="00FC5D34">
                <w:rPr>
                  <w:rFonts w:ascii="Courier New" w:hAnsi="Courier New" w:cs="Courier New"/>
                </w:rPr>
                <w:t>=3&amp;offset=4</w:t>
              </w:r>
            </w:hyperlink>
            <w:r>
              <w:rPr>
                <w:rFonts w:ascii="Courier New" w:hAnsi="Courier New" w:cs="Courier New"/>
              </w:rPr>
              <w:t xml:space="preserve"> HTTP/1.1</w:t>
            </w:r>
          </w:p>
          <w:p w14:paraId="10E0621A" w14:textId="77777777" w:rsidR="00F02B99" w:rsidRPr="00EE6EA3" w:rsidRDefault="00F02B99" w:rsidP="008745E1">
            <w:pPr>
              <w:rPr>
                <w:rFonts w:ascii="Courier New" w:hAnsi="Courier New" w:cs="Courier New"/>
              </w:rPr>
            </w:pPr>
            <w:r w:rsidRPr="00EE6EA3">
              <w:rPr>
                <w:rFonts w:ascii="Courier New" w:hAnsi="Courier New" w:cs="Courier New"/>
              </w:rPr>
              <w:t xml:space="preserve">Host: wipo.int </w:t>
            </w:r>
          </w:p>
          <w:p w14:paraId="0B204369" w14:textId="77777777" w:rsidR="00F02B99" w:rsidRDefault="00F02B99" w:rsidP="008745E1">
            <w:pPr>
              <w:pStyle w:val="NormalWeb"/>
              <w:spacing w:before="170" w:beforeAutospacing="0" w:after="170" w:afterAutospacing="0" w:line="480" w:lineRule="auto"/>
              <w:rPr>
                <w:rFonts w:eastAsia="Times New Roman" w:cs="Arial"/>
                <w:szCs w:val="17"/>
              </w:rPr>
            </w:pPr>
            <w:r w:rsidRPr="00EE6EA3">
              <w:rPr>
                <w:rFonts w:ascii="Courier New" w:hAnsi="Courier New" w:cs="Courier New"/>
              </w:rPr>
              <w:t>Accept: application/</w:t>
            </w:r>
            <w:r>
              <w:rPr>
                <w:rFonts w:ascii="Courier New" w:hAnsi="Courier New" w:cs="Courier New"/>
              </w:rPr>
              <w:t>xml</w:t>
            </w:r>
          </w:p>
        </w:tc>
      </w:tr>
    </w:tbl>
    <w:p w14:paraId="364BC41E" w14:textId="77777777" w:rsidR="00FE14A8" w:rsidRDefault="00FE14A8" w:rsidP="00D71A66">
      <w:pPr>
        <w:pStyle w:val="STTableText"/>
      </w:pPr>
      <w:r>
        <w:t>The following example HTTP response is returned:</w:t>
      </w:r>
    </w:p>
    <w:tbl>
      <w:tblPr>
        <w:tblStyle w:val="TableGrid"/>
        <w:tblW w:w="8820" w:type="dxa"/>
        <w:tblInd w:w="535" w:type="dxa"/>
        <w:tblLook w:val="04A0" w:firstRow="1" w:lastRow="0" w:firstColumn="1" w:lastColumn="0" w:noHBand="0" w:noVBand="1"/>
      </w:tblPr>
      <w:tblGrid>
        <w:gridCol w:w="8820"/>
      </w:tblGrid>
      <w:tr w:rsidR="00FE14A8" w14:paraId="231A7D85" w14:textId="77777777" w:rsidTr="00C46236">
        <w:tc>
          <w:tcPr>
            <w:tcW w:w="8820" w:type="dxa"/>
          </w:tcPr>
          <w:p w14:paraId="13AF86E5" w14:textId="77777777" w:rsidR="00FE14A8" w:rsidRPr="00CF686A" w:rsidRDefault="00FE14A8" w:rsidP="008745E1">
            <w:pPr>
              <w:rPr>
                <w:rFonts w:ascii="Courier New" w:hAnsi="Courier New" w:cs="Courier New"/>
              </w:rPr>
            </w:pPr>
            <w:r w:rsidRPr="00CF686A">
              <w:rPr>
                <w:rFonts w:ascii="Courier New" w:hAnsi="Courier New" w:cs="Courier New"/>
              </w:rPr>
              <w:t>HTTP/1.1 200 OK</w:t>
            </w:r>
          </w:p>
          <w:p w14:paraId="4FD6CA6B" w14:textId="77777777" w:rsidR="00FE14A8" w:rsidRPr="00CF686A" w:rsidRDefault="00FE14A8" w:rsidP="008745E1">
            <w:pPr>
              <w:rPr>
                <w:rFonts w:ascii="Courier New" w:hAnsi="Courier New" w:cs="Courier New"/>
              </w:rPr>
            </w:pPr>
            <w:r w:rsidRPr="00CF686A">
              <w:rPr>
                <w:rFonts w:ascii="Courier New" w:hAnsi="Courier New" w:cs="Courier New"/>
              </w:rPr>
              <w:t>Content-Type: application/xml</w:t>
            </w:r>
          </w:p>
          <w:p w14:paraId="7E2052CB" w14:textId="77777777" w:rsidR="00FE14A8" w:rsidRPr="00CF686A" w:rsidRDefault="00FE14A8" w:rsidP="008745E1">
            <w:pPr>
              <w:rPr>
                <w:rFonts w:ascii="Courier New" w:hAnsi="Courier New" w:cs="Courier New"/>
              </w:rPr>
            </w:pPr>
            <w:r w:rsidRPr="00CF686A">
              <w:rPr>
                <w:rFonts w:ascii="Courier New" w:hAnsi="Courier New" w:cs="Courier New"/>
              </w:rPr>
              <w:t>&lt;?xml version="1.0" encoding="UTF-8"?&gt;</w:t>
            </w:r>
          </w:p>
          <w:p w14:paraId="3915337A" w14:textId="5DD4E2B8" w:rsidR="00FE14A8" w:rsidRPr="00AE4B59" w:rsidRDefault="00FE14A8" w:rsidP="008745E1">
            <w:pPr>
              <w:rPr>
                <w:rFonts w:ascii="Courier New" w:hAnsi="Courier New" w:cs="Courier New"/>
              </w:rPr>
            </w:pPr>
            <w:r w:rsidRPr="00AE4B59">
              <w:rPr>
                <w:rFonts w:ascii="Courier New" w:hAnsi="Courier New" w:cs="Courier New"/>
              </w:rPr>
              <w:t>&lt;</w:t>
            </w:r>
            <w:proofErr w:type="spellStart"/>
            <w:r w:rsidRPr="00AE4B59">
              <w:rPr>
                <w:rFonts w:ascii="Courier New" w:hAnsi="Courier New" w:cs="Courier New"/>
              </w:rPr>
              <w:t>pat:PatentPublication</w:t>
            </w:r>
            <w:proofErr w:type="spellEnd"/>
            <w:r w:rsidRPr="00AE4B59">
              <w:rPr>
                <w:rFonts w:ascii="Courier New" w:hAnsi="Courier New" w:cs="Courier New"/>
              </w:rPr>
              <w:t xml:space="preserve"> </w:t>
            </w:r>
            <w:proofErr w:type="spellStart"/>
            <w:r w:rsidRPr="00AE4B59">
              <w:rPr>
                <w:rFonts w:ascii="Courier New" w:hAnsi="Courier New" w:cs="Courier New"/>
              </w:rPr>
              <w:t>xmlns</w:t>
            </w:r>
            <w:proofErr w:type="spellEnd"/>
            <w:r w:rsidRPr="00AE4B59">
              <w:rPr>
                <w:rFonts w:ascii="Courier New" w:hAnsi="Courier New" w:cs="Courier New"/>
              </w:rPr>
              <w:t xml:space="preserve">="http://www.wipo.int/standards/XMLSchema/ST96/Common" </w:t>
            </w:r>
            <w:proofErr w:type="spellStart"/>
            <w:r w:rsidRPr="00AE4B59">
              <w:rPr>
                <w:rFonts w:ascii="Courier New" w:hAnsi="Courier New" w:cs="Courier New"/>
              </w:rPr>
              <w:t>xmlns:xsi</w:t>
            </w:r>
            <w:proofErr w:type="spellEnd"/>
            <w:r w:rsidRPr="00AE4B59">
              <w:rPr>
                <w:rFonts w:ascii="Courier New" w:hAnsi="Courier New" w:cs="Courier New"/>
              </w:rPr>
              <w:t xml:space="preserve">="http://www.w3.org/2001/XMLSchema-instance" </w:t>
            </w:r>
            <w:proofErr w:type="spellStart"/>
            <w:r w:rsidRPr="00AE4B59">
              <w:rPr>
                <w:rFonts w:ascii="Courier New" w:hAnsi="Courier New" w:cs="Courier New"/>
              </w:rPr>
              <w:t>xmlns:com</w:t>
            </w:r>
            <w:proofErr w:type="spellEnd"/>
            <w:r w:rsidRPr="00AE4B59">
              <w:rPr>
                <w:rFonts w:ascii="Courier New" w:hAnsi="Courier New" w:cs="Courier New"/>
              </w:rPr>
              <w:t xml:space="preserve">="http://www.wipo.int/standards/XMLSchema/ST96/Common" </w:t>
            </w:r>
            <w:proofErr w:type="spellStart"/>
            <w:r w:rsidRPr="00AE4B59">
              <w:rPr>
                <w:rFonts w:ascii="Courier New" w:hAnsi="Courier New" w:cs="Courier New"/>
              </w:rPr>
              <w:t>xmlns:pat</w:t>
            </w:r>
            <w:proofErr w:type="spellEnd"/>
            <w:r w:rsidRPr="00AE4B59">
              <w:rPr>
                <w:rFonts w:ascii="Courier New" w:hAnsi="Courier New" w:cs="Courier New"/>
              </w:rPr>
              <w:t xml:space="preserve">="http://www.wipo.int/standards/XMLSchema/ST96/Patent" </w:t>
            </w:r>
            <w:proofErr w:type="spellStart"/>
            <w:r w:rsidRPr="00AE4B59">
              <w:rPr>
                <w:rFonts w:ascii="Courier New" w:hAnsi="Courier New" w:cs="Courier New"/>
              </w:rPr>
              <w:t>com:languageCode</w:t>
            </w:r>
            <w:proofErr w:type="spellEnd"/>
            <w:r w:rsidRPr="00AE4B59">
              <w:rPr>
                <w:rFonts w:ascii="Courier New" w:hAnsi="Courier New" w:cs="Courier New"/>
              </w:rPr>
              <w:t>="de" com:st96Version="V</w:t>
            </w:r>
            <w:r w:rsidR="004175D8" w:rsidRPr="00AE4B59">
              <w:rPr>
                <w:rFonts w:ascii="Courier New" w:hAnsi="Courier New" w:cs="Courier New"/>
              </w:rPr>
              <w:t>5</w:t>
            </w:r>
            <w:r w:rsidRPr="00AE4B59">
              <w:rPr>
                <w:rFonts w:ascii="Courier New" w:hAnsi="Courier New" w:cs="Courier New"/>
              </w:rPr>
              <w:t>_</w:t>
            </w:r>
            <w:r w:rsidR="004175D8" w:rsidRPr="00AE4B59">
              <w:rPr>
                <w:rFonts w:ascii="Courier New" w:hAnsi="Courier New" w:cs="Courier New"/>
              </w:rPr>
              <w:t>0</w:t>
            </w:r>
            <w:r w:rsidRPr="00AE4B59">
              <w:rPr>
                <w:rFonts w:ascii="Courier New" w:hAnsi="Courier New" w:cs="Courier New"/>
              </w:rPr>
              <w:t>" xsi:schemaLocation="http://www.wipo.int/standards/XMLSchema/ST96/Patent PatentPublication_V</w:t>
            </w:r>
            <w:r w:rsidR="004175D8" w:rsidRPr="00AE4B59">
              <w:rPr>
                <w:rFonts w:ascii="Courier New" w:hAnsi="Courier New" w:cs="Courier New"/>
              </w:rPr>
              <w:t>5</w:t>
            </w:r>
            <w:r w:rsidRPr="00AE4B59">
              <w:rPr>
                <w:rFonts w:ascii="Courier New" w:hAnsi="Courier New" w:cs="Courier New"/>
              </w:rPr>
              <w:t>_</w:t>
            </w:r>
            <w:r w:rsidR="004175D8" w:rsidRPr="00AE4B59">
              <w:rPr>
                <w:rFonts w:ascii="Courier New" w:hAnsi="Courier New" w:cs="Courier New"/>
              </w:rPr>
              <w:t>0</w:t>
            </w:r>
            <w:r w:rsidRPr="00AE4B59">
              <w:rPr>
                <w:rFonts w:ascii="Courier New" w:hAnsi="Courier New" w:cs="Courier New"/>
              </w:rPr>
              <w:t>.xsd"&gt;</w:t>
            </w:r>
          </w:p>
          <w:p w14:paraId="7D64A15D" w14:textId="77777777" w:rsidR="00974B3D" w:rsidRPr="00CD196F" w:rsidRDefault="00974B3D" w:rsidP="008745E1">
            <w:pPr>
              <w:rPr>
                <w:rFonts w:ascii="Courier New" w:hAnsi="Courier New" w:cs="Courier New"/>
                <w:lang w:val="fr-CH"/>
              </w:rPr>
            </w:pPr>
            <w:r w:rsidRPr="00AE4B59">
              <w:rPr>
                <w:rFonts w:ascii="Courier New" w:hAnsi="Courier New" w:cs="Courier New"/>
              </w:rPr>
              <w:t xml:space="preserve">   </w:t>
            </w:r>
            <w:r w:rsidR="00FE14A8" w:rsidRPr="00CD196F">
              <w:rPr>
                <w:rFonts w:ascii="Courier New" w:hAnsi="Courier New" w:cs="Courier New"/>
                <w:lang w:val="fr-CH"/>
              </w:rPr>
              <w:t>...</w:t>
            </w:r>
            <w:r w:rsidRPr="00CD196F">
              <w:rPr>
                <w:rFonts w:ascii="Courier New" w:hAnsi="Courier New" w:cs="Courier New"/>
                <w:lang w:val="fr-CH"/>
              </w:rPr>
              <w:t xml:space="preserve"> </w:t>
            </w:r>
          </w:p>
          <w:p w14:paraId="188F6905" w14:textId="77777777" w:rsidR="00974B3D" w:rsidRPr="00CD196F" w:rsidRDefault="00974B3D" w:rsidP="008745E1">
            <w:pPr>
              <w:rPr>
                <w:rFonts w:ascii="Courier New" w:hAnsi="Courier New" w:cs="Courier New"/>
                <w:lang w:val="fr-CH"/>
              </w:rPr>
            </w:pPr>
            <w:r w:rsidRPr="00CD196F">
              <w:rPr>
                <w:rFonts w:ascii="Courier New" w:hAnsi="Courier New" w:cs="Courier New"/>
                <w:lang w:val="fr-CH"/>
              </w:rPr>
              <w:t>&lt;/</w:t>
            </w:r>
            <w:proofErr w:type="spellStart"/>
            <w:r w:rsidRPr="00CD196F">
              <w:rPr>
                <w:rFonts w:ascii="Courier New" w:hAnsi="Courier New" w:cs="Courier New"/>
                <w:lang w:val="fr-CH"/>
              </w:rPr>
              <w:t>pat:PatentPublication</w:t>
            </w:r>
            <w:proofErr w:type="spellEnd"/>
            <w:r w:rsidRPr="00CD196F">
              <w:rPr>
                <w:rFonts w:ascii="Courier New" w:hAnsi="Courier New" w:cs="Courier New"/>
                <w:lang w:val="fr-CH"/>
              </w:rPr>
              <w:t>&gt;</w:t>
            </w:r>
          </w:p>
          <w:p w14:paraId="50BC9E96" w14:textId="77777777" w:rsidR="00974B3D" w:rsidRPr="00CD196F" w:rsidRDefault="00974B3D" w:rsidP="008745E1">
            <w:pPr>
              <w:rPr>
                <w:rFonts w:ascii="Courier New" w:hAnsi="Courier New" w:cs="Courier New"/>
                <w:lang w:val="fr-CH"/>
              </w:rPr>
            </w:pPr>
            <w:r w:rsidRPr="00CD196F">
              <w:rPr>
                <w:rFonts w:ascii="Courier New" w:hAnsi="Courier New" w:cs="Courier New"/>
                <w:lang w:val="fr-CH"/>
              </w:rPr>
              <w:t>&lt;</w:t>
            </w:r>
            <w:proofErr w:type="spellStart"/>
            <w:r w:rsidRPr="00CD196F">
              <w:rPr>
                <w:rFonts w:ascii="Courier New" w:hAnsi="Courier New" w:cs="Courier New"/>
                <w:lang w:val="fr-CH"/>
              </w:rPr>
              <w:t>pat:PatentPublication</w:t>
            </w:r>
            <w:proofErr w:type="spellEnd"/>
            <w:r w:rsidRPr="00CD196F">
              <w:rPr>
                <w:rFonts w:ascii="Courier New" w:hAnsi="Courier New" w:cs="Courier New"/>
                <w:lang w:val="fr-CH"/>
              </w:rPr>
              <w:t>&gt;</w:t>
            </w:r>
          </w:p>
          <w:p w14:paraId="6F1CBC0D" w14:textId="77777777" w:rsidR="00FE14A8" w:rsidRPr="00CD196F" w:rsidRDefault="00974B3D" w:rsidP="008745E1">
            <w:pPr>
              <w:rPr>
                <w:rFonts w:ascii="Courier New" w:hAnsi="Courier New" w:cs="Courier New"/>
                <w:lang w:val="fr-CH"/>
              </w:rPr>
            </w:pPr>
            <w:r w:rsidRPr="00CD196F">
              <w:rPr>
                <w:rFonts w:ascii="Courier New" w:hAnsi="Courier New" w:cs="Courier New"/>
                <w:lang w:val="fr-CH"/>
              </w:rPr>
              <w:t xml:space="preserve">   </w:t>
            </w:r>
            <w:r w:rsidR="00FE14A8" w:rsidRPr="00CD196F">
              <w:rPr>
                <w:rFonts w:ascii="Courier New" w:hAnsi="Courier New" w:cs="Courier New"/>
                <w:lang w:val="fr-CH"/>
              </w:rPr>
              <w:t>...</w:t>
            </w:r>
          </w:p>
          <w:p w14:paraId="3C673D94" w14:textId="77777777" w:rsidR="00FE14A8" w:rsidRPr="00CD196F" w:rsidRDefault="00FE14A8" w:rsidP="008745E1">
            <w:pPr>
              <w:rPr>
                <w:rFonts w:ascii="Courier New" w:hAnsi="Courier New" w:cs="Courier New"/>
                <w:lang w:val="fr-CH"/>
              </w:rPr>
            </w:pPr>
            <w:r w:rsidRPr="00CD196F">
              <w:rPr>
                <w:rFonts w:ascii="Courier New" w:hAnsi="Courier New" w:cs="Courier New"/>
                <w:lang w:val="fr-CH"/>
              </w:rPr>
              <w:t>&lt;/</w:t>
            </w:r>
            <w:proofErr w:type="spellStart"/>
            <w:r w:rsidRPr="00CD196F">
              <w:rPr>
                <w:rFonts w:ascii="Courier New" w:hAnsi="Courier New" w:cs="Courier New"/>
                <w:lang w:val="fr-CH"/>
              </w:rPr>
              <w:t>pat:PatentPublication</w:t>
            </w:r>
            <w:proofErr w:type="spellEnd"/>
            <w:r w:rsidRPr="00CD196F">
              <w:rPr>
                <w:rFonts w:ascii="Courier New" w:hAnsi="Courier New" w:cs="Courier New"/>
                <w:lang w:val="fr-CH"/>
              </w:rPr>
              <w:t>&gt;</w:t>
            </w:r>
          </w:p>
          <w:p w14:paraId="5FB21E2C" w14:textId="77777777" w:rsidR="00FE14A8" w:rsidRPr="00910D8E" w:rsidRDefault="00EC0CDA" w:rsidP="008745E1">
            <w:pPr>
              <w:rPr>
                <w:rFonts w:ascii="Courier New" w:hAnsi="Courier New" w:cs="Courier New"/>
                <w:lang w:val="fr-CH"/>
              </w:rPr>
            </w:pPr>
            <w:r w:rsidRPr="00CD196F">
              <w:rPr>
                <w:rFonts w:ascii="Courier New" w:hAnsi="Courier New" w:cs="Courier New"/>
                <w:lang w:val="fr-CH"/>
              </w:rPr>
              <w:t xml:space="preserve">   </w:t>
            </w:r>
            <w:r w:rsidR="00FE14A8" w:rsidRPr="00910D8E">
              <w:rPr>
                <w:rFonts w:ascii="Courier New" w:hAnsi="Courier New" w:cs="Courier New"/>
                <w:lang w:val="fr-CH"/>
              </w:rPr>
              <w:t>...</w:t>
            </w:r>
          </w:p>
          <w:p w14:paraId="4F3C5BCB" w14:textId="77777777" w:rsidR="00974B3D" w:rsidRPr="00FC5D34" w:rsidRDefault="00FE14A8" w:rsidP="008745E1">
            <w:pPr>
              <w:rPr>
                <w:rFonts w:ascii="Courier New" w:hAnsi="Courier New" w:cs="Courier New"/>
              </w:rPr>
            </w:pPr>
            <w:r w:rsidRPr="00FC5D34">
              <w:rPr>
                <w:rFonts w:ascii="Courier New" w:hAnsi="Courier New" w:cs="Courier New"/>
              </w:rPr>
              <w:t>&lt;</w:t>
            </w:r>
            <w:proofErr w:type="spellStart"/>
            <w:r w:rsidRPr="00FC5D34">
              <w:rPr>
                <w:rFonts w:ascii="Courier New" w:hAnsi="Courier New" w:cs="Courier New"/>
              </w:rPr>
              <w:t>pat:PatentPublication</w:t>
            </w:r>
            <w:proofErr w:type="spellEnd"/>
            <w:r w:rsidRPr="00FC5D34">
              <w:rPr>
                <w:rFonts w:ascii="Courier New" w:hAnsi="Courier New" w:cs="Courier New"/>
              </w:rPr>
              <w:t>&gt;</w:t>
            </w:r>
          </w:p>
          <w:p w14:paraId="599A6478" w14:textId="77777777" w:rsidR="00974B3D" w:rsidRPr="00FC5D34" w:rsidRDefault="00EC0CDA" w:rsidP="008745E1">
            <w:pPr>
              <w:rPr>
                <w:rFonts w:ascii="Courier New" w:hAnsi="Courier New" w:cs="Courier New"/>
              </w:rPr>
            </w:pPr>
            <w:r>
              <w:rPr>
                <w:rFonts w:ascii="Courier New" w:hAnsi="Courier New" w:cs="Courier New"/>
              </w:rPr>
              <w:t xml:space="preserve">   ...</w:t>
            </w:r>
          </w:p>
          <w:p w14:paraId="130D34C0" w14:textId="77777777" w:rsidR="00E97639" w:rsidRDefault="00974B3D" w:rsidP="008745E1">
            <w:pPr>
              <w:rPr>
                <w:rFonts w:ascii="Courier New" w:hAnsi="Courier New" w:cs="Courier New"/>
              </w:rPr>
            </w:pPr>
            <w:r w:rsidRPr="00FC5D34">
              <w:rPr>
                <w:rFonts w:ascii="Courier New" w:hAnsi="Courier New" w:cs="Courier New"/>
              </w:rPr>
              <w:t>&lt;/</w:t>
            </w:r>
            <w:proofErr w:type="spellStart"/>
            <w:r w:rsidRPr="00FC5D34">
              <w:rPr>
                <w:rFonts w:ascii="Courier New" w:hAnsi="Courier New" w:cs="Courier New"/>
              </w:rPr>
              <w:t>pat:PatentPublication</w:t>
            </w:r>
            <w:proofErr w:type="spellEnd"/>
            <w:r w:rsidRPr="00FC5D34">
              <w:rPr>
                <w:rFonts w:ascii="Courier New" w:hAnsi="Courier New" w:cs="Courier New"/>
              </w:rPr>
              <w:t>&gt;</w:t>
            </w:r>
          </w:p>
          <w:p w14:paraId="7CAD6577" w14:textId="77777777" w:rsidR="00FE14A8" w:rsidRDefault="00FE14A8" w:rsidP="008745E1">
            <w:pPr>
              <w:rPr>
                <w:rFonts w:eastAsia="Times New Roman" w:cs="Arial"/>
                <w:szCs w:val="17"/>
              </w:rPr>
            </w:pPr>
            <w:r w:rsidRPr="00FC5D34">
              <w:rPr>
                <w:rFonts w:ascii="Courier New" w:hAnsi="Courier New" w:cs="Courier New"/>
              </w:rPr>
              <w:t>&lt;count&gt;100&lt;/count&gt;</w:t>
            </w:r>
          </w:p>
        </w:tc>
      </w:tr>
    </w:tbl>
    <w:p w14:paraId="4A4E1163" w14:textId="302C8EC6" w:rsidR="0001200E" w:rsidRPr="00D97D7E" w:rsidRDefault="0001200E" w:rsidP="00D97D7E">
      <w:pPr>
        <w:pStyle w:val="STTableText"/>
        <w:rPr>
          <w:u w:val="single"/>
        </w:rPr>
      </w:pPr>
      <w:r w:rsidRPr="00D97D7E">
        <w:rPr>
          <w:u w:val="single"/>
        </w:rPr>
        <w:t>Example with JSON payloads</w:t>
      </w:r>
      <w:r w:rsidR="00EE5EBD" w:rsidRPr="00D97D7E">
        <w:rPr>
          <w:u w:val="single"/>
        </w:rPr>
        <w:t xml:space="preserve"> based on ST.97</w:t>
      </w:r>
    </w:p>
    <w:tbl>
      <w:tblPr>
        <w:tblStyle w:val="TableGrid"/>
        <w:tblW w:w="8820" w:type="dxa"/>
        <w:tblInd w:w="535" w:type="dxa"/>
        <w:tblLook w:val="04A0" w:firstRow="1" w:lastRow="0" w:firstColumn="1" w:lastColumn="0" w:noHBand="0" w:noVBand="1"/>
      </w:tblPr>
      <w:tblGrid>
        <w:gridCol w:w="8820"/>
      </w:tblGrid>
      <w:tr w:rsidR="005E48A2" w:rsidRPr="00232C3F" w14:paraId="3E8CD3E6" w14:textId="77777777" w:rsidTr="00C46236">
        <w:tc>
          <w:tcPr>
            <w:tcW w:w="8820" w:type="dxa"/>
          </w:tcPr>
          <w:p w14:paraId="2FFDD40A" w14:textId="04B8076A" w:rsidR="005E48A2" w:rsidRPr="000410FF" w:rsidRDefault="005E48A2" w:rsidP="008745E1">
            <w:pPr>
              <w:rPr>
                <w:rFonts w:ascii="Courier New" w:hAnsi="Courier New" w:cs="Courier New"/>
              </w:rPr>
            </w:pPr>
            <w:bookmarkStart w:id="172" w:name="_Hlk204258024"/>
            <w:r w:rsidRPr="000410FF">
              <w:rPr>
                <w:rFonts w:ascii="Courier New" w:hAnsi="Courier New" w:cs="Courier New"/>
              </w:rPr>
              <w:t xml:space="preserve">GET </w:t>
            </w:r>
            <w:hyperlink r:id="rId29" w:history="1">
              <w:r w:rsidR="005C2BA0" w:rsidRPr="000410FF">
                <w:rPr>
                  <w:rFonts w:ascii="Courier New" w:hAnsi="Courier New" w:cs="Courier New"/>
                </w:rPr>
                <w:t>/</w:t>
              </w:r>
              <w:proofErr w:type="spellStart"/>
              <w:r w:rsidR="005C2BA0" w:rsidRPr="000410FF">
                <w:rPr>
                  <w:rFonts w:ascii="Courier New" w:hAnsi="Courier New" w:cs="Courier New"/>
                </w:rPr>
                <w:t>api</w:t>
              </w:r>
              <w:proofErr w:type="spellEnd"/>
              <w:r w:rsidR="005C2BA0" w:rsidRPr="000410FF">
                <w:rPr>
                  <w:rFonts w:ascii="Courier New" w:hAnsi="Courier New" w:cs="Courier New"/>
                </w:rPr>
                <w:t>/v1/patent</w:t>
              </w:r>
              <w:r w:rsidR="00E7070B" w:rsidRPr="000410FF">
                <w:rPr>
                  <w:rFonts w:ascii="Courier New" w:hAnsi="Courier New" w:cs="Courier New"/>
                </w:rPr>
                <w:t>s/</w:t>
              </w:r>
              <w:proofErr w:type="spellStart"/>
              <w:r w:rsidR="00E7070B" w:rsidRPr="000410FF">
                <w:rPr>
                  <w:rFonts w:ascii="Courier New" w:hAnsi="Courier New" w:cs="Courier New"/>
                </w:rPr>
                <w:t>p</w:t>
              </w:r>
              <w:r w:rsidR="009B1CC1" w:rsidRPr="000410FF">
                <w:rPr>
                  <w:rFonts w:ascii="Courier New" w:hAnsi="Courier New" w:cs="Courier New"/>
                </w:rPr>
                <w:t>ublication</w:t>
              </w:r>
              <w:r w:rsidR="005C2BA0" w:rsidRPr="000410FF">
                <w:rPr>
                  <w:rFonts w:ascii="Courier New" w:hAnsi="Courier New" w:cs="Courier New"/>
                </w:rPr>
                <w:t>s?count</w:t>
              </w:r>
              <w:proofErr w:type="spellEnd"/>
              <w:r w:rsidR="005C2BA0" w:rsidRPr="000410FF">
                <w:rPr>
                  <w:rFonts w:ascii="Courier New" w:hAnsi="Courier New" w:cs="Courier New"/>
                </w:rPr>
                <w:t>=</w:t>
              </w:r>
              <w:proofErr w:type="spellStart"/>
              <w:r w:rsidR="005C2BA0" w:rsidRPr="000410FF">
                <w:rPr>
                  <w:rFonts w:ascii="Courier New" w:hAnsi="Courier New" w:cs="Courier New"/>
                </w:rPr>
                <w:t>true&amp;limit</w:t>
              </w:r>
              <w:proofErr w:type="spellEnd"/>
              <w:r w:rsidR="005C2BA0" w:rsidRPr="000410FF">
                <w:rPr>
                  <w:rFonts w:ascii="Courier New" w:hAnsi="Courier New" w:cs="Courier New"/>
                </w:rPr>
                <w:t>=3&amp;offset=4</w:t>
              </w:r>
            </w:hyperlink>
            <w:r w:rsidR="005C2BA0" w:rsidRPr="000410FF">
              <w:rPr>
                <w:rFonts w:ascii="Courier New" w:hAnsi="Courier New" w:cs="Courier New"/>
              </w:rPr>
              <w:t xml:space="preserve"> HTTP/1.1</w:t>
            </w:r>
          </w:p>
          <w:p w14:paraId="37BC4BA4" w14:textId="77777777" w:rsidR="005C2BA0" w:rsidRPr="000410FF" w:rsidRDefault="005C2BA0" w:rsidP="008745E1">
            <w:pPr>
              <w:rPr>
                <w:rFonts w:ascii="Courier New" w:hAnsi="Courier New" w:cs="Courier New"/>
              </w:rPr>
            </w:pPr>
            <w:r w:rsidRPr="000410FF">
              <w:rPr>
                <w:rFonts w:ascii="Courier New" w:hAnsi="Courier New" w:cs="Courier New"/>
              </w:rPr>
              <w:t xml:space="preserve">Host: wipo.int </w:t>
            </w:r>
          </w:p>
          <w:p w14:paraId="4DAE9B68" w14:textId="77777777" w:rsidR="005E48A2" w:rsidRPr="00CD196F" w:rsidRDefault="005C2BA0" w:rsidP="008745E1">
            <w:pPr>
              <w:spacing w:line="480" w:lineRule="auto"/>
              <w:rPr>
                <w:rFonts w:ascii="Courier New" w:hAnsi="Courier New" w:cs="Courier New"/>
              </w:rPr>
            </w:pPr>
            <w:r w:rsidRPr="00EE6EA3">
              <w:rPr>
                <w:rFonts w:ascii="Courier New" w:hAnsi="Courier New" w:cs="Courier New"/>
              </w:rPr>
              <w:t>Accept: application/</w:t>
            </w:r>
            <w:proofErr w:type="spellStart"/>
            <w:r>
              <w:rPr>
                <w:rFonts w:ascii="Courier New" w:hAnsi="Courier New" w:cs="Courier New"/>
              </w:rPr>
              <w:t>json</w:t>
            </w:r>
            <w:proofErr w:type="spellEnd"/>
          </w:p>
        </w:tc>
      </w:tr>
    </w:tbl>
    <w:bookmarkEnd w:id="172"/>
    <w:p w14:paraId="3BAA06B5" w14:textId="77777777" w:rsidR="005C2BA0" w:rsidRDefault="005C2BA0" w:rsidP="00D97D7E">
      <w:pPr>
        <w:pStyle w:val="STTableText"/>
      </w:pPr>
      <w:r>
        <w:t>The following example HTTP response is returned:</w:t>
      </w:r>
    </w:p>
    <w:tbl>
      <w:tblPr>
        <w:tblStyle w:val="TableGrid"/>
        <w:tblW w:w="8820" w:type="dxa"/>
        <w:tblInd w:w="535" w:type="dxa"/>
        <w:tblLook w:val="04A0" w:firstRow="1" w:lastRow="0" w:firstColumn="1" w:lastColumn="0" w:noHBand="0" w:noVBand="1"/>
      </w:tblPr>
      <w:tblGrid>
        <w:gridCol w:w="8820"/>
      </w:tblGrid>
      <w:tr w:rsidR="005C2BA0" w14:paraId="1F4A67D0" w14:textId="77777777" w:rsidTr="00C46236">
        <w:tc>
          <w:tcPr>
            <w:tcW w:w="8820" w:type="dxa"/>
          </w:tcPr>
          <w:p w14:paraId="04D013AA" w14:textId="77777777" w:rsidR="005C2BA0" w:rsidRPr="00954718" w:rsidRDefault="005C2BA0" w:rsidP="008745E1">
            <w:pPr>
              <w:rPr>
                <w:rFonts w:ascii="Courier New" w:hAnsi="Courier New" w:cs="Courier New"/>
                <w:lang w:val="fr-FR"/>
              </w:rPr>
            </w:pPr>
            <w:r w:rsidRPr="00954718">
              <w:rPr>
                <w:rFonts w:ascii="Courier New" w:hAnsi="Courier New" w:cs="Courier New"/>
                <w:lang w:val="fr-FR"/>
              </w:rPr>
              <w:t>HTTP/1.1 200 OK</w:t>
            </w:r>
          </w:p>
          <w:p w14:paraId="3D8F264B" w14:textId="77777777" w:rsidR="005C2BA0" w:rsidRPr="00954718" w:rsidRDefault="005C2BA0" w:rsidP="008745E1">
            <w:pPr>
              <w:rPr>
                <w:rFonts w:ascii="Courier New" w:hAnsi="Courier New" w:cs="Courier New"/>
                <w:lang w:val="fr-FR"/>
              </w:rPr>
            </w:pPr>
            <w:r w:rsidRPr="00954718">
              <w:rPr>
                <w:rFonts w:ascii="Courier New" w:hAnsi="Courier New" w:cs="Courier New"/>
                <w:lang w:val="fr-FR"/>
              </w:rPr>
              <w:t>Content-Type: application/</w:t>
            </w:r>
            <w:proofErr w:type="spellStart"/>
            <w:r w:rsidR="005C51CD" w:rsidRPr="00954718">
              <w:rPr>
                <w:rFonts w:ascii="Courier New" w:hAnsi="Courier New" w:cs="Courier New"/>
                <w:lang w:val="fr-FR"/>
              </w:rPr>
              <w:t>json</w:t>
            </w:r>
            <w:proofErr w:type="spellEnd"/>
          </w:p>
          <w:p w14:paraId="37BCD44D" w14:textId="77777777" w:rsidR="005C51CD" w:rsidRPr="00D34B4B" w:rsidRDefault="005C51CD" w:rsidP="008745E1">
            <w:pPr>
              <w:rPr>
                <w:rFonts w:ascii="Courier New" w:hAnsi="Courier New"/>
                <w:lang w:val="fr-FR"/>
              </w:rPr>
            </w:pPr>
            <w:r w:rsidRPr="00D34B4B">
              <w:rPr>
                <w:rFonts w:ascii="Courier New" w:hAnsi="Courier New"/>
                <w:lang w:val="fr-FR"/>
              </w:rPr>
              <w:t xml:space="preserve">{ </w:t>
            </w:r>
          </w:p>
          <w:p w14:paraId="62296BA2" w14:textId="77777777" w:rsidR="005C51CD" w:rsidRPr="00D34B4B" w:rsidRDefault="005C51CD" w:rsidP="008745E1">
            <w:pPr>
              <w:rPr>
                <w:rFonts w:ascii="Courier New" w:hAnsi="Courier New"/>
                <w:lang w:val="fr-FR"/>
              </w:rPr>
            </w:pPr>
            <w:r w:rsidRPr="00D34B4B">
              <w:rPr>
                <w:rFonts w:ascii="Courier New" w:hAnsi="Courier New"/>
                <w:lang w:val="fr-FR"/>
              </w:rPr>
              <w:tab/>
              <w:t>"</w:t>
            </w:r>
            <w:proofErr w:type="spellStart"/>
            <w:r w:rsidRPr="00D34B4B">
              <w:rPr>
                <w:rFonts w:ascii="Courier New" w:hAnsi="Courier New"/>
                <w:lang w:val="fr-FR"/>
              </w:rPr>
              <w:t>patentPublication</w:t>
            </w:r>
            <w:proofErr w:type="spellEnd"/>
            <w:r w:rsidRPr="00D34B4B">
              <w:rPr>
                <w:rFonts w:ascii="Courier New" w:hAnsi="Courier New"/>
                <w:lang w:val="fr-FR"/>
              </w:rPr>
              <w:t>": [</w:t>
            </w:r>
          </w:p>
          <w:p w14:paraId="6A1301A3" w14:textId="77777777" w:rsidR="005C51CD" w:rsidRPr="005C51CD" w:rsidRDefault="005C51CD" w:rsidP="008745E1">
            <w:pPr>
              <w:rPr>
                <w:rFonts w:ascii="Courier New" w:hAnsi="Courier New" w:cs="Courier New"/>
              </w:rPr>
            </w:pPr>
            <w:r w:rsidRPr="00D34B4B">
              <w:rPr>
                <w:rFonts w:ascii="Courier New" w:hAnsi="Courier New"/>
                <w:lang w:val="fr-FR"/>
              </w:rPr>
              <w:tab/>
            </w:r>
            <w:r w:rsidRPr="00D34B4B">
              <w:rPr>
                <w:rFonts w:ascii="Courier New" w:hAnsi="Courier New"/>
                <w:lang w:val="fr-FR"/>
              </w:rPr>
              <w:tab/>
            </w:r>
            <w:r w:rsidRPr="005C51CD">
              <w:rPr>
                <w:rFonts w:ascii="Courier New" w:hAnsi="Courier New" w:cs="Courier New"/>
              </w:rPr>
              <w:t>{</w:t>
            </w:r>
          </w:p>
          <w:p w14:paraId="7632B79B" w14:textId="77777777" w:rsidR="005C51CD" w:rsidRPr="005C51CD" w:rsidRDefault="005C51CD" w:rsidP="008745E1">
            <w:pPr>
              <w:rPr>
                <w:rFonts w:ascii="Courier New" w:hAnsi="Courier New" w:cs="Courier New"/>
              </w:rPr>
            </w:pPr>
            <w:r w:rsidRPr="005C51CD">
              <w:rPr>
                <w:rFonts w:ascii="Courier New" w:hAnsi="Courier New" w:cs="Courier New"/>
              </w:rPr>
              <w:tab/>
            </w:r>
            <w:r w:rsidRPr="005C51CD">
              <w:rPr>
                <w:rFonts w:ascii="Courier New" w:hAnsi="Courier New" w:cs="Courier New"/>
              </w:rPr>
              <w:tab/>
              <w:t>...</w:t>
            </w:r>
          </w:p>
          <w:p w14:paraId="12BABD02" w14:textId="77777777" w:rsidR="005C51CD" w:rsidRPr="005C51CD" w:rsidRDefault="005C51CD" w:rsidP="008745E1">
            <w:pPr>
              <w:rPr>
                <w:rFonts w:ascii="Courier New" w:hAnsi="Courier New" w:cs="Courier New"/>
              </w:rPr>
            </w:pPr>
            <w:r w:rsidRPr="005C51CD">
              <w:rPr>
                <w:rFonts w:ascii="Courier New" w:hAnsi="Courier New" w:cs="Courier New"/>
              </w:rPr>
              <w:tab/>
            </w:r>
            <w:r w:rsidRPr="005C51CD">
              <w:rPr>
                <w:rFonts w:ascii="Courier New" w:hAnsi="Courier New" w:cs="Courier New"/>
              </w:rPr>
              <w:tab/>
              <w:t>},</w:t>
            </w:r>
          </w:p>
          <w:p w14:paraId="20F1A768" w14:textId="77777777" w:rsidR="005C51CD" w:rsidRPr="005C51CD" w:rsidRDefault="005C51CD" w:rsidP="008745E1">
            <w:pPr>
              <w:rPr>
                <w:rFonts w:ascii="Courier New" w:hAnsi="Courier New" w:cs="Courier New"/>
              </w:rPr>
            </w:pPr>
            <w:r w:rsidRPr="005C51CD">
              <w:rPr>
                <w:rFonts w:ascii="Courier New" w:hAnsi="Courier New" w:cs="Courier New"/>
              </w:rPr>
              <w:tab/>
            </w:r>
            <w:r w:rsidRPr="005C51CD">
              <w:rPr>
                <w:rFonts w:ascii="Courier New" w:hAnsi="Courier New" w:cs="Courier New"/>
              </w:rPr>
              <w:tab/>
              <w:t>{</w:t>
            </w:r>
          </w:p>
          <w:p w14:paraId="71B004AA" w14:textId="77777777" w:rsidR="005C51CD" w:rsidRPr="005C51CD" w:rsidRDefault="005C51CD" w:rsidP="008745E1">
            <w:pPr>
              <w:rPr>
                <w:rFonts w:ascii="Courier New" w:hAnsi="Courier New" w:cs="Courier New"/>
              </w:rPr>
            </w:pPr>
            <w:r w:rsidRPr="005C51CD">
              <w:rPr>
                <w:rFonts w:ascii="Courier New" w:hAnsi="Courier New" w:cs="Courier New"/>
              </w:rPr>
              <w:tab/>
            </w:r>
            <w:r w:rsidRPr="005C51CD">
              <w:rPr>
                <w:rFonts w:ascii="Courier New" w:hAnsi="Courier New" w:cs="Courier New"/>
              </w:rPr>
              <w:tab/>
              <w:t>...</w:t>
            </w:r>
          </w:p>
          <w:p w14:paraId="08AFDD54" w14:textId="77777777" w:rsidR="005C51CD" w:rsidRPr="005C51CD" w:rsidRDefault="005C51CD" w:rsidP="008745E1">
            <w:pPr>
              <w:rPr>
                <w:rFonts w:ascii="Courier New" w:hAnsi="Courier New" w:cs="Courier New"/>
              </w:rPr>
            </w:pPr>
            <w:r w:rsidRPr="005C51CD">
              <w:rPr>
                <w:rFonts w:ascii="Courier New" w:hAnsi="Courier New" w:cs="Courier New"/>
              </w:rPr>
              <w:tab/>
            </w:r>
            <w:r w:rsidRPr="005C51CD">
              <w:rPr>
                <w:rFonts w:ascii="Courier New" w:hAnsi="Courier New" w:cs="Courier New"/>
              </w:rPr>
              <w:tab/>
              <w:t>},</w:t>
            </w:r>
          </w:p>
          <w:p w14:paraId="5DCAA4D3" w14:textId="77777777" w:rsidR="005C51CD" w:rsidRPr="005C51CD" w:rsidRDefault="005C51CD" w:rsidP="008745E1">
            <w:pPr>
              <w:rPr>
                <w:rFonts w:ascii="Courier New" w:hAnsi="Courier New" w:cs="Courier New"/>
              </w:rPr>
            </w:pPr>
            <w:r w:rsidRPr="005C51CD">
              <w:rPr>
                <w:rFonts w:ascii="Courier New" w:hAnsi="Courier New" w:cs="Courier New"/>
              </w:rPr>
              <w:tab/>
            </w:r>
            <w:r w:rsidRPr="005C51CD">
              <w:rPr>
                <w:rFonts w:ascii="Courier New" w:hAnsi="Courier New" w:cs="Courier New"/>
              </w:rPr>
              <w:tab/>
              <w:t>{</w:t>
            </w:r>
          </w:p>
          <w:p w14:paraId="42220D2A" w14:textId="77777777" w:rsidR="005C51CD" w:rsidRPr="005C51CD" w:rsidRDefault="005C51CD" w:rsidP="008745E1">
            <w:pPr>
              <w:rPr>
                <w:rFonts w:ascii="Courier New" w:hAnsi="Courier New" w:cs="Courier New"/>
              </w:rPr>
            </w:pPr>
            <w:r w:rsidRPr="005C51CD">
              <w:rPr>
                <w:rFonts w:ascii="Courier New" w:hAnsi="Courier New" w:cs="Courier New"/>
              </w:rPr>
              <w:tab/>
            </w:r>
            <w:r w:rsidRPr="005C51CD">
              <w:rPr>
                <w:rFonts w:ascii="Courier New" w:hAnsi="Courier New" w:cs="Courier New"/>
              </w:rPr>
              <w:tab/>
              <w:t>...</w:t>
            </w:r>
          </w:p>
          <w:p w14:paraId="2F5FEE48" w14:textId="77777777" w:rsidR="005C51CD" w:rsidRPr="005C51CD" w:rsidRDefault="00C96E4A" w:rsidP="008745E1">
            <w:pPr>
              <w:rPr>
                <w:rFonts w:ascii="Courier New" w:hAnsi="Courier New" w:cs="Courier New"/>
              </w:rPr>
            </w:pPr>
            <w:r>
              <w:rPr>
                <w:rFonts w:ascii="Courier New" w:hAnsi="Courier New" w:cs="Courier New"/>
              </w:rPr>
              <w:tab/>
            </w:r>
            <w:r>
              <w:rPr>
                <w:rFonts w:ascii="Courier New" w:hAnsi="Courier New" w:cs="Courier New"/>
              </w:rPr>
              <w:tab/>
              <w:t>}</w:t>
            </w:r>
          </w:p>
          <w:p w14:paraId="0E451AD3" w14:textId="77777777" w:rsidR="005C51CD" w:rsidRPr="005C51CD" w:rsidRDefault="005C51CD" w:rsidP="008745E1">
            <w:pPr>
              <w:rPr>
                <w:rFonts w:ascii="Courier New" w:hAnsi="Courier New" w:cs="Courier New"/>
              </w:rPr>
            </w:pPr>
            <w:r w:rsidRPr="005C51CD">
              <w:rPr>
                <w:rFonts w:ascii="Courier New" w:hAnsi="Courier New" w:cs="Courier New"/>
              </w:rPr>
              <w:tab/>
              <w:t>],</w:t>
            </w:r>
          </w:p>
          <w:p w14:paraId="0C22BBE4" w14:textId="4B0A827D" w:rsidR="005C51CD" w:rsidRPr="005C51CD" w:rsidRDefault="005C51CD" w:rsidP="008745E1">
            <w:pPr>
              <w:rPr>
                <w:rFonts w:ascii="Courier New" w:hAnsi="Courier New" w:cs="Courier New"/>
              </w:rPr>
            </w:pPr>
            <w:r w:rsidRPr="005C51CD">
              <w:rPr>
                <w:rFonts w:ascii="Courier New" w:hAnsi="Courier New" w:cs="Courier New"/>
              </w:rPr>
              <w:tab/>
              <w:t xml:space="preserve">"count": </w:t>
            </w:r>
            <w:r w:rsidR="00326871">
              <w:rPr>
                <w:rFonts w:ascii="Courier New" w:hAnsi="Courier New" w:cs="Courier New"/>
              </w:rPr>
              <w:t>100</w:t>
            </w:r>
          </w:p>
          <w:p w14:paraId="2B8EC5E3" w14:textId="77777777" w:rsidR="005C2BA0" w:rsidRDefault="005C51CD" w:rsidP="008745E1">
            <w:pPr>
              <w:spacing w:line="480" w:lineRule="auto"/>
              <w:rPr>
                <w:rFonts w:eastAsia="Times New Roman" w:cs="Arial"/>
                <w:szCs w:val="17"/>
              </w:rPr>
            </w:pPr>
            <w:r w:rsidRPr="005C51CD">
              <w:rPr>
                <w:rFonts w:ascii="Courier New" w:hAnsi="Courier New" w:cs="Courier New"/>
              </w:rPr>
              <w:t>}</w:t>
            </w:r>
          </w:p>
        </w:tc>
      </w:tr>
    </w:tbl>
    <w:bookmarkStart w:id="173" w:name="_Hlk173364116"/>
    <w:p w14:paraId="047D61F2" w14:textId="5F94AA60" w:rsidR="00276B25" w:rsidRDefault="00276B25" w:rsidP="001E2761">
      <w:pPr>
        <w:pStyle w:val="STParagraph"/>
      </w:pPr>
      <w:r>
        <w:fldChar w:fldCharType="begin"/>
      </w:r>
      <w:r>
        <w:instrText xml:space="preserve"> AUTONUM  </w:instrText>
      </w:r>
      <w:r>
        <w:fldChar w:fldCharType="end"/>
      </w:r>
      <w:r>
        <w:tab/>
        <w:t>As one alternative, a</w:t>
      </w:r>
      <w:r w:rsidRPr="00232C3F">
        <w:t xml:space="preserve"> Web API </w:t>
      </w:r>
      <w:r>
        <w:t>may</w:t>
      </w:r>
      <w:r w:rsidRPr="00232C3F">
        <w:t xml:space="preserve"> support returning the number of </w:t>
      </w:r>
      <w:r>
        <w:t>items</w:t>
      </w:r>
      <w:r w:rsidRPr="00232C3F">
        <w:t xml:space="preserve"> in a collection inline, i.e.</w:t>
      </w:r>
      <w:r w:rsidR="001A7ED4">
        <w:t>,</w:t>
      </w:r>
      <w:r w:rsidRPr="00232C3F">
        <w:t xml:space="preserve"> as the part of the response that contains the collection itself.</w:t>
      </w:r>
      <w:r w:rsidR="00F732A0">
        <w:t xml:space="preserve"> </w:t>
      </w:r>
      <w:r>
        <w:t xml:space="preserve"> Alternatively, it may form part of a metadata envelope</w:t>
      </w:r>
      <w:r w:rsidR="00AF1D74">
        <w:t>, outside the main body of the response</w:t>
      </w:r>
      <w:r>
        <w:t>.</w:t>
      </w:r>
    </w:p>
    <w:p w14:paraId="59232A0C" w14:textId="2CE7C7AF" w:rsidR="00267028" w:rsidRDefault="008620A5" w:rsidP="00C46236">
      <w:pPr>
        <w:pStyle w:val="RuleStyle"/>
      </w:pPr>
      <w:r>
        <w:t>[RS</w:t>
      </w:r>
      <w:r w:rsidR="00B04C50">
        <w:t>G</w:t>
      </w:r>
      <w:r>
        <w:t>-7</w:t>
      </w:r>
      <w:r w:rsidR="00355848">
        <w:t>9</w:t>
      </w:r>
      <w:r w:rsidR="005E48A2" w:rsidRPr="00232C3F">
        <w:t>]</w:t>
      </w:r>
      <w:r w:rsidR="00C46236">
        <w:tab/>
      </w:r>
      <w:r w:rsidR="005E48A2" w:rsidRPr="00232C3F">
        <w:t xml:space="preserve">A Web API MUST support returning the number of </w:t>
      </w:r>
      <w:r w:rsidR="00CB3945">
        <w:t xml:space="preserve">items in a </w:t>
      </w:r>
      <w:r w:rsidR="005E48A2" w:rsidRPr="00232C3F">
        <w:t xml:space="preserve">collection. </w:t>
      </w:r>
    </w:p>
    <w:p w14:paraId="351103D9" w14:textId="1A18C772" w:rsidR="00873449" w:rsidRDefault="00873449" w:rsidP="00C46236">
      <w:pPr>
        <w:pStyle w:val="RuleStyle"/>
      </w:pPr>
      <w:bookmarkStart w:id="174" w:name="_Hlk173363124"/>
      <w:r>
        <w:t>[RS</w:t>
      </w:r>
      <w:r w:rsidR="00B04C50">
        <w:t>G</w:t>
      </w:r>
      <w:r w:rsidR="00355848">
        <w:t>-80</w:t>
      </w:r>
      <w:r w:rsidR="00052261">
        <w:t>]</w:t>
      </w:r>
      <w:r w:rsidR="00C46236">
        <w:tab/>
      </w:r>
      <w:r w:rsidRPr="00232C3F">
        <w:t xml:space="preserve">A query parameter </w:t>
      </w:r>
      <w:del w:id="175" w:author="Author">
        <w:r w:rsidRPr="00232C3F" w:rsidDel="003329BE">
          <w:delText>MUST</w:delText>
        </w:r>
      </w:del>
      <w:ins w:id="176" w:author="Author">
        <w:r w:rsidR="003329BE">
          <w:t>SHOULD</w:t>
        </w:r>
      </w:ins>
      <w:r w:rsidRPr="00232C3F">
        <w:t xml:space="preserve"> be used</w:t>
      </w:r>
      <w:r>
        <w:t xml:space="preserve"> to support returning the number of items in a collection</w:t>
      </w:r>
      <w:r w:rsidRPr="00232C3F">
        <w:t xml:space="preserve">. </w:t>
      </w:r>
    </w:p>
    <w:p w14:paraId="68CD6E7A" w14:textId="256E3CB4" w:rsidR="005E48A2" w:rsidRPr="00232C3F" w:rsidRDefault="00276B25" w:rsidP="00C46236">
      <w:pPr>
        <w:pStyle w:val="RuleStyle"/>
      </w:pPr>
      <w:r>
        <w:t>[RS</w:t>
      </w:r>
      <w:r w:rsidR="00B04C50">
        <w:t>G</w:t>
      </w:r>
      <w:r w:rsidR="00355848">
        <w:t>-81</w:t>
      </w:r>
      <w:r w:rsidR="00267028">
        <w:t>]</w:t>
      </w:r>
      <w:r w:rsidR="00C46236">
        <w:tab/>
      </w:r>
      <w:r w:rsidR="005E48A2" w:rsidRPr="00232C3F">
        <w:t xml:space="preserve">The query parameter </w:t>
      </w:r>
      <w:r w:rsidR="005E48A2" w:rsidRPr="00232C3F">
        <w:rPr>
          <w:rFonts w:ascii="Courier New" w:hAnsi="Courier New" w:cs="Courier New"/>
        </w:rPr>
        <w:t>count</w:t>
      </w:r>
      <w:r w:rsidR="005E48A2" w:rsidRPr="00232C3F">
        <w:t xml:space="preserve"> SHOULD be used</w:t>
      </w:r>
      <w:r w:rsidR="00267028">
        <w:t xml:space="preserve"> to return the number of items in a collection</w:t>
      </w:r>
      <w:r w:rsidR="005E48A2" w:rsidRPr="00232C3F">
        <w:t>.</w:t>
      </w:r>
    </w:p>
    <w:p w14:paraId="2C142593" w14:textId="6A59BBE2" w:rsidR="00276B25" w:rsidRDefault="008620A5" w:rsidP="00C46236">
      <w:pPr>
        <w:pStyle w:val="RuleStyle"/>
      </w:pPr>
      <w:r>
        <w:t>[RS</w:t>
      </w:r>
      <w:r w:rsidR="00B04C50">
        <w:t>G</w:t>
      </w:r>
      <w:r w:rsidR="00355848">
        <w:t>-82</w:t>
      </w:r>
      <w:r w:rsidR="005E48A2" w:rsidRPr="00232C3F">
        <w:t>]</w:t>
      </w:r>
      <w:r w:rsidR="00C46236">
        <w:tab/>
      </w:r>
      <w:r w:rsidR="005E48A2" w:rsidRPr="00232C3F">
        <w:t xml:space="preserve">A Web API MAY support returning the number of </w:t>
      </w:r>
      <w:r w:rsidR="00CB3945">
        <w:t>items</w:t>
      </w:r>
      <w:r w:rsidR="005E48A2" w:rsidRPr="00232C3F">
        <w:t xml:space="preserve"> in a collection inline, i.e.</w:t>
      </w:r>
      <w:r w:rsidR="009C0A81">
        <w:t>,</w:t>
      </w:r>
      <w:r w:rsidR="005E48A2" w:rsidRPr="00232C3F">
        <w:t xml:space="preserve"> as the part of the response that contains the collection itself.</w:t>
      </w:r>
      <w:del w:id="177" w:author="Author">
        <w:r w:rsidR="005E48A2" w:rsidRPr="00232C3F">
          <w:delText xml:space="preserve"> </w:delText>
        </w:r>
        <w:r w:rsidR="005E48A2" w:rsidRPr="00232C3F" w:rsidDel="00F92CE0">
          <w:delText xml:space="preserve">A query parameter </w:delText>
        </w:r>
        <w:r w:rsidR="005E48A2" w:rsidRPr="00232C3F" w:rsidDel="000F3A05">
          <w:delText xml:space="preserve">MUST </w:delText>
        </w:r>
        <w:r w:rsidR="005E48A2" w:rsidRPr="00232C3F" w:rsidDel="00F92CE0">
          <w:delText>be used.</w:delText>
        </w:r>
      </w:del>
      <w:r w:rsidR="005E48A2" w:rsidRPr="00232C3F" w:rsidDel="00F92CE0">
        <w:t xml:space="preserve"> </w:t>
      </w:r>
    </w:p>
    <w:bookmarkEnd w:id="173"/>
    <w:bookmarkEnd w:id="174"/>
    <w:p w14:paraId="1BF2376B" w14:textId="2F603704" w:rsidR="005E48A2" w:rsidRPr="00232C3F" w:rsidRDefault="00AF1D74" w:rsidP="00C46236">
      <w:pPr>
        <w:pStyle w:val="RuleStyle"/>
      </w:pPr>
      <w:r>
        <w:t>[RS</w:t>
      </w:r>
      <w:r w:rsidR="00B04C50">
        <w:t>G</w:t>
      </w:r>
      <w:r w:rsidR="00355848">
        <w:t>-83</w:t>
      </w:r>
      <w:r w:rsidR="00873449">
        <w:t>]</w:t>
      </w:r>
      <w:r w:rsidR="00C46236">
        <w:tab/>
      </w:r>
      <w:r w:rsidR="005E48A2" w:rsidRPr="00232C3F">
        <w:t xml:space="preserve">The query parameter </w:t>
      </w:r>
      <w:r w:rsidR="005E48A2" w:rsidRPr="00232C3F">
        <w:rPr>
          <w:rFonts w:ascii="Courier New" w:hAnsi="Courier New" w:cs="Courier New"/>
        </w:rPr>
        <w:t>count=true</w:t>
      </w:r>
      <w:r w:rsidR="005E48A2" w:rsidRPr="00232C3F">
        <w:t xml:space="preserve"> SHOULD be used.</w:t>
      </w:r>
      <w:r w:rsidR="00D97385">
        <w:t xml:space="preserve"> If not specified</w:t>
      </w:r>
      <w:r w:rsidR="00176504">
        <w:t>,</w:t>
      </w:r>
      <w:r w:rsidR="00D97385">
        <w:t xml:space="preserve"> </w:t>
      </w:r>
      <w:r w:rsidR="00F5508B" w:rsidRPr="009C383A">
        <w:rPr>
          <w:rFonts w:ascii="Courier New" w:hAnsi="Courier New" w:cs="Courier New"/>
        </w:rPr>
        <w:t>count</w:t>
      </w:r>
      <w:r w:rsidR="00F5508B">
        <w:t xml:space="preserve"> should be set by</w:t>
      </w:r>
      <w:r w:rsidR="00D97385">
        <w:t xml:space="preserve"> default to </w:t>
      </w:r>
      <w:r w:rsidR="00D97385" w:rsidRPr="00F5508B">
        <w:rPr>
          <w:rFonts w:ascii="Courier New" w:hAnsi="Courier New" w:cs="Courier New"/>
        </w:rPr>
        <w:t>false</w:t>
      </w:r>
      <w:r w:rsidR="00D97385">
        <w:t>.</w:t>
      </w:r>
    </w:p>
    <w:p w14:paraId="3644D47F" w14:textId="313BD00B" w:rsidR="005E48A2" w:rsidRPr="00232C3F" w:rsidRDefault="008620A5" w:rsidP="00C46236">
      <w:pPr>
        <w:pStyle w:val="RuleStyle"/>
      </w:pPr>
      <w:r>
        <w:t>[RS</w:t>
      </w:r>
      <w:r w:rsidR="00B04C50">
        <w:t>G</w:t>
      </w:r>
      <w:r>
        <w:t>-</w:t>
      </w:r>
      <w:r w:rsidR="00355848">
        <w:t>84</w:t>
      </w:r>
      <w:r w:rsidR="005E48A2" w:rsidRPr="00232C3F">
        <w:t>]</w:t>
      </w:r>
      <w:r w:rsidR="00C46236">
        <w:tab/>
      </w:r>
      <w:r w:rsidR="005E48A2" w:rsidRPr="00232C3F">
        <w:t xml:space="preserve">If a Web API supports pagination, it </w:t>
      </w:r>
      <w:r w:rsidR="0036773D">
        <w:t>SHOULD</w:t>
      </w:r>
      <w:r w:rsidR="0036773D" w:rsidRPr="00232C3F">
        <w:t xml:space="preserve"> </w:t>
      </w:r>
      <w:r w:rsidR="005E48A2" w:rsidRPr="00232C3F">
        <w:t>support returning inline in the response the number of the collection (i.e.</w:t>
      </w:r>
      <w:r w:rsidR="009C0A81">
        <w:t>,</w:t>
      </w:r>
      <w:r w:rsidR="005E48A2" w:rsidRPr="00232C3F">
        <w:t xml:space="preserve"> the total number of </w:t>
      </w:r>
      <w:r w:rsidR="002737B2">
        <w:t>items</w:t>
      </w:r>
      <w:r w:rsidR="002737B2" w:rsidRPr="00232C3F">
        <w:t xml:space="preserve"> </w:t>
      </w:r>
      <w:r w:rsidR="005E48A2" w:rsidRPr="00232C3F">
        <w:t>of the collection).</w:t>
      </w:r>
    </w:p>
    <w:p w14:paraId="0998D0B3" w14:textId="77777777" w:rsidR="005E48A2" w:rsidRPr="00232C3F" w:rsidRDefault="005E48A2" w:rsidP="00D97D7E">
      <w:pPr>
        <w:pStyle w:val="STH4"/>
      </w:pPr>
      <w:bookmarkStart w:id="178" w:name="_Ref13481417"/>
      <w:r w:rsidRPr="00232C3F">
        <w:t>Complex Search Expressions</w:t>
      </w:r>
      <w:bookmarkEnd w:id="178"/>
    </w:p>
    <w:p w14:paraId="468B1E38" w14:textId="77777777" w:rsidR="00AB6AFF" w:rsidRPr="00232C3F" w:rsidRDefault="00AB6AFF" w:rsidP="001E2761">
      <w:pPr>
        <w:pStyle w:val="STParagraph"/>
      </w:pPr>
      <w:r>
        <w:fldChar w:fldCharType="begin"/>
      </w:r>
      <w:r>
        <w:instrText xml:space="preserve"> AUTONUM  </w:instrText>
      </w:r>
      <w:r>
        <w:fldChar w:fldCharType="end"/>
      </w:r>
      <w:r>
        <w:tab/>
      </w:r>
      <w:r w:rsidRPr="00854056">
        <w:t>For retrieving data with only a few search criteria, the query parameters are adequate.</w:t>
      </w:r>
      <w:r w:rsidR="00F732A0">
        <w:t xml:space="preserve"> </w:t>
      </w:r>
      <w:r w:rsidRPr="00854056">
        <w:t xml:space="preserve"> If there is a use case where we should search for data using complex search expressions (with multiple criteria, Boolean expressions and search operators) then the API has to be designed </w:t>
      </w:r>
      <w:r w:rsidR="00832BC4">
        <w:t xml:space="preserve">using a </w:t>
      </w:r>
      <w:r w:rsidRPr="00854056">
        <w:t xml:space="preserve">more complex query language. </w:t>
      </w:r>
      <w:r w:rsidR="00F732A0">
        <w:t xml:space="preserve"> </w:t>
      </w:r>
      <w:r w:rsidRPr="00854056">
        <w:t xml:space="preserve">A query language has to be supported by a </w:t>
      </w:r>
      <w:r w:rsidR="00832BC4">
        <w:t>search</w:t>
      </w:r>
      <w:r w:rsidR="00832BC4" w:rsidRPr="00854056">
        <w:t xml:space="preserve"> </w:t>
      </w:r>
      <w:r w:rsidRPr="00854056">
        <w:t>grammar.</w:t>
      </w:r>
      <w:r w:rsidRPr="00232C3F">
        <w:t xml:space="preserve"> </w:t>
      </w:r>
    </w:p>
    <w:p w14:paraId="62133736" w14:textId="12C030CA" w:rsidR="005E48A2" w:rsidRPr="00232C3F" w:rsidRDefault="001446D6" w:rsidP="001E2761">
      <w:pPr>
        <w:pStyle w:val="STParagraph"/>
      </w:pPr>
      <w:r>
        <w:fldChar w:fldCharType="begin"/>
      </w:r>
      <w:r>
        <w:instrText xml:space="preserve"> AUTONUM  </w:instrText>
      </w:r>
      <w:r>
        <w:fldChar w:fldCharType="end"/>
      </w:r>
      <w:r>
        <w:tab/>
      </w:r>
      <w:r w:rsidR="005E48A2" w:rsidRPr="00232C3F">
        <w:t>The Contextual Query Language (CQL) is a formal language for representing queries to information retrieval systems such as search engines, bibliographic catalogs and museum collection information.</w:t>
      </w:r>
      <w:r w:rsidR="00F732A0">
        <w:t xml:space="preserve"> </w:t>
      </w:r>
      <w:r w:rsidR="005E48A2" w:rsidRPr="00232C3F">
        <w:t xml:space="preserve"> Based on the semantics of Z39.50</w:t>
      </w:r>
      <w:r w:rsidR="008D4B98">
        <w:rPr>
          <w:rStyle w:val="FootnoteReference"/>
          <w:rFonts w:eastAsia="Times New Roman" w:cs="Arial"/>
          <w:szCs w:val="17"/>
        </w:rPr>
        <w:footnoteReference w:id="9"/>
      </w:r>
      <w:r w:rsidR="005E48A2" w:rsidRPr="00232C3F">
        <w:t>, its design objective is that queries must be readable and writable</w:t>
      </w:r>
      <w:r w:rsidR="00A91D75">
        <w:t>,</w:t>
      </w:r>
      <w:r w:rsidR="005E48A2" w:rsidRPr="00232C3F">
        <w:t xml:space="preserve"> and that the language is intuitive and maintains the expression of more complex query languages.</w:t>
      </w:r>
      <w:r w:rsidR="00F732A0">
        <w:t xml:space="preserve"> </w:t>
      </w:r>
      <w:r w:rsidR="005E48A2" w:rsidRPr="00232C3F">
        <w:t xml:space="preserve"> </w:t>
      </w:r>
      <w:r w:rsidR="00AF1D74">
        <w:t xml:space="preserve">This is just one option recommended for use, as it is used broadly by industry. </w:t>
      </w:r>
    </w:p>
    <w:p w14:paraId="163A0FE6" w14:textId="6559168A" w:rsidR="005E48A2" w:rsidRPr="00232C3F" w:rsidRDefault="008620A5" w:rsidP="00E637A9">
      <w:pPr>
        <w:pStyle w:val="RuleStyle"/>
      </w:pPr>
      <w:r>
        <w:t>[RS</w:t>
      </w:r>
      <w:r w:rsidR="00B04C50">
        <w:t>G</w:t>
      </w:r>
      <w:r>
        <w:t>-</w:t>
      </w:r>
      <w:r w:rsidR="00355848">
        <w:t>85</w:t>
      </w:r>
      <w:r w:rsidR="005E48A2" w:rsidRPr="00232C3F">
        <w:t>]</w:t>
      </w:r>
      <w:r w:rsidR="00E637A9">
        <w:tab/>
      </w:r>
      <w:r w:rsidR="008D4B98">
        <w:t>When a</w:t>
      </w:r>
      <w:r w:rsidR="005E48A2" w:rsidRPr="00232C3F">
        <w:t xml:space="preserve"> Web API </w:t>
      </w:r>
      <w:r w:rsidR="008D4B98">
        <w:t>s</w:t>
      </w:r>
      <w:r w:rsidR="005E48A2" w:rsidRPr="00232C3F">
        <w:t>upport</w:t>
      </w:r>
      <w:r w:rsidR="008D4B98">
        <w:t>s</w:t>
      </w:r>
      <w:r w:rsidR="005E48A2" w:rsidRPr="00232C3F">
        <w:t xml:space="preserve"> complex search expressions</w:t>
      </w:r>
      <w:r w:rsidR="0064711C">
        <w:t>,</w:t>
      </w:r>
      <w:r w:rsidR="008D4B98">
        <w:t xml:space="preserve"> a</w:t>
      </w:r>
      <w:r w:rsidR="005E48A2" w:rsidRPr="00232C3F">
        <w:t xml:space="preserve"> query language SHOULD be specified</w:t>
      </w:r>
      <w:r w:rsidR="008D4B98">
        <w:t xml:space="preserve">, such as </w:t>
      </w:r>
      <w:r w:rsidR="005E48A2" w:rsidRPr="00232C3F">
        <w:t>CQL.</w:t>
      </w:r>
    </w:p>
    <w:p w14:paraId="4C80B901" w14:textId="25C29B07" w:rsidR="005E48A2" w:rsidRPr="00232C3F" w:rsidRDefault="008620A5" w:rsidP="00E637A9">
      <w:pPr>
        <w:pStyle w:val="RuleStyle"/>
      </w:pPr>
      <w:r>
        <w:t>[RS</w:t>
      </w:r>
      <w:r w:rsidR="00B04C50">
        <w:t>G</w:t>
      </w:r>
      <w:r>
        <w:t>-</w:t>
      </w:r>
      <w:r w:rsidR="00355848">
        <w:t>86</w:t>
      </w:r>
      <w:r w:rsidR="005E48A2" w:rsidRPr="00232C3F">
        <w:t>]</w:t>
      </w:r>
      <w:r w:rsidR="00E637A9">
        <w:tab/>
      </w:r>
      <w:r w:rsidR="005E48A2" w:rsidRPr="00232C3F">
        <w:t>A Service Contract MUST specify the grammar supported (such as fields, functions, keywords, and operators).</w:t>
      </w:r>
    </w:p>
    <w:p w14:paraId="01463C06" w14:textId="705AEB73" w:rsidR="00AD2DE4" w:rsidRDefault="008620A5" w:rsidP="00E637A9">
      <w:pPr>
        <w:pStyle w:val="RuleStyle"/>
      </w:pPr>
      <w:r>
        <w:t>[RS</w:t>
      </w:r>
      <w:r w:rsidR="00B04C50">
        <w:t>G</w:t>
      </w:r>
      <w:r>
        <w:t>-</w:t>
      </w:r>
      <w:r w:rsidR="00355848">
        <w:t>87</w:t>
      </w:r>
      <w:r w:rsidR="005E48A2" w:rsidRPr="00232C3F">
        <w:t>]</w:t>
      </w:r>
      <w:r w:rsidR="00E637A9">
        <w:tab/>
      </w:r>
      <w:r w:rsidR="005E48A2" w:rsidRPr="00232C3F">
        <w:t xml:space="preserve">The query parameter </w:t>
      </w:r>
      <w:r w:rsidR="005E48A2">
        <w:t>“</w:t>
      </w:r>
      <w:r w:rsidR="005E48A2" w:rsidRPr="00232C3F">
        <w:rPr>
          <w:rFonts w:ascii="Courier New" w:hAnsi="Courier New" w:cs="Courier New"/>
        </w:rPr>
        <w:t>q</w:t>
      </w:r>
      <w:r w:rsidR="005E48A2">
        <w:rPr>
          <w:rFonts w:ascii="Courier New" w:hAnsi="Courier New" w:cs="Courier New"/>
        </w:rPr>
        <w:t>”</w:t>
      </w:r>
      <w:r w:rsidR="005E48A2" w:rsidRPr="00232C3F">
        <w:t xml:space="preserve"> MUST be used.</w:t>
      </w:r>
    </w:p>
    <w:p w14:paraId="7E7971CA" w14:textId="77777777" w:rsidR="005E48A2" w:rsidRPr="00232C3F" w:rsidRDefault="005E48A2" w:rsidP="00A62D5C">
      <w:pPr>
        <w:pStyle w:val="Heading3"/>
        <w:spacing w:before="170" w:after="170"/>
      </w:pPr>
      <w:bookmarkStart w:id="179" w:name="_Toc513117132"/>
      <w:bookmarkStart w:id="180" w:name="_Toc513117167"/>
      <w:bookmarkStart w:id="181" w:name="_Toc513117346"/>
      <w:bookmarkStart w:id="182" w:name="_Toc210838935"/>
      <w:bookmarkEnd w:id="179"/>
      <w:bookmarkEnd w:id="180"/>
      <w:bookmarkEnd w:id="181"/>
      <w:r w:rsidRPr="00232C3F">
        <w:t>Error Handling</w:t>
      </w:r>
      <w:bookmarkEnd w:id="182"/>
    </w:p>
    <w:p w14:paraId="21FC5D0E" w14:textId="58BE715C" w:rsidR="008577A2" w:rsidRPr="008577A2" w:rsidRDefault="00A9502E" w:rsidP="008577A2">
      <w:pPr>
        <w:pStyle w:val="STParagraph"/>
      </w:pPr>
      <w:r>
        <w:fldChar w:fldCharType="begin"/>
      </w:r>
      <w:r>
        <w:instrText xml:space="preserve"> AUTONUM  </w:instrText>
      </w:r>
      <w:r>
        <w:fldChar w:fldCharType="end"/>
      </w:r>
      <w:r>
        <w:tab/>
      </w:r>
      <w:r w:rsidRPr="00A9502E">
        <w:t>Error responses should always use the appropriate HTTP status code</w:t>
      </w:r>
      <w:r w:rsidR="0001520E">
        <w:t xml:space="preserve"> </w:t>
      </w:r>
      <w:r w:rsidR="00CB0B52">
        <w:t>selected from</w:t>
      </w:r>
      <w:r w:rsidR="0001520E">
        <w:t xml:space="preserve"> the standard </w:t>
      </w:r>
      <w:r w:rsidR="00CB0B52">
        <w:t xml:space="preserve">list of </w:t>
      </w:r>
      <w:r w:rsidR="0001520E">
        <w:t>HTTP sta</w:t>
      </w:r>
      <w:r w:rsidR="003352ED">
        <w:t>t</w:t>
      </w:r>
      <w:r w:rsidR="0001520E">
        <w:t xml:space="preserve">us codes </w:t>
      </w:r>
      <w:r w:rsidR="00580E20" w:rsidRPr="00580E20">
        <w:t>(</w:t>
      </w:r>
      <w:hyperlink r:id="rId30" w:tgtFrame="_blank" w:history="1">
        <w:r w:rsidR="00580E20" w:rsidRPr="00580E20">
          <w:rPr>
            <w:rStyle w:val="Hyperlink"/>
            <w:rFonts w:cs="Arial"/>
            <w:color w:val="06467A"/>
            <w:szCs w:val="17"/>
            <w:shd w:val="clear" w:color="auto" w:fill="FFFFFF"/>
          </w:rPr>
          <w:t>RFC 7807</w:t>
        </w:r>
      </w:hyperlink>
      <w:r w:rsidR="00580E20" w:rsidRPr="00F732A0">
        <w:rPr>
          <w:rStyle w:val="Hyperlink"/>
          <w:rFonts w:cs="Arial"/>
          <w:color w:val="auto"/>
          <w:szCs w:val="17"/>
          <w:u w:val="none"/>
          <w:shd w:val="clear" w:color="auto" w:fill="FFFFFF"/>
        </w:rPr>
        <w:t>)</w:t>
      </w:r>
      <w:r w:rsidR="00CB0B52" w:rsidRPr="00F732A0">
        <w:rPr>
          <w:rStyle w:val="Hyperlink"/>
          <w:rFonts w:ascii="Helvetica" w:hAnsi="Helvetica"/>
          <w:color w:val="auto"/>
          <w:sz w:val="27"/>
          <w:szCs w:val="27"/>
          <w:u w:val="none"/>
          <w:shd w:val="clear" w:color="auto" w:fill="FFFFFF"/>
        </w:rPr>
        <w:t xml:space="preserve">, </w:t>
      </w:r>
      <w:r w:rsidR="0001520E" w:rsidRPr="00F732A0">
        <w:t xml:space="preserve">reproduced </w:t>
      </w:r>
      <w:r w:rsidR="0001520E">
        <w:t>in Annex V</w:t>
      </w:r>
      <w:r w:rsidRPr="00A9502E">
        <w:t xml:space="preserve">. </w:t>
      </w:r>
      <w:r w:rsidR="0001520E">
        <w:t xml:space="preserve"> </w:t>
      </w:r>
      <w:r w:rsidRPr="00A9502E">
        <w:t>When the requestor is expecting JSON, return error details in a common data structure.</w:t>
      </w:r>
      <w:r>
        <w:t xml:space="preserve">  </w:t>
      </w:r>
      <w:r w:rsidRPr="00A9502E">
        <w:t>Unless the project requires otherwise, there is no need to define application-specific error codes.</w:t>
      </w:r>
      <w:r>
        <w:t xml:space="preserve">  </w:t>
      </w:r>
      <w:r w:rsidRPr="00A9502E">
        <w:t>Stack</w:t>
      </w:r>
      <w:r w:rsidR="0001520E">
        <w:t xml:space="preserve"> </w:t>
      </w:r>
      <w:r w:rsidRPr="00A9502E">
        <w:t>trace a</w:t>
      </w:r>
      <w:r w:rsidR="00CB0B52">
        <w:t>nd</w:t>
      </w:r>
      <w:r w:rsidRPr="00A9502E">
        <w:t xml:space="preserve"> other debugging-related information should not be present in the error response body in production environments.</w:t>
      </w:r>
    </w:p>
    <w:p w14:paraId="2C19739C" w14:textId="77777777" w:rsidR="005E48A2" w:rsidRPr="00232C3F" w:rsidRDefault="005E48A2" w:rsidP="00D97D7E">
      <w:pPr>
        <w:pStyle w:val="STH4"/>
      </w:pPr>
      <w:r w:rsidRPr="00232C3F">
        <w:t>Error Payload</w:t>
      </w:r>
    </w:p>
    <w:p w14:paraId="6774E4D0" w14:textId="71647524" w:rsidR="004C3C1C" w:rsidRDefault="001446D6" w:rsidP="001E2761">
      <w:pPr>
        <w:pStyle w:val="STParagraph"/>
      </w:pPr>
      <w:r>
        <w:fldChar w:fldCharType="begin"/>
      </w:r>
      <w:r>
        <w:instrText xml:space="preserve"> AUTONUM  </w:instrText>
      </w:r>
      <w:r>
        <w:fldChar w:fldCharType="end"/>
      </w:r>
      <w:r>
        <w:tab/>
      </w:r>
      <w:r w:rsidR="005E48A2" w:rsidRPr="00232C3F">
        <w:t xml:space="preserve">Error handling is carried out on two levels: </w:t>
      </w:r>
      <w:r w:rsidR="005E18BF">
        <w:t xml:space="preserve"> </w:t>
      </w:r>
      <w:r w:rsidR="0001520E">
        <w:t>o</w:t>
      </w:r>
      <w:r w:rsidR="005E48A2" w:rsidRPr="00232C3F">
        <w:t>n the protocol level (HTTP) and on the application level (payload returned).</w:t>
      </w:r>
      <w:r w:rsidR="00AA6178">
        <w:t xml:space="preserve"> </w:t>
      </w:r>
      <w:r w:rsidR="0001520E">
        <w:t xml:space="preserve"> </w:t>
      </w:r>
      <w:r w:rsidR="004C3C1C" w:rsidRPr="00232C3F">
        <w:t>On th</w:t>
      </w:r>
      <w:r w:rsidR="004C3C1C">
        <w:t>e protocol level, a Web API</w:t>
      </w:r>
      <w:r w:rsidR="004C3C1C" w:rsidRPr="00232C3F">
        <w:t xml:space="preserve"> return</w:t>
      </w:r>
      <w:r w:rsidR="004C3C1C">
        <w:t>s</w:t>
      </w:r>
      <w:r w:rsidR="004C3C1C" w:rsidRPr="00232C3F">
        <w:t xml:space="preserve"> an appropriate HTTP status code</w:t>
      </w:r>
      <w:r w:rsidR="004C3C1C">
        <w:t xml:space="preserve"> and</w:t>
      </w:r>
      <w:r w:rsidR="004C3C1C" w:rsidRPr="00232C3F">
        <w:t> </w:t>
      </w:r>
      <w:r w:rsidR="004C3C1C">
        <w:t>o</w:t>
      </w:r>
      <w:r w:rsidR="004C3C1C" w:rsidRPr="00232C3F">
        <w:t>n the application level, a Web API return</w:t>
      </w:r>
      <w:r w:rsidR="004C3C1C">
        <w:t>s</w:t>
      </w:r>
      <w:r w:rsidR="004C3C1C" w:rsidRPr="00232C3F">
        <w:t xml:space="preserve"> a payload reporting the error in adequate granularity (mandatory and optional attributes). </w:t>
      </w:r>
    </w:p>
    <w:p w14:paraId="0A7AE1CC" w14:textId="77777777" w:rsidR="004C3C1C" w:rsidRPr="00241AB3" w:rsidRDefault="004C3C1C" w:rsidP="001E2761">
      <w:pPr>
        <w:pStyle w:val="STParagraph"/>
      </w:pPr>
      <w:r w:rsidRPr="00241AB3">
        <w:fldChar w:fldCharType="begin"/>
      </w:r>
      <w:r w:rsidRPr="00241AB3">
        <w:instrText xml:space="preserve"> AUTONUM  </w:instrText>
      </w:r>
      <w:r w:rsidRPr="00241AB3">
        <w:fldChar w:fldCharType="end"/>
      </w:r>
      <w:r w:rsidRPr="00241AB3">
        <w:tab/>
        <w:t xml:space="preserve">With regard to the mandatory and optional attributes for the application level error handling, </w:t>
      </w:r>
    </w:p>
    <w:p w14:paraId="2735079B" w14:textId="6D53AAD8" w:rsidR="004C3C1C" w:rsidRPr="00241AB3" w:rsidRDefault="00BC2410">
      <w:pPr>
        <w:pStyle w:val="STListParagraph"/>
        <w:numPr>
          <w:ilvl w:val="0"/>
          <w:numId w:val="29"/>
        </w:numPr>
      </w:pPr>
      <w:r w:rsidRPr="00241AB3">
        <w:t>T</w:t>
      </w:r>
      <w:r w:rsidR="004C3C1C" w:rsidRPr="00241AB3">
        <w:t xml:space="preserve">he </w:t>
      </w:r>
      <w:r w:rsidR="00C92F1C" w:rsidRPr="00241AB3">
        <w:t xml:space="preserve">following </w:t>
      </w:r>
      <w:r w:rsidR="00C92F1C" w:rsidRPr="006813BC">
        <w:rPr>
          <w:rFonts w:ascii="Courier New" w:hAnsi="Courier New" w:cs="Courier New"/>
        </w:rPr>
        <w:t>code</w:t>
      </w:r>
      <w:r w:rsidR="00C92F1C" w:rsidRPr="00241AB3">
        <w:t xml:space="preserve"> and </w:t>
      </w:r>
      <w:r w:rsidR="00C92F1C" w:rsidRPr="006813BC">
        <w:rPr>
          <w:rFonts w:ascii="Courier" w:hAnsi="Courier"/>
        </w:rPr>
        <w:t>message</w:t>
      </w:r>
      <w:r w:rsidR="00C92F1C" w:rsidRPr="00241AB3">
        <w:t xml:space="preserve"> </w:t>
      </w:r>
      <w:r w:rsidR="004C3C1C" w:rsidRPr="00241AB3">
        <w:t>attributes are mandatory</w:t>
      </w:r>
      <w:r w:rsidR="00C92F1C" w:rsidRPr="00241AB3">
        <w:t xml:space="preserve"> and while the </w:t>
      </w:r>
      <w:r w:rsidR="00C92F1C" w:rsidRPr="006813BC">
        <w:rPr>
          <w:rFonts w:ascii="Courier" w:hAnsi="Courier"/>
        </w:rPr>
        <w:t>message</w:t>
      </w:r>
      <w:r w:rsidR="00C92F1C" w:rsidRPr="00241AB3">
        <w:t xml:space="preserve"> may change in the future, the </w:t>
      </w:r>
      <w:r w:rsidR="00C92F1C" w:rsidRPr="006813BC">
        <w:rPr>
          <w:rFonts w:ascii="Courier New" w:hAnsi="Courier New" w:cs="Courier New"/>
        </w:rPr>
        <w:t>code</w:t>
      </w:r>
      <w:r w:rsidR="00C92F1C" w:rsidRPr="00241AB3">
        <w:t xml:space="preserve"> will not change;</w:t>
      </w:r>
      <w:r w:rsidR="00386FBD">
        <w:t xml:space="preserve"> </w:t>
      </w:r>
      <w:r w:rsidR="00C92F1C" w:rsidRPr="00241AB3">
        <w:t xml:space="preserve"> it is fixed and will always</w:t>
      </w:r>
      <w:r w:rsidR="00C92F1C" w:rsidRPr="006813BC">
        <w:rPr>
          <w:rFonts w:eastAsia="Times New Roman"/>
        </w:rPr>
        <w:t xml:space="preserve"> refer to</w:t>
      </w:r>
      <w:r w:rsidR="00C92F1C" w:rsidRPr="00241AB3">
        <w:t xml:space="preserve"> this particular problem</w:t>
      </w:r>
      <w:r w:rsidR="004C3C1C" w:rsidRPr="00241AB3">
        <w:t xml:space="preserve">: </w:t>
      </w:r>
    </w:p>
    <w:p w14:paraId="38719D80" w14:textId="4F35E473" w:rsidR="004C3C1C" w:rsidRPr="00232C3F" w:rsidRDefault="004C3C1C" w:rsidP="000E597F">
      <w:pPr>
        <w:pStyle w:val="BulletHyphen"/>
      </w:pPr>
      <w:r w:rsidRPr="00232C3F">
        <w:rPr>
          <w:rFonts w:ascii="Courier New" w:hAnsi="Courier New" w:cs="Courier New"/>
        </w:rPr>
        <w:t>code</w:t>
      </w:r>
      <w:r w:rsidRPr="00232C3F">
        <w:t xml:space="preserve"> </w:t>
      </w:r>
      <w:r>
        <w:t>(integer)</w:t>
      </w:r>
      <w:r w:rsidR="006D1C9C">
        <w:t>:</w:t>
      </w:r>
      <w:r w:rsidRPr="00232C3F">
        <w:t xml:space="preserve"> </w:t>
      </w:r>
      <w:r w:rsidR="00E06086">
        <w:t xml:space="preserve"> </w:t>
      </w:r>
      <w:r w:rsidRPr="00232C3F">
        <w:t>Technical code of the error situation to be used for support purposes</w:t>
      </w:r>
      <w:r w:rsidR="009D0903">
        <w:t>;</w:t>
      </w:r>
      <w:r w:rsidR="00E06086">
        <w:t xml:space="preserve"> </w:t>
      </w:r>
      <w:r w:rsidR="009D0903">
        <w:t xml:space="preserve"> and</w:t>
      </w:r>
    </w:p>
    <w:p w14:paraId="79B40952" w14:textId="7D6C6CD8" w:rsidR="004C3C1C" w:rsidRDefault="004C3C1C" w:rsidP="000E597F">
      <w:pPr>
        <w:pStyle w:val="BulletHyphen"/>
      </w:pPr>
      <w:r w:rsidRPr="00232C3F">
        <w:rPr>
          <w:rFonts w:ascii="Courier New" w:hAnsi="Courier New" w:cs="Courier New"/>
        </w:rPr>
        <w:t>message</w:t>
      </w:r>
      <w:r w:rsidR="007A3FB6">
        <w:t xml:space="preserve"> </w:t>
      </w:r>
      <w:r>
        <w:t>(string)</w:t>
      </w:r>
      <w:r w:rsidR="006D1C9C">
        <w:t>:</w:t>
      </w:r>
      <w:r w:rsidRPr="00232C3F">
        <w:t xml:space="preserve"> </w:t>
      </w:r>
      <w:r w:rsidR="00E06086">
        <w:t xml:space="preserve"> </w:t>
      </w:r>
      <w:r w:rsidRPr="00232C3F">
        <w:t>User-facing (localizable) message describing the error</w:t>
      </w:r>
      <w:r>
        <w:t xml:space="preserve"> </w:t>
      </w:r>
      <w:r w:rsidRPr="00DD70E5">
        <w:t>request</w:t>
      </w:r>
      <w:r>
        <w:t xml:space="preserve"> as requested by the</w:t>
      </w:r>
      <w:r w:rsidRPr="00DD70E5">
        <w:t xml:space="preserve"> HTTP header </w:t>
      </w:r>
      <w:r w:rsidRPr="00DD70E5">
        <w:rPr>
          <w:rFonts w:ascii="Courier New" w:hAnsi="Courier New" w:cs="Courier New"/>
        </w:rPr>
        <w:t>Accept-Language</w:t>
      </w:r>
      <w:r w:rsidR="00724DAC">
        <w:rPr>
          <w:rFonts w:ascii="Courier New" w:hAnsi="Courier New" w:cs="Courier New"/>
        </w:rPr>
        <w:t xml:space="preserve"> </w:t>
      </w:r>
      <w:r w:rsidRPr="009356B5">
        <w:t>(see RS</w:t>
      </w:r>
      <w:r w:rsidR="009372B4">
        <w:t>G</w:t>
      </w:r>
      <w:r w:rsidRPr="009356B5">
        <w:t>-1</w:t>
      </w:r>
      <w:r w:rsidR="009372B4">
        <w:t>14</w:t>
      </w:r>
      <w:r w:rsidRPr="009356B5">
        <w:t>)</w:t>
      </w:r>
      <w:r w:rsidR="009D0903">
        <w:t>.</w:t>
      </w:r>
    </w:p>
    <w:p w14:paraId="0AD6761E" w14:textId="77777777" w:rsidR="004C3C1C" w:rsidRPr="00C92F1C" w:rsidRDefault="004C3C1C" w:rsidP="006813BC">
      <w:pPr>
        <w:pStyle w:val="STListParagraph"/>
      </w:pPr>
      <w:r w:rsidRPr="00C92F1C">
        <w:t>The following attributes are conditionally mandatory:</w:t>
      </w:r>
    </w:p>
    <w:p w14:paraId="607E22F4" w14:textId="42A36A71" w:rsidR="004C3C1C" w:rsidRPr="00232C3F" w:rsidRDefault="005D5F5C" w:rsidP="000E597F">
      <w:pPr>
        <w:pStyle w:val="BulletHyphen"/>
      </w:pPr>
      <w:r>
        <w:rPr>
          <w:rFonts w:ascii="Courier New" w:hAnsi="Courier New" w:cs="Courier New"/>
        </w:rPr>
        <w:t>d</w:t>
      </w:r>
      <w:r w:rsidR="004C3C1C" w:rsidRPr="00232C3F">
        <w:rPr>
          <w:rFonts w:ascii="Courier New" w:hAnsi="Courier New" w:cs="Courier New"/>
        </w:rPr>
        <w:t>etails</w:t>
      </w:r>
      <w:r w:rsidR="006D1C9C">
        <w:t>:</w:t>
      </w:r>
      <w:r w:rsidR="00E06086">
        <w:t xml:space="preserve"> </w:t>
      </w:r>
      <w:r w:rsidR="004C3C1C" w:rsidRPr="00232C3F">
        <w:t xml:space="preserve"> If error processing requires nesting of error responses, it </w:t>
      </w:r>
      <w:r w:rsidR="00CB0B52">
        <w:t>must</w:t>
      </w:r>
      <w:r w:rsidR="00CB0B52" w:rsidRPr="00232C3F">
        <w:t> </w:t>
      </w:r>
      <w:r w:rsidR="004C3C1C" w:rsidRPr="00232C3F">
        <w:t xml:space="preserve">use the details field for this purpose. </w:t>
      </w:r>
      <w:r w:rsidR="00AA6178">
        <w:t xml:space="preserve"> </w:t>
      </w:r>
      <w:r w:rsidR="004C3C1C" w:rsidRPr="00232C3F">
        <w:t xml:space="preserve">The details field </w:t>
      </w:r>
      <w:r w:rsidR="00CB0B52">
        <w:t>must</w:t>
      </w:r>
      <w:r w:rsidR="00CB0B52" w:rsidRPr="00232C3F">
        <w:t xml:space="preserve"> </w:t>
      </w:r>
      <w:r w:rsidR="004C3C1C" w:rsidRPr="00232C3F">
        <w:t>contain an array of JSON objects that shows code and message properties with the same semantics as described above.</w:t>
      </w:r>
    </w:p>
    <w:p w14:paraId="620FE479" w14:textId="77777777" w:rsidR="004C3C1C" w:rsidRPr="00C92F1C" w:rsidRDefault="004C3C1C" w:rsidP="006813BC">
      <w:pPr>
        <w:pStyle w:val="STListParagraph"/>
      </w:pPr>
      <w:r w:rsidRPr="00C92F1C">
        <w:t xml:space="preserve">The following attributes are optional: </w:t>
      </w:r>
    </w:p>
    <w:p w14:paraId="16BCDD23" w14:textId="4663D507" w:rsidR="004C3C1C" w:rsidRPr="00232C3F" w:rsidRDefault="004C3C1C" w:rsidP="000E597F">
      <w:pPr>
        <w:pStyle w:val="BulletHyphen"/>
      </w:pPr>
      <w:r w:rsidRPr="00232C3F">
        <w:rPr>
          <w:rFonts w:ascii="Courier New" w:hAnsi="Courier New" w:cs="Courier New"/>
        </w:rPr>
        <w:t>target</w:t>
      </w:r>
      <w:r w:rsidR="006D1C9C">
        <w:t>:</w:t>
      </w:r>
      <w:r w:rsidR="00E06086">
        <w:t xml:space="preserve">  </w:t>
      </w:r>
      <w:r w:rsidRPr="00232C3F">
        <w:t>The error structure may contain a target attribute that describes a data element</w:t>
      </w:r>
      <w:r w:rsidR="009D0903">
        <w:t xml:space="preserve"> (for example, a resource path);</w:t>
      </w:r>
    </w:p>
    <w:p w14:paraId="667C3FC2" w14:textId="06DB918F" w:rsidR="004C3C1C" w:rsidRPr="00232C3F" w:rsidRDefault="004C3C1C" w:rsidP="000E597F">
      <w:pPr>
        <w:pStyle w:val="BulletHyphen"/>
      </w:pPr>
      <w:r w:rsidRPr="00232C3F">
        <w:rPr>
          <w:rFonts w:ascii="Courier New" w:hAnsi="Courier New" w:cs="Courier New"/>
        </w:rPr>
        <w:t>status</w:t>
      </w:r>
      <w:r w:rsidRPr="00232C3F">
        <w:t xml:space="preserve"> </w:t>
      </w:r>
      <w:r w:rsidR="006D1C9C">
        <w:t>:</w:t>
      </w:r>
      <w:r w:rsidRPr="00232C3F">
        <w:t xml:space="preserve"> </w:t>
      </w:r>
      <w:r w:rsidR="00E06086">
        <w:t xml:space="preserve"> </w:t>
      </w:r>
      <w:r w:rsidRPr="00232C3F">
        <w:t>Duplicate of the HTTP status code to propagate it along the call chain or to write it in the support log without the need to explicitly add the HTTP status code every time</w:t>
      </w:r>
      <w:r w:rsidR="009D0903">
        <w:t>;</w:t>
      </w:r>
    </w:p>
    <w:p w14:paraId="47A6F095" w14:textId="335697B6" w:rsidR="004C3C1C" w:rsidRPr="00232C3F" w:rsidRDefault="004C3C1C" w:rsidP="000E597F">
      <w:pPr>
        <w:pStyle w:val="BulletHyphen"/>
      </w:pPr>
      <w:proofErr w:type="spellStart"/>
      <w:r w:rsidRPr="00232C3F">
        <w:rPr>
          <w:rFonts w:ascii="Courier New" w:hAnsi="Courier New" w:cs="Courier New"/>
        </w:rPr>
        <w:t>moreInfo</w:t>
      </w:r>
      <w:proofErr w:type="spellEnd"/>
      <w:r w:rsidR="006D1C9C">
        <w:t>:</w:t>
      </w:r>
      <w:r w:rsidRPr="00232C3F">
        <w:t xml:space="preserve"> </w:t>
      </w:r>
      <w:r w:rsidR="00E06086">
        <w:t xml:space="preserve"> </w:t>
      </w:r>
      <w:r w:rsidRPr="00232C3F">
        <w:t>Array of links containing more information about the error situation, for example, giving hints to the end user</w:t>
      </w:r>
      <w:r w:rsidR="009D0903">
        <w:t xml:space="preserve">; </w:t>
      </w:r>
      <w:r w:rsidR="00E06086">
        <w:t xml:space="preserve"> </w:t>
      </w:r>
      <w:r w:rsidR="009D0903">
        <w:t>and</w:t>
      </w:r>
    </w:p>
    <w:p w14:paraId="6A686EAD" w14:textId="1C06E2C2" w:rsidR="004C3C1C" w:rsidRPr="00832BC4" w:rsidRDefault="004C3C1C" w:rsidP="000E597F">
      <w:pPr>
        <w:pStyle w:val="BulletHyphen"/>
      </w:pPr>
      <w:proofErr w:type="spellStart"/>
      <w:r w:rsidRPr="00232C3F">
        <w:rPr>
          <w:rFonts w:ascii="Courier New" w:hAnsi="Courier New" w:cs="Courier New"/>
        </w:rPr>
        <w:t>internalMessage</w:t>
      </w:r>
      <w:proofErr w:type="spellEnd"/>
      <w:r w:rsidR="006D1C9C">
        <w:t>:</w:t>
      </w:r>
      <w:r w:rsidRPr="00232C3F">
        <w:t xml:space="preserve"> </w:t>
      </w:r>
      <w:r w:rsidR="00E06086">
        <w:t xml:space="preserve"> </w:t>
      </w:r>
      <w:r w:rsidR="00CB0B52">
        <w:t>A t</w:t>
      </w:r>
      <w:r w:rsidRPr="00232C3F">
        <w:t>echnical message, for example, for logging purposes</w:t>
      </w:r>
      <w:r w:rsidR="00CB0B52">
        <w:t>.</w:t>
      </w:r>
    </w:p>
    <w:p w14:paraId="436AC7ED" w14:textId="4EF62EFF" w:rsidR="005E48A2" w:rsidRDefault="00C92F1C" w:rsidP="001E2761">
      <w:pPr>
        <w:pStyle w:val="STParagraph"/>
      </w:pPr>
      <w:r>
        <w:fldChar w:fldCharType="begin"/>
      </w:r>
      <w:r>
        <w:instrText xml:space="preserve"> AUTONUM  </w:instrText>
      </w:r>
      <w:r>
        <w:fldChar w:fldCharType="end"/>
      </w:r>
      <w:r>
        <w:tab/>
      </w:r>
      <w:r w:rsidR="005E48A2" w:rsidRPr="00232C3F">
        <w:t>Error handling should follow HTTP standards (</w:t>
      </w:r>
      <w:ins w:id="183" w:author="Author">
        <w:r w:rsidR="00FA5EDC">
          <w:t xml:space="preserve">IETF </w:t>
        </w:r>
      </w:ins>
      <w:r w:rsidR="005E48A2" w:rsidRPr="00232C3F">
        <w:t xml:space="preserve">RFC </w:t>
      </w:r>
      <w:del w:id="184" w:author="Author">
        <w:r w:rsidR="005E48A2" w:rsidRPr="00232C3F" w:rsidDel="00FA5EDC">
          <w:delText>2616</w:delText>
        </w:r>
      </w:del>
      <w:ins w:id="185" w:author="Author">
        <w:r w:rsidR="00FA5EDC">
          <w:t xml:space="preserve"> 9110</w:t>
        </w:r>
      </w:ins>
      <w:r w:rsidR="005E48A2" w:rsidRPr="00232C3F">
        <w:t>).  A minimum error payload is recommended:</w:t>
      </w:r>
    </w:p>
    <w:p w14:paraId="7284AA35" w14:textId="10B815FD" w:rsidR="00605960" w:rsidRPr="00605960" w:rsidRDefault="00605960" w:rsidP="00CD7877">
      <w:pPr>
        <w:pStyle w:val="STTableText"/>
      </w:pPr>
      <w:r w:rsidRPr="00605960">
        <w:t>For example, the following HTTP response</w:t>
      </w:r>
      <w:del w:id="186" w:author="Author">
        <w:r w:rsidRPr="00605960">
          <w:delText>s</w:delText>
        </w:r>
      </w:del>
      <w:r w:rsidRPr="00605960">
        <w:t xml:space="preserve"> is returned when </w:t>
      </w:r>
      <w:r w:rsidR="00330F02">
        <w:t xml:space="preserve">trademark was not found for the provided </w:t>
      </w:r>
      <w:r w:rsidR="00FB69EC">
        <w:t>international</w:t>
      </w:r>
      <w:r w:rsidR="00330F02">
        <w:t xml:space="preserve"> </w:t>
      </w:r>
      <w:r w:rsidR="00FB69EC">
        <w:t>registration</w:t>
      </w:r>
      <w:r w:rsidR="00330F02">
        <w:t xml:space="preserve"> number</w:t>
      </w:r>
      <w:r w:rsidRPr="00605960">
        <w:t>:</w:t>
      </w:r>
    </w:p>
    <w:p w14:paraId="6682AEA9" w14:textId="77777777" w:rsidR="00FB1A20" w:rsidRDefault="00FB1A20" w:rsidP="00CD7877">
      <w:pPr>
        <w:pStyle w:val="STTableText"/>
        <w:rPr>
          <w:u w:val="single"/>
        </w:rPr>
      </w:pPr>
      <w:r w:rsidRPr="00FC5D34">
        <w:rPr>
          <w:u w:val="single"/>
        </w:rPr>
        <w:t>Example with XML payload</w:t>
      </w:r>
      <w:r w:rsidR="00483A85">
        <w:rPr>
          <w:u w:val="single"/>
        </w:rPr>
        <w:t xml:space="preserve"> </w:t>
      </w:r>
      <w:r>
        <w:rPr>
          <w:u w:val="single"/>
        </w:rPr>
        <w:t>based on ST.96</w:t>
      </w:r>
    </w:p>
    <w:tbl>
      <w:tblPr>
        <w:tblStyle w:val="TableGrid"/>
        <w:tblW w:w="8820" w:type="dxa"/>
        <w:tblInd w:w="535" w:type="dxa"/>
        <w:tblLook w:val="04A0" w:firstRow="1" w:lastRow="0" w:firstColumn="1" w:lastColumn="0" w:noHBand="0" w:noVBand="1"/>
      </w:tblPr>
      <w:tblGrid>
        <w:gridCol w:w="8820"/>
      </w:tblGrid>
      <w:tr w:rsidR="00330F02" w14:paraId="63735CE1" w14:textId="77777777" w:rsidTr="006904E8">
        <w:tc>
          <w:tcPr>
            <w:tcW w:w="8820" w:type="dxa"/>
          </w:tcPr>
          <w:p w14:paraId="3E736987" w14:textId="77777777" w:rsidR="00330F02" w:rsidRPr="00F33C82" w:rsidRDefault="00330F02" w:rsidP="008745E1">
            <w:pPr>
              <w:rPr>
                <w:rFonts w:ascii="Courier New" w:hAnsi="Courier New" w:cs="Courier New"/>
              </w:rPr>
            </w:pPr>
            <w:r w:rsidRPr="00F33C82">
              <w:rPr>
                <w:rFonts w:ascii="Courier New" w:hAnsi="Courier New" w:cs="Courier New"/>
              </w:rPr>
              <w:t>GET</w:t>
            </w:r>
            <w:r>
              <w:rPr>
                <w:rFonts w:ascii="Courier New" w:hAnsi="Courier New" w:cs="Courier New"/>
              </w:rPr>
              <w:t xml:space="preserve"> </w:t>
            </w:r>
            <w:r w:rsidRPr="00F33C82">
              <w:rPr>
                <w:rFonts w:ascii="Courier New" w:hAnsi="Courier New" w:cs="Courier New"/>
              </w:rPr>
              <w:t>/api/v1/</w:t>
            </w:r>
            <w:r>
              <w:rPr>
                <w:rFonts w:ascii="Courier New" w:hAnsi="Courier New" w:cs="Courier New"/>
              </w:rPr>
              <w:t>trademarks</w:t>
            </w:r>
            <w:r w:rsidRPr="00F33C82">
              <w:rPr>
                <w:rFonts w:ascii="Courier New" w:hAnsi="Courier New" w:cs="Courier New"/>
              </w:rPr>
              <w:t>?</w:t>
            </w:r>
            <w:r>
              <w:rPr>
                <w:rFonts w:ascii="Courier New" w:hAnsi="Courier New" w:cs="Courier New"/>
              </w:rPr>
              <w:t>irn</w:t>
            </w:r>
            <w:r w:rsidRPr="00F33C82">
              <w:rPr>
                <w:rFonts w:ascii="Courier New" w:hAnsi="Courier New" w:cs="Courier New"/>
              </w:rPr>
              <w:t>=</w:t>
            </w:r>
            <w:r w:rsidRPr="00330F02">
              <w:rPr>
                <w:rFonts w:ascii="Courier New" w:hAnsi="Courier New" w:cs="Courier New"/>
              </w:rPr>
              <w:t>000000000000001</w:t>
            </w:r>
            <w:r>
              <w:rPr>
                <w:rFonts w:ascii="Courier New" w:hAnsi="Courier New" w:cs="Courier New"/>
              </w:rPr>
              <w:t>J</w:t>
            </w:r>
            <w:r w:rsidRPr="00F33C82">
              <w:rPr>
                <w:rFonts w:ascii="Courier New" w:hAnsi="Courier New" w:cs="Courier New"/>
              </w:rPr>
              <w:t>ohn</w:t>
            </w:r>
            <w:r>
              <w:rPr>
                <w:rFonts w:ascii="Courier New" w:hAnsi="Courier New" w:cs="Courier New"/>
              </w:rPr>
              <w:t>%20S</w:t>
            </w:r>
            <w:r w:rsidRPr="00F33C82">
              <w:rPr>
                <w:rFonts w:ascii="Courier New" w:hAnsi="Courier New" w:cs="Courier New"/>
              </w:rPr>
              <w:t>mith</w:t>
            </w:r>
            <w:r>
              <w:rPr>
                <w:rFonts w:ascii="Courier New" w:hAnsi="Courier New" w:cs="Courier New"/>
              </w:rPr>
              <w:t>&amp;expiryDate=2018-12-31. HTTP/1.1</w:t>
            </w:r>
          </w:p>
          <w:p w14:paraId="6CA43B9A" w14:textId="77777777" w:rsidR="00330F02" w:rsidRPr="00F33C82" w:rsidRDefault="00330F02" w:rsidP="008745E1">
            <w:pPr>
              <w:rPr>
                <w:rFonts w:ascii="Courier New" w:hAnsi="Courier New" w:cs="Courier New"/>
              </w:rPr>
            </w:pPr>
            <w:r w:rsidRPr="00F33C82">
              <w:rPr>
                <w:rFonts w:ascii="Courier New" w:hAnsi="Courier New" w:cs="Courier New"/>
              </w:rPr>
              <w:t xml:space="preserve">Host: wipo.int </w:t>
            </w:r>
          </w:p>
          <w:p w14:paraId="738F81CC" w14:textId="77777777" w:rsidR="00330F02" w:rsidRDefault="00330F02" w:rsidP="008745E1">
            <w:pPr>
              <w:pStyle w:val="NormalWeb"/>
              <w:spacing w:before="170" w:beforeAutospacing="0" w:after="170" w:afterAutospacing="0" w:line="480" w:lineRule="auto"/>
              <w:rPr>
                <w:rFonts w:eastAsia="Times New Roman" w:cs="Arial"/>
                <w:szCs w:val="17"/>
                <w:u w:val="single"/>
              </w:rPr>
            </w:pPr>
            <w:r w:rsidRPr="00F33C82">
              <w:rPr>
                <w:rFonts w:ascii="Courier New" w:hAnsi="Courier New" w:cs="Courier New"/>
              </w:rPr>
              <w:t>Accept: application/xml</w:t>
            </w:r>
          </w:p>
        </w:tc>
      </w:tr>
    </w:tbl>
    <w:p w14:paraId="5BBF019F" w14:textId="77777777" w:rsidR="00330F02" w:rsidRPr="00FC5D34" w:rsidRDefault="00CB5453" w:rsidP="00CD7877">
      <w:pPr>
        <w:pStyle w:val="STTableText"/>
        <w:rPr>
          <w:u w:val="single"/>
        </w:rPr>
      </w:pPr>
      <w:r w:rsidRPr="0058143F">
        <w:t>The following example HTTP response is returned:</w:t>
      </w:r>
    </w:p>
    <w:tbl>
      <w:tblPr>
        <w:tblStyle w:val="TableGrid"/>
        <w:tblW w:w="8820" w:type="dxa"/>
        <w:tblInd w:w="535" w:type="dxa"/>
        <w:tblLook w:val="04A0" w:firstRow="1" w:lastRow="0" w:firstColumn="1" w:lastColumn="0" w:noHBand="0" w:noVBand="1"/>
      </w:tblPr>
      <w:tblGrid>
        <w:gridCol w:w="8820"/>
      </w:tblGrid>
      <w:tr w:rsidR="005E48A2" w:rsidRPr="00232C3F" w14:paraId="0275E7DE" w14:textId="77777777" w:rsidTr="006904E8">
        <w:tc>
          <w:tcPr>
            <w:tcW w:w="8820" w:type="dxa"/>
          </w:tcPr>
          <w:p w14:paraId="49AE2174" w14:textId="77777777" w:rsidR="00FC61AD" w:rsidRPr="00CF686A" w:rsidRDefault="00FC61AD" w:rsidP="008745E1">
            <w:pPr>
              <w:rPr>
                <w:rFonts w:ascii="Courier New" w:hAnsi="Courier New" w:cs="Courier New"/>
              </w:rPr>
            </w:pPr>
            <w:r w:rsidRPr="00CF686A">
              <w:rPr>
                <w:rFonts w:ascii="Courier New" w:hAnsi="Courier New" w:cs="Courier New"/>
              </w:rPr>
              <w:t xml:space="preserve">HTTP/1.1 </w:t>
            </w:r>
            <w:r w:rsidR="001A366C" w:rsidRPr="00CF686A">
              <w:rPr>
                <w:rFonts w:ascii="Courier New" w:hAnsi="Courier New" w:cs="Courier New"/>
              </w:rPr>
              <w:t>404</w:t>
            </w:r>
          </w:p>
          <w:p w14:paraId="3846402C" w14:textId="77777777" w:rsidR="00FC61AD" w:rsidRPr="00CF686A" w:rsidRDefault="00FC61AD" w:rsidP="008745E1">
            <w:pPr>
              <w:rPr>
                <w:rFonts w:ascii="Courier New" w:hAnsi="Courier New" w:cs="Courier New"/>
              </w:rPr>
            </w:pPr>
            <w:r w:rsidRPr="00CF686A">
              <w:rPr>
                <w:rFonts w:ascii="Courier New" w:hAnsi="Courier New" w:cs="Courier New"/>
              </w:rPr>
              <w:t>Content-Type: application/</w:t>
            </w:r>
            <w:r w:rsidR="00136EA6" w:rsidRPr="00CF686A">
              <w:rPr>
                <w:rFonts w:ascii="Courier New" w:hAnsi="Courier New" w:cs="Courier New"/>
              </w:rPr>
              <w:t>xml</w:t>
            </w:r>
          </w:p>
          <w:p w14:paraId="7A18BA70" w14:textId="77777777" w:rsidR="00734F29" w:rsidRPr="00CF686A" w:rsidRDefault="00734F29" w:rsidP="008745E1">
            <w:pPr>
              <w:rPr>
                <w:rFonts w:ascii="Courier New" w:hAnsi="Courier New" w:cs="Courier New"/>
              </w:rPr>
            </w:pPr>
            <w:r w:rsidRPr="00CF686A">
              <w:t xml:space="preserve"> </w:t>
            </w:r>
            <w:r w:rsidRPr="00CF686A">
              <w:rPr>
                <w:rFonts w:ascii="Courier New" w:hAnsi="Courier New" w:cs="Courier New"/>
              </w:rPr>
              <w:t>&lt;?xml version="1.0" encoding="UTF-8"?&gt;</w:t>
            </w:r>
          </w:p>
          <w:p w14:paraId="21B54E74" w14:textId="77777777" w:rsidR="00734F29" w:rsidRPr="00CF686A" w:rsidRDefault="00734F29" w:rsidP="008745E1">
            <w:pPr>
              <w:rPr>
                <w:rFonts w:ascii="Courier New" w:hAnsi="Courier New" w:cs="Courier New"/>
              </w:rPr>
            </w:pPr>
            <w:r w:rsidRPr="00CF686A">
              <w:rPr>
                <w:rFonts w:ascii="Courier New" w:hAnsi="Courier New" w:cs="Courier New"/>
              </w:rPr>
              <w:t>&lt;</w:t>
            </w:r>
            <w:proofErr w:type="spellStart"/>
            <w:r w:rsidRPr="00CF686A">
              <w:rPr>
                <w:rFonts w:ascii="Courier New" w:hAnsi="Courier New" w:cs="Courier New"/>
              </w:rPr>
              <w:t>com:TransactionError</w:t>
            </w:r>
            <w:proofErr w:type="spellEnd"/>
            <w:r w:rsidRPr="00CF686A">
              <w:rPr>
                <w:rFonts w:ascii="Courier New" w:hAnsi="Courier New" w:cs="Courier New"/>
              </w:rPr>
              <w:t xml:space="preserve"> </w:t>
            </w:r>
            <w:proofErr w:type="spellStart"/>
            <w:r w:rsidRPr="00CF686A">
              <w:rPr>
                <w:rFonts w:ascii="Courier New" w:hAnsi="Courier New" w:cs="Courier New"/>
              </w:rPr>
              <w:t>xmlns:xsi</w:t>
            </w:r>
            <w:proofErr w:type="spellEnd"/>
            <w:r w:rsidRPr="00CF686A">
              <w:rPr>
                <w:rFonts w:ascii="Courier New" w:hAnsi="Courier New" w:cs="Courier New"/>
              </w:rPr>
              <w:t xml:space="preserve">="http://www.w3.org/2001/XMLSchema-instance" </w:t>
            </w:r>
            <w:proofErr w:type="spellStart"/>
            <w:r w:rsidRPr="00CF686A">
              <w:rPr>
                <w:rFonts w:ascii="Courier New" w:hAnsi="Courier New" w:cs="Courier New"/>
              </w:rPr>
              <w:t>xmlns:com</w:t>
            </w:r>
            <w:proofErr w:type="spellEnd"/>
            <w:r w:rsidRPr="00CF686A">
              <w:rPr>
                <w:rFonts w:ascii="Courier New" w:hAnsi="Courier New" w:cs="Courier New"/>
              </w:rPr>
              <w:t>="http://www.wipo.int/standards/XMLSchema/ST96/Common" xsi:schemaLocation="http://www.wipo.int/standards/XMLSchema/ST96/Common TransactionError.xsd"&gt;</w:t>
            </w:r>
          </w:p>
          <w:p w14:paraId="438F840B" w14:textId="77777777" w:rsidR="00734F29" w:rsidRPr="00734F29" w:rsidRDefault="00734F29" w:rsidP="008745E1">
            <w:pPr>
              <w:rPr>
                <w:rFonts w:ascii="Courier New" w:hAnsi="Courier New" w:cs="Courier New"/>
              </w:rPr>
            </w:pPr>
            <w:r w:rsidRPr="00CF686A">
              <w:rPr>
                <w:rFonts w:ascii="Courier New" w:hAnsi="Courier New" w:cs="Courier New"/>
              </w:rPr>
              <w:tab/>
            </w:r>
            <w:r w:rsidRPr="00734F29">
              <w:rPr>
                <w:rFonts w:ascii="Courier New" w:hAnsi="Courier New" w:cs="Courier New"/>
              </w:rPr>
              <w:t>&lt;com:TransactionErrorCode&gt;TRADEMARK_NOT_FOUND&lt;/com:TransactionErrorCode&gt;</w:t>
            </w:r>
          </w:p>
          <w:p w14:paraId="73C973E8" w14:textId="5575DF47" w:rsidR="00734F29" w:rsidRPr="00734F29" w:rsidRDefault="00734F29" w:rsidP="008745E1">
            <w:pPr>
              <w:rPr>
                <w:rFonts w:ascii="Courier New" w:hAnsi="Courier New" w:cs="Courier New"/>
              </w:rPr>
            </w:pPr>
            <w:r w:rsidRPr="00734F29">
              <w:rPr>
                <w:rFonts w:ascii="Courier New" w:hAnsi="Courier New" w:cs="Courier New"/>
              </w:rPr>
              <w:tab/>
              <w:t>&lt;</w:t>
            </w:r>
            <w:proofErr w:type="spellStart"/>
            <w:r w:rsidRPr="00734F29">
              <w:rPr>
                <w:rFonts w:ascii="Courier New" w:hAnsi="Courier New" w:cs="Courier New"/>
              </w:rPr>
              <w:t>com:TransactionErrorText</w:t>
            </w:r>
            <w:proofErr w:type="spellEnd"/>
            <w:r w:rsidRPr="00734F29">
              <w:rPr>
                <w:rFonts w:ascii="Courier New" w:hAnsi="Courier New" w:cs="Courier New"/>
              </w:rPr>
              <w:t>&gt;The trademark with the provided International Registration Number was not found&lt;/</w:t>
            </w:r>
            <w:proofErr w:type="spellStart"/>
            <w:r w:rsidRPr="00734F29">
              <w:rPr>
                <w:rFonts w:ascii="Courier New" w:hAnsi="Courier New" w:cs="Courier New"/>
              </w:rPr>
              <w:t>com:</w:t>
            </w:r>
            <w:del w:id="187" w:author="Author">
              <w:r w:rsidRPr="00734F29" w:rsidDel="00980B80">
                <w:rPr>
                  <w:rFonts w:ascii="Courier New" w:hAnsi="Courier New" w:cs="Courier New"/>
                </w:rPr>
                <w:delText>TransactionErrorCode</w:delText>
              </w:r>
            </w:del>
            <w:ins w:id="188" w:author="Author">
              <w:r w:rsidR="00980B80" w:rsidRPr="00734F29">
                <w:rPr>
                  <w:rFonts w:ascii="Courier New" w:hAnsi="Courier New" w:cs="Courier New"/>
                </w:rPr>
                <w:t>TransactionError</w:t>
              </w:r>
              <w:r w:rsidR="00980B80">
                <w:rPr>
                  <w:rFonts w:ascii="Courier New" w:hAnsi="Courier New" w:cs="Courier New"/>
                </w:rPr>
                <w:t>Text</w:t>
              </w:r>
            </w:ins>
            <w:proofErr w:type="spellEnd"/>
            <w:r w:rsidRPr="00734F29">
              <w:rPr>
                <w:rFonts w:ascii="Courier New" w:hAnsi="Courier New" w:cs="Courier New"/>
              </w:rPr>
              <w:t>&gt;</w:t>
            </w:r>
          </w:p>
          <w:p w14:paraId="12708A4A" w14:textId="77777777" w:rsidR="005E48A2" w:rsidRPr="009356B5" w:rsidRDefault="00734F29" w:rsidP="008745E1">
            <w:pPr>
              <w:rPr>
                <w:rFonts w:ascii="Courier New" w:eastAsia="Times New Roman" w:hAnsi="Courier New" w:cs="Courier New"/>
                <w:szCs w:val="17"/>
              </w:rPr>
            </w:pPr>
            <w:r w:rsidRPr="00734F29">
              <w:rPr>
                <w:rFonts w:ascii="Courier New" w:hAnsi="Courier New" w:cs="Courier New"/>
              </w:rPr>
              <w:t>&lt;/</w:t>
            </w:r>
            <w:proofErr w:type="spellStart"/>
            <w:r w:rsidRPr="00734F29">
              <w:rPr>
                <w:rFonts w:ascii="Courier New" w:hAnsi="Courier New" w:cs="Courier New"/>
              </w:rPr>
              <w:t>com:TransactionError</w:t>
            </w:r>
            <w:proofErr w:type="spellEnd"/>
            <w:r w:rsidRPr="00734F29">
              <w:rPr>
                <w:rFonts w:ascii="Courier New" w:hAnsi="Courier New" w:cs="Courier New"/>
              </w:rPr>
              <w:t>&gt;</w:t>
            </w:r>
          </w:p>
        </w:tc>
      </w:tr>
    </w:tbl>
    <w:p w14:paraId="004CDEDC" w14:textId="6D3CC07C" w:rsidR="00FB1A20" w:rsidRPr="00CD7877" w:rsidRDefault="00FB1A20" w:rsidP="00CD7877">
      <w:pPr>
        <w:pStyle w:val="STTableText"/>
        <w:rPr>
          <w:u w:val="single"/>
        </w:rPr>
      </w:pPr>
      <w:r w:rsidRPr="00CD7877">
        <w:rPr>
          <w:u w:val="single"/>
        </w:rPr>
        <w:t xml:space="preserve">Example with JSON </w:t>
      </w:r>
      <w:r w:rsidR="00EE5EBD" w:rsidRPr="00CD7877">
        <w:rPr>
          <w:u w:val="single"/>
        </w:rPr>
        <w:t>p</w:t>
      </w:r>
      <w:r w:rsidR="00CA6CEE" w:rsidRPr="00CD7877">
        <w:rPr>
          <w:u w:val="single"/>
        </w:rPr>
        <w:t xml:space="preserve">ayload based on </w:t>
      </w:r>
      <w:r w:rsidR="00316F1E" w:rsidRPr="00CD7877">
        <w:rPr>
          <w:u w:val="single"/>
        </w:rPr>
        <w:t>ST.97</w:t>
      </w:r>
      <w:r w:rsidR="00EE5EBD" w:rsidRPr="00CD7877">
        <w:rPr>
          <w:u w:val="single"/>
        </w:rPr>
        <w:t xml:space="preserve"> </w:t>
      </w:r>
    </w:p>
    <w:tbl>
      <w:tblPr>
        <w:tblStyle w:val="TableGrid"/>
        <w:tblW w:w="8820" w:type="dxa"/>
        <w:tblInd w:w="535" w:type="dxa"/>
        <w:tblLook w:val="04A0" w:firstRow="1" w:lastRow="0" w:firstColumn="1" w:lastColumn="0" w:noHBand="0" w:noVBand="1"/>
      </w:tblPr>
      <w:tblGrid>
        <w:gridCol w:w="8820"/>
      </w:tblGrid>
      <w:tr w:rsidR="00FB1A20" w14:paraId="7EED2280" w14:textId="77777777" w:rsidTr="006904E8">
        <w:tc>
          <w:tcPr>
            <w:tcW w:w="8820" w:type="dxa"/>
          </w:tcPr>
          <w:p w14:paraId="200E3BAC" w14:textId="77777777" w:rsidR="00FB1A20" w:rsidRPr="00CF686A" w:rsidRDefault="00FB1A20" w:rsidP="008745E1">
            <w:pPr>
              <w:rPr>
                <w:rFonts w:ascii="Courier New" w:hAnsi="Courier New" w:cs="Courier New"/>
                <w:lang w:val="fr-CH"/>
              </w:rPr>
            </w:pPr>
            <w:r w:rsidRPr="00CF686A">
              <w:rPr>
                <w:rFonts w:ascii="Courier New" w:hAnsi="Courier New" w:cs="Courier New"/>
                <w:lang w:val="fr-CH"/>
              </w:rPr>
              <w:t>HTTP/1.1 404</w:t>
            </w:r>
          </w:p>
          <w:p w14:paraId="5D14043A" w14:textId="77777777" w:rsidR="00FB1A20" w:rsidRPr="00CF686A" w:rsidRDefault="00FB1A20" w:rsidP="008745E1">
            <w:pPr>
              <w:rPr>
                <w:rFonts w:ascii="Courier New" w:hAnsi="Courier New" w:cs="Courier New"/>
                <w:lang w:val="fr-CH"/>
              </w:rPr>
            </w:pPr>
            <w:r w:rsidRPr="00CF686A">
              <w:rPr>
                <w:rFonts w:ascii="Courier New" w:hAnsi="Courier New" w:cs="Courier New"/>
                <w:lang w:val="fr-CH"/>
              </w:rPr>
              <w:t>Content-Type: application/</w:t>
            </w:r>
            <w:proofErr w:type="spellStart"/>
            <w:r w:rsidRPr="00CF686A">
              <w:rPr>
                <w:rFonts w:ascii="Courier New" w:hAnsi="Courier New" w:cs="Courier New"/>
                <w:lang w:val="fr-CH"/>
              </w:rPr>
              <w:t>json</w:t>
            </w:r>
            <w:proofErr w:type="spellEnd"/>
          </w:p>
          <w:p w14:paraId="2691429A" w14:textId="128E2D55" w:rsidR="00D673D0" w:rsidRPr="00CF686A" w:rsidRDefault="00D673D0" w:rsidP="008745E1">
            <w:pPr>
              <w:autoSpaceDE w:val="0"/>
              <w:autoSpaceDN w:val="0"/>
              <w:adjustRightInd w:val="0"/>
              <w:rPr>
                <w:rFonts w:ascii="Courier New" w:eastAsia="Times New Roman" w:hAnsi="Courier New" w:cs="Courier New"/>
                <w:szCs w:val="17"/>
                <w:highlight w:val="white"/>
                <w:lang w:val="fr-CH"/>
              </w:rPr>
            </w:pPr>
            <w:r w:rsidRPr="00CF686A">
              <w:rPr>
                <w:rFonts w:ascii="Courier New" w:eastAsia="Times New Roman" w:hAnsi="Courier New" w:cs="Courier New"/>
                <w:szCs w:val="17"/>
                <w:highlight w:val="white"/>
                <w:lang w:val="fr-CH"/>
              </w:rPr>
              <w:t>{</w:t>
            </w:r>
          </w:p>
          <w:p w14:paraId="78A15B92" w14:textId="77777777" w:rsidR="00D673D0" w:rsidRPr="00801940" w:rsidRDefault="00D673D0" w:rsidP="008745E1">
            <w:pPr>
              <w:autoSpaceDE w:val="0"/>
              <w:autoSpaceDN w:val="0"/>
              <w:adjustRightInd w:val="0"/>
              <w:rPr>
                <w:rFonts w:ascii="Courier New" w:eastAsia="Times New Roman" w:hAnsi="Courier New" w:cs="Courier New"/>
                <w:szCs w:val="17"/>
                <w:highlight w:val="white"/>
              </w:rPr>
            </w:pPr>
            <w:r w:rsidRPr="00CF686A">
              <w:rPr>
                <w:rFonts w:ascii="Courier New" w:eastAsia="Times New Roman" w:hAnsi="Courier New" w:cs="Courier New"/>
                <w:szCs w:val="17"/>
                <w:highlight w:val="white"/>
                <w:lang w:val="fr-CH"/>
              </w:rPr>
              <w:tab/>
            </w:r>
            <w:r w:rsidRPr="00801940">
              <w:rPr>
                <w:rFonts w:ascii="Courier New" w:eastAsia="Times New Roman" w:hAnsi="Courier New" w:cs="Courier New"/>
                <w:szCs w:val="17"/>
                <w:highlight w:val="white"/>
              </w:rPr>
              <w:t>"</w:t>
            </w:r>
            <w:proofErr w:type="spellStart"/>
            <w:r w:rsidRPr="00801940">
              <w:rPr>
                <w:rFonts w:ascii="Courier New" w:eastAsia="Times New Roman" w:hAnsi="Courier New" w:cs="Courier New"/>
                <w:szCs w:val="17"/>
                <w:highlight w:val="white"/>
              </w:rPr>
              <w:t>transactionError</w:t>
            </w:r>
            <w:proofErr w:type="spellEnd"/>
            <w:r w:rsidRPr="00801940">
              <w:rPr>
                <w:rFonts w:ascii="Courier New" w:eastAsia="Times New Roman" w:hAnsi="Courier New" w:cs="Courier New"/>
                <w:szCs w:val="17"/>
                <w:highlight w:val="white"/>
              </w:rPr>
              <w:t>": [</w:t>
            </w:r>
          </w:p>
          <w:p w14:paraId="6142F3C3" w14:textId="77777777" w:rsidR="00D673D0" w:rsidRPr="00801940" w:rsidRDefault="00D673D0" w:rsidP="008745E1">
            <w:pPr>
              <w:autoSpaceDE w:val="0"/>
              <w:autoSpaceDN w:val="0"/>
              <w:adjustRightInd w:val="0"/>
              <w:rPr>
                <w:rFonts w:ascii="Courier New" w:eastAsia="Times New Roman" w:hAnsi="Courier New" w:cs="Courier New"/>
                <w:szCs w:val="17"/>
                <w:highlight w:val="white"/>
              </w:rPr>
            </w:pPr>
            <w:r w:rsidRPr="00801940">
              <w:rPr>
                <w:rFonts w:ascii="Courier New" w:eastAsia="Times New Roman" w:hAnsi="Courier New" w:cs="Courier New"/>
                <w:szCs w:val="17"/>
                <w:highlight w:val="white"/>
              </w:rPr>
              <w:tab/>
            </w:r>
            <w:r w:rsidRPr="00801940">
              <w:rPr>
                <w:rFonts w:ascii="Courier New" w:eastAsia="Times New Roman" w:hAnsi="Courier New" w:cs="Courier New"/>
                <w:szCs w:val="17"/>
                <w:highlight w:val="white"/>
              </w:rPr>
              <w:tab/>
              <w:t>{</w:t>
            </w:r>
          </w:p>
          <w:p w14:paraId="608E6644" w14:textId="0E59D631" w:rsidR="00D673D0" w:rsidRPr="00801940" w:rsidRDefault="00D673D0" w:rsidP="008745E1">
            <w:pPr>
              <w:autoSpaceDE w:val="0"/>
              <w:autoSpaceDN w:val="0"/>
              <w:adjustRightInd w:val="0"/>
              <w:rPr>
                <w:rFonts w:ascii="Courier New" w:eastAsia="Times New Roman" w:hAnsi="Courier New" w:cs="Courier New"/>
                <w:szCs w:val="17"/>
                <w:highlight w:val="white"/>
              </w:rPr>
            </w:pPr>
            <w:r w:rsidRPr="00801940">
              <w:rPr>
                <w:rFonts w:ascii="Courier New" w:eastAsia="Times New Roman" w:hAnsi="Courier New" w:cs="Courier New"/>
                <w:szCs w:val="17"/>
                <w:highlight w:val="white"/>
              </w:rPr>
              <w:tab/>
            </w:r>
            <w:r w:rsidRPr="00801940">
              <w:rPr>
                <w:rFonts w:ascii="Courier New" w:eastAsia="Times New Roman" w:hAnsi="Courier New" w:cs="Courier New"/>
                <w:szCs w:val="17"/>
                <w:highlight w:val="white"/>
              </w:rPr>
              <w:tab/>
            </w:r>
            <w:r w:rsidRPr="00801940">
              <w:rPr>
                <w:rFonts w:ascii="Courier New" w:eastAsia="Times New Roman" w:hAnsi="Courier New" w:cs="Courier New"/>
                <w:szCs w:val="17"/>
                <w:highlight w:val="white"/>
              </w:rPr>
              <w:tab/>
            </w:r>
            <w:r w:rsidR="001D3F55" w:rsidRPr="00801940">
              <w:rPr>
                <w:rFonts w:ascii="Courier New" w:eastAsia="Times New Roman" w:hAnsi="Courier New" w:cs="Courier New"/>
                <w:szCs w:val="17"/>
                <w:highlight w:val="white"/>
              </w:rPr>
              <w:t>"</w:t>
            </w:r>
            <w:proofErr w:type="spellStart"/>
            <w:r w:rsidRPr="00801940">
              <w:rPr>
                <w:rFonts w:ascii="Courier New" w:eastAsia="Times New Roman" w:hAnsi="Courier New" w:cs="Courier New"/>
                <w:szCs w:val="17"/>
                <w:highlight w:val="white"/>
              </w:rPr>
              <w:t>transactionErrorCode</w:t>
            </w:r>
            <w:proofErr w:type="spellEnd"/>
            <w:r w:rsidR="001D3F55" w:rsidRPr="00801940">
              <w:rPr>
                <w:rFonts w:ascii="Courier New" w:eastAsia="Times New Roman" w:hAnsi="Courier New" w:cs="Courier New"/>
                <w:szCs w:val="17"/>
                <w:highlight w:val="white"/>
              </w:rPr>
              <w:t>"</w:t>
            </w:r>
            <w:r w:rsidRPr="00801940">
              <w:rPr>
                <w:rFonts w:ascii="Courier New" w:eastAsia="Times New Roman" w:hAnsi="Courier New" w:cs="Courier New"/>
                <w:szCs w:val="17"/>
                <w:highlight w:val="white"/>
              </w:rPr>
              <w:t>: "TRADEMARK_NOT_FOUND"</w:t>
            </w:r>
          </w:p>
          <w:p w14:paraId="51F62428" w14:textId="77777777" w:rsidR="00D673D0" w:rsidRPr="00801940" w:rsidRDefault="00D673D0" w:rsidP="008745E1">
            <w:pPr>
              <w:autoSpaceDE w:val="0"/>
              <w:autoSpaceDN w:val="0"/>
              <w:adjustRightInd w:val="0"/>
              <w:rPr>
                <w:rFonts w:ascii="Courier New" w:eastAsia="Times New Roman" w:hAnsi="Courier New" w:cs="Courier New"/>
                <w:szCs w:val="17"/>
                <w:highlight w:val="white"/>
              </w:rPr>
            </w:pPr>
            <w:r w:rsidRPr="00801940">
              <w:rPr>
                <w:rFonts w:ascii="Courier New" w:eastAsia="Times New Roman" w:hAnsi="Courier New" w:cs="Courier New"/>
                <w:szCs w:val="17"/>
                <w:highlight w:val="white"/>
              </w:rPr>
              <w:tab/>
            </w:r>
            <w:r w:rsidRPr="00801940">
              <w:rPr>
                <w:rFonts w:ascii="Courier New" w:eastAsia="Times New Roman" w:hAnsi="Courier New" w:cs="Courier New"/>
                <w:szCs w:val="17"/>
                <w:highlight w:val="white"/>
              </w:rPr>
              <w:tab/>
              <w:t>},</w:t>
            </w:r>
          </w:p>
          <w:p w14:paraId="6AD5EA1F" w14:textId="77777777" w:rsidR="00D673D0" w:rsidRPr="00801940" w:rsidRDefault="00D673D0" w:rsidP="008745E1">
            <w:pPr>
              <w:autoSpaceDE w:val="0"/>
              <w:autoSpaceDN w:val="0"/>
              <w:adjustRightInd w:val="0"/>
              <w:rPr>
                <w:rFonts w:ascii="Courier New" w:eastAsia="Times New Roman" w:hAnsi="Courier New" w:cs="Courier New"/>
                <w:szCs w:val="17"/>
                <w:highlight w:val="white"/>
              </w:rPr>
            </w:pPr>
            <w:r w:rsidRPr="00801940">
              <w:rPr>
                <w:rFonts w:ascii="Courier New" w:eastAsia="Times New Roman" w:hAnsi="Courier New" w:cs="Courier New"/>
                <w:szCs w:val="17"/>
                <w:highlight w:val="white"/>
              </w:rPr>
              <w:tab/>
            </w:r>
            <w:r w:rsidRPr="00801940">
              <w:rPr>
                <w:rFonts w:ascii="Courier New" w:eastAsia="Times New Roman" w:hAnsi="Courier New" w:cs="Courier New"/>
                <w:szCs w:val="17"/>
                <w:highlight w:val="white"/>
              </w:rPr>
              <w:tab/>
              <w:t>{</w:t>
            </w:r>
          </w:p>
          <w:p w14:paraId="2B838E11" w14:textId="636A47AB" w:rsidR="00D673D0" w:rsidRPr="00801940" w:rsidRDefault="00D673D0" w:rsidP="008745E1">
            <w:pPr>
              <w:autoSpaceDE w:val="0"/>
              <w:autoSpaceDN w:val="0"/>
              <w:adjustRightInd w:val="0"/>
              <w:rPr>
                <w:rFonts w:ascii="Courier New" w:eastAsia="Times New Roman" w:hAnsi="Courier New" w:cs="Courier New"/>
                <w:szCs w:val="17"/>
                <w:highlight w:val="white"/>
              </w:rPr>
            </w:pPr>
            <w:r w:rsidRPr="00801940">
              <w:rPr>
                <w:rFonts w:ascii="Courier New" w:eastAsia="Times New Roman" w:hAnsi="Courier New" w:cs="Courier New"/>
                <w:szCs w:val="17"/>
                <w:highlight w:val="white"/>
              </w:rPr>
              <w:tab/>
            </w:r>
            <w:r w:rsidRPr="00801940">
              <w:rPr>
                <w:rFonts w:ascii="Courier New" w:eastAsia="Times New Roman" w:hAnsi="Courier New" w:cs="Courier New"/>
                <w:szCs w:val="17"/>
                <w:highlight w:val="white"/>
              </w:rPr>
              <w:tab/>
            </w:r>
            <w:r w:rsidRPr="00801940">
              <w:rPr>
                <w:rFonts w:ascii="Courier New" w:eastAsia="Times New Roman" w:hAnsi="Courier New" w:cs="Courier New"/>
                <w:szCs w:val="17"/>
                <w:highlight w:val="white"/>
              </w:rPr>
              <w:tab/>
            </w:r>
            <w:r w:rsidR="001D3F55" w:rsidRPr="00801940">
              <w:rPr>
                <w:rFonts w:ascii="Courier New" w:eastAsia="Times New Roman" w:hAnsi="Courier New" w:cs="Courier New"/>
                <w:szCs w:val="17"/>
                <w:highlight w:val="white"/>
              </w:rPr>
              <w:t>"</w:t>
            </w:r>
            <w:proofErr w:type="spellStart"/>
            <w:r w:rsidRPr="00801940">
              <w:rPr>
                <w:rFonts w:ascii="Courier New" w:eastAsia="Times New Roman" w:hAnsi="Courier New" w:cs="Courier New"/>
                <w:szCs w:val="17"/>
                <w:highlight w:val="white"/>
              </w:rPr>
              <w:t>transactionErrorText</w:t>
            </w:r>
            <w:proofErr w:type="spellEnd"/>
            <w:r w:rsidR="001D3F55" w:rsidRPr="00801940">
              <w:rPr>
                <w:rFonts w:ascii="Courier New" w:eastAsia="Times New Roman" w:hAnsi="Courier New" w:cs="Courier New"/>
                <w:szCs w:val="17"/>
                <w:highlight w:val="white"/>
              </w:rPr>
              <w:t>"</w:t>
            </w:r>
            <w:r w:rsidRPr="00801940">
              <w:rPr>
                <w:rFonts w:ascii="Courier New" w:eastAsia="Times New Roman" w:hAnsi="Courier New" w:cs="Courier New"/>
                <w:szCs w:val="17"/>
                <w:highlight w:val="white"/>
              </w:rPr>
              <w:t xml:space="preserve">: </w:t>
            </w:r>
            <w:r w:rsidR="001D3F55" w:rsidRPr="00801940">
              <w:rPr>
                <w:rFonts w:ascii="Courier New" w:eastAsia="Times New Roman" w:hAnsi="Courier New" w:cs="Courier New"/>
                <w:szCs w:val="17"/>
                <w:highlight w:val="white"/>
              </w:rPr>
              <w:t>"</w:t>
            </w:r>
            <w:r w:rsidRPr="00801940">
              <w:rPr>
                <w:rFonts w:ascii="Courier New" w:eastAsia="Times New Roman" w:hAnsi="Courier New" w:cs="Courier New"/>
                <w:szCs w:val="17"/>
                <w:highlight w:val="white"/>
              </w:rPr>
              <w:t>The trademark with the provided International Registration Number was not found</w:t>
            </w:r>
            <w:r w:rsidR="001D3F55" w:rsidRPr="00801940">
              <w:rPr>
                <w:rFonts w:ascii="Courier New" w:eastAsia="Times New Roman" w:hAnsi="Courier New" w:cs="Courier New"/>
                <w:szCs w:val="17"/>
                <w:highlight w:val="white"/>
              </w:rPr>
              <w:t>"</w:t>
            </w:r>
          </w:p>
          <w:p w14:paraId="70EDDDBE" w14:textId="77777777" w:rsidR="00D673D0" w:rsidRPr="00801940" w:rsidRDefault="00D673D0" w:rsidP="008745E1">
            <w:pPr>
              <w:autoSpaceDE w:val="0"/>
              <w:autoSpaceDN w:val="0"/>
              <w:adjustRightInd w:val="0"/>
              <w:rPr>
                <w:rFonts w:ascii="Courier New" w:eastAsia="Times New Roman" w:hAnsi="Courier New" w:cs="Courier New"/>
                <w:szCs w:val="17"/>
                <w:highlight w:val="white"/>
              </w:rPr>
            </w:pPr>
            <w:r w:rsidRPr="00801940">
              <w:rPr>
                <w:rFonts w:ascii="Courier New" w:eastAsia="Times New Roman" w:hAnsi="Courier New" w:cs="Courier New"/>
                <w:szCs w:val="17"/>
                <w:highlight w:val="white"/>
              </w:rPr>
              <w:tab/>
            </w:r>
            <w:r w:rsidRPr="00801940">
              <w:rPr>
                <w:rFonts w:ascii="Courier New" w:eastAsia="Times New Roman" w:hAnsi="Courier New" w:cs="Courier New"/>
                <w:szCs w:val="17"/>
                <w:highlight w:val="white"/>
              </w:rPr>
              <w:tab/>
              <w:t>},</w:t>
            </w:r>
          </w:p>
          <w:p w14:paraId="7060AB5F" w14:textId="77777777" w:rsidR="00D673D0" w:rsidRPr="00801940" w:rsidRDefault="00D673D0" w:rsidP="008745E1">
            <w:pPr>
              <w:autoSpaceDE w:val="0"/>
              <w:autoSpaceDN w:val="0"/>
              <w:adjustRightInd w:val="0"/>
              <w:rPr>
                <w:rFonts w:ascii="Courier New" w:eastAsia="Times New Roman" w:hAnsi="Courier New" w:cs="Courier New"/>
                <w:szCs w:val="17"/>
                <w:highlight w:val="white"/>
              </w:rPr>
            </w:pPr>
            <w:r w:rsidRPr="00801940">
              <w:rPr>
                <w:rFonts w:ascii="Courier New" w:eastAsia="Times New Roman" w:hAnsi="Courier New" w:cs="Courier New"/>
                <w:szCs w:val="17"/>
                <w:highlight w:val="white"/>
              </w:rPr>
              <w:tab/>
              <w:t>]</w:t>
            </w:r>
          </w:p>
          <w:p w14:paraId="77321A9A" w14:textId="479B4456" w:rsidR="00D673D0" w:rsidRPr="00801940" w:rsidRDefault="00D673D0" w:rsidP="008745E1">
            <w:pPr>
              <w:rPr>
                <w:rFonts w:ascii="Courier New" w:hAnsi="Courier New" w:cs="Courier New"/>
                <w:szCs w:val="17"/>
              </w:rPr>
            </w:pPr>
            <w:r w:rsidRPr="00801940">
              <w:rPr>
                <w:rFonts w:ascii="Courier New" w:eastAsia="Times New Roman" w:hAnsi="Courier New" w:cs="Courier New"/>
                <w:szCs w:val="17"/>
                <w:highlight w:val="white"/>
              </w:rPr>
              <w:t>}</w:t>
            </w:r>
          </w:p>
          <w:p w14:paraId="63F31157" w14:textId="34840A29" w:rsidR="00FB1A20" w:rsidRPr="00954718" w:rsidRDefault="00FB1A20" w:rsidP="008745E1">
            <w:pPr>
              <w:rPr>
                <w:rFonts w:ascii="Courier New" w:hAnsi="Courier New" w:cs="Courier New"/>
              </w:rPr>
            </w:pPr>
            <w:r w:rsidRPr="00FC5D34">
              <w:rPr>
                <w:rFonts w:ascii="Courier New" w:hAnsi="Courier New" w:cs="Courier New"/>
              </w:rPr>
              <w:br/>
              <w:t> </w:t>
            </w:r>
          </w:p>
        </w:tc>
      </w:tr>
    </w:tbl>
    <w:p w14:paraId="5272501B" w14:textId="35EEDFEA" w:rsidR="005E48A2" w:rsidRPr="00232C3F" w:rsidRDefault="008620A5" w:rsidP="006904E8">
      <w:pPr>
        <w:pStyle w:val="RuleStyle"/>
      </w:pPr>
      <w:r>
        <w:t>[RS</w:t>
      </w:r>
      <w:r w:rsidR="00B04C50">
        <w:t>G</w:t>
      </w:r>
      <w:r>
        <w:t>-</w:t>
      </w:r>
      <w:r w:rsidR="00355848">
        <w:t>88</w:t>
      </w:r>
      <w:r w:rsidR="006904E8">
        <w:tab/>
      </w:r>
      <w:r w:rsidR="005E48A2" w:rsidRPr="00232C3F">
        <w:t xml:space="preserve">On the protocol level, a Web API MUST return an appropriate HTTP status code </w:t>
      </w:r>
      <w:r w:rsidR="00CB0B52">
        <w:t>selected from</w:t>
      </w:r>
      <w:r w:rsidR="00C92F1C">
        <w:t xml:space="preserve"> the </w:t>
      </w:r>
      <w:r w:rsidR="00CB0B52">
        <w:t xml:space="preserve">list of </w:t>
      </w:r>
      <w:r w:rsidR="00C92F1C">
        <w:t xml:space="preserve">standard </w:t>
      </w:r>
      <w:r w:rsidR="005E48A2" w:rsidRPr="00232C3F">
        <w:t>HTTP Status Codes.</w:t>
      </w:r>
    </w:p>
    <w:p w14:paraId="0677FE91" w14:textId="36959572" w:rsidR="005E48A2" w:rsidRPr="00232C3F" w:rsidRDefault="008620A5" w:rsidP="006904E8">
      <w:pPr>
        <w:pStyle w:val="RuleStyle"/>
      </w:pPr>
      <w:r>
        <w:t>[RS</w:t>
      </w:r>
      <w:r w:rsidR="00B04C50">
        <w:t>J</w:t>
      </w:r>
      <w:r>
        <w:t>-</w:t>
      </w:r>
      <w:r w:rsidR="00355848">
        <w:t>89</w:t>
      </w:r>
      <w:r w:rsidR="005E48A2" w:rsidRPr="00232C3F">
        <w:t>]</w:t>
      </w:r>
      <w:r w:rsidR="006904E8">
        <w:tab/>
      </w:r>
      <w:r w:rsidR="005E48A2" w:rsidRPr="00232C3F">
        <w:t>On the application level, a Web API MUST return a payload reporting the error in adequate granularity</w:t>
      </w:r>
      <w:r w:rsidR="00C92F1C">
        <w:t xml:space="preserve">.  The </w:t>
      </w:r>
      <w:r w:rsidR="00C92F1C" w:rsidRPr="00A932C2">
        <w:rPr>
          <w:rFonts w:ascii="Courier New" w:hAnsi="Courier New" w:cs="Courier New"/>
        </w:rPr>
        <w:t>code</w:t>
      </w:r>
      <w:r w:rsidR="00C92F1C">
        <w:t xml:space="preserve"> and </w:t>
      </w:r>
      <w:r w:rsidR="00C92F1C" w:rsidRPr="00A932C2">
        <w:rPr>
          <w:rFonts w:ascii="Courier New" w:hAnsi="Courier New" w:cs="Courier New"/>
        </w:rPr>
        <w:t>message</w:t>
      </w:r>
      <w:r w:rsidR="00C92F1C">
        <w:t xml:space="preserve"> attributes are </w:t>
      </w:r>
      <w:r w:rsidR="005E48A2" w:rsidRPr="00232C3F">
        <w:t>mandatory</w:t>
      </w:r>
      <w:r w:rsidR="00C92F1C">
        <w:t xml:space="preserve">, the </w:t>
      </w:r>
      <w:r w:rsidR="00C92F1C" w:rsidRPr="00232C3F">
        <w:rPr>
          <w:rFonts w:ascii="Courier New" w:hAnsi="Courier New" w:cs="Courier New"/>
        </w:rPr>
        <w:t>details</w:t>
      </w:r>
      <w:r w:rsidR="00C92F1C">
        <w:t xml:space="preserve"> attribute</w:t>
      </w:r>
      <w:r w:rsidR="005E48A2" w:rsidRPr="00232C3F">
        <w:t xml:space="preserve"> </w:t>
      </w:r>
      <w:r w:rsidR="00C92F1C">
        <w:t xml:space="preserve">is conditionally mandatory </w:t>
      </w:r>
      <w:r w:rsidR="005E48A2" w:rsidRPr="00232C3F">
        <w:t xml:space="preserve">and </w:t>
      </w:r>
      <w:r w:rsidR="00C92F1C" w:rsidRPr="00232C3F">
        <w:rPr>
          <w:rFonts w:ascii="Courier New" w:hAnsi="Courier New" w:cs="Courier New"/>
        </w:rPr>
        <w:t>target</w:t>
      </w:r>
      <w:r w:rsidR="00C92F1C">
        <w:t xml:space="preserve">, </w:t>
      </w:r>
      <w:r w:rsidR="00C92F1C" w:rsidRPr="00232C3F">
        <w:rPr>
          <w:rFonts w:ascii="Courier New" w:hAnsi="Courier New" w:cs="Courier New"/>
        </w:rPr>
        <w:t>status</w:t>
      </w:r>
      <w:r w:rsidR="00C92F1C">
        <w:rPr>
          <w:rFonts w:ascii="Courier New" w:hAnsi="Courier New" w:cs="Courier New"/>
        </w:rPr>
        <w:t xml:space="preserve">, </w:t>
      </w:r>
      <w:proofErr w:type="spellStart"/>
      <w:r w:rsidR="00C92F1C" w:rsidRPr="00232C3F">
        <w:rPr>
          <w:rFonts w:ascii="Courier New" w:hAnsi="Courier New" w:cs="Courier New"/>
        </w:rPr>
        <w:t>moreInfo</w:t>
      </w:r>
      <w:proofErr w:type="spellEnd"/>
      <w:r w:rsidR="00C92F1C">
        <w:rPr>
          <w:rFonts w:ascii="Courier New" w:hAnsi="Courier New" w:cs="Courier New"/>
        </w:rPr>
        <w:t xml:space="preserve">, </w:t>
      </w:r>
      <w:r w:rsidR="00C92F1C" w:rsidRPr="00A932C2">
        <w:t>and</w:t>
      </w:r>
      <w:r w:rsidR="00C92F1C">
        <w:rPr>
          <w:rFonts w:ascii="Courier New" w:hAnsi="Courier New" w:cs="Courier New"/>
        </w:rPr>
        <w:t xml:space="preserve"> </w:t>
      </w:r>
      <w:proofErr w:type="spellStart"/>
      <w:r w:rsidR="00C92F1C" w:rsidRPr="00232C3F">
        <w:rPr>
          <w:rFonts w:ascii="Courier New" w:hAnsi="Courier New" w:cs="Courier New"/>
        </w:rPr>
        <w:t>internalMessage</w:t>
      </w:r>
      <w:proofErr w:type="spellEnd"/>
      <w:r w:rsidR="005E48A2" w:rsidRPr="00232C3F">
        <w:t xml:space="preserve"> attributes</w:t>
      </w:r>
      <w:r w:rsidR="00C92F1C">
        <w:t xml:space="preserve"> are optional</w:t>
      </w:r>
      <w:r w:rsidR="005E48A2" w:rsidRPr="00232C3F">
        <w:t xml:space="preserve">. </w:t>
      </w:r>
    </w:p>
    <w:p w14:paraId="446DC396" w14:textId="58F2412B" w:rsidR="005E48A2" w:rsidRPr="00232C3F" w:rsidRDefault="008620A5" w:rsidP="006904E8">
      <w:pPr>
        <w:pStyle w:val="RuleStyle"/>
      </w:pPr>
      <w:r>
        <w:t>[RS</w:t>
      </w:r>
      <w:r w:rsidR="00B04C50">
        <w:t>G</w:t>
      </w:r>
      <w:r>
        <w:t>-</w:t>
      </w:r>
      <w:r w:rsidR="00355848">
        <w:t>90</w:t>
      </w:r>
      <w:r w:rsidR="005E48A2" w:rsidRPr="00232C3F">
        <w:t>]</w:t>
      </w:r>
      <w:r w:rsidR="006904E8">
        <w:tab/>
      </w:r>
      <w:r w:rsidR="005E48A2" w:rsidRPr="00232C3F">
        <w:t>Errors MUST NOT expose security-critical data or internal technical details</w:t>
      </w:r>
      <w:r w:rsidR="00CB0B52">
        <w:t>,</w:t>
      </w:r>
      <w:r w:rsidR="005E48A2" w:rsidRPr="00232C3F">
        <w:t xml:space="preserve"> such as call stacks in the error messages.</w:t>
      </w:r>
    </w:p>
    <w:p w14:paraId="41F53333" w14:textId="7E383FBE" w:rsidR="005E48A2" w:rsidRPr="00232C3F" w:rsidRDefault="008620A5" w:rsidP="006904E8">
      <w:pPr>
        <w:pStyle w:val="RuleStyle"/>
      </w:pPr>
      <w:r>
        <w:t>[RS</w:t>
      </w:r>
      <w:r w:rsidR="00B04C50">
        <w:t>G</w:t>
      </w:r>
      <w:r>
        <w:t>-</w:t>
      </w:r>
      <w:r w:rsidR="00355848">
        <w:t>91</w:t>
      </w:r>
      <w:r w:rsidR="005E48A2" w:rsidRPr="00232C3F">
        <w:t>]</w:t>
      </w:r>
      <w:r w:rsidR="006904E8">
        <w:tab/>
      </w:r>
      <w:r w:rsidR="005E48A2" w:rsidRPr="00232C3F">
        <w:t xml:space="preserve">The HTTP </w:t>
      </w:r>
      <w:r w:rsidR="005E48A2" w:rsidRPr="009356B5">
        <w:rPr>
          <w:rFonts w:ascii="Courier New" w:hAnsi="Courier New" w:cs="Courier New"/>
        </w:rPr>
        <w:t xml:space="preserve">Header: </w:t>
      </w:r>
      <w:r w:rsidR="005E48A2" w:rsidRPr="00F5512E">
        <w:rPr>
          <w:rFonts w:ascii="Courier New" w:hAnsi="Courier New" w:cs="Courier New"/>
        </w:rPr>
        <w:t>Reason</w:t>
      </w:r>
      <w:r w:rsidR="005E48A2" w:rsidRPr="00232C3F">
        <w:rPr>
          <w:rFonts w:ascii="Courier New" w:hAnsi="Courier New" w:cs="Courier New"/>
        </w:rPr>
        <w:t>-Phrase</w:t>
      </w:r>
      <w:r w:rsidR="005E48A2" w:rsidRPr="00232C3F">
        <w:t xml:space="preserve"> (described in </w:t>
      </w:r>
      <w:ins w:id="189" w:author="Author">
        <w:r w:rsidR="00FA5EDC">
          <w:t xml:space="preserve">IETF </w:t>
        </w:r>
      </w:ins>
      <w:r w:rsidR="005E48A2" w:rsidRPr="00232C3F">
        <w:t xml:space="preserve">RFC </w:t>
      </w:r>
      <w:del w:id="190" w:author="Author">
        <w:r w:rsidR="005E48A2" w:rsidRPr="00232C3F" w:rsidDel="00FA5EDC">
          <w:delText>2616</w:delText>
        </w:r>
      </w:del>
      <w:ins w:id="191" w:author="Author">
        <w:del w:id="192" w:author="Author">
          <w:r w:rsidR="00FA5EDC">
            <w:delText>9110</w:delText>
          </w:r>
        </w:del>
        <w:r w:rsidR="006770D3">
          <w:t>9112</w:t>
        </w:r>
      </w:ins>
      <w:r w:rsidR="005E48A2" w:rsidRPr="00232C3F">
        <w:t xml:space="preserve">) MUST NOT be used to carry error messages. </w:t>
      </w:r>
    </w:p>
    <w:p w14:paraId="76B9FFF8" w14:textId="77777777" w:rsidR="005E48A2" w:rsidRPr="00232C3F" w:rsidRDefault="005E48A2" w:rsidP="00CD7877">
      <w:pPr>
        <w:pStyle w:val="STH4"/>
      </w:pPr>
      <w:r w:rsidRPr="00232C3F">
        <w:t>Correlation ID</w:t>
      </w:r>
    </w:p>
    <w:p w14:paraId="589DC221" w14:textId="6F46CFE8" w:rsidR="005E48A2" w:rsidRPr="00232C3F" w:rsidRDefault="001446D6" w:rsidP="001E2761">
      <w:pPr>
        <w:pStyle w:val="STParagraph"/>
      </w:pPr>
      <w:r>
        <w:fldChar w:fldCharType="begin"/>
      </w:r>
      <w:r>
        <w:instrText xml:space="preserve"> AUTONUM  </w:instrText>
      </w:r>
      <w:r>
        <w:fldChar w:fldCharType="end"/>
      </w:r>
      <w:r>
        <w:tab/>
      </w:r>
      <w:r w:rsidR="005E48A2" w:rsidRPr="00232C3F">
        <w:t>Typically consuming a service cascades to triggering multiple other services.</w:t>
      </w:r>
      <w:r w:rsidR="00AA6178">
        <w:t xml:space="preserve"> </w:t>
      </w:r>
      <w:r w:rsidR="005E48A2" w:rsidRPr="00232C3F">
        <w:t xml:space="preserve"> There should be a mechanism to correlate all the service activations in the same execution context</w:t>
      </w:r>
      <w:r w:rsidR="009C22C5">
        <w:t>.</w:t>
      </w:r>
      <w:r w:rsidR="007706AE">
        <w:t xml:space="preserve"> </w:t>
      </w:r>
      <w:r w:rsidR="009C22C5">
        <w:t xml:space="preserve"> F</w:t>
      </w:r>
      <w:r w:rsidR="005E48A2" w:rsidRPr="00232C3F">
        <w:t xml:space="preserve">or example, including the correlation </w:t>
      </w:r>
      <w:r w:rsidR="009C22C5">
        <w:t>ID</w:t>
      </w:r>
      <w:r w:rsidR="005E48A2" w:rsidRPr="00232C3F">
        <w:t xml:space="preserve"> in the log messages</w:t>
      </w:r>
      <w:r w:rsidR="009C22C5">
        <w:t>, as this uniquely identifies the logged error</w:t>
      </w:r>
      <w:r w:rsidR="005E48A2" w:rsidRPr="00232C3F">
        <w:t xml:space="preserve">. </w:t>
      </w:r>
      <w:r w:rsidR="0015269C">
        <w:t xml:space="preserve"> A header name should be used e</w:t>
      </w:r>
      <w:r w:rsidR="0015269C" w:rsidRPr="0015269C">
        <w:t>.g.</w:t>
      </w:r>
      <w:r w:rsidR="0015269C">
        <w:t>,</w:t>
      </w:r>
      <w:r w:rsidR="008E4DAF">
        <w:t xml:space="preserve"> Request-ID or </w:t>
      </w:r>
      <w:r w:rsidR="0015269C" w:rsidRPr="0015269C">
        <w:t xml:space="preserve">Correlation-ID are commonly used, </w:t>
      </w:r>
      <w:r w:rsidR="0015269C">
        <w:t>as t</w:t>
      </w:r>
      <w:r w:rsidR="0015269C" w:rsidRPr="0015269C">
        <w:t>aking this into account in design phase of an API, will foster forward compatibility between different APIs and newer implementations.</w:t>
      </w:r>
    </w:p>
    <w:p w14:paraId="6309F794" w14:textId="543E729B" w:rsidR="008E4DAF" w:rsidRPr="00D42DD3" w:rsidRDefault="008620A5" w:rsidP="006904E8">
      <w:pPr>
        <w:pStyle w:val="RuleStyle"/>
        <w:rPr>
          <w:lang w:val="en-GB"/>
        </w:rPr>
      </w:pPr>
      <w:r>
        <w:t>[RS</w:t>
      </w:r>
      <w:r w:rsidR="00B04C50">
        <w:t>G</w:t>
      </w:r>
      <w:r w:rsidR="00355848">
        <w:t>-92</w:t>
      </w:r>
      <w:r w:rsidR="005E48A2" w:rsidRPr="00232C3F">
        <w:t>]</w:t>
      </w:r>
      <w:r w:rsidR="006904E8">
        <w:tab/>
      </w:r>
      <w:r w:rsidR="008E4DAF" w:rsidRPr="00F50DB4">
        <w:t>Every logged error SHOULD have a unique Correlation ID.</w:t>
      </w:r>
      <w:r w:rsidR="007706AE">
        <w:t xml:space="preserve"> </w:t>
      </w:r>
      <w:r w:rsidR="008E4DAF" w:rsidRPr="00F50DB4">
        <w:t xml:space="preserve"> A custom HTTP header SHOULD be used and SHOULD be named Correlation-ID.</w:t>
      </w:r>
    </w:p>
    <w:p w14:paraId="106BC3A8" w14:textId="77777777" w:rsidR="005E48A2" w:rsidRPr="00232C3F" w:rsidRDefault="005E48A2" w:rsidP="00CD7877">
      <w:pPr>
        <w:pStyle w:val="STHeading3"/>
      </w:pPr>
      <w:r w:rsidRPr="00232C3F">
        <w:t>Service Contract</w:t>
      </w:r>
    </w:p>
    <w:p w14:paraId="113DC42C" w14:textId="0AA2EDE5" w:rsidR="005E48A2" w:rsidRPr="00232C3F" w:rsidRDefault="001446D6" w:rsidP="001E2761">
      <w:pPr>
        <w:pStyle w:val="STParagraph"/>
        <w:rPr>
          <w:rFonts w:eastAsia="Times New Roman"/>
        </w:rPr>
      </w:pPr>
      <w:r>
        <w:fldChar w:fldCharType="begin"/>
      </w:r>
      <w:r>
        <w:instrText xml:space="preserve"> AUTONUM  </w:instrText>
      </w:r>
      <w:r>
        <w:fldChar w:fldCharType="end"/>
      </w:r>
      <w:r>
        <w:tab/>
      </w:r>
      <w:r w:rsidR="005E48A2" w:rsidRPr="00232C3F">
        <w:t>REST is not a protocol or an architecture, but an architectural style with architectural properties and architectural constraints</w:t>
      </w:r>
      <w:r w:rsidR="00CB0B52">
        <w:t>.</w:t>
      </w:r>
      <w:r w:rsidR="002C794F">
        <w:t xml:space="preserve"> </w:t>
      </w:r>
      <w:r w:rsidR="007706AE">
        <w:t xml:space="preserve"> </w:t>
      </w:r>
      <w:r w:rsidR="00CB0B52">
        <w:t>T</w:t>
      </w:r>
      <w:r w:rsidR="005E48A2" w:rsidRPr="00232C3F">
        <w:t>here are no official standards for REST API contracts.</w:t>
      </w:r>
      <w:r w:rsidR="007706AE">
        <w:t xml:space="preserve"> </w:t>
      </w:r>
      <w:r w:rsidR="005E48A2" w:rsidRPr="00232C3F">
        <w:t xml:space="preserve"> This Standard refers to API documentation as a REST Service Contract. </w:t>
      </w:r>
      <w:r w:rsidR="0037249A">
        <w:t xml:space="preserve"> </w:t>
      </w:r>
      <w:r w:rsidR="005E48A2" w:rsidRPr="00232C3F">
        <w:rPr>
          <w:rFonts w:eastAsia="Times New Roman"/>
        </w:rPr>
        <w:t>The Service Contract is based on the following three fundamental elements:</w:t>
      </w:r>
    </w:p>
    <w:p w14:paraId="099B920C" w14:textId="45FD673C" w:rsidR="005E48A2" w:rsidRPr="00232C3F" w:rsidRDefault="005E48A2">
      <w:pPr>
        <w:pStyle w:val="STListParagraph"/>
        <w:numPr>
          <w:ilvl w:val="0"/>
          <w:numId w:val="30"/>
        </w:numPr>
      </w:pPr>
      <w:r w:rsidRPr="00232C3F">
        <w:t>Resource identifier syntax</w:t>
      </w:r>
      <w:r w:rsidR="007A3FB6">
        <w:t xml:space="preserve">: </w:t>
      </w:r>
      <w:r w:rsidRPr="00232C3F">
        <w:t xml:space="preserve"> </w:t>
      </w:r>
      <w:r w:rsidR="007A3FB6">
        <w:t>H</w:t>
      </w:r>
      <w:r w:rsidRPr="00232C3F">
        <w:t>ow can we express where the data is being transferred to or from?</w:t>
      </w:r>
    </w:p>
    <w:p w14:paraId="303E8378" w14:textId="22A0D584" w:rsidR="005E48A2" w:rsidRPr="00232C3F" w:rsidRDefault="005E48A2" w:rsidP="00E13F3C">
      <w:pPr>
        <w:pStyle w:val="STListParagraph"/>
      </w:pPr>
      <w:r w:rsidRPr="00232C3F">
        <w:t>Methods</w:t>
      </w:r>
      <w:r w:rsidR="007A3FB6">
        <w:t>:  W</w:t>
      </w:r>
      <w:r w:rsidRPr="00232C3F">
        <w:t>hat are the protocol mechanisms used to transfer the data?</w:t>
      </w:r>
    </w:p>
    <w:p w14:paraId="69465368" w14:textId="42D190D3" w:rsidR="005E48A2" w:rsidRPr="00232C3F" w:rsidRDefault="005E48A2" w:rsidP="00E13F3C">
      <w:pPr>
        <w:pStyle w:val="STListParagraph"/>
      </w:pPr>
      <w:r w:rsidRPr="00232C3F">
        <w:t>Media types</w:t>
      </w:r>
      <w:r w:rsidR="007A3FB6">
        <w:t xml:space="preserve">: </w:t>
      </w:r>
      <w:r w:rsidRPr="00232C3F">
        <w:t xml:space="preserve"> </w:t>
      </w:r>
      <w:r w:rsidR="007A3FB6">
        <w:t>W</w:t>
      </w:r>
      <w:r w:rsidRPr="00232C3F">
        <w:t>hat type of data is being transferred? Individual REST services use these elements in different combinations to expose their capabilities.</w:t>
      </w:r>
      <w:r w:rsidR="00D96447">
        <w:t xml:space="preserve"> </w:t>
      </w:r>
      <w:r w:rsidRPr="00232C3F">
        <w:t xml:space="preserve"> Defining a master set of these elements for use by a collection (or inventory) of services makes this type of service contract "uniform".</w:t>
      </w:r>
    </w:p>
    <w:p w14:paraId="49FA9B31" w14:textId="7BBFE430" w:rsidR="005E48A2" w:rsidRPr="007A3FB6" w:rsidRDefault="008620A5" w:rsidP="001F57A5">
      <w:pPr>
        <w:pStyle w:val="RuleStyle"/>
      </w:pPr>
      <w:r w:rsidRPr="001F57A5">
        <w:t>[RS</w:t>
      </w:r>
      <w:r w:rsidR="00B04C50" w:rsidRPr="001F57A5">
        <w:t>G</w:t>
      </w:r>
      <w:r w:rsidRPr="001F57A5">
        <w:t>-</w:t>
      </w:r>
      <w:r w:rsidR="00355848" w:rsidRPr="001F57A5">
        <w:t>93</w:t>
      </w:r>
      <w:r w:rsidR="005E48A2" w:rsidRPr="001F57A5">
        <w:t>]</w:t>
      </w:r>
      <w:r w:rsidR="001F57A5" w:rsidRPr="001F57A5">
        <w:tab/>
      </w:r>
      <w:r w:rsidR="005E48A2" w:rsidRPr="001F57A5">
        <w:t>A Service Contract format MUST include the following:</w:t>
      </w:r>
    </w:p>
    <w:p w14:paraId="2E207B8C" w14:textId="77777777" w:rsidR="005E48A2" w:rsidRPr="007A3FB6" w:rsidRDefault="005E48A2" w:rsidP="0027469F">
      <w:pPr>
        <w:pStyle w:val="Level3Bullet"/>
      </w:pPr>
      <w:r w:rsidRPr="007A3FB6">
        <w:t>API version;</w:t>
      </w:r>
    </w:p>
    <w:p w14:paraId="2F306E0C" w14:textId="77777777" w:rsidR="005E48A2" w:rsidRPr="007A3FB6" w:rsidRDefault="005E48A2" w:rsidP="0027469F">
      <w:pPr>
        <w:pStyle w:val="Level3Bullet"/>
      </w:pPr>
      <w:r w:rsidRPr="007A3FB6">
        <w:t>Information about the semantics of API elements;</w:t>
      </w:r>
    </w:p>
    <w:p w14:paraId="6FFA8112" w14:textId="77777777" w:rsidR="005E48A2" w:rsidRPr="007A3FB6" w:rsidRDefault="005E48A2" w:rsidP="0027469F">
      <w:pPr>
        <w:pStyle w:val="Level3Bullet"/>
      </w:pPr>
      <w:r w:rsidRPr="007A3FB6">
        <w:t>Resources;</w:t>
      </w:r>
    </w:p>
    <w:p w14:paraId="78369103" w14:textId="77777777" w:rsidR="005E48A2" w:rsidRPr="00232C3F" w:rsidRDefault="005E48A2" w:rsidP="0027469F">
      <w:pPr>
        <w:pStyle w:val="Level3Bullet"/>
      </w:pPr>
      <w:r w:rsidRPr="007A3FB6">
        <w:t>Resource att</w:t>
      </w:r>
      <w:r w:rsidRPr="00232C3F">
        <w:t>ributes;</w:t>
      </w:r>
    </w:p>
    <w:p w14:paraId="60661B7F" w14:textId="77777777" w:rsidR="005E48A2" w:rsidRPr="00232C3F" w:rsidRDefault="005E48A2" w:rsidP="0027469F">
      <w:pPr>
        <w:pStyle w:val="Level3Bullet"/>
      </w:pPr>
      <w:r w:rsidRPr="00232C3F">
        <w:t>Query Parameters;</w:t>
      </w:r>
    </w:p>
    <w:p w14:paraId="4839B745" w14:textId="77777777" w:rsidR="005E48A2" w:rsidRPr="00232C3F" w:rsidRDefault="005E48A2" w:rsidP="0027469F">
      <w:pPr>
        <w:pStyle w:val="Level3Bullet"/>
      </w:pPr>
      <w:r w:rsidRPr="00232C3F">
        <w:t>Methods;</w:t>
      </w:r>
    </w:p>
    <w:p w14:paraId="6938ADA0" w14:textId="77777777" w:rsidR="005E48A2" w:rsidRPr="00232C3F" w:rsidRDefault="005E48A2" w:rsidP="0027469F">
      <w:pPr>
        <w:pStyle w:val="Level3Bullet"/>
      </w:pPr>
      <w:r w:rsidRPr="00232C3F">
        <w:t>Media types;</w:t>
      </w:r>
    </w:p>
    <w:p w14:paraId="3E69D1FB" w14:textId="77777777" w:rsidR="005E48A2" w:rsidRPr="00232C3F" w:rsidRDefault="005E48A2" w:rsidP="0027469F">
      <w:pPr>
        <w:pStyle w:val="Level3Bullet"/>
      </w:pPr>
      <w:r w:rsidRPr="00232C3F">
        <w:t>Search grammar (if one is supported);</w:t>
      </w:r>
    </w:p>
    <w:p w14:paraId="7CA95183" w14:textId="77777777" w:rsidR="005E48A2" w:rsidRPr="00232C3F" w:rsidRDefault="00E87EBE" w:rsidP="0027469F">
      <w:pPr>
        <w:pStyle w:val="Level3Bullet"/>
      </w:pPr>
      <w:r>
        <w:t xml:space="preserve">HTTP </w:t>
      </w:r>
      <w:r w:rsidR="005E48A2" w:rsidRPr="00232C3F">
        <w:t>Status Codes;</w:t>
      </w:r>
    </w:p>
    <w:p w14:paraId="06A90BCD" w14:textId="77777777" w:rsidR="005E48A2" w:rsidRPr="00232C3F" w:rsidRDefault="005E48A2" w:rsidP="0027469F">
      <w:pPr>
        <w:pStyle w:val="Level3Bullet"/>
      </w:pPr>
      <w:r w:rsidRPr="00232C3F">
        <w:t>HTTP Methods;</w:t>
      </w:r>
    </w:p>
    <w:p w14:paraId="1E3658AB" w14:textId="43989B6C" w:rsidR="005E48A2" w:rsidRPr="00232C3F" w:rsidRDefault="005E48A2" w:rsidP="0027469F">
      <w:pPr>
        <w:pStyle w:val="Level3Bullet"/>
      </w:pPr>
      <w:r w:rsidRPr="00232C3F">
        <w:t>Restrictions and distinctive features;</w:t>
      </w:r>
      <w:r w:rsidR="007A3FB6">
        <w:t xml:space="preserve"> </w:t>
      </w:r>
      <w:r w:rsidR="007706AE">
        <w:t xml:space="preserve"> and</w:t>
      </w:r>
    </w:p>
    <w:p w14:paraId="25F45D82" w14:textId="278D3259" w:rsidR="005E48A2" w:rsidRPr="00232C3F" w:rsidRDefault="005E48A2" w:rsidP="0027469F">
      <w:pPr>
        <w:pStyle w:val="Level3Bullet"/>
      </w:pPr>
      <w:r w:rsidRPr="00232C3F">
        <w:t>Security (</w:t>
      </w:r>
      <w:r w:rsidR="00681A95">
        <w:t>e.g.</w:t>
      </w:r>
      <w:r w:rsidR="0037249A">
        <w:t>,</w:t>
      </w:r>
      <w:r w:rsidR="00681A95">
        <w:t xml:space="preserve"> private schemas</w:t>
      </w:r>
      <w:r w:rsidRPr="00232C3F">
        <w:t>).</w:t>
      </w:r>
    </w:p>
    <w:p w14:paraId="2AB3FF59" w14:textId="2F2CB0A3" w:rsidR="005E48A2" w:rsidRPr="001F57A5" w:rsidRDefault="0058276D" w:rsidP="001F57A5">
      <w:pPr>
        <w:pStyle w:val="RuleStyle"/>
      </w:pPr>
      <w:r w:rsidRPr="001F57A5">
        <w:t>[RS</w:t>
      </w:r>
      <w:r w:rsidR="00B04C50" w:rsidRPr="001F57A5">
        <w:t>G</w:t>
      </w:r>
      <w:r w:rsidRPr="001F57A5">
        <w:t>-</w:t>
      </w:r>
      <w:r w:rsidR="00355848" w:rsidRPr="001F57A5">
        <w:t>94</w:t>
      </w:r>
      <w:r w:rsidRPr="001F57A5">
        <w:t>]</w:t>
      </w:r>
      <w:r w:rsidR="001F57A5">
        <w:tab/>
      </w:r>
      <w:r w:rsidRPr="001F57A5">
        <w:t xml:space="preserve">A Service Contract format </w:t>
      </w:r>
      <w:r w:rsidR="00CB0B52" w:rsidRPr="001F57A5">
        <w:t>SHOULD</w:t>
      </w:r>
      <w:r w:rsidRPr="001F57A5">
        <w:t xml:space="preserve"> include </w:t>
      </w:r>
      <w:r w:rsidR="005E48A2" w:rsidRPr="001F57A5">
        <w:t xml:space="preserve">requests and responses </w:t>
      </w:r>
      <w:r w:rsidR="008C5C7B" w:rsidRPr="001F57A5">
        <w:t xml:space="preserve">in XML schema or </w:t>
      </w:r>
      <w:r w:rsidR="005E48A2" w:rsidRPr="001F57A5">
        <w:t>JSON Schema</w:t>
      </w:r>
      <w:r w:rsidR="008C5C7B" w:rsidRPr="001F57A5">
        <w:t xml:space="preserve"> and e</w:t>
      </w:r>
      <w:r w:rsidR="005E48A2" w:rsidRPr="001F57A5">
        <w:t>xamples of the API usage in the supported formats</w:t>
      </w:r>
      <w:r w:rsidR="008C5C7B" w:rsidRPr="001F57A5">
        <w:t>, i.e.,</w:t>
      </w:r>
      <w:r w:rsidR="005E48A2" w:rsidRPr="001F57A5">
        <w:t xml:space="preserve"> XML </w:t>
      </w:r>
      <w:r w:rsidR="008C5C7B" w:rsidRPr="001F57A5">
        <w:t>or</w:t>
      </w:r>
      <w:r w:rsidR="005E48A2" w:rsidRPr="001F57A5">
        <w:t xml:space="preserve"> JSON.</w:t>
      </w:r>
    </w:p>
    <w:p w14:paraId="5657B8DF" w14:textId="575DCEF0" w:rsidR="005E48A2" w:rsidRPr="001F57A5" w:rsidRDefault="008620A5" w:rsidP="001F57A5">
      <w:pPr>
        <w:pStyle w:val="RuleStyle"/>
      </w:pPr>
      <w:r w:rsidRPr="001F57A5">
        <w:t>[RS</w:t>
      </w:r>
      <w:r w:rsidR="00B04C50" w:rsidRPr="001F57A5">
        <w:t>G</w:t>
      </w:r>
      <w:r w:rsidRPr="001F57A5">
        <w:t>-</w:t>
      </w:r>
      <w:r w:rsidR="00355848" w:rsidRPr="001F57A5">
        <w:t>95</w:t>
      </w:r>
      <w:r w:rsidR="005E48A2" w:rsidRPr="001F57A5">
        <w:t>]</w:t>
      </w:r>
      <w:r w:rsidR="001F57A5">
        <w:tab/>
      </w:r>
      <w:r w:rsidR="005E48A2" w:rsidRPr="001F57A5">
        <w:t>A REST API MUST provide API documentation as a Service Contract.</w:t>
      </w:r>
    </w:p>
    <w:p w14:paraId="7E5C1E0C" w14:textId="4A16007A" w:rsidR="005E48A2" w:rsidRPr="001F57A5" w:rsidRDefault="008620A5" w:rsidP="001F57A5">
      <w:pPr>
        <w:pStyle w:val="RuleStyle"/>
      </w:pPr>
      <w:r w:rsidRPr="001F57A5">
        <w:t>[RS</w:t>
      </w:r>
      <w:r w:rsidR="00B04C50" w:rsidRPr="001F57A5">
        <w:t>G</w:t>
      </w:r>
      <w:r w:rsidRPr="001F57A5">
        <w:t>-</w:t>
      </w:r>
      <w:r w:rsidR="00355848" w:rsidRPr="001F57A5">
        <w:t>96</w:t>
      </w:r>
      <w:r w:rsidR="005E48A2" w:rsidRPr="001F57A5">
        <w:t>]</w:t>
      </w:r>
      <w:r w:rsidR="001F57A5">
        <w:tab/>
      </w:r>
      <w:r w:rsidR="005E48A2" w:rsidRPr="001F57A5">
        <w:t>A Web API</w:t>
      </w:r>
      <w:r w:rsidR="00D96447" w:rsidRPr="001F57A5">
        <w:t xml:space="preserve"> </w:t>
      </w:r>
      <w:r w:rsidR="005E48A2" w:rsidRPr="001F57A5">
        <w:t>implementation deviating from this Standard MUST be explicitly documented in the Service Contract.</w:t>
      </w:r>
      <w:r w:rsidR="008C5EF3" w:rsidRPr="001F57A5">
        <w:t xml:space="preserve"> </w:t>
      </w:r>
      <w:r w:rsidR="005E48A2" w:rsidRPr="001F57A5">
        <w:t xml:space="preserve"> If a </w:t>
      </w:r>
      <w:r w:rsidR="00D36873" w:rsidRPr="001F57A5">
        <w:t xml:space="preserve">deviating </w:t>
      </w:r>
      <w:r w:rsidR="005E48A2" w:rsidRPr="001F57A5">
        <w:t>rule is not specified in the Service Contract, it MUST be assumed that this Standard is followed.</w:t>
      </w:r>
    </w:p>
    <w:p w14:paraId="2EF9A6CD" w14:textId="7E91A69B" w:rsidR="00A72785" w:rsidRPr="001F57A5" w:rsidRDefault="008620A5" w:rsidP="001F57A5">
      <w:pPr>
        <w:pStyle w:val="RuleStyle"/>
      </w:pPr>
      <w:r w:rsidRPr="001F57A5">
        <w:t>[RS</w:t>
      </w:r>
      <w:r w:rsidR="00B04C50" w:rsidRPr="001F57A5">
        <w:t>G</w:t>
      </w:r>
      <w:r w:rsidRPr="001F57A5">
        <w:t>-</w:t>
      </w:r>
      <w:r w:rsidR="00355848" w:rsidRPr="001F57A5">
        <w:t>97</w:t>
      </w:r>
      <w:r w:rsidR="005E48A2" w:rsidRPr="001F57A5">
        <w:t>]</w:t>
      </w:r>
      <w:r w:rsidR="001F57A5">
        <w:tab/>
      </w:r>
      <w:r w:rsidR="005E48A2" w:rsidRPr="001F57A5">
        <w:t>A Service Contract</w:t>
      </w:r>
      <w:r w:rsidR="00D96447" w:rsidRPr="001F57A5">
        <w:t xml:space="preserve"> </w:t>
      </w:r>
      <w:del w:id="193" w:author="Author">
        <w:r w:rsidR="005E48A2" w:rsidRPr="001F57A5" w:rsidDel="00984723">
          <w:delText>MUST</w:delText>
        </w:r>
      </w:del>
      <w:ins w:id="194" w:author="Author">
        <w:r w:rsidR="00984723" w:rsidRPr="001F57A5">
          <w:t>SHOULD</w:t>
        </w:r>
      </w:ins>
      <w:r w:rsidR="00984723" w:rsidRPr="001F57A5">
        <w:t xml:space="preserve"> </w:t>
      </w:r>
      <w:r w:rsidR="005E48A2" w:rsidRPr="001F57A5">
        <w:t>allow API client skeleton code generation.</w:t>
      </w:r>
    </w:p>
    <w:p w14:paraId="3A80C470" w14:textId="182E0E2B" w:rsidR="005E48A2" w:rsidRPr="00232C3F" w:rsidRDefault="00355848" w:rsidP="001F57A5">
      <w:pPr>
        <w:pStyle w:val="RuleStyle"/>
      </w:pPr>
      <w:r w:rsidRPr="001F57A5">
        <w:t>[RSG-98</w:t>
      </w:r>
      <w:r w:rsidR="00A72785" w:rsidRPr="001F57A5">
        <w:t>]</w:t>
      </w:r>
      <w:r w:rsidR="001F57A5">
        <w:tab/>
      </w:r>
      <w:r w:rsidR="00A72785" w:rsidRPr="001F57A5">
        <w:t>A Service Contract</w:t>
      </w:r>
      <w:r w:rsidR="005E48A2" w:rsidRPr="001F57A5">
        <w:t xml:space="preserve"> SHOULD allow server skeleton code generation.</w:t>
      </w:r>
    </w:p>
    <w:p w14:paraId="78FCDED7" w14:textId="77777777" w:rsidR="0058276D" w:rsidRPr="00232C3F" w:rsidRDefault="0058276D" w:rsidP="001E2761">
      <w:pPr>
        <w:pStyle w:val="STParagraph"/>
      </w:pPr>
      <w:r>
        <w:fldChar w:fldCharType="begin"/>
      </w:r>
      <w:r>
        <w:instrText xml:space="preserve"> AUTONUM  </w:instrText>
      </w:r>
      <w:r>
        <w:fldChar w:fldCharType="end"/>
      </w:r>
      <w:r>
        <w:tab/>
      </w:r>
      <w:r w:rsidRPr="00D76910">
        <w:rPr>
          <w:rFonts w:eastAsia="Times New Roman"/>
        </w:rPr>
        <w:t>Web</w:t>
      </w:r>
      <w:r w:rsidRPr="00D76910">
        <w:t xml:space="preserve"> API documentation can be written for example in </w:t>
      </w:r>
      <w:r w:rsidR="0069255A">
        <w:t>R</w:t>
      </w:r>
      <w:r w:rsidR="00CB2514">
        <w:t>E</w:t>
      </w:r>
      <w:r w:rsidR="0069255A">
        <w:t>STful</w:t>
      </w:r>
      <w:r w:rsidRPr="00D76910">
        <w:t xml:space="preserve"> API Modeling Language (RAML), Open API Specification (OAS) and W</w:t>
      </w:r>
      <w:r w:rsidR="008C5C7B">
        <w:t>S</w:t>
      </w:r>
      <w:r w:rsidRPr="00D76910">
        <w:t>DL.</w:t>
      </w:r>
      <w:r w:rsidR="008C5EF3">
        <w:t xml:space="preserve"> </w:t>
      </w:r>
      <w:r w:rsidRPr="00D76910">
        <w:t xml:space="preserve"> As only RAML fully supports both XML and JSON request/response validation (by using XSD schemas and JSON schemas), this Standard recommends RAML</w:t>
      </w:r>
      <w:r w:rsidRPr="00D76910">
        <w:rPr>
          <w:rStyle w:val="FootnoteReference"/>
          <w:rFonts w:cs="Arial"/>
          <w:szCs w:val="17"/>
        </w:rPr>
        <w:footnoteReference w:id="10"/>
      </w:r>
      <w:r w:rsidRPr="00D76910">
        <w:t>.</w:t>
      </w:r>
      <w:r w:rsidRPr="00232C3F">
        <w:t xml:space="preserve"> </w:t>
      </w:r>
    </w:p>
    <w:p w14:paraId="17FDDC5D" w14:textId="6ED15719" w:rsidR="007D638D" w:rsidRDefault="008620A5" w:rsidP="001F57A5">
      <w:pPr>
        <w:pStyle w:val="RuleStyle"/>
      </w:pPr>
      <w:r>
        <w:t>[RS</w:t>
      </w:r>
      <w:r w:rsidR="00B04C50">
        <w:t>G</w:t>
      </w:r>
      <w:r>
        <w:t>-</w:t>
      </w:r>
      <w:r w:rsidR="00355848">
        <w:t>99</w:t>
      </w:r>
      <w:r w:rsidR="005E48A2" w:rsidRPr="00232C3F">
        <w:t>]</w:t>
      </w:r>
      <w:r w:rsidR="001F57A5">
        <w:tab/>
      </w:r>
      <w:r w:rsidR="005E48A2" w:rsidRPr="00232C3F">
        <w:t xml:space="preserve">A Web API documentation SHOULD be written </w:t>
      </w:r>
      <w:r w:rsidR="005E48A2" w:rsidRPr="003728F8">
        <w:t>in RAML or OAS</w:t>
      </w:r>
      <w:r w:rsidR="005E48A2" w:rsidRPr="00232C3F">
        <w:t xml:space="preserve">. </w:t>
      </w:r>
      <w:r w:rsidR="0037249A">
        <w:t xml:space="preserve"> </w:t>
      </w:r>
      <w:r w:rsidR="005E48A2" w:rsidRPr="00232C3F">
        <w:t>Custom documentation formats SHOULD NOT be used.</w:t>
      </w:r>
    </w:p>
    <w:p w14:paraId="00FB91D0" w14:textId="77777777" w:rsidR="005E48A2" w:rsidRPr="00232C3F" w:rsidRDefault="005E48A2" w:rsidP="00730849">
      <w:pPr>
        <w:pStyle w:val="STHeading3"/>
      </w:pPr>
      <w:r w:rsidRPr="00232C3F">
        <w:t>Time-out</w:t>
      </w:r>
    </w:p>
    <w:p w14:paraId="4E158A9D" w14:textId="77777777" w:rsidR="005E48A2" w:rsidRPr="00232C3F" w:rsidRDefault="001446D6" w:rsidP="001E2761">
      <w:pPr>
        <w:pStyle w:val="STParagraph"/>
      </w:pPr>
      <w:r>
        <w:fldChar w:fldCharType="begin"/>
      </w:r>
      <w:r>
        <w:instrText xml:space="preserve"> AUTONUM  </w:instrText>
      </w:r>
      <w:r>
        <w:fldChar w:fldCharType="end"/>
      </w:r>
      <w:r>
        <w:tab/>
      </w:r>
      <w:r w:rsidR="005E48A2" w:rsidRPr="00232C3F">
        <w:t xml:space="preserve">According to the </w:t>
      </w:r>
      <w:r w:rsidR="00D36873">
        <w:t xml:space="preserve">service-oriented </w:t>
      </w:r>
      <w:r w:rsidR="005E48A2" w:rsidRPr="00232C3F">
        <w:t xml:space="preserve">design principles, the server usage should be limited. </w:t>
      </w:r>
    </w:p>
    <w:p w14:paraId="2B738FC4" w14:textId="4FEF4BB1" w:rsidR="005E48A2" w:rsidRPr="00232C3F" w:rsidRDefault="008620A5" w:rsidP="001F57A5">
      <w:pPr>
        <w:pStyle w:val="RuleStyle"/>
      </w:pPr>
      <w:r w:rsidRPr="002C1CA2">
        <w:t>[RS</w:t>
      </w:r>
      <w:r w:rsidR="00B04C50" w:rsidRPr="002C1CA2">
        <w:t>G</w:t>
      </w:r>
      <w:r w:rsidRPr="002C1CA2">
        <w:t>-</w:t>
      </w:r>
      <w:r w:rsidR="00355848">
        <w:t>100</w:t>
      </w:r>
      <w:r w:rsidR="005E48A2" w:rsidRPr="002C1CA2">
        <w:t>]</w:t>
      </w:r>
      <w:r w:rsidR="001F57A5">
        <w:tab/>
      </w:r>
      <w:r w:rsidR="005E48A2" w:rsidRPr="002C1CA2">
        <w:t>A Web API consumer SHOULD be able to specify a server timeout for each request; a custom HTTP header SHOULD be used.</w:t>
      </w:r>
      <w:r w:rsidR="008C5EF3">
        <w:t xml:space="preserve"> </w:t>
      </w:r>
      <w:r w:rsidR="005E48A2" w:rsidRPr="002C1CA2">
        <w:t xml:space="preserve"> A maximum server timeout SHOULD be also used to protect </w:t>
      </w:r>
      <w:r w:rsidR="00D36873" w:rsidRPr="002C1CA2">
        <w:t xml:space="preserve">server resources </w:t>
      </w:r>
      <w:r w:rsidR="005E48A2" w:rsidRPr="002C1CA2">
        <w:t>from over-</w:t>
      </w:r>
      <w:r w:rsidR="00D36873" w:rsidRPr="002C1CA2">
        <w:t>use</w:t>
      </w:r>
      <w:r w:rsidR="005E48A2" w:rsidRPr="002C1CA2">
        <w:t>.</w:t>
      </w:r>
    </w:p>
    <w:p w14:paraId="0B5F1245" w14:textId="77777777" w:rsidR="005E48A2" w:rsidRPr="00232C3F" w:rsidRDefault="005E48A2" w:rsidP="00730849">
      <w:pPr>
        <w:pStyle w:val="STHeading3"/>
      </w:pPr>
      <w:r w:rsidRPr="00232C3F">
        <w:t>State Management</w:t>
      </w:r>
    </w:p>
    <w:p w14:paraId="594CA028" w14:textId="700740F5" w:rsidR="005E48A2" w:rsidRPr="00232C3F" w:rsidRDefault="0058276D" w:rsidP="001E2761">
      <w:pPr>
        <w:pStyle w:val="STParagraph"/>
      </w:pPr>
      <w:r>
        <w:fldChar w:fldCharType="begin"/>
      </w:r>
      <w:r>
        <w:instrText xml:space="preserve"> AUTONUM  </w:instrText>
      </w:r>
      <w:r>
        <w:fldChar w:fldCharType="end"/>
      </w:r>
      <w:r>
        <w:tab/>
      </w:r>
      <w:r w:rsidR="00D36873">
        <w:t>If development proceeds f</w:t>
      </w:r>
      <w:r w:rsidRPr="00D76910">
        <w:t>ollowing the REST principles, state management must be dealt with on the client side</w:t>
      </w:r>
      <w:r w:rsidR="00D36873">
        <w:t>, rather than on the server,</w:t>
      </w:r>
      <w:r w:rsidRPr="00D76910">
        <w:t xml:space="preserve"> since REST APIs are stateless.</w:t>
      </w:r>
      <w:r w:rsidR="0037249A">
        <w:t xml:space="preserve"> </w:t>
      </w:r>
      <w:r w:rsidR="00D36873">
        <w:t xml:space="preserve"> For example, if multiple servers implement a session, replication should be discouraged.  </w:t>
      </w:r>
    </w:p>
    <w:p w14:paraId="6BA8F61F" w14:textId="77777777" w:rsidR="005E48A2" w:rsidRPr="00232C3F" w:rsidRDefault="005E48A2" w:rsidP="00730849">
      <w:pPr>
        <w:pStyle w:val="STH4"/>
      </w:pPr>
      <w:r w:rsidRPr="00232C3F">
        <w:t>Response Versioning</w:t>
      </w:r>
    </w:p>
    <w:p w14:paraId="4BF6EA10" w14:textId="77777777" w:rsidR="005E48A2" w:rsidRPr="00232C3F" w:rsidRDefault="001446D6" w:rsidP="001E2761">
      <w:pPr>
        <w:pStyle w:val="STParagraph"/>
      </w:pPr>
      <w:r>
        <w:fldChar w:fldCharType="begin"/>
      </w:r>
      <w:r>
        <w:instrText xml:space="preserve"> AUTONUM  </w:instrText>
      </w:r>
      <w:r>
        <w:fldChar w:fldCharType="end"/>
      </w:r>
      <w:r>
        <w:tab/>
      </w:r>
      <w:r w:rsidR="005E48A2" w:rsidRPr="00232C3F">
        <w:t xml:space="preserve">Retrieving multiple times the same data set may result in bandwidth consumption if the data set has not been modified between the requests. </w:t>
      </w:r>
      <w:r w:rsidR="0058536A">
        <w:t xml:space="preserve"> </w:t>
      </w:r>
      <w:r w:rsidR="005E48A2" w:rsidRPr="00232C3F">
        <w:t>Data should be conditionally retrieved only if it has not been modified.</w:t>
      </w:r>
      <w:r w:rsidR="00221DBB">
        <w:t xml:space="preserve"> </w:t>
      </w:r>
      <w:r w:rsidR="0058536A">
        <w:t xml:space="preserve"> </w:t>
      </w:r>
      <w:r w:rsidR="00221DBB" w:rsidRPr="00232C3F">
        <w:t xml:space="preserve">This can be done with Content-based Resource Validation or Time-based Resource Validation. </w:t>
      </w:r>
      <w:r w:rsidR="005E48A2" w:rsidRPr="00232C3F">
        <w:t xml:space="preserve"> </w:t>
      </w:r>
      <w:r w:rsidR="00221DBB">
        <w:t xml:space="preserve">If using response versioning, a service consumer may implement optimistic locking. </w:t>
      </w:r>
    </w:p>
    <w:p w14:paraId="5A7E49BE" w14:textId="6153DFFA" w:rsidR="005E48A2" w:rsidRPr="00232C3F" w:rsidRDefault="008620A5" w:rsidP="00091B3D">
      <w:pPr>
        <w:pStyle w:val="RuleStyle"/>
      </w:pPr>
      <w:r>
        <w:t>[RS</w:t>
      </w:r>
      <w:r w:rsidR="00B04C50">
        <w:t>G</w:t>
      </w:r>
      <w:r>
        <w:t>-</w:t>
      </w:r>
      <w:r w:rsidR="00355848">
        <w:t>101</w:t>
      </w:r>
      <w:r w:rsidR="005E48A2" w:rsidRPr="00232C3F">
        <w:t>]</w:t>
      </w:r>
      <w:r w:rsidR="00091B3D">
        <w:tab/>
      </w:r>
      <w:r w:rsidR="005E48A2" w:rsidRPr="00232C3F">
        <w:t>A Web API SHOULD support conditionally retrieving data</w:t>
      </w:r>
      <w:r w:rsidR="002C45B0">
        <w:t>, to ensure only data which is modified will be retrieved</w:t>
      </w:r>
      <w:r w:rsidR="005E48A2" w:rsidRPr="00232C3F">
        <w:t xml:space="preserve">. </w:t>
      </w:r>
      <w:r w:rsidR="0037249A">
        <w:t xml:space="preserve"> </w:t>
      </w:r>
      <w:r w:rsidR="005E48A2" w:rsidRPr="00232C3F">
        <w:t xml:space="preserve">Content-based Resource Validation SHOULD be </w:t>
      </w:r>
      <w:r w:rsidR="00D36873">
        <w:t>used</w:t>
      </w:r>
      <w:r w:rsidR="00D36873" w:rsidRPr="00232C3F">
        <w:t xml:space="preserve"> </w:t>
      </w:r>
      <w:r w:rsidR="005E48A2" w:rsidRPr="00232C3F">
        <w:t>because it is more accurate.</w:t>
      </w:r>
    </w:p>
    <w:p w14:paraId="39DFE760" w14:textId="2E8D6C41" w:rsidR="005E48A2" w:rsidRPr="00232C3F" w:rsidRDefault="008620A5" w:rsidP="00091B3D">
      <w:pPr>
        <w:pStyle w:val="RuleStyle"/>
      </w:pPr>
      <w:r>
        <w:t>[RS</w:t>
      </w:r>
      <w:r w:rsidR="00B04C50">
        <w:t>G</w:t>
      </w:r>
      <w:r>
        <w:t>-</w:t>
      </w:r>
      <w:r w:rsidR="00355848">
        <w:t>102</w:t>
      </w:r>
      <w:r w:rsidR="005E48A2" w:rsidRPr="00232C3F">
        <w:t>]</w:t>
      </w:r>
      <w:r w:rsidR="00091B3D">
        <w:tab/>
      </w:r>
      <w:r w:rsidR="005E48A2" w:rsidRPr="00232C3F">
        <w:t xml:space="preserve">In order to implement Content-based Resource Validation the </w:t>
      </w:r>
      <w:r w:rsidR="005E48A2" w:rsidRPr="009356B5">
        <w:rPr>
          <w:rFonts w:ascii="Courier New" w:hAnsi="Courier New" w:cs="Courier New"/>
        </w:rPr>
        <w:t>ETag</w:t>
      </w:r>
      <w:r w:rsidR="005E48A2" w:rsidRPr="00232C3F">
        <w:t xml:space="preserve"> HTTP header SHOULD be used in the response to encode the data state. </w:t>
      </w:r>
      <w:r w:rsidR="0037249A">
        <w:t xml:space="preserve"> </w:t>
      </w:r>
      <w:r w:rsidR="005E48A2" w:rsidRPr="00232C3F">
        <w:t xml:space="preserve">Afterward, this value SHOULD be used in subsequent requests in the conditional HTTP headers (such as If-Match or If-None-Match). </w:t>
      </w:r>
      <w:r w:rsidR="0037249A">
        <w:t xml:space="preserve"> </w:t>
      </w:r>
      <w:r w:rsidR="005E48A2" w:rsidRPr="00232C3F">
        <w:t xml:space="preserve">If the data has not been modified since the request returned the </w:t>
      </w:r>
      <w:r w:rsidR="005E48A2" w:rsidRPr="009356B5">
        <w:rPr>
          <w:rFonts w:ascii="Courier New" w:hAnsi="Courier New" w:cs="Courier New"/>
        </w:rPr>
        <w:t>ETag</w:t>
      </w:r>
      <w:r w:rsidR="002C45B0">
        <w:rPr>
          <w:rFonts w:ascii="Courier New" w:hAnsi="Courier New" w:cs="Courier New"/>
        </w:rPr>
        <w:t>,</w:t>
      </w:r>
      <w:r w:rsidR="005E48A2" w:rsidRPr="00232C3F">
        <w:t xml:space="preserve"> the server SHOULD return the status code </w:t>
      </w:r>
      <w:r w:rsidR="00386376">
        <w:t>"</w:t>
      </w:r>
      <w:r w:rsidR="005E48A2" w:rsidRPr="00232C3F">
        <w:rPr>
          <w:rFonts w:ascii="Courier New" w:hAnsi="Courier New" w:cs="Courier New"/>
        </w:rPr>
        <w:t>304</w:t>
      </w:r>
      <w:r w:rsidR="005E48A2" w:rsidRPr="00232C3F">
        <w:t xml:space="preserve"> </w:t>
      </w:r>
      <w:r w:rsidR="005E48A2" w:rsidRPr="00232C3F">
        <w:rPr>
          <w:rFonts w:ascii="Courier New" w:hAnsi="Courier New" w:cs="Courier New"/>
        </w:rPr>
        <w:t>Not Modified</w:t>
      </w:r>
      <w:r w:rsidR="00386376">
        <w:rPr>
          <w:rFonts w:ascii="Courier New" w:hAnsi="Courier New" w:cs="Courier New"/>
        </w:rPr>
        <w:t>"</w:t>
      </w:r>
      <w:r w:rsidR="005E48A2" w:rsidRPr="00232C3F">
        <w:t xml:space="preserve"> (if not modified).</w:t>
      </w:r>
      <w:r w:rsidR="00462BCE">
        <w:t xml:space="preserve">  </w:t>
      </w:r>
      <w:r w:rsidR="005E48A2" w:rsidRPr="00232C3F">
        <w:t xml:space="preserve">This mechanism is specified in IETF RFC </w:t>
      </w:r>
      <w:del w:id="196" w:author="Author">
        <w:r w:rsidR="005E48A2" w:rsidRPr="00232C3F" w:rsidDel="00984723">
          <w:delText>7231</w:delText>
        </w:r>
      </w:del>
      <w:ins w:id="197" w:author="Author">
        <w:r w:rsidR="00984723">
          <w:t>9110</w:t>
        </w:r>
      </w:ins>
      <w:r w:rsidR="005E48A2" w:rsidRPr="00232C3F">
        <w:t xml:space="preserve"> </w:t>
      </w:r>
      <w:del w:id="198" w:author="Author">
        <w:r w:rsidR="005E48A2" w:rsidRPr="00232C3F">
          <w:delText>and 7232</w:delText>
        </w:r>
      </w:del>
      <w:r w:rsidR="005E48A2" w:rsidRPr="00232C3F">
        <w:t>.</w:t>
      </w:r>
    </w:p>
    <w:p w14:paraId="5DBC102F" w14:textId="1C14D919" w:rsidR="005E48A2" w:rsidRPr="00232C3F" w:rsidRDefault="008620A5" w:rsidP="00091B3D">
      <w:pPr>
        <w:pStyle w:val="RuleStyle"/>
      </w:pPr>
      <w:r>
        <w:t>[RS</w:t>
      </w:r>
      <w:r w:rsidR="00B04C50">
        <w:t>G</w:t>
      </w:r>
      <w:r w:rsidR="00355848">
        <w:t>-103</w:t>
      </w:r>
      <w:r w:rsidR="005E48A2" w:rsidRPr="00232C3F">
        <w:t>]</w:t>
      </w:r>
      <w:r w:rsidR="00091B3D">
        <w:tab/>
      </w:r>
      <w:r w:rsidR="005E48A2" w:rsidRPr="00232C3F">
        <w:t>In order to implement</w:t>
      </w:r>
      <w:r w:rsidR="006D6DFD">
        <w:t xml:space="preserve"> </w:t>
      </w:r>
      <w:r w:rsidR="005E48A2" w:rsidRPr="00232C3F">
        <w:t>Time-based Resource Validation</w:t>
      </w:r>
      <w:r w:rsidR="006D6DFD">
        <w:t xml:space="preserve"> </w:t>
      </w:r>
      <w:r w:rsidR="005E48A2" w:rsidRPr="00232C3F">
        <w:t xml:space="preserve">the </w:t>
      </w:r>
      <w:r w:rsidR="005E48A2" w:rsidRPr="009C383A">
        <w:rPr>
          <w:rFonts w:ascii="Courier New" w:hAnsi="Courier New" w:cs="Courier New"/>
        </w:rPr>
        <w:t>Last-Modified</w:t>
      </w:r>
      <w:r w:rsidR="005E48A2" w:rsidRPr="00232C3F">
        <w:t xml:space="preserve"> HTTP header SHOULD be used.</w:t>
      </w:r>
      <w:r w:rsidR="00311FA1">
        <w:t xml:space="preserve">  </w:t>
      </w:r>
      <w:r w:rsidR="005E48A2" w:rsidRPr="00232C3F">
        <w:t>This mechanism is specified in</w:t>
      </w:r>
      <w:r w:rsidR="00311FA1">
        <w:t xml:space="preserve"> </w:t>
      </w:r>
      <w:r w:rsidR="005E48A2" w:rsidRPr="00232C3F">
        <w:t xml:space="preserve">IETF RFC </w:t>
      </w:r>
      <w:del w:id="199" w:author="Author">
        <w:r w:rsidR="005E48A2" w:rsidRPr="00232C3F" w:rsidDel="002E092F">
          <w:delText>7231</w:delText>
        </w:r>
      </w:del>
      <w:ins w:id="200" w:author="Author">
        <w:r w:rsidR="002E092F">
          <w:t>9110</w:t>
        </w:r>
      </w:ins>
      <w:del w:id="201" w:author="Author">
        <w:r w:rsidR="005E48A2" w:rsidRPr="00232C3F">
          <w:delText xml:space="preserve"> and 7232</w:delText>
        </w:r>
      </w:del>
      <w:r w:rsidR="005E48A2" w:rsidRPr="00232C3F">
        <w:t>.</w:t>
      </w:r>
    </w:p>
    <w:p w14:paraId="12C5D1C4" w14:textId="0F162EE0" w:rsidR="005E48A2" w:rsidRPr="00232C3F" w:rsidRDefault="008620A5" w:rsidP="00091B3D">
      <w:pPr>
        <w:pStyle w:val="RuleStyle"/>
      </w:pPr>
      <w:r>
        <w:t>[RS</w:t>
      </w:r>
      <w:r w:rsidR="00B04C50">
        <w:t>G</w:t>
      </w:r>
      <w:r>
        <w:t>-</w:t>
      </w:r>
      <w:r w:rsidR="00355848">
        <w:t>104</w:t>
      </w:r>
      <w:r w:rsidR="005E48A2" w:rsidRPr="00232C3F">
        <w:t>]</w:t>
      </w:r>
      <w:r w:rsidR="00091B3D">
        <w:tab/>
      </w:r>
      <w:r w:rsidR="005E48A2" w:rsidRPr="00232C3F">
        <w:t>Using response versioning</w:t>
      </w:r>
      <w:r w:rsidR="009C22C5">
        <w:t>,</w:t>
      </w:r>
      <w:r w:rsidR="005E48A2" w:rsidRPr="00232C3F">
        <w:t xml:space="preserve"> a service consumer MAY implement Optimistic Locking.</w:t>
      </w:r>
    </w:p>
    <w:p w14:paraId="4A0CF4E4" w14:textId="77777777" w:rsidR="005E48A2" w:rsidRPr="00232C3F" w:rsidRDefault="005E48A2" w:rsidP="00730849">
      <w:pPr>
        <w:pStyle w:val="STH4"/>
      </w:pPr>
      <w:r w:rsidRPr="00232C3F">
        <w:t>Caching</w:t>
      </w:r>
    </w:p>
    <w:p w14:paraId="6E1B9A81" w14:textId="1154268C" w:rsidR="005E48A2" w:rsidRPr="00232C3F" w:rsidRDefault="001446D6" w:rsidP="001E2761">
      <w:pPr>
        <w:pStyle w:val="STParagraph"/>
      </w:pPr>
      <w:r>
        <w:fldChar w:fldCharType="begin"/>
      </w:r>
      <w:r>
        <w:instrText xml:space="preserve"> AUTONUM  </w:instrText>
      </w:r>
      <w:r>
        <w:fldChar w:fldCharType="end"/>
      </w:r>
      <w:r>
        <w:tab/>
      </w:r>
      <w:r w:rsidR="005E48A2" w:rsidRPr="00232C3F">
        <w:t xml:space="preserve">A Web API implementation should support cache handling </w:t>
      </w:r>
      <w:r w:rsidR="00DF26BA">
        <w:t>in order to save</w:t>
      </w:r>
      <w:r w:rsidR="005E48A2" w:rsidRPr="00232C3F">
        <w:t xml:space="preserve"> bandwidth</w:t>
      </w:r>
      <w:r w:rsidR="00DF26BA">
        <w:t>,</w:t>
      </w:r>
      <w:r w:rsidR="005E48A2" w:rsidRPr="00232C3F">
        <w:t xml:space="preserve"> in compliance with the IETF RFC </w:t>
      </w:r>
      <w:del w:id="202" w:author="Author">
        <w:r w:rsidR="005E48A2" w:rsidRPr="00232C3F" w:rsidDel="002E092F">
          <w:delText>7234</w:delText>
        </w:r>
      </w:del>
      <w:ins w:id="203" w:author="Author">
        <w:r w:rsidR="002E092F">
          <w:t>911</w:t>
        </w:r>
        <w:r w:rsidR="00B54F06">
          <w:t>1</w:t>
        </w:r>
      </w:ins>
      <w:r w:rsidR="005E48A2" w:rsidRPr="00232C3F">
        <w:t xml:space="preserve">. </w:t>
      </w:r>
    </w:p>
    <w:p w14:paraId="3403323D" w14:textId="6C3ABBDB" w:rsidR="005E48A2" w:rsidRPr="00232C3F" w:rsidRDefault="008620A5" w:rsidP="00AE60B2">
      <w:pPr>
        <w:pStyle w:val="RuleStyle"/>
      </w:pPr>
      <w:r>
        <w:t>[RS</w:t>
      </w:r>
      <w:r w:rsidR="00B04C50">
        <w:t>G</w:t>
      </w:r>
      <w:r>
        <w:t>-</w:t>
      </w:r>
      <w:r w:rsidR="00355848">
        <w:t>105</w:t>
      </w:r>
      <w:r w:rsidR="005E48A2" w:rsidRPr="00232C3F">
        <w:t>]</w:t>
      </w:r>
      <w:r w:rsidR="00AE60B2">
        <w:tab/>
      </w:r>
      <w:r w:rsidR="005E48A2" w:rsidRPr="00232C3F">
        <w:t xml:space="preserve">A Web API MUST support caching of </w:t>
      </w:r>
      <w:r w:rsidR="005E48A2" w:rsidRPr="009C383A">
        <w:rPr>
          <w:rFonts w:ascii="Courier New" w:hAnsi="Courier New" w:cs="Courier New"/>
        </w:rPr>
        <w:t>GET</w:t>
      </w:r>
      <w:r w:rsidR="005E48A2" w:rsidRPr="00232C3F">
        <w:t xml:space="preserve"> results; </w:t>
      </w:r>
      <w:r w:rsidR="00B40469">
        <w:t xml:space="preserve"> </w:t>
      </w:r>
      <w:r w:rsidR="005E48A2" w:rsidRPr="00232C3F">
        <w:t>a Web API MAY support caching of results from other HTTP Methods.</w:t>
      </w:r>
    </w:p>
    <w:p w14:paraId="79AB0CDF" w14:textId="0CEE80A3" w:rsidR="005E48A2" w:rsidRPr="00232C3F" w:rsidRDefault="008620A5" w:rsidP="00AE60B2">
      <w:pPr>
        <w:pStyle w:val="RuleStyle"/>
      </w:pPr>
      <w:r>
        <w:t>[RS</w:t>
      </w:r>
      <w:r w:rsidR="00B04C50">
        <w:t>G</w:t>
      </w:r>
      <w:r>
        <w:t>-</w:t>
      </w:r>
      <w:r w:rsidR="00355848">
        <w:t>106</w:t>
      </w:r>
      <w:r w:rsidR="005E48A2" w:rsidRPr="00232C3F">
        <w:t>]</w:t>
      </w:r>
      <w:r w:rsidR="00AE60B2">
        <w:tab/>
      </w:r>
      <w:r w:rsidR="005E48A2" w:rsidRPr="00232C3F">
        <w:t>The HTTP response</w:t>
      </w:r>
      <w:r w:rsidR="00311FA1">
        <w:t xml:space="preserve"> </w:t>
      </w:r>
      <w:r w:rsidR="005E48A2" w:rsidRPr="00232C3F">
        <w:t xml:space="preserve">headers </w:t>
      </w:r>
      <w:r w:rsidR="005E48A2" w:rsidRPr="00232C3F">
        <w:rPr>
          <w:rFonts w:ascii="Courier New" w:hAnsi="Courier New" w:cs="Courier New"/>
        </w:rPr>
        <w:t>Cache-Control</w:t>
      </w:r>
      <w:r w:rsidR="005E48A2" w:rsidRPr="00232C3F">
        <w:t xml:space="preserve"> and </w:t>
      </w:r>
      <w:r w:rsidR="005E48A2" w:rsidRPr="00232C3F">
        <w:rPr>
          <w:rFonts w:ascii="Courier New" w:hAnsi="Courier New" w:cs="Courier New"/>
        </w:rPr>
        <w:t>Expires</w:t>
      </w:r>
      <w:r w:rsidR="005E48A2" w:rsidRPr="00232C3F">
        <w:t xml:space="preserve"> SHOULD be used. </w:t>
      </w:r>
      <w:r w:rsidR="00311FA1">
        <w:t xml:space="preserve"> </w:t>
      </w:r>
      <w:r w:rsidR="005E48A2" w:rsidRPr="00232C3F">
        <w:t>The latter MAY be used to support legacy clients.</w:t>
      </w:r>
    </w:p>
    <w:p w14:paraId="3219C87D" w14:textId="77777777" w:rsidR="005E48A2" w:rsidRPr="00232C3F" w:rsidRDefault="005E48A2" w:rsidP="00730849">
      <w:pPr>
        <w:pStyle w:val="STH4"/>
      </w:pPr>
      <w:r w:rsidRPr="00232C3F">
        <w:t>Managed File Transfer</w:t>
      </w:r>
    </w:p>
    <w:p w14:paraId="222D3875" w14:textId="4AB5B1F8" w:rsidR="007D638D" w:rsidRDefault="001446D6" w:rsidP="001E2761">
      <w:pPr>
        <w:pStyle w:val="STParagraph"/>
        <w:rPr>
          <w:vertAlign w:val="superscript"/>
        </w:rPr>
      </w:pPr>
      <w:r>
        <w:fldChar w:fldCharType="begin"/>
      </w:r>
      <w:r>
        <w:instrText xml:space="preserve"> AUTONUM  </w:instrText>
      </w:r>
      <w:r>
        <w:fldChar w:fldCharType="end"/>
      </w:r>
      <w:r>
        <w:tab/>
      </w:r>
      <w:r w:rsidR="005E48A2" w:rsidRPr="001643A1">
        <w:t>Transferring (i.e.</w:t>
      </w:r>
      <w:r w:rsidR="0049677E">
        <w:t>,</w:t>
      </w:r>
      <w:r w:rsidR="005E48A2" w:rsidRPr="001643A1">
        <w:t xml:space="preserve"> downloading or uploading) large files has </w:t>
      </w:r>
      <w:r w:rsidR="005E48A2">
        <w:t xml:space="preserve">a </w:t>
      </w:r>
      <w:r w:rsidR="005E48A2" w:rsidRPr="001643A1">
        <w:t xml:space="preserve">high </w:t>
      </w:r>
      <w:r w:rsidR="005E48A2">
        <w:t xml:space="preserve">probability </w:t>
      </w:r>
      <w:r w:rsidR="005E48A2" w:rsidRPr="001643A1">
        <w:t xml:space="preserve">of </w:t>
      </w:r>
      <w:r w:rsidR="005E48A2">
        <w:t xml:space="preserve">causing </w:t>
      </w:r>
      <w:r w:rsidR="005E48A2" w:rsidRPr="001643A1">
        <w:t>a network interruption or some other transmission failure</w:t>
      </w:r>
      <w:r w:rsidR="005E48A2">
        <w:t>.</w:t>
      </w:r>
      <w:r w:rsidR="0058536A">
        <w:t xml:space="preserve"> </w:t>
      </w:r>
      <w:r w:rsidR="005E48A2">
        <w:t xml:space="preserve"> It also </w:t>
      </w:r>
      <w:r w:rsidR="00DF26BA">
        <w:t xml:space="preserve">consumes </w:t>
      </w:r>
      <w:r w:rsidR="005E48A2">
        <w:t xml:space="preserve">a large amount of memory </w:t>
      </w:r>
      <w:r w:rsidR="00DF26BA">
        <w:t>for both</w:t>
      </w:r>
      <w:r w:rsidR="005E48A2" w:rsidRPr="001643A1">
        <w:t xml:space="preserve"> the service provider and service consumer. </w:t>
      </w:r>
      <w:r w:rsidR="0058536A">
        <w:t xml:space="preserve"> </w:t>
      </w:r>
      <w:r w:rsidR="005E48A2" w:rsidRPr="001643A1">
        <w:t xml:space="preserve">Therefore, it is recommended </w:t>
      </w:r>
      <w:r w:rsidR="005E48A2">
        <w:t xml:space="preserve">to </w:t>
      </w:r>
      <w:r w:rsidR="005E48A2" w:rsidRPr="001643A1">
        <w:t xml:space="preserve">transfer large files in multiple chunks </w:t>
      </w:r>
      <w:r w:rsidR="00DF26BA">
        <w:t>with</w:t>
      </w:r>
      <w:r w:rsidR="005E48A2" w:rsidRPr="001643A1">
        <w:t xml:space="preserve"> multiple requests.</w:t>
      </w:r>
      <w:r w:rsidR="0058536A">
        <w:t xml:space="preserve"> </w:t>
      </w:r>
      <w:r w:rsidR="005E48A2" w:rsidRPr="001643A1">
        <w:t xml:space="preserve"> This option also provides an indication of the total download or upload progress. </w:t>
      </w:r>
      <w:r w:rsidR="0058536A">
        <w:t xml:space="preserve"> </w:t>
      </w:r>
      <w:r w:rsidR="005E48A2">
        <w:t>The p</w:t>
      </w:r>
      <w:r w:rsidR="005E48A2" w:rsidRPr="001643A1">
        <w:t>artial transfer of large files should resume</w:t>
      </w:r>
      <w:r w:rsidR="005E48A2">
        <w:t xml:space="preserve"> support</w:t>
      </w:r>
      <w:r w:rsidR="005E48A2" w:rsidRPr="001643A1">
        <w:t xml:space="preserve">. </w:t>
      </w:r>
      <w:r w:rsidR="0058536A">
        <w:t xml:space="preserve"> </w:t>
      </w:r>
      <w:r w:rsidR="005E48A2" w:rsidRPr="001643A1">
        <w:t>The service provider should advertise if it supports</w:t>
      </w:r>
      <w:r w:rsidR="005E48A2">
        <w:t xml:space="preserve"> the </w:t>
      </w:r>
      <w:r w:rsidR="005E48A2" w:rsidRPr="001643A1">
        <w:t>partial transfer</w:t>
      </w:r>
      <w:r w:rsidR="005E48A2">
        <w:t xml:space="preserve"> of large files</w:t>
      </w:r>
      <w:r w:rsidR="005E48A2" w:rsidRPr="001643A1">
        <w:t>.</w:t>
      </w:r>
      <w:r w:rsidR="005E48A2" w:rsidRPr="002521B9">
        <w:rPr>
          <w:vertAlign w:val="superscript"/>
        </w:rPr>
        <w:footnoteReference w:id="11"/>
      </w:r>
      <w:r w:rsidR="005E48A2" w:rsidRPr="002521B9">
        <w:rPr>
          <w:vertAlign w:val="superscript"/>
        </w:rPr>
        <w:t xml:space="preserve"> </w:t>
      </w:r>
      <w:r w:rsidR="005E48A2">
        <w:rPr>
          <w:vertAlign w:val="superscript"/>
        </w:rPr>
        <w:t xml:space="preserve">  </w:t>
      </w:r>
    </w:p>
    <w:p w14:paraId="3BDB9A33" w14:textId="204DF3B6" w:rsidR="00DF26BA" w:rsidRDefault="001446D6" w:rsidP="001E2761">
      <w:pPr>
        <w:pStyle w:val="STParagraph"/>
      </w:pPr>
      <w:r>
        <w:fldChar w:fldCharType="begin"/>
      </w:r>
      <w:r>
        <w:instrText xml:space="preserve"> AUTONUM  </w:instrText>
      </w:r>
      <w:r>
        <w:fldChar w:fldCharType="end"/>
      </w:r>
      <w:r>
        <w:tab/>
      </w:r>
      <w:r w:rsidR="005E48A2" w:rsidRPr="001643A1">
        <w:t xml:space="preserve">There are two approaches for </w:t>
      </w:r>
      <w:r w:rsidR="00DF26BA">
        <w:t>implementing this type of transfer:</w:t>
      </w:r>
      <w:r w:rsidR="005E48A2" w:rsidRPr="001643A1">
        <w:t xml:space="preserve"> </w:t>
      </w:r>
      <w:r w:rsidR="00943C51">
        <w:t xml:space="preserve"> </w:t>
      </w:r>
      <w:r w:rsidR="00DF26BA">
        <w:t>the first is to use a</w:t>
      </w:r>
      <w:r w:rsidR="005E48A2" w:rsidRPr="001643A1">
        <w:t xml:space="preserve"> </w:t>
      </w:r>
      <w:r w:rsidR="005E48A2" w:rsidRPr="005625A5">
        <w:rPr>
          <w:rFonts w:ascii="Courier New" w:hAnsi="Courier New" w:cs="Courier New"/>
        </w:rPr>
        <w:t>Transfer-Encoding: chunked</w:t>
      </w:r>
      <w:r w:rsidR="005E48A2" w:rsidRPr="001643A1">
        <w:t xml:space="preserve"> header and the </w:t>
      </w:r>
      <w:r w:rsidR="00DF26BA">
        <w:t>second</w:t>
      </w:r>
      <w:r w:rsidR="00DF26BA" w:rsidRPr="001643A1">
        <w:t xml:space="preserve"> </w:t>
      </w:r>
      <w:r w:rsidR="005E48A2" w:rsidRPr="001643A1">
        <w:t xml:space="preserve">using the </w:t>
      </w:r>
      <w:r w:rsidR="005E48A2" w:rsidRPr="005625A5">
        <w:rPr>
          <w:rFonts w:ascii="Courier New" w:hAnsi="Courier New" w:cs="Courier New"/>
        </w:rPr>
        <w:t>Content-Length</w:t>
      </w:r>
      <w:r w:rsidR="005E48A2" w:rsidRPr="001643A1">
        <w:t xml:space="preserve"> header. </w:t>
      </w:r>
      <w:r w:rsidR="0058536A">
        <w:t xml:space="preserve"> </w:t>
      </w:r>
      <w:r w:rsidR="005E48A2" w:rsidRPr="001643A1">
        <w:t>These headers should not be used together.</w:t>
      </w:r>
      <w:r w:rsidR="0037249A">
        <w:t xml:space="preserve"> </w:t>
      </w:r>
      <w:r w:rsidR="005E48A2" w:rsidRPr="001643A1">
        <w:t xml:space="preserve"> </w:t>
      </w:r>
      <w:r w:rsidR="005E48A2" w:rsidRPr="005625A5">
        <w:rPr>
          <w:rFonts w:ascii="Courier New" w:hAnsi="Courier New" w:cs="Courier New"/>
        </w:rPr>
        <w:t>Content-Length</w:t>
      </w:r>
      <w:r w:rsidR="005E48A2" w:rsidRPr="001643A1">
        <w:t xml:space="preserve"> indicates the full size of the file transferred, and therefore the receiver will know the length of the body and will be able to estimate the download completion time. </w:t>
      </w:r>
      <w:r w:rsidR="0058536A">
        <w:t xml:space="preserve"> </w:t>
      </w:r>
      <w:r w:rsidR="005E48A2" w:rsidRPr="001643A1">
        <w:t xml:space="preserve">The </w:t>
      </w:r>
      <w:r w:rsidR="005E48A2" w:rsidRPr="005625A5">
        <w:rPr>
          <w:rFonts w:ascii="Courier New" w:hAnsi="Courier New" w:cs="Courier New"/>
        </w:rPr>
        <w:t>Transfer-Encoding: chunked</w:t>
      </w:r>
      <w:r w:rsidR="005E48A2" w:rsidRPr="001643A1">
        <w:t xml:space="preserve"> header is useful for streaming infinitely bounded data, such as audio or video</w:t>
      </w:r>
      <w:r w:rsidR="005E48A2">
        <w:t xml:space="preserve">, but </w:t>
      </w:r>
      <w:r w:rsidR="005E48A2" w:rsidRPr="001643A1">
        <w:t xml:space="preserve">not files. </w:t>
      </w:r>
      <w:r w:rsidR="005E48A2">
        <w:t xml:space="preserve"> It is </w:t>
      </w:r>
      <w:r w:rsidR="005E48A2" w:rsidRPr="001643A1">
        <w:t>recommend</w:t>
      </w:r>
      <w:r w:rsidR="005E48A2">
        <w:t>ed</w:t>
      </w:r>
      <w:r w:rsidR="005E48A2" w:rsidRPr="001643A1">
        <w:t xml:space="preserve"> </w:t>
      </w:r>
      <w:r w:rsidR="005E48A2">
        <w:t xml:space="preserve">to use </w:t>
      </w:r>
      <w:r w:rsidR="005E48A2" w:rsidRPr="001643A1">
        <w:t xml:space="preserve">the </w:t>
      </w:r>
      <w:r w:rsidR="005E48A2" w:rsidRPr="005625A5">
        <w:rPr>
          <w:rFonts w:ascii="Courier New" w:hAnsi="Courier New" w:cs="Courier New"/>
        </w:rPr>
        <w:t>Content-Length</w:t>
      </w:r>
      <w:r w:rsidR="005E48A2" w:rsidRPr="001643A1">
        <w:t xml:space="preserve"> header for download</w:t>
      </w:r>
      <w:r w:rsidR="005E48A2">
        <w:t>ing</w:t>
      </w:r>
      <w:r w:rsidR="005E48A2" w:rsidRPr="001643A1">
        <w:t xml:space="preserve"> </w:t>
      </w:r>
      <w:r w:rsidR="005E48A2">
        <w:t xml:space="preserve">as </w:t>
      </w:r>
      <w:r w:rsidR="005E48A2" w:rsidRPr="001643A1">
        <w:t>the server utilization i</w:t>
      </w:r>
      <w:r w:rsidR="005E48A2">
        <w:t>s</w:t>
      </w:r>
      <w:r w:rsidR="005E48A2" w:rsidRPr="001643A1">
        <w:t xml:space="preserve"> low in comparison to </w:t>
      </w:r>
      <w:r w:rsidR="005E48A2" w:rsidRPr="005625A5">
        <w:rPr>
          <w:rFonts w:ascii="Courier New" w:hAnsi="Courier New" w:cs="Courier New"/>
        </w:rPr>
        <w:t>Transfer-Encoding: chunked.</w:t>
      </w:r>
      <w:r w:rsidR="0058536A" w:rsidRPr="0037249A">
        <w:rPr>
          <w:rFonts w:cs="Arial"/>
        </w:rPr>
        <w:t xml:space="preserve"> </w:t>
      </w:r>
      <w:r w:rsidR="005E48A2" w:rsidRPr="0037249A">
        <w:rPr>
          <w:rFonts w:cs="Arial"/>
        </w:rPr>
        <w:t xml:space="preserve"> F</w:t>
      </w:r>
      <w:r w:rsidR="005E48A2" w:rsidRPr="001643A1">
        <w:t>or upload</w:t>
      </w:r>
      <w:r w:rsidR="005E48A2">
        <w:t>ing,</w:t>
      </w:r>
      <w:r w:rsidR="005E48A2" w:rsidRPr="001643A1">
        <w:t xml:space="preserve"> </w:t>
      </w:r>
      <w:r w:rsidR="005E48A2" w:rsidRPr="00DD70E5">
        <w:t xml:space="preserve">the </w:t>
      </w:r>
      <w:r w:rsidR="005E48A2" w:rsidRPr="00DD70E5">
        <w:rPr>
          <w:rFonts w:ascii="Courier New" w:hAnsi="Courier New" w:cs="Courier New"/>
        </w:rPr>
        <w:t>Transfer-Encoding: chunked</w:t>
      </w:r>
      <w:r w:rsidR="005E48A2" w:rsidRPr="00DD70E5">
        <w:t xml:space="preserve"> header</w:t>
      </w:r>
      <w:r w:rsidR="005E48A2">
        <w:t xml:space="preserve"> is recommended</w:t>
      </w:r>
      <w:r w:rsidR="005E48A2" w:rsidRPr="00DD70E5">
        <w:t>.</w:t>
      </w:r>
    </w:p>
    <w:p w14:paraId="72B76B1E" w14:textId="2810D4F9" w:rsidR="005E48A2" w:rsidRPr="00DD70E5" w:rsidRDefault="005E48A2" w:rsidP="001E2761">
      <w:r w:rsidRPr="00DD70E5">
        <w:t xml:space="preserve">A </w:t>
      </w:r>
      <w:r w:rsidRPr="00DD70E5">
        <w:rPr>
          <w:rFonts w:eastAsia="Times New Roman" w:cs="Arial"/>
          <w:szCs w:val="17"/>
        </w:rPr>
        <w:t>Web</w:t>
      </w:r>
      <w:r w:rsidRPr="00DD70E5">
        <w:t xml:space="preserve"> API should advertise if it supports partial file downloads by responding to </w:t>
      </w:r>
      <w:r w:rsidRPr="00DD70E5">
        <w:rPr>
          <w:rFonts w:ascii="Courier New" w:hAnsi="Courier New" w:cs="Courier New"/>
        </w:rPr>
        <w:t>HEAD</w:t>
      </w:r>
      <w:r w:rsidRPr="00DD70E5">
        <w:t xml:space="preserve"> requests and replying with the HTTP response headers</w:t>
      </w:r>
      <w:r w:rsidR="00DF26BA">
        <w:t>:</w:t>
      </w:r>
      <w:r w:rsidRPr="00DD70E5">
        <w:t xml:space="preserve"> </w:t>
      </w:r>
      <w:r w:rsidR="005E18BF">
        <w:t xml:space="preserve"> </w:t>
      </w:r>
      <w:r w:rsidRPr="00DD70E5">
        <w:rPr>
          <w:rFonts w:ascii="Courier New" w:hAnsi="Courier New" w:cs="Courier New"/>
        </w:rPr>
        <w:t>Accept-Ranges</w:t>
      </w:r>
      <w:r w:rsidRPr="00DD70E5">
        <w:t xml:space="preserve"> and </w:t>
      </w:r>
      <w:r w:rsidRPr="00DD70E5">
        <w:rPr>
          <w:rFonts w:ascii="Courier New" w:hAnsi="Courier New" w:cs="Courier New"/>
        </w:rPr>
        <w:t>Content-Length</w:t>
      </w:r>
      <w:r w:rsidRPr="00DD70E5">
        <w:t xml:space="preserve">. </w:t>
      </w:r>
      <w:r w:rsidR="0058536A">
        <w:t xml:space="preserve"> </w:t>
      </w:r>
      <w:r w:rsidRPr="00DD70E5">
        <w:t xml:space="preserve">The former should indicate the unit that can be used to define a range and should </w:t>
      </w:r>
      <w:r w:rsidR="00DF26BA">
        <w:t>never be defined as’</w:t>
      </w:r>
      <w:r w:rsidRPr="00DD70E5">
        <w:t xml:space="preserve"> none</w:t>
      </w:r>
      <w:r w:rsidR="00DF26BA">
        <w:t>’</w:t>
      </w:r>
      <w:r w:rsidRPr="00DD70E5">
        <w:t xml:space="preserve">. </w:t>
      </w:r>
      <w:r w:rsidR="0058536A">
        <w:t xml:space="preserve"> </w:t>
      </w:r>
      <w:r w:rsidRPr="00DD70E5">
        <w:t>The latter indicates the full size of the file to download.</w:t>
      </w:r>
    </w:p>
    <w:p w14:paraId="019560E1" w14:textId="33D6AAF6" w:rsidR="005E48A2" w:rsidRPr="00DD70E5" w:rsidRDefault="008620A5" w:rsidP="00D432C3">
      <w:pPr>
        <w:pStyle w:val="RuleStyle"/>
      </w:pPr>
      <w:r>
        <w:t>[RS</w:t>
      </w:r>
      <w:r w:rsidR="00B04C50">
        <w:t>G</w:t>
      </w:r>
      <w:r>
        <w:t>-</w:t>
      </w:r>
      <w:r w:rsidR="00355848">
        <w:t>107</w:t>
      </w:r>
      <w:r w:rsidR="005E48A2" w:rsidRPr="00DD70E5">
        <w:t>]</w:t>
      </w:r>
      <w:r w:rsidR="00D432C3">
        <w:tab/>
      </w:r>
      <w:r w:rsidR="005E48A2" w:rsidRPr="00DD70E5">
        <w:t xml:space="preserve">A Web API SHOULD advertise if it supports partial file downloads by responding to </w:t>
      </w:r>
      <w:r w:rsidR="005E48A2" w:rsidRPr="00DD70E5">
        <w:rPr>
          <w:rFonts w:ascii="Courier New" w:hAnsi="Courier New" w:cs="Courier New"/>
        </w:rPr>
        <w:t>HEAD</w:t>
      </w:r>
      <w:r w:rsidR="005E48A2" w:rsidRPr="00DD70E5">
        <w:t xml:space="preserve"> requests and replying with the HTTP response headers </w:t>
      </w:r>
      <w:r w:rsidR="005E48A2" w:rsidRPr="00DD70E5">
        <w:rPr>
          <w:rFonts w:ascii="Courier New" w:hAnsi="Courier New" w:cs="Courier New"/>
        </w:rPr>
        <w:t>Accept-Ranges</w:t>
      </w:r>
      <w:r w:rsidR="005E48A2" w:rsidRPr="00DD70E5">
        <w:t xml:space="preserve"> and </w:t>
      </w:r>
      <w:r w:rsidR="005E48A2" w:rsidRPr="00DD70E5">
        <w:rPr>
          <w:rFonts w:ascii="Courier New" w:hAnsi="Courier New" w:cs="Courier New"/>
        </w:rPr>
        <w:t>Content-Length</w:t>
      </w:r>
      <w:r w:rsidR="005E48A2" w:rsidRPr="00DD70E5">
        <w:t>.</w:t>
      </w:r>
    </w:p>
    <w:p w14:paraId="5AB23855" w14:textId="77777777" w:rsidR="005E48A2" w:rsidRPr="00DD70E5" w:rsidRDefault="001446D6" w:rsidP="001E2761">
      <w:pPr>
        <w:pStyle w:val="STParagraph"/>
        <w:rPr>
          <w:rFonts w:eastAsia="Times New Roman" w:cs="Arial"/>
          <w:szCs w:val="17"/>
        </w:rPr>
      </w:pPr>
      <w:r>
        <w:fldChar w:fldCharType="begin"/>
      </w:r>
      <w:r>
        <w:instrText xml:space="preserve"> AUTONUM  </w:instrText>
      </w:r>
      <w:r>
        <w:fldChar w:fldCharType="end"/>
      </w:r>
      <w:r>
        <w:tab/>
      </w:r>
      <w:r w:rsidR="005E48A2" w:rsidRPr="00DD70E5">
        <w:t xml:space="preserve">A </w:t>
      </w:r>
      <w:r w:rsidR="005E48A2" w:rsidRPr="00DD70E5">
        <w:rPr>
          <w:rFonts w:eastAsia="Times New Roman" w:cs="Arial"/>
          <w:szCs w:val="17"/>
        </w:rPr>
        <w:t>Web</w:t>
      </w:r>
      <w:r w:rsidR="005E48A2" w:rsidRPr="00DD70E5">
        <w:t xml:space="preserve"> API that supports downloading large files should support partial requests according to IETF RFC 7232, i.e.:</w:t>
      </w:r>
    </w:p>
    <w:p w14:paraId="0227EF3F" w14:textId="77777777" w:rsidR="005E48A2" w:rsidRPr="005F03D0" w:rsidRDefault="005E48A2" w:rsidP="00D432C3">
      <w:pPr>
        <w:pStyle w:val="Level1Bullet"/>
        <w:rPr>
          <w:rFonts w:cs="Arial"/>
          <w:szCs w:val="17"/>
        </w:rPr>
      </w:pPr>
      <w:r w:rsidRPr="005F03D0">
        <w:rPr>
          <w:rFonts w:cs="Arial"/>
          <w:szCs w:val="17"/>
        </w:rPr>
        <w:t xml:space="preserve">The service consumer asking for a range should use the HTTP header </w:t>
      </w:r>
      <w:r w:rsidRPr="005F03D0">
        <w:rPr>
          <w:rFonts w:ascii="Courier New" w:hAnsi="Courier New" w:cs="Courier New"/>
          <w:szCs w:val="17"/>
        </w:rPr>
        <w:t>Range</w:t>
      </w:r>
      <w:r w:rsidR="0058536A" w:rsidRPr="005F03D0">
        <w:rPr>
          <w:rFonts w:cs="Arial"/>
          <w:szCs w:val="17"/>
        </w:rPr>
        <w:t>;</w:t>
      </w:r>
    </w:p>
    <w:p w14:paraId="51120513" w14:textId="77777777" w:rsidR="005E48A2" w:rsidRPr="00DD70E5" w:rsidRDefault="005E48A2" w:rsidP="00D432C3">
      <w:pPr>
        <w:pStyle w:val="Level1Bullet"/>
        <w:rPr>
          <w:rFonts w:cs="Arial"/>
          <w:szCs w:val="17"/>
        </w:rPr>
      </w:pPr>
      <w:r w:rsidRPr="005F03D0">
        <w:rPr>
          <w:rFonts w:cs="Arial"/>
          <w:szCs w:val="17"/>
        </w:rPr>
        <w:t>The service</w:t>
      </w:r>
      <w:r w:rsidRPr="00DD70E5">
        <w:rPr>
          <w:rFonts w:cs="Arial"/>
          <w:szCs w:val="17"/>
        </w:rPr>
        <w:t xml:space="preserve"> provider response should contain the HTTP headers </w:t>
      </w:r>
      <w:r w:rsidRPr="00DD70E5">
        <w:rPr>
          <w:rFonts w:ascii="Courier New" w:hAnsi="Courier New" w:cs="Courier New"/>
          <w:szCs w:val="17"/>
        </w:rPr>
        <w:t>Content-Range</w:t>
      </w:r>
      <w:r w:rsidRPr="00DD70E5">
        <w:rPr>
          <w:rFonts w:cs="Arial"/>
          <w:szCs w:val="17"/>
        </w:rPr>
        <w:t xml:space="preserve"> and </w:t>
      </w:r>
      <w:r w:rsidRPr="00DD70E5">
        <w:rPr>
          <w:rFonts w:ascii="Courier New" w:hAnsi="Courier New" w:cs="Courier New"/>
          <w:szCs w:val="17"/>
        </w:rPr>
        <w:t>Content-Length</w:t>
      </w:r>
      <w:r w:rsidR="0058536A">
        <w:rPr>
          <w:rFonts w:cs="Arial"/>
          <w:szCs w:val="17"/>
        </w:rPr>
        <w:t>;  and</w:t>
      </w:r>
    </w:p>
    <w:p w14:paraId="3B5984CB" w14:textId="77748F71" w:rsidR="005E48A2" w:rsidRPr="00DD70E5" w:rsidRDefault="005E48A2" w:rsidP="00D432C3">
      <w:pPr>
        <w:pStyle w:val="Level1Bullet"/>
        <w:rPr>
          <w:rFonts w:cs="Arial"/>
          <w:szCs w:val="17"/>
        </w:rPr>
      </w:pPr>
      <w:r w:rsidRPr="00DD70E5">
        <w:rPr>
          <w:rFonts w:cs="Arial"/>
          <w:szCs w:val="17"/>
        </w:rPr>
        <w:t xml:space="preserve">The service provider response should have the HTTP status </w:t>
      </w:r>
      <w:r w:rsidR="00386376">
        <w:rPr>
          <w:rFonts w:cs="Arial"/>
          <w:szCs w:val="17"/>
        </w:rPr>
        <w:t>"</w:t>
      </w:r>
      <w:r w:rsidRPr="00DD70E5">
        <w:rPr>
          <w:rFonts w:ascii="Courier New" w:hAnsi="Courier New" w:cs="Courier New"/>
          <w:szCs w:val="17"/>
        </w:rPr>
        <w:t>206 Partial Content</w:t>
      </w:r>
      <w:r w:rsidR="00386376">
        <w:rPr>
          <w:rFonts w:ascii="Courier New" w:hAnsi="Courier New" w:cs="Courier New"/>
          <w:szCs w:val="17"/>
        </w:rPr>
        <w:t>"</w:t>
      </w:r>
      <w:r w:rsidRPr="00DD70E5">
        <w:rPr>
          <w:rFonts w:cs="Arial"/>
          <w:szCs w:val="17"/>
        </w:rPr>
        <w:t xml:space="preserve"> in case of a successful range request.</w:t>
      </w:r>
      <w:r w:rsidR="0037249A">
        <w:rPr>
          <w:rFonts w:cs="Arial"/>
          <w:szCs w:val="17"/>
        </w:rPr>
        <w:t xml:space="preserve"> </w:t>
      </w:r>
      <w:r w:rsidRPr="00DD70E5">
        <w:rPr>
          <w:rFonts w:cs="Arial"/>
          <w:szCs w:val="17"/>
        </w:rPr>
        <w:t xml:space="preserve"> In case of a range request that is out of bounds (range values overlap the extent of the resource), the server responds with a </w:t>
      </w:r>
      <w:r w:rsidR="007C0B59">
        <w:rPr>
          <w:rFonts w:cs="Arial"/>
          <w:szCs w:val="17"/>
        </w:rPr>
        <w:t>"</w:t>
      </w:r>
      <w:r w:rsidRPr="00DD70E5">
        <w:rPr>
          <w:rFonts w:ascii="Courier New" w:hAnsi="Courier New" w:cs="Courier New"/>
          <w:szCs w:val="17"/>
        </w:rPr>
        <w:t>416 Requested Range Not Satisfiable</w:t>
      </w:r>
      <w:r w:rsidR="007C0B59">
        <w:rPr>
          <w:rFonts w:ascii="Courier New" w:hAnsi="Courier New" w:cs="Courier New"/>
          <w:szCs w:val="17"/>
        </w:rPr>
        <w:t>"</w:t>
      </w:r>
      <w:r w:rsidRPr="00DD70E5">
        <w:rPr>
          <w:rFonts w:cs="Arial"/>
          <w:szCs w:val="17"/>
        </w:rPr>
        <w:t xml:space="preserve"> status.</w:t>
      </w:r>
      <w:r w:rsidR="0037249A">
        <w:rPr>
          <w:rFonts w:cs="Arial"/>
          <w:szCs w:val="17"/>
        </w:rPr>
        <w:t xml:space="preserve"> </w:t>
      </w:r>
      <w:r w:rsidRPr="00DD70E5">
        <w:rPr>
          <w:rFonts w:cs="Arial"/>
          <w:szCs w:val="17"/>
        </w:rPr>
        <w:t xml:space="preserve"> In case </w:t>
      </w:r>
      <w:r w:rsidR="00D77271">
        <w:rPr>
          <w:rFonts w:cs="Arial"/>
          <w:szCs w:val="17"/>
        </w:rPr>
        <w:t xml:space="preserve">the </w:t>
      </w:r>
      <w:r w:rsidR="00A806E4">
        <w:rPr>
          <w:rFonts w:cs="Arial"/>
          <w:szCs w:val="17"/>
        </w:rPr>
        <w:t xml:space="preserve">range requested </w:t>
      </w:r>
      <w:r w:rsidR="00D77271">
        <w:rPr>
          <w:rFonts w:cs="Arial"/>
          <w:szCs w:val="17"/>
        </w:rPr>
        <w:t xml:space="preserve">is </w:t>
      </w:r>
      <w:r w:rsidR="00A806E4">
        <w:rPr>
          <w:rFonts w:cs="Arial"/>
          <w:szCs w:val="17"/>
        </w:rPr>
        <w:t>not supported</w:t>
      </w:r>
      <w:r w:rsidRPr="00DD70E5">
        <w:rPr>
          <w:rFonts w:cs="Arial"/>
          <w:szCs w:val="17"/>
        </w:rPr>
        <w:t xml:space="preserve">, the </w:t>
      </w:r>
      <w:r w:rsidR="007C0B59">
        <w:rPr>
          <w:rFonts w:cs="Arial"/>
          <w:szCs w:val="17"/>
        </w:rPr>
        <w:t>"</w:t>
      </w:r>
      <w:r w:rsidRPr="00DD70E5">
        <w:rPr>
          <w:rFonts w:ascii="Courier New" w:hAnsi="Courier New" w:cs="Courier New"/>
          <w:szCs w:val="17"/>
        </w:rPr>
        <w:t>200 OK</w:t>
      </w:r>
      <w:r w:rsidR="007C0B59">
        <w:rPr>
          <w:rFonts w:ascii="Courier New" w:hAnsi="Courier New" w:cs="Courier New"/>
          <w:szCs w:val="17"/>
        </w:rPr>
        <w:t>"</w:t>
      </w:r>
      <w:r w:rsidRPr="00DD70E5">
        <w:rPr>
          <w:rFonts w:cs="Arial"/>
          <w:szCs w:val="17"/>
        </w:rPr>
        <w:t xml:space="preserve"> status is sent back from a server.</w:t>
      </w:r>
    </w:p>
    <w:p w14:paraId="744836E3" w14:textId="4DAFE673" w:rsidR="005E48A2" w:rsidRPr="00DD70E5" w:rsidRDefault="00A9726C" w:rsidP="00D432C3">
      <w:pPr>
        <w:pStyle w:val="RuleStyle"/>
      </w:pPr>
      <w:r w:rsidRPr="00D432C3">
        <w:t>[RS</w:t>
      </w:r>
      <w:r w:rsidR="00B04C50" w:rsidRPr="00D432C3">
        <w:t>G</w:t>
      </w:r>
      <w:r w:rsidRPr="00D432C3">
        <w:t>-</w:t>
      </w:r>
      <w:r w:rsidR="00355848" w:rsidRPr="00D432C3">
        <w:t>108</w:t>
      </w:r>
      <w:r w:rsidR="005E48A2" w:rsidRPr="00D432C3">
        <w:t>]</w:t>
      </w:r>
      <w:r w:rsidR="00D432C3" w:rsidRPr="00D432C3">
        <w:tab/>
      </w:r>
      <w:r w:rsidR="005E48A2" w:rsidRPr="00D432C3">
        <w:t xml:space="preserve">A Web API SHOULD support partial file downloads. </w:t>
      </w:r>
      <w:r w:rsidR="0037249A">
        <w:t xml:space="preserve"> </w:t>
      </w:r>
      <w:r w:rsidR="005E48A2" w:rsidRPr="00D432C3">
        <w:t>Multi</w:t>
      </w:r>
      <w:r w:rsidR="00DF26BA" w:rsidRPr="00D432C3">
        <w:t>-</w:t>
      </w:r>
      <w:r w:rsidR="005E48A2" w:rsidRPr="00D432C3">
        <w:t>part ranges SHOULD be supported.</w:t>
      </w:r>
    </w:p>
    <w:p w14:paraId="116E85D3" w14:textId="77777777" w:rsidR="001446D6" w:rsidRDefault="001446D6" w:rsidP="001E2761">
      <w:pPr>
        <w:pStyle w:val="STParagraph"/>
      </w:pPr>
      <w:r>
        <w:fldChar w:fldCharType="begin"/>
      </w:r>
      <w:r>
        <w:instrText xml:space="preserve"> AUTONUM  </w:instrText>
      </w:r>
      <w:r>
        <w:fldChar w:fldCharType="end"/>
      </w:r>
      <w:r>
        <w:tab/>
      </w:r>
      <w:r w:rsidR="005E48A2" w:rsidRPr="00DD70E5">
        <w:t xml:space="preserve">Multipart ranges may also be requested if the HTTP header </w:t>
      </w:r>
      <w:r w:rsidR="005E48A2" w:rsidRPr="00DD70E5">
        <w:rPr>
          <w:rFonts w:ascii="Courier New" w:hAnsi="Courier New" w:cs="Courier New"/>
        </w:rPr>
        <w:t>Content-Type: multipart/</w:t>
      </w:r>
      <w:proofErr w:type="spellStart"/>
      <w:r w:rsidR="005E48A2" w:rsidRPr="00DD70E5">
        <w:rPr>
          <w:rFonts w:ascii="Courier New" w:hAnsi="Courier New" w:cs="Courier New"/>
        </w:rPr>
        <w:t>byteranges</w:t>
      </w:r>
      <w:proofErr w:type="spellEnd"/>
      <w:r w:rsidR="005E48A2" w:rsidRPr="00DD70E5">
        <w:rPr>
          <w:rFonts w:ascii="Courier New" w:hAnsi="Courier New" w:cs="Courier New"/>
        </w:rPr>
        <w:t>; boundary=XXXXX</w:t>
      </w:r>
      <w:r w:rsidR="005E48A2" w:rsidRPr="00DD70E5">
        <w:t xml:space="preserve"> is used.  A range request may be conditional if it is combined with </w:t>
      </w:r>
      <w:r w:rsidR="005E48A2" w:rsidRPr="00DD70E5">
        <w:rPr>
          <w:rFonts w:ascii="Courier New" w:hAnsi="Courier New" w:cs="Courier New"/>
        </w:rPr>
        <w:t>ETag</w:t>
      </w:r>
      <w:r w:rsidR="005E48A2" w:rsidRPr="00DD70E5">
        <w:t xml:space="preserve"> or </w:t>
      </w:r>
      <w:r w:rsidR="005E48A2" w:rsidRPr="00DD70E5">
        <w:rPr>
          <w:rFonts w:ascii="Courier New" w:hAnsi="Courier New" w:cs="Courier New"/>
        </w:rPr>
        <w:t xml:space="preserve">If-Range </w:t>
      </w:r>
      <w:r w:rsidR="005E48A2" w:rsidRPr="00DD70E5">
        <w:t>HTTP Headers.</w:t>
      </w:r>
    </w:p>
    <w:p w14:paraId="58109DBB" w14:textId="77777777" w:rsidR="005E48A2" w:rsidRPr="00DD70E5" w:rsidRDefault="001446D6" w:rsidP="001E2761">
      <w:pPr>
        <w:pStyle w:val="STParagraph"/>
      </w:pPr>
      <w:r>
        <w:fldChar w:fldCharType="begin"/>
      </w:r>
      <w:r>
        <w:instrText xml:space="preserve"> AUTONUM  </w:instrText>
      </w:r>
      <w:r>
        <w:fldChar w:fldCharType="end"/>
      </w:r>
      <w:r>
        <w:tab/>
      </w:r>
      <w:r w:rsidR="005E48A2" w:rsidRPr="00DD70E5">
        <w:t>There is not any IETF RFC for large files upload.</w:t>
      </w:r>
      <w:r w:rsidR="00FF116C">
        <w:t xml:space="preserve"> </w:t>
      </w:r>
      <w:r w:rsidR="005E48A2" w:rsidRPr="00DD70E5">
        <w:t xml:space="preserve"> Therefore, in th</w:t>
      </w:r>
      <w:r w:rsidR="00A806E4">
        <w:t>is</w:t>
      </w:r>
      <w:r w:rsidR="005E48A2" w:rsidRPr="00DD70E5">
        <w:t xml:space="preserve"> Standard we do not provide any implementation recommendation for </w:t>
      </w:r>
      <w:r w:rsidR="00A806E4">
        <w:t>large file uploads</w:t>
      </w:r>
      <w:r w:rsidR="005E48A2" w:rsidRPr="00DD70E5">
        <w:t>.</w:t>
      </w:r>
    </w:p>
    <w:p w14:paraId="108003FA" w14:textId="79E9C618" w:rsidR="005E48A2" w:rsidRPr="00DD70E5" w:rsidRDefault="008620A5" w:rsidP="00D432C3">
      <w:pPr>
        <w:pStyle w:val="RuleStyle"/>
      </w:pPr>
      <w:r>
        <w:t>[RS</w:t>
      </w:r>
      <w:r w:rsidR="00B04C50">
        <w:t>G</w:t>
      </w:r>
      <w:r>
        <w:t>-</w:t>
      </w:r>
      <w:r w:rsidR="00355848">
        <w:t>109</w:t>
      </w:r>
      <w:r w:rsidR="005E48A2" w:rsidRPr="00DD70E5">
        <w:t>]</w:t>
      </w:r>
      <w:r w:rsidR="00D432C3">
        <w:tab/>
      </w:r>
      <w:r w:rsidR="005E48A2" w:rsidRPr="00DD70E5">
        <w:t>A Web API SHOULD advertise if it supports partial file uploads.</w:t>
      </w:r>
    </w:p>
    <w:p w14:paraId="1A2536A9" w14:textId="71EA6443" w:rsidR="005E48A2" w:rsidRPr="00DD70E5" w:rsidRDefault="008620A5" w:rsidP="00D432C3">
      <w:pPr>
        <w:pStyle w:val="RuleStyle"/>
      </w:pPr>
      <w:r>
        <w:t>[RS</w:t>
      </w:r>
      <w:r w:rsidR="00B04C50">
        <w:t>G</w:t>
      </w:r>
      <w:r>
        <w:t>-</w:t>
      </w:r>
      <w:r w:rsidR="00355848">
        <w:t>110</w:t>
      </w:r>
      <w:r w:rsidR="005E48A2" w:rsidRPr="00DD70E5">
        <w:t>]</w:t>
      </w:r>
      <w:r w:rsidR="00D432C3">
        <w:tab/>
      </w:r>
      <w:r w:rsidR="005E48A2" w:rsidRPr="00DD70E5">
        <w:t xml:space="preserve">A Web API SHOULD support partial file uploaded. </w:t>
      </w:r>
      <w:r w:rsidR="0037249A">
        <w:t xml:space="preserve"> </w:t>
      </w:r>
      <w:r w:rsidR="005E48A2" w:rsidRPr="00DD70E5">
        <w:t>Multi</w:t>
      </w:r>
      <w:r w:rsidR="00A806E4">
        <w:t>-</w:t>
      </w:r>
      <w:r w:rsidR="005E48A2" w:rsidRPr="00DD70E5">
        <w:t>part ranges SHOULD be supported.</w:t>
      </w:r>
    </w:p>
    <w:p w14:paraId="20AEA4A6" w14:textId="3235EDCF" w:rsidR="005E48A2" w:rsidRPr="00DD70E5" w:rsidRDefault="001446D6" w:rsidP="001E2761">
      <w:pPr>
        <w:pStyle w:val="STParagraph"/>
      </w:pPr>
      <w:r>
        <w:fldChar w:fldCharType="begin"/>
      </w:r>
      <w:r>
        <w:instrText xml:space="preserve"> AUTONUM  </w:instrText>
      </w:r>
      <w:r>
        <w:fldChar w:fldCharType="end"/>
      </w:r>
      <w:r>
        <w:tab/>
      </w:r>
      <w:r w:rsidR="005E48A2" w:rsidRPr="00DD70E5">
        <w:t xml:space="preserve">The IETF RFC </w:t>
      </w:r>
      <w:del w:id="204" w:author="Author">
        <w:r w:rsidR="005E48A2" w:rsidRPr="00DD70E5" w:rsidDel="002E092F">
          <w:delText>2616</w:delText>
        </w:r>
      </w:del>
      <w:ins w:id="205" w:author="Author">
        <w:r w:rsidR="002E092F">
          <w:t>9110</w:t>
        </w:r>
      </w:ins>
      <w:r w:rsidR="005E48A2" w:rsidRPr="00DD70E5">
        <w:t xml:space="preserve"> does not impose any specific size limit for requests. </w:t>
      </w:r>
      <w:r w:rsidR="00FF116C">
        <w:t xml:space="preserve"> </w:t>
      </w:r>
      <w:r w:rsidR="005E48A2" w:rsidRPr="00DD70E5">
        <w:t xml:space="preserve">The API Service Contract should specify the maximum limit for the requests. </w:t>
      </w:r>
      <w:r w:rsidR="00FF116C">
        <w:t xml:space="preserve"> </w:t>
      </w:r>
      <w:r w:rsidR="005E48A2" w:rsidRPr="00DD70E5">
        <w:t xml:space="preserve">Moreover, on runtime the service </w:t>
      </w:r>
      <w:r w:rsidR="00460CA8">
        <w:t>provider</w:t>
      </w:r>
      <w:r w:rsidR="00460CA8" w:rsidRPr="00DD70E5">
        <w:t xml:space="preserve"> </w:t>
      </w:r>
      <w:r w:rsidR="005E48A2" w:rsidRPr="00DD70E5">
        <w:t>should indicate to the service consumer if the allowed maximum limit has been exceeded.</w:t>
      </w:r>
    </w:p>
    <w:p w14:paraId="66EF3112" w14:textId="4815595F" w:rsidR="005E48A2" w:rsidRPr="00DD70E5" w:rsidRDefault="008620A5" w:rsidP="00D432C3">
      <w:pPr>
        <w:pStyle w:val="RuleStyle"/>
      </w:pPr>
      <w:r>
        <w:t>[RS</w:t>
      </w:r>
      <w:r w:rsidR="00B04C50">
        <w:t>G</w:t>
      </w:r>
      <w:r>
        <w:t>-</w:t>
      </w:r>
      <w:r w:rsidR="00355848">
        <w:t>111</w:t>
      </w:r>
      <w:r w:rsidR="005E48A2" w:rsidRPr="00DD70E5">
        <w:t>]</w:t>
      </w:r>
      <w:r w:rsidR="00D432C3">
        <w:tab/>
      </w:r>
      <w:r w:rsidR="005E48A2" w:rsidRPr="00DD70E5">
        <w:t xml:space="preserve">The service provider SHOULD return with HTTP response headers the HTTP header </w:t>
      </w:r>
      <w:r w:rsidR="00386376">
        <w:t>"</w:t>
      </w:r>
      <w:r w:rsidR="005E48A2" w:rsidRPr="00DD70E5">
        <w:rPr>
          <w:rFonts w:ascii="Courier New" w:hAnsi="Courier New" w:cs="Courier New"/>
        </w:rPr>
        <w:t>413 Request Entity Too Large</w:t>
      </w:r>
      <w:r w:rsidR="00386376">
        <w:rPr>
          <w:rFonts w:ascii="Courier New" w:hAnsi="Courier New" w:cs="Courier New"/>
        </w:rPr>
        <w:t>"</w:t>
      </w:r>
      <w:r w:rsidR="005E48A2" w:rsidRPr="00DD70E5">
        <w:t xml:space="preserve"> in case the request has exceeded the maximum allowed limit.</w:t>
      </w:r>
      <w:r w:rsidR="0037249A">
        <w:t xml:space="preserve"> </w:t>
      </w:r>
      <w:r w:rsidR="005E48A2" w:rsidRPr="00DD70E5">
        <w:t xml:space="preserve"> A custom HTTP header MAY be used to indicate the maximum size of the request.</w:t>
      </w:r>
    </w:p>
    <w:p w14:paraId="013A654C" w14:textId="77777777" w:rsidR="005E48A2" w:rsidRPr="00DD70E5" w:rsidRDefault="005E48A2" w:rsidP="00384EB0">
      <w:pPr>
        <w:pStyle w:val="STHeading3"/>
      </w:pPr>
      <w:r w:rsidRPr="00DD70E5">
        <w:t>Preference Handling</w:t>
      </w:r>
    </w:p>
    <w:p w14:paraId="384CBB59" w14:textId="3E5DFE93" w:rsidR="005E48A2" w:rsidRPr="00DD70E5" w:rsidRDefault="001446D6" w:rsidP="001E2761">
      <w:pPr>
        <w:pStyle w:val="STParagraph"/>
      </w:pPr>
      <w:r>
        <w:fldChar w:fldCharType="begin"/>
      </w:r>
      <w:r>
        <w:instrText xml:space="preserve"> AUTONUM  </w:instrText>
      </w:r>
      <w:r>
        <w:fldChar w:fldCharType="end"/>
      </w:r>
      <w:r>
        <w:tab/>
      </w:r>
      <w:r w:rsidR="005E48A2" w:rsidRPr="00DD70E5">
        <w:t>A service provider may allow a service consumer to configure values and influence how the former processes the requests of the latter.</w:t>
      </w:r>
      <w:r w:rsidR="00A806E4">
        <w:t xml:space="preserve"> </w:t>
      </w:r>
      <w:r w:rsidR="00FF116C">
        <w:t xml:space="preserve"> </w:t>
      </w:r>
      <w:r w:rsidR="00A806E4">
        <w:t xml:space="preserve">A standard means for implementing preference handling is outlined in IETF RFC </w:t>
      </w:r>
      <w:del w:id="206" w:author="Author">
        <w:r w:rsidR="00A806E4" w:rsidDel="00331915">
          <w:delText>7240</w:delText>
        </w:r>
      </w:del>
      <w:ins w:id="207" w:author="Author">
        <w:r w:rsidR="00331915">
          <w:t>8144</w:t>
        </w:r>
      </w:ins>
      <w:r w:rsidR="00A806E4">
        <w:t xml:space="preserve">. </w:t>
      </w:r>
    </w:p>
    <w:p w14:paraId="72BC1BA6" w14:textId="7143E537" w:rsidR="00127540" w:rsidRDefault="008620A5" w:rsidP="0077737D">
      <w:pPr>
        <w:pStyle w:val="RuleStyle"/>
      </w:pPr>
      <w:r>
        <w:t>[RS</w:t>
      </w:r>
      <w:r w:rsidR="00B04C50">
        <w:t>G</w:t>
      </w:r>
      <w:r>
        <w:t>-</w:t>
      </w:r>
      <w:r w:rsidR="00355848">
        <w:t>112</w:t>
      </w:r>
      <w:r w:rsidR="005E48A2" w:rsidRPr="00DD70E5">
        <w:t>]</w:t>
      </w:r>
      <w:r w:rsidR="0077737D">
        <w:tab/>
      </w:r>
      <w:r w:rsidR="005E48A2" w:rsidRPr="00DD70E5">
        <w:t>If a Web API supports preference handling</w:t>
      </w:r>
      <w:r w:rsidR="00A806E4">
        <w:t>,</w:t>
      </w:r>
      <w:r w:rsidR="005E48A2" w:rsidRPr="00DD70E5">
        <w:t xml:space="preserve"> it SHOULD be implemented according to IETF RFC </w:t>
      </w:r>
      <w:del w:id="208" w:author="Author">
        <w:r w:rsidR="005E48A2" w:rsidRPr="00DD70E5" w:rsidDel="00522092">
          <w:delText>7240</w:delText>
        </w:r>
      </w:del>
      <w:ins w:id="209" w:author="Author">
        <w:r w:rsidR="00522092">
          <w:t>8144</w:t>
        </w:r>
      </w:ins>
      <w:r w:rsidR="005E48A2" w:rsidRPr="00DD70E5">
        <w:t>, i.e.</w:t>
      </w:r>
      <w:r w:rsidR="00A734DA">
        <w:t>,</w:t>
      </w:r>
      <w:r w:rsidR="005E48A2" w:rsidRPr="00DD70E5">
        <w:t xml:space="preserve"> the request HTTP header </w:t>
      </w:r>
      <w:r w:rsidR="005E48A2" w:rsidRPr="00DD70E5">
        <w:rPr>
          <w:rFonts w:ascii="Courier New" w:hAnsi="Courier New" w:cs="Courier New"/>
        </w:rPr>
        <w:t>Prefer</w:t>
      </w:r>
      <w:r w:rsidR="005E48A2" w:rsidRPr="00DD70E5">
        <w:t xml:space="preserve"> SHOULD be used and the response HTTP header </w:t>
      </w:r>
      <w:r w:rsidR="005E48A2" w:rsidRPr="00DD70E5">
        <w:rPr>
          <w:rFonts w:ascii="Courier New" w:hAnsi="Courier New" w:cs="Courier New"/>
        </w:rPr>
        <w:t>Preference-Applied</w:t>
      </w:r>
      <w:r w:rsidR="005E48A2" w:rsidRPr="00DD70E5">
        <w:t xml:space="preserve"> </w:t>
      </w:r>
      <w:r w:rsidR="00A806E4">
        <w:t>SHOULD</w:t>
      </w:r>
      <w:r w:rsidR="00A806E4" w:rsidRPr="00DD70E5">
        <w:t xml:space="preserve"> </w:t>
      </w:r>
      <w:r w:rsidR="005E48A2" w:rsidRPr="00DD70E5">
        <w:t xml:space="preserve">be returned (echoing the original request). </w:t>
      </w:r>
    </w:p>
    <w:p w14:paraId="357D9E33" w14:textId="15C0C8E4" w:rsidR="007D638D" w:rsidRDefault="00355848" w:rsidP="0077737D">
      <w:pPr>
        <w:pStyle w:val="RuleStyle"/>
      </w:pPr>
      <w:r>
        <w:t>[RSG-113</w:t>
      </w:r>
      <w:r w:rsidR="00127540">
        <w:t>]</w:t>
      </w:r>
      <w:r w:rsidR="0077737D">
        <w:tab/>
      </w:r>
      <w:r w:rsidR="00B1405A" w:rsidRPr="00DD70E5">
        <w:t>If a Web API supports preference handling</w:t>
      </w:r>
      <w:r w:rsidR="00B1405A">
        <w:t>,</w:t>
      </w:r>
      <w:r w:rsidR="00B1405A" w:rsidRPr="00DD70E5">
        <w:t xml:space="preserve"> </w:t>
      </w:r>
      <w:r w:rsidR="00B1405A">
        <w:t>t</w:t>
      </w:r>
      <w:r w:rsidR="005E48A2" w:rsidRPr="00DD70E5">
        <w:t xml:space="preserve">he nomenclature of preferences that </w:t>
      </w:r>
      <w:r w:rsidR="00F41415">
        <w:t>MAY</w:t>
      </w:r>
      <w:r w:rsidR="005E48A2" w:rsidRPr="00DD70E5">
        <w:t xml:space="preserve"> be set by using the </w:t>
      </w:r>
      <w:r w:rsidR="005E48A2" w:rsidRPr="009C383A">
        <w:rPr>
          <w:rFonts w:ascii="Courier New" w:hAnsi="Courier New" w:cs="Courier New"/>
        </w:rPr>
        <w:t>Prefer</w:t>
      </w:r>
      <w:r w:rsidR="005E48A2" w:rsidRPr="00DD70E5">
        <w:t xml:space="preserve"> header MUST be recorded in the Service Contract.</w:t>
      </w:r>
    </w:p>
    <w:p w14:paraId="2F2ADDC6" w14:textId="77777777" w:rsidR="005E48A2" w:rsidRPr="00DD70E5" w:rsidRDefault="005E48A2" w:rsidP="00384EB0">
      <w:pPr>
        <w:pStyle w:val="STHeading3"/>
      </w:pPr>
      <w:r w:rsidRPr="00DD70E5">
        <w:t>Translation</w:t>
      </w:r>
    </w:p>
    <w:p w14:paraId="1A8AC734" w14:textId="59F0FBEF" w:rsidR="005E48A2" w:rsidRPr="00DD70E5" w:rsidRDefault="001446D6" w:rsidP="001E2761">
      <w:pPr>
        <w:pStyle w:val="STParagraph"/>
      </w:pPr>
      <w:r>
        <w:fldChar w:fldCharType="begin"/>
      </w:r>
      <w:r>
        <w:instrText xml:space="preserve"> AUTONUM  </w:instrText>
      </w:r>
      <w:r>
        <w:fldChar w:fldCharType="end"/>
      </w:r>
      <w:r>
        <w:tab/>
      </w:r>
      <w:r w:rsidR="005E48A2" w:rsidRPr="00DD70E5">
        <w:t>A service consumer may request responses in a specific language if the service provider supports it</w:t>
      </w:r>
      <w:r w:rsidR="00A806E4">
        <w:t xml:space="preserve">. </w:t>
      </w:r>
      <w:r w:rsidR="00FF116C">
        <w:t xml:space="preserve"> </w:t>
      </w:r>
      <w:r w:rsidR="00A806E4">
        <w:t xml:space="preserve">A standard specification for handling of a set of natural languages is outlined in IETF </w:t>
      </w:r>
      <w:del w:id="210" w:author="Author">
        <w:r w:rsidR="00A806E4">
          <w:delText>TFC 7231</w:delText>
        </w:r>
      </w:del>
      <w:ins w:id="211" w:author="Author">
        <w:r w:rsidR="000C38E8">
          <w:t>R</w:t>
        </w:r>
        <w:r w:rsidR="00A806E4">
          <w:t xml:space="preserve">FC </w:t>
        </w:r>
        <w:r w:rsidR="002E092F">
          <w:t>9110</w:t>
        </w:r>
      </w:ins>
      <w:r w:rsidR="00A806E4">
        <w:t xml:space="preserve">. </w:t>
      </w:r>
    </w:p>
    <w:p w14:paraId="5908DA4D" w14:textId="05885E18" w:rsidR="005E48A2" w:rsidRPr="00DD70E5" w:rsidRDefault="008620A5" w:rsidP="0077737D">
      <w:pPr>
        <w:pStyle w:val="RuleStyle"/>
      </w:pPr>
      <w:r>
        <w:t>[RS</w:t>
      </w:r>
      <w:r w:rsidR="00B04C50">
        <w:t>G</w:t>
      </w:r>
      <w:r w:rsidR="00355848">
        <w:t>-114</w:t>
      </w:r>
      <w:r w:rsidR="005E48A2" w:rsidRPr="00DD70E5">
        <w:t>]</w:t>
      </w:r>
      <w:r w:rsidR="0077737D">
        <w:tab/>
      </w:r>
      <w:r w:rsidR="005E48A2" w:rsidRPr="00DD70E5">
        <w:t xml:space="preserve">If a Web API supports localized data, the request HTTP header </w:t>
      </w:r>
      <w:r w:rsidR="005E48A2" w:rsidRPr="00DD70E5">
        <w:rPr>
          <w:rFonts w:ascii="Courier New" w:hAnsi="Courier New" w:cs="Courier New"/>
        </w:rPr>
        <w:t>Accept-Language</w:t>
      </w:r>
      <w:r w:rsidR="005E48A2" w:rsidRPr="00DD70E5">
        <w:t xml:space="preserve"> MUST be supported to indicate the set of natural languages that are preferred in the response as specified in IETF RFC </w:t>
      </w:r>
      <w:del w:id="212" w:author="Author">
        <w:r w:rsidR="005E48A2" w:rsidRPr="00DD70E5" w:rsidDel="002E092F">
          <w:delText>7231</w:delText>
        </w:r>
      </w:del>
      <w:ins w:id="213" w:author="Author">
        <w:r w:rsidR="002E092F">
          <w:t>9110</w:t>
        </w:r>
      </w:ins>
      <w:r w:rsidR="005E48A2" w:rsidRPr="00DD70E5">
        <w:t>.</w:t>
      </w:r>
    </w:p>
    <w:p w14:paraId="43AB8F98" w14:textId="77777777" w:rsidR="005E48A2" w:rsidRPr="00DD70E5" w:rsidRDefault="005E48A2" w:rsidP="00384EB0">
      <w:pPr>
        <w:pStyle w:val="STHeading3"/>
      </w:pPr>
      <w:r w:rsidRPr="00DD70E5">
        <w:t>Long-Running Operations</w:t>
      </w:r>
    </w:p>
    <w:p w14:paraId="27B088F8" w14:textId="77777777" w:rsidR="001446D6" w:rsidRDefault="001446D6" w:rsidP="001E2761">
      <w:pPr>
        <w:pStyle w:val="STParagraph"/>
      </w:pPr>
      <w:r>
        <w:fldChar w:fldCharType="begin"/>
      </w:r>
      <w:r>
        <w:instrText xml:space="preserve"> AUTONUM  </w:instrText>
      </w:r>
      <w:r>
        <w:fldChar w:fldCharType="end"/>
      </w:r>
      <w:r>
        <w:tab/>
      </w:r>
      <w:r w:rsidR="005E48A2" w:rsidRPr="00DD70E5">
        <w:t xml:space="preserve">There are cases, where </w:t>
      </w:r>
      <w:r w:rsidR="00A806E4">
        <w:t>a Web API may</w:t>
      </w:r>
      <w:r w:rsidR="005E48A2" w:rsidRPr="00DD70E5">
        <w:t xml:space="preserve"> involve long running operations. </w:t>
      </w:r>
      <w:r w:rsidR="00C805CD">
        <w:t xml:space="preserve"> </w:t>
      </w:r>
      <w:r w:rsidR="005E48A2" w:rsidRPr="00DD70E5">
        <w:t xml:space="preserve">For instance, the generation of a PDF </w:t>
      </w:r>
      <w:r w:rsidR="00A806E4">
        <w:t>by</w:t>
      </w:r>
      <w:r w:rsidR="005E48A2" w:rsidRPr="00DD70E5">
        <w:t xml:space="preserve"> the service provider may take some minutes. </w:t>
      </w:r>
      <w:r w:rsidR="00C805CD">
        <w:t xml:space="preserve"> </w:t>
      </w:r>
      <w:r w:rsidR="005E48A2" w:rsidRPr="00DD70E5">
        <w:t>This paragraph recommends a typical message exchange pattern to implement such cases, for example:</w:t>
      </w:r>
    </w:p>
    <w:tbl>
      <w:tblPr>
        <w:tblStyle w:val="TableGrid"/>
        <w:tblW w:w="8730" w:type="dxa"/>
        <w:tblInd w:w="535" w:type="dxa"/>
        <w:tblLook w:val="04A0" w:firstRow="1" w:lastRow="0" w:firstColumn="1" w:lastColumn="0" w:noHBand="0" w:noVBand="1"/>
      </w:tblPr>
      <w:tblGrid>
        <w:gridCol w:w="8730"/>
      </w:tblGrid>
      <w:tr w:rsidR="005E48A2" w:rsidRPr="00DD70E5" w14:paraId="7EC0BC4A" w14:textId="77777777" w:rsidTr="00850AA3">
        <w:tc>
          <w:tcPr>
            <w:tcW w:w="8730" w:type="dxa"/>
          </w:tcPr>
          <w:p w14:paraId="3A836843" w14:textId="77777777" w:rsidR="005E48A2" w:rsidRPr="00DD70E5" w:rsidRDefault="005E48A2" w:rsidP="008745E1">
            <w:pPr>
              <w:rPr>
                <w:rFonts w:ascii="Courier New" w:hAnsi="Courier New" w:cs="Courier New"/>
              </w:rPr>
            </w:pPr>
            <w:r w:rsidRPr="00DD70E5">
              <w:rPr>
                <w:rFonts w:ascii="Courier New" w:hAnsi="Courier New" w:cs="Courier New"/>
              </w:rPr>
              <w:t>// (a)</w:t>
            </w:r>
          </w:p>
          <w:p w14:paraId="5E43A7D5" w14:textId="77777777" w:rsidR="005E48A2" w:rsidRPr="00DD70E5" w:rsidRDefault="005E48A2" w:rsidP="008745E1">
            <w:pPr>
              <w:rPr>
                <w:rFonts w:ascii="Courier New" w:hAnsi="Courier New" w:cs="Courier New"/>
              </w:rPr>
            </w:pPr>
            <w:r w:rsidRPr="00DD70E5">
              <w:rPr>
                <w:rFonts w:ascii="Courier New" w:hAnsi="Courier New" w:cs="Courier New"/>
              </w:rPr>
              <w:t>GET https://</w:t>
            </w:r>
            <w:r w:rsidRPr="00DD70E5">
              <w:rPr>
                <w:rFonts w:ascii="Courier New" w:hAnsi="Courier New" w:cs="Courier New"/>
                <w:szCs w:val="17"/>
              </w:rPr>
              <w:t>wipo.int</w:t>
            </w:r>
            <w:r w:rsidRPr="00DD70E5">
              <w:rPr>
                <w:rFonts w:ascii="Courier New" w:hAnsi="Courier New" w:cs="Courier New"/>
              </w:rPr>
              <w:t>/api/v1/patent</w:t>
            </w:r>
            <w:r w:rsidR="009234B4">
              <w:rPr>
                <w:rFonts w:ascii="Courier New" w:hAnsi="Courier New" w:cs="Courier New"/>
              </w:rPr>
              <w:t>s</w:t>
            </w:r>
          </w:p>
          <w:p w14:paraId="648A79E2" w14:textId="77777777" w:rsidR="005E48A2" w:rsidRPr="009356B5" w:rsidRDefault="003E3D7C" w:rsidP="008745E1">
            <w:pPr>
              <w:rPr>
                <w:rFonts w:ascii="Courier New" w:hAnsi="Courier New" w:cs="Courier New"/>
              </w:rPr>
            </w:pPr>
            <w:r w:rsidRPr="009356B5">
              <w:rPr>
                <w:rFonts w:ascii="Courier New" w:hAnsi="Courier New" w:cs="Courier New"/>
              </w:rPr>
              <w:t>Accept</w:t>
            </w:r>
            <w:r w:rsidR="005E48A2" w:rsidRPr="009356B5">
              <w:rPr>
                <w:rFonts w:ascii="Courier New" w:hAnsi="Courier New" w:cs="Courier New"/>
              </w:rPr>
              <w:t>: application/pdf</w:t>
            </w:r>
          </w:p>
          <w:p w14:paraId="2F72B555" w14:textId="77777777" w:rsidR="005E48A2" w:rsidRPr="009356B5" w:rsidRDefault="005E48A2" w:rsidP="008745E1">
            <w:pPr>
              <w:rPr>
                <w:rFonts w:ascii="Courier New" w:hAnsi="Courier New" w:cs="Courier New"/>
              </w:rPr>
            </w:pPr>
            <w:r w:rsidRPr="009356B5">
              <w:rPr>
                <w:rFonts w:ascii="Courier New" w:hAnsi="Courier New" w:cs="Courier New"/>
              </w:rPr>
              <w:t>…</w:t>
            </w:r>
          </w:p>
          <w:p w14:paraId="5EA35CBD" w14:textId="77777777" w:rsidR="005E48A2" w:rsidRPr="009356B5" w:rsidRDefault="005E48A2" w:rsidP="008745E1">
            <w:pPr>
              <w:rPr>
                <w:rFonts w:ascii="Courier New" w:hAnsi="Courier New" w:cs="Courier New"/>
              </w:rPr>
            </w:pPr>
            <w:r w:rsidRPr="009356B5">
              <w:rPr>
                <w:rFonts w:ascii="Courier New" w:hAnsi="Courier New" w:cs="Courier New"/>
              </w:rPr>
              <w:t>// (b)</w:t>
            </w:r>
          </w:p>
          <w:p w14:paraId="3C2996DA" w14:textId="77777777" w:rsidR="005E48A2" w:rsidRPr="00DD70E5" w:rsidRDefault="005E48A2" w:rsidP="008745E1">
            <w:pPr>
              <w:rPr>
                <w:rFonts w:ascii="Courier New" w:hAnsi="Courier New" w:cs="Courier New"/>
              </w:rPr>
            </w:pPr>
            <w:r w:rsidRPr="00DD70E5">
              <w:rPr>
                <w:rFonts w:ascii="Courier New" w:hAnsi="Courier New" w:cs="Courier New"/>
              </w:rPr>
              <w:t>HTTP/1.1 202 Accepted</w:t>
            </w:r>
          </w:p>
          <w:p w14:paraId="228CFB05" w14:textId="77777777" w:rsidR="005E48A2" w:rsidRPr="00DD70E5" w:rsidRDefault="005E48A2" w:rsidP="008745E1">
            <w:pPr>
              <w:rPr>
                <w:rFonts w:ascii="Courier New" w:hAnsi="Courier New" w:cs="Courier New"/>
              </w:rPr>
            </w:pPr>
            <w:r w:rsidRPr="00DD70E5">
              <w:rPr>
                <w:rFonts w:ascii="Courier New" w:hAnsi="Courier New" w:cs="Courier New"/>
              </w:rPr>
              <w:t>Location: https://</w:t>
            </w:r>
            <w:r w:rsidRPr="00DD70E5">
              <w:rPr>
                <w:rFonts w:ascii="Courier New" w:hAnsi="Courier New" w:cs="Courier New"/>
                <w:szCs w:val="17"/>
              </w:rPr>
              <w:t>wipo.int</w:t>
            </w:r>
            <w:r w:rsidRPr="00DD70E5">
              <w:rPr>
                <w:rFonts w:ascii="Courier New" w:hAnsi="Courier New" w:cs="Courier New"/>
              </w:rPr>
              <w:t>/api/v1/queue</w:t>
            </w:r>
            <w:r w:rsidR="009234B4">
              <w:rPr>
                <w:rFonts w:ascii="Courier New" w:hAnsi="Courier New" w:cs="Courier New"/>
              </w:rPr>
              <w:t>s</w:t>
            </w:r>
            <w:r w:rsidRPr="00DD70E5">
              <w:rPr>
                <w:rFonts w:ascii="Courier New" w:hAnsi="Courier New" w:cs="Courier New"/>
              </w:rPr>
              <w:t>/12345</w:t>
            </w:r>
          </w:p>
          <w:p w14:paraId="1586AFC8" w14:textId="77777777" w:rsidR="005E48A2" w:rsidRPr="00DD70E5" w:rsidRDefault="005E48A2" w:rsidP="008745E1">
            <w:pPr>
              <w:rPr>
                <w:rFonts w:ascii="Courier New" w:hAnsi="Courier New" w:cs="Courier New"/>
              </w:rPr>
            </w:pPr>
            <w:r w:rsidRPr="00DD70E5">
              <w:rPr>
                <w:rFonts w:ascii="Courier New" w:hAnsi="Courier New" w:cs="Courier New"/>
              </w:rPr>
              <w:t>…</w:t>
            </w:r>
          </w:p>
          <w:p w14:paraId="6B1251A3" w14:textId="77777777" w:rsidR="005E48A2" w:rsidRPr="00DD70E5" w:rsidRDefault="005E48A2" w:rsidP="008745E1">
            <w:pPr>
              <w:rPr>
                <w:rFonts w:ascii="Courier New" w:hAnsi="Courier New" w:cs="Courier New"/>
              </w:rPr>
            </w:pPr>
            <w:r w:rsidRPr="00DD70E5">
              <w:rPr>
                <w:rFonts w:ascii="Courier New" w:hAnsi="Courier New" w:cs="Courier New"/>
              </w:rPr>
              <w:t>// (c1)</w:t>
            </w:r>
          </w:p>
          <w:p w14:paraId="38D2CD15" w14:textId="77777777" w:rsidR="005E48A2" w:rsidRPr="00DD70E5" w:rsidRDefault="005E48A2" w:rsidP="008745E1">
            <w:pPr>
              <w:rPr>
                <w:rFonts w:ascii="Courier New" w:hAnsi="Courier New" w:cs="Courier New"/>
              </w:rPr>
            </w:pPr>
            <w:r w:rsidRPr="00DD70E5">
              <w:rPr>
                <w:rFonts w:ascii="Courier New" w:hAnsi="Courier New" w:cs="Courier New"/>
              </w:rPr>
              <w:t>GET https://</w:t>
            </w:r>
            <w:r w:rsidRPr="00DD70E5">
              <w:rPr>
                <w:rFonts w:ascii="Courier New" w:hAnsi="Courier New" w:cs="Courier New"/>
                <w:szCs w:val="17"/>
              </w:rPr>
              <w:t>wipo.int</w:t>
            </w:r>
            <w:r w:rsidRPr="00DD70E5">
              <w:rPr>
                <w:rFonts w:ascii="Courier New" w:hAnsi="Courier New" w:cs="Courier New"/>
              </w:rPr>
              <w:t>/api/v1/queue</w:t>
            </w:r>
            <w:r w:rsidR="009234B4">
              <w:rPr>
                <w:rFonts w:ascii="Courier New" w:hAnsi="Courier New" w:cs="Courier New"/>
              </w:rPr>
              <w:t>s</w:t>
            </w:r>
            <w:r w:rsidRPr="00DD70E5">
              <w:rPr>
                <w:rFonts w:ascii="Courier New" w:hAnsi="Courier New" w:cs="Courier New"/>
              </w:rPr>
              <w:t>/12345</w:t>
            </w:r>
          </w:p>
          <w:p w14:paraId="0A1263A4" w14:textId="77777777" w:rsidR="005E48A2" w:rsidRPr="00DD70E5" w:rsidRDefault="005E48A2" w:rsidP="008745E1">
            <w:pPr>
              <w:rPr>
                <w:rFonts w:ascii="Courier New" w:hAnsi="Courier New" w:cs="Courier New"/>
              </w:rPr>
            </w:pPr>
            <w:r w:rsidRPr="00DD70E5">
              <w:rPr>
                <w:rFonts w:ascii="Courier New" w:hAnsi="Courier New" w:cs="Courier New"/>
              </w:rPr>
              <w:t>…</w:t>
            </w:r>
          </w:p>
          <w:p w14:paraId="7E854937" w14:textId="77777777" w:rsidR="005E48A2" w:rsidRPr="00DD70E5" w:rsidRDefault="005E48A2" w:rsidP="008745E1">
            <w:pPr>
              <w:rPr>
                <w:rFonts w:ascii="Courier New" w:hAnsi="Courier New" w:cs="Courier New"/>
              </w:rPr>
            </w:pPr>
            <w:r w:rsidRPr="00DD70E5">
              <w:rPr>
                <w:rFonts w:ascii="Courier New" w:hAnsi="Courier New" w:cs="Courier New"/>
              </w:rPr>
              <w:t>HTTP/1.1 200 OK</w:t>
            </w:r>
          </w:p>
          <w:p w14:paraId="5A56BD7D" w14:textId="77777777" w:rsidR="005E48A2" w:rsidRPr="00DD70E5" w:rsidRDefault="005E48A2" w:rsidP="008745E1">
            <w:pPr>
              <w:rPr>
                <w:rFonts w:ascii="Courier New" w:hAnsi="Courier New" w:cs="Courier New"/>
              </w:rPr>
            </w:pPr>
            <w:r w:rsidRPr="00DD70E5">
              <w:rPr>
                <w:rFonts w:ascii="Courier New" w:hAnsi="Courier New" w:cs="Courier New"/>
              </w:rPr>
              <w:t>…</w:t>
            </w:r>
          </w:p>
          <w:p w14:paraId="4CB03DA6" w14:textId="77777777" w:rsidR="005E48A2" w:rsidRPr="00DD70E5" w:rsidRDefault="005E48A2" w:rsidP="008745E1">
            <w:pPr>
              <w:rPr>
                <w:rFonts w:ascii="Courier New" w:hAnsi="Courier New" w:cs="Courier New"/>
              </w:rPr>
            </w:pPr>
            <w:r w:rsidRPr="00DD70E5">
              <w:rPr>
                <w:rFonts w:ascii="Courier New" w:hAnsi="Courier New" w:cs="Courier New"/>
              </w:rPr>
              <w:t>// (c2)</w:t>
            </w:r>
          </w:p>
          <w:p w14:paraId="2039EFF5" w14:textId="77777777" w:rsidR="005E48A2" w:rsidRPr="00DD70E5" w:rsidRDefault="005E48A2" w:rsidP="008745E1">
            <w:pPr>
              <w:rPr>
                <w:rFonts w:ascii="Courier New" w:hAnsi="Courier New" w:cs="Courier New"/>
              </w:rPr>
            </w:pPr>
            <w:r w:rsidRPr="00DD70E5">
              <w:rPr>
                <w:rFonts w:ascii="Courier New" w:hAnsi="Courier New" w:cs="Courier New"/>
              </w:rPr>
              <w:t>GET https://</w:t>
            </w:r>
            <w:r w:rsidRPr="00DD70E5">
              <w:rPr>
                <w:rFonts w:ascii="Courier New" w:hAnsi="Courier New" w:cs="Courier New"/>
                <w:szCs w:val="17"/>
              </w:rPr>
              <w:t>wipo.int</w:t>
            </w:r>
            <w:r w:rsidRPr="00DD70E5">
              <w:rPr>
                <w:rFonts w:ascii="Courier New" w:hAnsi="Courier New" w:cs="Courier New"/>
              </w:rPr>
              <w:t>/api/v1/queue</w:t>
            </w:r>
            <w:r w:rsidR="009234B4">
              <w:rPr>
                <w:rFonts w:ascii="Courier New" w:hAnsi="Courier New" w:cs="Courier New"/>
              </w:rPr>
              <w:t>s</w:t>
            </w:r>
            <w:r w:rsidRPr="00DD70E5">
              <w:rPr>
                <w:rFonts w:ascii="Courier New" w:hAnsi="Courier New" w:cs="Courier New"/>
              </w:rPr>
              <w:t>/12345</w:t>
            </w:r>
          </w:p>
          <w:p w14:paraId="69B75DFF" w14:textId="77777777" w:rsidR="005E48A2" w:rsidRPr="00DD70E5" w:rsidRDefault="005E48A2" w:rsidP="008745E1">
            <w:pPr>
              <w:rPr>
                <w:rFonts w:ascii="Courier New" w:hAnsi="Courier New" w:cs="Courier New"/>
              </w:rPr>
            </w:pPr>
            <w:r w:rsidRPr="00DD70E5">
              <w:rPr>
                <w:rFonts w:ascii="Courier New" w:hAnsi="Courier New" w:cs="Courier New"/>
              </w:rPr>
              <w:t>HTTP/1.1 303 See Other</w:t>
            </w:r>
          </w:p>
          <w:p w14:paraId="3A9DF13B" w14:textId="77777777" w:rsidR="005E48A2" w:rsidRPr="00DD70E5" w:rsidRDefault="005E48A2" w:rsidP="008745E1">
            <w:pPr>
              <w:rPr>
                <w:rFonts w:ascii="Courier New" w:hAnsi="Courier New" w:cs="Courier New"/>
              </w:rPr>
            </w:pPr>
            <w:r w:rsidRPr="00DD70E5">
              <w:rPr>
                <w:rFonts w:ascii="Courier New" w:hAnsi="Courier New" w:cs="Courier New"/>
              </w:rPr>
              <w:t>Location: https://</w:t>
            </w:r>
            <w:r w:rsidRPr="00DD70E5">
              <w:rPr>
                <w:rFonts w:ascii="Courier New" w:hAnsi="Courier New" w:cs="Courier New"/>
                <w:szCs w:val="17"/>
              </w:rPr>
              <w:t>wipo.int</w:t>
            </w:r>
            <w:r w:rsidRPr="00DD70E5">
              <w:rPr>
                <w:rFonts w:ascii="Courier New" w:hAnsi="Courier New" w:cs="Courier New"/>
              </w:rPr>
              <w:t>/api/v1/path/to/pdf</w:t>
            </w:r>
          </w:p>
          <w:p w14:paraId="583C25FF" w14:textId="77777777" w:rsidR="005E48A2" w:rsidRPr="00DD70E5" w:rsidRDefault="005E48A2" w:rsidP="008745E1">
            <w:pPr>
              <w:rPr>
                <w:rFonts w:ascii="Courier New" w:hAnsi="Courier New" w:cs="Courier New"/>
              </w:rPr>
            </w:pPr>
            <w:r w:rsidRPr="00DD70E5">
              <w:rPr>
                <w:rFonts w:ascii="Courier New" w:hAnsi="Courier New" w:cs="Courier New"/>
              </w:rPr>
              <w:t>…</w:t>
            </w:r>
          </w:p>
          <w:p w14:paraId="168A7F02" w14:textId="77777777" w:rsidR="005E48A2" w:rsidRPr="00DD70E5" w:rsidRDefault="005E48A2" w:rsidP="008745E1">
            <w:pPr>
              <w:rPr>
                <w:rFonts w:ascii="Courier New" w:hAnsi="Courier New" w:cs="Courier New"/>
              </w:rPr>
            </w:pPr>
            <w:r w:rsidRPr="00DD70E5">
              <w:rPr>
                <w:rFonts w:ascii="Courier New" w:hAnsi="Courier New" w:cs="Courier New"/>
              </w:rPr>
              <w:t>// (c3)</w:t>
            </w:r>
          </w:p>
          <w:p w14:paraId="5A371B42" w14:textId="77777777" w:rsidR="005E48A2" w:rsidRPr="00DD70E5" w:rsidRDefault="005E48A2" w:rsidP="008745E1">
            <w:pPr>
              <w:rPr>
                <w:rFonts w:ascii="Courier New" w:hAnsi="Courier New" w:cs="Courier New"/>
              </w:rPr>
            </w:pPr>
            <w:r w:rsidRPr="00DD70E5">
              <w:rPr>
                <w:rFonts w:ascii="Courier New" w:hAnsi="Courier New" w:cs="Courier New"/>
              </w:rPr>
              <w:t>GET https://</w:t>
            </w:r>
            <w:r w:rsidRPr="00DD70E5">
              <w:rPr>
                <w:rFonts w:ascii="Courier New" w:hAnsi="Courier New" w:cs="Courier New"/>
                <w:szCs w:val="17"/>
              </w:rPr>
              <w:t>wipo.int</w:t>
            </w:r>
            <w:r w:rsidRPr="00DD70E5">
              <w:rPr>
                <w:rFonts w:ascii="Courier New" w:hAnsi="Courier New" w:cs="Courier New"/>
              </w:rPr>
              <w:t>/api/v1/path/to/pdf</w:t>
            </w:r>
          </w:p>
          <w:p w14:paraId="0F1DA146" w14:textId="77777777" w:rsidR="005E48A2" w:rsidRPr="00DD70E5" w:rsidRDefault="005E48A2" w:rsidP="008745E1">
            <w:pPr>
              <w:rPr>
                <w:rFonts w:ascii="Courier New" w:hAnsi="Courier New" w:cs="Courier New"/>
              </w:rPr>
            </w:pPr>
            <w:r w:rsidRPr="00DD70E5">
              <w:rPr>
                <w:rFonts w:ascii="Courier New" w:hAnsi="Courier New" w:cs="Courier New"/>
              </w:rPr>
              <w:t>…</w:t>
            </w:r>
          </w:p>
        </w:tc>
      </w:tr>
    </w:tbl>
    <w:p w14:paraId="4304561F" w14:textId="77777777" w:rsidR="00F875E1" w:rsidRDefault="00F875E1" w:rsidP="001E2761">
      <w:pPr>
        <w:pStyle w:val="STParagraph"/>
      </w:pPr>
      <w:r>
        <w:fldChar w:fldCharType="begin"/>
      </w:r>
      <w:r>
        <w:instrText xml:space="preserve"> AUTONUM  </w:instrText>
      </w:r>
      <w:r>
        <w:fldChar w:fldCharType="end"/>
      </w:r>
      <w:r>
        <w:tab/>
        <w:t>If an API supports long-running operations, then they should be performed asynchronously to ensure the user is not made to wait for a response.</w:t>
      </w:r>
      <w:r w:rsidR="00C805CD">
        <w:t xml:space="preserve"> </w:t>
      </w:r>
      <w:r>
        <w:t xml:space="preserve"> The rule below sets out a recommended approach for implementation. </w:t>
      </w:r>
    </w:p>
    <w:p w14:paraId="1868CB31" w14:textId="6141AD49" w:rsidR="005E48A2" w:rsidRPr="00DD70E5" w:rsidRDefault="008620A5" w:rsidP="00AD65B2">
      <w:pPr>
        <w:pStyle w:val="RuleStyle"/>
      </w:pPr>
      <w:r>
        <w:t>[RS</w:t>
      </w:r>
      <w:r w:rsidR="00B04C50">
        <w:t>G</w:t>
      </w:r>
      <w:r>
        <w:t>-1</w:t>
      </w:r>
      <w:r w:rsidR="00355848">
        <w:t>15</w:t>
      </w:r>
      <w:r w:rsidR="005E48A2" w:rsidRPr="00DD70E5">
        <w:t>]</w:t>
      </w:r>
      <w:r w:rsidR="00AD65B2">
        <w:tab/>
      </w:r>
      <w:r w:rsidR="005E48A2" w:rsidRPr="00DD70E5">
        <w:t>If the API supports long-running operations, they SHOULD be asynchronous.</w:t>
      </w:r>
      <w:r w:rsidR="00D63EA4">
        <w:t xml:space="preserve"> </w:t>
      </w:r>
      <w:r w:rsidR="005E48A2" w:rsidRPr="00DD70E5">
        <w:t xml:space="preserve"> The following approach SHOULD be followed:</w:t>
      </w:r>
    </w:p>
    <w:p w14:paraId="3A02A7FB" w14:textId="77777777" w:rsidR="005E48A2" w:rsidRPr="00DD70E5" w:rsidRDefault="005E48A2">
      <w:pPr>
        <w:pStyle w:val="STListParagraph"/>
        <w:numPr>
          <w:ilvl w:val="0"/>
          <w:numId w:val="31"/>
        </w:numPr>
      </w:pPr>
      <w:r w:rsidRPr="00DD70E5">
        <w:t xml:space="preserve">The service consumer </w:t>
      </w:r>
      <w:r w:rsidR="00C805CD">
        <w:t>activates the service operation;</w:t>
      </w:r>
    </w:p>
    <w:p w14:paraId="4B627BF6" w14:textId="3B488517" w:rsidR="0058276D" w:rsidRPr="00DD70E5" w:rsidRDefault="0058276D" w:rsidP="005B30AD">
      <w:pPr>
        <w:pStyle w:val="STListParagraph"/>
      </w:pPr>
      <w:r w:rsidRPr="00DD70E5">
        <w:t xml:space="preserve">The service operation returns the status code </w:t>
      </w:r>
      <w:r>
        <w:t>“</w:t>
      </w:r>
      <w:r w:rsidRPr="00D34B4B">
        <w:rPr>
          <w:rFonts w:ascii="Courier New" w:hAnsi="Courier New"/>
        </w:rPr>
        <w:t>202 Accepted</w:t>
      </w:r>
      <w:r>
        <w:t>”</w:t>
      </w:r>
      <w:r w:rsidRPr="00DD70E5">
        <w:t xml:space="preserve"> according to IETF RFC </w:t>
      </w:r>
      <w:del w:id="214" w:author="Author">
        <w:r w:rsidRPr="00DD70E5" w:rsidDel="002E092F">
          <w:delText>7231</w:delText>
        </w:r>
        <w:r w:rsidRPr="00DD70E5">
          <w:delText xml:space="preserve"> </w:delText>
        </w:r>
        <w:r w:rsidRPr="00DD70E5" w:rsidDel="002E092F">
          <w:delText>(section 6.3.3),</w:delText>
        </w:r>
      </w:del>
      <w:ins w:id="215" w:author="Author">
        <w:r w:rsidR="002E092F">
          <w:t>9110</w:t>
        </w:r>
        <w:r w:rsidRPr="00DD70E5">
          <w:t xml:space="preserve"> </w:t>
        </w:r>
        <w:r w:rsidR="0026391D">
          <w:t>(section 15.3.3)</w:t>
        </w:r>
        <w:r w:rsidRPr="00DD70E5">
          <w:t xml:space="preserve"> </w:t>
        </w:r>
      </w:ins>
      <w:r w:rsidRPr="00DD70E5">
        <w:t xml:space="preserve"> i.e.</w:t>
      </w:r>
      <w:r w:rsidR="00724DAC">
        <w:t>,</w:t>
      </w:r>
      <w:r w:rsidRPr="00DD70E5">
        <w:t xml:space="preserve"> the request has been accepted for processing but the processing has not been completed. </w:t>
      </w:r>
      <w:r w:rsidR="00A13362">
        <w:t xml:space="preserve"> </w:t>
      </w:r>
      <w:r w:rsidRPr="00DD70E5">
        <w:t xml:space="preserve">The location of the queued task that was created is also returned with the HTTP header </w:t>
      </w:r>
      <w:r w:rsidRPr="009C383A">
        <w:t>Location</w:t>
      </w:r>
      <w:r w:rsidR="00C805CD">
        <w:t>;  and</w:t>
      </w:r>
    </w:p>
    <w:p w14:paraId="304A504C" w14:textId="00D0C203" w:rsidR="0058276D" w:rsidRDefault="0058276D" w:rsidP="005B30AD">
      <w:pPr>
        <w:pStyle w:val="STListParagraph"/>
      </w:pPr>
      <w:r w:rsidRPr="00AE785C">
        <w:t xml:space="preserve">The service consumer calls the returned </w:t>
      </w:r>
      <w:r w:rsidR="00A806E4" w:rsidRPr="00AE785C">
        <w:t>L</w:t>
      </w:r>
      <w:r w:rsidRPr="00AE785C">
        <w:t>ocation to learn if the resource is available.</w:t>
      </w:r>
      <w:r w:rsidR="00A13362">
        <w:t xml:space="preserve"> </w:t>
      </w:r>
      <w:r w:rsidRPr="00AE785C">
        <w:t xml:space="preserve"> If the resource is not available, the response SHOULD have the status code “</w:t>
      </w:r>
      <w:r w:rsidRPr="00D34B4B">
        <w:rPr>
          <w:rFonts w:ascii="Courier New" w:hAnsi="Courier New"/>
        </w:rPr>
        <w:t>200 OK</w:t>
      </w:r>
      <w:r w:rsidRPr="00AE785C">
        <w:t>”, contain the task status (for example pending) and MAY contain other information (for example,</w:t>
      </w:r>
      <w:r w:rsidR="00D77271">
        <w:t xml:space="preserve"> a progress indicator, and/or</w:t>
      </w:r>
      <w:r w:rsidRPr="00AE785C">
        <w:t xml:space="preserve"> a link to cancel</w:t>
      </w:r>
      <w:r w:rsidR="00B46E85" w:rsidRPr="00AE785C">
        <w:t xml:space="preserve"> or delete</w:t>
      </w:r>
      <w:r w:rsidRPr="00AE785C">
        <w:t xml:space="preserve"> the task using the DELETE HTTP method).</w:t>
      </w:r>
      <w:r w:rsidR="00A13362">
        <w:t xml:space="preserve"> </w:t>
      </w:r>
      <w:r w:rsidRPr="00AE785C">
        <w:t xml:space="preserve"> If the resource is available, the response SHOULD have the status code “</w:t>
      </w:r>
      <w:r w:rsidRPr="00D34B4B">
        <w:rPr>
          <w:rFonts w:ascii="Courier New" w:hAnsi="Courier New"/>
        </w:rPr>
        <w:t>303 See Other</w:t>
      </w:r>
      <w:r w:rsidRPr="00AE785C">
        <w:t>” and the HTTP header Location SHOULD contain the URL to retrieve the task results.</w:t>
      </w:r>
      <w:r w:rsidR="00252CFF" w:rsidRPr="00AE785C">
        <w:t xml:space="preserve"> </w:t>
      </w:r>
    </w:p>
    <w:p w14:paraId="2DF7407D" w14:textId="1618E968" w:rsidR="005E48A2" w:rsidRPr="00DD70E5" w:rsidRDefault="005E48A2" w:rsidP="00FE600B">
      <w:pPr>
        <w:pStyle w:val="Heading3"/>
        <w:spacing w:before="170" w:after="170"/>
      </w:pPr>
      <w:bookmarkStart w:id="216" w:name="_Toc210838936"/>
      <w:r w:rsidRPr="00DD70E5">
        <w:t>Security Model</w:t>
      </w:r>
      <w:bookmarkEnd w:id="216"/>
    </w:p>
    <w:p w14:paraId="0171BCD4" w14:textId="77777777" w:rsidR="005E48A2" w:rsidRPr="00D21B58" w:rsidRDefault="005E48A2" w:rsidP="006166F1">
      <w:pPr>
        <w:pStyle w:val="STH4"/>
      </w:pPr>
      <w:r w:rsidRPr="00D21B58">
        <w:t>General Rules</w:t>
      </w:r>
    </w:p>
    <w:p w14:paraId="0365B416" w14:textId="77777777" w:rsidR="005E48A2" w:rsidRPr="00D21B58" w:rsidRDefault="001446D6" w:rsidP="001E2761">
      <w:pPr>
        <w:pStyle w:val="STParagraph"/>
      </w:pPr>
      <w:r>
        <w:fldChar w:fldCharType="begin"/>
      </w:r>
      <w:r>
        <w:instrText xml:space="preserve"> AUTONUM  </w:instrText>
      </w:r>
      <w:r>
        <w:fldChar w:fldCharType="end"/>
      </w:r>
      <w:r>
        <w:tab/>
      </w:r>
      <w:r w:rsidR="005E48A2" w:rsidRPr="00D21B58">
        <w:t xml:space="preserve">Within the scope of this standard, API security is concerned with pivotal security attributes that will ensure that information </w:t>
      </w:r>
      <w:r w:rsidR="00F27721">
        <w:t xml:space="preserve">accessible by an API </w:t>
      </w:r>
      <w:r w:rsidR="005E48A2" w:rsidRPr="00D21B58">
        <w:t xml:space="preserve">and APIs </w:t>
      </w:r>
      <w:r w:rsidR="00F27721">
        <w:t xml:space="preserve">themselves </w:t>
      </w:r>
      <w:r w:rsidR="005E48A2" w:rsidRPr="00D21B58">
        <w:t>are secure throughout their lifecycle.</w:t>
      </w:r>
      <w:r w:rsidR="00EB07DA">
        <w:t xml:space="preserve"> </w:t>
      </w:r>
      <w:r w:rsidR="005E48A2" w:rsidRPr="00D21B58">
        <w:t xml:space="preserve"> These attributes are confidentiality, integrity, availability, trust, non-repudiation, compartmentalization, authentication, authorization and auditing.</w:t>
      </w:r>
    </w:p>
    <w:p w14:paraId="6FBA63C4" w14:textId="7612753D" w:rsidR="005E48A2" w:rsidRPr="00D21B58" w:rsidRDefault="005E48A2" w:rsidP="00996ABC">
      <w:pPr>
        <w:pStyle w:val="RuleStyle"/>
      </w:pPr>
      <w:r w:rsidRPr="00D21B58">
        <w:t>[RS</w:t>
      </w:r>
      <w:r w:rsidR="00EE255D">
        <w:t>G</w:t>
      </w:r>
      <w:r w:rsidRPr="00D21B58">
        <w:t>-</w:t>
      </w:r>
      <w:r w:rsidR="008620A5">
        <w:t>1</w:t>
      </w:r>
      <w:r w:rsidR="00355848">
        <w:t>16</w:t>
      </w:r>
      <w:r w:rsidRPr="00D21B58">
        <w:t>]</w:t>
      </w:r>
      <w:r w:rsidR="002465D1">
        <w:tab/>
      </w:r>
      <w:r w:rsidRPr="00D21B58">
        <w:t>Confidentiality</w:t>
      </w:r>
      <w:r w:rsidRPr="002465D1">
        <w:rPr>
          <w:bCs/>
        </w:rPr>
        <w:t>:</w:t>
      </w:r>
      <w:r w:rsidRPr="009624B8">
        <w:rPr>
          <w:sz w:val="16"/>
          <w:szCs w:val="16"/>
          <w:lang w:eastAsia="zh-CN"/>
        </w:rPr>
        <w:t xml:space="preserve"> </w:t>
      </w:r>
      <w:r w:rsidR="0083705F">
        <w:rPr>
          <w:sz w:val="16"/>
          <w:szCs w:val="16"/>
          <w:lang w:eastAsia="zh-CN"/>
        </w:rPr>
        <w:t xml:space="preserve"> </w:t>
      </w:r>
      <w:r w:rsidRPr="009624B8">
        <w:rPr>
          <w:sz w:val="16"/>
          <w:szCs w:val="16"/>
          <w:lang w:eastAsia="zh-CN"/>
        </w:rPr>
        <w:t xml:space="preserve">APIs and </w:t>
      </w:r>
      <w:r w:rsidR="00F27721" w:rsidRPr="009624B8">
        <w:rPr>
          <w:sz w:val="16"/>
          <w:szCs w:val="16"/>
          <w:lang w:eastAsia="zh-CN"/>
        </w:rPr>
        <w:t xml:space="preserve">API </w:t>
      </w:r>
      <w:r w:rsidRPr="00D21B58">
        <w:t>Information MUST be identified, classified, and protected against unauthorized access, disclosure and eavesdropping at all times.</w:t>
      </w:r>
      <w:r w:rsidR="0037249A">
        <w:t xml:space="preserve"> </w:t>
      </w:r>
      <w:r w:rsidRPr="00D21B58">
        <w:t xml:space="preserve"> The least privilege, </w:t>
      </w:r>
      <w:r w:rsidR="00783C4B">
        <w:t xml:space="preserve">zero trust, </w:t>
      </w:r>
      <w:r w:rsidRPr="00D21B58">
        <w:t>need to know and need to share</w:t>
      </w:r>
      <w:r w:rsidR="00C37888">
        <w:rPr>
          <w:rStyle w:val="FootnoteReference"/>
        </w:rPr>
        <w:footnoteReference w:id="12"/>
      </w:r>
      <w:r w:rsidRPr="00D21B58">
        <w:t xml:space="preserve"> principles MUST be followed.</w:t>
      </w:r>
    </w:p>
    <w:p w14:paraId="5C924F3E" w14:textId="5A00E241" w:rsidR="005E48A2" w:rsidRPr="00D21B58" w:rsidRDefault="005E48A2" w:rsidP="00996ABC">
      <w:pPr>
        <w:pStyle w:val="RuleStyle"/>
      </w:pPr>
      <w:r w:rsidRPr="00D21B58">
        <w:t>[RS</w:t>
      </w:r>
      <w:r w:rsidR="00EE255D">
        <w:t>G</w:t>
      </w:r>
      <w:r w:rsidRPr="00D21B58">
        <w:t>-</w:t>
      </w:r>
      <w:r w:rsidR="001B5854">
        <w:t>1</w:t>
      </w:r>
      <w:r w:rsidR="00355848">
        <w:t>17</w:t>
      </w:r>
      <w:r w:rsidRPr="00D21B58">
        <w:t>]</w:t>
      </w:r>
      <w:r w:rsidR="002465D1">
        <w:tab/>
      </w:r>
      <w:r w:rsidRPr="00D21B58">
        <w:t xml:space="preserve">Integrity-Assurance: </w:t>
      </w:r>
      <w:r w:rsidR="0083705F">
        <w:t xml:space="preserve"> </w:t>
      </w:r>
      <w:r w:rsidRPr="00D21B58">
        <w:t xml:space="preserve">APIs and </w:t>
      </w:r>
      <w:r w:rsidR="007C1799">
        <w:t xml:space="preserve">API </w:t>
      </w:r>
      <w:r w:rsidRPr="00D21B58">
        <w:t xml:space="preserve">Information MUST be protected against unauthorized modification, duplication, corruption and destruction. </w:t>
      </w:r>
      <w:r w:rsidR="0037249A">
        <w:t xml:space="preserve"> </w:t>
      </w:r>
      <w:r w:rsidRPr="00D21B58">
        <w:t xml:space="preserve">Information MUST be modified through approved transactions and interfaces. </w:t>
      </w:r>
      <w:r w:rsidR="0037249A">
        <w:t xml:space="preserve"> </w:t>
      </w:r>
      <w:r w:rsidRPr="00D21B58">
        <w:t xml:space="preserve">Systems MUST be </w:t>
      </w:r>
      <w:r w:rsidR="007C1799">
        <w:t>updated</w:t>
      </w:r>
      <w:r w:rsidR="007C1799" w:rsidRPr="00D21B58">
        <w:t xml:space="preserve"> </w:t>
      </w:r>
      <w:r w:rsidR="007C1799">
        <w:t>using</w:t>
      </w:r>
      <w:r w:rsidR="007C1799" w:rsidRPr="00D21B58">
        <w:t xml:space="preserve"> </w:t>
      </w:r>
      <w:r w:rsidRPr="00D21B58">
        <w:t>approved configuration management, change management and patch management processes.</w:t>
      </w:r>
    </w:p>
    <w:p w14:paraId="73F6F3D5" w14:textId="1922C0BE" w:rsidR="005E48A2" w:rsidRPr="00D21B58" w:rsidRDefault="005E48A2" w:rsidP="00996ABC">
      <w:pPr>
        <w:pStyle w:val="RuleStyle"/>
      </w:pPr>
      <w:r w:rsidRPr="00D21B58">
        <w:t>[RS</w:t>
      </w:r>
      <w:r w:rsidR="00EE255D">
        <w:t>G</w:t>
      </w:r>
      <w:r w:rsidRPr="00D21B58">
        <w:t>-</w:t>
      </w:r>
      <w:r w:rsidR="001B5854">
        <w:t>1</w:t>
      </w:r>
      <w:r w:rsidR="00355848">
        <w:t>18</w:t>
      </w:r>
      <w:r w:rsidRPr="00D21B58">
        <w:t>]</w:t>
      </w:r>
      <w:r w:rsidR="0083705F">
        <w:tab/>
      </w:r>
      <w:r w:rsidRPr="00D21B58">
        <w:t>Availability:</w:t>
      </w:r>
      <w:r w:rsidR="0083705F">
        <w:t xml:space="preserve"> </w:t>
      </w:r>
      <w:r w:rsidRPr="00D21B58">
        <w:t xml:space="preserve"> APIs and </w:t>
      </w:r>
      <w:r w:rsidR="007C1799">
        <w:t xml:space="preserve">API </w:t>
      </w:r>
      <w:r w:rsidRPr="00D21B58">
        <w:t xml:space="preserve">Information MUST be available to authorized users at the right time as defined in the </w:t>
      </w:r>
      <w:r w:rsidR="007C1799">
        <w:t>Service Level Agreements (</w:t>
      </w:r>
      <w:r w:rsidRPr="00D21B58">
        <w:t>SLAs</w:t>
      </w:r>
      <w:r w:rsidR="007C1799">
        <w:t>)</w:t>
      </w:r>
      <w:r w:rsidRPr="00D21B58">
        <w:t>, access-control policies and defined business processes.</w:t>
      </w:r>
    </w:p>
    <w:p w14:paraId="63F52B50" w14:textId="6ACFCB11" w:rsidR="005E48A2" w:rsidRPr="00D21B58" w:rsidRDefault="001B5854" w:rsidP="00996ABC">
      <w:pPr>
        <w:pStyle w:val="RuleStyle"/>
      </w:pPr>
      <w:r>
        <w:t>[RS</w:t>
      </w:r>
      <w:r w:rsidR="00EE255D">
        <w:t>G</w:t>
      </w:r>
      <w:r>
        <w:t>-1</w:t>
      </w:r>
      <w:r w:rsidR="00355848">
        <w:t>19</w:t>
      </w:r>
      <w:r w:rsidR="005E48A2" w:rsidRPr="00D21B58">
        <w:t>]</w:t>
      </w:r>
      <w:r w:rsidR="0083705F">
        <w:tab/>
      </w:r>
      <w:r w:rsidR="005E48A2" w:rsidRPr="00D21B58">
        <w:t>Non-repudiation:</w:t>
      </w:r>
      <w:r w:rsidR="0083705F">
        <w:t xml:space="preserve"> </w:t>
      </w:r>
      <w:r w:rsidR="005E48A2" w:rsidRPr="00D21B58">
        <w:t xml:space="preserve"> Every transaction processed or action performed by APIs MUST enforce non-repudiation through the implementation of proper auditing, authorization, authentication, and the implementation of secure paths and non-repudiation services and mechanisms.</w:t>
      </w:r>
    </w:p>
    <w:p w14:paraId="4F8B7C7F" w14:textId="6EF4BEDD" w:rsidR="005E48A2" w:rsidRPr="00D21B58" w:rsidRDefault="001B5854" w:rsidP="00996ABC">
      <w:pPr>
        <w:pStyle w:val="RuleStyle"/>
      </w:pPr>
      <w:r>
        <w:t>[RS</w:t>
      </w:r>
      <w:r w:rsidR="00EE255D">
        <w:t>G</w:t>
      </w:r>
      <w:r>
        <w:t>-1</w:t>
      </w:r>
      <w:r w:rsidR="00355848">
        <w:t>20</w:t>
      </w:r>
      <w:r w:rsidR="005E48A2" w:rsidRPr="00D21B58">
        <w:t>]</w:t>
      </w:r>
      <w:r w:rsidR="0083705F">
        <w:tab/>
      </w:r>
      <w:r w:rsidR="005E48A2" w:rsidRPr="00D21B58">
        <w:t xml:space="preserve">Authentication, Authorization, Auditing: </w:t>
      </w:r>
      <w:r w:rsidR="0083705F">
        <w:t xml:space="preserve"> </w:t>
      </w:r>
      <w:r w:rsidR="005E48A2" w:rsidRPr="00D21B58">
        <w:t xml:space="preserve">Users, systems, APIs or devices involved in critical transactions or actions MUST be authenticated, authorized using role-based or attribute based access-control services and maintain segregation of duty. </w:t>
      </w:r>
      <w:r w:rsidR="0037249A">
        <w:t xml:space="preserve"> </w:t>
      </w:r>
      <w:r w:rsidR="005E48A2" w:rsidRPr="00D21B58">
        <w:t>In addition, all actions MUST be logged</w:t>
      </w:r>
      <w:r w:rsidR="00724DAC">
        <w:t>,</w:t>
      </w:r>
      <w:r w:rsidR="005E48A2" w:rsidRPr="00D21B58">
        <w:t xml:space="preserve"> and the authentication’s strength must increase with the associated information risk.</w:t>
      </w:r>
    </w:p>
    <w:p w14:paraId="3533E536" w14:textId="77777777" w:rsidR="005E48A2" w:rsidRPr="005B30AD" w:rsidRDefault="005E48A2" w:rsidP="006166F1">
      <w:pPr>
        <w:pStyle w:val="STH4"/>
      </w:pPr>
      <w:r w:rsidRPr="00D21B58">
        <w:t>Guidelines for secure and threat-resistant API management</w:t>
      </w:r>
    </w:p>
    <w:p w14:paraId="22ED10A0" w14:textId="77777777" w:rsidR="005E48A2" w:rsidRPr="00D21B58" w:rsidRDefault="001446D6" w:rsidP="001E2761">
      <w:pPr>
        <w:pStyle w:val="STParagraph"/>
      </w:pPr>
      <w:r>
        <w:fldChar w:fldCharType="begin"/>
      </w:r>
      <w:r>
        <w:instrText xml:space="preserve"> AUTONUM  </w:instrText>
      </w:r>
      <w:r>
        <w:fldChar w:fldCharType="end"/>
      </w:r>
      <w:r>
        <w:tab/>
      </w:r>
      <w:r w:rsidR="005E48A2" w:rsidRPr="00D21B58">
        <w:t xml:space="preserve">APIs should be designed, built, tested, and implemented with security requirements and risks in mind. </w:t>
      </w:r>
      <w:r w:rsidR="00EB07DA">
        <w:t xml:space="preserve"> </w:t>
      </w:r>
      <w:r w:rsidR="005E48A2" w:rsidRPr="00D21B58">
        <w:t xml:space="preserve">The appropriate countermeasures and controls should be built directly into the design and not as an after-thought. </w:t>
      </w:r>
      <w:r w:rsidR="00EB07DA">
        <w:t xml:space="preserve"> </w:t>
      </w:r>
      <w:r w:rsidR="005E48A2" w:rsidRPr="00D21B58">
        <w:t>It is recommended to use best practices and standards</w:t>
      </w:r>
      <w:r w:rsidR="007C1799">
        <w:t>,</w:t>
      </w:r>
      <w:r w:rsidR="005E48A2" w:rsidRPr="00D21B58">
        <w:t xml:space="preserve"> such as OWASP. </w:t>
      </w:r>
    </w:p>
    <w:p w14:paraId="7BA392F4" w14:textId="5A7584A2" w:rsidR="005E48A2" w:rsidRPr="00D21B58" w:rsidRDefault="005E48A2" w:rsidP="00996ABC">
      <w:pPr>
        <w:pStyle w:val="RuleStyle"/>
      </w:pPr>
      <w:r w:rsidRPr="00D21B58">
        <w:t>[RS</w:t>
      </w:r>
      <w:r w:rsidR="007D6BD6">
        <w:t>G</w:t>
      </w:r>
      <w:r w:rsidRPr="00D21B58">
        <w:t>-1</w:t>
      </w:r>
      <w:r w:rsidR="00355848">
        <w:t>21</w:t>
      </w:r>
      <w:r w:rsidRPr="00D21B58">
        <w:t>]</w:t>
      </w:r>
      <w:r w:rsidR="009E3A91">
        <w:tab/>
      </w:r>
      <w:r w:rsidRPr="00D21B58">
        <w:t>While developing APIs, threats, malicious use cases, secure coding techniques, transport layer security and security testing MUST be carefully considered, especially:</w:t>
      </w:r>
    </w:p>
    <w:p w14:paraId="4D4989C2" w14:textId="188B762F" w:rsidR="005E48A2" w:rsidRPr="007E455F" w:rsidRDefault="005E48A2" w:rsidP="00796FAA">
      <w:pPr>
        <w:pStyle w:val="Level3Bullet"/>
      </w:pPr>
      <w:r w:rsidRPr="007E455F">
        <w:rPr>
          <w:rFonts w:ascii="Courier New" w:hAnsi="Courier New"/>
        </w:rPr>
        <w:t>PUTs</w:t>
      </w:r>
      <w:r w:rsidRPr="007E455F">
        <w:t xml:space="preserve"> and </w:t>
      </w:r>
      <w:r w:rsidRPr="007E455F">
        <w:rPr>
          <w:rFonts w:ascii="Courier New" w:hAnsi="Courier New"/>
        </w:rPr>
        <w:t>POSTs</w:t>
      </w:r>
      <w:r w:rsidRPr="007E455F">
        <w:t xml:space="preserve">: </w:t>
      </w:r>
      <w:r w:rsidR="00F20DD7" w:rsidRPr="007E455F">
        <w:t xml:space="preserve"> i.e., </w:t>
      </w:r>
      <w:r w:rsidRPr="007E455F">
        <w:t>which change</w:t>
      </w:r>
      <w:r w:rsidR="007C1799" w:rsidRPr="007E455F">
        <w:t xml:space="preserve"> to</w:t>
      </w:r>
      <w:r w:rsidRPr="007E455F">
        <w:t xml:space="preserve"> internal data could potentially </w:t>
      </w:r>
      <w:r w:rsidR="007C1799" w:rsidRPr="007E455F">
        <w:t xml:space="preserve">be </w:t>
      </w:r>
      <w:r w:rsidRPr="007E455F">
        <w:t>used to attack or misinform</w:t>
      </w:r>
      <w:r w:rsidR="00FA7889" w:rsidRPr="007E455F">
        <w:t>;</w:t>
      </w:r>
    </w:p>
    <w:p w14:paraId="1936BFB4" w14:textId="63A919D3" w:rsidR="005E48A2" w:rsidRPr="007E455F" w:rsidRDefault="005E48A2" w:rsidP="00796FAA">
      <w:pPr>
        <w:pStyle w:val="Level3Bullet"/>
      </w:pPr>
      <w:r w:rsidRPr="007E455F">
        <w:rPr>
          <w:rFonts w:ascii="Courier New" w:hAnsi="Courier New"/>
        </w:rPr>
        <w:t>DELETE</w:t>
      </w:r>
      <w:ins w:id="217" w:author="Author">
        <w:r w:rsidR="008D7542" w:rsidRPr="007E455F">
          <w:rPr>
            <w:rFonts w:ascii="Courier New" w:hAnsi="Courier New"/>
          </w:rPr>
          <w:t>s</w:t>
        </w:r>
      </w:ins>
      <w:del w:id="218" w:author="Author">
        <w:r w:rsidRPr="007E455F" w:rsidDel="008D7542">
          <w:rPr>
            <w:rFonts w:ascii="Courier New" w:hAnsi="Courier New"/>
          </w:rPr>
          <w:delText>S</w:delText>
        </w:r>
      </w:del>
      <w:r w:rsidR="00F20DD7" w:rsidRPr="007E455F">
        <w:t xml:space="preserve">:  </w:t>
      </w:r>
      <w:r w:rsidRPr="007E455F">
        <w:t>i.e.</w:t>
      </w:r>
      <w:r w:rsidR="00F20DD7" w:rsidRPr="007E455F">
        <w:t>,</w:t>
      </w:r>
      <w:r w:rsidRPr="007E455F">
        <w:t xml:space="preserve"> could be used to remove the contents of an internal resource repository</w:t>
      </w:r>
      <w:r w:rsidR="00FA7889" w:rsidRPr="007E455F">
        <w:t>;</w:t>
      </w:r>
    </w:p>
    <w:p w14:paraId="64652944" w14:textId="3B1C805C" w:rsidR="005E48A2" w:rsidRPr="007E455F" w:rsidRDefault="005E48A2" w:rsidP="00796FAA">
      <w:pPr>
        <w:pStyle w:val="Level3Bullet"/>
      </w:pPr>
      <w:r w:rsidRPr="007E455F">
        <w:t>Whitelist allowable methods to ensure that allowable HTTP Methods are properly restricted while others would return a proper response code</w:t>
      </w:r>
      <w:r w:rsidR="00FA7889" w:rsidRPr="007E455F">
        <w:t xml:space="preserve">; </w:t>
      </w:r>
      <w:r w:rsidR="003919AA" w:rsidRPr="007E455F">
        <w:t xml:space="preserve"> </w:t>
      </w:r>
      <w:r w:rsidR="00FA7889" w:rsidRPr="007E455F">
        <w:t>and</w:t>
      </w:r>
    </w:p>
    <w:p w14:paraId="17ECFD7B" w14:textId="7E8AC4C4" w:rsidR="005E48A2" w:rsidRPr="00124220" w:rsidRDefault="005E48A2" w:rsidP="00796FAA">
      <w:pPr>
        <w:pStyle w:val="Level3Bullet"/>
        <w:rPr>
          <w:rFonts w:asciiTheme="minorBidi" w:hAnsiTheme="minorBidi" w:cstheme="minorBidi"/>
        </w:rPr>
      </w:pPr>
      <w:r w:rsidRPr="007E455F">
        <w:t>Well known attacks should be considered during the threat-modeling phase of the design</w:t>
      </w:r>
      <w:r w:rsidR="007C1799" w:rsidRPr="007E455F">
        <w:t xml:space="preserve"> process</w:t>
      </w:r>
      <w:r w:rsidRPr="007E455F">
        <w:t xml:space="preserve"> to ensure that the threat </w:t>
      </w:r>
      <w:r w:rsidR="007C1799" w:rsidRPr="007E455F">
        <w:t xml:space="preserve">risk </w:t>
      </w:r>
      <w:r w:rsidRPr="007E455F">
        <w:t xml:space="preserve">does not increase. </w:t>
      </w:r>
      <w:r w:rsidR="00FA7889" w:rsidRPr="007E455F">
        <w:t xml:space="preserve"> </w:t>
      </w:r>
      <w:r w:rsidRPr="007E455F">
        <w:t xml:space="preserve">The threats and mitigation defined within </w:t>
      </w:r>
      <w:hyperlink r:id="rId31" w:history="1">
        <w:r w:rsidRPr="007E455F">
          <w:t>OWASP Top Ten Cheat Sheet</w:t>
        </w:r>
      </w:hyperlink>
      <w:r w:rsidR="007C1799" w:rsidRPr="007E455F">
        <w:rPr>
          <w:rStyle w:val="FootnoteReference"/>
        </w:rPr>
        <w:footnoteReference w:id="13"/>
      </w:r>
      <w:r w:rsidRPr="007E455F">
        <w:t> MUST be taken into consideratio</w:t>
      </w:r>
      <w:r w:rsidRPr="00124220">
        <w:t>n.</w:t>
      </w:r>
    </w:p>
    <w:p w14:paraId="79C5211C" w14:textId="6D4F711D" w:rsidR="005E48A2" w:rsidRPr="007E455F" w:rsidRDefault="00355848" w:rsidP="007E455F">
      <w:pPr>
        <w:pStyle w:val="NormalWeb"/>
        <w:spacing w:before="170" w:beforeAutospacing="0" w:after="170" w:afterAutospacing="0"/>
        <w:ind w:left="1728" w:right="576" w:hanging="1152"/>
        <w:rPr>
          <w:rFonts w:eastAsia="Times New Roman" w:cs="Arial"/>
          <w:szCs w:val="17"/>
        </w:rPr>
      </w:pPr>
      <w:r w:rsidRPr="007E455F">
        <w:rPr>
          <w:rFonts w:eastAsia="Times New Roman" w:cs="Arial"/>
          <w:szCs w:val="17"/>
        </w:rPr>
        <w:t>[RSG-122</w:t>
      </w:r>
      <w:r w:rsidR="00854885" w:rsidRPr="007E455F">
        <w:rPr>
          <w:rFonts w:eastAsia="Times New Roman" w:cs="Arial"/>
          <w:szCs w:val="17"/>
        </w:rPr>
        <w:t>]</w:t>
      </w:r>
      <w:r w:rsidR="00894EBC" w:rsidRPr="007E455F">
        <w:rPr>
          <w:rFonts w:eastAsia="Times New Roman" w:cs="Arial"/>
          <w:szCs w:val="17"/>
        </w:rPr>
        <w:tab/>
      </w:r>
      <w:r w:rsidR="00854885" w:rsidRPr="007E455F">
        <w:rPr>
          <w:rFonts w:eastAsia="Times New Roman" w:cs="Arial"/>
          <w:szCs w:val="17"/>
        </w:rPr>
        <w:t>While developing APIs, t</w:t>
      </w:r>
      <w:r w:rsidR="005E48A2" w:rsidRPr="007E455F">
        <w:rPr>
          <w:rFonts w:eastAsia="Times New Roman" w:cs="Arial"/>
          <w:szCs w:val="17"/>
        </w:rPr>
        <w:t>he standards and best practices listed below SHOULD be followed:</w:t>
      </w:r>
    </w:p>
    <w:p w14:paraId="1A942FAD" w14:textId="4D1A9057" w:rsidR="005E48A2" w:rsidRPr="007E455F" w:rsidRDefault="005E48A2" w:rsidP="00796FAA">
      <w:pPr>
        <w:pStyle w:val="Level3Bullet"/>
      </w:pPr>
      <w:r w:rsidRPr="007E455F">
        <w:t>Secure coding best practices:</w:t>
      </w:r>
      <w:r w:rsidR="00FE741C" w:rsidRPr="007E455F">
        <w:t xml:space="preserve"> </w:t>
      </w:r>
      <w:r w:rsidRPr="007E455F">
        <w:t xml:space="preserve"> </w:t>
      </w:r>
      <w:hyperlink r:id="rId32" w:history="1">
        <w:r w:rsidRPr="007E455F">
          <w:t>OWASP Secure Coding Principles</w:t>
        </w:r>
      </w:hyperlink>
      <w:r w:rsidR="001306A9" w:rsidRPr="007E455F">
        <w:t>;</w:t>
      </w:r>
    </w:p>
    <w:p w14:paraId="41F5C71B" w14:textId="5F8263AF" w:rsidR="005E48A2" w:rsidRPr="007E455F" w:rsidRDefault="005E48A2" w:rsidP="00796FAA">
      <w:pPr>
        <w:pStyle w:val="Level3Bullet"/>
      </w:pPr>
      <w:r w:rsidRPr="007E455F">
        <w:t xml:space="preserve">Rest API security: </w:t>
      </w:r>
      <w:r w:rsidR="00FE741C" w:rsidRPr="007E455F">
        <w:t xml:space="preserve"> </w:t>
      </w:r>
      <w:hyperlink r:id="rId33" w:history="1">
        <w:r w:rsidRPr="007E455F">
          <w:t>REST Security Cheat Sheet</w:t>
        </w:r>
      </w:hyperlink>
      <w:r w:rsidR="001306A9" w:rsidRPr="007E455F">
        <w:t>;</w:t>
      </w:r>
    </w:p>
    <w:p w14:paraId="0CE426B0" w14:textId="622CFAF7" w:rsidR="005E48A2" w:rsidRPr="007E455F" w:rsidRDefault="005E48A2" w:rsidP="00796FAA">
      <w:pPr>
        <w:pStyle w:val="Level3Bullet"/>
      </w:pPr>
      <w:r w:rsidRPr="007E455F">
        <w:t>Escape inputs and cross site scripting protection:</w:t>
      </w:r>
      <w:r w:rsidR="00FE741C" w:rsidRPr="007E455F">
        <w:t xml:space="preserve"> </w:t>
      </w:r>
      <w:r w:rsidRPr="007E455F">
        <w:t xml:space="preserve"> </w:t>
      </w:r>
      <w:hyperlink r:id="rId34" w:history="1">
        <w:r w:rsidRPr="007E455F">
          <w:t>OWASP XSS Cheat Sheet</w:t>
        </w:r>
      </w:hyperlink>
      <w:r w:rsidR="001306A9" w:rsidRPr="007E455F">
        <w:t>;</w:t>
      </w:r>
    </w:p>
    <w:p w14:paraId="27ACD32E" w14:textId="0B3DA579" w:rsidR="005E48A2" w:rsidRPr="007E455F" w:rsidRDefault="005E48A2" w:rsidP="00796FAA">
      <w:pPr>
        <w:pStyle w:val="Level3Bullet"/>
      </w:pPr>
      <w:r w:rsidRPr="007E455F">
        <w:t xml:space="preserve">SQL Injection prevention: </w:t>
      </w:r>
      <w:r w:rsidR="00FE741C" w:rsidRPr="007E455F">
        <w:t xml:space="preserve"> </w:t>
      </w:r>
      <w:hyperlink r:id="rId35" w:history="1">
        <w:r w:rsidRPr="007E455F">
          <w:t>OWASP SQL Injection Cheat Sheet</w:t>
        </w:r>
      </w:hyperlink>
      <w:r w:rsidRPr="007E455F">
        <w:t xml:space="preserve">, </w:t>
      </w:r>
      <w:hyperlink r:id="rId36" w:history="1">
        <w:r w:rsidRPr="007E455F">
          <w:t>OWASP Parameterization Cheat Sheet</w:t>
        </w:r>
      </w:hyperlink>
      <w:r w:rsidR="001306A9" w:rsidRPr="007E455F">
        <w:t>;  and</w:t>
      </w:r>
    </w:p>
    <w:p w14:paraId="2C2E49C1" w14:textId="7BB31025" w:rsidR="003222D8" w:rsidRPr="007E455F" w:rsidRDefault="005E48A2" w:rsidP="00796FAA">
      <w:pPr>
        <w:pStyle w:val="Level3Bullet"/>
      </w:pPr>
      <w:r w:rsidRPr="007E455F">
        <w:t xml:space="preserve">Transport layer security: </w:t>
      </w:r>
      <w:r w:rsidR="00FE741C" w:rsidRPr="007E455F">
        <w:t xml:space="preserve"> </w:t>
      </w:r>
      <w:hyperlink r:id="rId37" w:history="1">
        <w:r w:rsidRPr="007E455F">
          <w:t>OWASP Transport Layer Protection Cheat Sheet</w:t>
        </w:r>
      </w:hyperlink>
      <w:r w:rsidR="001306A9" w:rsidRPr="007E455F">
        <w:t>.</w:t>
      </w:r>
    </w:p>
    <w:p w14:paraId="06D033E1" w14:textId="48D1FDC2" w:rsidR="007D638D" w:rsidRDefault="001B5854" w:rsidP="007E455F">
      <w:pPr>
        <w:pStyle w:val="NormalWeb"/>
        <w:spacing w:before="170" w:beforeAutospacing="0" w:after="170" w:afterAutospacing="0"/>
        <w:ind w:left="1728" w:right="576" w:hanging="1152"/>
        <w:rPr>
          <w:rFonts w:eastAsia="Times New Roman" w:cs="Arial"/>
          <w:szCs w:val="17"/>
        </w:rPr>
      </w:pPr>
      <w:r>
        <w:rPr>
          <w:rFonts w:eastAsia="Times New Roman" w:cs="Arial"/>
          <w:szCs w:val="17"/>
        </w:rPr>
        <w:t>[RS</w:t>
      </w:r>
      <w:r w:rsidR="007D6BD6">
        <w:rPr>
          <w:rFonts w:eastAsia="Times New Roman" w:cs="Arial"/>
          <w:szCs w:val="17"/>
        </w:rPr>
        <w:t>G</w:t>
      </w:r>
      <w:r>
        <w:rPr>
          <w:rFonts w:eastAsia="Times New Roman" w:cs="Arial"/>
          <w:szCs w:val="17"/>
        </w:rPr>
        <w:t>-1</w:t>
      </w:r>
      <w:r w:rsidR="00355848">
        <w:rPr>
          <w:rFonts w:eastAsia="Times New Roman" w:cs="Arial"/>
          <w:szCs w:val="17"/>
        </w:rPr>
        <w:t>23</w:t>
      </w:r>
      <w:r w:rsidR="005E48A2" w:rsidRPr="00D21B58">
        <w:rPr>
          <w:rFonts w:eastAsia="Times New Roman" w:cs="Arial"/>
          <w:szCs w:val="17"/>
        </w:rPr>
        <w:t>]</w:t>
      </w:r>
      <w:r w:rsidR="00894EBC">
        <w:rPr>
          <w:rFonts w:eastAsia="Times New Roman" w:cs="Arial"/>
          <w:szCs w:val="17"/>
        </w:rPr>
        <w:tab/>
      </w:r>
      <w:r w:rsidR="005E48A2" w:rsidRPr="00D21B58">
        <w:rPr>
          <w:rFonts w:eastAsia="Times New Roman" w:cs="Arial"/>
          <w:szCs w:val="17"/>
        </w:rPr>
        <w:t>Security testing and vulnerability assessment MUST be carried out to ensure that APIs are secure and threat-resistant.</w:t>
      </w:r>
      <w:r w:rsidR="00DD4EEB">
        <w:rPr>
          <w:rFonts w:eastAsia="Times New Roman" w:cs="Arial"/>
          <w:szCs w:val="17"/>
        </w:rPr>
        <w:t xml:space="preserve"> </w:t>
      </w:r>
      <w:r w:rsidR="005E48A2" w:rsidRPr="00D21B58">
        <w:rPr>
          <w:rFonts w:eastAsia="Times New Roman" w:cs="Arial"/>
          <w:szCs w:val="17"/>
        </w:rPr>
        <w:t xml:space="preserve"> This requirement </w:t>
      </w:r>
      <w:r w:rsidR="007C1799">
        <w:rPr>
          <w:rFonts w:eastAsia="Times New Roman" w:cs="Arial"/>
          <w:szCs w:val="17"/>
        </w:rPr>
        <w:t>MAY</w:t>
      </w:r>
      <w:r w:rsidR="007C1799" w:rsidRPr="00D21B58">
        <w:rPr>
          <w:rFonts w:eastAsia="Times New Roman" w:cs="Arial"/>
          <w:szCs w:val="17"/>
        </w:rPr>
        <w:t xml:space="preserve"> </w:t>
      </w:r>
      <w:r w:rsidR="005E48A2" w:rsidRPr="00D21B58">
        <w:rPr>
          <w:rFonts w:eastAsia="Times New Roman" w:cs="Arial"/>
          <w:szCs w:val="17"/>
        </w:rPr>
        <w:t>be achieved by leveraging Static and Dynamic Application Security Testing (SAST/DAST), automated vulnerability management tools and penetration testing.</w:t>
      </w:r>
    </w:p>
    <w:p w14:paraId="7C62EC24" w14:textId="77777777" w:rsidR="005E48A2" w:rsidRDefault="005E48A2" w:rsidP="00955475">
      <w:pPr>
        <w:pStyle w:val="STH4"/>
      </w:pPr>
      <w:r w:rsidRPr="00D21B58">
        <w:t>Encryption, Integrity and non-repudiation</w:t>
      </w:r>
    </w:p>
    <w:p w14:paraId="7218D3FC" w14:textId="698B557F" w:rsidR="005E48A2" w:rsidRPr="00D21B58" w:rsidRDefault="00F875E1" w:rsidP="001E2761">
      <w:pPr>
        <w:pStyle w:val="STParagraph"/>
      </w:pPr>
      <w:r w:rsidRPr="00F50DB4">
        <w:fldChar w:fldCharType="begin"/>
      </w:r>
      <w:r w:rsidRPr="00F50DB4">
        <w:instrText xml:space="preserve"> AUTONUM  </w:instrText>
      </w:r>
      <w:r w:rsidRPr="00F50DB4">
        <w:fldChar w:fldCharType="end"/>
      </w:r>
      <w:r w:rsidR="00DD4EEB">
        <w:tab/>
      </w:r>
      <w:r w:rsidR="005E48A2" w:rsidRPr="00F50DB4">
        <w:t xml:space="preserve">Protected services </w:t>
      </w:r>
      <w:r w:rsidR="007C1799" w:rsidRPr="00F50DB4">
        <w:t xml:space="preserve">must </w:t>
      </w:r>
      <w:r w:rsidR="005E48A2" w:rsidRPr="00F50DB4">
        <w:t>be secured to protect authentication credentials in transit:</w:t>
      </w:r>
      <w:r w:rsidR="00943C51">
        <w:t xml:space="preserve"> </w:t>
      </w:r>
      <w:r w:rsidR="005E48A2" w:rsidRPr="00F50DB4">
        <w:t xml:space="preserve"> for example</w:t>
      </w:r>
      <w:r w:rsidR="00681A95" w:rsidRPr="00F50DB4">
        <w:t>,</w:t>
      </w:r>
      <w:r w:rsidR="005E48A2" w:rsidRPr="00F50DB4">
        <w:t xml:space="preserve"> passwords, API keys or JSON</w:t>
      </w:r>
      <w:r w:rsidR="005E48A2" w:rsidRPr="00D21B58">
        <w:t xml:space="preserve"> Web Tokens. </w:t>
      </w:r>
      <w:r w:rsidR="00946A7E">
        <w:t xml:space="preserve"> </w:t>
      </w:r>
      <w:r w:rsidR="005E48A2" w:rsidRPr="00D21B58">
        <w:t xml:space="preserve">Integrity of the transmitted data and non-repudiation of action taken </w:t>
      </w:r>
      <w:r w:rsidR="007C1799">
        <w:t>should</w:t>
      </w:r>
      <w:r w:rsidR="007C1799" w:rsidRPr="00D21B58">
        <w:t xml:space="preserve"> </w:t>
      </w:r>
      <w:r w:rsidR="005E48A2" w:rsidRPr="00D21B58">
        <w:t xml:space="preserve">also be guaranteed. </w:t>
      </w:r>
      <w:r w:rsidR="0037249A">
        <w:t xml:space="preserve"> </w:t>
      </w:r>
      <w:r w:rsidR="005E48A2" w:rsidRPr="00D21B58">
        <w:t>Secure cryptographic mechanisms can ensure confidentiality, encryption, integrity assurance and non-repudiation</w:t>
      </w:r>
      <w:r w:rsidR="004A1FA1">
        <w:t xml:space="preserve">. </w:t>
      </w:r>
      <w:r w:rsidR="0037249A">
        <w:t xml:space="preserve"> </w:t>
      </w:r>
      <w:r w:rsidR="004A1FA1">
        <w:t xml:space="preserve">Perfect forward secrecy is one means of ensuring that session keys cannot be compromised. </w:t>
      </w:r>
    </w:p>
    <w:p w14:paraId="3D896E32" w14:textId="094DCF99" w:rsidR="00F875E1" w:rsidRDefault="005E48A2" w:rsidP="00C116EC">
      <w:pPr>
        <w:pStyle w:val="RuleStyle"/>
      </w:pPr>
      <w:r w:rsidRPr="00D21B58">
        <w:t>[RS</w:t>
      </w:r>
      <w:r w:rsidR="007D6BD6">
        <w:t>G</w:t>
      </w:r>
      <w:r w:rsidRPr="00D21B58">
        <w:t>-1</w:t>
      </w:r>
      <w:r w:rsidR="00355848">
        <w:t>24</w:t>
      </w:r>
      <w:r w:rsidRPr="00D21B58">
        <w:t>]</w:t>
      </w:r>
      <w:r w:rsidR="00C116EC">
        <w:tab/>
      </w:r>
      <w:r w:rsidRPr="00D21B58">
        <w:t>Protected</w:t>
      </w:r>
      <w:r w:rsidR="0037249A">
        <w:t xml:space="preserve"> </w:t>
      </w:r>
      <w:r w:rsidRPr="00D21B58">
        <w:t>services MU</w:t>
      </w:r>
      <w:r w:rsidR="00C80407">
        <w:t>ST only provide HTTPS endpoints using</w:t>
      </w:r>
      <w:r w:rsidRPr="00D21B58">
        <w:t xml:space="preserve"> TLS 1.2</w:t>
      </w:r>
      <w:r w:rsidR="00B36E39">
        <w:t>,</w:t>
      </w:r>
      <w:r w:rsidRPr="00D21B58">
        <w:t xml:space="preserve"> or higher</w:t>
      </w:r>
      <w:r w:rsidR="00B36E39">
        <w:t>,</w:t>
      </w:r>
      <w:r w:rsidRPr="00D21B58">
        <w:t xml:space="preserve"> with a cipher suite that include</w:t>
      </w:r>
      <w:r w:rsidR="00B36E39">
        <w:t>s</w:t>
      </w:r>
      <w:r w:rsidRPr="00D21B58">
        <w:t xml:space="preserve"> ECDHE for key exchange</w:t>
      </w:r>
      <w:r w:rsidR="00F875E1">
        <w:t>.</w:t>
      </w:r>
      <w:r w:rsidRPr="00D21B58">
        <w:t xml:space="preserve"> </w:t>
      </w:r>
    </w:p>
    <w:p w14:paraId="5C55538C" w14:textId="2C924708" w:rsidR="005E48A2" w:rsidRPr="00D21B58" w:rsidRDefault="00F875E1" w:rsidP="00C116EC">
      <w:pPr>
        <w:pStyle w:val="RuleStyle"/>
      </w:pPr>
      <w:r>
        <w:t>[RS</w:t>
      </w:r>
      <w:r w:rsidR="007D6BD6">
        <w:t>G</w:t>
      </w:r>
      <w:r w:rsidR="00355848">
        <w:t>-125</w:t>
      </w:r>
      <w:r>
        <w:t>]</w:t>
      </w:r>
      <w:r w:rsidR="00C116EC">
        <w:tab/>
      </w:r>
      <w:r>
        <w:t xml:space="preserve">When considering </w:t>
      </w:r>
      <w:r w:rsidR="004A1FA1">
        <w:t>authentication protocols</w:t>
      </w:r>
      <w:r>
        <w:t>, p</w:t>
      </w:r>
      <w:r w:rsidRPr="00D21B58">
        <w:t xml:space="preserve">erfect forward secrecy SHOULD be used to provide transport security. </w:t>
      </w:r>
      <w:r w:rsidR="0037249A">
        <w:t xml:space="preserve"> </w:t>
      </w:r>
      <w:r w:rsidR="005E48A2" w:rsidRPr="00D21B58">
        <w:t xml:space="preserve">The use of insecure cryptographic algorithms and backwards compatibility to SSL 3 and TLS 1.0/1.1 SHOULD NOT be allowed. </w:t>
      </w:r>
    </w:p>
    <w:p w14:paraId="50730477" w14:textId="1E613ACD" w:rsidR="005E48A2" w:rsidRPr="00D21B58" w:rsidRDefault="001B5854" w:rsidP="00C116EC">
      <w:pPr>
        <w:pStyle w:val="RuleStyle"/>
      </w:pPr>
      <w:r>
        <w:t>[RS</w:t>
      </w:r>
      <w:r w:rsidR="007D6BD6">
        <w:t>G</w:t>
      </w:r>
      <w:r>
        <w:t>-1</w:t>
      </w:r>
      <w:r w:rsidR="00355848">
        <w:t>26</w:t>
      </w:r>
      <w:r w:rsidR="005E48A2" w:rsidRPr="00D21B58">
        <w:t>]</w:t>
      </w:r>
      <w:r w:rsidR="00C116EC">
        <w:tab/>
      </w:r>
      <w:r w:rsidR="005E48A2" w:rsidRPr="00D21B58">
        <w:t xml:space="preserve">For maximum security and trust, a site-to-site IPSEC VPN SHOULD be established to further protect the information </w:t>
      </w:r>
      <w:r w:rsidR="00B36E39">
        <w:t>transmitted</w:t>
      </w:r>
      <w:r w:rsidR="005E48A2" w:rsidRPr="00D21B58">
        <w:t xml:space="preserve"> over insecure networks.</w:t>
      </w:r>
    </w:p>
    <w:p w14:paraId="677F2491" w14:textId="5626AC3F" w:rsidR="005E48A2" w:rsidRPr="00D21B58" w:rsidRDefault="00A9726C" w:rsidP="00C116EC">
      <w:pPr>
        <w:pStyle w:val="RuleStyle"/>
      </w:pPr>
      <w:r>
        <w:t>[RS</w:t>
      </w:r>
      <w:r w:rsidR="007D6BD6">
        <w:t>G</w:t>
      </w:r>
      <w:r>
        <w:t>-1</w:t>
      </w:r>
      <w:r w:rsidR="00355848">
        <w:t>27</w:t>
      </w:r>
      <w:r w:rsidR="005E48A2" w:rsidRPr="00D21B58">
        <w:t>]</w:t>
      </w:r>
      <w:r w:rsidR="00C116EC">
        <w:tab/>
      </w:r>
      <w:r w:rsidR="005E48A2" w:rsidRPr="00D21B58">
        <w:t>The consuming application SHOULD validate the TLS certificate chain when making requests to protected resources, including checking the certificate revocation list.</w:t>
      </w:r>
    </w:p>
    <w:p w14:paraId="13AAB8A1" w14:textId="494B6013" w:rsidR="005E48A2" w:rsidRPr="00D21B58" w:rsidRDefault="001B5854" w:rsidP="00C116EC">
      <w:pPr>
        <w:pStyle w:val="RuleStyle"/>
      </w:pPr>
      <w:r>
        <w:t>[RS</w:t>
      </w:r>
      <w:r w:rsidR="007D6BD6">
        <w:t>G</w:t>
      </w:r>
      <w:r>
        <w:t>-1</w:t>
      </w:r>
      <w:r w:rsidR="00355848">
        <w:t>28</w:t>
      </w:r>
      <w:r w:rsidR="005E48A2" w:rsidRPr="00D21B58">
        <w:t>]</w:t>
      </w:r>
      <w:r w:rsidR="00C116EC">
        <w:tab/>
      </w:r>
      <w:r w:rsidR="005E48A2" w:rsidRPr="00D21B58">
        <w:t>Protected services SHOULD only use valid certificates issued by a trusted certificate authority (CA).</w:t>
      </w:r>
    </w:p>
    <w:p w14:paraId="1779A5D3" w14:textId="02BBDB59" w:rsidR="005E48A2" w:rsidRPr="00D21B58" w:rsidRDefault="001B5854" w:rsidP="00C116EC">
      <w:pPr>
        <w:pStyle w:val="RuleStyle"/>
      </w:pPr>
      <w:r>
        <w:t>[RS</w:t>
      </w:r>
      <w:r w:rsidR="007D6BD6">
        <w:t>G</w:t>
      </w:r>
      <w:r>
        <w:t>-1</w:t>
      </w:r>
      <w:r w:rsidR="00355848">
        <w:t>29</w:t>
      </w:r>
      <w:r w:rsidR="005E48A2" w:rsidRPr="00D21B58">
        <w:t>]</w:t>
      </w:r>
      <w:r w:rsidR="00C116EC">
        <w:tab/>
      </w:r>
      <w:r w:rsidR="005E48A2" w:rsidRPr="00D21B58">
        <w:t>Tokens SHOULD be signed using secure signing algorithms that are compliant with the digital signature standard (DSS) FIPS –186-4</w:t>
      </w:r>
      <w:r w:rsidR="00497540">
        <w:t>.</w:t>
      </w:r>
      <w:r w:rsidR="005E48A2" w:rsidRPr="00D21B58">
        <w:t xml:space="preserve"> </w:t>
      </w:r>
      <w:r w:rsidR="0037249A">
        <w:t xml:space="preserve"> </w:t>
      </w:r>
      <w:r w:rsidR="005E48A2" w:rsidRPr="00D21B58">
        <w:t>The RSA digital signature algorithm or the ECDSA algorithm SHOULD be considered.</w:t>
      </w:r>
    </w:p>
    <w:p w14:paraId="30DB3F02" w14:textId="77777777" w:rsidR="005E48A2" w:rsidRPr="00D21B58" w:rsidRDefault="005E48A2" w:rsidP="00955475">
      <w:pPr>
        <w:pStyle w:val="STH4"/>
      </w:pPr>
      <w:r w:rsidRPr="00D21B58">
        <w:t>Authentication and Authorization</w:t>
      </w:r>
    </w:p>
    <w:p w14:paraId="660D01C5" w14:textId="77777777" w:rsidR="005E48A2" w:rsidRPr="00D21B58" w:rsidRDefault="001446D6" w:rsidP="001E2761">
      <w:pPr>
        <w:pStyle w:val="STParagraph"/>
      </w:pPr>
      <w:r>
        <w:fldChar w:fldCharType="begin"/>
      </w:r>
      <w:r>
        <w:instrText xml:space="preserve"> AUTONUM  </w:instrText>
      </w:r>
      <w:r>
        <w:fldChar w:fldCharType="end"/>
      </w:r>
      <w:r>
        <w:tab/>
      </w:r>
      <w:r w:rsidR="005E48A2" w:rsidRPr="00D21B58">
        <w:t xml:space="preserve">Authorization is the act of performing access control on a resource. </w:t>
      </w:r>
      <w:r w:rsidR="00946A7E">
        <w:t xml:space="preserve"> </w:t>
      </w:r>
      <w:r w:rsidR="005E48A2" w:rsidRPr="00D21B58">
        <w:t xml:space="preserve">Authorization does not just cover the enforcement of access controls, but also the definition of those controls. </w:t>
      </w:r>
      <w:r w:rsidR="00946A7E">
        <w:t xml:space="preserve"> </w:t>
      </w:r>
      <w:r w:rsidR="005E48A2" w:rsidRPr="00D21B58">
        <w:t>This includes the access rules and policies, which should define the required level of access agreeable to both provider and consuming application.</w:t>
      </w:r>
      <w:r w:rsidR="00946A7E">
        <w:t xml:space="preserve"> </w:t>
      </w:r>
      <w:r w:rsidR="005E48A2" w:rsidRPr="00D21B58">
        <w:t xml:space="preserve"> The foundation of access control is a provider granting or denying a consuming application and/or consumer access to a resource to a certain level of granularity. </w:t>
      </w:r>
      <w:r w:rsidR="00946A7E">
        <w:t xml:space="preserve"> </w:t>
      </w:r>
      <w:r w:rsidR="005E48A2" w:rsidRPr="00D21B58">
        <w:t>Coarse-grained access should be considered at the API or the API gateway request point while fine-grained control should be considered at the backend service</w:t>
      </w:r>
      <w:r w:rsidR="00165EE3">
        <w:t>,</w:t>
      </w:r>
      <w:r w:rsidR="005E48A2" w:rsidRPr="00D21B58">
        <w:t xml:space="preserve"> if possible. </w:t>
      </w:r>
      <w:r w:rsidR="00946A7E">
        <w:t xml:space="preserve"> </w:t>
      </w:r>
      <w:r w:rsidR="005E48A2" w:rsidRPr="00D21B58">
        <w:t>Role Based Access Control (RBAC) or the Attribute Based Access Control</w:t>
      </w:r>
      <w:r>
        <w:t xml:space="preserve"> (ABAC) model can be considered.</w:t>
      </w:r>
    </w:p>
    <w:p w14:paraId="1C09DECD" w14:textId="77777777" w:rsidR="005E48A2" w:rsidRPr="00D21B58" w:rsidRDefault="001446D6" w:rsidP="001E2761">
      <w:pPr>
        <w:pStyle w:val="STParagraph"/>
      </w:pPr>
      <w:r>
        <w:fldChar w:fldCharType="begin"/>
      </w:r>
      <w:r>
        <w:instrText xml:space="preserve"> AUTONUM  </w:instrText>
      </w:r>
      <w:r>
        <w:fldChar w:fldCharType="end"/>
      </w:r>
      <w:r>
        <w:tab/>
      </w:r>
      <w:r w:rsidR="005E48A2" w:rsidRPr="00D21B58">
        <w:t xml:space="preserve">If a service is protected, then </w:t>
      </w:r>
      <w:r w:rsidR="00293E8B" w:rsidRPr="00D21B58">
        <w:t xml:space="preserve">Open ID Connect </w:t>
      </w:r>
      <w:r w:rsidR="005E48A2" w:rsidRPr="00D21B58">
        <w:t xml:space="preserve">should be favored over OAuth 2.0 because </w:t>
      </w:r>
      <w:r w:rsidR="00165EE3">
        <w:t>it</w:t>
      </w:r>
      <w:r w:rsidR="005E48A2" w:rsidRPr="00D21B58">
        <w:t xml:space="preserve"> fills many of the gaps of the latter </w:t>
      </w:r>
      <w:r w:rsidR="00165EE3">
        <w:t>and provides</w:t>
      </w:r>
      <w:r w:rsidR="005E48A2" w:rsidRPr="00D21B58">
        <w:t xml:space="preserve"> a standardized way to gain a resource owner's profile data, JSON Web Token (JWT) standardized token format and cryptography.</w:t>
      </w:r>
      <w:r w:rsidR="00946A7E">
        <w:t xml:space="preserve"> </w:t>
      </w:r>
      <w:r w:rsidR="005E48A2" w:rsidRPr="00D21B58">
        <w:t xml:space="preserve"> Other security schemes should not be used such as HTTP Basic Authorization which</w:t>
      </w:r>
      <w:r w:rsidR="00165EE3">
        <w:t xml:space="preserve"> requires that</w:t>
      </w:r>
      <w:r w:rsidR="005E48A2" w:rsidRPr="00D21B58">
        <w:t xml:space="preserve"> the client </w:t>
      </w:r>
      <w:r w:rsidR="00165EE3">
        <w:t>must</w:t>
      </w:r>
      <w:r w:rsidR="005E48A2" w:rsidRPr="00D21B58">
        <w:t xml:space="preserve"> keep </w:t>
      </w:r>
      <w:r w:rsidR="00165EE3">
        <w:t>a</w:t>
      </w:r>
      <w:r w:rsidR="005E48A2" w:rsidRPr="00D21B58">
        <w:t xml:space="preserve"> password somewhere in clear text to send along with each request</w:t>
      </w:r>
      <w:r w:rsidR="00165EE3">
        <w:t>.</w:t>
      </w:r>
      <w:r w:rsidR="00946A7E">
        <w:t xml:space="preserve"> </w:t>
      </w:r>
      <w:r w:rsidR="00165EE3">
        <w:t xml:space="preserve"> Also</w:t>
      </w:r>
      <w:r w:rsidR="005E48A2" w:rsidRPr="00D21B58">
        <w:t xml:space="preserve"> the verification of </w:t>
      </w:r>
      <w:r w:rsidR="00165EE3">
        <w:t>this</w:t>
      </w:r>
      <w:r w:rsidR="005E48A2" w:rsidRPr="00D21B58">
        <w:t xml:space="preserve"> password </w:t>
      </w:r>
      <w:r w:rsidR="00165EE3">
        <w:t>w</w:t>
      </w:r>
      <w:r w:rsidR="005E48A2" w:rsidRPr="00D21B58">
        <w:t>ould be slower because it will have to access the credential store.</w:t>
      </w:r>
      <w:r w:rsidR="00946A7E">
        <w:t xml:space="preserve"> </w:t>
      </w:r>
      <w:r w:rsidR="005E48A2" w:rsidRPr="00D21B58">
        <w:t xml:space="preserve"> OAuth 2.0 does not specify the security token.</w:t>
      </w:r>
      <w:r w:rsidR="00946A7E">
        <w:t xml:space="preserve"> </w:t>
      </w:r>
      <w:r w:rsidR="005E48A2" w:rsidRPr="00D21B58">
        <w:t xml:space="preserve"> Therefore, the JWT token should be used in comparison for example to SAML 2.0, which is more verbose.</w:t>
      </w:r>
    </w:p>
    <w:p w14:paraId="41B51818" w14:textId="44319793" w:rsidR="005E48A2" w:rsidRPr="00D21B58" w:rsidRDefault="005E48A2" w:rsidP="00A462DD">
      <w:pPr>
        <w:pStyle w:val="RuleStyle"/>
      </w:pPr>
      <w:r w:rsidRPr="00D21B58">
        <w:t>[RS</w:t>
      </w:r>
      <w:r w:rsidR="007D6BD6">
        <w:t>G</w:t>
      </w:r>
      <w:r w:rsidRPr="00D21B58">
        <w:t>-1</w:t>
      </w:r>
      <w:r w:rsidR="00355848">
        <w:t>30</w:t>
      </w:r>
      <w:r w:rsidRPr="00D21B58">
        <w:t>]</w:t>
      </w:r>
      <w:r w:rsidR="00A462DD">
        <w:tab/>
      </w:r>
      <w:r w:rsidRPr="00D21B58">
        <w:t xml:space="preserve">Anonymous authentication MUST only be used when the customers and the application they are using accesses information or feature with a low sensitivity level </w:t>
      </w:r>
      <w:r w:rsidR="00165EE3">
        <w:t xml:space="preserve">which should </w:t>
      </w:r>
      <w:r w:rsidRPr="00D21B58">
        <w:t>not requir</w:t>
      </w:r>
      <w:r w:rsidR="00165EE3">
        <w:t>e</w:t>
      </w:r>
      <w:r w:rsidRPr="00D21B58">
        <w:t xml:space="preserve"> </w:t>
      </w:r>
      <w:r w:rsidR="00A97985">
        <w:t>authentication, such as</w:t>
      </w:r>
      <w:r w:rsidR="00165EE3">
        <w:t>,</w:t>
      </w:r>
      <w:r w:rsidRPr="00D21B58">
        <w:t xml:space="preserve"> public information. </w:t>
      </w:r>
    </w:p>
    <w:p w14:paraId="5B6A1E58" w14:textId="7489C895" w:rsidR="005E48A2" w:rsidRPr="00D21B58" w:rsidRDefault="005E48A2" w:rsidP="00A462DD">
      <w:pPr>
        <w:pStyle w:val="RuleStyle"/>
      </w:pPr>
      <w:r w:rsidRPr="00D21B58">
        <w:t>[RS</w:t>
      </w:r>
      <w:r w:rsidR="007D6BD6">
        <w:t>G</w:t>
      </w:r>
      <w:r w:rsidRPr="00D21B58">
        <w:t>-1</w:t>
      </w:r>
      <w:r w:rsidR="00355848">
        <w:t>31</w:t>
      </w:r>
      <w:r w:rsidRPr="00D21B58">
        <w:t>]</w:t>
      </w:r>
      <w:r w:rsidR="00A462DD">
        <w:tab/>
      </w:r>
      <w:r w:rsidRPr="00D21B58">
        <w:t>Username and password or password hash authentication MUST NOT be allowed.</w:t>
      </w:r>
    </w:p>
    <w:p w14:paraId="111AF6B4" w14:textId="2246685B" w:rsidR="005E48A2" w:rsidRPr="00D21B58" w:rsidRDefault="005E48A2" w:rsidP="00A462DD">
      <w:pPr>
        <w:pStyle w:val="RuleStyle"/>
      </w:pPr>
      <w:r w:rsidRPr="00D21B58">
        <w:t>[RS</w:t>
      </w:r>
      <w:r w:rsidR="007D6BD6">
        <w:t>G</w:t>
      </w:r>
      <w:r w:rsidRPr="00D21B58">
        <w:t>-1</w:t>
      </w:r>
      <w:r w:rsidR="00355848">
        <w:t>32</w:t>
      </w:r>
      <w:r w:rsidRPr="00D21B58">
        <w:t>]</w:t>
      </w:r>
      <w:r w:rsidR="00A462DD">
        <w:tab/>
      </w:r>
      <w:r w:rsidRPr="00D21B58">
        <w:t xml:space="preserve">If a service is protected, Open ID Connect SHOULD be used. </w:t>
      </w:r>
    </w:p>
    <w:p w14:paraId="52771DF9" w14:textId="2623951B" w:rsidR="00DF77F7" w:rsidRDefault="00355848" w:rsidP="00A462DD">
      <w:pPr>
        <w:pStyle w:val="RuleStyle"/>
      </w:pPr>
      <w:r>
        <w:t>[RSG-133</w:t>
      </w:r>
      <w:r w:rsidR="00DF77F7" w:rsidRPr="00DF77F7">
        <w:t>]</w:t>
      </w:r>
      <w:r w:rsidR="00A462DD">
        <w:tab/>
      </w:r>
      <w:r w:rsidR="00DF77F7" w:rsidRPr="00DF77F7">
        <w:t>Where a JSON Web Token (JWT) is used, a JWT secret SHOULD possess high entropy to increase the work f</w:t>
      </w:r>
      <w:r w:rsidR="00DF77F7">
        <w:t xml:space="preserve">actor of a brute force attack; </w:t>
      </w:r>
      <w:r w:rsidR="00B40469">
        <w:t xml:space="preserve"> </w:t>
      </w:r>
      <w:r w:rsidR="00DF77F7" w:rsidRPr="00DF77F7">
        <w:t xml:space="preserve">token TTL and RTTL SHOULD be as short as possible; </w:t>
      </w:r>
      <w:r w:rsidR="00B40469">
        <w:t xml:space="preserve"> </w:t>
      </w:r>
      <w:r w:rsidR="00DF77F7" w:rsidRPr="00DF77F7">
        <w:t xml:space="preserve">and sensitive information SHOULD NOT be stored in the JWT payload.  </w:t>
      </w:r>
    </w:p>
    <w:p w14:paraId="3EC5B758" w14:textId="0921CB12" w:rsidR="005E48A2" w:rsidRPr="00D21B58" w:rsidRDefault="001446D6" w:rsidP="001E2761">
      <w:pPr>
        <w:pStyle w:val="STParagraph"/>
      </w:pPr>
      <w:r>
        <w:fldChar w:fldCharType="begin"/>
      </w:r>
      <w:r>
        <w:instrText xml:space="preserve"> AUTONUM  </w:instrText>
      </w:r>
      <w:r>
        <w:fldChar w:fldCharType="end"/>
      </w:r>
      <w:r>
        <w:tab/>
      </w:r>
      <w:r w:rsidR="005E48A2" w:rsidRPr="00D21B58">
        <w:t xml:space="preserve">A common security design choice is </w:t>
      </w:r>
      <w:r w:rsidR="002222A0">
        <w:t xml:space="preserve">to centralize </w:t>
      </w:r>
      <w:r w:rsidR="007857D0">
        <w:t>user authentication.</w:t>
      </w:r>
      <w:r w:rsidR="0037249A">
        <w:t xml:space="preserve"> </w:t>
      </w:r>
      <w:r w:rsidR="007857D0">
        <w:t xml:space="preserve"> I</w:t>
      </w:r>
      <w:r w:rsidR="002222A0">
        <w:t>t should be stored</w:t>
      </w:r>
      <w:r w:rsidR="00A97985">
        <w:t xml:space="preserve"> </w:t>
      </w:r>
      <w:r w:rsidR="005E48A2" w:rsidRPr="00D21B58">
        <w:t>in an Identity Provider (IdP) or local</w:t>
      </w:r>
      <w:r w:rsidR="002222A0">
        <w:t>ly at REST endpoints</w:t>
      </w:r>
      <w:r w:rsidR="005E48A2" w:rsidRPr="00D21B58">
        <w:t>.</w:t>
      </w:r>
    </w:p>
    <w:p w14:paraId="4217754C" w14:textId="74DD0FD2" w:rsidR="005E48A2" w:rsidRPr="00D21B58" w:rsidRDefault="001446D6" w:rsidP="001E2761">
      <w:pPr>
        <w:pStyle w:val="STParagraph"/>
      </w:pPr>
      <w:r>
        <w:fldChar w:fldCharType="begin"/>
      </w:r>
      <w:r>
        <w:instrText xml:space="preserve"> AUTONUM  </w:instrText>
      </w:r>
      <w:r>
        <w:fldChar w:fldCharType="end"/>
      </w:r>
      <w:r>
        <w:tab/>
      </w:r>
      <w:r w:rsidR="005E48A2" w:rsidRPr="00D21B58">
        <w:t xml:space="preserve">Services should be careful to prevent leaking </w:t>
      </w:r>
      <w:r w:rsidR="002222A0">
        <w:t xml:space="preserve">of </w:t>
      </w:r>
      <w:r w:rsidR="005E48A2" w:rsidRPr="00D21B58">
        <w:t>credentials.</w:t>
      </w:r>
      <w:r w:rsidR="005E3121">
        <w:t xml:space="preserve"> </w:t>
      </w:r>
      <w:r w:rsidR="005E48A2" w:rsidRPr="00D21B58">
        <w:t xml:space="preserve"> Passwords, security tokens, and API keys should not appear in the URL, as this can be captured in web server logs, which makes them intrinsically valuable. </w:t>
      </w:r>
      <w:r w:rsidR="005E3121">
        <w:t xml:space="preserve"> </w:t>
      </w:r>
      <w:r w:rsidR="005E48A2" w:rsidRPr="00D21B58">
        <w:t>For example, the following is incorrect (API Key in URL):</w:t>
      </w:r>
      <w:r w:rsidR="00494EB6">
        <w:t xml:space="preserve"> </w:t>
      </w:r>
      <w:r w:rsidR="005E48A2" w:rsidRPr="00D21B58">
        <w:t xml:space="preserve"> </w:t>
      </w:r>
      <w:hyperlink r:id="rId38" w:history="1">
        <w:r w:rsidR="002222A0" w:rsidRPr="0070605E">
          <w:rPr>
            <w:rStyle w:val="Hyperlink"/>
            <w:rFonts w:ascii="Courier New" w:hAnsi="Courier New" w:cs="Courier New"/>
            <w:szCs w:val="17"/>
          </w:rPr>
          <w:t>https://wipo.int/api/patents?apiKey=a53f435643de32</w:t>
        </w:r>
      </w:hyperlink>
      <w:r w:rsidR="002222A0">
        <w:rPr>
          <w:rFonts w:ascii="Courier New" w:hAnsi="Courier New" w:cs="Courier New"/>
        </w:rPr>
        <w:t>.</w:t>
      </w:r>
    </w:p>
    <w:p w14:paraId="18FBC5A5" w14:textId="5F85E72C" w:rsidR="005E48A2" w:rsidRPr="00D21B58" w:rsidRDefault="005E48A2" w:rsidP="00A462DD">
      <w:pPr>
        <w:pStyle w:val="RuleStyle"/>
      </w:pPr>
      <w:r w:rsidRPr="00D21B58">
        <w:t>[RS</w:t>
      </w:r>
      <w:r w:rsidR="007D6BD6">
        <w:t>G</w:t>
      </w:r>
      <w:r w:rsidRPr="00D21B58">
        <w:t>-1</w:t>
      </w:r>
      <w:r w:rsidR="00355848">
        <w:t>34</w:t>
      </w:r>
      <w:r w:rsidRPr="00D21B58">
        <w:t>]</w:t>
      </w:r>
      <w:r w:rsidR="00A462DD">
        <w:tab/>
      </w:r>
      <w:r w:rsidRPr="00D21B58">
        <w:t xml:space="preserve">In </w:t>
      </w:r>
      <w:r w:rsidRPr="009C383A">
        <w:rPr>
          <w:rFonts w:ascii="Courier New" w:hAnsi="Courier New" w:cs="Courier New"/>
        </w:rPr>
        <w:t>POST/PUT</w:t>
      </w:r>
      <w:r w:rsidRPr="00D21B58">
        <w:t xml:space="preserve"> requests, sensitive data SHOULD be transferred in the request body or </w:t>
      </w:r>
      <w:r w:rsidR="002222A0">
        <w:t xml:space="preserve">by </w:t>
      </w:r>
      <w:r w:rsidRPr="00D21B58">
        <w:t>request headers.</w:t>
      </w:r>
    </w:p>
    <w:p w14:paraId="0DDA070A" w14:textId="0853E077" w:rsidR="005E48A2" w:rsidRPr="00D21B58" w:rsidRDefault="001B5854" w:rsidP="00A462DD">
      <w:pPr>
        <w:pStyle w:val="RuleStyle"/>
      </w:pPr>
      <w:r>
        <w:t>[RS</w:t>
      </w:r>
      <w:r w:rsidR="007D6BD6">
        <w:t>G</w:t>
      </w:r>
      <w:r w:rsidR="00355848">
        <w:t>-135</w:t>
      </w:r>
      <w:r w:rsidR="005E48A2" w:rsidRPr="00D21B58">
        <w:t>]</w:t>
      </w:r>
      <w:r w:rsidR="00A462DD">
        <w:tab/>
      </w:r>
      <w:r w:rsidR="005E48A2" w:rsidRPr="00D21B58">
        <w:t xml:space="preserve">In </w:t>
      </w:r>
      <w:r w:rsidR="005E48A2" w:rsidRPr="009C383A">
        <w:rPr>
          <w:rFonts w:ascii="Courier New" w:hAnsi="Courier New" w:cs="Courier New"/>
        </w:rPr>
        <w:t>GET</w:t>
      </w:r>
      <w:r w:rsidR="005E48A2" w:rsidRPr="00D21B58">
        <w:t xml:space="preserve"> requests, sensitive data SHOULD be transferred in an HTTP Header. </w:t>
      </w:r>
    </w:p>
    <w:p w14:paraId="004CB1AD" w14:textId="161CDD3C" w:rsidR="005E48A2" w:rsidRPr="00A9726C" w:rsidRDefault="001B5854" w:rsidP="00A462DD">
      <w:pPr>
        <w:pStyle w:val="RuleStyle"/>
      </w:pPr>
      <w:r>
        <w:t>[RS</w:t>
      </w:r>
      <w:r w:rsidR="007D6BD6">
        <w:t>G</w:t>
      </w:r>
      <w:r>
        <w:t>-1</w:t>
      </w:r>
      <w:r w:rsidR="00355848">
        <w:t>36</w:t>
      </w:r>
      <w:r w:rsidR="005E48A2" w:rsidRPr="00A9726C">
        <w:t>]</w:t>
      </w:r>
      <w:r w:rsidR="00A462DD">
        <w:tab/>
      </w:r>
      <w:r w:rsidR="005E48A2" w:rsidRPr="00A9726C">
        <w:t>In order to minimize latency and reduce coupling between protected services, the access control decision SHOULD be taken locally by REST endpoints.</w:t>
      </w:r>
    </w:p>
    <w:p w14:paraId="1948DF51" w14:textId="7A403030" w:rsidR="005E48A2" w:rsidRDefault="001446D6" w:rsidP="001E2761">
      <w:pPr>
        <w:pStyle w:val="STParagraph"/>
      </w:pPr>
      <w:r>
        <w:fldChar w:fldCharType="begin"/>
      </w:r>
      <w:r>
        <w:instrText xml:space="preserve"> AUTONUM  </w:instrText>
      </w:r>
      <w:r>
        <w:fldChar w:fldCharType="end"/>
      </w:r>
      <w:r>
        <w:tab/>
      </w:r>
      <w:r w:rsidR="005E48A2" w:rsidRPr="00D21B58">
        <w:t xml:space="preserve">API Keys Authentication: </w:t>
      </w:r>
      <w:r w:rsidR="00494EB6">
        <w:t xml:space="preserve"> </w:t>
      </w:r>
      <w:r w:rsidR="005E48A2" w:rsidRPr="00D21B58">
        <w:t xml:space="preserve">API keys should be used wherever system-to-system authentication is required </w:t>
      </w:r>
      <w:r w:rsidR="00B00809">
        <w:t xml:space="preserve">and they </w:t>
      </w:r>
      <w:r w:rsidR="005E48A2" w:rsidRPr="00D21B58">
        <w:t xml:space="preserve">should </w:t>
      </w:r>
      <w:r w:rsidR="0036519F">
        <w:t xml:space="preserve">be </w:t>
      </w:r>
      <w:r w:rsidR="005E48A2" w:rsidRPr="00D21B58">
        <w:t>automatically and randomly generated.</w:t>
      </w:r>
      <w:r w:rsidR="005E3121">
        <w:t xml:space="preserve"> </w:t>
      </w:r>
      <w:r w:rsidR="005E48A2" w:rsidRPr="00D21B58">
        <w:t xml:space="preserve"> The inherent risk of this authentication mode is that anyone with a copy of the API key can use it as though they were the legitimate consuming application.</w:t>
      </w:r>
      <w:r w:rsidR="005E3121">
        <w:t xml:space="preserve"> </w:t>
      </w:r>
      <w:r w:rsidR="005E48A2" w:rsidRPr="00D21B58">
        <w:t xml:space="preserve"> Henc</w:t>
      </w:r>
      <w:r w:rsidR="00FC1DE5">
        <w:t xml:space="preserve">e, all communications should </w:t>
      </w:r>
      <w:r w:rsidR="00086FB3">
        <w:t xml:space="preserve">comply with </w:t>
      </w:r>
      <w:r w:rsidR="002C2BF3">
        <w:t>RSG-12</w:t>
      </w:r>
      <w:r w:rsidR="006F30A3">
        <w:t>4</w:t>
      </w:r>
      <w:r w:rsidR="005E48A2" w:rsidRPr="00D21B58">
        <w:t>, to protect the key in transit.</w:t>
      </w:r>
      <w:r w:rsidR="005E3121">
        <w:t xml:space="preserve"> </w:t>
      </w:r>
      <w:r w:rsidR="005E48A2" w:rsidRPr="00D21B58">
        <w:t xml:space="preserve"> The onus is on the application developer to properly protect their copy of the API key. </w:t>
      </w:r>
      <w:r w:rsidR="005E3121">
        <w:t xml:space="preserve"> </w:t>
      </w:r>
      <w:r w:rsidR="005E48A2" w:rsidRPr="00D21B58">
        <w:t xml:space="preserve">If the API key is embedded into the consuming application, it can be decompiled and extracted. </w:t>
      </w:r>
      <w:r w:rsidR="005E3121">
        <w:t xml:space="preserve"> </w:t>
      </w:r>
      <w:r w:rsidR="005E48A2" w:rsidRPr="00D21B58">
        <w:t>If stored in plain text files</w:t>
      </w:r>
      <w:r w:rsidR="0036519F">
        <w:t>,</w:t>
      </w:r>
      <w:r w:rsidR="005E48A2" w:rsidRPr="00D21B58">
        <w:t xml:space="preserve"> they can be stolen and re-used for malicious purposes. </w:t>
      </w:r>
      <w:r w:rsidR="005E3121">
        <w:t xml:space="preserve"> </w:t>
      </w:r>
      <w:r w:rsidR="005E48A2" w:rsidRPr="00D21B58">
        <w:t>A</w:t>
      </w:r>
      <w:r w:rsidR="0036519F">
        <w:t>n A</w:t>
      </w:r>
      <w:r w:rsidR="005E48A2" w:rsidRPr="00D21B58">
        <w:t>PI Key must therefore be protected by a credential store or a secret management mechanism.</w:t>
      </w:r>
      <w:r w:rsidR="005E3121">
        <w:t xml:space="preserve"> </w:t>
      </w:r>
      <w:r w:rsidR="005E48A2" w:rsidRPr="00D21B58">
        <w:t xml:space="preserve"> API Keys may be used to control services usage even for public services.</w:t>
      </w:r>
    </w:p>
    <w:p w14:paraId="1BABD303" w14:textId="1E233BCD" w:rsidR="005E48A2" w:rsidRPr="00D21B58" w:rsidRDefault="001B5854" w:rsidP="00A462DD">
      <w:pPr>
        <w:pStyle w:val="RuleStyle"/>
      </w:pPr>
      <w:r>
        <w:t>[RS</w:t>
      </w:r>
      <w:r w:rsidR="007D6BD6">
        <w:t>G</w:t>
      </w:r>
      <w:r>
        <w:t>-1</w:t>
      </w:r>
      <w:r w:rsidR="00355848">
        <w:t>37</w:t>
      </w:r>
      <w:r w:rsidR="005E48A2" w:rsidRPr="00D21B58">
        <w:t>]</w:t>
      </w:r>
      <w:r w:rsidR="00A462DD">
        <w:tab/>
      </w:r>
      <w:r w:rsidR="005E48A2" w:rsidRPr="00D21B58">
        <w:t>API Keys SHOULD be used for protected</w:t>
      </w:r>
      <w:r w:rsidR="00A32A66">
        <w:t xml:space="preserve"> </w:t>
      </w:r>
      <w:r w:rsidR="005E48A2" w:rsidRPr="00D21B58">
        <w:t>and public services to prevent overwhelming their service provider with multiple requests (denial-of-service attacks).</w:t>
      </w:r>
      <w:r w:rsidR="00A32A66">
        <w:t xml:space="preserve"> </w:t>
      </w:r>
      <w:r w:rsidR="005E48A2" w:rsidRPr="00D21B58">
        <w:t xml:space="preserve"> For protected services API Keys MAY be used for monetization (purchased plans), usage policy enforcement (QoS) and monitoring. </w:t>
      </w:r>
    </w:p>
    <w:p w14:paraId="29CADEDB" w14:textId="1D4AEB5D" w:rsidR="005E48A2" w:rsidRPr="00D21B58" w:rsidRDefault="00A9726C" w:rsidP="00A462DD">
      <w:pPr>
        <w:pStyle w:val="RuleStyle"/>
      </w:pPr>
      <w:r>
        <w:t>[RS</w:t>
      </w:r>
      <w:r w:rsidR="007D6BD6">
        <w:t>G</w:t>
      </w:r>
      <w:r>
        <w:t>-1</w:t>
      </w:r>
      <w:r w:rsidR="00355848">
        <w:t>38</w:t>
      </w:r>
      <w:r w:rsidR="005E48A2" w:rsidRPr="00D21B58">
        <w:t>]</w:t>
      </w:r>
      <w:r w:rsidR="00A462DD">
        <w:tab/>
      </w:r>
      <w:r w:rsidR="005E48A2" w:rsidRPr="00D21B58">
        <w:t xml:space="preserve">API Keys MAY be combined with the HTTP request header user-agent to discern between a human user and a software agent as specified in IETF RFC </w:t>
      </w:r>
      <w:del w:id="222" w:author="Author">
        <w:r w:rsidR="005E48A2" w:rsidRPr="00D21B58" w:rsidDel="002E092F">
          <w:delText>7231</w:delText>
        </w:r>
      </w:del>
      <w:ins w:id="223" w:author="Author">
        <w:r w:rsidR="002E092F">
          <w:t>9110</w:t>
        </w:r>
      </w:ins>
      <w:r w:rsidR="005E48A2" w:rsidRPr="00D21B58">
        <w:t>.</w:t>
      </w:r>
      <w:r w:rsidR="005E48A2" w:rsidRPr="00D21B58" w:rsidDel="004D5C0F">
        <w:t xml:space="preserve"> </w:t>
      </w:r>
    </w:p>
    <w:p w14:paraId="66D44F86" w14:textId="6B98A776" w:rsidR="005E48A2" w:rsidRPr="00A462DD" w:rsidRDefault="005E48A2" w:rsidP="00A462DD">
      <w:pPr>
        <w:pStyle w:val="RuleStyle"/>
      </w:pPr>
      <w:r w:rsidRPr="00D21B58">
        <w:t>[RS</w:t>
      </w:r>
      <w:r w:rsidR="007D6BD6">
        <w:t>G</w:t>
      </w:r>
      <w:r w:rsidRPr="00D21B58">
        <w:t>-1</w:t>
      </w:r>
      <w:r w:rsidR="00355848">
        <w:t>39</w:t>
      </w:r>
      <w:r w:rsidRPr="00D21B58">
        <w:t>]</w:t>
      </w:r>
      <w:r w:rsidR="00A462DD">
        <w:tab/>
      </w:r>
      <w:r w:rsidRPr="00D21B58">
        <w:t xml:space="preserve">The service provider SHOULD return </w:t>
      </w:r>
      <w:r w:rsidR="0036519F">
        <w:t xml:space="preserve">along </w:t>
      </w:r>
      <w:r w:rsidRPr="00D21B58">
        <w:t xml:space="preserve">with HTTP response headers the current usage </w:t>
      </w:r>
      <w:r w:rsidRPr="00A462DD">
        <w:t>status.</w:t>
      </w:r>
      <w:r w:rsidR="00013392" w:rsidRPr="00A462DD">
        <w:t xml:space="preserve">  </w:t>
      </w:r>
      <w:r w:rsidRPr="00A462DD">
        <w:t xml:space="preserve">The following response </w:t>
      </w:r>
      <w:r w:rsidR="007D6BD6" w:rsidRPr="00A462DD">
        <w:t xml:space="preserve">data </w:t>
      </w:r>
      <w:r w:rsidRPr="00A462DD">
        <w:t>MAY be returned:</w:t>
      </w:r>
    </w:p>
    <w:p w14:paraId="79FBAAF5" w14:textId="16D8D381" w:rsidR="005E48A2" w:rsidRPr="00A462DD" w:rsidRDefault="00013392" w:rsidP="001A2046">
      <w:pPr>
        <w:pStyle w:val="Level3Bullet"/>
      </w:pPr>
      <w:r w:rsidRPr="00A462DD">
        <w:t>R</w:t>
      </w:r>
      <w:r w:rsidR="005E48A2" w:rsidRPr="00A462DD">
        <w:t>ate limit</w:t>
      </w:r>
      <w:r w:rsidRPr="00A462DD">
        <w:t>:  R</w:t>
      </w:r>
      <w:r w:rsidR="005E48A2" w:rsidRPr="00A462DD">
        <w:t>ate limit (per minute) as set in the system;</w:t>
      </w:r>
    </w:p>
    <w:p w14:paraId="46DA6CB1" w14:textId="239B40E6" w:rsidR="005E48A2" w:rsidRPr="00A462DD" w:rsidRDefault="00013392" w:rsidP="001A2046">
      <w:pPr>
        <w:pStyle w:val="Level3Bullet"/>
      </w:pPr>
      <w:r w:rsidRPr="00A462DD">
        <w:t>R</w:t>
      </w:r>
      <w:r w:rsidR="005E48A2" w:rsidRPr="00A462DD">
        <w:t>ate limit remaining</w:t>
      </w:r>
      <w:r w:rsidRPr="00A462DD">
        <w:t>:</w:t>
      </w:r>
      <w:r w:rsidR="004352C9" w:rsidRPr="00A462DD">
        <w:t xml:space="preserve"> </w:t>
      </w:r>
      <w:r w:rsidRPr="00A462DD">
        <w:t xml:space="preserve"> R</w:t>
      </w:r>
      <w:r w:rsidR="005E48A2" w:rsidRPr="00A462DD">
        <w:t>emaining amount of requests allowed during the current time slot (-1 indicates that the limit has been exceeded);</w:t>
      </w:r>
      <w:r w:rsidR="004E108B" w:rsidRPr="00A462DD">
        <w:t xml:space="preserve"> </w:t>
      </w:r>
      <w:r w:rsidR="005E3121" w:rsidRPr="00A462DD">
        <w:t xml:space="preserve"> and</w:t>
      </w:r>
    </w:p>
    <w:p w14:paraId="4488AD86" w14:textId="26A112BB" w:rsidR="005E48A2" w:rsidRPr="00A462DD" w:rsidRDefault="00013392" w:rsidP="001A2046">
      <w:pPr>
        <w:pStyle w:val="Level3Bullet"/>
      </w:pPr>
      <w:r w:rsidRPr="00A462DD">
        <w:t>R</w:t>
      </w:r>
      <w:r w:rsidR="005E48A2" w:rsidRPr="00A462DD">
        <w:t>ate limit reset</w:t>
      </w:r>
      <w:r w:rsidR="004E108B" w:rsidRPr="00A462DD">
        <w:t xml:space="preserve">: </w:t>
      </w:r>
      <w:r w:rsidR="004352C9" w:rsidRPr="00A462DD">
        <w:t xml:space="preserve"> </w:t>
      </w:r>
      <w:r w:rsidR="004E108B" w:rsidRPr="00A462DD">
        <w:t>T</w:t>
      </w:r>
      <w:r w:rsidR="005E48A2" w:rsidRPr="00A462DD">
        <w:t>ime (in seconds) remaining until the request counter will be reset.</w:t>
      </w:r>
    </w:p>
    <w:p w14:paraId="4A75C4BF" w14:textId="41F30AD4" w:rsidR="005E48A2" w:rsidRPr="00D21B58" w:rsidRDefault="005E48A2" w:rsidP="00F81A15">
      <w:pPr>
        <w:pStyle w:val="RuleStyle"/>
      </w:pPr>
      <w:r w:rsidRPr="00D21B58">
        <w:t>[RS</w:t>
      </w:r>
      <w:r w:rsidR="00E63A97">
        <w:t>G</w:t>
      </w:r>
      <w:r w:rsidRPr="00D21B58">
        <w:t>-1</w:t>
      </w:r>
      <w:r w:rsidR="00355848">
        <w:t>40</w:t>
      </w:r>
      <w:r w:rsidRPr="00D21B58">
        <w:t>]</w:t>
      </w:r>
      <w:r w:rsidR="00F81A15">
        <w:tab/>
      </w:r>
      <w:r w:rsidRPr="00D21B58">
        <w:t xml:space="preserve">The service provider SHOULD return the status code </w:t>
      </w:r>
      <w:r w:rsidR="00386376">
        <w:t>"</w:t>
      </w:r>
      <w:r w:rsidRPr="00D21B58">
        <w:rPr>
          <w:rFonts w:ascii="Courier New" w:hAnsi="Courier New" w:cs="Courier New"/>
        </w:rPr>
        <w:t>429 Too Many Requests</w:t>
      </w:r>
      <w:r w:rsidR="00386376">
        <w:rPr>
          <w:rFonts w:ascii="Courier New" w:hAnsi="Courier New" w:cs="Courier New"/>
        </w:rPr>
        <w:t>"</w:t>
      </w:r>
      <w:r w:rsidRPr="00D21B58">
        <w:t xml:space="preserve"> if requests are coming in too quickly.</w:t>
      </w:r>
    </w:p>
    <w:p w14:paraId="2309AFC7" w14:textId="73A9418A" w:rsidR="005E48A2" w:rsidRPr="00D21B58" w:rsidRDefault="005E48A2" w:rsidP="00762D5E">
      <w:pPr>
        <w:pStyle w:val="RuleStyle"/>
      </w:pPr>
      <w:r w:rsidRPr="00D21B58">
        <w:t>[RS</w:t>
      </w:r>
      <w:r w:rsidR="00E63A97">
        <w:t>G</w:t>
      </w:r>
      <w:r w:rsidRPr="00D21B58">
        <w:t>-1</w:t>
      </w:r>
      <w:r w:rsidR="00355848">
        <w:t>41</w:t>
      </w:r>
      <w:r w:rsidRPr="00D21B58">
        <w:t>]</w:t>
      </w:r>
      <w:r w:rsidR="00762D5E">
        <w:tab/>
      </w:r>
      <w:r w:rsidRPr="00D21B58">
        <w:t>API Keys MUST be revoked if the client violates the usage agreement</w:t>
      </w:r>
      <w:r w:rsidR="003F32C5">
        <w:t>,</w:t>
      </w:r>
      <w:r w:rsidR="00DB4F7D">
        <w:t xml:space="preserve"> as specified by the IP</w:t>
      </w:r>
      <w:r w:rsidR="00A807EC">
        <w:t>O</w:t>
      </w:r>
      <w:r w:rsidRPr="00D21B58">
        <w:t>.</w:t>
      </w:r>
    </w:p>
    <w:p w14:paraId="45A91758" w14:textId="385EA756" w:rsidR="005E48A2" w:rsidRPr="00D21B58" w:rsidRDefault="005E48A2" w:rsidP="00762D5E">
      <w:pPr>
        <w:pStyle w:val="RuleStyle"/>
      </w:pPr>
      <w:r w:rsidRPr="00D21B58">
        <w:t>[RS</w:t>
      </w:r>
      <w:r w:rsidR="00E63A97">
        <w:t>G</w:t>
      </w:r>
      <w:r w:rsidRPr="00D21B58">
        <w:t>-1</w:t>
      </w:r>
      <w:r w:rsidR="00355848">
        <w:t>42</w:t>
      </w:r>
      <w:r w:rsidRPr="00D21B58">
        <w:t>]</w:t>
      </w:r>
      <w:r w:rsidR="00762D5E">
        <w:tab/>
      </w:r>
      <w:r w:rsidRPr="00D21B58">
        <w:t xml:space="preserve">API Keys SHOULD be transferred using custom HTTP headers. </w:t>
      </w:r>
      <w:r w:rsidR="004352C9">
        <w:t xml:space="preserve"> </w:t>
      </w:r>
      <w:r w:rsidRPr="00D21B58">
        <w:t xml:space="preserve">They SHOULD NOT be transferred using </w:t>
      </w:r>
      <w:r w:rsidR="009348C5">
        <w:t>q</w:t>
      </w:r>
      <w:r w:rsidRPr="00D21B58">
        <w:t xml:space="preserve">uery </w:t>
      </w:r>
      <w:r w:rsidR="009348C5">
        <w:t>p</w:t>
      </w:r>
      <w:r w:rsidRPr="00D21B58">
        <w:t>arameters.</w:t>
      </w:r>
    </w:p>
    <w:p w14:paraId="02F171B3" w14:textId="7E6209D8" w:rsidR="005E48A2" w:rsidRPr="00D21B58" w:rsidRDefault="005E48A2" w:rsidP="00762D5E">
      <w:pPr>
        <w:pStyle w:val="RuleStyle"/>
      </w:pPr>
      <w:r w:rsidRPr="00D21B58">
        <w:t>[RS</w:t>
      </w:r>
      <w:r w:rsidR="00E63A97">
        <w:t>G</w:t>
      </w:r>
      <w:r w:rsidRPr="00D21B58">
        <w:t>-1</w:t>
      </w:r>
      <w:r w:rsidR="00355848">
        <w:t>43</w:t>
      </w:r>
      <w:r w:rsidRPr="00D21B58">
        <w:t>]</w:t>
      </w:r>
      <w:r w:rsidR="00762D5E">
        <w:tab/>
      </w:r>
      <w:r w:rsidRPr="00D21B58">
        <w:t>API Keys SHOULD be randomly generated</w:t>
      </w:r>
      <w:r w:rsidR="0036519F">
        <w:t xml:space="preserve">. </w:t>
      </w:r>
    </w:p>
    <w:p w14:paraId="3589AB99" w14:textId="707824A3" w:rsidR="00FC1DE5" w:rsidRDefault="00C80407" w:rsidP="001E2761">
      <w:pPr>
        <w:pStyle w:val="STParagraph"/>
      </w:pPr>
      <w:r>
        <w:fldChar w:fldCharType="begin"/>
      </w:r>
      <w:r>
        <w:instrText xml:space="preserve"> AUTONUM  </w:instrText>
      </w:r>
      <w:r>
        <w:fldChar w:fldCharType="end"/>
      </w:r>
      <w:r>
        <w:tab/>
      </w:r>
      <w:r w:rsidR="00FC1DE5">
        <w:t>W</w:t>
      </w:r>
      <w:r w:rsidR="00FC1DE5" w:rsidRPr="00FC1DE5">
        <w:t xml:space="preserve">hile there is an overhead with the use of public key </w:t>
      </w:r>
      <w:r w:rsidR="00FC1DE5">
        <w:t xml:space="preserve">cryptography and certificates, </w:t>
      </w:r>
      <w:r w:rsidR="00FC1DE5" w:rsidRPr="00FC1DE5">
        <w:t>certificate-based mutual authentication should be used when a Web API requires stronger authentication than offered by API keys to provide additional security</w:t>
      </w:r>
      <w:r w:rsidRPr="00D21B58">
        <w:t xml:space="preserve">. </w:t>
      </w:r>
      <w:r>
        <w:t xml:space="preserve"> </w:t>
      </w:r>
      <w:r w:rsidRPr="00D21B58">
        <w:t xml:space="preserve">Secure and trusted certificates must be issued by a mutually trusted certificate authority (CA) through a trust establishment process or cross-certification. </w:t>
      </w:r>
      <w:r w:rsidR="009348C5" w:rsidRPr="00D21B58" w:rsidDel="009348C5">
        <w:t xml:space="preserve"> </w:t>
      </w:r>
      <w:r w:rsidR="005E48A2" w:rsidRPr="00D21B58">
        <w:t>To mitigate identity security risks peculiar to sensitive systems and privileged actions, strong authentication can be leveraged.</w:t>
      </w:r>
      <w:r w:rsidR="0037249A">
        <w:t xml:space="preserve"> </w:t>
      </w:r>
      <w:r w:rsidR="00A97985">
        <w:t xml:space="preserve"> </w:t>
      </w:r>
      <w:r w:rsidR="004A714F">
        <w:t xml:space="preserve">Certificates shared between the client and the server should be used, </w:t>
      </w:r>
      <w:r w:rsidR="00711916">
        <w:t>e.g.,</w:t>
      </w:r>
      <w:r w:rsidR="004A714F">
        <w:t xml:space="preserve"> X.509. </w:t>
      </w:r>
    </w:p>
    <w:p w14:paraId="07D9B473" w14:textId="01EF70F3" w:rsidR="00FC1DE5" w:rsidRDefault="00FC1DE5" w:rsidP="00762D5E">
      <w:pPr>
        <w:pStyle w:val="RuleStyle"/>
      </w:pPr>
      <w:r>
        <w:t>[</w:t>
      </w:r>
      <w:r w:rsidR="00355848">
        <w:t>RSG-144</w:t>
      </w:r>
      <w:r>
        <w:t>]</w:t>
      </w:r>
      <w:r w:rsidR="00762D5E">
        <w:tab/>
      </w:r>
      <w:r>
        <w:rPr>
          <w:lang w:val="en-GB"/>
        </w:rPr>
        <w:t>Secure and trusted certificates MUST be issued by a mutually trusted certificate authority (CA) through a trust establishment process or cross-certification.</w:t>
      </w:r>
    </w:p>
    <w:p w14:paraId="45EC5BF2" w14:textId="220C6AA2" w:rsidR="00FC1DE5" w:rsidRDefault="00355848" w:rsidP="00762D5E">
      <w:pPr>
        <w:pStyle w:val="RuleStyle"/>
      </w:pPr>
      <w:r>
        <w:t>[RSG-145</w:t>
      </w:r>
      <w:r w:rsidR="00FC1DE5">
        <w:t>]</w:t>
      </w:r>
      <w:r w:rsidR="00762D5E">
        <w:tab/>
      </w:r>
      <w:r w:rsidR="00FC1DE5" w:rsidRPr="00FC1DE5">
        <w:t>Certificates shared between the client and the server SHOULD be used to mitigate identity security risks particular to sensitive systems and privile</w:t>
      </w:r>
      <w:r w:rsidR="00FC1DE5">
        <w:t xml:space="preserve">ged actions, </w:t>
      </w:r>
      <w:r w:rsidR="00711916">
        <w:t>e.g.,</w:t>
      </w:r>
      <w:r w:rsidR="00FC1DE5">
        <w:t xml:space="preserve"> X.509.</w:t>
      </w:r>
    </w:p>
    <w:p w14:paraId="17902749" w14:textId="7376F3B9" w:rsidR="00A97985" w:rsidRPr="00FC1DE5" w:rsidRDefault="00A97985" w:rsidP="00762D5E">
      <w:pPr>
        <w:pStyle w:val="RuleStyle"/>
      </w:pPr>
      <w:r w:rsidRPr="00D21B58">
        <w:t>[RS</w:t>
      </w:r>
      <w:r w:rsidR="00E63A97">
        <w:t>G</w:t>
      </w:r>
      <w:r w:rsidRPr="00D21B58">
        <w:t>-1</w:t>
      </w:r>
      <w:r w:rsidR="00355848">
        <w:t>46</w:t>
      </w:r>
      <w:r w:rsidRPr="00D21B58">
        <w:t>]</w:t>
      </w:r>
      <w:r w:rsidR="00762D5E">
        <w:tab/>
      </w:r>
      <w:r w:rsidRPr="00D21B58">
        <w:t xml:space="preserve">For highly privileged services, </w:t>
      </w:r>
      <w:r>
        <w:t>two</w:t>
      </w:r>
      <w:r w:rsidRPr="00D21B58">
        <w:t xml:space="preserve">-way mutual authentication between the client and the server SHOULD </w:t>
      </w:r>
      <w:r>
        <w:t>use</w:t>
      </w:r>
      <w:r w:rsidRPr="00D21B58">
        <w:t xml:space="preserve"> certificates to provide additional protection.</w:t>
      </w:r>
    </w:p>
    <w:p w14:paraId="103FE33B" w14:textId="4B4EEC23" w:rsidR="007D638D" w:rsidRDefault="001B5854" w:rsidP="00762D5E">
      <w:pPr>
        <w:pStyle w:val="RuleStyle"/>
      </w:pPr>
      <w:r>
        <w:t>[RS</w:t>
      </w:r>
      <w:r w:rsidR="00E63A97">
        <w:t>G</w:t>
      </w:r>
      <w:r w:rsidR="00355848">
        <w:t>-147</w:t>
      </w:r>
      <w:r w:rsidR="005E48A2" w:rsidRPr="00D21B58">
        <w:t>]</w:t>
      </w:r>
      <w:r w:rsidR="00762D5E">
        <w:tab/>
      </w:r>
      <w:r w:rsidR="005E48A2" w:rsidRPr="00D21B58">
        <w:t>Multi-factor authentication SHOULD be implemented to mitigate identity risks for application with</w:t>
      </w:r>
      <w:r w:rsidR="009348C5">
        <w:t xml:space="preserve"> a</w:t>
      </w:r>
      <w:r w:rsidR="005E48A2" w:rsidRPr="00D21B58">
        <w:t xml:space="preserve"> </w:t>
      </w:r>
      <w:r w:rsidR="003D6086" w:rsidRPr="00D21B58">
        <w:t>high-risk</w:t>
      </w:r>
      <w:r w:rsidR="005E48A2" w:rsidRPr="00D21B58">
        <w:t xml:space="preserve"> profile, </w:t>
      </w:r>
      <w:r w:rsidR="009348C5">
        <w:t xml:space="preserve">a </w:t>
      </w:r>
      <w:r w:rsidR="005E48A2" w:rsidRPr="00D21B58">
        <w:t>system processing very sensitive information or</w:t>
      </w:r>
      <w:r w:rsidR="009348C5">
        <w:t xml:space="preserve"> a</w:t>
      </w:r>
      <w:r w:rsidR="005E48A2" w:rsidRPr="00D21B58">
        <w:t xml:space="preserve"> privileged action.</w:t>
      </w:r>
    </w:p>
    <w:p w14:paraId="7DFCFB63" w14:textId="77777777" w:rsidR="005E48A2" w:rsidRPr="005B30AD" w:rsidRDefault="005E48A2" w:rsidP="00955475">
      <w:pPr>
        <w:pStyle w:val="STH4"/>
      </w:pPr>
      <w:r w:rsidRPr="00D21B58">
        <w:t>Availability and threat protection</w:t>
      </w:r>
    </w:p>
    <w:p w14:paraId="6D450491" w14:textId="77777777" w:rsidR="005E48A2" w:rsidRPr="005D5297" w:rsidRDefault="005D5297" w:rsidP="001E2761">
      <w:pPr>
        <w:pStyle w:val="STParagraph"/>
      </w:pPr>
      <w:r w:rsidRPr="005D5297">
        <w:fldChar w:fldCharType="begin"/>
      </w:r>
      <w:r w:rsidRPr="005D5297">
        <w:instrText xml:space="preserve"> AUTONUM  </w:instrText>
      </w:r>
      <w:r w:rsidRPr="005D5297">
        <w:fldChar w:fldCharType="end"/>
      </w:r>
      <w:r w:rsidRPr="005D5297">
        <w:tab/>
      </w:r>
      <w:r w:rsidR="005E48A2" w:rsidRPr="005D5297">
        <w:t>Availability in this context covers threat protection to minimize API downtime, looking at how threats against exposed APIs can be mitigated using basic design principles.</w:t>
      </w:r>
      <w:r w:rsidR="005E3121">
        <w:t xml:space="preserve"> </w:t>
      </w:r>
      <w:r w:rsidR="005E48A2" w:rsidRPr="005D5297">
        <w:t xml:space="preserve"> Availability also covers scaling to meet demand and ensuring the hosting environments are stable etc.</w:t>
      </w:r>
      <w:r w:rsidR="005E3121">
        <w:t xml:space="preserve"> </w:t>
      </w:r>
      <w:r w:rsidR="005E48A2" w:rsidRPr="005D5297">
        <w:t xml:space="preserve"> These levels of availability are addressed across the hardware and software stacks that support the delivery of APIs.</w:t>
      </w:r>
      <w:r w:rsidR="005E3121">
        <w:t xml:space="preserve"> </w:t>
      </w:r>
      <w:r w:rsidR="005E48A2" w:rsidRPr="005D5297">
        <w:t xml:space="preserve"> Availability is normally addressed under business continuity and disaster recovery standards that recommend a risk assessment approach to define the availability requirements.  </w:t>
      </w:r>
    </w:p>
    <w:p w14:paraId="0BCD1568" w14:textId="2AFA0B82" w:rsidR="005E48A2" w:rsidRPr="00D21B58" w:rsidRDefault="005E48A2" w:rsidP="00955475">
      <w:pPr>
        <w:pStyle w:val="STH4"/>
        <w:rPr>
          <w:rFonts w:eastAsia="Times New Roman"/>
          <w:szCs w:val="17"/>
        </w:rPr>
      </w:pPr>
      <w:r w:rsidRPr="00D21B58">
        <w:t>Cross-domain Requests</w:t>
      </w:r>
    </w:p>
    <w:p w14:paraId="55BAEB74" w14:textId="01FCAA6F" w:rsidR="005E48A2" w:rsidRPr="00D21B58" w:rsidRDefault="001446D6" w:rsidP="001E2761">
      <w:pPr>
        <w:pStyle w:val="STParagraph"/>
      </w:pPr>
      <w:r>
        <w:fldChar w:fldCharType="begin"/>
      </w:r>
      <w:r>
        <w:instrText xml:space="preserve"> AUTONUM  </w:instrText>
      </w:r>
      <w:r>
        <w:fldChar w:fldCharType="end"/>
      </w:r>
      <w:r>
        <w:tab/>
      </w:r>
      <w:r w:rsidR="005E48A2" w:rsidRPr="00D21B58">
        <w:t>Certain "cross-domain" requests, notably Ajax requests, are forbidden by default by the same-origin security policy.  Under the same-origin policy, a web browser permits scripts contained in a first web page to access data in a second web page, only if both web pages have the same origin (i.e.</w:t>
      </w:r>
      <w:r w:rsidR="00264E73">
        <w:t>,</w:t>
      </w:r>
      <w:r w:rsidR="005E48A2" w:rsidRPr="00D21B58">
        <w:t xml:space="preserve"> combination of URI scheme, host name, and port number).</w:t>
      </w:r>
    </w:p>
    <w:p w14:paraId="7EE7B593" w14:textId="77777777" w:rsidR="005E48A2" w:rsidRPr="00D21B58" w:rsidRDefault="001446D6" w:rsidP="001E2761">
      <w:pPr>
        <w:pStyle w:val="STParagraph"/>
      </w:pPr>
      <w:r>
        <w:fldChar w:fldCharType="begin"/>
      </w:r>
      <w:r>
        <w:instrText xml:space="preserve"> AUTONUM  </w:instrText>
      </w:r>
      <w:r>
        <w:fldChar w:fldCharType="end"/>
      </w:r>
      <w:r>
        <w:tab/>
      </w:r>
      <w:r w:rsidR="005E48A2" w:rsidRPr="00D21B58">
        <w:t>The Cross-Origin Resource Sharing (CORS) is a W3C standard to flexibly specify which Cross-Domain Requests are permitted.</w:t>
      </w:r>
      <w:r w:rsidR="005E3121">
        <w:t xml:space="preserve"> </w:t>
      </w:r>
      <w:r w:rsidR="005E48A2" w:rsidRPr="00D21B58">
        <w:t xml:space="preserve"> By delivering appropriate CORS HTTP headers, your REST API signals to the browser which domains or origins are allowed to make JavaScript calls to the REST service.</w:t>
      </w:r>
    </w:p>
    <w:p w14:paraId="1A2DD2F3" w14:textId="77777777" w:rsidR="005E48A2" w:rsidRPr="00D21B58" w:rsidRDefault="001446D6" w:rsidP="001E2761">
      <w:pPr>
        <w:pStyle w:val="STParagraph"/>
      </w:pPr>
      <w:r>
        <w:fldChar w:fldCharType="begin"/>
      </w:r>
      <w:r>
        <w:instrText xml:space="preserve"> AUTONUM  </w:instrText>
      </w:r>
      <w:r>
        <w:fldChar w:fldCharType="end"/>
      </w:r>
      <w:r>
        <w:tab/>
      </w:r>
      <w:r w:rsidR="005E48A2" w:rsidRPr="00D21B58">
        <w:t xml:space="preserve">The JSON with padding (JSONP) is a method for sending JSON data without worrying about cross-domain request issues. </w:t>
      </w:r>
      <w:r w:rsidR="005E3121">
        <w:t xml:space="preserve"> </w:t>
      </w:r>
      <w:r w:rsidR="005E48A2" w:rsidRPr="00D21B58">
        <w:t xml:space="preserve">It introduces callback functions for the loading of JSON data from different domains. </w:t>
      </w:r>
      <w:r w:rsidR="005E3121">
        <w:t xml:space="preserve"> </w:t>
      </w:r>
      <w:r w:rsidR="005E48A2" w:rsidRPr="00D21B58">
        <w:t xml:space="preserve">The idea behind it is based on the fact that the HTML </w:t>
      </w:r>
      <w:r w:rsidR="005E48A2" w:rsidRPr="005A6E71">
        <w:rPr>
          <w:rFonts w:ascii="Courier New" w:hAnsi="Courier New" w:cs="Courier New"/>
        </w:rPr>
        <w:t>&lt;script&gt;</w:t>
      </w:r>
      <w:r w:rsidR="005E48A2" w:rsidRPr="00D21B58">
        <w:t xml:space="preserve"> tag is not affected by the same origin policy.</w:t>
      </w:r>
      <w:r w:rsidR="005E3121">
        <w:t xml:space="preserve"> </w:t>
      </w:r>
      <w:r w:rsidR="005E48A2" w:rsidRPr="00D21B58">
        <w:t xml:space="preserve"> Anything imported through this tag is executed immediately in the global context.</w:t>
      </w:r>
      <w:r w:rsidR="005E3121">
        <w:t xml:space="preserve"> </w:t>
      </w:r>
      <w:r w:rsidR="005E48A2" w:rsidRPr="00D21B58">
        <w:t xml:space="preserve"> Instead of passing in a JavaScript file, one can pass in a URL to a service that returns JavaScript code.</w:t>
      </w:r>
    </w:p>
    <w:p w14:paraId="6B026235" w14:textId="77777777" w:rsidR="005E48A2" w:rsidRPr="00D21B58" w:rsidRDefault="001446D6" w:rsidP="001E2761">
      <w:pPr>
        <w:pStyle w:val="STParagraph"/>
      </w:pPr>
      <w:r>
        <w:fldChar w:fldCharType="begin"/>
      </w:r>
      <w:r>
        <w:instrText xml:space="preserve"> AUTONUM  </w:instrText>
      </w:r>
      <w:r>
        <w:fldChar w:fldCharType="end"/>
      </w:r>
      <w:r>
        <w:tab/>
      </w:r>
      <w:r w:rsidR="005E48A2" w:rsidRPr="00D21B58">
        <w:t>The following approaches are usually followed to bypass this restriction:</w:t>
      </w:r>
    </w:p>
    <w:p w14:paraId="557E725B" w14:textId="25C543F0" w:rsidR="005E48A2" w:rsidRPr="00FD4BA8" w:rsidRDefault="005E48A2" w:rsidP="00EB35FE">
      <w:pPr>
        <w:pStyle w:val="Level1Bullet"/>
      </w:pPr>
      <w:r w:rsidRPr="00FD4BA8">
        <w:t xml:space="preserve">JSONP is a workaround for cross-domain requests. </w:t>
      </w:r>
      <w:r w:rsidR="005E3121" w:rsidRPr="00FD4BA8">
        <w:t xml:space="preserve"> </w:t>
      </w:r>
      <w:r w:rsidRPr="00FD4BA8">
        <w:t>It does not offer any error-detection mechanism, i.e.</w:t>
      </w:r>
      <w:r w:rsidR="00264E73" w:rsidRPr="00FD4BA8">
        <w:t>,</w:t>
      </w:r>
      <w:r w:rsidRPr="00FD4BA8">
        <w:t xml:space="preserve"> if </w:t>
      </w:r>
      <w:r w:rsidR="00526A69" w:rsidRPr="00FD4BA8">
        <w:t>there was an issue</w:t>
      </w:r>
      <w:r w:rsidRPr="00FD4BA8">
        <w:t xml:space="preserve"> and the service failed or responded with an HTTP error, there is no way</w:t>
      </w:r>
      <w:r w:rsidR="00526A69" w:rsidRPr="00FD4BA8">
        <w:t xml:space="preserve"> to determine what the issue was</w:t>
      </w:r>
      <w:r w:rsidRPr="00FD4BA8">
        <w:t xml:space="preserve"> on the client side</w:t>
      </w:r>
      <w:r w:rsidR="00526A69" w:rsidRPr="00FD4BA8">
        <w:t>.</w:t>
      </w:r>
      <w:r w:rsidR="005E3121" w:rsidRPr="00FD4BA8">
        <w:t xml:space="preserve"> </w:t>
      </w:r>
      <w:r w:rsidR="00526A69" w:rsidRPr="00FD4BA8">
        <w:t xml:space="preserve"> The result will be that</w:t>
      </w:r>
      <w:r w:rsidRPr="00FD4BA8">
        <w:t xml:space="preserve"> the AJAX application will just </w:t>
      </w:r>
      <w:r w:rsidR="009348C5" w:rsidRPr="00FD4BA8">
        <w:t>‘</w:t>
      </w:r>
      <w:r w:rsidRPr="00FD4BA8">
        <w:t>hang</w:t>
      </w:r>
      <w:r w:rsidR="009348C5" w:rsidRPr="00FD4BA8">
        <w:t>’</w:t>
      </w:r>
      <w:r w:rsidRPr="00FD4BA8">
        <w:t>.</w:t>
      </w:r>
      <w:r w:rsidR="005E3121" w:rsidRPr="00FD4BA8">
        <w:t xml:space="preserve"> </w:t>
      </w:r>
      <w:r w:rsidRPr="00FD4BA8">
        <w:t xml:space="preserve"> Moreover, the site that uses JSONP </w:t>
      </w:r>
      <w:r w:rsidR="006156D4" w:rsidRPr="00FD4BA8">
        <w:t xml:space="preserve">will unconditionally </w:t>
      </w:r>
      <w:r w:rsidRPr="00FD4BA8">
        <w:t xml:space="preserve">trust the JSON </w:t>
      </w:r>
      <w:r w:rsidR="006156D4" w:rsidRPr="00FD4BA8">
        <w:t xml:space="preserve">provided </w:t>
      </w:r>
      <w:r w:rsidR="005E3121" w:rsidRPr="00FD4BA8">
        <w:t xml:space="preserve">from a different domain;  </w:t>
      </w:r>
    </w:p>
    <w:p w14:paraId="6EF5E47F" w14:textId="42A1A713" w:rsidR="005E48A2" w:rsidRPr="007D335A" w:rsidRDefault="005E48A2" w:rsidP="00EB35FE">
      <w:pPr>
        <w:pStyle w:val="Level1Bullet"/>
      </w:pPr>
      <w:proofErr w:type="spellStart"/>
      <w:r w:rsidRPr="00FD4BA8">
        <w:t>Iframe</w:t>
      </w:r>
      <w:proofErr w:type="spellEnd"/>
      <w:r w:rsidRPr="007D335A">
        <w:t xml:space="preserve"> is a</w:t>
      </w:r>
      <w:r w:rsidR="006156D4">
        <w:t>n alternative</w:t>
      </w:r>
      <w:r w:rsidRPr="007D335A">
        <w:t xml:space="preserve"> workaround for cross-domain requests.</w:t>
      </w:r>
      <w:r w:rsidR="005E3121">
        <w:t xml:space="preserve"> </w:t>
      </w:r>
      <w:r w:rsidRPr="007D335A">
        <w:t xml:space="preserve"> Using the JavaScript </w:t>
      </w:r>
      <w:proofErr w:type="spellStart"/>
      <w:r w:rsidRPr="007D335A">
        <w:rPr>
          <w:rFonts w:ascii="Courier New" w:hAnsi="Courier New" w:cs="Courier New"/>
        </w:rPr>
        <w:t>window.postMessage</w:t>
      </w:r>
      <w:proofErr w:type="spellEnd"/>
      <w:r w:rsidR="004A714F">
        <w:rPr>
          <w:rFonts w:ascii="Courier New" w:hAnsi="Courier New" w:cs="Courier New"/>
        </w:rPr>
        <w:t xml:space="preserve"> </w:t>
      </w:r>
      <w:r w:rsidRPr="007D335A">
        <w:rPr>
          <w:rFonts w:ascii="Courier New" w:hAnsi="Courier New" w:cs="Courier New"/>
        </w:rPr>
        <w:t xml:space="preserve">(message, </w:t>
      </w:r>
      <w:proofErr w:type="spellStart"/>
      <w:r w:rsidRPr="007D335A">
        <w:rPr>
          <w:rFonts w:ascii="Courier New" w:hAnsi="Courier New" w:cs="Courier New"/>
        </w:rPr>
        <w:t>targetOrigin</w:t>
      </w:r>
      <w:proofErr w:type="spellEnd"/>
      <w:r w:rsidRPr="007D335A">
        <w:rPr>
          <w:rFonts w:ascii="Courier New" w:hAnsi="Courier New" w:cs="Courier New"/>
        </w:rPr>
        <w:t>)</w:t>
      </w:r>
      <w:r w:rsidRPr="007D335A">
        <w:t xml:space="preserve"> method on the </w:t>
      </w:r>
      <w:proofErr w:type="spellStart"/>
      <w:r w:rsidRPr="007D335A">
        <w:t>iframe</w:t>
      </w:r>
      <w:proofErr w:type="spellEnd"/>
      <w:r w:rsidRPr="007D335A">
        <w:t xml:space="preserve"> object, it is possible to pass a request a site of a different domain.</w:t>
      </w:r>
      <w:r w:rsidR="005E3121">
        <w:t xml:space="preserve"> </w:t>
      </w:r>
      <w:r w:rsidRPr="007D335A">
        <w:t xml:space="preserve"> </w:t>
      </w:r>
      <w:proofErr w:type="spellStart"/>
      <w:r w:rsidRPr="007D335A">
        <w:t>Iframe</w:t>
      </w:r>
      <w:proofErr w:type="spellEnd"/>
      <w:r w:rsidRPr="007D335A">
        <w:t xml:space="preserve"> approach has good compatibility even in old browsers.</w:t>
      </w:r>
      <w:r w:rsidR="005E3121">
        <w:t xml:space="preserve"> </w:t>
      </w:r>
      <w:r w:rsidRPr="007D335A">
        <w:t xml:space="preserve"> Moreover, it only supports GET. </w:t>
      </w:r>
      <w:r w:rsidR="005E3121">
        <w:t xml:space="preserve"> </w:t>
      </w:r>
      <w:r w:rsidRPr="007D335A">
        <w:t xml:space="preserve">The source of the </w:t>
      </w:r>
      <w:proofErr w:type="spellStart"/>
      <w:r w:rsidR="006156D4">
        <w:t>I</w:t>
      </w:r>
      <w:r w:rsidRPr="007D335A">
        <w:t>frames</w:t>
      </w:r>
      <w:proofErr w:type="spellEnd"/>
      <w:r w:rsidRPr="007D335A">
        <w:t xml:space="preserve"> page should </w:t>
      </w:r>
      <w:del w:id="224" w:author="Author">
        <w:r w:rsidRPr="007D335A">
          <w:delText xml:space="preserve">be </w:delText>
        </w:r>
      </w:del>
      <w:r w:rsidRPr="007D335A">
        <w:t>always be</w:t>
      </w:r>
      <w:r w:rsidR="005E3121">
        <w:t xml:space="preserve"> checked due to security issues;  and</w:t>
      </w:r>
    </w:p>
    <w:p w14:paraId="6A4BDB5D" w14:textId="18F15803" w:rsidR="005E48A2" w:rsidRPr="007D335A" w:rsidRDefault="005E48A2" w:rsidP="00EB35FE">
      <w:pPr>
        <w:pStyle w:val="Level1Bullet"/>
      </w:pPr>
      <w:r w:rsidRPr="007D335A">
        <w:t>CORS is a standardized approach to perform a call to an external domain.</w:t>
      </w:r>
      <w:r w:rsidR="0037249A">
        <w:t xml:space="preserve"> </w:t>
      </w:r>
      <w:r w:rsidRPr="007D335A">
        <w:t xml:space="preserve"> It can use </w:t>
      </w:r>
      <w:proofErr w:type="spellStart"/>
      <w:r w:rsidRPr="007D335A">
        <w:rPr>
          <w:rFonts w:ascii="Courier New" w:hAnsi="Courier New" w:cs="Courier New"/>
        </w:rPr>
        <w:t>XMLHttpRequest</w:t>
      </w:r>
      <w:proofErr w:type="spellEnd"/>
      <w:r w:rsidRPr="007D335A">
        <w:rPr>
          <w:rFonts w:ascii="Courier New" w:hAnsi="Courier New" w:cs="Courier New"/>
        </w:rPr>
        <w:t xml:space="preserve"> </w:t>
      </w:r>
      <w:r w:rsidRPr="007D335A">
        <w:t xml:space="preserve">to send and receive data and has better error handling mechanism than JSONP. </w:t>
      </w:r>
      <w:r w:rsidR="0037249A">
        <w:t xml:space="preserve"> </w:t>
      </w:r>
      <w:r w:rsidRPr="007D335A">
        <w:t xml:space="preserve">It supports many types of authorization in comparison to JSONP, which only supports cookies. </w:t>
      </w:r>
      <w:r w:rsidR="0037249A">
        <w:t xml:space="preserve"> </w:t>
      </w:r>
      <w:r w:rsidRPr="007D335A">
        <w:t xml:space="preserve">It also supports HTTP Methods in comparison to JSONP, which only supports </w:t>
      </w:r>
      <w:r w:rsidRPr="009C383A">
        <w:rPr>
          <w:rFonts w:ascii="Courier New" w:hAnsi="Courier New"/>
        </w:rPr>
        <w:t>GET</w:t>
      </w:r>
      <w:r w:rsidRPr="007D335A">
        <w:t xml:space="preserve">. </w:t>
      </w:r>
      <w:r w:rsidR="0037249A">
        <w:t xml:space="preserve"> </w:t>
      </w:r>
      <w:r w:rsidRPr="007D335A">
        <w:t>On the other hand, it is not always possible to implement CORS because the browsers have to support it and because the API consumers have to be enlisted in the CORS whitelist.</w:t>
      </w:r>
    </w:p>
    <w:p w14:paraId="7B2B691B" w14:textId="20CA25F5" w:rsidR="005E48A2" w:rsidRPr="00F37512" w:rsidRDefault="005E48A2" w:rsidP="003A3717">
      <w:pPr>
        <w:pStyle w:val="RuleStyle"/>
      </w:pPr>
      <w:r w:rsidRPr="00F37512">
        <w:t>[RS</w:t>
      </w:r>
      <w:r w:rsidR="00E63A97" w:rsidRPr="00F37512">
        <w:t>G</w:t>
      </w:r>
      <w:r w:rsidRPr="00F37512">
        <w:t>-1</w:t>
      </w:r>
      <w:r w:rsidR="00355848" w:rsidRPr="00F37512">
        <w:t>48</w:t>
      </w:r>
      <w:r w:rsidRPr="00F37512">
        <w:t>]</w:t>
      </w:r>
      <w:r w:rsidR="003A3717" w:rsidRPr="00F37512">
        <w:tab/>
      </w:r>
      <w:r w:rsidRPr="00F37512">
        <w:t>If the REST API is public</w:t>
      </w:r>
      <w:r w:rsidR="0064711C" w:rsidRPr="00F37512">
        <w:t>,</w:t>
      </w:r>
      <w:r w:rsidRPr="00F37512">
        <w:t xml:space="preserve"> the HTTP header </w:t>
      </w:r>
      <w:r w:rsidRPr="00F37512">
        <w:rPr>
          <w:rFonts w:ascii="Courier New" w:hAnsi="Courier New" w:cs="Courier New"/>
        </w:rPr>
        <w:t>Access-Control-Allow-Origin</w:t>
      </w:r>
      <w:r w:rsidRPr="00F37512">
        <w:t xml:space="preserve"> MUST be set to ‘*’.</w:t>
      </w:r>
    </w:p>
    <w:p w14:paraId="4B6C2758" w14:textId="4FEEFC3B" w:rsidR="007D638D" w:rsidRDefault="005E48A2" w:rsidP="003A3717">
      <w:pPr>
        <w:pStyle w:val="RuleStyle"/>
      </w:pPr>
      <w:r w:rsidRPr="00F37512">
        <w:t>[RS</w:t>
      </w:r>
      <w:r w:rsidR="00E63A97" w:rsidRPr="00F37512">
        <w:t>G</w:t>
      </w:r>
      <w:r w:rsidRPr="00F37512">
        <w:t>-1</w:t>
      </w:r>
      <w:r w:rsidR="00355848" w:rsidRPr="00F37512">
        <w:t>49</w:t>
      </w:r>
      <w:r w:rsidRPr="00F37512">
        <w:t>]</w:t>
      </w:r>
      <w:r w:rsidR="003A3717" w:rsidRPr="00F37512">
        <w:tab/>
      </w:r>
      <w:r w:rsidRPr="00F37512">
        <w:t>If the REST API is protected</w:t>
      </w:r>
      <w:r w:rsidR="0064711C" w:rsidRPr="00F37512">
        <w:t>,</w:t>
      </w:r>
      <w:r w:rsidRPr="00F37512">
        <w:t xml:space="preserve"> CORS SHOULD be used</w:t>
      </w:r>
      <w:r w:rsidR="002314E9" w:rsidRPr="00F37512">
        <w:t>,</w:t>
      </w:r>
      <w:r w:rsidRPr="00F37512">
        <w:t xml:space="preserve"> if possible.</w:t>
      </w:r>
      <w:r w:rsidR="0037249A">
        <w:t xml:space="preserve"> </w:t>
      </w:r>
      <w:r w:rsidRPr="00F37512">
        <w:t xml:space="preserve"> Else, </w:t>
      </w:r>
      <w:r w:rsidR="00FF6322" w:rsidRPr="00F37512">
        <w:t xml:space="preserve">JSONP </w:t>
      </w:r>
      <w:r w:rsidR="002314E9" w:rsidRPr="00F37512">
        <w:t xml:space="preserve">MAY </w:t>
      </w:r>
      <w:r w:rsidR="00FF6322" w:rsidRPr="00F37512">
        <w:t>be used as fallback</w:t>
      </w:r>
      <w:r w:rsidRPr="00F37512">
        <w:t xml:space="preserve"> but only for GET requests</w:t>
      </w:r>
      <w:r w:rsidR="00512BC1" w:rsidRPr="00F37512">
        <w:t xml:space="preserve">, for example, </w:t>
      </w:r>
      <w:r w:rsidR="002314E9" w:rsidRPr="00F37512">
        <w:t>when the user is accessing using an</w:t>
      </w:r>
      <w:r w:rsidR="00512BC1" w:rsidRPr="00F37512">
        <w:t xml:space="preserve"> old browser</w:t>
      </w:r>
      <w:r w:rsidRPr="00F37512">
        <w:t>.</w:t>
      </w:r>
      <w:r w:rsidR="0037249A">
        <w:t xml:space="preserve"> </w:t>
      </w:r>
      <w:r w:rsidRPr="00F37512">
        <w:t xml:space="preserve"> </w:t>
      </w:r>
      <w:proofErr w:type="spellStart"/>
      <w:r w:rsidRPr="00F37512">
        <w:t>Iframe</w:t>
      </w:r>
      <w:proofErr w:type="spellEnd"/>
      <w:r w:rsidRPr="00F37512">
        <w:t xml:space="preserve"> SHOULD NOT be used.</w:t>
      </w:r>
    </w:p>
    <w:p w14:paraId="0F2E4299" w14:textId="77777777" w:rsidR="005E48A2" w:rsidRPr="00D21B58" w:rsidRDefault="005E48A2" w:rsidP="00955475">
      <w:pPr>
        <w:pStyle w:val="STHeading3"/>
      </w:pPr>
      <w:r w:rsidRPr="00D21B58">
        <w:t>API Maturity Model</w:t>
      </w:r>
    </w:p>
    <w:p w14:paraId="7CBDA312" w14:textId="35C13D78" w:rsidR="007D335A" w:rsidRDefault="007D335A" w:rsidP="001E2761">
      <w:pPr>
        <w:pStyle w:val="STParagraph"/>
      </w:pPr>
      <w:r>
        <w:fldChar w:fldCharType="begin"/>
      </w:r>
      <w:r>
        <w:instrText xml:space="preserve"> AUTONUM  </w:instrText>
      </w:r>
      <w:r>
        <w:fldChar w:fldCharType="end"/>
      </w:r>
      <w:r>
        <w:tab/>
      </w:r>
      <w:r w:rsidR="005E48A2" w:rsidRPr="00D21B58">
        <w:t xml:space="preserve">It is common </w:t>
      </w:r>
      <w:r w:rsidR="002314E9">
        <w:t xml:space="preserve">to </w:t>
      </w:r>
      <w:r w:rsidR="005E48A2" w:rsidRPr="00D21B58">
        <w:t xml:space="preserve">classify a REST API using a maturity model. </w:t>
      </w:r>
      <w:r w:rsidR="00A336FF">
        <w:t xml:space="preserve"> </w:t>
      </w:r>
      <w:r w:rsidR="005E48A2" w:rsidRPr="00D21B58">
        <w:t>While various models are available, this Standard refers to the Richardson Maturity Model (RMM).</w:t>
      </w:r>
      <w:r w:rsidR="00A336FF">
        <w:t xml:space="preserve"> </w:t>
      </w:r>
      <w:r w:rsidR="005E48A2" w:rsidRPr="00D21B58">
        <w:t xml:space="preserve"> RMM defines three levels</w:t>
      </w:r>
      <w:ins w:id="225" w:author="Author">
        <w:r w:rsidR="00264E73">
          <w:t>,</w:t>
        </w:r>
      </w:ins>
      <w:r w:rsidR="005E48A2" w:rsidRPr="00D21B58">
        <w:t xml:space="preserve"> and this Standard recommends Level 2 for REST API because Level 3 is complex to implement and requires significant conceptual and development-related investment from service providers and consumers.</w:t>
      </w:r>
      <w:r w:rsidR="00A336FF">
        <w:t xml:space="preserve"> </w:t>
      </w:r>
      <w:r w:rsidR="005E48A2" w:rsidRPr="00D21B58">
        <w:t xml:space="preserve"> At the same time, it does not immediately benefit service consumers.</w:t>
      </w:r>
    </w:p>
    <w:p w14:paraId="54CCA107" w14:textId="3B92A8E5" w:rsidR="0042380A" w:rsidRDefault="007D335A" w:rsidP="001E2761">
      <w:pPr>
        <w:pStyle w:val="STParagraph"/>
      </w:pPr>
      <w:r w:rsidRPr="00127540">
        <w:fldChar w:fldCharType="begin"/>
      </w:r>
      <w:r w:rsidRPr="00127540">
        <w:instrText xml:space="preserve"> AUTONUM  </w:instrText>
      </w:r>
      <w:r w:rsidRPr="00127540">
        <w:fldChar w:fldCharType="end"/>
      </w:r>
      <w:r w:rsidRPr="00127540">
        <w:tab/>
      </w:r>
      <w:r w:rsidR="005E48A2" w:rsidRPr="00127540">
        <w:t xml:space="preserve">If a Web API implements </w:t>
      </w:r>
      <w:r w:rsidR="002314E9" w:rsidRPr="00127540">
        <w:t>L</w:t>
      </w:r>
      <w:r w:rsidR="005E48A2" w:rsidRPr="00127540">
        <w:t xml:space="preserve">evel 3 of RMM, a hypermedia format must be put in place. </w:t>
      </w:r>
      <w:r w:rsidR="00A336FF">
        <w:t xml:space="preserve"> </w:t>
      </w:r>
      <w:r w:rsidR="00E63B9B" w:rsidRPr="00127540">
        <w:t>Hypertext Application Language (</w:t>
      </w:r>
      <w:r w:rsidR="005E48A2" w:rsidRPr="00127540">
        <w:t>HAL</w:t>
      </w:r>
      <w:r w:rsidR="00E63B9B" w:rsidRPr="00127540">
        <w:t>)</w:t>
      </w:r>
      <w:r w:rsidR="00FB1152" w:rsidRPr="00127540">
        <w:rPr>
          <w:rStyle w:val="FootnoteReference"/>
          <w:rFonts w:eastAsia="Times New Roman" w:cs="Arial"/>
          <w:szCs w:val="17"/>
        </w:rPr>
        <w:footnoteReference w:id="14"/>
      </w:r>
      <w:r w:rsidR="005E48A2" w:rsidRPr="00127540">
        <w:t xml:space="preserve">  is simple and is compatible with JSON and XML responses</w:t>
      </w:r>
      <w:r w:rsidR="00FB1152" w:rsidRPr="00127540">
        <w:t xml:space="preserve">. </w:t>
      </w:r>
      <w:r w:rsidR="00A336FF">
        <w:t xml:space="preserve"> </w:t>
      </w:r>
      <w:r w:rsidR="00FB1152" w:rsidRPr="00127540">
        <w:t>However</w:t>
      </w:r>
      <w:ins w:id="226" w:author="Author">
        <w:r w:rsidR="00264E73">
          <w:t>,</w:t>
        </w:r>
      </w:ins>
      <w:r w:rsidR="00FB1152" w:rsidRPr="00127540">
        <w:t xml:space="preserve"> it is only a draft recommendation, along with</w:t>
      </w:r>
      <w:r w:rsidR="00E63A97" w:rsidRPr="00127540">
        <w:t xml:space="preserve"> </w:t>
      </w:r>
      <w:r w:rsidR="00FB1152" w:rsidRPr="00127540">
        <w:t>o</w:t>
      </w:r>
      <w:r w:rsidR="00BD7779">
        <w:t>ther hypermedia formats</w:t>
      </w:r>
      <w:r w:rsidR="002314E9" w:rsidRPr="00127540">
        <w:t>,</w:t>
      </w:r>
      <w:r w:rsidR="005E48A2" w:rsidRPr="00127540">
        <w:t xml:space="preserve"> such as</w:t>
      </w:r>
      <w:r w:rsidR="00FB1152" w:rsidRPr="00127540">
        <w:t xml:space="preserve"> JSON-LD</w:t>
      </w:r>
      <w:r w:rsidR="00FB1152" w:rsidRPr="00127540">
        <w:rPr>
          <w:rStyle w:val="FootnoteReference"/>
          <w:rFonts w:cs="Arial"/>
          <w:szCs w:val="17"/>
        </w:rPr>
        <w:footnoteReference w:id="15"/>
      </w:r>
      <w:r w:rsidR="00FB1152" w:rsidRPr="00127540">
        <w:t>. JSON-Schema</w:t>
      </w:r>
      <w:r w:rsidR="00FB1152" w:rsidRPr="00127540">
        <w:rPr>
          <w:rStyle w:val="FootnoteReference"/>
          <w:rFonts w:cs="Arial"/>
          <w:szCs w:val="17"/>
        </w:rPr>
        <w:footnoteReference w:id="16"/>
      </w:r>
      <w:r w:rsidR="00FB1152" w:rsidRPr="00127540">
        <w:t xml:space="preserve"> should be used because as</w:t>
      </w:r>
      <w:r w:rsidR="00AD5E2E" w:rsidRPr="00127540">
        <w:t xml:space="preserve"> although</w:t>
      </w:r>
      <w:r w:rsidR="00FB1152" w:rsidRPr="00127540">
        <w:t xml:space="preserve"> there is currently no specification for Level 3 of RMM, this is considered the most mature. </w:t>
      </w:r>
      <w:r w:rsidR="00A336FF">
        <w:t xml:space="preserve"> </w:t>
      </w:r>
      <w:r w:rsidR="00FB1152" w:rsidRPr="00127540">
        <w:t xml:space="preserve">The following hypermedia formats should not be considered: </w:t>
      </w:r>
      <w:r w:rsidR="00A649E6" w:rsidRPr="00127540">
        <w:t xml:space="preserve"> </w:t>
      </w:r>
      <w:del w:id="227" w:author="Author">
        <w:r w:rsidR="005E48A2">
          <w:fldChar w:fldCharType="begin"/>
        </w:r>
        <w:r w:rsidR="005E48A2">
          <w:delInstrText>HYPERLINK "https://tools.ietf.org/html/rfc5988"</w:delInstrText>
        </w:r>
        <w:r w:rsidR="005E48A2">
          <w:fldChar w:fldCharType="separate"/>
        </w:r>
        <w:r w:rsidR="005E48A2" w:rsidRPr="00BC33C6">
          <w:rPr>
            <w:rStyle w:val="Hyperlink"/>
            <w:rFonts w:eastAsia="Times New Roman" w:cs="Arial"/>
            <w:szCs w:val="17"/>
          </w:rPr>
          <w:delText>IETF RFC 5988</w:delText>
        </w:r>
        <w:r w:rsidR="005E48A2">
          <w:fldChar w:fldCharType="end"/>
        </w:r>
      </w:del>
      <w:ins w:id="228" w:author="Author">
        <w:r w:rsidR="00FB1B19">
          <w:fldChar w:fldCharType="begin"/>
        </w:r>
        <w:r w:rsidR="00FB1B19">
          <w:instrText>HYPERLINK "https://tools.ietf.org/html/rfc8288"</w:instrText>
        </w:r>
      </w:ins>
      <w:ins w:id="229" w:author="Author">
        <w:r w:rsidR="00FB1B19">
          <w:fldChar w:fldCharType="separate"/>
        </w:r>
        <w:r w:rsidR="005E48A2" w:rsidRPr="00FB1B19">
          <w:rPr>
            <w:rStyle w:val="Hyperlink"/>
            <w:rFonts w:eastAsia="Times New Roman" w:cs="Arial"/>
            <w:szCs w:val="17"/>
          </w:rPr>
          <w:t xml:space="preserve">IETF RFC </w:t>
        </w:r>
        <w:r w:rsidR="00623168" w:rsidRPr="00FB1B19">
          <w:rPr>
            <w:rStyle w:val="Hyperlink"/>
          </w:rPr>
          <w:t>8288</w:t>
        </w:r>
        <w:r w:rsidR="00FB1B19">
          <w:fldChar w:fldCharType="end"/>
        </w:r>
      </w:ins>
      <w:r w:rsidR="00FB1152" w:rsidRPr="00127540">
        <w:t xml:space="preserve"> and </w:t>
      </w:r>
      <w:proofErr w:type="spellStart"/>
      <w:r w:rsidR="00BC33C6">
        <w:rPr>
          <w:rFonts w:ascii="Courier New" w:hAnsi="Courier New" w:cs="Courier New"/>
        </w:rPr>
        <w:t>C</w:t>
      </w:r>
      <w:r w:rsidR="00FB1152" w:rsidRPr="00BC33C6">
        <w:rPr>
          <w:rFonts w:ascii="Courier New" w:hAnsi="Courier New" w:cs="Courier New"/>
        </w:rPr>
        <w:t>ollection+JSON</w:t>
      </w:r>
      <w:proofErr w:type="spellEnd"/>
      <w:r w:rsidR="00FB1152" w:rsidRPr="00127540">
        <w:t>.</w:t>
      </w:r>
      <w:r w:rsidR="00A649E6" w:rsidRPr="00127540">
        <w:t xml:space="preserve"> </w:t>
      </w:r>
    </w:p>
    <w:p w14:paraId="45635D51" w14:textId="70127197" w:rsidR="00AD5E2E" w:rsidRPr="009C383A" w:rsidRDefault="00AD5E2E" w:rsidP="001E2761">
      <w:pPr>
        <w:pStyle w:val="STParagraph"/>
      </w:pPr>
      <w:r w:rsidRPr="00127540">
        <w:rPr>
          <w:rFonts w:eastAsia="Times New Roman"/>
        </w:rPr>
        <w:fldChar w:fldCharType="begin"/>
      </w:r>
      <w:r w:rsidRPr="00127540">
        <w:rPr>
          <w:rFonts w:eastAsia="Times New Roman"/>
        </w:rPr>
        <w:instrText xml:space="preserve"> AUTONUM  </w:instrText>
      </w:r>
      <w:r w:rsidRPr="00127540">
        <w:rPr>
          <w:rFonts w:eastAsia="Times New Roman"/>
        </w:rPr>
        <w:fldChar w:fldCharType="end"/>
      </w:r>
      <w:r w:rsidR="00456255">
        <w:rPr>
          <w:rFonts w:eastAsia="Times New Roman"/>
        </w:rPr>
        <w:tab/>
      </w:r>
      <w:r w:rsidRPr="00127540">
        <w:t>It is recommended that instances described by a schema provide a link to a downloadable JSON Schema using the link relation "</w:t>
      </w:r>
      <w:proofErr w:type="spellStart"/>
      <w:r w:rsidRPr="00BC33C6">
        <w:rPr>
          <w:rFonts w:ascii="Courier New" w:hAnsi="Courier New" w:cs="Courier New"/>
        </w:rPr>
        <w:t>describedby</w:t>
      </w:r>
      <w:proofErr w:type="spellEnd"/>
      <w:r w:rsidRPr="00127540">
        <w:t>", as defined by Linked Data Protocol 1.0, section 8.1 [W3C.REC-ldp-20150226]</w:t>
      </w:r>
      <w:r w:rsidRPr="00127540">
        <w:rPr>
          <w:rStyle w:val="FootnoteReference"/>
          <w:rFonts w:cs="Arial"/>
          <w:szCs w:val="17"/>
        </w:rPr>
        <w:footnoteReference w:id="17"/>
      </w:r>
      <w:r w:rsidRPr="00127540">
        <w:t>.</w:t>
      </w:r>
    </w:p>
    <w:p w14:paraId="0FFFCD16" w14:textId="77777777" w:rsidR="00AD5E2E" w:rsidRPr="009C383A" w:rsidRDefault="00AD5E2E" w:rsidP="00537C7F">
      <w:r w:rsidRPr="009C383A">
        <w:t xml:space="preserve">In HTTP, such links can be attached to any response using the </w:t>
      </w:r>
      <w:r w:rsidRPr="009C383A">
        <w:rPr>
          <w:rFonts w:ascii="Courier New" w:hAnsi="Courier New" w:cs="Courier New"/>
        </w:rPr>
        <w:t>Link</w:t>
      </w:r>
      <w:r w:rsidRPr="009C383A">
        <w:t xml:space="preserve"> header [</w:t>
      </w:r>
      <w:r w:rsidRPr="002D4F11">
        <w:t>RFC8288</w:t>
      </w:r>
      <w:r w:rsidRPr="009C383A">
        <w:t>].</w:t>
      </w:r>
      <w:r w:rsidR="00A336FF">
        <w:t xml:space="preserve"> </w:t>
      </w:r>
      <w:r w:rsidRPr="009C383A">
        <w:t xml:space="preserve"> An example of such a header would be:</w:t>
      </w:r>
    </w:p>
    <w:p w14:paraId="636B849B" w14:textId="77777777" w:rsidR="00AD5E2E" w:rsidRPr="009C383A" w:rsidRDefault="00AD5E2E" w:rsidP="00BC3147">
      <w:pPr>
        <w:pStyle w:val="NormalWeb"/>
        <w:spacing w:before="170" w:beforeAutospacing="0" w:after="170" w:afterAutospacing="0"/>
        <w:ind w:left="576"/>
        <w:rPr>
          <w:rFonts w:ascii="Courier New" w:hAnsi="Courier New" w:cs="Courier New"/>
          <w:szCs w:val="17"/>
        </w:rPr>
      </w:pPr>
      <w:r w:rsidRPr="009C383A">
        <w:rPr>
          <w:rFonts w:ascii="Courier New" w:hAnsi="Courier New" w:cs="Courier New"/>
          <w:szCs w:val="17"/>
        </w:rPr>
        <w:t xml:space="preserve">Link: &lt;http://example.com/my-hyper-schema#&gt;; </w:t>
      </w:r>
      <w:proofErr w:type="spellStart"/>
      <w:r w:rsidRPr="009C383A">
        <w:rPr>
          <w:rFonts w:ascii="Courier New" w:hAnsi="Courier New" w:cs="Courier New"/>
          <w:szCs w:val="17"/>
        </w:rPr>
        <w:t>rel</w:t>
      </w:r>
      <w:proofErr w:type="spellEnd"/>
      <w:r w:rsidRPr="009C383A">
        <w:rPr>
          <w:rFonts w:ascii="Courier New" w:hAnsi="Courier New" w:cs="Courier New"/>
          <w:szCs w:val="17"/>
        </w:rPr>
        <w:t>="</w:t>
      </w:r>
      <w:proofErr w:type="spellStart"/>
      <w:r w:rsidRPr="009C383A">
        <w:rPr>
          <w:rFonts w:ascii="Courier New" w:hAnsi="Courier New" w:cs="Courier New"/>
          <w:szCs w:val="17"/>
        </w:rPr>
        <w:t>describedby</w:t>
      </w:r>
      <w:proofErr w:type="spellEnd"/>
      <w:r w:rsidRPr="009C383A">
        <w:rPr>
          <w:rFonts w:ascii="Courier New" w:hAnsi="Courier New" w:cs="Courier New"/>
          <w:szCs w:val="17"/>
        </w:rPr>
        <w:t>"</w:t>
      </w:r>
    </w:p>
    <w:p w14:paraId="2ECB1051" w14:textId="5D2119D5" w:rsidR="00AD5E2E" w:rsidRPr="00AD5E2E" w:rsidRDefault="00AD5E2E" w:rsidP="004D3BDF">
      <w:pPr>
        <w:pStyle w:val="RuleStyle"/>
      </w:pPr>
      <w:r w:rsidRPr="00DB1CC0">
        <w:t>[RS</w:t>
      </w:r>
      <w:r w:rsidR="00210974">
        <w:t>J</w:t>
      </w:r>
      <w:r w:rsidR="00355848">
        <w:t>-150</w:t>
      </w:r>
      <w:r w:rsidRPr="00DB1CC0">
        <w:t>]</w:t>
      </w:r>
      <w:r w:rsidR="004D3BDF">
        <w:tab/>
      </w:r>
      <w:r>
        <w:t xml:space="preserve">If using instances described a schema, the </w:t>
      </w:r>
      <w:r w:rsidR="00E63A97" w:rsidRPr="00364B17">
        <w:rPr>
          <w:rFonts w:ascii="Courier New" w:hAnsi="Courier New" w:cs="Courier New"/>
        </w:rPr>
        <w:t>Link</w:t>
      </w:r>
      <w:r w:rsidR="00E63A97" w:rsidRPr="00364B17">
        <w:t xml:space="preserve"> header </w:t>
      </w:r>
      <w:r>
        <w:t>SHOULD be used to provide a link to a downloadable JSON schema</w:t>
      </w:r>
      <w:r w:rsidR="00E63A97">
        <w:t xml:space="preserve"> </w:t>
      </w:r>
      <w:del w:id="230" w:author="Author">
        <w:r w:rsidR="00E63A97" w:rsidDel="00D30C30">
          <w:delText>ACCORDING TO</w:delText>
        </w:r>
        <w:r w:rsidR="00E63A97">
          <w:delText xml:space="preserve"> RFC8288</w:delText>
        </w:r>
        <w:r>
          <w:delText>.</w:delText>
        </w:r>
      </w:del>
      <w:ins w:id="231" w:author="Author">
        <w:r w:rsidR="00D30C30">
          <w:t>according to</w:t>
        </w:r>
        <w:r w:rsidR="00E63A97">
          <w:t xml:space="preserve"> RFC</w:t>
        </w:r>
        <w:r w:rsidR="00D30C30">
          <w:t xml:space="preserve"> </w:t>
        </w:r>
        <w:r w:rsidR="00E63A97">
          <w:t>8288</w:t>
        </w:r>
        <w:r>
          <w:t>.</w:t>
        </w:r>
      </w:ins>
      <w:r>
        <w:t xml:space="preserve"> </w:t>
      </w:r>
    </w:p>
    <w:p w14:paraId="3F3DBD61" w14:textId="1E4F551A" w:rsidR="005E48A2" w:rsidRPr="00D21B58" w:rsidRDefault="005E48A2" w:rsidP="004D3BDF">
      <w:pPr>
        <w:pStyle w:val="RuleStyle"/>
      </w:pPr>
      <w:r w:rsidRPr="00D21B58">
        <w:t>[RS</w:t>
      </w:r>
      <w:r w:rsidR="00210974">
        <w:t>J</w:t>
      </w:r>
      <w:r w:rsidRPr="00D21B58">
        <w:t>-1</w:t>
      </w:r>
      <w:r w:rsidR="00355848">
        <w:t>51</w:t>
      </w:r>
      <w:r w:rsidR="00525B15">
        <w:t>]</w:t>
      </w:r>
      <w:r w:rsidR="004D3BDF">
        <w:tab/>
      </w:r>
      <w:r w:rsidR="00525B15">
        <w:t>A Web API SHOULD</w:t>
      </w:r>
      <w:r w:rsidRPr="00D21B58">
        <w:t xml:space="preserve"> implement at least </w:t>
      </w:r>
      <w:r w:rsidR="002314E9">
        <w:t>L</w:t>
      </w:r>
      <w:r w:rsidRPr="00D21B58">
        <w:t xml:space="preserve">evel 2 (Transport Native Properties) of RMM. </w:t>
      </w:r>
      <w:r w:rsidR="0037249A">
        <w:t xml:space="preserve"> </w:t>
      </w:r>
      <w:r w:rsidRPr="00D21B58">
        <w:t>Level 3 (Hypermedia) MAY be implemented to make the API completely discoverable.</w:t>
      </w:r>
    </w:p>
    <w:p w14:paraId="3E9716CB" w14:textId="64808EF9" w:rsidR="005E48A2" w:rsidRPr="00D21B58" w:rsidRDefault="007D335A" w:rsidP="00537C7F">
      <w:pPr>
        <w:pStyle w:val="STParagraph"/>
      </w:pPr>
      <w:r>
        <w:fldChar w:fldCharType="begin"/>
      </w:r>
      <w:r>
        <w:instrText xml:space="preserve"> AUTONUM  </w:instrText>
      </w:r>
      <w:r>
        <w:fldChar w:fldCharType="end"/>
      </w:r>
      <w:r>
        <w:tab/>
      </w:r>
      <w:r w:rsidR="005E48A2" w:rsidRPr="00D21B58">
        <w:t xml:space="preserve">A custom hypermedia format may be designed. </w:t>
      </w:r>
      <w:r w:rsidR="0037249A">
        <w:t xml:space="preserve"> </w:t>
      </w:r>
      <w:r w:rsidR="005E48A2" w:rsidRPr="00D21B58">
        <w:t>In</w:t>
      </w:r>
      <w:r w:rsidR="002314E9">
        <w:t xml:space="preserve"> which</w:t>
      </w:r>
      <w:r w:rsidR="005E48A2" w:rsidRPr="00D21B58">
        <w:t xml:space="preserve"> case, a set of attributes is recommended</w:t>
      </w:r>
      <w:r w:rsidR="00A649E6">
        <w:t>.</w:t>
      </w:r>
      <w:r w:rsidR="00A336FF">
        <w:t xml:space="preserve"> </w:t>
      </w:r>
      <w:r w:rsidR="00A649E6">
        <w:t xml:space="preserve"> </w:t>
      </w:r>
      <w:r w:rsidR="002314E9">
        <w:t>F</w:t>
      </w:r>
      <w:r w:rsidR="005E48A2" w:rsidRPr="00D21B58">
        <w:t>or example:</w:t>
      </w:r>
    </w:p>
    <w:tbl>
      <w:tblPr>
        <w:tblStyle w:val="TableGrid"/>
        <w:tblW w:w="8821" w:type="dxa"/>
        <w:tblInd w:w="534" w:type="dxa"/>
        <w:tblLook w:val="04A0" w:firstRow="1" w:lastRow="0" w:firstColumn="1" w:lastColumn="0" w:noHBand="0" w:noVBand="1"/>
      </w:tblPr>
      <w:tblGrid>
        <w:gridCol w:w="8821"/>
      </w:tblGrid>
      <w:tr w:rsidR="005E48A2" w:rsidRPr="00D21B58" w14:paraId="7E98F2F0" w14:textId="77777777" w:rsidTr="00342CFE">
        <w:tc>
          <w:tcPr>
            <w:tcW w:w="8821" w:type="dxa"/>
          </w:tcPr>
          <w:p w14:paraId="45523A72" w14:textId="55048EBA" w:rsidR="005E48A2" w:rsidRPr="00D21B58" w:rsidRDefault="005E48A2" w:rsidP="008745E1">
            <w:pPr>
              <w:spacing w:line="360" w:lineRule="auto"/>
              <w:rPr>
                <w:rFonts w:eastAsia="Times New Roman" w:cs="Arial"/>
                <w:szCs w:val="17"/>
              </w:rPr>
            </w:pPr>
            <w:r w:rsidRPr="00D21B58">
              <w:rPr>
                <w:rFonts w:ascii="Courier New" w:eastAsia="Times New Roman" w:hAnsi="Courier New" w:cs="Courier New"/>
                <w:szCs w:val="17"/>
              </w:rPr>
              <w:t>{</w:t>
            </w:r>
            <w:r w:rsidR="00386376">
              <w:rPr>
                <w:rFonts w:ascii="Courier New" w:eastAsia="Times New Roman" w:hAnsi="Courier New" w:cs="Courier New"/>
                <w:szCs w:val="17"/>
              </w:rPr>
              <w:br/>
            </w:r>
            <w:r w:rsidRPr="00D21B58">
              <w:rPr>
                <w:rFonts w:ascii="Courier New" w:eastAsia="Times New Roman" w:hAnsi="Courier New" w:cs="Courier New"/>
                <w:szCs w:val="17"/>
              </w:rPr>
              <w:t xml:space="preserve">  "link": {</w:t>
            </w:r>
            <w:r w:rsidR="00386376">
              <w:rPr>
                <w:rFonts w:ascii="Courier New" w:eastAsia="Times New Roman" w:hAnsi="Courier New" w:cs="Courier New"/>
                <w:szCs w:val="17"/>
              </w:rPr>
              <w:br/>
            </w:r>
            <w:r w:rsidRPr="00D21B58">
              <w:rPr>
                <w:rFonts w:ascii="Courier New" w:eastAsia="Times New Roman" w:hAnsi="Courier New" w:cs="Courier New"/>
                <w:szCs w:val="17"/>
              </w:rPr>
              <w:t xml:space="preserve">     "</w:t>
            </w:r>
            <w:proofErr w:type="spellStart"/>
            <w:r w:rsidRPr="00D21B58">
              <w:rPr>
                <w:rFonts w:ascii="Courier New" w:eastAsia="Times New Roman" w:hAnsi="Courier New" w:cs="Courier New"/>
                <w:szCs w:val="17"/>
              </w:rPr>
              <w:t>href</w:t>
            </w:r>
            <w:proofErr w:type="spellEnd"/>
            <w:r w:rsidRPr="00D21B58">
              <w:rPr>
                <w:rFonts w:ascii="Courier New" w:eastAsia="Times New Roman" w:hAnsi="Courier New" w:cs="Courier New"/>
                <w:szCs w:val="17"/>
              </w:rPr>
              <w:t>": "/patent</w:t>
            </w:r>
            <w:r w:rsidR="00A25E26">
              <w:rPr>
                <w:rFonts w:ascii="Courier New" w:eastAsia="Times New Roman" w:hAnsi="Courier New" w:cs="Courier New"/>
                <w:szCs w:val="17"/>
              </w:rPr>
              <w:t>s</w:t>
            </w:r>
            <w:r w:rsidRPr="00D21B58">
              <w:rPr>
                <w:rFonts w:ascii="Courier New" w:eastAsia="Times New Roman" w:hAnsi="Courier New" w:cs="Courier New"/>
                <w:szCs w:val="17"/>
              </w:rPr>
              <w:t>",</w:t>
            </w:r>
            <w:r w:rsidR="00386376">
              <w:rPr>
                <w:rFonts w:ascii="Courier New" w:eastAsia="Times New Roman" w:hAnsi="Courier New" w:cs="Courier New"/>
                <w:szCs w:val="17"/>
              </w:rPr>
              <w:br/>
            </w:r>
            <w:r w:rsidRPr="00D21B58">
              <w:rPr>
                <w:rFonts w:ascii="Courier New" w:eastAsia="Times New Roman" w:hAnsi="Courier New" w:cs="Courier New"/>
                <w:szCs w:val="17"/>
              </w:rPr>
              <w:t xml:space="preserve">     "</w:t>
            </w:r>
            <w:proofErr w:type="spellStart"/>
            <w:r w:rsidRPr="00D21B58">
              <w:rPr>
                <w:rFonts w:ascii="Courier New" w:eastAsia="Times New Roman" w:hAnsi="Courier New" w:cs="Courier New"/>
                <w:szCs w:val="17"/>
              </w:rPr>
              <w:t>rel</w:t>
            </w:r>
            <w:proofErr w:type="spellEnd"/>
            <w:r w:rsidRPr="00D21B58">
              <w:rPr>
                <w:rFonts w:ascii="Courier New" w:eastAsia="Times New Roman" w:hAnsi="Courier New" w:cs="Courier New"/>
                <w:szCs w:val="17"/>
              </w:rPr>
              <w:t>": "self"</w:t>
            </w:r>
            <w:r w:rsidR="00386376">
              <w:rPr>
                <w:rFonts w:ascii="Courier New" w:eastAsia="Times New Roman" w:hAnsi="Courier New" w:cs="Courier New"/>
                <w:szCs w:val="17"/>
              </w:rPr>
              <w:br/>
            </w:r>
            <w:r w:rsidRPr="00D21B58">
              <w:rPr>
                <w:rFonts w:ascii="Courier New" w:eastAsia="Times New Roman" w:hAnsi="Courier New" w:cs="Courier New"/>
                <w:szCs w:val="17"/>
              </w:rPr>
              <w:t xml:space="preserve">  },</w:t>
            </w:r>
            <w:r w:rsidRPr="00D21B58">
              <w:rPr>
                <w:rFonts w:ascii="Courier New" w:eastAsia="Times New Roman" w:hAnsi="Courier New" w:cs="Courier New"/>
                <w:szCs w:val="17"/>
              </w:rPr>
              <w:br/>
              <w:t xml:space="preserve">   </w:t>
            </w:r>
            <w:r w:rsidR="00386376">
              <w:rPr>
                <w:rFonts w:ascii="Courier New" w:eastAsia="Times New Roman" w:hAnsi="Courier New" w:cs="Courier New"/>
                <w:szCs w:val="17"/>
              </w:rPr>
              <w:t>...</w:t>
            </w:r>
            <w:r w:rsidR="00386376">
              <w:rPr>
                <w:rFonts w:ascii="Courier New" w:eastAsia="Times New Roman" w:hAnsi="Courier New" w:cs="Courier New"/>
                <w:szCs w:val="17"/>
              </w:rPr>
              <w:br/>
            </w:r>
            <w:r w:rsidRPr="00D21B58">
              <w:rPr>
                <w:rFonts w:ascii="Courier New" w:eastAsia="Times New Roman" w:hAnsi="Courier New" w:cs="Courier New"/>
                <w:szCs w:val="17"/>
              </w:rPr>
              <w:t>}</w:t>
            </w:r>
          </w:p>
        </w:tc>
      </w:tr>
    </w:tbl>
    <w:p w14:paraId="4CACE4FC" w14:textId="52686052" w:rsidR="005E48A2" w:rsidRPr="00D21B58" w:rsidRDefault="005E48A2" w:rsidP="00BC3147">
      <w:pPr>
        <w:pStyle w:val="RuleStyle"/>
      </w:pPr>
      <w:r w:rsidRPr="00D21B58">
        <w:t>[RS</w:t>
      </w:r>
      <w:r w:rsidR="00210974">
        <w:t>J</w:t>
      </w:r>
      <w:r w:rsidRPr="00D21B58">
        <w:t>-1</w:t>
      </w:r>
      <w:r w:rsidR="00355848">
        <w:t>52</w:t>
      </w:r>
      <w:r w:rsidRPr="00D21B58">
        <w:t>]</w:t>
      </w:r>
      <w:r w:rsidR="00BC3147">
        <w:tab/>
      </w:r>
      <w:r w:rsidR="00E63B9B">
        <w:t xml:space="preserve">For designing a </w:t>
      </w:r>
      <w:r w:rsidRPr="00D21B58">
        <w:t xml:space="preserve">custom hypermedia format </w:t>
      </w:r>
      <w:r w:rsidR="00E63B9B">
        <w:t>t</w:t>
      </w:r>
      <w:r w:rsidRPr="00D21B58">
        <w:t xml:space="preserve">he following set of attributes SHOULD be used enclosed into an attribute link: </w:t>
      </w:r>
    </w:p>
    <w:p w14:paraId="1FD984DF" w14:textId="77777777" w:rsidR="005E48A2" w:rsidRPr="00BC3147" w:rsidRDefault="005E48A2" w:rsidP="00EB35FE">
      <w:pPr>
        <w:pStyle w:val="Level3Bullet"/>
      </w:pPr>
      <w:proofErr w:type="spellStart"/>
      <w:r w:rsidRPr="00BC3147">
        <w:rPr>
          <w:rFonts w:ascii="Courier New" w:hAnsi="Courier New" w:cs="Courier New"/>
        </w:rPr>
        <w:t>href</w:t>
      </w:r>
      <w:proofErr w:type="spellEnd"/>
      <w:r w:rsidRPr="00BC3147">
        <w:t xml:space="preserve"> – the target URI</w:t>
      </w:r>
      <w:r w:rsidR="00A80E97" w:rsidRPr="00BC3147">
        <w:t xml:space="preserve">; </w:t>
      </w:r>
    </w:p>
    <w:p w14:paraId="76CB1302" w14:textId="77777777" w:rsidR="005E48A2" w:rsidRPr="00BC3147" w:rsidRDefault="005E48A2" w:rsidP="00EB35FE">
      <w:pPr>
        <w:pStyle w:val="Level3Bullet"/>
      </w:pPr>
      <w:proofErr w:type="spellStart"/>
      <w:r w:rsidRPr="00BC3147">
        <w:rPr>
          <w:rFonts w:ascii="Courier New" w:hAnsi="Courier New" w:cs="Courier New"/>
        </w:rPr>
        <w:t>rel</w:t>
      </w:r>
      <w:proofErr w:type="spellEnd"/>
      <w:r w:rsidRPr="00BC3147">
        <w:t xml:space="preserve"> – the meaning of the target URI</w:t>
      </w:r>
      <w:r w:rsidR="00A80E97" w:rsidRPr="00BC3147">
        <w:t xml:space="preserve">; </w:t>
      </w:r>
    </w:p>
    <w:p w14:paraId="67A5362D" w14:textId="77777777" w:rsidR="005E48A2" w:rsidRPr="00BC3147" w:rsidRDefault="005E48A2" w:rsidP="00EB35FE">
      <w:pPr>
        <w:pStyle w:val="Level3Bullet"/>
      </w:pPr>
      <w:r w:rsidRPr="00BC3147">
        <w:rPr>
          <w:rFonts w:ascii="Courier New" w:hAnsi="Courier New" w:cs="Courier New"/>
        </w:rPr>
        <w:t xml:space="preserve">self </w:t>
      </w:r>
      <w:r w:rsidRPr="00BC3147">
        <w:t>– the URI references the resource itself</w:t>
      </w:r>
      <w:r w:rsidR="00A80E97" w:rsidRPr="00BC3147">
        <w:t xml:space="preserve">; </w:t>
      </w:r>
    </w:p>
    <w:p w14:paraId="481C3F54" w14:textId="7C09F9CB" w:rsidR="005E48A2" w:rsidRPr="00BC3147" w:rsidRDefault="005E48A2" w:rsidP="00EB35FE">
      <w:pPr>
        <w:pStyle w:val="Level3Bullet"/>
      </w:pPr>
      <w:r w:rsidRPr="00BC3147">
        <w:rPr>
          <w:rFonts w:ascii="Courier New" w:hAnsi="Courier New" w:cs="Courier New"/>
        </w:rPr>
        <w:t xml:space="preserve">next </w:t>
      </w:r>
      <w:r w:rsidRPr="00BC3147">
        <w:t xml:space="preserve">– the URI references the </w:t>
      </w:r>
      <w:del w:id="232" w:author="Author">
        <w:r w:rsidRPr="00BC3147" w:rsidDel="00CE7750">
          <w:delText>previous</w:delText>
        </w:r>
      </w:del>
      <w:ins w:id="233" w:author="Author">
        <w:r w:rsidR="00CE7750" w:rsidRPr="00BC3147">
          <w:t>next</w:t>
        </w:r>
      </w:ins>
      <w:r w:rsidR="00CE7750" w:rsidRPr="00BC3147">
        <w:t xml:space="preserve"> </w:t>
      </w:r>
      <w:r w:rsidRPr="00BC3147">
        <w:t>page (if used during pagination)</w:t>
      </w:r>
      <w:r w:rsidR="00A80E97" w:rsidRPr="00BC3147">
        <w:t xml:space="preserve">; </w:t>
      </w:r>
    </w:p>
    <w:p w14:paraId="7EB65154" w14:textId="3E1BE2AF" w:rsidR="005E48A2" w:rsidRPr="00BC3147" w:rsidRDefault="005E48A2" w:rsidP="00EB35FE">
      <w:pPr>
        <w:pStyle w:val="Level3Bullet"/>
      </w:pPr>
      <w:r w:rsidRPr="00BC3147">
        <w:rPr>
          <w:rFonts w:ascii="Courier New" w:hAnsi="Courier New" w:cs="Courier New"/>
        </w:rPr>
        <w:t>previous</w:t>
      </w:r>
      <w:r w:rsidRPr="00BC3147">
        <w:t xml:space="preserve"> – the URI references the </w:t>
      </w:r>
      <w:del w:id="234" w:author="Author">
        <w:r w:rsidRPr="00BC3147" w:rsidDel="00CE7750">
          <w:delText>next</w:delText>
        </w:r>
      </w:del>
      <w:ins w:id="235" w:author="Author">
        <w:r w:rsidR="00CE7750" w:rsidRPr="00BC3147">
          <w:t>previous</w:t>
        </w:r>
      </w:ins>
      <w:r w:rsidR="00CE7750" w:rsidRPr="00BC3147">
        <w:t xml:space="preserve"> </w:t>
      </w:r>
      <w:r w:rsidRPr="00BC3147">
        <w:t>page (if used during pagination)</w:t>
      </w:r>
      <w:r w:rsidR="00A80E97" w:rsidRPr="00BC3147">
        <w:t xml:space="preserve">; </w:t>
      </w:r>
      <w:r w:rsidR="00B40469">
        <w:t xml:space="preserve"> </w:t>
      </w:r>
      <w:r w:rsidR="00A80E97" w:rsidRPr="00BC3147">
        <w:t>and</w:t>
      </w:r>
    </w:p>
    <w:p w14:paraId="44FE035A" w14:textId="507CB5BF" w:rsidR="00AE785C" w:rsidRPr="00BC3147" w:rsidRDefault="005E48A2" w:rsidP="00EB35FE">
      <w:pPr>
        <w:pStyle w:val="Level3Bullet"/>
      </w:pPr>
      <w:r w:rsidRPr="00BC3147">
        <w:t xml:space="preserve">arbitrary name </w:t>
      </w:r>
      <w:r w:rsidRPr="00BC3147">
        <w:rPr>
          <w:rFonts w:ascii="Courier New" w:hAnsi="Courier New" w:cs="Courier New"/>
        </w:rPr>
        <w:t>v</w:t>
      </w:r>
      <w:r w:rsidRPr="00BC3147">
        <w:t xml:space="preserve"> denotes the custom meaning of a relation</w:t>
      </w:r>
      <w:r w:rsidR="00AE785C" w:rsidRPr="00BC3147">
        <w:t>.</w:t>
      </w:r>
    </w:p>
    <w:p w14:paraId="5FD35EC6" w14:textId="77777777" w:rsidR="00D24E0F" w:rsidRDefault="00937EF4" w:rsidP="00262ECA">
      <w:pPr>
        <w:pStyle w:val="STHeading2"/>
      </w:pPr>
      <w:bookmarkStart w:id="236" w:name="_Toc513814977"/>
      <w:bookmarkEnd w:id="236"/>
      <w:r w:rsidRPr="00D21B58">
        <w:t>SOAP WEB API</w:t>
      </w:r>
    </w:p>
    <w:p w14:paraId="4AE7ABEB" w14:textId="4ED41E0D" w:rsidR="00D24E0F" w:rsidRPr="00D24E0F" w:rsidRDefault="00D24E0F" w:rsidP="00537C7F">
      <w:pPr>
        <w:pStyle w:val="STParagraph"/>
      </w:pPr>
      <w:r>
        <w:fldChar w:fldCharType="begin"/>
      </w:r>
      <w:r>
        <w:instrText xml:space="preserve"> AUTONUM  </w:instrText>
      </w:r>
      <w:r>
        <w:fldChar w:fldCharType="end"/>
      </w:r>
      <w:r w:rsidR="00681A95">
        <w:tab/>
      </w:r>
      <w:r>
        <w:t xml:space="preserve">This standard recommends </w:t>
      </w:r>
      <w:r w:rsidR="00681A95">
        <w:t xml:space="preserve">the </w:t>
      </w:r>
      <w:r>
        <w:t>REST architectural style as the preferred approach to API design.</w:t>
      </w:r>
      <w:r w:rsidR="005D4578">
        <w:t xml:space="preserve"> </w:t>
      </w:r>
      <w:r>
        <w:t xml:space="preserve"> REST</w:t>
      </w:r>
      <w:r w:rsidR="00681A95">
        <w:t>ful</w:t>
      </w:r>
      <w:r>
        <w:t xml:space="preserve"> architectures are generally simpler to design, extend, integrate than SOAP.  Coverage of SOAP is included here for completeness; </w:t>
      </w:r>
      <w:r w:rsidR="00B40469">
        <w:t xml:space="preserve"> </w:t>
      </w:r>
      <w:r>
        <w:t xml:space="preserve">examples and use cases are not provided. </w:t>
      </w:r>
    </w:p>
    <w:p w14:paraId="34BB35FB" w14:textId="4CC527DA" w:rsidR="005E48A2" w:rsidRPr="00D21B58" w:rsidRDefault="00E63B9B" w:rsidP="00537C7F">
      <w:pPr>
        <w:pStyle w:val="STParagraph"/>
      </w:pPr>
      <w:r>
        <w:fldChar w:fldCharType="begin"/>
      </w:r>
      <w:r>
        <w:instrText xml:space="preserve"> AUTONUM  </w:instrText>
      </w:r>
      <w:r>
        <w:fldChar w:fldCharType="end"/>
      </w:r>
      <w:r>
        <w:tab/>
      </w:r>
      <w:r w:rsidR="005E48A2" w:rsidRPr="00D21B58">
        <w:t>A SOAP Web API is a software application identified by URI, whose interfaces and binding are capable of being defined, described, and discovered by XML artifacts</w:t>
      </w:r>
      <w:r w:rsidR="001B35F8">
        <w:t xml:space="preserve">. </w:t>
      </w:r>
      <w:r w:rsidR="005D4578">
        <w:t xml:space="preserve"> </w:t>
      </w:r>
      <w:r w:rsidR="001B35F8">
        <w:t>It also</w:t>
      </w:r>
      <w:r w:rsidR="005E48A2" w:rsidRPr="00D21B58">
        <w:t xml:space="preserve"> supports direct interactions with other software applications using XML-based messages</w:t>
      </w:r>
      <w:r w:rsidR="00A02D6D">
        <w:t>,</w:t>
      </w:r>
      <w:r w:rsidR="005E48A2" w:rsidRPr="00D21B58">
        <w:t xml:space="preserve"> via internet protocols such as SOAP and HTTP.</w:t>
      </w:r>
    </w:p>
    <w:p w14:paraId="0D12AF56" w14:textId="77777777" w:rsidR="005E48A2" w:rsidRPr="00D21B58" w:rsidRDefault="006B779E" w:rsidP="00537C7F">
      <w:pPr>
        <w:pStyle w:val="STParagraph"/>
      </w:pPr>
      <w:r>
        <w:fldChar w:fldCharType="begin"/>
      </w:r>
      <w:r>
        <w:instrText xml:space="preserve"> AUTONUM  </w:instrText>
      </w:r>
      <w:r>
        <w:fldChar w:fldCharType="end"/>
      </w:r>
      <w:r>
        <w:tab/>
      </w:r>
      <w:r w:rsidR="005E48A2" w:rsidRPr="00D21B58">
        <w:t xml:space="preserve">A SOAP-based contract is described in a Web Service Definition Language (WSDL), a W3C standard document. </w:t>
      </w:r>
      <w:r w:rsidR="005D4578">
        <w:t xml:space="preserve"> </w:t>
      </w:r>
      <w:r w:rsidR="001B35F8">
        <w:t>Throughout</w:t>
      </w:r>
      <w:r w:rsidR="005E48A2" w:rsidRPr="00D21B58">
        <w:t xml:space="preserve"> this document “Web Service Contract WSDL document” will be referred as just “WSDL”.</w:t>
      </w:r>
    </w:p>
    <w:p w14:paraId="20DD1EDB" w14:textId="0B859DBF" w:rsidR="007D638D" w:rsidRDefault="006B779E" w:rsidP="00537C7F">
      <w:pPr>
        <w:pStyle w:val="STParagraph"/>
      </w:pPr>
      <w:r>
        <w:fldChar w:fldCharType="begin"/>
      </w:r>
      <w:r>
        <w:instrText xml:space="preserve"> AUTONUM  </w:instrText>
      </w:r>
      <w:r>
        <w:fldChar w:fldCharType="end"/>
      </w:r>
      <w:r>
        <w:tab/>
      </w:r>
      <w:r w:rsidR="005E48A2" w:rsidRPr="00D21B58">
        <w:t>When creating web services, there are two development styles:</w:t>
      </w:r>
      <w:r w:rsidR="00494EB6">
        <w:t xml:space="preserve"> </w:t>
      </w:r>
      <w:r w:rsidR="005E48A2" w:rsidRPr="00D21B58">
        <w:t xml:space="preserve"> Contract Last and Contract First. </w:t>
      </w:r>
      <w:r w:rsidR="005D4578">
        <w:t xml:space="preserve"> </w:t>
      </w:r>
      <w:r w:rsidR="005E48A2" w:rsidRPr="00D21B58">
        <w:t xml:space="preserve">When using a contract-last approach, you start with the code, and let the web service contract be generated from that. </w:t>
      </w:r>
      <w:r w:rsidR="005D4578">
        <w:t xml:space="preserve"> </w:t>
      </w:r>
      <w:r w:rsidR="005E48A2" w:rsidRPr="00D21B58">
        <w:t>When using contract-first, you start with the WSDL contract, and use code to implement said contract.</w:t>
      </w:r>
    </w:p>
    <w:p w14:paraId="5DF57C44" w14:textId="77777777" w:rsidR="005E48A2" w:rsidRPr="00FF6322" w:rsidRDefault="00FF6322" w:rsidP="00262ECA">
      <w:pPr>
        <w:pStyle w:val="STHeading3"/>
      </w:pPr>
      <w:r w:rsidRPr="00D21B58">
        <w:t>General Rules</w:t>
      </w:r>
    </w:p>
    <w:p w14:paraId="2DAD2C33" w14:textId="7852330E" w:rsidR="005E48A2" w:rsidRPr="00D21B58" w:rsidRDefault="006B779E" w:rsidP="00DA7EA5">
      <w:pPr>
        <w:pStyle w:val="STParagraph"/>
      </w:pPr>
      <w:r>
        <w:fldChar w:fldCharType="begin"/>
      </w:r>
      <w:r>
        <w:instrText xml:space="preserve"> AUTONUM  </w:instrText>
      </w:r>
      <w:r>
        <w:fldChar w:fldCharType="end"/>
      </w:r>
      <w:r>
        <w:tab/>
      </w:r>
      <w:r w:rsidR="005E48A2" w:rsidRPr="00D21B58">
        <w:t>The Web Service Interoperability (WS-I) Profile is one of the most important standards</w:t>
      </w:r>
      <w:r w:rsidR="00F14206">
        <w:t xml:space="preserve"> </w:t>
      </w:r>
      <w:r w:rsidR="00F14206" w:rsidDel="00F036D9">
        <w:t>in regard</w:t>
      </w:r>
      <w:del w:id="237" w:author="Author">
        <w:r w:rsidR="00F14206" w:rsidDel="00F036D9">
          <w:delText>s</w:delText>
        </w:r>
      </w:del>
      <w:r w:rsidR="00F036D9">
        <w:t xml:space="preserve"> to</w:t>
      </w:r>
      <w:r w:rsidR="00F14206">
        <w:t xml:space="preserve"> SOAP-based APIs</w:t>
      </w:r>
      <w:r w:rsidR="005E48A2" w:rsidRPr="00D21B58">
        <w:t xml:space="preserve">, </w:t>
      </w:r>
      <w:r w:rsidR="00F14206">
        <w:t>and it</w:t>
      </w:r>
      <w:r w:rsidR="00F14206" w:rsidRPr="00D21B58">
        <w:t xml:space="preserve"> </w:t>
      </w:r>
      <w:r w:rsidR="005E48A2" w:rsidRPr="00D21B58">
        <w:t>provides a minimum foundation for writing Web Services that can work together.</w:t>
      </w:r>
      <w:r w:rsidR="0037249A">
        <w:t xml:space="preserve"> </w:t>
      </w:r>
      <w:r w:rsidR="005E48A2" w:rsidRPr="00D21B58">
        <w:t xml:space="preserve"> WS-I provides a guideline on how services are “exposed” to each other and how they transfer information (</w:t>
      </w:r>
      <w:r w:rsidR="00F14206">
        <w:t>referred to as ‘</w:t>
      </w:r>
      <w:r w:rsidR="005E48A2" w:rsidRPr="00D21B58">
        <w:t>messaging</w:t>
      </w:r>
      <w:r w:rsidR="00F14206">
        <w:t>’</w:t>
      </w:r>
      <w:r w:rsidR="005E48A2" w:rsidRPr="00D21B58">
        <w:t xml:space="preserve">). </w:t>
      </w:r>
      <w:r w:rsidR="00E40E39">
        <w:t xml:space="preserve"> </w:t>
      </w:r>
      <w:r w:rsidR="005E48A2" w:rsidRPr="00D21B58">
        <w:t xml:space="preserve">It is a profile for implementing specific versions of some of the most important Web Service standards such as WSDL, SOAP, XML, etc. </w:t>
      </w:r>
      <w:r w:rsidR="0037249A">
        <w:t xml:space="preserve"> </w:t>
      </w:r>
      <w:r w:rsidR="005E48A2" w:rsidRPr="00D21B58">
        <w:t xml:space="preserve">Adhering to certain profiles implicitly indicates adhering to specific versions of these Web Services standards. </w:t>
      </w:r>
      <w:r w:rsidR="00E40E39">
        <w:t xml:space="preserve"> </w:t>
      </w:r>
      <w:r w:rsidR="005E48A2" w:rsidRPr="00D21B58">
        <w:t xml:space="preserve">WS-I Basic Profile v1.1 provides guidance for using XML 1.0, HTTP 1.1, UDDI, SOAP 1.1, WSDL 1.1, and UDDI 2.0. </w:t>
      </w:r>
      <w:r w:rsidR="0037249A">
        <w:t xml:space="preserve"> </w:t>
      </w:r>
      <w:r w:rsidR="005E48A2" w:rsidRPr="00D21B58">
        <w:t xml:space="preserve">WS-I Basic Profile 2.0 provides guidance for using SOAP 1.2, WSDL 1.1, UDDI 2.0, WS-Addressing, and MTOM. </w:t>
      </w:r>
      <w:r w:rsidR="00E40E39">
        <w:t xml:space="preserve"> </w:t>
      </w:r>
      <w:r w:rsidR="005E48A2" w:rsidRPr="00D21B58">
        <w:t xml:space="preserve">SOAP 1.2 </w:t>
      </w:r>
      <w:r w:rsidR="005A6E71">
        <w:t xml:space="preserve">provides a </w:t>
      </w:r>
      <w:r w:rsidR="005E48A2" w:rsidRPr="00D21B58">
        <w:t xml:space="preserve">clear processing model and leads to better interoperability. </w:t>
      </w:r>
      <w:r w:rsidR="00E40E39">
        <w:t xml:space="preserve"> </w:t>
      </w:r>
      <w:r w:rsidR="005E48A2" w:rsidRPr="00D21B58">
        <w:t>WSDL 2.0 was designed to solve the interoperability issues found in WSDL 1.1 by using improved SOAP 1.2 bindings.</w:t>
      </w:r>
    </w:p>
    <w:p w14:paraId="67855ECA" w14:textId="047D9534" w:rsidR="005E48A2" w:rsidRPr="00D21B58" w:rsidRDefault="005E48A2" w:rsidP="00C77264">
      <w:pPr>
        <w:pStyle w:val="RuleStyle"/>
      </w:pPr>
      <w:r w:rsidRPr="00D21B58">
        <w:t>[WS-01]</w:t>
      </w:r>
      <w:r w:rsidR="00C77264">
        <w:tab/>
      </w:r>
      <w:r w:rsidRPr="00D21B58">
        <w:t>All WSDLs MUST conform to WS-I Basic Profile 2.0.</w:t>
      </w:r>
      <w:r w:rsidR="0037249A">
        <w:t xml:space="preserve"> </w:t>
      </w:r>
      <w:r w:rsidRPr="00D21B58">
        <w:t xml:space="preserve"> WSDL 1.2 MAY be used.</w:t>
      </w:r>
    </w:p>
    <w:p w14:paraId="0292696B" w14:textId="2001690D" w:rsidR="005E48A2" w:rsidRPr="00D21B58" w:rsidRDefault="006B779E" w:rsidP="00DA7EA5">
      <w:pPr>
        <w:pStyle w:val="STParagraph"/>
      </w:pPr>
      <w:r>
        <w:fldChar w:fldCharType="begin"/>
      </w:r>
      <w:r>
        <w:instrText xml:space="preserve"> AUTONUM  </w:instrText>
      </w:r>
      <w:r>
        <w:fldChar w:fldCharType="end"/>
      </w:r>
      <w:r>
        <w:tab/>
      </w:r>
      <w:r w:rsidR="005E48A2" w:rsidRPr="00D21B58">
        <w:t>A WSDL SOAP binding can be either a Remote Procedure Call (RPC) style binding or a document</w:t>
      </w:r>
      <w:r w:rsidR="00F14206">
        <w:t>-</w:t>
      </w:r>
      <w:r w:rsidR="005E48A2" w:rsidRPr="00D21B58">
        <w:t xml:space="preserve">style binding. </w:t>
      </w:r>
      <w:r w:rsidR="00E40E39">
        <w:t xml:space="preserve"> </w:t>
      </w:r>
      <w:r w:rsidR="005E48A2" w:rsidRPr="00D21B58">
        <w:t>A SOAP binding can also have an encoded use or a literal use.</w:t>
      </w:r>
      <w:r w:rsidR="00E40E39">
        <w:t xml:space="preserve"> </w:t>
      </w:r>
      <w:r w:rsidR="005E48A2" w:rsidRPr="00D21B58">
        <w:t xml:space="preserve"> This gives you five style/use models:</w:t>
      </w:r>
      <w:r w:rsidR="00494EB6">
        <w:t xml:space="preserve"> </w:t>
      </w:r>
      <w:r w:rsidR="005E48A2" w:rsidRPr="00D21B58">
        <w:t xml:space="preserve"> RPC/encoded, RPC/literal, document/encoded, document/literal, document/literal wrapped.</w:t>
      </w:r>
    </w:p>
    <w:p w14:paraId="45E2CEEA" w14:textId="60D19BC5" w:rsidR="00AD5E2E" w:rsidRDefault="005E48A2" w:rsidP="00C77264">
      <w:pPr>
        <w:pStyle w:val="RuleStyle"/>
      </w:pPr>
      <w:r w:rsidRPr="00D21B58">
        <w:t>[WS-02]</w:t>
      </w:r>
      <w:r w:rsidR="00C77264">
        <w:tab/>
      </w:r>
      <w:r w:rsidRPr="00D21B58">
        <w:t>Services MUST follow document</w:t>
      </w:r>
      <w:r w:rsidR="00F14206">
        <w:t>-</w:t>
      </w:r>
      <w:r w:rsidRPr="00D21B58">
        <w:t>style binding and literal use model</w:t>
      </w:r>
      <w:r w:rsidR="00F14206">
        <w:t>s</w:t>
      </w:r>
      <w:r w:rsidRPr="00D21B58">
        <w:t xml:space="preserve"> (</w:t>
      </w:r>
      <w:r w:rsidR="00F14206">
        <w:t xml:space="preserve">either </w:t>
      </w:r>
      <w:r w:rsidRPr="00D21B58">
        <w:t>document/literal or document/literal wrapped</w:t>
      </w:r>
      <w:r w:rsidR="00AD5E2E">
        <w:t>).</w:t>
      </w:r>
      <w:r w:rsidR="0037249A">
        <w:t xml:space="preserve"> </w:t>
      </w:r>
      <w:r w:rsidRPr="00D21B58">
        <w:t xml:space="preserve"> </w:t>
      </w:r>
      <w:r w:rsidR="00AD5E2E">
        <w:t>W</w:t>
      </w:r>
      <w:r w:rsidR="00AD5E2E" w:rsidRPr="00D21B58">
        <w:t>hen there are graphs</w:t>
      </w:r>
      <w:r w:rsidR="00AD5E2E">
        <w:t xml:space="preserve">, </w:t>
      </w:r>
      <w:r w:rsidR="00AD5E2E" w:rsidRPr="00D21B58">
        <w:t>the RPC/encoded style MUST be used.</w:t>
      </w:r>
    </w:p>
    <w:p w14:paraId="2928C4D2" w14:textId="62F0B490" w:rsidR="005E48A2" w:rsidRPr="00D21B58" w:rsidRDefault="00AD5E2E" w:rsidP="00C77264">
      <w:pPr>
        <w:pStyle w:val="RuleStyle"/>
      </w:pPr>
      <w:r>
        <w:t>[WS-03]</w:t>
      </w:r>
      <w:r w:rsidR="00C77264">
        <w:tab/>
      </w:r>
      <w:r>
        <w:t xml:space="preserve">When there are exceptional </w:t>
      </w:r>
      <w:r w:rsidR="005E48A2" w:rsidRPr="00D21B58">
        <w:t>use cases</w:t>
      </w:r>
      <w:r>
        <w:t>,</w:t>
      </w:r>
      <w:r w:rsidR="005E48A2" w:rsidRPr="00D21B58">
        <w:t xml:space="preserve"> </w:t>
      </w:r>
      <w:r>
        <w:t xml:space="preserve">such as </w:t>
      </w:r>
      <w:r w:rsidR="005E48A2" w:rsidRPr="00D21B58">
        <w:t>when</w:t>
      </w:r>
      <w:r w:rsidR="00F14206">
        <w:t xml:space="preserve"> there are overloaded operations</w:t>
      </w:r>
      <w:r w:rsidR="00A16A04">
        <w:t xml:space="preserve"> in the WSDL</w:t>
      </w:r>
      <w:r w:rsidR="00F14206">
        <w:t xml:space="preserve">, </w:t>
      </w:r>
      <w:r w:rsidR="005E48A2" w:rsidRPr="00D21B58">
        <w:t>all the other styles SHOULD be used</w:t>
      </w:r>
      <w:r>
        <w:t>.</w:t>
      </w:r>
      <w:r w:rsidR="005E48A2" w:rsidRPr="00D21B58">
        <w:t xml:space="preserve"> </w:t>
      </w:r>
    </w:p>
    <w:p w14:paraId="1C1386A8" w14:textId="11B9F104" w:rsidR="005E48A2" w:rsidRPr="00D21B58" w:rsidRDefault="006B779E" w:rsidP="00DA7EA5">
      <w:pPr>
        <w:pStyle w:val="STParagraph"/>
      </w:pPr>
      <w:r>
        <w:fldChar w:fldCharType="begin"/>
      </w:r>
      <w:r>
        <w:instrText xml:space="preserve"> AUTONUM  </w:instrText>
      </w:r>
      <w:r>
        <w:fldChar w:fldCharType="end"/>
      </w:r>
      <w:r>
        <w:tab/>
      </w:r>
      <w:r w:rsidR="005E48A2" w:rsidRPr="00D21B58">
        <w:t xml:space="preserve">The concrete WSDL should be separated from the abstract WSDL in order to provide a more modular and flexible interface. </w:t>
      </w:r>
      <w:r w:rsidR="00E40E39">
        <w:t xml:space="preserve"> </w:t>
      </w:r>
      <w:r w:rsidR="005E48A2" w:rsidRPr="00D21B58">
        <w:t>The</w:t>
      </w:r>
      <w:r w:rsidR="0037249A">
        <w:t xml:space="preserve"> </w:t>
      </w:r>
      <w:r w:rsidR="005E48A2" w:rsidRPr="00D21B58">
        <w:t>abstract WSDL</w:t>
      </w:r>
      <w:r w:rsidR="0037249A">
        <w:t xml:space="preserve"> </w:t>
      </w:r>
      <w:r w:rsidR="005E48A2" w:rsidRPr="00D21B58">
        <w:t xml:space="preserve">defines data types, messages, operation, and the port type. </w:t>
      </w:r>
      <w:r w:rsidR="00E40E39">
        <w:t xml:space="preserve"> </w:t>
      </w:r>
      <w:r w:rsidR="005E48A2" w:rsidRPr="00D21B58">
        <w:t>The</w:t>
      </w:r>
      <w:r w:rsidR="0037249A">
        <w:t xml:space="preserve"> </w:t>
      </w:r>
      <w:r w:rsidR="005E48A2" w:rsidRPr="00D21B58">
        <w:t>concrete WSDL defines the binding, port and service.</w:t>
      </w:r>
    </w:p>
    <w:p w14:paraId="342190C2" w14:textId="44850A2D" w:rsidR="005E48A2" w:rsidRPr="00D21B58" w:rsidRDefault="005E48A2" w:rsidP="00C77264">
      <w:pPr>
        <w:pStyle w:val="RuleStyle"/>
      </w:pPr>
      <w:r w:rsidRPr="00D21B58">
        <w:t>[WS-0</w:t>
      </w:r>
      <w:r w:rsidR="00AD5E2E">
        <w:t>4</w:t>
      </w:r>
      <w:r w:rsidRPr="00D21B58">
        <w:t>]</w:t>
      </w:r>
      <w:r w:rsidR="00C77264">
        <w:tab/>
      </w:r>
      <w:r w:rsidRPr="00D21B58">
        <w:t>The WSDL SHOULD be separated into an abstract and a concrete part.</w:t>
      </w:r>
    </w:p>
    <w:p w14:paraId="06BB1F06" w14:textId="54F23119" w:rsidR="005E48A2" w:rsidRPr="00D21B58" w:rsidRDefault="005E48A2" w:rsidP="00C77264">
      <w:pPr>
        <w:pStyle w:val="RuleStyle"/>
      </w:pPr>
      <w:r w:rsidRPr="00D21B58">
        <w:t>[WS-0</w:t>
      </w:r>
      <w:r w:rsidR="00AD5E2E">
        <w:t>5</w:t>
      </w:r>
      <w:r w:rsidRPr="00D21B58">
        <w:t>]</w:t>
      </w:r>
      <w:r w:rsidR="00C77264">
        <w:tab/>
      </w:r>
      <w:r w:rsidRPr="00D21B58">
        <w:t>All data types SHOULD be defined in an XSD file and imported in the abstract WSDL.</w:t>
      </w:r>
    </w:p>
    <w:p w14:paraId="53A1D3AA" w14:textId="79E594D2" w:rsidR="00743291" w:rsidRDefault="005E48A2" w:rsidP="00C77264">
      <w:pPr>
        <w:pStyle w:val="RuleStyle"/>
      </w:pPr>
      <w:r w:rsidRPr="00D21B58">
        <w:t>[WS-0</w:t>
      </w:r>
      <w:r w:rsidR="00AD5E2E">
        <w:t>6</w:t>
      </w:r>
      <w:r w:rsidRPr="00D21B58">
        <w:t>]</w:t>
      </w:r>
      <w:r w:rsidR="00C77264">
        <w:tab/>
      </w:r>
      <w:r w:rsidRPr="00D21B58">
        <w:t>The concrete WSDL MUST define only one service with one port.</w:t>
      </w:r>
    </w:p>
    <w:p w14:paraId="0241FA3A" w14:textId="77777777" w:rsidR="005E48A2" w:rsidRPr="00D21B58" w:rsidRDefault="005E48A2" w:rsidP="00262ECA">
      <w:pPr>
        <w:pStyle w:val="STHeading3"/>
      </w:pPr>
      <w:r w:rsidRPr="00D21B58">
        <w:t>Schemas</w:t>
      </w:r>
    </w:p>
    <w:p w14:paraId="382931E7" w14:textId="482E2940" w:rsidR="005E48A2" w:rsidRPr="00D21B58" w:rsidRDefault="006B779E" w:rsidP="00DA7EA5">
      <w:pPr>
        <w:pStyle w:val="STParagraph"/>
      </w:pPr>
      <w:r>
        <w:fldChar w:fldCharType="begin"/>
      </w:r>
      <w:r>
        <w:instrText xml:space="preserve"> AUTONUM  </w:instrText>
      </w:r>
      <w:r>
        <w:fldChar w:fldCharType="end"/>
      </w:r>
      <w:r>
        <w:tab/>
      </w:r>
      <w:r w:rsidR="005E48A2" w:rsidRPr="00D21B58">
        <w:t xml:space="preserve">Schemas used in the WSDL must </w:t>
      </w:r>
      <w:r w:rsidR="00BD77F0">
        <w:t>be compliant</w:t>
      </w:r>
      <w:r w:rsidR="00BD77F0" w:rsidRPr="00D21B58">
        <w:t xml:space="preserve"> </w:t>
      </w:r>
      <w:r w:rsidR="00BD77F0">
        <w:t>with</w:t>
      </w:r>
      <w:r w:rsidR="00BD77F0" w:rsidRPr="00D21B58">
        <w:t xml:space="preserve"> </w:t>
      </w:r>
      <w:r w:rsidR="005E48A2" w:rsidRPr="00D21B58">
        <w:t xml:space="preserve">WIPO Standard ST.96 Standard. </w:t>
      </w:r>
      <w:r w:rsidR="000A2F8F">
        <w:t xml:space="preserve"> </w:t>
      </w:r>
      <w:r w:rsidR="005E48A2" w:rsidRPr="00D21B58">
        <w:t xml:space="preserve">For re-use purposes and modularity, a schema must be a separate document that is </w:t>
      </w:r>
      <w:r w:rsidR="00BD77F0">
        <w:t xml:space="preserve">either </w:t>
      </w:r>
      <w:r w:rsidR="005E48A2" w:rsidRPr="00D21B58">
        <w:t>included or imported into the WSDL</w:t>
      </w:r>
      <w:r w:rsidR="00BD77F0">
        <w:t>,</w:t>
      </w:r>
      <w:r w:rsidR="005E48A2" w:rsidRPr="00D21B58">
        <w:t xml:space="preserve"> instead of defining directly it in the WSDL.</w:t>
      </w:r>
      <w:r w:rsidR="00780622">
        <w:t xml:space="preserve"> </w:t>
      </w:r>
      <w:r w:rsidR="000A2F8F">
        <w:t xml:space="preserve"> </w:t>
      </w:r>
      <w:r w:rsidR="005E48A2" w:rsidRPr="00D21B58">
        <w:t xml:space="preserve">This will permit changes in XML structure without changing the WSDL. </w:t>
      </w:r>
    </w:p>
    <w:p w14:paraId="1F6C328E" w14:textId="3FF7547F" w:rsidR="005E48A2" w:rsidRPr="00D21B58" w:rsidRDefault="005E48A2" w:rsidP="008A3262">
      <w:pPr>
        <w:pStyle w:val="RuleStyle"/>
      </w:pPr>
      <w:r w:rsidRPr="00D21B58">
        <w:t>[WS-0</w:t>
      </w:r>
      <w:r w:rsidR="00AD5E2E">
        <w:t>7</w:t>
      </w:r>
      <w:r w:rsidRPr="00D21B58">
        <w:t>]</w:t>
      </w:r>
      <w:r w:rsidR="008A3262">
        <w:tab/>
      </w:r>
      <w:r w:rsidRPr="00D21B58">
        <w:t xml:space="preserve">The schema defined in the </w:t>
      </w:r>
      <w:proofErr w:type="spellStart"/>
      <w:r w:rsidRPr="00D21B58">
        <w:rPr>
          <w:rFonts w:ascii="Courier New" w:hAnsi="Courier New" w:cs="Courier New"/>
        </w:rPr>
        <w:t>wsdl:types</w:t>
      </w:r>
      <w:proofErr w:type="spellEnd"/>
      <w:r w:rsidRPr="00D21B58">
        <w:t xml:space="preserve"> element MUST be imported from a self-standing schema file, to allow modularity and re-use.</w:t>
      </w:r>
    </w:p>
    <w:p w14:paraId="14DC2E95" w14:textId="2C683BC4" w:rsidR="005E48A2" w:rsidRPr="00D21B58" w:rsidRDefault="005E48A2" w:rsidP="008A3262">
      <w:pPr>
        <w:pStyle w:val="RuleStyle"/>
      </w:pPr>
      <w:r w:rsidRPr="00D21B58">
        <w:t>[WS-0</w:t>
      </w:r>
      <w:r w:rsidR="00AD5E2E">
        <w:t>8</w:t>
      </w:r>
      <w:r w:rsidRPr="00D21B58">
        <w:t>]</w:t>
      </w:r>
      <w:r w:rsidR="008A3262">
        <w:tab/>
      </w:r>
      <w:r w:rsidRPr="00D21B58">
        <w:t xml:space="preserve">Import of an external schema MUST be implemented using an </w:t>
      </w:r>
      <w:proofErr w:type="spellStart"/>
      <w:r w:rsidRPr="00D21B58">
        <w:rPr>
          <w:rFonts w:ascii="Courier New" w:hAnsi="Courier New" w:cs="Courier New"/>
        </w:rPr>
        <w:t>xsd:import</w:t>
      </w:r>
      <w:proofErr w:type="spellEnd"/>
      <w:r w:rsidRPr="00D21B58">
        <w:t xml:space="preserve"> technique, not an </w:t>
      </w:r>
      <w:proofErr w:type="spellStart"/>
      <w:r w:rsidRPr="00D21B58">
        <w:rPr>
          <w:rFonts w:ascii="Courier New" w:hAnsi="Courier New" w:cs="Courier New"/>
        </w:rPr>
        <w:t>xsd:include</w:t>
      </w:r>
      <w:proofErr w:type="spellEnd"/>
      <w:r w:rsidRPr="00D21B58">
        <w:t>.</w:t>
      </w:r>
    </w:p>
    <w:p w14:paraId="5DF3B80F" w14:textId="111E83C1" w:rsidR="005E48A2" w:rsidRPr="00D21B58" w:rsidRDefault="005E48A2" w:rsidP="008A3262">
      <w:pPr>
        <w:pStyle w:val="RuleStyle"/>
      </w:pPr>
      <w:r w:rsidRPr="00D21B58">
        <w:t>[WS-0</w:t>
      </w:r>
      <w:r w:rsidR="00AD5E2E">
        <w:t>9</w:t>
      </w:r>
      <w:r w:rsidRPr="00D21B58">
        <w:t>]</w:t>
      </w:r>
      <w:r w:rsidR="008A3262">
        <w:tab/>
      </w:r>
      <w:r w:rsidRPr="00D21B58">
        <w:t xml:space="preserve">Element </w:t>
      </w:r>
      <w:proofErr w:type="spellStart"/>
      <w:r w:rsidRPr="00D21B58">
        <w:rPr>
          <w:rFonts w:ascii="Courier New" w:hAnsi="Courier New" w:cs="Courier New"/>
        </w:rPr>
        <w:t>xsd:any</w:t>
      </w:r>
      <w:proofErr w:type="spellEnd"/>
      <w:r w:rsidRPr="00D21B58">
        <w:t xml:space="preserve"> MUST NOT be used to specify a root element in the message body.</w:t>
      </w:r>
    </w:p>
    <w:p w14:paraId="69E8FE8C" w14:textId="5B4BB33E" w:rsidR="005E48A2" w:rsidRPr="00D21B58" w:rsidRDefault="005E48A2" w:rsidP="008A3262">
      <w:pPr>
        <w:pStyle w:val="RuleStyle"/>
      </w:pPr>
      <w:r w:rsidRPr="00D21B58">
        <w:t>[WS-</w:t>
      </w:r>
      <w:r w:rsidR="00AD5E2E">
        <w:t>10</w:t>
      </w:r>
      <w:r w:rsidRPr="00D21B58">
        <w:t>]</w:t>
      </w:r>
      <w:r w:rsidR="008A3262">
        <w:tab/>
      </w:r>
      <w:r w:rsidRPr="00D21B58">
        <w:t xml:space="preserve">The target namespace for the WSDL (attribute </w:t>
      </w:r>
      <w:proofErr w:type="spellStart"/>
      <w:r w:rsidRPr="00D21B58">
        <w:rPr>
          <w:rFonts w:ascii="Courier New" w:hAnsi="Courier New" w:cs="Courier New"/>
        </w:rPr>
        <w:t>targetNamespace</w:t>
      </w:r>
      <w:proofErr w:type="spellEnd"/>
      <w:r w:rsidRPr="00D21B58">
        <w:t xml:space="preserve"> on</w:t>
      </w:r>
      <w:r w:rsidRPr="00D21B58">
        <w:rPr>
          <w:rFonts w:ascii="Courier New" w:hAnsi="Courier New" w:cs="Courier New"/>
        </w:rPr>
        <w:t xml:space="preserve"> </w:t>
      </w:r>
      <w:proofErr w:type="spellStart"/>
      <w:r w:rsidRPr="00D21B58">
        <w:rPr>
          <w:rFonts w:ascii="Courier New" w:hAnsi="Courier New" w:cs="Courier New"/>
        </w:rPr>
        <w:t>wsdl:definitions</w:t>
      </w:r>
      <w:proofErr w:type="spellEnd"/>
      <w:r w:rsidRPr="00D21B58">
        <w:t xml:space="preserve">) MUST be different from the target namespace of the schema (attribute </w:t>
      </w:r>
      <w:proofErr w:type="spellStart"/>
      <w:r w:rsidRPr="00D21B58">
        <w:rPr>
          <w:rFonts w:ascii="Courier New" w:hAnsi="Courier New" w:cs="Courier New"/>
        </w:rPr>
        <w:t>targetNamespace</w:t>
      </w:r>
      <w:proofErr w:type="spellEnd"/>
      <w:r w:rsidRPr="00D21B58">
        <w:t xml:space="preserve"> on </w:t>
      </w:r>
      <w:proofErr w:type="spellStart"/>
      <w:r w:rsidRPr="00D21B58">
        <w:rPr>
          <w:rFonts w:ascii="Courier New" w:hAnsi="Courier New" w:cs="Courier New"/>
        </w:rPr>
        <w:t>xsd:schema</w:t>
      </w:r>
      <w:proofErr w:type="spellEnd"/>
      <w:r w:rsidRPr="00D21B58">
        <w:t>).</w:t>
      </w:r>
    </w:p>
    <w:p w14:paraId="2A7A3EAA" w14:textId="5B7BB04A" w:rsidR="007D638D" w:rsidRDefault="005E48A2" w:rsidP="008A3262">
      <w:pPr>
        <w:pStyle w:val="RuleStyle"/>
      </w:pPr>
      <w:r w:rsidRPr="00C929FA">
        <w:t>[WS-1</w:t>
      </w:r>
      <w:r w:rsidR="00AD5E2E" w:rsidRPr="00C929FA">
        <w:t>1</w:t>
      </w:r>
      <w:r w:rsidRPr="00C929FA">
        <w:t>]</w:t>
      </w:r>
      <w:r w:rsidR="008A3262">
        <w:tab/>
      </w:r>
      <w:r w:rsidRPr="00C929FA">
        <w:t>The requests and responses (naming convention, message format, data structure, and data dictionary) SHOULD follow WIPO Standard ST.96.</w:t>
      </w:r>
    </w:p>
    <w:p w14:paraId="2EC2D8A0" w14:textId="77777777" w:rsidR="005E48A2" w:rsidRDefault="005E48A2" w:rsidP="00035DDA">
      <w:pPr>
        <w:pStyle w:val="STHeading3"/>
        <w:keepNext/>
      </w:pPr>
      <w:r w:rsidRPr="00D21B58">
        <w:t>Naming and Versioning</w:t>
      </w:r>
    </w:p>
    <w:p w14:paraId="03FD35F0" w14:textId="77777777" w:rsidR="00627387" w:rsidRPr="00627387" w:rsidRDefault="00627387" w:rsidP="00DA7EA5">
      <w:pPr>
        <w:pStyle w:val="STParagraph"/>
      </w:pPr>
      <w:r>
        <w:fldChar w:fldCharType="begin"/>
      </w:r>
      <w:r>
        <w:instrText xml:space="preserve"> AUTONUM  </w:instrText>
      </w:r>
      <w:r>
        <w:fldChar w:fldCharType="end"/>
      </w:r>
      <w:r>
        <w:tab/>
        <w:t xml:space="preserve">Appropriate naming conventions should also be applied when naming Services and WSDL elements. </w:t>
      </w:r>
      <w:r w:rsidR="00A9092F">
        <w:t xml:space="preserve"> </w:t>
      </w:r>
      <w:r>
        <w:t xml:space="preserve">Naming conventions should follow those implemented in WIPO Standard ST.96. </w:t>
      </w:r>
    </w:p>
    <w:p w14:paraId="240AFA6D" w14:textId="4CC5370F" w:rsidR="005E48A2" w:rsidRPr="00D21B58" w:rsidRDefault="005E48A2" w:rsidP="00780622">
      <w:pPr>
        <w:pStyle w:val="RuleStyle"/>
      </w:pPr>
      <w:r w:rsidRPr="00D21B58">
        <w:t>[WS-1</w:t>
      </w:r>
      <w:r w:rsidR="00AD5E2E">
        <w:t>2</w:t>
      </w:r>
      <w:r w:rsidRPr="00D21B58">
        <w:t>]</w:t>
      </w:r>
      <w:r w:rsidR="00780622">
        <w:tab/>
      </w:r>
      <w:r w:rsidRPr="00D21B58">
        <w:t xml:space="preserve">Services MUST be named in </w:t>
      </w:r>
      <w:proofErr w:type="spellStart"/>
      <w:r w:rsidRPr="00D21B58">
        <w:t>UpperCamelCase</w:t>
      </w:r>
      <w:proofErr w:type="spellEnd"/>
      <w:r w:rsidRPr="00D21B58">
        <w:t xml:space="preserve"> and have a 'Service' suffix</w:t>
      </w:r>
      <w:r w:rsidR="00817E87">
        <w:t xml:space="preserve">, for example </w:t>
      </w:r>
      <w:r w:rsidR="00EF728A" w:rsidRPr="00C929FA">
        <w:rPr>
          <w:rFonts w:ascii="Courier New" w:hAnsi="Courier New" w:cs="Courier New"/>
        </w:rPr>
        <w:t>https://wipo.int/PatentsService</w:t>
      </w:r>
      <w:r w:rsidRPr="00D21B58">
        <w:t xml:space="preserve">. </w:t>
      </w:r>
    </w:p>
    <w:p w14:paraId="5435F0F4" w14:textId="116CEF89" w:rsidR="005E48A2" w:rsidRPr="00D21B58" w:rsidRDefault="005E48A2" w:rsidP="00780622">
      <w:pPr>
        <w:pStyle w:val="RuleStyle"/>
      </w:pPr>
      <w:r w:rsidRPr="00D21B58">
        <w:t>[WS-1</w:t>
      </w:r>
      <w:r w:rsidR="00AD5E2E">
        <w:t>3</w:t>
      </w:r>
      <w:r w:rsidRPr="00D21B58">
        <w:t>]</w:t>
      </w:r>
      <w:r w:rsidR="00780622">
        <w:tab/>
      </w:r>
      <w:r w:rsidRPr="00D21B58">
        <w:t xml:space="preserve">WSDL elements message, part, </w:t>
      </w:r>
      <w:proofErr w:type="spellStart"/>
      <w:r w:rsidRPr="00D21B58">
        <w:t>portType</w:t>
      </w:r>
      <w:proofErr w:type="spellEnd"/>
      <w:r w:rsidRPr="00D21B58">
        <w:t xml:space="preserve">, operation, input, output, and binding SHOULD be named in </w:t>
      </w:r>
      <w:proofErr w:type="spellStart"/>
      <w:r w:rsidRPr="00D21B58">
        <w:t>UpperCamelCase</w:t>
      </w:r>
      <w:proofErr w:type="spellEnd"/>
      <w:r w:rsidRPr="00D21B58">
        <w:t>.</w:t>
      </w:r>
    </w:p>
    <w:p w14:paraId="346993D0" w14:textId="466AAF07" w:rsidR="005E48A2" w:rsidRPr="00D21B58" w:rsidRDefault="005E48A2" w:rsidP="00780622">
      <w:pPr>
        <w:pStyle w:val="RuleStyle"/>
      </w:pPr>
      <w:r w:rsidRPr="00D21B58">
        <w:t>[WS-1</w:t>
      </w:r>
      <w:r w:rsidR="00AD5E2E">
        <w:t>4</w:t>
      </w:r>
      <w:r w:rsidRPr="00D21B58">
        <w:t>]</w:t>
      </w:r>
      <w:r w:rsidR="00780622">
        <w:tab/>
      </w:r>
      <w:r w:rsidRPr="00D21B58">
        <w:t>Request message names SHOULD have a ‘Request’ suffix.</w:t>
      </w:r>
    </w:p>
    <w:p w14:paraId="51585DDD" w14:textId="73DE66CD" w:rsidR="005E48A2" w:rsidRPr="00D21B58" w:rsidRDefault="005E48A2" w:rsidP="00780622">
      <w:pPr>
        <w:pStyle w:val="RuleStyle"/>
      </w:pPr>
      <w:r w:rsidRPr="00D21B58">
        <w:t>[WS-1</w:t>
      </w:r>
      <w:r w:rsidR="00AD5E2E">
        <w:t>5</w:t>
      </w:r>
      <w:r w:rsidRPr="00D21B58">
        <w:t>]</w:t>
      </w:r>
      <w:r w:rsidR="00780622">
        <w:tab/>
      </w:r>
      <w:r w:rsidRPr="00D21B58">
        <w:t>Response messag</w:t>
      </w:r>
      <w:r w:rsidR="005B360F">
        <w:t>e names SHOULD have a ‘Response’</w:t>
      </w:r>
      <w:r w:rsidRPr="00D21B58">
        <w:t xml:space="preserve"> suffix.</w:t>
      </w:r>
    </w:p>
    <w:p w14:paraId="4615D62E" w14:textId="279F3AD5" w:rsidR="005E48A2" w:rsidRPr="00D21B58" w:rsidRDefault="005E48A2" w:rsidP="00780622">
      <w:pPr>
        <w:pStyle w:val="RuleStyle"/>
      </w:pPr>
      <w:r w:rsidRPr="00D21B58">
        <w:t>[WS-1</w:t>
      </w:r>
      <w:r w:rsidR="00AD5E2E">
        <w:t>6</w:t>
      </w:r>
      <w:r w:rsidRPr="00D21B58">
        <w:t>]</w:t>
      </w:r>
      <w:r w:rsidR="00780622">
        <w:tab/>
      </w:r>
      <w:r w:rsidRPr="00D21B58">
        <w:t xml:space="preserve">Operation names SHOULD follow the format of </w:t>
      </w:r>
      <w:r w:rsidRPr="00D21B58">
        <w:rPr>
          <w:rFonts w:ascii="Courier New" w:hAnsi="Courier New" w:cs="Courier New"/>
        </w:rPr>
        <w:t>&lt;Verb&gt;&lt;Object&gt;{&lt;Qualifier&gt;}</w:t>
      </w:r>
      <w:r w:rsidRPr="00D21B58">
        <w:t xml:space="preserve">, where </w:t>
      </w:r>
      <w:r w:rsidRPr="00D21B58">
        <w:rPr>
          <w:rFonts w:ascii="Courier New" w:hAnsi="Courier New" w:cs="Courier New"/>
        </w:rPr>
        <w:t>&lt;Verb&gt;</w:t>
      </w:r>
      <w:r w:rsidRPr="00D21B58">
        <w:t xml:space="preserve"> indicates the operation (preferably Get, Create, Update, or Delete where applicable) on the </w:t>
      </w:r>
      <w:r w:rsidRPr="00D21B58">
        <w:rPr>
          <w:rFonts w:ascii="Courier New" w:hAnsi="Courier New" w:cs="Courier New"/>
        </w:rPr>
        <w:t>&lt;Object&gt;</w:t>
      </w:r>
      <w:r w:rsidRPr="00D21B58">
        <w:t xml:space="preserve"> of the operation, optionally finally followed by a </w:t>
      </w:r>
      <w:r w:rsidRPr="00D21B58">
        <w:rPr>
          <w:rFonts w:ascii="Courier New" w:hAnsi="Courier New" w:cs="Courier New"/>
        </w:rPr>
        <w:t>&lt;Qualifier&gt;</w:t>
      </w:r>
      <w:r w:rsidRPr="00D21B58">
        <w:t xml:space="preserve"> of the </w:t>
      </w:r>
      <w:r w:rsidRPr="00D21B58">
        <w:rPr>
          <w:rFonts w:ascii="Courier New" w:hAnsi="Courier New" w:cs="Courier New"/>
        </w:rPr>
        <w:t>&lt;Object&gt;</w:t>
      </w:r>
      <w:r w:rsidRPr="00D21B58">
        <w:t>.</w:t>
      </w:r>
    </w:p>
    <w:p w14:paraId="4EC675F5" w14:textId="7127E831" w:rsidR="005E48A2" w:rsidRPr="00D21B58" w:rsidRDefault="006B779E" w:rsidP="00DA7EA5">
      <w:pPr>
        <w:pStyle w:val="STParagraph"/>
      </w:pPr>
      <w:r>
        <w:fldChar w:fldCharType="begin"/>
      </w:r>
      <w:r>
        <w:instrText xml:space="preserve"> AUTONUM  </w:instrText>
      </w:r>
      <w:r>
        <w:fldChar w:fldCharType="end"/>
      </w:r>
      <w:r>
        <w:tab/>
      </w:r>
      <w:r w:rsidR="005E48A2" w:rsidRPr="00D21B58">
        <w:t xml:space="preserve">All operation names will have at least two parts. </w:t>
      </w:r>
      <w:r w:rsidR="00A9092F">
        <w:t xml:space="preserve"> </w:t>
      </w:r>
      <w:r w:rsidR="005E48A2" w:rsidRPr="00D21B58">
        <w:t>An optional third part may be included to further clarify and/or specify the business purpose of the operation.</w:t>
      </w:r>
      <w:r w:rsidR="0037249A">
        <w:t xml:space="preserve"> </w:t>
      </w:r>
      <w:r w:rsidR="005E48A2" w:rsidRPr="00D21B58">
        <w:t xml:space="preserve"> The three parts are:</w:t>
      </w:r>
      <w:r w:rsidR="00494EB6">
        <w:t xml:space="preserve"> </w:t>
      </w:r>
      <w:r w:rsidR="005E48A2" w:rsidRPr="00D21B58">
        <w:t xml:space="preserve"> &lt;</w:t>
      </w:r>
      <w:r w:rsidR="005E48A2" w:rsidRPr="00D21B58">
        <w:rPr>
          <w:rFonts w:ascii="Courier New" w:hAnsi="Courier New" w:cs="Courier New"/>
        </w:rPr>
        <w:t>Verb&gt; &lt;Object&gt; &lt;Qualifier - Optional&gt;</w:t>
      </w:r>
      <w:r w:rsidR="005E48A2" w:rsidRPr="00D21B58">
        <w:t xml:space="preserve">. </w:t>
      </w:r>
      <w:r w:rsidR="0037249A">
        <w:t xml:space="preserve"> </w:t>
      </w:r>
      <w:r w:rsidR="005E48A2" w:rsidRPr="00D21B58">
        <w:t>Each part will be described in detail below.</w:t>
      </w:r>
    </w:p>
    <w:p w14:paraId="2EA80A47" w14:textId="0B730A66" w:rsidR="005E48A2" w:rsidRPr="00D21B58" w:rsidRDefault="005E48A2" w:rsidP="00D914A0">
      <w:pPr>
        <w:pStyle w:val="NormalTAB"/>
      </w:pPr>
      <w:r w:rsidRPr="00D21B58">
        <w:rPr>
          <w:b/>
          <w:bCs/>
        </w:rPr>
        <w:t>Verb</w:t>
      </w:r>
      <w:r w:rsidR="0057564B">
        <w:t xml:space="preserve">:  </w:t>
      </w:r>
      <w:r w:rsidRPr="00D21B58">
        <w:t xml:space="preserve">Each operation name will start with a verb. </w:t>
      </w:r>
      <w:r w:rsidR="00A9092F">
        <w:t xml:space="preserve"> </w:t>
      </w:r>
      <w:r w:rsidRPr="00D21B58">
        <w:t xml:space="preserve">The </w:t>
      </w:r>
      <w:r w:rsidR="006D006B">
        <w:t xml:space="preserve">verb </w:t>
      </w:r>
      <w:r w:rsidRPr="00D21B58">
        <w:t xml:space="preserve">examples </w:t>
      </w:r>
      <w:r w:rsidR="006D006B">
        <w:t xml:space="preserve">in common usage </w:t>
      </w:r>
      <w:r w:rsidRPr="00D21B58">
        <w:t>are described below:</w:t>
      </w:r>
    </w:p>
    <w:tbl>
      <w:tblPr>
        <w:tblStyle w:val="TableGrid"/>
        <w:tblW w:w="0" w:type="auto"/>
        <w:tblInd w:w="562" w:type="dxa"/>
        <w:tblLook w:val="04A0" w:firstRow="1" w:lastRow="0" w:firstColumn="1" w:lastColumn="0" w:noHBand="0" w:noVBand="1"/>
      </w:tblPr>
      <w:tblGrid>
        <w:gridCol w:w="2651"/>
        <w:gridCol w:w="3019"/>
        <w:gridCol w:w="2976"/>
      </w:tblGrid>
      <w:tr w:rsidR="005E48A2" w:rsidRPr="00D21B58" w14:paraId="2043CFC6" w14:textId="77777777" w:rsidTr="00E20C52">
        <w:trPr>
          <w:trHeight w:val="340"/>
        </w:trPr>
        <w:tc>
          <w:tcPr>
            <w:tcW w:w="2651" w:type="dxa"/>
          </w:tcPr>
          <w:p w14:paraId="7F9F0A33" w14:textId="77777777" w:rsidR="005E48A2" w:rsidRPr="00A9092F" w:rsidRDefault="005E48A2" w:rsidP="008745E1">
            <w:pPr>
              <w:pStyle w:val="NormalWeb"/>
              <w:spacing w:before="170" w:beforeAutospacing="0" w:after="170" w:afterAutospacing="0"/>
              <w:jc w:val="center"/>
              <w:rPr>
                <w:rFonts w:asciiTheme="minorBidi" w:hAnsiTheme="minorBidi" w:cstheme="minorBidi"/>
                <w:b/>
                <w:szCs w:val="17"/>
              </w:rPr>
            </w:pPr>
            <w:r w:rsidRPr="00A9092F">
              <w:rPr>
                <w:rFonts w:asciiTheme="minorBidi" w:hAnsiTheme="minorBidi" w:cstheme="minorBidi"/>
                <w:b/>
                <w:szCs w:val="17"/>
              </w:rPr>
              <w:t>Verb</w:t>
            </w:r>
          </w:p>
        </w:tc>
        <w:tc>
          <w:tcPr>
            <w:tcW w:w="3019" w:type="dxa"/>
          </w:tcPr>
          <w:p w14:paraId="13574083" w14:textId="77777777" w:rsidR="005E48A2" w:rsidRPr="00A9092F" w:rsidRDefault="005E48A2" w:rsidP="008745E1">
            <w:pPr>
              <w:pStyle w:val="NormalWeb"/>
              <w:spacing w:before="170" w:beforeAutospacing="0" w:after="170" w:afterAutospacing="0"/>
              <w:jc w:val="center"/>
              <w:rPr>
                <w:rFonts w:asciiTheme="minorBidi" w:hAnsiTheme="minorBidi" w:cstheme="minorBidi"/>
                <w:b/>
                <w:szCs w:val="17"/>
              </w:rPr>
            </w:pPr>
            <w:r w:rsidRPr="00A9092F">
              <w:rPr>
                <w:rFonts w:asciiTheme="minorBidi" w:hAnsiTheme="minorBidi" w:cstheme="minorBidi"/>
                <w:b/>
                <w:bCs/>
                <w:szCs w:val="17"/>
              </w:rPr>
              <w:t>Description</w:t>
            </w:r>
          </w:p>
        </w:tc>
        <w:tc>
          <w:tcPr>
            <w:tcW w:w="2976" w:type="dxa"/>
          </w:tcPr>
          <w:p w14:paraId="1552B058" w14:textId="77777777" w:rsidR="005E48A2" w:rsidRPr="00A9092F" w:rsidRDefault="005E48A2" w:rsidP="008745E1">
            <w:pPr>
              <w:pStyle w:val="NormalWeb"/>
              <w:spacing w:before="170" w:beforeAutospacing="0" w:after="170" w:afterAutospacing="0"/>
              <w:jc w:val="center"/>
              <w:rPr>
                <w:rFonts w:asciiTheme="minorBidi" w:hAnsiTheme="minorBidi" w:cstheme="minorBidi"/>
                <w:b/>
                <w:szCs w:val="17"/>
              </w:rPr>
            </w:pPr>
            <w:r w:rsidRPr="00A9092F">
              <w:rPr>
                <w:rFonts w:asciiTheme="minorBidi" w:hAnsiTheme="minorBidi" w:cstheme="minorBidi"/>
                <w:b/>
                <w:bCs/>
                <w:szCs w:val="17"/>
              </w:rPr>
              <w:t>Example</w:t>
            </w:r>
          </w:p>
        </w:tc>
      </w:tr>
      <w:tr w:rsidR="005E48A2" w:rsidRPr="00D21B58" w14:paraId="543D93B0" w14:textId="77777777" w:rsidTr="00E20C52">
        <w:trPr>
          <w:trHeight w:val="340"/>
        </w:trPr>
        <w:tc>
          <w:tcPr>
            <w:tcW w:w="2651" w:type="dxa"/>
          </w:tcPr>
          <w:p w14:paraId="6486B46C" w14:textId="77777777" w:rsidR="005E48A2" w:rsidRPr="00663A9C" w:rsidRDefault="005E48A2" w:rsidP="008745E1">
            <w:pPr>
              <w:pStyle w:val="NormalWeb"/>
              <w:spacing w:before="170" w:beforeAutospacing="0" w:after="170" w:afterAutospacing="0"/>
              <w:jc w:val="center"/>
              <w:rPr>
                <w:rFonts w:ascii="Arial" w:hAnsi="Arial" w:cs="Arial"/>
                <w:szCs w:val="17"/>
              </w:rPr>
            </w:pPr>
            <w:r w:rsidRPr="00663A9C">
              <w:rPr>
                <w:rFonts w:ascii="Arial" w:hAnsi="Arial" w:cs="Arial"/>
                <w:szCs w:val="17"/>
              </w:rPr>
              <w:t>Get</w:t>
            </w:r>
          </w:p>
        </w:tc>
        <w:tc>
          <w:tcPr>
            <w:tcW w:w="3019" w:type="dxa"/>
          </w:tcPr>
          <w:p w14:paraId="1EC476BE" w14:textId="77777777" w:rsidR="005E48A2" w:rsidRPr="00A9092F" w:rsidRDefault="005E48A2" w:rsidP="008745E1">
            <w:pPr>
              <w:pStyle w:val="NormalWeb"/>
              <w:spacing w:before="170" w:beforeAutospacing="0" w:after="170" w:afterAutospacing="0"/>
              <w:jc w:val="center"/>
              <w:rPr>
                <w:rFonts w:asciiTheme="minorBidi" w:hAnsiTheme="minorBidi" w:cstheme="minorBidi"/>
                <w:szCs w:val="17"/>
              </w:rPr>
            </w:pPr>
            <w:r w:rsidRPr="00A9092F">
              <w:rPr>
                <w:rFonts w:asciiTheme="minorBidi" w:hAnsiTheme="minorBidi" w:cstheme="minorBidi"/>
                <w:szCs w:val="17"/>
              </w:rPr>
              <w:t>Get a single object</w:t>
            </w:r>
          </w:p>
        </w:tc>
        <w:tc>
          <w:tcPr>
            <w:tcW w:w="2976" w:type="dxa"/>
          </w:tcPr>
          <w:p w14:paraId="720C12E3" w14:textId="77777777" w:rsidR="005E48A2" w:rsidRPr="007D6B19" w:rsidRDefault="005E48A2" w:rsidP="008745E1">
            <w:pPr>
              <w:pStyle w:val="NormalWeb"/>
              <w:spacing w:before="170" w:beforeAutospacing="0" w:after="170" w:afterAutospacing="0"/>
              <w:jc w:val="center"/>
              <w:rPr>
                <w:rFonts w:ascii="Courier New" w:hAnsi="Courier New" w:cs="Courier New"/>
                <w:szCs w:val="17"/>
              </w:rPr>
            </w:pPr>
            <w:proofErr w:type="spellStart"/>
            <w:r w:rsidRPr="007D6B19">
              <w:rPr>
                <w:rFonts w:ascii="Courier New" w:hAnsi="Courier New" w:cs="Courier New"/>
                <w:szCs w:val="17"/>
              </w:rPr>
              <w:t>GetBibData</w:t>
            </w:r>
            <w:proofErr w:type="spellEnd"/>
          </w:p>
        </w:tc>
      </w:tr>
      <w:tr w:rsidR="005E48A2" w:rsidRPr="00D21B58" w14:paraId="208D936F" w14:textId="77777777" w:rsidTr="00E20C52">
        <w:trPr>
          <w:trHeight w:val="340"/>
        </w:trPr>
        <w:tc>
          <w:tcPr>
            <w:tcW w:w="2651" w:type="dxa"/>
          </w:tcPr>
          <w:p w14:paraId="59579F47" w14:textId="77777777" w:rsidR="005E48A2" w:rsidRPr="00663A9C" w:rsidRDefault="005E48A2" w:rsidP="008745E1">
            <w:pPr>
              <w:pStyle w:val="NormalWeb"/>
              <w:spacing w:before="170" w:beforeAutospacing="0" w:after="170" w:afterAutospacing="0"/>
              <w:jc w:val="center"/>
              <w:rPr>
                <w:rFonts w:ascii="Arial" w:hAnsi="Arial" w:cs="Arial"/>
                <w:szCs w:val="17"/>
              </w:rPr>
            </w:pPr>
            <w:r w:rsidRPr="00663A9C">
              <w:rPr>
                <w:rFonts w:ascii="Arial" w:hAnsi="Arial" w:cs="Arial"/>
                <w:szCs w:val="17"/>
              </w:rPr>
              <w:t>Create</w:t>
            </w:r>
          </w:p>
        </w:tc>
        <w:tc>
          <w:tcPr>
            <w:tcW w:w="3019" w:type="dxa"/>
          </w:tcPr>
          <w:p w14:paraId="1186468E" w14:textId="77777777" w:rsidR="005E48A2" w:rsidRPr="00A9092F" w:rsidRDefault="005E48A2" w:rsidP="008745E1">
            <w:pPr>
              <w:pStyle w:val="NormalWeb"/>
              <w:spacing w:before="170" w:beforeAutospacing="0" w:after="170" w:afterAutospacing="0"/>
              <w:jc w:val="center"/>
              <w:rPr>
                <w:rFonts w:asciiTheme="minorBidi" w:hAnsiTheme="minorBidi" w:cstheme="minorBidi"/>
                <w:szCs w:val="17"/>
              </w:rPr>
            </w:pPr>
            <w:r w:rsidRPr="00A9092F">
              <w:rPr>
                <w:rFonts w:asciiTheme="minorBidi" w:hAnsiTheme="minorBidi" w:cstheme="minorBidi"/>
                <w:szCs w:val="17"/>
              </w:rPr>
              <w:t>Get a new object</w:t>
            </w:r>
          </w:p>
        </w:tc>
        <w:tc>
          <w:tcPr>
            <w:tcW w:w="2976" w:type="dxa"/>
          </w:tcPr>
          <w:p w14:paraId="674D6E4E" w14:textId="77777777" w:rsidR="005E48A2" w:rsidRPr="007D6B19" w:rsidRDefault="005E48A2" w:rsidP="008745E1">
            <w:pPr>
              <w:pStyle w:val="NormalWeb"/>
              <w:spacing w:before="170" w:beforeAutospacing="0" w:after="170" w:afterAutospacing="0"/>
              <w:jc w:val="center"/>
              <w:rPr>
                <w:rFonts w:ascii="Courier New" w:hAnsi="Courier New" w:cs="Courier New"/>
                <w:szCs w:val="17"/>
              </w:rPr>
            </w:pPr>
            <w:proofErr w:type="spellStart"/>
            <w:r w:rsidRPr="007D6B19">
              <w:rPr>
                <w:rFonts w:ascii="Courier New" w:hAnsi="Courier New" w:cs="Courier New"/>
                <w:szCs w:val="17"/>
              </w:rPr>
              <w:t>CreateBibData</w:t>
            </w:r>
            <w:proofErr w:type="spellEnd"/>
          </w:p>
        </w:tc>
      </w:tr>
      <w:tr w:rsidR="005E48A2" w:rsidRPr="00D21B58" w14:paraId="1E0A0403" w14:textId="77777777" w:rsidTr="00E20C52">
        <w:trPr>
          <w:trHeight w:val="340"/>
        </w:trPr>
        <w:tc>
          <w:tcPr>
            <w:tcW w:w="2651" w:type="dxa"/>
          </w:tcPr>
          <w:p w14:paraId="725DCEC8" w14:textId="77777777" w:rsidR="005E48A2" w:rsidRPr="00663A9C" w:rsidRDefault="005E48A2" w:rsidP="008745E1">
            <w:pPr>
              <w:pStyle w:val="NormalWeb"/>
              <w:spacing w:before="170" w:beforeAutospacing="0" w:after="170" w:afterAutospacing="0"/>
              <w:jc w:val="center"/>
              <w:rPr>
                <w:rFonts w:ascii="Arial" w:hAnsi="Arial" w:cs="Arial"/>
                <w:szCs w:val="17"/>
              </w:rPr>
            </w:pPr>
            <w:r w:rsidRPr="00663A9C">
              <w:rPr>
                <w:rFonts w:ascii="Arial" w:hAnsi="Arial" w:cs="Arial"/>
                <w:szCs w:val="17"/>
              </w:rPr>
              <w:t>Update</w:t>
            </w:r>
          </w:p>
        </w:tc>
        <w:tc>
          <w:tcPr>
            <w:tcW w:w="3019" w:type="dxa"/>
          </w:tcPr>
          <w:p w14:paraId="13D2B71C" w14:textId="77777777" w:rsidR="005E48A2" w:rsidRPr="00A9092F" w:rsidRDefault="005E48A2" w:rsidP="008745E1">
            <w:pPr>
              <w:pStyle w:val="NormalWeb"/>
              <w:spacing w:before="170" w:beforeAutospacing="0" w:after="170" w:afterAutospacing="0"/>
              <w:jc w:val="center"/>
              <w:rPr>
                <w:rFonts w:asciiTheme="minorBidi" w:hAnsiTheme="minorBidi" w:cstheme="minorBidi"/>
                <w:szCs w:val="17"/>
              </w:rPr>
            </w:pPr>
            <w:r w:rsidRPr="00A9092F">
              <w:rPr>
                <w:rFonts w:asciiTheme="minorBidi" w:hAnsiTheme="minorBidi" w:cstheme="minorBidi"/>
                <w:szCs w:val="17"/>
              </w:rPr>
              <w:t>Update an object</w:t>
            </w:r>
          </w:p>
        </w:tc>
        <w:tc>
          <w:tcPr>
            <w:tcW w:w="2976" w:type="dxa"/>
          </w:tcPr>
          <w:p w14:paraId="15C768BE" w14:textId="77777777" w:rsidR="005E48A2" w:rsidRPr="007D6B19" w:rsidRDefault="005E48A2" w:rsidP="008745E1">
            <w:pPr>
              <w:pStyle w:val="NormalWeb"/>
              <w:spacing w:before="170" w:beforeAutospacing="0" w:after="170" w:afterAutospacing="0"/>
              <w:jc w:val="center"/>
              <w:rPr>
                <w:rFonts w:ascii="Courier New" w:hAnsi="Courier New" w:cs="Courier New"/>
                <w:szCs w:val="17"/>
              </w:rPr>
            </w:pPr>
            <w:proofErr w:type="spellStart"/>
            <w:r w:rsidRPr="007D6B19">
              <w:rPr>
                <w:rFonts w:ascii="Courier New" w:hAnsi="Courier New" w:cs="Courier New"/>
                <w:szCs w:val="17"/>
              </w:rPr>
              <w:t>UpdateBibData</w:t>
            </w:r>
            <w:proofErr w:type="spellEnd"/>
          </w:p>
        </w:tc>
      </w:tr>
      <w:tr w:rsidR="005E48A2" w:rsidRPr="00D21B58" w14:paraId="53E29C0B" w14:textId="77777777" w:rsidTr="00E20C52">
        <w:trPr>
          <w:trHeight w:val="340"/>
        </w:trPr>
        <w:tc>
          <w:tcPr>
            <w:tcW w:w="2651" w:type="dxa"/>
          </w:tcPr>
          <w:p w14:paraId="0148A968" w14:textId="77777777" w:rsidR="005E48A2" w:rsidRPr="00663A9C" w:rsidRDefault="005E48A2" w:rsidP="008745E1">
            <w:pPr>
              <w:pStyle w:val="NormalWeb"/>
              <w:spacing w:before="170" w:beforeAutospacing="0" w:after="170" w:afterAutospacing="0"/>
              <w:jc w:val="center"/>
              <w:rPr>
                <w:rFonts w:ascii="Arial" w:hAnsi="Arial" w:cs="Arial"/>
                <w:szCs w:val="17"/>
              </w:rPr>
            </w:pPr>
            <w:r w:rsidRPr="00663A9C">
              <w:rPr>
                <w:rFonts w:ascii="Arial" w:hAnsi="Arial" w:cs="Arial"/>
                <w:szCs w:val="17"/>
              </w:rPr>
              <w:t>Delete</w:t>
            </w:r>
          </w:p>
        </w:tc>
        <w:tc>
          <w:tcPr>
            <w:tcW w:w="3019" w:type="dxa"/>
          </w:tcPr>
          <w:p w14:paraId="5B97A4BD" w14:textId="77777777" w:rsidR="005E48A2" w:rsidRPr="00A9092F" w:rsidRDefault="005E48A2" w:rsidP="008745E1">
            <w:pPr>
              <w:pStyle w:val="NormalWeb"/>
              <w:spacing w:before="170" w:beforeAutospacing="0" w:after="170" w:afterAutospacing="0"/>
              <w:jc w:val="center"/>
              <w:rPr>
                <w:rFonts w:asciiTheme="minorBidi" w:hAnsiTheme="minorBidi" w:cstheme="minorBidi"/>
                <w:szCs w:val="17"/>
              </w:rPr>
            </w:pPr>
            <w:r w:rsidRPr="00A9092F">
              <w:rPr>
                <w:rFonts w:asciiTheme="minorBidi" w:hAnsiTheme="minorBidi" w:cstheme="minorBidi"/>
                <w:szCs w:val="17"/>
              </w:rPr>
              <w:t>Delete an object</w:t>
            </w:r>
          </w:p>
        </w:tc>
        <w:tc>
          <w:tcPr>
            <w:tcW w:w="2976" w:type="dxa"/>
          </w:tcPr>
          <w:p w14:paraId="6397DC12" w14:textId="77777777" w:rsidR="005E48A2" w:rsidRPr="007D6B19" w:rsidRDefault="005E48A2" w:rsidP="008745E1">
            <w:pPr>
              <w:pStyle w:val="NormalWeb"/>
              <w:spacing w:before="170" w:beforeAutospacing="0" w:after="170" w:afterAutospacing="0"/>
              <w:jc w:val="center"/>
              <w:rPr>
                <w:rFonts w:ascii="Courier New" w:hAnsi="Courier New" w:cs="Courier New"/>
                <w:szCs w:val="17"/>
              </w:rPr>
            </w:pPr>
            <w:proofErr w:type="spellStart"/>
            <w:r w:rsidRPr="007D6B19">
              <w:rPr>
                <w:rFonts w:ascii="Courier New" w:hAnsi="Courier New" w:cs="Courier New"/>
                <w:szCs w:val="17"/>
              </w:rPr>
              <w:t>DeleteCustomer</w:t>
            </w:r>
            <w:proofErr w:type="spellEnd"/>
          </w:p>
        </w:tc>
      </w:tr>
    </w:tbl>
    <w:p w14:paraId="3789355A" w14:textId="5086A120" w:rsidR="005E48A2" w:rsidRPr="00D21B58" w:rsidRDefault="005E48A2" w:rsidP="00D914A0">
      <w:pPr>
        <w:pStyle w:val="NormalTAB"/>
      </w:pPr>
      <w:r w:rsidRPr="00D21B58">
        <w:rPr>
          <w:b/>
        </w:rPr>
        <w:t>Object</w:t>
      </w:r>
      <w:r w:rsidR="0057564B">
        <w:t xml:space="preserve">: </w:t>
      </w:r>
      <w:r w:rsidRPr="00D21B58">
        <w:t xml:space="preserve"> </w:t>
      </w:r>
      <w:r w:rsidR="006D006B">
        <w:t>A</w:t>
      </w:r>
      <w:r w:rsidRPr="00D21B58">
        <w:t xml:space="preserve"> noun following </w:t>
      </w:r>
      <w:r w:rsidR="006D006B">
        <w:t>a</w:t>
      </w:r>
      <w:r w:rsidRPr="00D21B58">
        <w:t xml:space="preserve"> verb will be a succinct and unambiguous description of the business function the operation is providing. </w:t>
      </w:r>
      <w:r w:rsidR="00203CE9">
        <w:t xml:space="preserve"> </w:t>
      </w:r>
      <w:r w:rsidRPr="00D21B58">
        <w:t xml:space="preserve">The goal is to provide consumers with a better understanding of what the operation does with no ambiguity. </w:t>
      </w:r>
      <w:r w:rsidR="00203CE9">
        <w:t xml:space="preserve"> </w:t>
      </w:r>
      <w:r w:rsidRPr="00D21B58">
        <w:t xml:space="preserve">Given that the definition of some entities are not common across the various cost centers, the object may be a composite field with the first node being the cost center and the second node the entity, for example, </w:t>
      </w:r>
      <w:proofErr w:type="spellStart"/>
      <w:r w:rsidRPr="00D21B58">
        <w:rPr>
          <w:rFonts w:ascii="Courier New" w:hAnsi="Courier New" w:cs="Courier New"/>
        </w:rPr>
        <w:t>PatentCustomer</w:t>
      </w:r>
      <w:proofErr w:type="spellEnd"/>
      <w:r w:rsidRPr="00D21B58">
        <w:t>.</w:t>
      </w:r>
    </w:p>
    <w:p w14:paraId="25D091FE" w14:textId="306EDB4B" w:rsidR="005E48A2" w:rsidRPr="00D21B58" w:rsidRDefault="005E48A2" w:rsidP="00D914A0">
      <w:pPr>
        <w:pStyle w:val="NormalTAB"/>
      </w:pPr>
      <w:r w:rsidRPr="00D21B58">
        <w:rPr>
          <w:b/>
        </w:rPr>
        <w:t>Qualifier</w:t>
      </w:r>
      <w:r w:rsidR="0057564B">
        <w:t xml:space="preserve">:  </w:t>
      </w:r>
      <w:r w:rsidRPr="00D21B58">
        <w:t xml:space="preserve">The purpose of the object qualifier </w:t>
      </w:r>
      <w:r w:rsidR="00582A3B">
        <w:t>(</w:t>
      </w:r>
      <w:r w:rsidRPr="00D21B58">
        <w:t>optional</w:t>
      </w:r>
      <w:r w:rsidR="00582A3B">
        <w:t>)</w:t>
      </w:r>
      <w:r w:rsidRPr="00D21B58">
        <w:t xml:space="preserve"> attribute is, to further </w:t>
      </w:r>
      <w:r w:rsidR="006D006B">
        <w:t>clarify</w:t>
      </w:r>
      <w:r w:rsidR="006D006B" w:rsidRPr="00D21B58">
        <w:t xml:space="preserve"> </w:t>
      </w:r>
      <w:r w:rsidRPr="00D21B58">
        <w:t xml:space="preserve">the business domain or subject area, for example, </w:t>
      </w:r>
      <w:proofErr w:type="spellStart"/>
      <w:r w:rsidRPr="00D21B58">
        <w:rPr>
          <w:rFonts w:ascii="Courier New" w:hAnsi="Courier New" w:cs="Courier New"/>
        </w:rPr>
        <w:t>GetCustomerList</w:t>
      </w:r>
      <w:proofErr w:type="spellEnd"/>
      <w:r w:rsidRPr="00D21B58">
        <w:t xml:space="preserve">. </w:t>
      </w:r>
      <w:r w:rsidR="00203CE9">
        <w:t xml:space="preserve"> </w:t>
      </w:r>
      <w:r w:rsidRPr="009C383A">
        <w:rPr>
          <w:rFonts w:ascii="Courier New" w:hAnsi="Courier New" w:cs="Courier New"/>
        </w:rPr>
        <w:t>Get</w:t>
      </w:r>
      <w:r w:rsidRPr="00D21B58">
        <w:t xml:space="preserve"> denotes the operation to be acted upon the Customer and </w:t>
      </w:r>
      <w:r w:rsidRPr="009C383A">
        <w:rPr>
          <w:rFonts w:ascii="Courier New" w:hAnsi="Courier New" w:cs="Courier New"/>
        </w:rPr>
        <w:t>List</w:t>
      </w:r>
      <w:r w:rsidRPr="00D21B58">
        <w:t xml:space="preserve"> further describes the fact that the intention is to get a list of Customers not just one customer as in </w:t>
      </w:r>
      <w:proofErr w:type="spellStart"/>
      <w:r w:rsidRPr="00D21B58">
        <w:rPr>
          <w:rFonts w:ascii="Courier New" w:hAnsi="Courier New" w:cs="Courier New"/>
        </w:rPr>
        <w:t>GetCustomer</w:t>
      </w:r>
      <w:proofErr w:type="spellEnd"/>
      <w:r w:rsidRPr="00D21B58">
        <w:t>.</w:t>
      </w:r>
    </w:p>
    <w:p w14:paraId="4D7D7E03" w14:textId="0513321A" w:rsidR="005E48A2" w:rsidRPr="00D21B58" w:rsidRDefault="006B779E" w:rsidP="00DA7EA5">
      <w:pPr>
        <w:pStyle w:val="STParagraph"/>
      </w:pPr>
      <w:r>
        <w:fldChar w:fldCharType="begin"/>
      </w:r>
      <w:r>
        <w:instrText xml:space="preserve"> AUTONUM  </w:instrText>
      </w:r>
      <w:r>
        <w:fldChar w:fldCharType="end"/>
      </w:r>
      <w:r>
        <w:tab/>
      </w:r>
      <w:r w:rsidR="005E48A2" w:rsidRPr="00D21B58">
        <w:t xml:space="preserve">According to the </w:t>
      </w:r>
      <w:r w:rsidR="006D006B">
        <w:t xml:space="preserve">service-oriented </w:t>
      </w:r>
      <w:r w:rsidR="005E48A2" w:rsidRPr="00D21B58">
        <w:t xml:space="preserve">design principles, service providers and consumers should evolve independently. </w:t>
      </w:r>
      <w:r w:rsidR="0037249A">
        <w:t xml:space="preserve"> </w:t>
      </w:r>
      <w:r w:rsidR="005E48A2" w:rsidRPr="00D21B58">
        <w:t xml:space="preserve">The service consumer should not be affected from minor </w:t>
      </w:r>
      <w:r w:rsidR="006D006B">
        <w:t>(</w:t>
      </w:r>
      <w:r w:rsidR="005E48A2" w:rsidRPr="00D21B58">
        <w:t>backward compatible</w:t>
      </w:r>
      <w:r w:rsidR="006D006B">
        <w:t>)</w:t>
      </w:r>
      <w:r w:rsidR="005E48A2" w:rsidRPr="00D21B58">
        <w:t xml:space="preserve"> changes </w:t>
      </w:r>
      <w:r w:rsidR="006D006B">
        <w:t>by</w:t>
      </w:r>
      <w:r w:rsidR="005E48A2" w:rsidRPr="00D21B58">
        <w:t xml:space="preserve"> the service provider. </w:t>
      </w:r>
      <w:r w:rsidR="00203CE9">
        <w:t xml:space="preserve"> </w:t>
      </w:r>
      <w:r w:rsidR="005E48A2" w:rsidRPr="00D21B58">
        <w:t>Therefore, service versioning should use only major version</w:t>
      </w:r>
      <w:r w:rsidR="006D006B">
        <w:t xml:space="preserve"> number</w:t>
      </w:r>
      <w:r w:rsidR="005E48A2" w:rsidRPr="00D21B58">
        <w:t xml:space="preserve">s. </w:t>
      </w:r>
      <w:r w:rsidR="00203CE9">
        <w:t xml:space="preserve"> </w:t>
      </w:r>
      <w:r w:rsidR="005E48A2" w:rsidRPr="00D21B58">
        <w:t xml:space="preserve">For internal APIs (for example, for development and testing) minor versions may also be used such as Semantic Versioning.  </w:t>
      </w:r>
    </w:p>
    <w:p w14:paraId="62581088" w14:textId="2303A327" w:rsidR="005E48A2" w:rsidRPr="00D21B58" w:rsidRDefault="005E48A2" w:rsidP="007D710D">
      <w:pPr>
        <w:pStyle w:val="RuleStyle"/>
        <w:rPr>
          <w:rFonts w:ascii="Courier New" w:hAnsi="Courier New" w:cs="Courier New"/>
        </w:rPr>
      </w:pPr>
      <w:r w:rsidRPr="00D21B58">
        <w:t>[WS-1</w:t>
      </w:r>
      <w:r w:rsidR="00E036A1">
        <w:t>7</w:t>
      </w:r>
      <w:r w:rsidRPr="00D21B58">
        <w:t>]</w:t>
      </w:r>
      <w:r w:rsidR="007D710D">
        <w:tab/>
      </w:r>
      <w:r w:rsidRPr="00D21B58">
        <w:t>The name of the WSDL file SHOULD conform the following pattern:</w:t>
      </w:r>
      <w:r w:rsidR="00494EB6">
        <w:t xml:space="preserve"> </w:t>
      </w:r>
      <w:r w:rsidRPr="00D21B58">
        <w:t xml:space="preserve"> </w:t>
      </w:r>
      <w:r w:rsidRPr="00D21B58">
        <w:rPr>
          <w:rFonts w:ascii="Courier New" w:hAnsi="Courier New" w:cs="Courier New"/>
        </w:rPr>
        <w:t>&lt;service name&gt;_V&lt;major version number&gt;</w:t>
      </w:r>
    </w:p>
    <w:p w14:paraId="677F0A45" w14:textId="3A91C7B1" w:rsidR="005E48A2" w:rsidRPr="00D21B58" w:rsidRDefault="005E48A2" w:rsidP="007D710D">
      <w:pPr>
        <w:pStyle w:val="RuleStyle"/>
      </w:pPr>
      <w:r w:rsidRPr="00D21B58">
        <w:t>[WS-1</w:t>
      </w:r>
      <w:r w:rsidR="00E036A1">
        <w:t>8</w:t>
      </w:r>
      <w:r w:rsidRPr="00D21B58">
        <w:t>]</w:t>
      </w:r>
      <w:r w:rsidR="007D710D">
        <w:tab/>
      </w:r>
      <w:r w:rsidRPr="00D21B58">
        <w:t>The namespace of the WSDL file SHOULD contain the service version;</w:t>
      </w:r>
      <w:r w:rsidR="00B40469">
        <w:t xml:space="preserve"> </w:t>
      </w:r>
      <w:r w:rsidRPr="00D21B58">
        <w:t xml:space="preserve"> </w:t>
      </w:r>
      <w:r w:rsidR="00711916">
        <w:t>e.g.,</w:t>
      </w:r>
      <w:r w:rsidR="00397245">
        <w:t xml:space="preserve"> </w:t>
      </w:r>
      <w:r w:rsidR="00EF728A" w:rsidRPr="00C929FA">
        <w:rPr>
          <w:rFonts w:ascii="Courier New" w:hAnsi="Courier New" w:cs="Courier New"/>
        </w:rPr>
        <w:t>https://wipo.int/PatentsService/V1</w:t>
      </w:r>
      <w:r w:rsidRPr="00D21B58">
        <w:rPr>
          <w:rFonts w:ascii="Courier New" w:hAnsi="Courier New" w:cs="Courier New"/>
        </w:rPr>
        <w:t>”</w:t>
      </w:r>
    </w:p>
    <w:p w14:paraId="0FB9E33E" w14:textId="77777777" w:rsidR="005E48A2" w:rsidRPr="00D21B58" w:rsidRDefault="006B779E" w:rsidP="00DA7EA5">
      <w:pPr>
        <w:pStyle w:val="STParagraph"/>
      </w:pPr>
      <w:r>
        <w:fldChar w:fldCharType="begin"/>
      </w:r>
      <w:r>
        <w:instrText xml:space="preserve"> AUTONUM  </w:instrText>
      </w:r>
      <w:r>
        <w:fldChar w:fldCharType="end"/>
      </w:r>
      <w:r>
        <w:tab/>
      </w:r>
      <w:r w:rsidR="005E48A2" w:rsidRPr="00D21B58">
        <w:t xml:space="preserve">The description of service and its operations is provided as WSDL documentation. </w:t>
      </w:r>
    </w:p>
    <w:p w14:paraId="694F83C2" w14:textId="64EFD3F0" w:rsidR="005E48A2" w:rsidRPr="00D21B58" w:rsidRDefault="005E48A2" w:rsidP="007D710D">
      <w:pPr>
        <w:pStyle w:val="RuleStyle"/>
      </w:pPr>
      <w:r w:rsidRPr="00D21B58">
        <w:t>[WS-1</w:t>
      </w:r>
      <w:r w:rsidR="00E036A1">
        <w:t>9</w:t>
      </w:r>
      <w:r w:rsidRPr="00D21B58">
        <w:t>]</w:t>
      </w:r>
      <w:r w:rsidR="007D710D">
        <w:tab/>
      </w:r>
      <w:r w:rsidRPr="00D21B58">
        <w:t xml:space="preserve">Element </w:t>
      </w:r>
      <w:proofErr w:type="spellStart"/>
      <w:r w:rsidRPr="00D21B58">
        <w:rPr>
          <w:rFonts w:ascii="Courier New" w:hAnsi="Courier New" w:cs="Courier New"/>
        </w:rPr>
        <w:t>wsdl:documentation</w:t>
      </w:r>
      <w:proofErr w:type="spellEnd"/>
      <w:r w:rsidRPr="00D21B58">
        <w:t xml:space="preserve"> SHOULD be used in WSDL with description of service (as the first child of </w:t>
      </w:r>
      <w:proofErr w:type="spellStart"/>
      <w:r w:rsidRPr="00D21B58">
        <w:rPr>
          <w:rFonts w:ascii="Courier New" w:hAnsi="Courier New" w:cs="Courier New"/>
        </w:rPr>
        <w:t>wsdl:definitions</w:t>
      </w:r>
      <w:proofErr w:type="spellEnd"/>
      <w:r w:rsidRPr="00D21B58">
        <w:t xml:space="preserve"> in the WSDL) and its operations.</w:t>
      </w:r>
    </w:p>
    <w:p w14:paraId="2A7E9932" w14:textId="77777777" w:rsidR="005E48A2" w:rsidRPr="00D45EA5" w:rsidRDefault="005E48A2" w:rsidP="00D45EA5">
      <w:pPr>
        <w:pStyle w:val="STHeading3"/>
      </w:pPr>
      <w:r w:rsidRPr="00D45EA5">
        <w:t>Web Service Contract Design</w:t>
      </w:r>
    </w:p>
    <w:p w14:paraId="55C7E655" w14:textId="77777777" w:rsidR="005E48A2" w:rsidRPr="00D21B58" w:rsidRDefault="006B779E" w:rsidP="00DA7EA5">
      <w:pPr>
        <w:pStyle w:val="STParagraph"/>
      </w:pPr>
      <w:r>
        <w:fldChar w:fldCharType="begin"/>
      </w:r>
      <w:r>
        <w:instrText xml:space="preserve"> AUTONUM  </w:instrText>
      </w:r>
      <w:r>
        <w:fldChar w:fldCharType="end"/>
      </w:r>
      <w:r>
        <w:tab/>
      </w:r>
      <w:r w:rsidR="005E48A2" w:rsidRPr="00D21B58">
        <w:t xml:space="preserve">A Web Service </w:t>
      </w:r>
      <w:r w:rsidR="00FA3E2F">
        <w:t>C</w:t>
      </w:r>
      <w:r w:rsidR="005E48A2" w:rsidRPr="00D21B58">
        <w:t>ontract should include a technical interface comprised of a Web Service Definition Language (WSDL), XML Schema definitions, WS-Policy descriptions as well as a non-technical interface comprised of one or more service description documents.</w:t>
      </w:r>
    </w:p>
    <w:p w14:paraId="70DC3C8B" w14:textId="62081443" w:rsidR="005E48A2" w:rsidRPr="00D21B58" w:rsidRDefault="006B779E" w:rsidP="00DA7EA5">
      <w:pPr>
        <w:pStyle w:val="STParagraph"/>
      </w:pPr>
      <w:r>
        <w:fldChar w:fldCharType="begin"/>
      </w:r>
      <w:r>
        <w:instrText xml:space="preserve"> AUTONUM  </w:instrText>
      </w:r>
      <w:r>
        <w:fldChar w:fldCharType="end"/>
      </w:r>
      <w:r>
        <w:tab/>
      </w:r>
      <w:r w:rsidR="005E48A2" w:rsidRPr="00D21B58">
        <w:t>The WSDL, part of the “Service Contract,” must be designed prior to any code development.</w:t>
      </w:r>
      <w:r w:rsidR="0037249A">
        <w:t xml:space="preserve"> </w:t>
      </w:r>
      <w:r w:rsidR="005E48A2" w:rsidRPr="00D21B58">
        <w:t xml:space="preserve"> No WSDL should ever be auto-generated from the code.</w:t>
      </w:r>
      <w:r w:rsidR="0037249A">
        <w:t xml:space="preserve"> </w:t>
      </w:r>
      <w:r w:rsidR="00203CE9">
        <w:t xml:space="preserve"> </w:t>
      </w:r>
      <w:r w:rsidR="005E48A2" w:rsidRPr="00D21B58">
        <w:t>The motto is “Contract First” and NOT “Code First”.</w:t>
      </w:r>
      <w:r w:rsidR="0037249A">
        <w:t xml:space="preserve">  </w:t>
      </w:r>
      <w:r w:rsidR="005E48A2" w:rsidRPr="00D21B58">
        <w:t>All Web Service Contract</w:t>
      </w:r>
      <w:r w:rsidR="00FA3E2F">
        <w:t>s</w:t>
      </w:r>
      <w:r w:rsidR="005E48A2" w:rsidRPr="00D21B58">
        <w:t xml:space="preserve"> must conform to Web Service Interoperability Basic Profile (WS-I BP).</w:t>
      </w:r>
      <w:r w:rsidR="0037249A">
        <w:t xml:space="preserve"> </w:t>
      </w:r>
      <w:r w:rsidR="005E48A2" w:rsidRPr="00D21B58">
        <w:t xml:space="preserve"> Any project that auto-generates from code will be liable to </w:t>
      </w:r>
      <w:r w:rsidR="00FA3E2F">
        <w:t>amendments</w:t>
      </w:r>
      <w:r w:rsidR="005E48A2" w:rsidRPr="00D21B58">
        <w:t xml:space="preserve"> to ensure conformance to these standards.</w:t>
      </w:r>
    </w:p>
    <w:p w14:paraId="4C0B8F64" w14:textId="77777777" w:rsidR="005E48A2" w:rsidRPr="00D45EA5" w:rsidRDefault="005E48A2" w:rsidP="00D45EA5">
      <w:pPr>
        <w:pStyle w:val="STHeading3"/>
      </w:pPr>
      <w:r w:rsidRPr="00D45EA5">
        <w:t>Attaching Policies to WSDL Definitions</w:t>
      </w:r>
    </w:p>
    <w:p w14:paraId="7288C292" w14:textId="1E0E852A" w:rsidR="005E48A2" w:rsidRPr="00D21B58" w:rsidRDefault="006B779E" w:rsidP="00DA7EA5">
      <w:pPr>
        <w:pStyle w:val="STParagraph"/>
      </w:pPr>
      <w:r>
        <w:fldChar w:fldCharType="begin"/>
      </w:r>
      <w:r>
        <w:instrText xml:space="preserve"> AUTONUM  </w:instrText>
      </w:r>
      <w:r>
        <w:fldChar w:fldCharType="end"/>
      </w:r>
      <w:r>
        <w:tab/>
      </w:r>
      <w:r w:rsidR="005E48A2" w:rsidRPr="00D21B58">
        <w:t xml:space="preserve">Web </w:t>
      </w:r>
      <w:r w:rsidR="00971712">
        <w:t>S</w:t>
      </w:r>
      <w:r w:rsidR="005E48A2" w:rsidRPr="00D21B58">
        <w:t xml:space="preserve">ervice </w:t>
      </w:r>
      <w:r w:rsidR="00971712">
        <w:t>C</w:t>
      </w:r>
      <w:r w:rsidR="005E48A2" w:rsidRPr="00D21B58">
        <w:t xml:space="preserve">ontracts can be extended with security policies that express additional constraints, requirements, and qualities that typically relate to the behaviors of services. </w:t>
      </w:r>
      <w:r w:rsidR="00203CE9">
        <w:t xml:space="preserve"> </w:t>
      </w:r>
      <w:r w:rsidR="005E48A2" w:rsidRPr="00D21B58">
        <w:t>Security policies can be human-readable and become part of a supplemental service-level agreement</w:t>
      </w:r>
      <w:del w:id="238" w:author="Author">
        <w:r w:rsidR="005E48A2" w:rsidRPr="00D21B58">
          <w:delText>,</w:delText>
        </w:r>
      </w:del>
      <w:r w:rsidR="005E48A2" w:rsidRPr="00D21B58">
        <w:t xml:space="preserve"> or can be machine-readable processed at runtime. </w:t>
      </w:r>
      <w:r w:rsidR="00203CE9">
        <w:t xml:space="preserve"> </w:t>
      </w:r>
      <w:r w:rsidR="005E48A2" w:rsidRPr="00D21B58">
        <w:t xml:space="preserve">Machine-readable policies are defined using the WS-Policy language and related WS-Policy specifications. </w:t>
      </w:r>
    </w:p>
    <w:p w14:paraId="039D53AD" w14:textId="51336AED" w:rsidR="005E48A2" w:rsidRPr="00D21B58" w:rsidRDefault="005E48A2" w:rsidP="00C72F15">
      <w:pPr>
        <w:pStyle w:val="RuleStyle"/>
      </w:pPr>
      <w:r w:rsidRPr="00D21B58">
        <w:t>[WS-</w:t>
      </w:r>
      <w:r w:rsidR="00E036A1">
        <w:t>20</w:t>
      </w:r>
      <w:r w:rsidRPr="00D21B58">
        <w:t>]</w:t>
      </w:r>
      <w:r w:rsidR="00C72F15">
        <w:tab/>
      </w:r>
      <w:r w:rsidRPr="00D21B58">
        <w:t xml:space="preserve">Policy expressions MUST be isolated into a separate WS-Policy definition document, which is then referenced within the WSDL document via the </w:t>
      </w:r>
      <w:proofErr w:type="spellStart"/>
      <w:r w:rsidRPr="00D21B58">
        <w:rPr>
          <w:rFonts w:ascii="Courier New" w:hAnsi="Courier New" w:cs="Courier New"/>
        </w:rPr>
        <w:t>wsp:PolicyReference</w:t>
      </w:r>
      <w:proofErr w:type="spellEnd"/>
      <w:r w:rsidRPr="00D21B58">
        <w:t xml:space="preserve"> element.</w:t>
      </w:r>
    </w:p>
    <w:p w14:paraId="459FD868" w14:textId="768FA797" w:rsidR="005E48A2" w:rsidRPr="00D21B58" w:rsidRDefault="005E48A2" w:rsidP="00C72F15">
      <w:pPr>
        <w:pStyle w:val="RuleStyle"/>
      </w:pPr>
      <w:r w:rsidRPr="00D21B58">
        <w:t>[WS-2</w:t>
      </w:r>
      <w:r w:rsidR="00E036A1">
        <w:t>1</w:t>
      </w:r>
      <w:r w:rsidRPr="00D21B58">
        <w:t>]</w:t>
      </w:r>
      <w:r w:rsidR="00C72F15">
        <w:tab/>
      </w:r>
      <w:r w:rsidRPr="00D21B58">
        <w:t>Global or domain-specific policies SHOULD be isolated and applied to multiple services.</w:t>
      </w:r>
    </w:p>
    <w:p w14:paraId="203DEF57" w14:textId="7BC87220" w:rsidR="005E48A2" w:rsidRPr="00D21B58" w:rsidRDefault="005E48A2" w:rsidP="00C72F15">
      <w:pPr>
        <w:pStyle w:val="RuleStyle"/>
      </w:pPr>
      <w:r w:rsidRPr="00D21B58">
        <w:t>[WS-2</w:t>
      </w:r>
      <w:r w:rsidR="00E036A1">
        <w:t>2</w:t>
      </w:r>
      <w:r w:rsidRPr="00D21B58">
        <w:t>]</w:t>
      </w:r>
      <w:r w:rsidR="00C72F15">
        <w:tab/>
      </w:r>
      <w:r w:rsidRPr="00D21B58">
        <w:t>Policy attachment points SHOULD conform the WSDL 1.1 or later version, preferably version 2.0, attachment point elements and corresponding policy subjects (service, endpoint, operation, and message).</w:t>
      </w:r>
    </w:p>
    <w:p w14:paraId="0313A31E" w14:textId="77777777" w:rsidR="005E48A2" w:rsidRPr="00D21B58" w:rsidRDefault="005E48A2" w:rsidP="00D45EA5">
      <w:pPr>
        <w:pStyle w:val="STHeading3"/>
      </w:pPr>
      <w:bookmarkStart w:id="239" w:name="_Toc516073821"/>
      <w:r w:rsidRPr="00D21B58">
        <w:t>SOAP – Web Service Security</w:t>
      </w:r>
      <w:bookmarkEnd w:id="239"/>
    </w:p>
    <w:p w14:paraId="23656674" w14:textId="3FDEB607" w:rsidR="005E48A2" w:rsidRPr="00D21B58" w:rsidRDefault="006B779E" w:rsidP="00DA7EA5">
      <w:pPr>
        <w:pStyle w:val="STParagraph"/>
      </w:pPr>
      <w:r>
        <w:fldChar w:fldCharType="begin"/>
      </w:r>
      <w:r>
        <w:instrText xml:space="preserve"> AUTONUM  </w:instrText>
      </w:r>
      <w:r>
        <w:fldChar w:fldCharType="end"/>
      </w:r>
      <w:r>
        <w:tab/>
      </w:r>
      <w:r w:rsidR="005E48A2" w:rsidRPr="00D21B58">
        <w:t>Web Services Security (WSS):</w:t>
      </w:r>
      <w:r w:rsidR="00494EB6">
        <w:t xml:space="preserve"> </w:t>
      </w:r>
      <w:r w:rsidR="005E48A2" w:rsidRPr="00D21B58">
        <w:t xml:space="preserve"> SOAP Message Security is a set of enhancements to SOAP messaging that provides message integrity and confidentiality. </w:t>
      </w:r>
      <w:r w:rsidR="00203CE9">
        <w:t xml:space="preserve"> </w:t>
      </w:r>
      <w:r w:rsidR="005E48A2" w:rsidRPr="00D21B58">
        <w:t>WSS:</w:t>
      </w:r>
      <w:r w:rsidR="00494EB6">
        <w:t xml:space="preserve"> </w:t>
      </w:r>
      <w:r w:rsidR="005E48A2" w:rsidRPr="00D21B58">
        <w:t xml:space="preserve"> SOAP Message Security is extensible and can accommodate a variety of security models and encryption technologies. </w:t>
      </w:r>
      <w:r w:rsidR="00203CE9">
        <w:t xml:space="preserve"> </w:t>
      </w:r>
      <w:r w:rsidR="005E48A2" w:rsidRPr="00D21B58">
        <w:t xml:space="preserve">WSS: </w:t>
      </w:r>
      <w:r w:rsidR="00494EB6">
        <w:t xml:space="preserve"> </w:t>
      </w:r>
      <w:r w:rsidR="005E48A2" w:rsidRPr="00D21B58">
        <w:t>SOAP Message Security provides three main mechanisms that can be used independently or together:</w:t>
      </w:r>
    </w:p>
    <w:p w14:paraId="04183E99" w14:textId="2A542133" w:rsidR="005E48A2" w:rsidRPr="001717E6" w:rsidRDefault="005E48A2" w:rsidP="00C72F15">
      <w:pPr>
        <w:pStyle w:val="Level1Bullet"/>
        <w:rPr>
          <w:rFonts w:cs="Arial"/>
          <w:szCs w:val="17"/>
        </w:rPr>
      </w:pPr>
      <w:r w:rsidRPr="001717E6">
        <w:rPr>
          <w:rFonts w:cs="Arial"/>
          <w:szCs w:val="17"/>
        </w:rPr>
        <w:t>The ability to send security tokens as part of a message, and for associating the security tokens with message content</w:t>
      </w:r>
      <w:r w:rsidR="00203CE9" w:rsidRPr="001717E6">
        <w:rPr>
          <w:rFonts w:cs="Arial"/>
          <w:szCs w:val="17"/>
        </w:rPr>
        <w:t>;</w:t>
      </w:r>
    </w:p>
    <w:p w14:paraId="31261E84" w14:textId="77777777" w:rsidR="005E48A2" w:rsidRPr="001717E6" w:rsidRDefault="005E48A2" w:rsidP="00C72F15">
      <w:pPr>
        <w:pStyle w:val="Level1Bullet"/>
        <w:rPr>
          <w:rFonts w:cs="Arial"/>
          <w:szCs w:val="17"/>
        </w:rPr>
      </w:pPr>
      <w:r w:rsidRPr="001717E6">
        <w:rPr>
          <w:rFonts w:cs="Arial"/>
          <w:szCs w:val="17"/>
        </w:rPr>
        <w:t>The ability to protect the contents of a message from unauthorized and undetected modification (message integrity)</w:t>
      </w:r>
      <w:r w:rsidR="00203CE9" w:rsidRPr="001717E6">
        <w:rPr>
          <w:rFonts w:cs="Arial"/>
          <w:szCs w:val="17"/>
        </w:rPr>
        <w:t>;  and</w:t>
      </w:r>
    </w:p>
    <w:p w14:paraId="1E6D8ADE" w14:textId="77777777" w:rsidR="005E48A2" w:rsidRPr="006B779E" w:rsidRDefault="005E48A2" w:rsidP="00C72F15">
      <w:pPr>
        <w:pStyle w:val="Level1Bullet"/>
        <w:rPr>
          <w:rFonts w:cs="Arial"/>
          <w:szCs w:val="17"/>
        </w:rPr>
      </w:pPr>
      <w:r w:rsidRPr="001717E6">
        <w:rPr>
          <w:rFonts w:cs="Arial"/>
          <w:szCs w:val="17"/>
        </w:rPr>
        <w:t>The ability to</w:t>
      </w:r>
      <w:r w:rsidRPr="006B779E">
        <w:rPr>
          <w:rFonts w:cs="Arial"/>
          <w:szCs w:val="17"/>
        </w:rPr>
        <w:t xml:space="preserve"> protect the contents of a message from unauthorized disclosure (message confidentiality)</w:t>
      </w:r>
      <w:r w:rsidR="00203CE9">
        <w:rPr>
          <w:rFonts w:cs="Arial"/>
          <w:szCs w:val="17"/>
        </w:rPr>
        <w:t>.</w:t>
      </w:r>
    </w:p>
    <w:p w14:paraId="6B75231D" w14:textId="3833E7C6" w:rsidR="005E48A2" w:rsidRPr="00D21B58" w:rsidRDefault="005E48A2" w:rsidP="00DA7EA5">
      <w:r w:rsidRPr="00D21B58">
        <w:t xml:space="preserve">WSS: </w:t>
      </w:r>
      <w:r w:rsidR="00C7785F">
        <w:t xml:space="preserve"> </w:t>
      </w:r>
      <w:r w:rsidRPr="00D21B58">
        <w:t>SOAP Message Security can be used in conjunction with other Web service extensions and application-specific protocols to satisfy a variety of security requirements</w:t>
      </w:r>
      <w:r w:rsidRPr="00D21B58">
        <w:rPr>
          <w:color w:val="323232"/>
          <w:shd w:val="clear" w:color="auto" w:fill="FFFFFF"/>
        </w:rPr>
        <w:t>.</w:t>
      </w:r>
    </w:p>
    <w:p w14:paraId="07D0FFC8" w14:textId="33C382BE" w:rsidR="007D638D" w:rsidRPr="00B1554A" w:rsidRDefault="00745D5B" w:rsidP="00C72F15">
      <w:pPr>
        <w:pStyle w:val="RuleStyle"/>
        <w:rPr>
          <w:rStyle w:val="Hyperlink"/>
          <w:color w:val="000000" w:themeColor="text1"/>
        </w:rPr>
      </w:pPr>
      <w:r>
        <w:t>[WS-2</w:t>
      </w:r>
      <w:r w:rsidR="00E036A1">
        <w:t>3</w:t>
      </w:r>
      <w:r w:rsidR="005E48A2" w:rsidRPr="00D21B58">
        <w:t>]</w:t>
      </w:r>
      <w:r w:rsidR="00C72F15">
        <w:tab/>
      </w:r>
      <w:r w:rsidR="005E48A2" w:rsidRPr="00D21B58">
        <w:t xml:space="preserve">Web Services using SOAP message SHOULD be protected accordance </w:t>
      </w:r>
      <w:r w:rsidR="005A6E71">
        <w:t>with WSS:SOAP Standard recommendations</w:t>
      </w:r>
      <w:r w:rsidR="005A6E71" w:rsidRPr="00B1554A">
        <w:rPr>
          <w:color w:val="000000" w:themeColor="text1"/>
        </w:rPr>
        <w:t>.</w:t>
      </w:r>
    </w:p>
    <w:p w14:paraId="77F15306" w14:textId="77777777" w:rsidR="005E48A2" w:rsidRPr="00D21B58" w:rsidRDefault="005E48A2" w:rsidP="00D45EA5">
      <w:pPr>
        <w:pStyle w:val="STHeading2"/>
      </w:pPr>
      <w:r w:rsidRPr="00D21B58">
        <w:t xml:space="preserve">Data </w:t>
      </w:r>
      <w:r>
        <w:t>Type Formats</w:t>
      </w:r>
    </w:p>
    <w:p w14:paraId="000B164D" w14:textId="5EB7FDB7" w:rsidR="005E48A2" w:rsidRPr="00D21B58" w:rsidRDefault="00727E40" w:rsidP="00DA7EA5">
      <w:pPr>
        <w:pStyle w:val="STParagraph"/>
      </w:pPr>
      <w:r>
        <w:fldChar w:fldCharType="begin"/>
      </w:r>
      <w:r>
        <w:instrText xml:space="preserve"> AUTONUM  </w:instrText>
      </w:r>
      <w:r>
        <w:fldChar w:fldCharType="end"/>
      </w:r>
      <w:r>
        <w:tab/>
      </w:r>
      <w:r w:rsidR="005E48A2">
        <w:t xml:space="preserve">This Standard recommends primitive </w:t>
      </w:r>
      <w:r w:rsidR="005E48A2" w:rsidRPr="00D21B58">
        <w:t>data type</w:t>
      </w:r>
      <w:r w:rsidR="005E48A2">
        <w:t xml:space="preserve"> format</w:t>
      </w:r>
      <w:r w:rsidR="005E48A2" w:rsidRPr="00D21B58">
        <w:t xml:space="preserve">s </w:t>
      </w:r>
      <w:r w:rsidR="005E48A2">
        <w:t xml:space="preserve">such as </w:t>
      </w:r>
      <w:r w:rsidR="005E48A2" w:rsidRPr="00D21B58">
        <w:t>time, date</w:t>
      </w:r>
      <w:r w:rsidR="005E48A2">
        <w:t xml:space="preserve"> and</w:t>
      </w:r>
      <w:r w:rsidR="005E48A2" w:rsidRPr="00D21B58">
        <w:t xml:space="preserve"> language</w:t>
      </w:r>
      <w:r w:rsidR="005E48A2">
        <w:t xml:space="preserve"> to be </w:t>
      </w:r>
      <w:r w:rsidR="005E48A2" w:rsidRPr="00D21B58">
        <w:t xml:space="preserve">consistent with </w:t>
      </w:r>
      <w:r w:rsidR="005E48A2">
        <w:t>the recommendation</w:t>
      </w:r>
      <w:r w:rsidR="003C7112">
        <w:t>s</w:t>
      </w:r>
      <w:r w:rsidR="005E48A2">
        <w:t xml:space="preserve"> of </w:t>
      </w:r>
      <w:r w:rsidR="005E48A2" w:rsidRPr="00D21B58">
        <w:t>WIPO Standard</w:t>
      </w:r>
      <w:r w:rsidR="002D4F11">
        <w:t>s</w:t>
      </w:r>
      <w:r w:rsidR="005E48A2" w:rsidRPr="00D21B58">
        <w:t xml:space="preserve"> ST.96</w:t>
      </w:r>
      <w:r w:rsidR="002D4F11">
        <w:t xml:space="preserve"> and ST.97</w:t>
      </w:r>
      <w:r w:rsidR="00E63B9B">
        <w:t xml:space="preserve"> which are used for XML and JSON requests and responses</w:t>
      </w:r>
      <w:r w:rsidR="00E861C5">
        <w:t xml:space="preserve"> </w:t>
      </w:r>
      <w:r w:rsidR="0087241F">
        <w:t xml:space="preserve">respectively </w:t>
      </w:r>
      <w:r w:rsidR="00E861C5">
        <w:t xml:space="preserve">and </w:t>
      </w:r>
      <w:r w:rsidR="00E036A1">
        <w:t xml:space="preserve">for </w:t>
      </w:r>
      <w:r w:rsidR="00E861C5">
        <w:t>query parameters</w:t>
      </w:r>
      <w:r w:rsidR="0037249A">
        <w:t>.</w:t>
      </w:r>
    </w:p>
    <w:p w14:paraId="44634B09" w14:textId="7DC21154" w:rsidR="005C5E8B" w:rsidRPr="00C929FA" w:rsidRDefault="005E48A2" w:rsidP="00C72F15">
      <w:pPr>
        <w:pStyle w:val="RuleStyle"/>
      </w:pPr>
      <w:r w:rsidRPr="008C176B">
        <w:t>[</w:t>
      </w:r>
      <w:r w:rsidR="002E3E0A" w:rsidRPr="008C176B">
        <w:t>CS</w:t>
      </w:r>
      <w:r w:rsidRPr="008C176B">
        <w:t>-</w:t>
      </w:r>
      <w:r w:rsidR="00AC7652" w:rsidRPr="008C176B">
        <w:t>0</w:t>
      </w:r>
      <w:r w:rsidRPr="008C176B">
        <w:t>1]</w:t>
      </w:r>
      <w:r w:rsidR="00C72F15">
        <w:tab/>
      </w:r>
      <w:r w:rsidRPr="008C176B">
        <w:t xml:space="preserve">Time </w:t>
      </w:r>
      <w:r w:rsidR="00BD77F0" w:rsidRPr="008C176B">
        <w:t xml:space="preserve">objects </w:t>
      </w:r>
      <w:r w:rsidRPr="008C176B">
        <w:t xml:space="preserve">MUST be formatted as specified in IETF RFC </w:t>
      </w:r>
      <w:del w:id="240" w:author="Author">
        <w:r w:rsidRPr="008C176B" w:rsidDel="00661E67">
          <w:delText>3339</w:delText>
        </w:r>
      </w:del>
      <w:ins w:id="241" w:author="Author">
        <w:r w:rsidR="00661E67">
          <w:t>9557</w:t>
        </w:r>
      </w:ins>
      <w:r w:rsidRPr="008C176B">
        <w:t xml:space="preserve"> (it is a profile of ISO 8601).</w:t>
      </w:r>
    </w:p>
    <w:p w14:paraId="3042618D" w14:textId="6FDB5BA9" w:rsidR="005E48A2" w:rsidRPr="00C929FA" w:rsidRDefault="005C5E8B" w:rsidP="00C72F15">
      <w:pPr>
        <w:pStyle w:val="RuleStyle"/>
      </w:pPr>
      <w:r w:rsidRPr="00C929FA">
        <w:t>[CS-02]</w:t>
      </w:r>
      <w:r w:rsidR="00C72F15">
        <w:tab/>
      </w:r>
      <w:r w:rsidR="005E48A2" w:rsidRPr="00C929FA">
        <w:t xml:space="preserve">Time zone information </w:t>
      </w:r>
      <w:ins w:id="242" w:author="Author">
        <w:r w:rsidR="00411C56">
          <w:t>along with time</w:t>
        </w:r>
        <w:r w:rsidR="00411C56" w:rsidRPr="00931B1C">
          <w:t xml:space="preserve"> </w:t>
        </w:r>
      </w:ins>
      <w:r w:rsidR="005E48A2" w:rsidRPr="00C929FA">
        <w:t xml:space="preserve">SHOULD be used as specified in IETF RFC </w:t>
      </w:r>
      <w:del w:id="243" w:author="Author">
        <w:r w:rsidR="005E48A2" w:rsidRPr="00C929FA" w:rsidDel="00661E67">
          <w:delText>3339</w:delText>
        </w:r>
        <w:r w:rsidR="005E48A2" w:rsidRPr="00C929FA">
          <w:delText>.</w:delText>
        </w:r>
      </w:del>
      <w:ins w:id="244" w:author="Author">
        <w:r w:rsidR="00661E67">
          <w:t>9557</w:t>
        </w:r>
        <w:r w:rsidR="005E48A2" w:rsidRPr="00C929FA">
          <w:t xml:space="preserve"> </w:t>
        </w:r>
        <w:r w:rsidR="00AD609C" w:rsidRPr="00931B1C">
          <w:t xml:space="preserve">(it is a profile of ISO 8601). </w:t>
        </w:r>
      </w:ins>
      <w:r w:rsidR="00424E6C">
        <w:t xml:space="preserve"> </w:t>
      </w:r>
      <w:ins w:id="245" w:author="Author">
        <w:r w:rsidR="00AD609C">
          <w:t>T</w:t>
        </w:r>
        <w:r w:rsidR="00AD609C" w:rsidRPr="00931B1C">
          <w:t xml:space="preserve">ime along with time zone format is </w:t>
        </w:r>
        <w:proofErr w:type="spellStart"/>
        <w:r w:rsidR="00AD609C" w:rsidRPr="00931B1C">
          <w:t>hh:mm:ss±hh:mm</w:t>
        </w:r>
        <w:proofErr w:type="spellEnd"/>
        <w:r w:rsidR="00AD609C">
          <w:t>.</w:t>
        </w:r>
        <w:r w:rsidR="00284A12">
          <w:t xml:space="preserve"> </w:t>
        </w:r>
      </w:ins>
      <w:r w:rsidR="00284A12">
        <w:t xml:space="preserve"> </w:t>
      </w:r>
      <w:r w:rsidR="005E48A2" w:rsidRPr="00C929FA">
        <w:t xml:space="preserve">For example: </w:t>
      </w:r>
      <w:r w:rsidR="005E48A2" w:rsidRPr="00C929FA">
        <w:rPr>
          <w:rFonts w:ascii="Courier New" w:hAnsi="Courier New" w:cs="Courier New"/>
        </w:rPr>
        <w:t>20:54:21+00:00</w:t>
      </w:r>
    </w:p>
    <w:p w14:paraId="7DA5380F" w14:textId="7E64FD6F" w:rsidR="005E48A2" w:rsidRPr="00C929FA" w:rsidRDefault="005E48A2" w:rsidP="00C72F15">
      <w:pPr>
        <w:pStyle w:val="RuleStyle"/>
      </w:pPr>
      <w:r w:rsidRPr="008C176B">
        <w:t>[</w:t>
      </w:r>
      <w:r w:rsidR="002E3E0A" w:rsidRPr="008C176B">
        <w:t>CS</w:t>
      </w:r>
      <w:r w:rsidRPr="008C176B">
        <w:t>-</w:t>
      </w:r>
      <w:r w:rsidR="00AC7652" w:rsidRPr="008C176B">
        <w:t>0</w:t>
      </w:r>
      <w:r w:rsidR="005C5E8B" w:rsidRPr="008C176B">
        <w:t>3</w:t>
      </w:r>
      <w:r w:rsidRPr="008C176B">
        <w:t>]</w:t>
      </w:r>
      <w:r w:rsidR="00C72F15">
        <w:tab/>
      </w:r>
      <w:r w:rsidRPr="008C176B">
        <w:t xml:space="preserve">Date </w:t>
      </w:r>
      <w:r w:rsidR="00BD77F0" w:rsidRPr="008C176B">
        <w:t xml:space="preserve">objects </w:t>
      </w:r>
      <w:r w:rsidRPr="008C176B">
        <w:t xml:space="preserve">MUST be formatted as specified in IETF RFC </w:t>
      </w:r>
      <w:del w:id="246" w:author="Author">
        <w:r w:rsidRPr="008C176B" w:rsidDel="00661E67">
          <w:delText>3339</w:delText>
        </w:r>
      </w:del>
      <w:ins w:id="247" w:author="Author">
        <w:r w:rsidR="00661E67">
          <w:t>9557</w:t>
        </w:r>
      </w:ins>
      <w:r w:rsidRPr="008C176B">
        <w:t xml:space="preserve"> (it is a profile of ISO 8601). </w:t>
      </w:r>
      <w:ins w:id="248" w:author="Author">
        <w:r w:rsidR="00F52B48" w:rsidRPr="00931B1C">
          <w:t>Date format is YYYY-MM-DD</w:t>
        </w:r>
        <w:r w:rsidR="00F52B48">
          <w:t xml:space="preserve">.  </w:t>
        </w:r>
      </w:ins>
      <w:r w:rsidRPr="008C176B">
        <w:t xml:space="preserve">For example: </w:t>
      </w:r>
      <w:r w:rsidRPr="008C176B">
        <w:rPr>
          <w:rFonts w:ascii="Courier New" w:hAnsi="Courier New" w:cs="Courier New"/>
        </w:rPr>
        <w:t>2018-10-19</w:t>
      </w:r>
    </w:p>
    <w:p w14:paraId="46648F7C" w14:textId="5B7EDA90" w:rsidR="005C5E8B" w:rsidRPr="00C929FA" w:rsidRDefault="005E48A2" w:rsidP="00C72F15">
      <w:pPr>
        <w:pStyle w:val="RuleStyle"/>
      </w:pPr>
      <w:r w:rsidRPr="008C176B">
        <w:t>[</w:t>
      </w:r>
      <w:r w:rsidR="002E3E0A" w:rsidRPr="008C176B">
        <w:t>CS</w:t>
      </w:r>
      <w:r w:rsidRPr="008C176B">
        <w:t>-</w:t>
      </w:r>
      <w:r w:rsidR="00AC7652" w:rsidRPr="008C176B">
        <w:t>0</w:t>
      </w:r>
      <w:r w:rsidR="005C5E8B" w:rsidRPr="008C176B">
        <w:t>4</w:t>
      </w:r>
      <w:r w:rsidRPr="008C176B">
        <w:t>]</w:t>
      </w:r>
      <w:r w:rsidR="00C72F15">
        <w:tab/>
      </w:r>
      <w:r w:rsidRPr="008C176B">
        <w:t>Datetime (i.e.</w:t>
      </w:r>
      <w:r w:rsidR="00264E73">
        <w:t>,</w:t>
      </w:r>
      <w:r w:rsidRPr="008C176B">
        <w:t xml:space="preserve"> timestamp) </w:t>
      </w:r>
      <w:r w:rsidR="00BD77F0" w:rsidRPr="008C176B">
        <w:t xml:space="preserve">objects </w:t>
      </w:r>
      <w:r w:rsidRPr="008C176B">
        <w:t xml:space="preserve">MUST be formatted as specified in IETF RFC </w:t>
      </w:r>
      <w:del w:id="249" w:author="Author">
        <w:r w:rsidRPr="008C176B" w:rsidDel="00661E67">
          <w:delText>3339</w:delText>
        </w:r>
      </w:del>
      <w:ins w:id="250" w:author="Author">
        <w:r w:rsidR="00661E67">
          <w:t>9557</w:t>
        </w:r>
      </w:ins>
      <w:r w:rsidRPr="008C176B">
        <w:t xml:space="preserve"> (it is a profile of ISO 8601).</w:t>
      </w:r>
      <w:r w:rsidRPr="00C929FA">
        <w:t xml:space="preserve"> </w:t>
      </w:r>
    </w:p>
    <w:p w14:paraId="1AE16197" w14:textId="51B485F3" w:rsidR="005E48A2" w:rsidRPr="00C929FA" w:rsidRDefault="005C5E8B" w:rsidP="00C72F15">
      <w:pPr>
        <w:pStyle w:val="RuleStyle"/>
        <w:rPr>
          <w:rFonts w:ascii="Courier New" w:hAnsi="Courier New" w:cs="Courier New"/>
        </w:rPr>
      </w:pPr>
      <w:r w:rsidRPr="00C929FA">
        <w:t>[CS-05]</w:t>
      </w:r>
      <w:r w:rsidR="00C72F15">
        <w:tab/>
      </w:r>
      <w:r w:rsidR="005E48A2" w:rsidRPr="00C929FA">
        <w:t>T</w:t>
      </w:r>
      <w:r w:rsidR="00BD77F0" w:rsidRPr="00C929FA">
        <w:t>he relevant t</w:t>
      </w:r>
      <w:r w:rsidR="005E48A2" w:rsidRPr="00C929FA">
        <w:t>ime zone</w:t>
      </w:r>
      <w:r w:rsidR="00977303">
        <w:t xml:space="preserve"> </w:t>
      </w:r>
      <w:ins w:id="251" w:author="Author">
        <w:r w:rsidR="00977303">
          <w:t>to Datetime</w:t>
        </w:r>
        <w:r w:rsidR="005E48A2" w:rsidRPr="00C929FA">
          <w:t xml:space="preserve"> </w:t>
        </w:r>
      </w:ins>
      <w:r w:rsidR="005E48A2" w:rsidRPr="00C929FA">
        <w:t xml:space="preserve">SHOULD be used as specified in IETF RFC </w:t>
      </w:r>
      <w:del w:id="252" w:author="Author">
        <w:r w:rsidR="005E48A2" w:rsidRPr="00C929FA" w:rsidDel="00661E67">
          <w:delText>3339</w:delText>
        </w:r>
        <w:r w:rsidR="005E48A2" w:rsidRPr="00C929FA">
          <w:delText>.</w:delText>
        </w:r>
      </w:del>
      <w:ins w:id="253" w:author="Author">
        <w:r w:rsidR="00661E67">
          <w:t>9557</w:t>
        </w:r>
        <w:r w:rsidR="005E48A2" w:rsidRPr="00C929FA">
          <w:t xml:space="preserve"> </w:t>
        </w:r>
        <w:r w:rsidR="00D92A27" w:rsidRPr="00931B1C">
          <w:t xml:space="preserve">(it is a profile of ISO 8601). </w:t>
        </w:r>
      </w:ins>
      <w:r w:rsidR="00424E6C">
        <w:t xml:space="preserve"> </w:t>
      </w:r>
      <w:ins w:id="254" w:author="Author">
        <w:r w:rsidR="00D92A27">
          <w:t>D</w:t>
        </w:r>
        <w:r w:rsidR="00D92A27" w:rsidRPr="00931B1C">
          <w:t xml:space="preserve">ate with time along with time zone format is </w:t>
        </w:r>
        <w:proofErr w:type="spellStart"/>
        <w:r w:rsidR="00D92A27" w:rsidRPr="00931B1C">
          <w:t>YYYY-MM-DDThh:mm:ss±hh:mm</w:t>
        </w:r>
        <w:proofErr w:type="spellEnd"/>
        <w:r w:rsidR="00D92A27">
          <w:t xml:space="preserve">. </w:t>
        </w:r>
      </w:ins>
      <w:r w:rsidR="00D92A27">
        <w:t xml:space="preserve"> </w:t>
      </w:r>
      <w:r w:rsidR="005E48A2" w:rsidRPr="00C929FA">
        <w:t xml:space="preserve">For example: </w:t>
      </w:r>
      <w:r w:rsidR="005E48A2" w:rsidRPr="00C929FA">
        <w:rPr>
          <w:rFonts w:ascii="Courier New" w:hAnsi="Courier New" w:cs="Courier New"/>
        </w:rPr>
        <w:t>2017-02-14T20:54:21+00:00</w:t>
      </w:r>
    </w:p>
    <w:p w14:paraId="536993A7" w14:textId="4711D711" w:rsidR="005E48A2" w:rsidRPr="00C929FA" w:rsidRDefault="005E48A2" w:rsidP="00C72F15">
      <w:pPr>
        <w:pStyle w:val="RuleStyle"/>
      </w:pPr>
      <w:r w:rsidRPr="008C176B">
        <w:t>[</w:t>
      </w:r>
      <w:r w:rsidR="002E3E0A" w:rsidRPr="008C176B">
        <w:t>CS</w:t>
      </w:r>
      <w:r w:rsidRPr="008C176B">
        <w:t>-</w:t>
      </w:r>
      <w:r w:rsidR="00AC7652" w:rsidRPr="008C176B">
        <w:t>0</w:t>
      </w:r>
      <w:r w:rsidR="005C5E8B" w:rsidRPr="008C176B">
        <w:t>6</w:t>
      </w:r>
      <w:r w:rsidRPr="008C176B">
        <w:t>]</w:t>
      </w:r>
      <w:r w:rsidR="00C72F15">
        <w:tab/>
      </w:r>
      <w:r w:rsidRPr="008C176B">
        <w:t>ISO 4217-Alpha (3-Letter Currency Codes) MUST be used for Currency Codes.  The precision of the value (i.e.</w:t>
      </w:r>
      <w:r w:rsidR="00264E73">
        <w:t>,</w:t>
      </w:r>
      <w:r w:rsidRPr="008C176B">
        <w:t xml:space="preserve"> number of digits after the decimal point) MAY vary depending on the business requirements.</w:t>
      </w:r>
      <w:r w:rsidRPr="00C929FA">
        <w:t xml:space="preserve"> </w:t>
      </w:r>
    </w:p>
    <w:p w14:paraId="1452578B" w14:textId="19D6F004" w:rsidR="005E48A2" w:rsidRPr="008C176B" w:rsidRDefault="005E48A2" w:rsidP="00C72F15">
      <w:pPr>
        <w:pStyle w:val="RuleStyle"/>
      </w:pPr>
      <w:r w:rsidRPr="008C176B">
        <w:t>[</w:t>
      </w:r>
      <w:r w:rsidR="002E3E0A" w:rsidRPr="008C176B">
        <w:t>CS</w:t>
      </w:r>
      <w:r w:rsidRPr="008C176B">
        <w:t>-</w:t>
      </w:r>
      <w:r w:rsidR="00AC7652" w:rsidRPr="008C176B">
        <w:t>0</w:t>
      </w:r>
      <w:r w:rsidR="005C5E8B" w:rsidRPr="008C176B">
        <w:t>7</w:t>
      </w:r>
      <w:r w:rsidRPr="008C176B">
        <w:t>]</w:t>
      </w:r>
      <w:r w:rsidR="00C72F15">
        <w:tab/>
      </w:r>
      <w:r w:rsidRPr="008C176B">
        <w:t>WIPO Standard ST.3 two-letter codes be used for representing IPOs</w:t>
      </w:r>
      <w:r w:rsidR="00A21331" w:rsidRPr="008C176B">
        <w:t>, states, other entities, organizations and</w:t>
      </w:r>
      <w:r w:rsidRPr="008C176B">
        <w:t xml:space="preserve"> for priority and designated countr</w:t>
      </w:r>
      <w:r w:rsidR="005C5E8B" w:rsidRPr="008C176B">
        <w:t>ies</w:t>
      </w:r>
      <w:r w:rsidRPr="008C176B">
        <w:t>/organization</w:t>
      </w:r>
      <w:r w:rsidR="005C5E8B" w:rsidRPr="008C176B">
        <w:t>s</w:t>
      </w:r>
      <w:r w:rsidRPr="008C176B">
        <w:t xml:space="preserve">. </w:t>
      </w:r>
    </w:p>
    <w:p w14:paraId="35F53C39" w14:textId="745BC44F" w:rsidR="005E48A2" w:rsidRPr="008C176B" w:rsidRDefault="005E48A2" w:rsidP="00C72F15">
      <w:pPr>
        <w:pStyle w:val="RuleStyle"/>
      </w:pPr>
      <w:r w:rsidRPr="008C176B">
        <w:t>[</w:t>
      </w:r>
      <w:r w:rsidR="002E3E0A" w:rsidRPr="008C176B">
        <w:t>CS</w:t>
      </w:r>
      <w:r w:rsidRPr="008C176B">
        <w:t>-</w:t>
      </w:r>
      <w:r w:rsidR="00AC7652" w:rsidRPr="008C176B">
        <w:t>0</w:t>
      </w:r>
      <w:r w:rsidR="005C5E8B" w:rsidRPr="008C176B">
        <w:t>8</w:t>
      </w:r>
      <w:r w:rsidRPr="008C176B">
        <w:t>]</w:t>
      </w:r>
      <w:r w:rsidR="00C72F15">
        <w:tab/>
      </w:r>
      <w:r w:rsidRPr="008C176B">
        <w:t>ISO 3166-1-Alpha-2 Code Elements (2 letter country codes) MUST be used for the representation of the names of countries, dependencies, and other areas of particular geopolitical interest, on the basis of lists of country names obtained from the United Nations.</w:t>
      </w:r>
    </w:p>
    <w:p w14:paraId="1C14308C" w14:textId="76506490" w:rsidR="005E48A2" w:rsidRPr="00C929FA" w:rsidRDefault="005E48A2" w:rsidP="00C72F15">
      <w:pPr>
        <w:pStyle w:val="RuleStyle"/>
      </w:pPr>
      <w:r w:rsidRPr="008C176B">
        <w:t>[</w:t>
      </w:r>
      <w:r w:rsidR="002E3E0A" w:rsidRPr="008C176B">
        <w:t>CS</w:t>
      </w:r>
      <w:r w:rsidRPr="008C176B">
        <w:t>-</w:t>
      </w:r>
      <w:r w:rsidR="00AC7652" w:rsidRPr="008C176B">
        <w:t>0</w:t>
      </w:r>
      <w:r w:rsidR="005C5E8B" w:rsidRPr="008C176B">
        <w:t>9</w:t>
      </w:r>
      <w:r w:rsidRPr="008C176B">
        <w:t>]</w:t>
      </w:r>
      <w:r w:rsidR="00C72F15">
        <w:tab/>
      </w:r>
      <w:r w:rsidRPr="008C176B">
        <w:t>ISO 639-1 (2-Letter Language Codes) MUST be used for Language Codes.</w:t>
      </w:r>
    </w:p>
    <w:p w14:paraId="4D973C88" w14:textId="506F6238" w:rsidR="005E48A2" w:rsidRPr="00C929FA" w:rsidRDefault="005E48A2" w:rsidP="00C72F15">
      <w:pPr>
        <w:pStyle w:val="RuleStyle"/>
        <w:rPr>
          <w:rFonts w:ascii="Courier New" w:hAnsi="Courier New" w:cs="Courier New"/>
        </w:rPr>
      </w:pPr>
      <w:r w:rsidRPr="00C929FA">
        <w:t>[</w:t>
      </w:r>
      <w:r w:rsidR="002E3E0A" w:rsidRPr="00C929FA">
        <w:t>CS</w:t>
      </w:r>
      <w:r w:rsidRPr="00C929FA">
        <w:t>-</w:t>
      </w:r>
      <w:r w:rsidR="005C5E8B" w:rsidRPr="00C929FA">
        <w:t>10</w:t>
      </w:r>
      <w:r w:rsidRPr="00C929FA">
        <w:t>]</w:t>
      </w:r>
      <w:r w:rsidR="008056BB">
        <w:tab/>
      </w:r>
      <w:r w:rsidRPr="00C929FA">
        <w:t>Units of Measure SHOULD use the units of measure</w:t>
      </w:r>
      <w:r w:rsidR="00424E6C">
        <w:t xml:space="preserve"> </w:t>
      </w:r>
      <w:r w:rsidRPr="00C929FA">
        <w:t xml:space="preserve">as described in The Unified Code for Units of Measure (based on ISO 80000 definitions). </w:t>
      </w:r>
      <w:r w:rsidR="00424E6C">
        <w:t xml:space="preserve"> </w:t>
      </w:r>
      <w:r w:rsidRPr="00C929FA">
        <w:t>For example</w:t>
      </w:r>
      <w:r w:rsidR="005C5E8B" w:rsidRPr="00424E6C">
        <w:rPr>
          <w:rFonts w:asciiTheme="minorBidi" w:hAnsiTheme="minorBidi" w:cstheme="minorBidi"/>
        </w:rPr>
        <w:t>,</w:t>
      </w:r>
      <w:r w:rsidR="00711916" w:rsidRPr="00424E6C">
        <w:rPr>
          <w:rFonts w:asciiTheme="minorBidi" w:hAnsiTheme="minorBidi" w:cstheme="minorBidi"/>
        </w:rPr>
        <w:t xml:space="preserve"> </w:t>
      </w:r>
      <w:r w:rsidR="005C5E8B" w:rsidRPr="00424E6C">
        <w:rPr>
          <w:rFonts w:asciiTheme="minorBidi" w:hAnsiTheme="minorBidi" w:cstheme="minorBidi"/>
        </w:rPr>
        <w:t>f</w:t>
      </w:r>
      <w:r w:rsidR="005C5E8B" w:rsidRPr="002D4F11">
        <w:t xml:space="preserve">or weight measuring using </w:t>
      </w:r>
      <w:r w:rsidR="00BD77F0" w:rsidRPr="002D4F11">
        <w:t>kilogram</w:t>
      </w:r>
      <w:r w:rsidR="005C5E8B" w:rsidRPr="002D4F11">
        <w:t>s</w:t>
      </w:r>
      <w:r w:rsidR="00BD77F0" w:rsidRPr="002D4F11">
        <w:t xml:space="preserve"> (</w:t>
      </w:r>
      <w:r w:rsidRPr="002D4F11">
        <w:t>kg</w:t>
      </w:r>
      <w:r w:rsidR="00BD77F0" w:rsidRPr="002D4F11">
        <w:t>)</w:t>
      </w:r>
    </w:p>
    <w:p w14:paraId="3DFA06CC" w14:textId="3A4F6AED" w:rsidR="00E036A1" w:rsidRPr="008C176B" w:rsidRDefault="00E036A1" w:rsidP="00C72F15">
      <w:pPr>
        <w:pStyle w:val="RuleStyle"/>
      </w:pPr>
      <w:r w:rsidRPr="008C176B">
        <w:t>[CS</w:t>
      </w:r>
      <w:del w:id="255" w:author="Author">
        <w:r w:rsidRPr="008C176B">
          <w:delText>J</w:delText>
        </w:r>
      </w:del>
      <w:r w:rsidR="005C5E8B" w:rsidRPr="008C176B">
        <w:t>-11</w:t>
      </w:r>
      <w:r w:rsidRPr="008C176B">
        <w:t>]</w:t>
      </w:r>
      <w:r w:rsidR="008056BB">
        <w:tab/>
      </w:r>
      <w:r w:rsidRPr="008C176B">
        <w:t>Characters used in enumeration values MUST be restricted to the following set:</w:t>
      </w:r>
      <w:r w:rsidR="00C7785F">
        <w:t xml:space="preserve"> </w:t>
      </w:r>
      <w:r w:rsidRPr="008C176B">
        <w:t xml:space="preserve"> {a-z, A-Z, 0-9, period</w:t>
      </w:r>
      <w:r w:rsidR="005C5E8B" w:rsidRPr="008C176B">
        <w:t xml:space="preserve"> </w:t>
      </w:r>
      <w:r w:rsidRPr="008C176B">
        <w:t>(.), comma (,), spaces ( ), dash (-) and underscore (_)</w:t>
      </w:r>
      <w:ins w:id="256" w:author="Author">
        <w:r w:rsidR="00015B89">
          <w:t>}</w:t>
        </w:r>
      </w:ins>
      <w:r w:rsidRPr="008C176B">
        <w:t>.</w:t>
      </w:r>
      <w:del w:id="257" w:author="Author">
        <w:r w:rsidRPr="008C176B" w:rsidDel="004A3B90">
          <w:delText xml:space="preserve"> </w:delText>
        </w:r>
      </w:del>
    </w:p>
    <w:p w14:paraId="3BE38E56" w14:textId="75002629" w:rsidR="00E036A1" w:rsidRPr="008C176B" w:rsidRDefault="00E036A1" w:rsidP="00C72F15">
      <w:pPr>
        <w:pStyle w:val="RuleStyle"/>
      </w:pPr>
      <w:r w:rsidRPr="008C176B">
        <w:t>[</w:t>
      </w:r>
      <w:r w:rsidR="005C5E8B" w:rsidRPr="008C176B">
        <w:t>CSJ-12</w:t>
      </w:r>
      <w:r w:rsidRPr="008C176B">
        <w:t>]</w:t>
      </w:r>
      <w:r w:rsidR="008056BB">
        <w:tab/>
      </w:r>
      <w:r w:rsidRPr="008C176B">
        <w:t xml:space="preserve">The Representational Terms in </w:t>
      </w:r>
      <w:r w:rsidR="00A21331" w:rsidRPr="008C176B">
        <w:t>Annex VI</w:t>
      </w:r>
      <w:r w:rsidRPr="008C176B">
        <w:t xml:space="preserve"> MUST be used for atomic property names. </w:t>
      </w:r>
    </w:p>
    <w:p w14:paraId="23D844FF" w14:textId="5C17ED76" w:rsidR="004103F5" w:rsidRDefault="0063151F" w:rsidP="00C72F15">
      <w:pPr>
        <w:pStyle w:val="RuleStyle"/>
      </w:pPr>
      <w:r w:rsidRPr="008C176B">
        <w:t>[</w:t>
      </w:r>
      <w:r w:rsidR="005C5E8B" w:rsidRPr="008C176B">
        <w:t>CSJ-13</w:t>
      </w:r>
      <w:r w:rsidRPr="008C176B">
        <w:t>]</w:t>
      </w:r>
      <w:r w:rsidR="008056BB">
        <w:tab/>
      </w:r>
      <w:r w:rsidR="00C15FCE" w:rsidRPr="008C176B">
        <w:t xml:space="preserve">Acronyms and abbreviations appearing at the beginning of a property name MUST be in lower case. </w:t>
      </w:r>
      <w:r w:rsidR="00424E6C">
        <w:t xml:space="preserve"> </w:t>
      </w:r>
      <w:r w:rsidR="00C15FCE" w:rsidRPr="008C176B">
        <w:t>Otherwise</w:t>
      </w:r>
      <w:r w:rsidR="00264E73">
        <w:t>,</w:t>
      </w:r>
      <w:r w:rsidR="00E861C5" w:rsidRPr="008C176B">
        <w:t xml:space="preserve"> all values of an enumeration,</w:t>
      </w:r>
      <w:r w:rsidRPr="008C176B">
        <w:t xml:space="preserve"> acronyms and abbreviation</w:t>
      </w:r>
      <w:r w:rsidR="005C5E8B" w:rsidRPr="008C176B">
        <w:t xml:space="preserve"> value</w:t>
      </w:r>
      <w:r w:rsidRPr="008C176B">
        <w:t>s MUST appear in upper case.</w:t>
      </w:r>
      <w:r w:rsidRPr="009C383A">
        <w:t xml:space="preserve"> </w:t>
      </w:r>
    </w:p>
    <w:p w14:paraId="3ADBB69D" w14:textId="35DE9B2D" w:rsidR="005E48A2" w:rsidRPr="00D21B58" w:rsidRDefault="00D9656B" w:rsidP="00D9656B">
      <w:pPr>
        <w:pStyle w:val="STHeading2"/>
      </w:pPr>
      <w:r w:rsidRPr="00D21B58">
        <w:t>Conformance</w:t>
      </w:r>
    </w:p>
    <w:p w14:paraId="19F985EC" w14:textId="0DEF7250" w:rsidR="005E48A2" w:rsidRPr="00D21B58" w:rsidRDefault="00727E40" w:rsidP="00DA7EA5">
      <w:pPr>
        <w:pStyle w:val="STParagraph"/>
      </w:pPr>
      <w:r>
        <w:fldChar w:fldCharType="begin"/>
      </w:r>
      <w:r>
        <w:instrText xml:space="preserve"> AUTONUM  </w:instrText>
      </w:r>
      <w:r>
        <w:fldChar w:fldCharType="end"/>
      </w:r>
      <w:r>
        <w:tab/>
      </w:r>
      <w:r w:rsidR="005E48A2" w:rsidRPr="00D21B58">
        <w:t xml:space="preserve">This Standard is designed as a set of </w:t>
      </w:r>
      <w:r w:rsidR="008D7F32">
        <w:t xml:space="preserve">design </w:t>
      </w:r>
      <w:r w:rsidR="005E48A2" w:rsidRPr="00D21B58">
        <w:t xml:space="preserve">rules and conventions that can be layered on top of existing or new Web Service APIs to provide common functionality. </w:t>
      </w:r>
      <w:r w:rsidR="002446F1">
        <w:t xml:space="preserve"> </w:t>
      </w:r>
      <w:r w:rsidR="005E48A2" w:rsidRPr="00D21B58">
        <w:t>Not all services will support all of the conventions defined in the Standard due to business (for example, QoS may not be required) or technical constraints (for example, OAuth 2.0 may already be used).</w:t>
      </w:r>
    </w:p>
    <w:p w14:paraId="14935CE5" w14:textId="13C5D154" w:rsidR="005E48A2" w:rsidRPr="00D21B58" w:rsidRDefault="00727E40" w:rsidP="00DA7EA5">
      <w:pPr>
        <w:pStyle w:val="STParagraph"/>
      </w:pPr>
      <w:r>
        <w:fldChar w:fldCharType="begin"/>
      </w:r>
      <w:r>
        <w:instrText xml:space="preserve"> AUTONUM  </w:instrText>
      </w:r>
      <w:r>
        <w:fldChar w:fldCharType="end"/>
      </w:r>
      <w:r>
        <w:tab/>
      </w:r>
      <w:r w:rsidR="005E48A2" w:rsidRPr="00D21B58">
        <w:t xml:space="preserve">This Standard defines </w:t>
      </w:r>
      <w:r w:rsidR="005B3AC3">
        <w:t>two</w:t>
      </w:r>
      <w:r w:rsidR="005E48A2" w:rsidRPr="00D21B58">
        <w:t xml:space="preserve"> levels of conformance: </w:t>
      </w:r>
      <w:r w:rsidR="00C7785F">
        <w:t xml:space="preserve"> </w:t>
      </w:r>
      <w:r w:rsidR="00BD77F0">
        <w:t>A</w:t>
      </w:r>
      <w:r w:rsidR="00BD77F0" w:rsidRPr="00D21B58">
        <w:t xml:space="preserve"> </w:t>
      </w:r>
      <w:r w:rsidR="005E48A2" w:rsidRPr="00D21B58">
        <w:t xml:space="preserve">and </w:t>
      </w:r>
      <w:r w:rsidR="00E63B9B">
        <w:t>A</w:t>
      </w:r>
      <w:r w:rsidR="00BD77F0">
        <w:t>A</w:t>
      </w:r>
      <w:r w:rsidR="00BD77F0" w:rsidRPr="00D21B58">
        <w:t xml:space="preserve"> </w:t>
      </w:r>
      <w:r w:rsidR="005E48A2" w:rsidRPr="00D21B58">
        <w:t>Conformance Levels.</w:t>
      </w:r>
      <w:r w:rsidR="002446F1">
        <w:t xml:space="preserve"> </w:t>
      </w:r>
      <w:r w:rsidR="00523CCD">
        <w:t xml:space="preserve"> Note that rules indicates by MAY are not considered important when determining conformance. </w:t>
      </w:r>
    </w:p>
    <w:p w14:paraId="745F6C78" w14:textId="77777777" w:rsidR="005E48A2" w:rsidRPr="00D21B58" w:rsidRDefault="00727E40" w:rsidP="00DA7EA5">
      <w:pPr>
        <w:pStyle w:val="STParagraph"/>
      </w:pPr>
      <w:r>
        <w:fldChar w:fldCharType="begin"/>
      </w:r>
      <w:r>
        <w:instrText xml:space="preserve"> AUTONUM  </w:instrText>
      </w:r>
      <w:r>
        <w:fldChar w:fldCharType="end"/>
      </w:r>
      <w:r>
        <w:tab/>
      </w:r>
      <w:r w:rsidR="005E48A2" w:rsidRPr="00D21B58">
        <w:t>The Web Service APIs are encouraged to support as much additional functionality beyond their level of conformance as is appropriate for their intended scenario.</w:t>
      </w:r>
    </w:p>
    <w:p w14:paraId="0BD1290A" w14:textId="77777777" w:rsidR="005E48A2" w:rsidRPr="00D21B58" w:rsidRDefault="00727E40" w:rsidP="00DA7EA5">
      <w:pPr>
        <w:pStyle w:val="STParagraph"/>
      </w:pPr>
      <w:r>
        <w:fldChar w:fldCharType="begin"/>
      </w:r>
      <w:r>
        <w:instrText xml:space="preserve"> AUTONUM  </w:instrText>
      </w:r>
      <w:r>
        <w:fldChar w:fldCharType="end"/>
      </w:r>
      <w:r>
        <w:tab/>
      </w:r>
      <w:r w:rsidR="005B3AC3">
        <w:t>Two</w:t>
      </w:r>
      <w:r w:rsidR="005E48A2" w:rsidRPr="00D21B58">
        <w:t xml:space="preserve"> conformance levels are defined: </w:t>
      </w:r>
    </w:p>
    <w:p w14:paraId="72201868" w14:textId="0A1F4376" w:rsidR="00523CCD" w:rsidRDefault="005E48A2" w:rsidP="00AF5665">
      <w:pPr>
        <w:pStyle w:val="Level1Bullet"/>
        <w:rPr>
          <w:rFonts w:cs="Arial"/>
          <w:szCs w:val="17"/>
        </w:rPr>
      </w:pPr>
      <w:r w:rsidRPr="005B3AC3">
        <w:rPr>
          <w:b/>
          <w:bCs/>
        </w:rPr>
        <w:t>Level A</w:t>
      </w:r>
      <w:r w:rsidRPr="005F37C1">
        <w:rPr>
          <w:bCs/>
        </w:rPr>
        <w:t>:</w:t>
      </w:r>
      <w:r w:rsidR="005F37C1" w:rsidRPr="005F37C1">
        <w:rPr>
          <w:rFonts w:cs="Arial"/>
          <w:szCs w:val="17"/>
        </w:rPr>
        <w:t xml:space="preserve">  </w:t>
      </w:r>
      <w:r w:rsidRPr="005B3AC3">
        <w:rPr>
          <w:rFonts w:cs="Arial"/>
          <w:szCs w:val="17"/>
        </w:rPr>
        <w:t>For Level A conformance, the API indicates that the r</w:t>
      </w:r>
      <w:r w:rsidRPr="00523CCD">
        <w:rPr>
          <w:rFonts w:cs="Arial"/>
          <w:szCs w:val="17"/>
        </w:rPr>
        <w:t xml:space="preserve">equired </w:t>
      </w:r>
      <w:r w:rsidR="00523CCD">
        <w:rPr>
          <w:rFonts w:cs="Arial"/>
          <w:szCs w:val="17"/>
        </w:rPr>
        <w:t xml:space="preserve">general </w:t>
      </w:r>
      <w:r w:rsidRPr="00523CCD">
        <w:rPr>
          <w:rFonts w:cs="Arial"/>
          <w:szCs w:val="17"/>
        </w:rPr>
        <w:t>design rules</w:t>
      </w:r>
      <w:r w:rsidR="00523CCD">
        <w:rPr>
          <w:rFonts w:cs="Arial"/>
          <w:szCs w:val="17"/>
        </w:rPr>
        <w:t xml:space="preserve"> (RSG)</w:t>
      </w:r>
      <w:r w:rsidR="004B60BA" w:rsidRPr="00523CCD">
        <w:rPr>
          <w:rFonts w:cs="Arial"/>
          <w:szCs w:val="17"/>
        </w:rPr>
        <w:t xml:space="preserve">, which are identified as ‘MUST’ in this Standard, </w:t>
      </w:r>
      <w:r w:rsidRPr="00523CCD">
        <w:rPr>
          <w:rFonts w:cs="Arial"/>
          <w:szCs w:val="17"/>
        </w:rPr>
        <w:t>are followed.</w:t>
      </w:r>
      <w:r w:rsidR="007E784B">
        <w:rPr>
          <w:rFonts w:cs="Arial"/>
          <w:szCs w:val="17"/>
        </w:rPr>
        <w:t xml:space="preserve"> </w:t>
      </w:r>
      <w:r w:rsidR="00A44DCE" w:rsidRPr="00523CCD">
        <w:rPr>
          <w:rFonts w:cs="Arial"/>
          <w:szCs w:val="17"/>
        </w:rPr>
        <w:t xml:space="preserve"> </w:t>
      </w:r>
      <w:r w:rsidR="00523CCD">
        <w:rPr>
          <w:rFonts w:cs="Arial"/>
          <w:szCs w:val="17"/>
        </w:rPr>
        <w:t>In addition,</w:t>
      </w:r>
      <w:r w:rsidR="00893C1E">
        <w:rPr>
          <w:rFonts w:cs="Arial"/>
          <w:szCs w:val="17"/>
        </w:rPr>
        <w:t xml:space="preserve"> </w:t>
      </w:r>
      <w:r w:rsidR="00EC0FD6">
        <w:rPr>
          <w:rFonts w:cs="Arial"/>
          <w:szCs w:val="17"/>
        </w:rPr>
        <w:t>the rules specific to the type of response returned</w:t>
      </w:r>
      <w:r w:rsidR="00D01E36">
        <w:rPr>
          <w:rFonts w:cs="Arial"/>
          <w:szCs w:val="17"/>
        </w:rPr>
        <w:t xml:space="preserve"> must also be complied with</w:t>
      </w:r>
      <w:r w:rsidR="00EC0FD6">
        <w:rPr>
          <w:rFonts w:cs="Arial"/>
          <w:szCs w:val="17"/>
        </w:rPr>
        <w:t xml:space="preserve">, </w:t>
      </w:r>
      <w:del w:id="258" w:author="Author">
        <w:r w:rsidR="00EC0FD6">
          <w:rPr>
            <w:rFonts w:cs="Arial"/>
            <w:szCs w:val="17"/>
          </w:rPr>
          <w:delText>In</w:delText>
        </w:r>
      </w:del>
      <w:ins w:id="259" w:author="Author">
        <w:r w:rsidR="00F036D9">
          <w:rPr>
            <w:rFonts w:cs="Arial"/>
            <w:szCs w:val="17"/>
          </w:rPr>
          <w:t>in</w:t>
        </w:r>
      </w:ins>
      <w:r w:rsidR="00EC0FD6">
        <w:rPr>
          <w:rFonts w:cs="Arial"/>
          <w:szCs w:val="17"/>
        </w:rPr>
        <w:t xml:space="preserve"> other words</w:t>
      </w:r>
      <w:r w:rsidR="00D01E36">
        <w:rPr>
          <w:rFonts w:cs="Arial"/>
          <w:szCs w:val="17"/>
        </w:rPr>
        <w:t>, the following conformance sub-level are indicated</w:t>
      </w:r>
      <w:r w:rsidR="00EC0FD6">
        <w:rPr>
          <w:rFonts w:cs="Arial"/>
          <w:szCs w:val="17"/>
        </w:rPr>
        <w:t>:</w:t>
      </w:r>
    </w:p>
    <w:p w14:paraId="54553B53" w14:textId="09380949" w:rsidR="00523CCD" w:rsidRDefault="00523CCD" w:rsidP="00AF5665">
      <w:pPr>
        <w:pStyle w:val="Level2Bullet"/>
      </w:pPr>
      <w:r>
        <w:t xml:space="preserve">Level AJ: </w:t>
      </w:r>
      <w:r w:rsidR="005F37C1">
        <w:t xml:space="preserve"> R</w:t>
      </w:r>
      <w:r w:rsidR="00EC0FD6">
        <w:t>eturning a</w:t>
      </w:r>
      <w:r w:rsidR="00685557">
        <w:t>n</w:t>
      </w:r>
      <w:r w:rsidR="00EC0FD6">
        <w:t xml:space="preserve"> </w:t>
      </w:r>
      <w:r w:rsidR="00685557">
        <w:t xml:space="preserve">ST.97 </w:t>
      </w:r>
      <w:r w:rsidR="00EC0FD6">
        <w:t>JSON response, m</w:t>
      </w:r>
      <w:r>
        <w:t>ust comply with all general level rules (RSG) identified as MUST as well as all JSON specific rules (RSJ) iden</w:t>
      </w:r>
      <w:r w:rsidR="007E784B">
        <w:t xml:space="preserve">tified as MUST; </w:t>
      </w:r>
    </w:p>
    <w:p w14:paraId="64D1CE92" w14:textId="7B131EC3" w:rsidR="00EC0FD6" w:rsidRDefault="00523CCD" w:rsidP="00AF5665">
      <w:pPr>
        <w:pStyle w:val="Level2Bullet"/>
      </w:pPr>
      <w:r>
        <w:t xml:space="preserve">Level AX: </w:t>
      </w:r>
      <w:r w:rsidR="005F37C1">
        <w:t xml:space="preserve"> R</w:t>
      </w:r>
      <w:r w:rsidR="00EC0FD6">
        <w:t>eturning an ST.96 XML instance, m</w:t>
      </w:r>
      <w:r>
        <w:t>ust comply with all general level rules (RSG) identified as MUST as well as all XML specific</w:t>
      </w:r>
      <w:r w:rsidR="007E784B">
        <w:t xml:space="preserve"> rules (RSX) identified as MUST;  and</w:t>
      </w:r>
    </w:p>
    <w:p w14:paraId="5FEE94B3" w14:textId="0330DF99" w:rsidR="00523CCD" w:rsidRDefault="00EC0FD6" w:rsidP="00AF5665">
      <w:pPr>
        <w:pStyle w:val="Level2Bullet"/>
      </w:pPr>
      <w:r>
        <w:t xml:space="preserve">Level A: </w:t>
      </w:r>
      <w:r w:rsidR="00523CCD">
        <w:t xml:space="preserve"> </w:t>
      </w:r>
      <w:r w:rsidR="005F37C1">
        <w:t>R</w:t>
      </w:r>
      <w:r>
        <w:t>eturning either a JSON or XML response, must comply with all general level rules (RSG) identified as MUST as well as all JSON specific rules (RSJ) identified as MUST and all XML specific rules (RSX) identified as MUST.</w:t>
      </w:r>
    </w:p>
    <w:p w14:paraId="5ECB72D0" w14:textId="7CDBD4EF" w:rsidR="005E48A2" w:rsidRDefault="005E48A2" w:rsidP="00AF5665">
      <w:pPr>
        <w:pStyle w:val="Level1Bullet"/>
        <w:rPr>
          <w:rFonts w:cs="Arial"/>
          <w:szCs w:val="17"/>
        </w:rPr>
      </w:pPr>
      <w:r w:rsidRPr="00523CCD">
        <w:rPr>
          <w:b/>
          <w:bCs/>
        </w:rPr>
        <w:t>Level AA</w:t>
      </w:r>
      <w:r w:rsidRPr="005F37C1">
        <w:t>:</w:t>
      </w:r>
      <w:r w:rsidR="005F37C1" w:rsidRPr="005F37C1">
        <w:t xml:space="preserve"> </w:t>
      </w:r>
      <w:r w:rsidR="005F37C1">
        <w:t xml:space="preserve"> </w:t>
      </w:r>
      <w:r w:rsidRPr="00523CCD">
        <w:rPr>
          <w:rFonts w:cs="Arial"/>
          <w:szCs w:val="17"/>
        </w:rPr>
        <w:t>For Level AA conformance, the API indicates that is Level A compliant and all the recommended design rules</w:t>
      </w:r>
      <w:r w:rsidR="004B60BA" w:rsidRPr="00523CCD">
        <w:rPr>
          <w:rFonts w:cs="Arial"/>
          <w:szCs w:val="17"/>
        </w:rPr>
        <w:t xml:space="preserve">, which are identified as ‘SHOULD’ in this Standard, </w:t>
      </w:r>
      <w:r w:rsidRPr="00523CCD">
        <w:rPr>
          <w:rFonts w:cs="Arial"/>
          <w:szCs w:val="17"/>
        </w:rPr>
        <w:t>are followed.</w:t>
      </w:r>
      <w:r w:rsidR="00A44DCE" w:rsidRPr="00523CCD">
        <w:rPr>
          <w:rFonts w:cs="Arial"/>
          <w:szCs w:val="17"/>
        </w:rPr>
        <w:t xml:space="preserve"> </w:t>
      </w:r>
      <w:r w:rsidR="007E784B">
        <w:rPr>
          <w:rFonts w:cs="Arial"/>
          <w:szCs w:val="17"/>
        </w:rPr>
        <w:t xml:space="preserve"> </w:t>
      </w:r>
      <w:r w:rsidR="000C6A08">
        <w:rPr>
          <w:rFonts w:cs="Arial"/>
          <w:szCs w:val="17"/>
        </w:rPr>
        <w:t>As with Level A, there are sub-levels dependent upon the type of response:</w:t>
      </w:r>
    </w:p>
    <w:p w14:paraId="3E0082F5" w14:textId="60DC74F6" w:rsidR="000C6A08" w:rsidRPr="000C6A08" w:rsidRDefault="000C6A08" w:rsidP="00AF5665">
      <w:pPr>
        <w:pStyle w:val="Level2Bullet"/>
      </w:pPr>
      <w:r w:rsidRPr="000C6A08">
        <w:rPr>
          <w:bCs/>
        </w:rPr>
        <w:t>Level AA</w:t>
      </w:r>
      <w:r>
        <w:rPr>
          <w:bCs/>
        </w:rPr>
        <w:t>J:</w:t>
      </w:r>
      <w:r w:rsidR="00CC1620">
        <w:rPr>
          <w:bCs/>
        </w:rPr>
        <w:t xml:space="preserve"> </w:t>
      </w:r>
      <w:r>
        <w:rPr>
          <w:bCs/>
        </w:rPr>
        <w:t xml:space="preserve"> Level AJ compliance as well as the recommended SHOULD rules applicable to a JSON response</w:t>
      </w:r>
      <w:r w:rsidR="007E784B">
        <w:rPr>
          <w:bCs/>
        </w:rPr>
        <w:t xml:space="preserve">; </w:t>
      </w:r>
      <w:r w:rsidR="005F37C1">
        <w:rPr>
          <w:bCs/>
        </w:rPr>
        <w:t xml:space="preserve"> </w:t>
      </w:r>
      <w:r w:rsidR="007E784B">
        <w:rPr>
          <w:bCs/>
        </w:rPr>
        <w:t>and</w:t>
      </w:r>
    </w:p>
    <w:p w14:paraId="34ACD256" w14:textId="76D84052" w:rsidR="000C6A08" w:rsidRPr="000C6A08" w:rsidRDefault="000C6A08" w:rsidP="00AF5665">
      <w:pPr>
        <w:pStyle w:val="Level2Bullet"/>
      </w:pPr>
      <w:r>
        <w:rPr>
          <w:bCs/>
        </w:rPr>
        <w:t xml:space="preserve">Level AAX: </w:t>
      </w:r>
      <w:r w:rsidR="00CC1620">
        <w:rPr>
          <w:bCs/>
        </w:rPr>
        <w:t xml:space="preserve"> </w:t>
      </w:r>
      <w:r>
        <w:rPr>
          <w:bCs/>
        </w:rPr>
        <w:t xml:space="preserve">Level AX compliance as well as the recommended SHOULD rules applicable to an XML response. </w:t>
      </w:r>
    </w:p>
    <w:p w14:paraId="2AB664F0" w14:textId="77777777" w:rsidR="00CC1620" w:rsidRDefault="00727E40" w:rsidP="00DA7EA5">
      <w:pPr>
        <w:pStyle w:val="STParagraph"/>
      </w:pPr>
      <w:r>
        <w:fldChar w:fldCharType="begin"/>
      </w:r>
      <w:r>
        <w:instrText xml:space="preserve"> AUTONUM  </w:instrText>
      </w:r>
      <w:r>
        <w:fldChar w:fldCharType="end"/>
      </w:r>
      <w:r>
        <w:tab/>
      </w:r>
      <w:r w:rsidR="005E48A2" w:rsidRPr="00D21B58">
        <w:t xml:space="preserve">The traceability matric between the design rules and the </w:t>
      </w:r>
      <w:r w:rsidR="008D7F32">
        <w:t>c</w:t>
      </w:r>
      <w:r w:rsidR="005E48A2" w:rsidRPr="00D21B58">
        <w:t xml:space="preserve">onformance </w:t>
      </w:r>
      <w:r w:rsidR="008D7F32">
        <w:t>l</w:t>
      </w:r>
      <w:r w:rsidR="005E48A2" w:rsidRPr="00D21B58">
        <w:t>evels is listed in Annex I.</w:t>
      </w:r>
    </w:p>
    <w:p w14:paraId="650E0535" w14:textId="4B7762E8" w:rsidR="007D638D" w:rsidRDefault="007D638D" w:rsidP="00CC1620">
      <w:pPr>
        <w:pStyle w:val="NormalWeb"/>
        <w:tabs>
          <w:tab w:val="left" w:pos="540"/>
        </w:tabs>
        <w:spacing w:before="170" w:beforeAutospacing="0" w:after="170" w:afterAutospacing="0"/>
        <w:rPr>
          <w:rFonts w:eastAsia="Times New Roman" w:cs="Arial"/>
          <w:szCs w:val="17"/>
        </w:rPr>
      </w:pPr>
    </w:p>
    <w:p w14:paraId="37F09C1A" w14:textId="77777777" w:rsidR="008209BE" w:rsidRDefault="008209BE">
      <w:pPr>
        <w:spacing w:before="0" w:after="0"/>
        <w:rPr>
          <w:rFonts w:eastAsia="Times New Roman" w:cs="Arial"/>
          <w:caps/>
          <w:szCs w:val="17"/>
        </w:rPr>
      </w:pPr>
      <w:r>
        <w:br w:type="page"/>
      </w:r>
    </w:p>
    <w:p w14:paraId="65EAA588" w14:textId="7CBB491B" w:rsidR="005E48A2" w:rsidRDefault="005E48A2" w:rsidP="004268DA">
      <w:pPr>
        <w:pStyle w:val="STHeading2"/>
      </w:pPr>
      <w:r w:rsidRPr="00574280">
        <w:t>REFERENCES</w:t>
      </w:r>
    </w:p>
    <w:p w14:paraId="10F1FB40" w14:textId="77777777" w:rsidR="00D411A2" w:rsidRPr="00D411A2" w:rsidRDefault="00D411A2" w:rsidP="00D411A2"/>
    <w:p w14:paraId="75DD4618" w14:textId="77777777" w:rsidR="000E7F7A" w:rsidRDefault="000E7F7A" w:rsidP="000914C2">
      <w:pPr>
        <w:pStyle w:val="STHeading3"/>
      </w:pPr>
      <w:r>
        <w:t>WIPO Standards</w:t>
      </w:r>
    </w:p>
    <w:p w14:paraId="44D6F1F1" w14:textId="6172980C" w:rsidR="00C929FA" w:rsidRDefault="001B1A5F" w:rsidP="005E08C4">
      <w:r>
        <w:t xml:space="preserve">WIPO Standard </w:t>
      </w:r>
      <w:hyperlink r:id="rId39" w:history="1">
        <w:r w:rsidR="00C929FA" w:rsidRPr="00B45002">
          <w:rPr>
            <w:rStyle w:val="Hyperlink"/>
          </w:rPr>
          <w:t>ST.3</w:t>
        </w:r>
      </w:hyperlink>
      <w:r w:rsidR="00B45002">
        <w:tab/>
      </w:r>
      <w:r w:rsidR="00EA582E">
        <w:tab/>
      </w:r>
      <w:r w:rsidR="00C929FA">
        <w:t>Two-letter codes for the representation of states, o</w:t>
      </w:r>
      <w:r w:rsidR="00B45002">
        <w:t>ther entities and organizations</w:t>
      </w:r>
    </w:p>
    <w:p w14:paraId="050C81B2" w14:textId="25A5C960" w:rsidR="00C929FA" w:rsidRDefault="00C929FA" w:rsidP="005E08C4">
      <w:r>
        <w:t xml:space="preserve">WIPO </w:t>
      </w:r>
      <w:r w:rsidR="001B1A5F">
        <w:t xml:space="preserve">Standard </w:t>
      </w:r>
      <w:hyperlink r:id="rId40" w:history="1">
        <w:r w:rsidRPr="00B45002">
          <w:rPr>
            <w:rStyle w:val="Hyperlink"/>
          </w:rPr>
          <w:t>ST.96</w:t>
        </w:r>
      </w:hyperlink>
      <w:r w:rsidR="00EA582E">
        <w:tab/>
      </w:r>
      <w:r w:rsidR="00B45002">
        <w:tab/>
      </w:r>
      <w:r>
        <w:t xml:space="preserve">Processing of </w:t>
      </w:r>
      <w:r w:rsidR="00B45002">
        <w:t>Intellectual Property information using XML</w:t>
      </w:r>
    </w:p>
    <w:p w14:paraId="0D771CBC" w14:textId="69348A48" w:rsidR="00B931A9" w:rsidRPr="000E7F7A" w:rsidRDefault="00B931A9" w:rsidP="005E08C4">
      <w:r>
        <w:t xml:space="preserve">WIPO Standard </w:t>
      </w:r>
      <w:hyperlink r:id="rId41" w:history="1">
        <w:r w:rsidRPr="00B931A9">
          <w:rPr>
            <w:rStyle w:val="Hyperlink"/>
          </w:rPr>
          <w:t>ST.97</w:t>
        </w:r>
      </w:hyperlink>
      <w:r>
        <w:tab/>
      </w:r>
      <w:r>
        <w:tab/>
        <w:t xml:space="preserve">Processing of Intellectual Property </w:t>
      </w:r>
      <w:r w:rsidR="00386376">
        <w:t>in</w:t>
      </w:r>
      <w:r>
        <w:t>formation using JSON</w:t>
      </w:r>
    </w:p>
    <w:p w14:paraId="4BD846A8" w14:textId="6F751532" w:rsidR="005E48A2" w:rsidRDefault="005E48A2" w:rsidP="003C5552">
      <w:pPr>
        <w:pStyle w:val="STHeading3"/>
      </w:pPr>
      <w:r w:rsidRPr="00574280">
        <w:t>Standards and Conventions</w:t>
      </w:r>
      <w:ins w:id="260" w:author="Author">
        <w:r w:rsidR="00DC1BA5">
          <w:t xml:space="preserve"> </w:t>
        </w:r>
      </w:ins>
    </w:p>
    <w:p w14:paraId="371600D1" w14:textId="643A085F" w:rsidR="00DC1BA5" w:rsidRPr="00DC1BA5" w:rsidRDefault="00DC1BA5" w:rsidP="005E08C4">
      <w:pPr>
        <w:rPr>
          <w:ins w:id="261" w:author="Author"/>
        </w:rPr>
      </w:pPr>
      <w:ins w:id="262" w:author="Author">
        <w:r w:rsidRPr="00DC1BA5">
          <w:t>Note that these external standards</w:t>
        </w:r>
        <w:r>
          <w:t xml:space="preserve"> tend to evolve on their own. </w:t>
        </w:r>
      </w:ins>
      <w:r w:rsidR="004211C8">
        <w:t xml:space="preserve"> </w:t>
      </w:r>
      <w:ins w:id="263" w:author="Author">
        <w:r>
          <w:t xml:space="preserve">As IETF standards evolve the IETF documentation identifies which standards have become obsolete. </w:t>
        </w:r>
      </w:ins>
    </w:p>
    <w:p w14:paraId="1E416232" w14:textId="5250D473" w:rsidR="008878E8" w:rsidRDefault="008878E8" w:rsidP="005E08C4">
      <w:pPr>
        <w:rPr>
          <w:ins w:id="264" w:author="Author"/>
          <w:bCs/>
        </w:rPr>
      </w:pPr>
      <w:ins w:id="265" w:author="Author">
        <w:r>
          <w:rPr>
            <w:bCs/>
          </w:rPr>
          <w:t xml:space="preserve">IETF </w:t>
        </w:r>
        <w:r w:rsidRPr="006D7917">
          <w:t>RFC 2518:</w:t>
        </w:r>
        <w:r>
          <w:rPr>
            <w:bCs/>
          </w:rPr>
          <w:tab/>
        </w:r>
        <w:r>
          <w:rPr>
            <w:bCs/>
          </w:rPr>
          <w:tab/>
        </w:r>
        <w:r w:rsidRPr="006D7917">
          <w:t xml:space="preserve">HTTP Extensions for Distributed Authoring </w:t>
        </w:r>
        <w:r>
          <w:rPr>
            <w:bCs/>
          </w:rPr>
          <w:t>–</w:t>
        </w:r>
        <w:r w:rsidRPr="006D7917">
          <w:t xml:space="preserve"> WEBDAV</w:t>
        </w:r>
        <w:r>
          <w:rPr>
            <w:bCs/>
          </w:rPr>
          <w:t xml:space="preserve"> - </w:t>
        </w:r>
        <w:r>
          <w:rPr>
            <w:bCs/>
          </w:rPr>
          <w:fldChar w:fldCharType="begin"/>
        </w:r>
        <w:r>
          <w:rPr>
            <w:bCs/>
          </w:rPr>
          <w:instrText>HYPERLINK "</w:instrText>
        </w:r>
        <w:r w:rsidRPr="003629C2">
          <w:rPr>
            <w:bCs/>
          </w:rPr>
          <w:instrText>https://www.rfc-editor.org/rfc/rfc2518</w:instrText>
        </w:r>
        <w:r>
          <w:rPr>
            <w:bCs/>
          </w:rPr>
          <w:instrText>"</w:instrText>
        </w:r>
      </w:ins>
      <w:r w:rsidR="002309CF">
        <w:rPr>
          <w:bCs/>
        </w:rPr>
      </w:r>
      <w:ins w:id="266" w:author="Author">
        <w:r>
          <w:rPr>
            <w:bCs/>
          </w:rPr>
          <w:fldChar w:fldCharType="separate"/>
        </w:r>
        <w:r w:rsidRPr="000C2969">
          <w:rPr>
            <w:rStyle w:val="Hyperlink"/>
            <w:bCs/>
          </w:rPr>
          <w:t>https://www.rfc-editor.org/rfc/rfc2518</w:t>
        </w:r>
        <w:r>
          <w:rPr>
            <w:bCs/>
          </w:rPr>
          <w:fldChar w:fldCharType="end"/>
        </w:r>
        <w:r>
          <w:rPr>
            <w:bCs/>
          </w:rPr>
          <w:t xml:space="preserve"> </w:t>
        </w:r>
      </w:ins>
    </w:p>
    <w:p w14:paraId="78B2570D" w14:textId="684F9B5E" w:rsidR="005E48A2" w:rsidRPr="00727E40" w:rsidRDefault="00B45002" w:rsidP="005E08C4">
      <w:pPr>
        <w:rPr>
          <w:bCs/>
        </w:rPr>
      </w:pPr>
      <w:ins w:id="267" w:author="Author">
        <w:r>
          <w:rPr>
            <w:bCs/>
          </w:rPr>
          <w:t>IE</w:t>
        </w:r>
        <w:r w:rsidR="00A246EE">
          <w:rPr>
            <w:bCs/>
          </w:rPr>
          <w:t>T</w:t>
        </w:r>
        <w:r>
          <w:rPr>
            <w:bCs/>
          </w:rPr>
          <w:t>F</w:t>
        </w:r>
      </w:ins>
      <w:r>
        <w:rPr>
          <w:bCs/>
        </w:rPr>
        <w:t> RFC 3986</w:t>
      </w:r>
      <w:r>
        <w:rPr>
          <w:bCs/>
        </w:rPr>
        <w:tab/>
      </w:r>
      <w:r>
        <w:rPr>
          <w:bCs/>
        </w:rPr>
        <w:tab/>
      </w:r>
      <w:r w:rsidR="005E48A2" w:rsidRPr="00727E40">
        <w:rPr>
          <w:bCs/>
        </w:rPr>
        <w:t>Uniform Resource Identifier (URI): Generic Syntax – </w:t>
      </w:r>
      <w:hyperlink r:id="rId42" w:history="1">
        <w:r w:rsidR="005E48A2" w:rsidRPr="00481A9B">
          <w:rPr>
            <w:rStyle w:val="Hyperlink"/>
            <w:bCs/>
          </w:rPr>
          <w:t>www.ietf.org/rfc/rfc3986.txt</w:t>
        </w:r>
      </w:hyperlink>
    </w:p>
    <w:p w14:paraId="3C6392AD" w14:textId="36F2E7A2" w:rsidR="004E5680" w:rsidRDefault="004E5680" w:rsidP="005E08C4">
      <w:pPr>
        <w:rPr>
          <w:ins w:id="268" w:author="Author"/>
          <w:bCs/>
        </w:rPr>
      </w:pPr>
      <w:ins w:id="269" w:author="Author">
        <w:r>
          <w:rPr>
            <w:bCs/>
          </w:rPr>
          <w:t xml:space="preserve">IETF </w:t>
        </w:r>
        <w:r w:rsidRPr="006D7917">
          <w:t>RFC 4918:</w:t>
        </w:r>
        <w:r>
          <w:rPr>
            <w:bCs/>
          </w:rPr>
          <w:tab/>
        </w:r>
        <w:r>
          <w:rPr>
            <w:bCs/>
          </w:rPr>
          <w:tab/>
        </w:r>
        <w:r w:rsidRPr="006D7917">
          <w:t>HTTP Extensions for Web Distributed Authoring and Versioning (WebDAV)</w:t>
        </w:r>
        <w:r>
          <w:rPr>
            <w:bCs/>
          </w:rPr>
          <w:t xml:space="preserve"> –</w:t>
        </w:r>
      </w:ins>
    </w:p>
    <w:p w14:paraId="52FEDAF3" w14:textId="471A196B" w:rsidR="004E5680" w:rsidRDefault="004E5680" w:rsidP="005E08C4">
      <w:pPr>
        <w:rPr>
          <w:ins w:id="270" w:author="Author"/>
          <w:bCs/>
        </w:rPr>
      </w:pPr>
      <w:ins w:id="271" w:author="Author">
        <w:r>
          <w:rPr>
            <w:bCs/>
          </w:rPr>
          <w:fldChar w:fldCharType="begin"/>
        </w:r>
        <w:r>
          <w:rPr>
            <w:bCs/>
          </w:rPr>
          <w:instrText>HYPERLINK "</w:instrText>
        </w:r>
        <w:r w:rsidRPr="00AF14A5">
          <w:rPr>
            <w:bCs/>
          </w:rPr>
          <w:instrText>https://www.rfc-editor.org/rfc/rfc4918</w:instrText>
        </w:r>
        <w:r>
          <w:rPr>
            <w:bCs/>
          </w:rPr>
          <w:instrText>"</w:instrText>
        </w:r>
      </w:ins>
      <w:r w:rsidR="002309CF">
        <w:rPr>
          <w:bCs/>
        </w:rPr>
      </w:r>
      <w:ins w:id="272" w:author="Author">
        <w:r>
          <w:rPr>
            <w:bCs/>
          </w:rPr>
          <w:fldChar w:fldCharType="separate"/>
        </w:r>
        <w:r w:rsidRPr="000C2969">
          <w:rPr>
            <w:rStyle w:val="Hyperlink"/>
            <w:bCs/>
          </w:rPr>
          <w:t>https://www.rfc-editor.org/rfc/rfc4918</w:t>
        </w:r>
        <w:r>
          <w:rPr>
            <w:bCs/>
          </w:rPr>
          <w:fldChar w:fldCharType="end"/>
        </w:r>
        <w:r>
          <w:rPr>
            <w:bCs/>
          </w:rPr>
          <w:t xml:space="preserve"> </w:t>
        </w:r>
      </w:ins>
    </w:p>
    <w:p w14:paraId="16228FE5" w14:textId="4B75A4AE" w:rsidR="004E5680" w:rsidRDefault="004E5680" w:rsidP="005E08C4">
      <w:pPr>
        <w:rPr>
          <w:ins w:id="273" w:author="Author"/>
          <w:bCs/>
        </w:rPr>
      </w:pPr>
      <w:ins w:id="274" w:author="Author">
        <w:r>
          <w:rPr>
            <w:bCs/>
          </w:rPr>
          <w:t xml:space="preserve">IETF </w:t>
        </w:r>
        <w:r w:rsidRPr="006D7917">
          <w:t>RFC 5842:</w:t>
        </w:r>
        <w:r>
          <w:rPr>
            <w:bCs/>
          </w:rPr>
          <w:tab/>
        </w:r>
        <w:r>
          <w:rPr>
            <w:bCs/>
          </w:rPr>
          <w:tab/>
        </w:r>
        <w:r w:rsidRPr="006D7917">
          <w:t>Binding Extensions to Web Distributed Authoring and Versioning (WebDAV)</w:t>
        </w:r>
        <w:r>
          <w:rPr>
            <w:bCs/>
          </w:rPr>
          <w:t xml:space="preserve"> – </w:t>
        </w:r>
      </w:ins>
    </w:p>
    <w:p w14:paraId="46F70215" w14:textId="7C5B9BD7" w:rsidR="004E5680" w:rsidRDefault="004E5680" w:rsidP="005E08C4">
      <w:pPr>
        <w:rPr>
          <w:ins w:id="275" w:author="Author"/>
          <w:bCs/>
        </w:rPr>
      </w:pPr>
      <w:ins w:id="276" w:author="Author">
        <w:r>
          <w:rPr>
            <w:bCs/>
          </w:rPr>
          <w:fldChar w:fldCharType="begin"/>
        </w:r>
        <w:r>
          <w:rPr>
            <w:bCs/>
          </w:rPr>
          <w:instrText>HYPERLINK "</w:instrText>
        </w:r>
        <w:r w:rsidRPr="00AF14A5">
          <w:rPr>
            <w:bCs/>
          </w:rPr>
          <w:instrText>https://www.rfc-editor.org/rfc/rfc5842</w:instrText>
        </w:r>
        <w:r>
          <w:rPr>
            <w:bCs/>
          </w:rPr>
          <w:instrText>"</w:instrText>
        </w:r>
      </w:ins>
      <w:r w:rsidR="002309CF">
        <w:rPr>
          <w:bCs/>
        </w:rPr>
      </w:r>
      <w:ins w:id="277" w:author="Author">
        <w:r>
          <w:rPr>
            <w:bCs/>
          </w:rPr>
          <w:fldChar w:fldCharType="separate"/>
        </w:r>
        <w:r w:rsidRPr="000C2969">
          <w:rPr>
            <w:rStyle w:val="Hyperlink"/>
            <w:bCs/>
          </w:rPr>
          <w:t>https://www.rfc-editor.org/rfc/rfc5842</w:t>
        </w:r>
        <w:r>
          <w:rPr>
            <w:bCs/>
          </w:rPr>
          <w:fldChar w:fldCharType="end"/>
        </w:r>
        <w:r>
          <w:rPr>
            <w:bCs/>
          </w:rPr>
          <w:t xml:space="preserve"> </w:t>
        </w:r>
      </w:ins>
    </w:p>
    <w:p w14:paraId="6CC28CF3" w14:textId="185D540A" w:rsidR="005E48A2" w:rsidRPr="00727E40" w:rsidRDefault="009747E2" w:rsidP="005E08C4">
      <w:pPr>
        <w:rPr>
          <w:bCs/>
        </w:rPr>
      </w:pPr>
      <w:del w:id="278" w:author="Author">
        <w:r>
          <w:rPr>
            <w:bCs/>
          </w:rPr>
          <w:delText>IEFT</w:delText>
        </w:r>
      </w:del>
      <w:ins w:id="279" w:author="Author">
        <w:r>
          <w:rPr>
            <w:bCs/>
          </w:rPr>
          <w:t>IE</w:t>
        </w:r>
        <w:r w:rsidR="00A246EE">
          <w:rPr>
            <w:bCs/>
          </w:rPr>
          <w:t>T</w:t>
        </w:r>
        <w:r>
          <w:rPr>
            <w:bCs/>
          </w:rPr>
          <w:t>F</w:t>
        </w:r>
      </w:ins>
      <w:r>
        <w:rPr>
          <w:bCs/>
        </w:rPr>
        <w:t> RFC 5789</w:t>
      </w:r>
      <w:r>
        <w:rPr>
          <w:bCs/>
        </w:rPr>
        <w:tab/>
      </w:r>
      <w:r>
        <w:rPr>
          <w:bCs/>
        </w:rPr>
        <w:tab/>
      </w:r>
      <w:r w:rsidR="005E48A2" w:rsidRPr="00727E40">
        <w:rPr>
          <w:bCs/>
        </w:rPr>
        <w:t>PATCH Method for HTTP – </w:t>
      </w:r>
      <w:hyperlink r:id="rId43" w:history="1">
        <w:r w:rsidR="005E48A2" w:rsidRPr="00481A9B">
          <w:rPr>
            <w:rStyle w:val="Hyperlink"/>
            <w:bCs/>
          </w:rPr>
          <w:t>https://tools.ietf.org/rfc/rfc5789.txt</w:t>
        </w:r>
      </w:hyperlink>
    </w:p>
    <w:p w14:paraId="67749D50" w14:textId="1A13853D" w:rsidR="009747E2" w:rsidRDefault="009747E2" w:rsidP="005E08C4">
      <w:pPr>
        <w:rPr>
          <w:bCs/>
        </w:rPr>
      </w:pPr>
      <w:del w:id="280" w:author="Author">
        <w:r>
          <w:rPr>
            <w:bCs/>
          </w:rPr>
          <w:delText>IEFT</w:delText>
        </w:r>
      </w:del>
      <w:ins w:id="281" w:author="Author">
        <w:r>
          <w:rPr>
            <w:bCs/>
          </w:rPr>
          <w:t>IE</w:t>
        </w:r>
        <w:r w:rsidR="00A246EE">
          <w:rPr>
            <w:bCs/>
          </w:rPr>
          <w:t>T</w:t>
        </w:r>
        <w:r>
          <w:rPr>
            <w:bCs/>
          </w:rPr>
          <w:t>F</w:t>
        </w:r>
      </w:ins>
      <w:r>
        <w:rPr>
          <w:bCs/>
        </w:rPr>
        <w:t> RFC 6648</w:t>
      </w:r>
      <w:r>
        <w:rPr>
          <w:bCs/>
        </w:rPr>
        <w:tab/>
      </w:r>
      <w:r>
        <w:rPr>
          <w:bCs/>
        </w:rPr>
        <w:tab/>
      </w:r>
      <w:r w:rsidR="005E48A2" w:rsidRPr="00727E40">
        <w:rPr>
          <w:bCs/>
        </w:rPr>
        <w:t>Deprecating the "X-" Prefix and Similar Const</w:t>
      </w:r>
      <w:r>
        <w:rPr>
          <w:bCs/>
        </w:rPr>
        <w:t xml:space="preserve">ructs in Application Protocols </w:t>
      </w:r>
      <w:ins w:id="282" w:author="Author">
        <w:r w:rsidR="007C44BB">
          <w:rPr>
            <w:bCs/>
          </w:rPr>
          <w:t>-</w:t>
        </w:r>
      </w:ins>
    </w:p>
    <w:p w14:paraId="48A35431" w14:textId="40780EF0" w:rsidR="005E48A2" w:rsidRPr="00727E40" w:rsidRDefault="005E48A2" w:rsidP="005E08C4">
      <w:pPr>
        <w:rPr>
          <w:bCs/>
        </w:rPr>
      </w:pPr>
      <w:hyperlink r:id="rId44" w:history="1">
        <w:r w:rsidRPr="008A0BA3">
          <w:rPr>
            <w:rStyle w:val="Hyperlink"/>
          </w:rPr>
          <w:t>https://tools.ietf.org/rfc/rfc6648.txt</w:t>
        </w:r>
      </w:hyperlink>
    </w:p>
    <w:p w14:paraId="4E715C27" w14:textId="552DDA32" w:rsidR="009747E2" w:rsidDel="00402316" w:rsidRDefault="009747E2" w:rsidP="005E08C4">
      <w:pPr>
        <w:rPr>
          <w:del w:id="283" w:author="Author"/>
          <w:bCs/>
        </w:rPr>
      </w:pPr>
      <w:del w:id="284" w:author="Author">
        <w:r w:rsidDel="00402316">
          <w:rPr>
            <w:bCs/>
          </w:rPr>
          <w:delText>IEF</w:delText>
        </w:r>
        <w:r w:rsidDel="00A246EE">
          <w:rPr>
            <w:bCs/>
          </w:rPr>
          <w:delText>T</w:delText>
        </w:r>
      </w:del>
      <w:ins w:id="285" w:author="Author">
        <w:del w:id="286" w:author="Author">
          <w:r w:rsidR="00C74DDB" w:rsidDel="00506069">
            <w:rPr>
              <w:bCs/>
            </w:rPr>
            <w:delText>TF</w:delText>
          </w:r>
        </w:del>
        <w:r>
          <w:rPr>
            <w:bCs/>
          </w:rPr>
          <w:t>IEFT</w:t>
        </w:r>
      </w:ins>
      <w:r w:rsidDel="00402316">
        <w:rPr>
          <w:bCs/>
        </w:rPr>
        <w:t xml:space="preserve"> RFC </w:t>
      </w:r>
      <w:del w:id="287" w:author="Author">
        <w:r w:rsidDel="00402316">
          <w:rPr>
            <w:bCs/>
          </w:rPr>
          <w:delText>6750</w:delText>
        </w:r>
        <w:r w:rsidDel="00402316">
          <w:rPr>
            <w:bCs/>
          </w:rPr>
          <w:tab/>
        </w:r>
        <w:r w:rsidDel="00402316">
          <w:rPr>
            <w:bCs/>
          </w:rPr>
          <w:tab/>
        </w:r>
        <w:r w:rsidR="005E48A2" w:rsidRPr="00727E40" w:rsidDel="00402316">
          <w:rPr>
            <w:bCs/>
          </w:rPr>
          <w:delText>The OAuth 2.0 Authorization Framew</w:delText>
        </w:r>
        <w:r w:rsidDel="00402316">
          <w:rPr>
            <w:bCs/>
          </w:rPr>
          <w:delText xml:space="preserve">ork: Bearer Token Usage </w:delText>
        </w:r>
      </w:del>
    </w:p>
    <w:p w14:paraId="6DE920DA" w14:textId="77777777" w:rsidR="005E48A2" w:rsidRPr="008A0BA3" w:rsidDel="00402316" w:rsidRDefault="005E48A2" w:rsidP="005E08C4">
      <w:pPr>
        <w:rPr>
          <w:del w:id="288" w:author="Author"/>
          <w:rStyle w:val="Hyperlink"/>
        </w:rPr>
      </w:pPr>
      <w:del w:id="289" w:author="Author">
        <w:r w:rsidDel="00402316">
          <w:fldChar w:fldCharType="begin"/>
        </w:r>
        <w:r w:rsidDel="00402316">
          <w:delInstrText>HYPERLINK "https://tools.ietf.org/rfc/rfc6750.txt"</w:delInstrText>
        </w:r>
        <w:r w:rsidDel="00402316">
          <w:fldChar w:fldCharType="separate"/>
        </w:r>
        <w:r w:rsidRPr="008A0BA3" w:rsidDel="00402316">
          <w:rPr>
            <w:rStyle w:val="Hyperlink"/>
          </w:rPr>
          <w:delText>https://tools.ietf.org/rfc/rfc6750.txt</w:delText>
        </w:r>
        <w:r w:rsidDel="00402316">
          <w:fldChar w:fldCharType="end"/>
        </w:r>
      </w:del>
    </w:p>
    <w:p w14:paraId="239E3F7C" w14:textId="77777777" w:rsidR="005E48A2" w:rsidRPr="00727E40" w:rsidDel="00D83305" w:rsidRDefault="009747E2" w:rsidP="005E08C4">
      <w:pPr>
        <w:rPr>
          <w:del w:id="290" w:author="Author"/>
          <w:bCs/>
        </w:rPr>
      </w:pPr>
      <w:del w:id="291" w:author="Author">
        <w:r>
          <w:rPr>
            <w:bCs/>
          </w:rPr>
          <w:delText>IEFT RFC 7231</w:delText>
        </w:r>
        <w:r w:rsidR="005E48A2" w:rsidRPr="00727E40">
          <w:rPr>
            <w:bCs/>
          </w:rPr>
          <w:delText> </w:delText>
        </w:r>
        <w:r>
          <w:rPr>
            <w:bCs/>
          </w:rPr>
          <w:tab/>
        </w:r>
        <w:r>
          <w:rPr>
            <w:bCs/>
          </w:rPr>
          <w:tab/>
        </w:r>
        <w:r w:rsidR="005E48A2" w:rsidRPr="00727E40">
          <w:rPr>
            <w:bCs/>
          </w:rPr>
          <w:delText>Hypertext Transfer Protocol (H</w:delText>
        </w:r>
        <w:r w:rsidR="008A0BA3">
          <w:rPr>
            <w:bCs/>
          </w:rPr>
          <w:delText xml:space="preserve">TTP/1.1): Semantics and Content </w:delText>
        </w:r>
        <w:r w:rsidR="005E48A2" w:rsidRPr="00727E40">
          <w:rPr>
            <w:bCs/>
          </w:rPr>
          <w:delText>– </w:delText>
        </w:r>
        <w:r w:rsidR="005E48A2" w:rsidDel="00D83305">
          <w:fldChar w:fldCharType="begin"/>
        </w:r>
        <w:r w:rsidR="005E48A2" w:rsidDel="00D83305">
          <w:delInstrText>HYPERLINK "http://www.ietf.org/rfc/rfc7231.txt"</w:delInstrText>
        </w:r>
        <w:r w:rsidR="005E48A2" w:rsidDel="00D83305">
          <w:fldChar w:fldCharType="separate"/>
        </w:r>
        <w:r w:rsidR="005E48A2" w:rsidRPr="008A0BA3" w:rsidDel="00D83305">
          <w:rPr>
            <w:rStyle w:val="Hyperlink"/>
          </w:rPr>
          <w:delText>www.ietf.org/rfc/rfc7231.txt</w:delText>
        </w:r>
        <w:r w:rsidR="005E48A2" w:rsidDel="00D83305">
          <w:fldChar w:fldCharType="end"/>
        </w:r>
      </w:del>
    </w:p>
    <w:p w14:paraId="08F64E4B" w14:textId="77777777" w:rsidR="005E48A2" w:rsidRPr="00727E40" w:rsidDel="00A00428" w:rsidRDefault="009747E2" w:rsidP="005E08C4">
      <w:pPr>
        <w:rPr>
          <w:del w:id="292" w:author="Author"/>
          <w:bCs/>
        </w:rPr>
      </w:pPr>
      <w:del w:id="293" w:author="Author">
        <w:r>
          <w:rPr>
            <w:bCs/>
          </w:rPr>
          <w:delText>IEFT</w:delText>
        </w:r>
        <w:r w:rsidDel="00A00428">
          <w:rPr>
            <w:bCs/>
          </w:rPr>
          <w:delText> RFC 7232</w:delText>
        </w:r>
        <w:r w:rsidR="005E48A2" w:rsidRPr="00727E40" w:rsidDel="00A00428">
          <w:rPr>
            <w:bCs/>
          </w:rPr>
          <w:delText> </w:delText>
        </w:r>
        <w:r w:rsidDel="00A00428">
          <w:rPr>
            <w:bCs/>
          </w:rPr>
          <w:tab/>
        </w:r>
        <w:r w:rsidDel="00A00428">
          <w:rPr>
            <w:bCs/>
          </w:rPr>
          <w:tab/>
        </w:r>
        <w:r w:rsidR="005E48A2" w:rsidRPr="00727E40" w:rsidDel="00A00428">
          <w:rPr>
            <w:bCs/>
          </w:rPr>
          <w:delText>Hypertext Transfer Protocol (HTTP/1.1) – Conditional Requests </w:delText>
        </w:r>
        <w:r w:rsidR="005E48A2" w:rsidDel="00A00428">
          <w:fldChar w:fldCharType="begin"/>
        </w:r>
        <w:r w:rsidR="005E48A2" w:rsidDel="00A00428">
          <w:delInstrText>HYPERLINK "http://www.ietf.org/rfc/rfc7232.txt"</w:delInstrText>
        </w:r>
        <w:r w:rsidR="005E48A2" w:rsidDel="00A00428">
          <w:fldChar w:fldCharType="separate"/>
        </w:r>
        <w:r w:rsidR="005E48A2" w:rsidRPr="008A0BA3" w:rsidDel="00A00428">
          <w:rPr>
            <w:rStyle w:val="Hyperlink"/>
          </w:rPr>
          <w:delText>www.ietf.org/rfc/rfc7232.txt</w:delText>
        </w:r>
        <w:r w:rsidR="005E48A2" w:rsidDel="00A00428">
          <w:fldChar w:fldCharType="end"/>
        </w:r>
      </w:del>
    </w:p>
    <w:p w14:paraId="6C264958" w14:textId="77777777" w:rsidR="005E48A2" w:rsidRPr="00727E40" w:rsidDel="00661E67" w:rsidRDefault="009747E2" w:rsidP="005E08C4">
      <w:pPr>
        <w:rPr>
          <w:del w:id="294" w:author="Author"/>
          <w:bCs/>
        </w:rPr>
      </w:pPr>
      <w:del w:id="295" w:author="Author">
        <w:r w:rsidDel="00661E67">
          <w:rPr>
            <w:bCs/>
          </w:rPr>
          <w:delText>IEF</w:delText>
        </w:r>
        <w:r w:rsidDel="00A246EE">
          <w:rPr>
            <w:bCs/>
          </w:rPr>
          <w:delText>T</w:delText>
        </w:r>
        <w:r w:rsidDel="00661E67">
          <w:rPr>
            <w:bCs/>
          </w:rPr>
          <w:delText> RFC 7234</w:delText>
        </w:r>
        <w:r w:rsidR="005E48A2" w:rsidRPr="00727E40" w:rsidDel="00661E67">
          <w:rPr>
            <w:bCs/>
          </w:rPr>
          <w:delText> </w:delText>
        </w:r>
        <w:r w:rsidDel="00661E67">
          <w:rPr>
            <w:bCs/>
          </w:rPr>
          <w:tab/>
        </w:r>
        <w:r w:rsidDel="00661E67">
          <w:rPr>
            <w:bCs/>
          </w:rPr>
          <w:tab/>
        </w:r>
        <w:r w:rsidR="005E48A2" w:rsidRPr="00727E40" w:rsidDel="00661E67">
          <w:rPr>
            <w:bCs/>
          </w:rPr>
          <w:delText>Hypertext Transfer Protocol (HTTP/1.1) – Caching </w:delText>
        </w:r>
        <w:r w:rsidR="005E48A2" w:rsidDel="00661E67">
          <w:fldChar w:fldCharType="begin"/>
        </w:r>
        <w:r w:rsidR="005E48A2" w:rsidDel="00661E67">
          <w:delInstrText>HYPERLINK "http://www.ietf.org/rfc/rfc7234.txt"</w:delInstrText>
        </w:r>
        <w:r w:rsidR="005E48A2" w:rsidDel="00661E67">
          <w:fldChar w:fldCharType="separate"/>
        </w:r>
        <w:r w:rsidR="005E48A2" w:rsidRPr="008A0BA3" w:rsidDel="00661E67">
          <w:rPr>
            <w:rStyle w:val="Hyperlink"/>
          </w:rPr>
          <w:delText>www.ietf.org/rfc/rfc7234.txt</w:delText>
        </w:r>
        <w:r w:rsidR="005E48A2" w:rsidDel="00661E67">
          <w:fldChar w:fldCharType="end"/>
        </w:r>
      </w:del>
    </w:p>
    <w:p w14:paraId="3096C76F" w14:textId="6C1E3816" w:rsidR="005E48A2" w:rsidRPr="00727E40" w:rsidRDefault="009747E2" w:rsidP="005E08C4">
      <w:pPr>
        <w:rPr>
          <w:bCs/>
        </w:rPr>
      </w:pPr>
      <w:del w:id="296" w:author="Author">
        <w:r>
          <w:rPr>
            <w:bCs/>
          </w:rPr>
          <w:delText>IEFT RFC 7386</w:delText>
        </w:r>
      </w:del>
      <w:ins w:id="297" w:author="Author">
        <w:r>
          <w:rPr>
            <w:bCs/>
          </w:rPr>
          <w:t>73</w:t>
        </w:r>
        <w:r w:rsidR="00A83BA3">
          <w:rPr>
            <w:bCs/>
          </w:rPr>
          <w:t>9</w:t>
        </w:r>
        <w:r>
          <w:rPr>
            <w:bCs/>
          </w:rPr>
          <w:t>6</w:t>
        </w:r>
      </w:ins>
      <w:r w:rsidR="005E48A2" w:rsidRPr="00727E40">
        <w:rPr>
          <w:bCs/>
        </w:rPr>
        <w:t> </w:t>
      </w:r>
      <w:r>
        <w:rPr>
          <w:bCs/>
        </w:rPr>
        <w:tab/>
      </w:r>
      <w:r>
        <w:rPr>
          <w:bCs/>
        </w:rPr>
        <w:tab/>
      </w:r>
      <w:r w:rsidR="005E48A2" w:rsidRPr="00727E40">
        <w:rPr>
          <w:bCs/>
        </w:rPr>
        <w:t>JSON Merge Patch –</w:t>
      </w:r>
      <w:del w:id="298" w:author="Author">
        <w:r w:rsidR="005E48A2" w:rsidRPr="00CC3A14">
          <w:delText>www.ietf.org/rfc/rfc7386.txt</w:delText>
        </w:r>
      </w:del>
      <w:ins w:id="299" w:author="Author">
        <w:r w:rsidR="005F0C38" w:rsidRPr="00727E40">
          <w:rPr>
            <w:bCs/>
          </w:rPr>
          <w:t xml:space="preserve"> </w:t>
        </w:r>
      </w:ins>
      <w:r w:rsidR="001A11AB">
        <w:rPr>
          <w:bCs/>
        </w:rPr>
        <w:fldChar w:fldCharType="begin"/>
      </w:r>
      <w:r w:rsidR="001A11AB">
        <w:rPr>
          <w:bCs/>
        </w:rPr>
        <w:instrText>HYPERLINK "</w:instrText>
      </w:r>
      <w:ins w:id="300" w:author="Author">
        <w:r w:rsidR="001A11AB" w:rsidRPr="001A11AB">
          <w:rPr>
            <w:bCs/>
          </w:rPr>
          <w:instrText>https://www.rfc-editor.org/rfc/rfc7396</w:instrText>
        </w:r>
      </w:ins>
      <w:r w:rsidR="001A11AB">
        <w:rPr>
          <w:bCs/>
        </w:rPr>
        <w:instrText>"</w:instrText>
      </w:r>
      <w:r w:rsidR="002309CF">
        <w:rPr>
          <w:bCs/>
        </w:rPr>
      </w:r>
      <w:r w:rsidR="001A11AB">
        <w:rPr>
          <w:bCs/>
        </w:rPr>
        <w:fldChar w:fldCharType="separate"/>
      </w:r>
      <w:ins w:id="301" w:author="Author">
        <w:r w:rsidR="001A11AB" w:rsidRPr="00914D20">
          <w:rPr>
            <w:rStyle w:val="Hyperlink"/>
            <w:bCs/>
          </w:rPr>
          <w:t>https://www.rfc-editor.org/rfc/rfc7396</w:t>
        </w:r>
      </w:ins>
      <w:r w:rsidR="001A11AB">
        <w:rPr>
          <w:bCs/>
        </w:rPr>
        <w:fldChar w:fldCharType="end"/>
      </w:r>
      <w:ins w:id="302" w:author="Author">
        <w:r w:rsidR="005F0C38">
          <w:rPr>
            <w:bCs/>
          </w:rPr>
          <w:t xml:space="preserve"> </w:t>
        </w:r>
      </w:ins>
    </w:p>
    <w:p w14:paraId="4419FC2E" w14:textId="1B1E97AF" w:rsidR="005E48A2" w:rsidRPr="00727E40" w:rsidRDefault="009747E2" w:rsidP="005E08C4">
      <w:pPr>
        <w:rPr>
          <w:del w:id="303" w:author="Author"/>
          <w:bCs/>
        </w:rPr>
      </w:pPr>
      <w:del w:id="304" w:author="Author">
        <w:r w:rsidDel="00DF6437">
          <w:rPr>
            <w:bCs/>
          </w:rPr>
          <w:delText>IEFT RFC 7240</w:delText>
        </w:r>
        <w:r w:rsidR="005E48A2" w:rsidRPr="00727E40" w:rsidDel="00DF6437">
          <w:rPr>
            <w:bCs/>
          </w:rPr>
          <w:delText xml:space="preserve"> </w:delText>
        </w:r>
      </w:del>
      <w:ins w:id="305" w:author="Author">
        <w:del w:id="306" w:author="Author">
          <w:r w:rsidR="00522092" w:rsidDel="00DF6437">
            <w:rPr>
              <w:bCs/>
            </w:rPr>
            <w:delText>8144</w:delText>
          </w:r>
          <w:r w:rsidR="00522092" w:rsidRPr="00727E40" w:rsidDel="00DF6437">
            <w:rPr>
              <w:bCs/>
            </w:rPr>
            <w:delText xml:space="preserve"> </w:delText>
          </w:r>
        </w:del>
      </w:ins>
      <w:del w:id="307" w:author="Author">
        <w:r w:rsidDel="00DF6437">
          <w:rPr>
            <w:bCs/>
          </w:rPr>
          <w:tab/>
        </w:r>
        <w:r w:rsidDel="00DF6437">
          <w:rPr>
            <w:bCs/>
          </w:rPr>
          <w:tab/>
        </w:r>
        <w:r w:rsidR="005E48A2" w:rsidRPr="00727E40" w:rsidDel="00DF6437">
          <w:rPr>
            <w:bCs/>
          </w:rPr>
          <w:delText>Prefer Header for HTTP – </w:delText>
        </w:r>
      </w:del>
    </w:p>
    <w:p w14:paraId="33EC568A" w14:textId="77777777" w:rsidR="005E48A2" w:rsidRPr="00727E40" w:rsidDel="00402316" w:rsidRDefault="009747E2" w:rsidP="005E08C4">
      <w:pPr>
        <w:rPr>
          <w:del w:id="308" w:author="Author"/>
          <w:bCs/>
        </w:rPr>
      </w:pPr>
      <w:del w:id="309" w:author="Author">
        <w:r w:rsidDel="00402316">
          <w:rPr>
            <w:bCs/>
          </w:rPr>
          <w:delText>IE</w:delText>
        </w:r>
        <w:r w:rsidDel="00A246EE">
          <w:rPr>
            <w:bCs/>
          </w:rPr>
          <w:delText>FT</w:delText>
        </w:r>
        <w:r w:rsidDel="00402316">
          <w:rPr>
            <w:bCs/>
          </w:rPr>
          <w:delText> RFC 7519</w:delText>
        </w:r>
        <w:r w:rsidR="005E48A2" w:rsidRPr="00727E40" w:rsidDel="00402316">
          <w:rPr>
            <w:bCs/>
          </w:rPr>
          <w:delText> </w:delText>
        </w:r>
        <w:r w:rsidDel="00402316">
          <w:rPr>
            <w:bCs/>
          </w:rPr>
          <w:tab/>
        </w:r>
        <w:r w:rsidDel="00402316">
          <w:rPr>
            <w:bCs/>
          </w:rPr>
          <w:tab/>
        </w:r>
        <w:r w:rsidR="005E48A2" w:rsidRPr="00727E40" w:rsidDel="00402316">
          <w:rPr>
            <w:bCs/>
          </w:rPr>
          <w:delText>JSON Web Token – </w:delText>
        </w:r>
        <w:r w:rsidR="005E48A2" w:rsidDel="00402316">
          <w:fldChar w:fldCharType="begin"/>
        </w:r>
        <w:r w:rsidR="005E48A2" w:rsidDel="00402316">
          <w:delInstrText>HYPERLINK "http://www.ietf.org/rfc/rfc7519.txt"</w:delInstrText>
        </w:r>
        <w:r w:rsidR="005E48A2" w:rsidDel="00402316">
          <w:fldChar w:fldCharType="separate"/>
        </w:r>
        <w:r w:rsidR="005E48A2" w:rsidRPr="008A0BA3" w:rsidDel="00402316">
          <w:rPr>
            <w:rStyle w:val="Hyperlink"/>
          </w:rPr>
          <w:delText>www.ietf.org/rfc/rfc7519.txt</w:delText>
        </w:r>
        <w:r w:rsidR="005E48A2" w:rsidDel="00402316">
          <w:fldChar w:fldCharType="end"/>
        </w:r>
      </w:del>
    </w:p>
    <w:p w14:paraId="70227625" w14:textId="7F9BF748" w:rsidR="00DC698D" w:rsidRDefault="009747E2" w:rsidP="005E08C4">
      <w:pPr>
        <w:rPr>
          <w:del w:id="310" w:author="Author"/>
        </w:rPr>
      </w:pPr>
      <w:del w:id="311" w:author="Author">
        <w:r>
          <w:rPr>
            <w:bCs/>
          </w:rPr>
          <w:delText>IEFT</w:delText>
        </w:r>
        <w:r w:rsidDel="003C5BE3">
          <w:rPr>
            <w:bCs/>
          </w:rPr>
          <w:delText> RFC 7540</w:delText>
        </w:r>
        <w:r w:rsidR="005E48A2" w:rsidRPr="00727E40" w:rsidDel="003C5BE3">
          <w:rPr>
            <w:bCs/>
          </w:rPr>
          <w:delText> </w:delText>
        </w:r>
        <w:r w:rsidDel="003C5BE3">
          <w:rPr>
            <w:bCs/>
          </w:rPr>
          <w:tab/>
        </w:r>
        <w:r w:rsidDel="003C5BE3">
          <w:rPr>
            <w:bCs/>
          </w:rPr>
          <w:tab/>
        </w:r>
        <w:r w:rsidR="005E48A2" w:rsidRPr="00727E40" w:rsidDel="003C5BE3">
          <w:rPr>
            <w:bCs/>
          </w:rPr>
          <w:delText>Hypertext Transfer Protocol Version 2 (HTTP/2) – </w:delText>
        </w:r>
        <w:r w:rsidR="005E48A2" w:rsidDel="003C5BE3">
          <w:fldChar w:fldCharType="begin"/>
        </w:r>
        <w:r w:rsidR="005E48A2" w:rsidDel="003C5BE3">
          <w:delInstrText>HYPERLINK "https://tools.ietf.org/html/rfc7540"</w:delInstrText>
        </w:r>
        <w:r w:rsidR="005E48A2" w:rsidDel="003C5BE3">
          <w:fldChar w:fldCharType="separate"/>
        </w:r>
        <w:r w:rsidR="005E48A2" w:rsidRPr="008A0BA3" w:rsidDel="003C5BE3">
          <w:rPr>
            <w:rStyle w:val="Hyperlink"/>
          </w:rPr>
          <w:delText>https://tools.ietf.org/html/rfc7540</w:delText>
        </w:r>
        <w:r w:rsidR="005E48A2" w:rsidDel="003C5BE3">
          <w:fldChar w:fldCharType="end"/>
        </w:r>
      </w:del>
    </w:p>
    <w:p w14:paraId="11F1F8CD" w14:textId="77777777" w:rsidR="005E48A2" w:rsidRPr="00727E40" w:rsidRDefault="009747E2" w:rsidP="005E08C4">
      <w:pPr>
        <w:rPr>
          <w:del w:id="312" w:author="Author"/>
          <w:bCs/>
        </w:rPr>
      </w:pPr>
      <w:del w:id="313" w:author="Author">
        <w:r>
          <w:rPr>
            <w:bCs/>
          </w:rPr>
          <w:delText>IEFT BCP-47</w:delText>
        </w:r>
        <w:r w:rsidR="005E48A2" w:rsidRPr="00727E40">
          <w:rPr>
            <w:bCs/>
          </w:rPr>
          <w:delText xml:space="preserve"> </w:delText>
        </w:r>
        <w:r>
          <w:rPr>
            <w:bCs/>
          </w:rPr>
          <w:tab/>
        </w:r>
        <w:r>
          <w:rPr>
            <w:bCs/>
          </w:rPr>
          <w:tab/>
        </w:r>
        <w:r>
          <w:rPr>
            <w:bCs/>
          </w:rPr>
          <w:tab/>
        </w:r>
        <w:r w:rsidR="005E48A2" w:rsidRPr="00727E40">
          <w:rPr>
            <w:bCs/>
          </w:rPr>
          <w:delText>Tags for Identifying Languages – </w:delText>
        </w:r>
        <w:r w:rsidR="005E48A2">
          <w:fldChar w:fldCharType="begin"/>
        </w:r>
        <w:r w:rsidR="005E48A2">
          <w:delInstrText>HYPERLINK "https://tools.ietf.org/rfc/bcp/bcp47.txt"</w:delInstrText>
        </w:r>
        <w:r w:rsidR="005E48A2">
          <w:fldChar w:fldCharType="separate"/>
        </w:r>
        <w:r w:rsidR="005E48A2" w:rsidRPr="008A0BA3">
          <w:rPr>
            <w:rStyle w:val="Hyperlink"/>
          </w:rPr>
          <w:delText>https://tools.ietf.org/rfc/bcp/bcp47.txt</w:delText>
        </w:r>
        <w:r w:rsidR="005E48A2">
          <w:fldChar w:fldCharType="end"/>
        </w:r>
      </w:del>
    </w:p>
    <w:p w14:paraId="75DB388A" w14:textId="1F33A7E8" w:rsidR="0071037D" w:rsidRDefault="0071037D" w:rsidP="005E08C4">
      <w:pPr>
        <w:rPr>
          <w:bCs/>
        </w:rPr>
      </w:pPr>
      <w:ins w:id="314" w:author="Author">
        <w:r>
          <w:rPr>
            <w:bCs/>
          </w:rPr>
          <w:t xml:space="preserve">IETF </w:t>
        </w:r>
        <w:r w:rsidRPr="006D7917">
          <w:t xml:space="preserve">RFC 8144: </w:t>
        </w:r>
        <w:r>
          <w:rPr>
            <w:bCs/>
          </w:rPr>
          <w:tab/>
        </w:r>
        <w:r>
          <w:rPr>
            <w:bCs/>
          </w:rPr>
          <w:tab/>
        </w:r>
        <w:r w:rsidRPr="006D7917">
          <w:t>Use of the Prefer Header Field in Web Distributed Authoring and Versioning (WebDAV)</w:t>
        </w:r>
        <w:r>
          <w:rPr>
            <w:bCs/>
          </w:rPr>
          <w:t xml:space="preserve"> </w:t>
        </w:r>
      </w:ins>
      <w:r>
        <w:rPr>
          <w:bCs/>
        </w:rPr>
        <w:t>–</w:t>
      </w:r>
      <w:ins w:id="315" w:author="Author">
        <w:r>
          <w:rPr>
            <w:bCs/>
          </w:rPr>
          <w:t xml:space="preserve"> </w:t>
        </w:r>
      </w:ins>
    </w:p>
    <w:p w14:paraId="17D88060" w14:textId="52912F91" w:rsidR="0071037D" w:rsidRDefault="0071037D" w:rsidP="005E08C4">
      <w:pPr>
        <w:rPr>
          <w:bCs/>
        </w:rPr>
      </w:pPr>
      <w:r>
        <w:rPr>
          <w:bCs/>
        </w:rPr>
        <w:fldChar w:fldCharType="begin"/>
      </w:r>
      <w:r>
        <w:rPr>
          <w:bCs/>
        </w:rPr>
        <w:instrText>HYPERLINK "</w:instrText>
      </w:r>
      <w:r w:rsidRPr="0071037D">
        <w:rPr>
          <w:bCs/>
        </w:rPr>
        <w:instrText>https://www.rfc-editor.org/rfc/rfc8144</w:instrText>
      </w:r>
      <w:r>
        <w:rPr>
          <w:bCs/>
        </w:rPr>
        <w:instrText>"</w:instrText>
      </w:r>
      <w:r w:rsidR="002309CF">
        <w:rPr>
          <w:bCs/>
        </w:rPr>
      </w:r>
      <w:r>
        <w:rPr>
          <w:bCs/>
        </w:rPr>
        <w:fldChar w:fldCharType="separate"/>
      </w:r>
      <w:ins w:id="316" w:author="Author">
        <w:r w:rsidRPr="00CA342D">
          <w:rPr>
            <w:rStyle w:val="Hyperlink"/>
            <w:bCs/>
          </w:rPr>
          <w:t>https://www.rfc-editor.org/rfc/rfc8144</w:t>
        </w:r>
      </w:ins>
      <w:r>
        <w:rPr>
          <w:bCs/>
        </w:rPr>
        <w:fldChar w:fldCharType="end"/>
      </w:r>
    </w:p>
    <w:p w14:paraId="74479DF8" w14:textId="3086C007" w:rsidR="0071037D" w:rsidRDefault="0071037D" w:rsidP="005E08C4">
      <w:del w:id="317" w:author="Author">
        <w:r>
          <w:rPr>
            <w:bCs/>
          </w:rPr>
          <w:delText>IEFT</w:delText>
        </w:r>
      </w:del>
      <w:ins w:id="318" w:author="Author">
        <w:r>
          <w:rPr>
            <w:bCs/>
          </w:rPr>
          <w:t>IETF</w:t>
        </w:r>
      </w:ins>
      <w:r>
        <w:rPr>
          <w:bCs/>
        </w:rPr>
        <w:t xml:space="preserve"> RFC </w:t>
      </w:r>
      <w:del w:id="319" w:author="Author">
        <w:r>
          <w:rPr>
            <w:bCs/>
          </w:rPr>
          <w:delText>5988</w:delText>
        </w:r>
      </w:del>
      <w:ins w:id="320" w:author="Author">
        <w:r>
          <w:rPr>
            <w:bCs/>
          </w:rPr>
          <w:t>8288</w:t>
        </w:r>
      </w:ins>
      <w:r w:rsidR="00E55393">
        <w:rPr>
          <w:bCs/>
        </w:rPr>
        <w:t>:</w:t>
      </w:r>
      <w:r>
        <w:rPr>
          <w:bCs/>
        </w:rPr>
        <w:tab/>
      </w:r>
      <w:r>
        <w:rPr>
          <w:bCs/>
        </w:rPr>
        <w:tab/>
      </w:r>
      <w:r w:rsidRPr="00727E40">
        <w:rPr>
          <w:bCs/>
        </w:rPr>
        <w:t>Web Linking – </w:t>
      </w:r>
      <w:ins w:id="321" w:author="Author">
        <w:r w:rsidRPr="00F454B5" w:rsidDel="00EE6462">
          <w:t xml:space="preserve"> </w:t>
        </w:r>
        <w:r w:rsidRPr="00EE6462">
          <w:t xml:space="preserve"> </w:t>
        </w:r>
      </w:ins>
      <w:r>
        <w:fldChar w:fldCharType="begin"/>
      </w:r>
      <w:r>
        <w:instrText>HYPERLINK "</w:instrText>
      </w:r>
      <w:r w:rsidRPr="00EE6462">
        <w:instrText>https://datatracker.ietf.org/doc/html/rfc8288</w:instrText>
      </w:r>
      <w:r>
        <w:instrText>"</w:instrText>
      </w:r>
      <w:r>
        <w:fldChar w:fldCharType="separate"/>
      </w:r>
      <w:r w:rsidRPr="004C6907">
        <w:rPr>
          <w:rStyle w:val="Hyperlink"/>
        </w:rPr>
        <w:t>https://</w:t>
      </w:r>
      <w:del w:id="322" w:author="Author">
        <w:r w:rsidRPr="00481A9B">
          <w:rPr>
            <w:rStyle w:val="Hyperlink"/>
            <w:bCs/>
          </w:rPr>
          <w:delText>tools</w:delText>
        </w:r>
      </w:del>
      <w:ins w:id="323" w:author="Author">
        <w:r w:rsidRPr="004C6907">
          <w:rPr>
            <w:rStyle w:val="Hyperlink"/>
          </w:rPr>
          <w:t>datatracker</w:t>
        </w:r>
      </w:ins>
      <w:r w:rsidRPr="004C6907">
        <w:rPr>
          <w:rStyle w:val="Hyperlink"/>
        </w:rPr>
        <w:t>.ietf.org/</w:t>
      </w:r>
      <w:del w:id="324" w:author="Author">
        <w:r w:rsidRPr="00481A9B">
          <w:rPr>
            <w:rStyle w:val="Hyperlink"/>
            <w:bCs/>
          </w:rPr>
          <w:delText>rfc/rfc5988.txt</w:delText>
        </w:r>
      </w:del>
      <w:ins w:id="325" w:author="Author">
        <w:r w:rsidRPr="004C6907">
          <w:rPr>
            <w:rStyle w:val="Hyperlink"/>
          </w:rPr>
          <w:t>doc/html/rfc8288</w:t>
        </w:r>
      </w:ins>
      <w:r>
        <w:fldChar w:fldCharType="end"/>
      </w:r>
    </w:p>
    <w:p w14:paraId="6A14F633" w14:textId="5E80C083" w:rsidR="005F0C38" w:rsidRDefault="00414973" w:rsidP="005E08C4">
      <w:pPr>
        <w:rPr>
          <w:ins w:id="326" w:author="Author"/>
          <w:del w:id="327" w:author="Author"/>
          <w:bCs/>
        </w:rPr>
      </w:pPr>
      <w:ins w:id="328" w:author="Author">
        <w:del w:id="329" w:author="Author">
          <w:r w:rsidRPr="00810958">
            <w:delText xml:space="preserve">RFC 7238: </w:delText>
          </w:r>
          <w:r w:rsidR="005F0C38">
            <w:tab/>
          </w:r>
          <w:r w:rsidR="005F0C38">
            <w:tab/>
          </w:r>
          <w:r w:rsidR="005F0C38">
            <w:tab/>
          </w:r>
          <w:r w:rsidRPr="00810958">
            <w:delText>The Hypertext Transfer Protocol Status Code 308 (Permanent Redirect)</w:delText>
          </w:r>
          <w:r>
            <w:rPr>
              <w:bCs/>
            </w:rPr>
            <w:delText xml:space="preserve"> </w:delText>
          </w:r>
          <w:r w:rsidR="005F0C38">
            <w:rPr>
              <w:bCs/>
            </w:rPr>
            <w:delText>–</w:delText>
          </w:r>
          <w:r>
            <w:rPr>
              <w:bCs/>
            </w:rPr>
            <w:delText xml:space="preserve"> </w:delText>
          </w:r>
        </w:del>
      </w:ins>
    </w:p>
    <w:p w14:paraId="0C314648" w14:textId="3796F106" w:rsidR="00D83305" w:rsidRDefault="005F0C38" w:rsidP="005E08C4">
      <w:pPr>
        <w:rPr>
          <w:ins w:id="330" w:author="Author"/>
          <w:del w:id="331" w:author="Author"/>
          <w:bCs/>
        </w:rPr>
      </w:pPr>
      <w:ins w:id="332" w:author="Author">
        <w:del w:id="333" w:author="Author">
          <w:r>
            <w:rPr>
              <w:bCs/>
            </w:rPr>
            <w:fldChar w:fldCharType="begin"/>
          </w:r>
          <w:r>
            <w:rPr>
              <w:bCs/>
            </w:rPr>
            <w:delInstrText>HYPERLINK "</w:delInstrText>
          </w:r>
          <w:r w:rsidRPr="00414973">
            <w:rPr>
              <w:bCs/>
            </w:rPr>
            <w:delInstrText>https://www.rfc-editor.org/rfc/rfc7238</w:delInstrText>
          </w:r>
          <w:r>
            <w:rPr>
              <w:bCs/>
            </w:rPr>
            <w:delInstrText>"</w:delInstrText>
          </w:r>
          <w:r>
            <w:rPr>
              <w:bCs/>
            </w:rPr>
          </w:r>
          <w:r>
            <w:rPr>
              <w:bCs/>
            </w:rPr>
            <w:fldChar w:fldCharType="separate"/>
          </w:r>
          <w:r w:rsidRPr="000C2969">
            <w:rPr>
              <w:rStyle w:val="Hyperlink"/>
              <w:bCs/>
            </w:rPr>
            <w:delText>https://www.rfc-editor.org/rfc/rfc7238</w:delText>
          </w:r>
          <w:r>
            <w:rPr>
              <w:bCs/>
            </w:rPr>
            <w:fldChar w:fldCharType="end"/>
          </w:r>
        </w:del>
      </w:ins>
    </w:p>
    <w:p w14:paraId="0DEE9E31" w14:textId="527A4A8F" w:rsidR="002E2B79" w:rsidRDefault="003629C2" w:rsidP="005E08C4">
      <w:pPr>
        <w:rPr>
          <w:bCs/>
        </w:rPr>
      </w:pPr>
      <w:ins w:id="334" w:author="Author">
        <w:r>
          <w:rPr>
            <w:bCs/>
          </w:rPr>
          <w:t xml:space="preserve">IETF </w:t>
        </w:r>
        <w:r w:rsidRPr="006D7917">
          <w:t xml:space="preserve">RFC 8297: </w:t>
        </w:r>
        <w:r>
          <w:rPr>
            <w:bCs/>
          </w:rPr>
          <w:tab/>
        </w:r>
        <w:r>
          <w:rPr>
            <w:bCs/>
          </w:rPr>
          <w:tab/>
        </w:r>
        <w:r w:rsidRPr="006D7917">
          <w:t>An HTTP Status Code for Indicating Hints</w:t>
        </w:r>
        <w:r w:rsidR="00CC3A14" w:rsidRPr="00727E40">
          <w:rPr>
            <w:bCs/>
          </w:rPr>
          <w:t xml:space="preserve"> –</w:t>
        </w:r>
        <w:r>
          <w:rPr>
            <w:bCs/>
          </w:rPr>
          <w:t xml:space="preserve"> </w:t>
        </w:r>
        <w:r>
          <w:rPr>
            <w:bCs/>
          </w:rPr>
          <w:fldChar w:fldCharType="begin"/>
        </w:r>
        <w:r>
          <w:rPr>
            <w:bCs/>
          </w:rPr>
          <w:instrText>HYPERLINK "</w:instrText>
        </w:r>
        <w:r w:rsidRPr="003629C2">
          <w:rPr>
            <w:bCs/>
          </w:rPr>
          <w:instrText>https://www.rfc-editor.org/rfc/rfc8297</w:instrText>
        </w:r>
        <w:r>
          <w:rPr>
            <w:bCs/>
          </w:rPr>
          <w:instrText>"</w:instrText>
        </w:r>
      </w:ins>
      <w:r w:rsidR="002309CF">
        <w:rPr>
          <w:bCs/>
        </w:rPr>
      </w:r>
      <w:ins w:id="335" w:author="Author">
        <w:r>
          <w:rPr>
            <w:bCs/>
          </w:rPr>
          <w:fldChar w:fldCharType="separate"/>
        </w:r>
        <w:r w:rsidRPr="000C2969">
          <w:rPr>
            <w:rStyle w:val="Hyperlink"/>
            <w:bCs/>
          </w:rPr>
          <w:t>https://www.rfc-editor.org/rfc/rfc8297</w:t>
        </w:r>
        <w:r>
          <w:rPr>
            <w:bCs/>
          </w:rPr>
          <w:fldChar w:fldCharType="end"/>
        </w:r>
        <w:r>
          <w:rPr>
            <w:bCs/>
          </w:rPr>
          <w:t xml:space="preserve"> </w:t>
        </w:r>
      </w:ins>
    </w:p>
    <w:p w14:paraId="780E80DA" w14:textId="5191F0BB" w:rsidR="00112CEA" w:rsidRDefault="00112CEA" w:rsidP="005E08C4">
      <w:pPr>
        <w:rPr>
          <w:ins w:id="336" w:author="Author"/>
        </w:rPr>
      </w:pPr>
      <w:ins w:id="337" w:author="Author">
        <w:r>
          <w:rPr>
            <w:bCs/>
          </w:rPr>
          <w:t>IETF RFC 9110</w:t>
        </w:r>
        <w:r w:rsidRPr="00727E40">
          <w:rPr>
            <w:bCs/>
          </w:rPr>
          <w:t> </w:t>
        </w:r>
        <w:r>
          <w:rPr>
            <w:bCs/>
          </w:rPr>
          <w:tab/>
        </w:r>
        <w:r>
          <w:rPr>
            <w:bCs/>
          </w:rPr>
          <w:tab/>
          <w:t>HTTP Semantics</w:t>
        </w:r>
        <w:r w:rsidRPr="00727E40">
          <w:rPr>
            <w:bCs/>
          </w:rPr>
          <w:t xml:space="preserve"> – </w:t>
        </w:r>
        <w:r>
          <w:rPr>
            <w:bCs/>
          </w:rPr>
          <w:fldChar w:fldCharType="begin"/>
        </w:r>
        <w:r>
          <w:rPr>
            <w:bCs/>
          </w:rPr>
          <w:instrText>HYPERLINK "</w:instrText>
        </w:r>
        <w:r w:rsidRPr="005F0C38">
          <w:rPr>
            <w:bCs/>
          </w:rPr>
          <w:instrText>https://www.ietf.org/rfc/rfc9110.pdf</w:instrText>
        </w:r>
        <w:r>
          <w:rPr>
            <w:bCs/>
          </w:rPr>
          <w:instrText>"</w:instrText>
        </w:r>
      </w:ins>
      <w:r w:rsidR="002309CF">
        <w:rPr>
          <w:bCs/>
        </w:rPr>
      </w:r>
      <w:ins w:id="338" w:author="Author">
        <w:r>
          <w:rPr>
            <w:bCs/>
          </w:rPr>
          <w:fldChar w:fldCharType="separate"/>
        </w:r>
        <w:r w:rsidRPr="000C2969">
          <w:rPr>
            <w:rStyle w:val="Hyperlink"/>
            <w:bCs/>
          </w:rPr>
          <w:t>https://www.ietf.org/rfc/rfc9110.pdf</w:t>
        </w:r>
        <w:r>
          <w:rPr>
            <w:bCs/>
          </w:rPr>
          <w:fldChar w:fldCharType="end"/>
        </w:r>
        <w:r>
          <w:rPr>
            <w:bCs/>
          </w:rPr>
          <w:t xml:space="preserve"> </w:t>
        </w:r>
      </w:ins>
    </w:p>
    <w:p w14:paraId="434BFC22" w14:textId="63E5D078" w:rsidR="00DB1132" w:rsidRDefault="00DB1132" w:rsidP="005E08C4">
      <w:ins w:id="339" w:author="Author">
        <w:r>
          <w:t>IETF RFC 9111</w:t>
        </w:r>
        <w:r>
          <w:tab/>
        </w:r>
        <w:r>
          <w:tab/>
        </w:r>
        <w:r w:rsidRPr="00BE3E6A">
          <w:t>HTTP Caching</w:t>
        </w:r>
        <w:r w:rsidR="00CC3A14" w:rsidRPr="00727E40">
          <w:rPr>
            <w:bCs/>
          </w:rPr>
          <w:t xml:space="preserve"> –</w:t>
        </w:r>
        <w:r>
          <w:t xml:space="preserve"> </w:t>
        </w:r>
      </w:ins>
      <w:r>
        <w:fldChar w:fldCharType="begin"/>
      </w:r>
      <w:r>
        <w:instrText>HYPERLINK "</w:instrText>
      </w:r>
      <w:r w:rsidRPr="00401D64">
        <w:instrText>https://datatracker.ietf.org/doc/html/rfc9111</w:instrText>
      </w:r>
      <w:r>
        <w:instrText>"</w:instrText>
      </w:r>
      <w:r>
        <w:fldChar w:fldCharType="separate"/>
      </w:r>
      <w:ins w:id="340" w:author="Author">
        <w:r w:rsidRPr="00CA342D">
          <w:rPr>
            <w:rStyle w:val="Hyperlink"/>
          </w:rPr>
          <w:t>https://datatracker.ietf.org/doc/html/rfc9111</w:t>
        </w:r>
      </w:ins>
      <w:r>
        <w:fldChar w:fldCharType="end"/>
      </w:r>
      <w:r>
        <w:t xml:space="preserve"> </w:t>
      </w:r>
    </w:p>
    <w:p w14:paraId="55147F51" w14:textId="77777777" w:rsidR="00DB1132" w:rsidRPr="00602E9E" w:rsidRDefault="00DB1132" w:rsidP="005E08C4">
      <w:pPr>
        <w:rPr>
          <w:del w:id="341" w:author="Author"/>
          <w:rStyle w:val="Hyperlink"/>
        </w:rPr>
      </w:pPr>
      <w:ins w:id="342" w:author="Author">
        <w:r w:rsidRPr="00727E40">
          <w:rPr>
            <w:bCs/>
          </w:rPr>
          <w:t>IE</w:t>
        </w:r>
        <w:r>
          <w:rPr>
            <w:bCs/>
          </w:rPr>
          <w:t>TF</w:t>
        </w:r>
      </w:ins>
      <w:r>
        <w:rPr>
          <w:bCs/>
        </w:rPr>
        <w:t xml:space="preserve"> RFC </w:t>
      </w:r>
      <w:del w:id="343" w:author="Author">
        <w:r>
          <w:rPr>
            <w:bCs/>
          </w:rPr>
          <w:delText>2119</w:delText>
        </w:r>
        <w:r>
          <w:rPr>
            <w:bCs/>
          </w:rPr>
          <w:tab/>
        </w:r>
        <w:r>
          <w:rPr>
            <w:bCs/>
          </w:rPr>
          <w:tab/>
        </w:r>
        <w:r w:rsidRPr="00727E40">
          <w:rPr>
            <w:bCs/>
          </w:rPr>
          <w:delText> Key words for use in RFCs to Indicate Requirement Levels – </w:delText>
        </w:r>
        <w:r w:rsidRPr="00602E9E">
          <w:rPr>
            <w:rStyle w:val="Hyperlink"/>
            <w:bCs/>
          </w:rPr>
          <w:delText>www.ietf.org/rfc/rfc2119.txt</w:delText>
        </w:r>
      </w:del>
    </w:p>
    <w:p w14:paraId="0E65248A" w14:textId="77777777" w:rsidR="00DB1132" w:rsidRPr="00727E40" w:rsidRDefault="00DB1132" w:rsidP="005E08C4">
      <w:pPr>
        <w:rPr>
          <w:del w:id="344" w:author="Author"/>
          <w:bCs/>
        </w:rPr>
      </w:pPr>
      <w:del w:id="345" w:author="Author">
        <w:r w:rsidRPr="00727E40">
          <w:rPr>
            <w:bCs/>
          </w:rPr>
          <w:delText>IE</w:delText>
        </w:r>
        <w:r>
          <w:rPr>
            <w:bCs/>
          </w:rPr>
          <w:delText>FT RFC 3339</w:delText>
        </w:r>
      </w:del>
      <w:ins w:id="346" w:author="Author">
        <w:r>
          <w:rPr>
            <w:bCs/>
          </w:rPr>
          <w:t>9557</w:t>
        </w:r>
      </w:ins>
      <w:r>
        <w:rPr>
          <w:bCs/>
        </w:rPr>
        <w:tab/>
      </w:r>
      <w:r>
        <w:rPr>
          <w:bCs/>
        </w:rPr>
        <w:tab/>
      </w:r>
      <w:r w:rsidRPr="00727E40">
        <w:rPr>
          <w:bCs/>
        </w:rPr>
        <w:t>Date and Time on the Internet: Timestamps – </w:t>
      </w:r>
      <w:del w:id="347" w:author="Author">
        <w:r>
          <w:fldChar w:fldCharType="begin"/>
        </w:r>
        <w:r>
          <w:delInstrText>HYPERLINK "file:///\\\\Wipogvafs01\\DAT2\\ORGIPIG\\SHARED\\HANDBOOK\\CONTENT\\3.%20WIPO%20Standards\\st%2090\\www.ietf.org\\rfc\\rfc3339.txt"</w:delInstrText>
        </w:r>
        <w:r>
          <w:fldChar w:fldCharType="separate"/>
        </w:r>
        <w:r w:rsidRPr="00481A9B">
          <w:rPr>
            <w:rStyle w:val="Hyperlink"/>
            <w:bCs/>
          </w:rPr>
          <w:delText>www.ietf.org/rfc/rfc3339.txt</w:delText>
        </w:r>
        <w:r>
          <w:fldChar w:fldCharType="end"/>
        </w:r>
        <w:r>
          <w:rPr>
            <w:bCs/>
          </w:rPr>
          <w:delText xml:space="preserve"> </w:delText>
        </w:r>
      </w:del>
    </w:p>
    <w:p w14:paraId="7E495DC6" w14:textId="67C35137" w:rsidR="00DB1132" w:rsidRDefault="00DB1132" w:rsidP="005E08C4">
      <w:pPr>
        <w:rPr>
          <w:ins w:id="348" w:author="Author"/>
          <w:bCs/>
        </w:rPr>
      </w:pPr>
      <w:del w:id="349" w:author="Author">
        <w:r>
          <w:rPr>
            <w:bCs/>
          </w:rPr>
          <w:delText>IEFT</w:delText>
        </w:r>
      </w:del>
      <w:ins w:id="350" w:author="Author">
        <w:r>
          <w:rPr>
            <w:bCs/>
          </w:rPr>
          <w:fldChar w:fldCharType="begin"/>
        </w:r>
        <w:r>
          <w:rPr>
            <w:bCs/>
          </w:rPr>
          <w:instrText>HYPERLINK "http://"</w:instrText>
        </w:r>
      </w:ins>
      <w:r w:rsidR="002309CF">
        <w:rPr>
          <w:bCs/>
        </w:rPr>
      </w:r>
      <w:ins w:id="351" w:author="Author">
        <w:r>
          <w:rPr>
            <w:bCs/>
          </w:rPr>
          <w:fldChar w:fldCharType="separate"/>
        </w:r>
      </w:ins>
      <w:r w:rsidR="00FF61FC" w:rsidRPr="00FF61FC">
        <w:rPr>
          <w:rStyle w:val="Hyperlink"/>
        </w:rPr>
        <w:t>http:///</w:t>
      </w:r>
      <w:ins w:id="352" w:author="Author">
        <w:r>
          <w:rPr>
            <w:bCs/>
          </w:rPr>
          <w:fldChar w:fldCharType="end"/>
        </w:r>
        <w:r>
          <w:rPr>
            <w:bCs/>
          </w:rPr>
          <w:t xml:space="preserve"> </w:t>
        </w:r>
        <w:r>
          <w:rPr>
            <w:bCs/>
          </w:rPr>
          <w:fldChar w:fldCharType="begin"/>
        </w:r>
        <w:r>
          <w:rPr>
            <w:bCs/>
          </w:rPr>
          <w:instrText>HYPERLINK "</w:instrText>
        </w:r>
        <w:r w:rsidRPr="005E39C9">
          <w:rPr>
            <w:bCs/>
          </w:rPr>
          <w:instrText>https://datatracker.ietf.org/doc/html/rfc9557</w:instrText>
        </w:r>
        <w:r>
          <w:rPr>
            <w:bCs/>
          </w:rPr>
          <w:instrText>"</w:instrText>
        </w:r>
      </w:ins>
      <w:r w:rsidR="002309CF">
        <w:rPr>
          <w:bCs/>
        </w:rPr>
      </w:r>
      <w:ins w:id="353" w:author="Author">
        <w:r>
          <w:rPr>
            <w:bCs/>
          </w:rPr>
          <w:fldChar w:fldCharType="separate"/>
        </w:r>
        <w:r w:rsidRPr="00A4378C">
          <w:rPr>
            <w:rStyle w:val="Hyperlink"/>
            <w:bCs/>
          </w:rPr>
          <w:t>https://datatracker.ietf.org/doc/html/rfc9557</w:t>
        </w:r>
        <w:r>
          <w:rPr>
            <w:bCs/>
          </w:rPr>
          <w:fldChar w:fldCharType="end"/>
        </w:r>
      </w:ins>
    </w:p>
    <w:p w14:paraId="2231D8F9" w14:textId="33214778" w:rsidR="005E48A2" w:rsidRPr="00B077EE" w:rsidRDefault="009747E2" w:rsidP="005E08C4">
      <w:pPr>
        <w:rPr>
          <w:bCs/>
          <w:lang w:val="pt-PT"/>
        </w:rPr>
      </w:pPr>
      <w:r w:rsidRPr="00B077EE">
        <w:rPr>
          <w:bCs/>
          <w:lang w:val="pt-PT"/>
        </w:rPr>
        <w:t>ISO 639-1</w:t>
      </w:r>
      <w:r w:rsidRPr="00B077EE">
        <w:rPr>
          <w:bCs/>
          <w:lang w:val="pt-PT"/>
        </w:rPr>
        <w:tab/>
      </w:r>
      <w:r w:rsidR="00DA36AD">
        <w:rPr>
          <w:bCs/>
          <w:lang w:val="pt-PT"/>
        </w:rPr>
        <w:tab/>
      </w:r>
      <w:r w:rsidRPr="00B077EE">
        <w:rPr>
          <w:bCs/>
          <w:lang w:val="pt-PT"/>
        </w:rPr>
        <w:tab/>
      </w:r>
      <w:r w:rsidR="005E48A2" w:rsidRPr="00B077EE">
        <w:rPr>
          <w:bCs/>
          <w:lang w:val="pt-PT"/>
        </w:rPr>
        <w:t>Language codes – </w:t>
      </w:r>
      <w:del w:id="354" w:author="Author">
        <w:r w:rsidR="005E48A2" w:rsidRPr="006636E1" w:rsidDel="00696F1A">
          <w:rPr>
            <w:lang w:val="it-IT"/>
            <w:rPrChange w:id="355" w:author="Author">
              <w:rPr>
                <w:rStyle w:val="Hyperlink"/>
              </w:rPr>
            </w:rPrChange>
          </w:rPr>
          <w:delText>https://en.wikipedia.org/wiki/List_of_ISO_639-1_codes</w:delText>
        </w:r>
      </w:del>
      <w:r w:rsidR="001E7CD5">
        <w:rPr>
          <w:lang w:val="it-IT"/>
        </w:rPr>
        <w:fldChar w:fldCharType="begin"/>
      </w:r>
      <w:r w:rsidR="001E7CD5">
        <w:rPr>
          <w:lang w:val="it-IT"/>
        </w:rPr>
        <w:instrText>HYPERLINK "</w:instrText>
      </w:r>
      <w:r w:rsidR="001E7CD5" w:rsidRPr="00810958">
        <w:rPr>
          <w:lang w:val="it-IT"/>
        </w:rPr>
        <w:instrText>https://www.iso.org/iso-639-language-code</w:instrText>
      </w:r>
      <w:r w:rsidR="001E7CD5">
        <w:rPr>
          <w:lang w:val="it-IT"/>
        </w:rPr>
        <w:instrText>"</w:instrText>
      </w:r>
      <w:r w:rsidR="002309CF">
        <w:rPr>
          <w:lang w:val="it-IT"/>
        </w:rPr>
      </w:r>
      <w:r w:rsidR="001E7CD5">
        <w:rPr>
          <w:lang w:val="it-IT"/>
        </w:rPr>
        <w:fldChar w:fldCharType="separate"/>
      </w:r>
      <w:ins w:id="356" w:author="Author">
        <w:r w:rsidR="001E7CD5" w:rsidRPr="00531F3C">
          <w:rPr>
            <w:rStyle w:val="Hyperlink"/>
            <w:lang w:val="it-IT"/>
          </w:rPr>
          <w:t>https://www.iso.org/iso-639-language-code</w:t>
        </w:r>
      </w:ins>
      <w:r w:rsidR="001E7CD5">
        <w:rPr>
          <w:lang w:val="it-IT"/>
        </w:rPr>
        <w:fldChar w:fldCharType="end"/>
      </w:r>
      <w:r w:rsidR="001E7CD5">
        <w:rPr>
          <w:lang w:val="it-IT"/>
        </w:rPr>
        <w:t xml:space="preserve"> </w:t>
      </w:r>
    </w:p>
    <w:p w14:paraId="2E9C5692" w14:textId="08C6EB4F" w:rsidR="005E48A2" w:rsidRPr="00727E40" w:rsidRDefault="009747E2" w:rsidP="005E08C4">
      <w:pPr>
        <w:rPr>
          <w:del w:id="357" w:author="Author"/>
          <w:bCs/>
        </w:rPr>
      </w:pPr>
      <w:r>
        <w:rPr>
          <w:bCs/>
        </w:rPr>
        <w:t>ISO 3166-1 alpha-2</w:t>
      </w:r>
      <w:r>
        <w:rPr>
          <w:bCs/>
        </w:rPr>
        <w:tab/>
      </w:r>
      <w:r>
        <w:rPr>
          <w:bCs/>
        </w:rPr>
        <w:tab/>
      </w:r>
      <w:r w:rsidR="005E48A2" w:rsidRPr="00727E40">
        <w:rPr>
          <w:bCs/>
        </w:rPr>
        <w:t>Two-letter acronyms for country codes –</w:t>
      </w:r>
      <w:del w:id="358" w:author="Author">
        <w:r w:rsidR="005E48A2" w:rsidRPr="00727E40">
          <w:rPr>
            <w:bCs/>
          </w:rPr>
          <w:delText> </w:delText>
        </w:r>
        <w:r w:rsidR="005E48A2" w:rsidDel="0080129B">
          <w:fldChar w:fldCharType="begin"/>
        </w:r>
        <w:r w:rsidR="005E48A2" w:rsidDel="0080129B">
          <w:delInstrText>HYPERLINK "https://en.wikipedia.org/wiki/ISO_3166-1_alpha-2"</w:delInstrText>
        </w:r>
        <w:r w:rsidR="005E48A2" w:rsidDel="0080129B">
          <w:fldChar w:fldCharType="separate"/>
        </w:r>
        <w:r w:rsidR="005E48A2" w:rsidRPr="008A0BA3" w:rsidDel="0080129B">
          <w:rPr>
            <w:rStyle w:val="Hyperlink"/>
          </w:rPr>
          <w:delText>https://en.wikipedia.org/wiki/ISO_3166-1_alpha-2</w:delText>
        </w:r>
        <w:r w:rsidR="005E48A2" w:rsidDel="0080129B">
          <w:fldChar w:fldCharType="end"/>
        </w:r>
      </w:del>
    </w:p>
    <w:p w14:paraId="6D5D83DF" w14:textId="4C9FE1AB" w:rsidR="005E48A2" w:rsidRPr="00727E40" w:rsidRDefault="009747E2" w:rsidP="005E08C4">
      <w:pPr>
        <w:rPr>
          <w:bCs/>
        </w:rPr>
      </w:pPr>
      <w:del w:id="359" w:author="Author">
        <w:r>
          <w:rPr>
            <w:bCs/>
          </w:rPr>
          <w:delText>ISO 3166-1 alpha-3</w:delText>
        </w:r>
        <w:r w:rsidR="005E48A2" w:rsidRPr="00727E40">
          <w:rPr>
            <w:bCs/>
          </w:rPr>
          <w:delText xml:space="preserve"> </w:delText>
        </w:r>
        <w:r>
          <w:rPr>
            <w:bCs/>
          </w:rPr>
          <w:tab/>
        </w:r>
        <w:r>
          <w:rPr>
            <w:bCs/>
          </w:rPr>
          <w:tab/>
        </w:r>
        <w:r w:rsidR="005E48A2" w:rsidRPr="00727E40">
          <w:rPr>
            <w:bCs/>
          </w:rPr>
          <w:delText xml:space="preserve">Three-letter acronyms for </w:delText>
        </w:r>
      </w:del>
      <w:ins w:id="360" w:author="Author">
        <w:r w:rsidR="00301880">
          <w:rPr>
            <w:bCs/>
          </w:rPr>
          <w:t xml:space="preserve"> </w:t>
        </w:r>
        <w:r w:rsidR="005E48A2" w:rsidRPr="00727E40">
          <w:rPr>
            <w:bCs/>
          </w:rPr>
          <w:t> </w:t>
        </w:r>
        <w:r w:rsidR="0080129B" w:rsidRPr="0080129B">
          <w:t xml:space="preserve"> https://www.iso.org/iso-3166-</w:t>
        </w:r>
      </w:ins>
      <w:r w:rsidR="0080129B" w:rsidRPr="0080129B">
        <w:t>country</w:t>
      </w:r>
      <w:del w:id="361" w:author="Author">
        <w:r w:rsidR="005E48A2" w:rsidRPr="00727E40">
          <w:rPr>
            <w:bCs/>
          </w:rPr>
          <w:delText xml:space="preserve"> codes – </w:delText>
        </w:r>
        <w:r w:rsidR="005E48A2">
          <w:fldChar w:fldCharType="begin"/>
        </w:r>
        <w:r w:rsidR="005E48A2">
          <w:delInstrText>HYPERLINK "https://en.wikipedia.org/wiki/ISO_3166-1_alpha-3"</w:delInstrText>
        </w:r>
        <w:r w:rsidR="005E48A2">
          <w:fldChar w:fldCharType="separate"/>
        </w:r>
        <w:r w:rsidR="005E48A2" w:rsidRPr="008A0BA3">
          <w:rPr>
            <w:rStyle w:val="Hyperlink"/>
          </w:rPr>
          <w:delText>https://en.wikipedia.org/wiki/ISO_3166-1_alpha-3</w:delText>
        </w:r>
        <w:r w:rsidR="005E48A2">
          <w:fldChar w:fldCharType="end"/>
        </w:r>
      </w:del>
      <w:ins w:id="362" w:author="Author">
        <w:r w:rsidR="0080129B" w:rsidRPr="0080129B">
          <w:t>-codes.html</w:t>
        </w:r>
      </w:ins>
    </w:p>
    <w:p w14:paraId="043326F1" w14:textId="3871F463" w:rsidR="005E48A2" w:rsidRPr="00727E40" w:rsidRDefault="009747E2" w:rsidP="005E08C4">
      <w:pPr>
        <w:rPr>
          <w:bCs/>
        </w:rPr>
      </w:pPr>
      <w:r>
        <w:rPr>
          <w:bCs/>
        </w:rPr>
        <w:t>ISO 4217</w:t>
      </w:r>
      <w:r w:rsidR="005E48A2" w:rsidRPr="00727E40">
        <w:rPr>
          <w:bCs/>
        </w:rPr>
        <w:t> </w:t>
      </w:r>
      <w:r>
        <w:rPr>
          <w:bCs/>
        </w:rPr>
        <w:tab/>
      </w:r>
      <w:r>
        <w:rPr>
          <w:bCs/>
        </w:rPr>
        <w:tab/>
      </w:r>
      <w:r>
        <w:rPr>
          <w:bCs/>
        </w:rPr>
        <w:tab/>
      </w:r>
      <w:r w:rsidR="005E48A2" w:rsidRPr="00727E40">
        <w:rPr>
          <w:bCs/>
        </w:rPr>
        <w:t>Currency Codes – </w:t>
      </w:r>
      <w:hyperlink r:id="rId45" w:history="1">
        <w:r w:rsidR="005E48A2" w:rsidRPr="008A0BA3">
          <w:rPr>
            <w:rStyle w:val="Hyperlink"/>
          </w:rPr>
          <w:t>www.iso.org/iso/home/standards/currency_codes.htm</w:t>
        </w:r>
      </w:hyperlink>
    </w:p>
    <w:p w14:paraId="396994C3" w14:textId="0ADA252A" w:rsidR="005E48A2" w:rsidRPr="00727E40" w:rsidRDefault="009747E2" w:rsidP="005E08C4">
      <w:pPr>
        <w:rPr>
          <w:bCs/>
        </w:rPr>
      </w:pPr>
      <w:r>
        <w:rPr>
          <w:bCs/>
        </w:rPr>
        <w:t>ISO 8601</w:t>
      </w:r>
      <w:r w:rsidR="005E48A2" w:rsidRPr="00727E40">
        <w:rPr>
          <w:bCs/>
        </w:rPr>
        <w:t> </w:t>
      </w:r>
      <w:r>
        <w:rPr>
          <w:bCs/>
        </w:rPr>
        <w:tab/>
      </w:r>
      <w:r>
        <w:rPr>
          <w:bCs/>
        </w:rPr>
        <w:tab/>
      </w:r>
      <w:r>
        <w:rPr>
          <w:bCs/>
        </w:rPr>
        <w:tab/>
      </w:r>
      <w:r w:rsidR="005E48A2" w:rsidRPr="00727E40">
        <w:rPr>
          <w:bCs/>
        </w:rPr>
        <w:t>Date and Time Formats –</w:t>
      </w:r>
      <w:del w:id="363" w:author="Author">
        <w:r w:rsidR="005E48A2" w:rsidDel="00330F87">
          <w:fldChar w:fldCharType="begin"/>
        </w:r>
        <w:r w:rsidR="005E48A2" w:rsidDel="00330F87">
          <w:delInstrText>HYPERLINK "https://en.wikipedia.org/wiki/ISO_8601"</w:delInstrText>
        </w:r>
        <w:r w:rsidR="005E48A2" w:rsidDel="00330F87">
          <w:fldChar w:fldCharType="separate"/>
        </w:r>
        <w:r w:rsidR="005E48A2" w:rsidRPr="008A0BA3" w:rsidDel="00330F87">
          <w:rPr>
            <w:rStyle w:val="Hyperlink"/>
          </w:rPr>
          <w:delText>https://en.wikipedia.org/wiki/ISO_8601</w:delText>
        </w:r>
        <w:r w:rsidR="005E48A2" w:rsidDel="00330F87">
          <w:fldChar w:fldCharType="end"/>
        </w:r>
      </w:del>
      <w:ins w:id="364" w:author="Author">
        <w:r w:rsidR="00330F87" w:rsidRPr="00330F87">
          <w:t xml:space="preserve"> </w:t>
        </w:r>
      </w:ins>
      <w:r w:rsidR="00654A1E">
        <w:fldChar w:fldCharType="begin"/>
      </w:r>
      <w:r w:rsidR="00654A1E">
        <w:instrText>HYPERLINK "</w:instrText>
      </w:r>
      <w:r w:rsidR="00654A1E" w:rsidRPr="00330F87">
        <w:instrText>https://www.iso.org/iso-8601-date-and-time-format.html</w:instrText>
      </w:r>
      <w:r w:rsidR="00654A1E">
        <w:instrText>"</w:instrText>
      </w:r>
      <w:r w:rsidR="00654A1E">
        <w:fldChar w:fldCharType="separate"/>
      </w:r>
      <w:ins w:id="365" w:author="Author">
        <w:r w:rsidR="00654A1E" w:rsidRPr="00531F3C">
          <w:rPr>
            <w:rStyle w:val="Hyperlink"/>
          </w:rPr>
          <w:t>https://www.iso.org/iso-8601-date-and-time-format.html</w:t>
        </w:r>
      </w:ins>
      <w:r w:rsidR="00654A1E">
        <w:fldChar w:fldCharType="end"/>
      </w:r>
      <w:r w:rsidR="00654A1E">
        <w:t xml:space="preserve"> </w:t>
      </w:r>
    </w:p>
    <w:p w14:paraId="09C32D14" w14:textId="6FD4370B" w:rsidR="00654A1E" w:rsidRPr="00654A1E" w:rsidRDefault="00654A1E" w:rsidP="005E08C4">
      <w:pPr>
        <w:rPr>
          <w:bCs/>
          <w:szCs w:val="17"/>
        </w:rPr>
      </w:pPr>
      <w:r w:rsidRPr="00654A1E">
        <w:rPr>
          <w:rFonts w:cs="Arial"/>
          <w:szCs w:val="17"/>
        </w:rPr>
        <w:t>IANA Internet Assigned Number authority:</w:t>
      </w:r>
      <w:r w:rsidRPr="00654A1E">
        <w:rPr>
          <w:rFonts w:cs="Arial"/>
          <w:szCs w:val="17"/>
        </w:rPr>
        <w:tab/>
      </w:r>
      <w:hyperlink r:id="rId46" w:history="1">
        <w:r w:rsidRPr="00654A1E">
          <w:rPr>
            <w:rStyle w:val="Hyperlink"/>
            <w:bCs/>
            <w:szCs w:val="17"/>
          </w:rPr>
          <w:t>https://www.iana.org/assignments/http-status-codes/http-status-codes.xhtml</w:t>
        </w:r>
      </w:hyperlink>
    </w:p>
    <w:p w14:paraId="227CD2EF" w14:textId="1F7E70B1" w:rsidR="005E48A2" w:rsidRPr="00954718" w:rsidRDefault="005E48A2" w:rsidP="005E08C4">
      <w:pPr>
        <w:rPr>
          <w:bCs/>
          <w:lang w:val="pl-PL"/>
        </w:rPr>
      </w:pPr>
      <w:r w:rsidRPr="00954718">
        <w:rPr>
          <w:bCs/>
          <w:lang w:val="pl-PL"/>
        </w:rPr>
        <w:t>O</w:t>
      </w:r>
      <w:r w:rsidR="001A11AB" w:rsidRPr="00954718">
        <w:rPr>
          <w:bCs/>
          <w:lang w:val="pl-PL"/>
        </w:rPr>
        <w:t>d</w:t>
      </w:r>
      <w:r w:rsidRPr="00954718">
        <w:rPr>
          <w:bCs/>
          <w:lang w:val="pl-PL"/>
        </w:rPr>
        <w:t>ata</w:t>
      </w:r>
      <w:r w:rsidR="001A11AB">
        <w:rPr>
          <w:bCs/>
          <w:lang w:val="pl-PL"/>
        </w:rPr>
        <w:tab/>
      </w:r>
      <w:r w:rsidR="00CF4C84" w:rsidRPr="00954718">
        <w:rPr>
          <w:bCs/>
          <w:lang w:val="pl-PL"/>
        </w:rPr>
        <w:tab/>
      </w:r>
      <w:r w:rsidR="00CF4C84" w:rsidRPr="00954718">
        <w:rPr>
          <w:bCs/>
          <w:lang w:val="pl-PL"/>
        </w:rPr>
        <w:tab/>
      </w:r>
      <w:r w:rsidR="00CF4C84" w:rsidRPr="00954718">
        <w:rPr>
          <w:bCs/>
          <w:lang w:val="pl-PL"/>
        </w:rPr>
        <w:tab/>
      </w:r>
      <w:hyperlink r:id="rId47" w:history="1">
        <w:r w:rsidR="00C929FA" w:rsidRPr="00954718">
          <w:rPr>
            <w:rStyle w:val="Hyperlink"/>
            <w:lang w:val="pl-PL"/>
          </w:rPr>
          <w:t>https://www.odata.org/</w:t>
        </w:r>
      </w:hyperlink>
    </w:p>
    <w:p w14:paraId="29B4E95A" w14:textId="6DF5E78A" w:rsidR="005E48A2" w:rsidRPr="00954718" w:rsidRDefault="005E48A2" w:rsidP="005E08C4">
      <w:pPr>
        <w:rPr>
          <w:bCs/>
          <w:lang w:val="pl-PL"/>
        </w:rPr>
      </w:pPr>
      <w:r w:rsidRPr="00954718">
        <w:rPr>
          <w:bCs/>
          <w:lang w:val="pl-PL"/>
        </w:rPr>
        <w:t>OASIS OData Metadata Service Entity</w:t>
      </w:r>
      <w:ins w:id="366" w:author="Author">
        <w:r w:rsidR="00AF14A5">
          <w:rPr>
            <w:bCs/>
            <w:lang w:val="pl-PL"/>
          </w:rPr>
          <w:t xml:space="preserve"> </w:t>
        </w:r>
      </w:ins>
      <w:del w:id="367" w:author="Author">
        <w:r w:rsidRPr="00954718" w:rsidDel="00AF14A5">
          <w:rPr>
            <w:bCs/>
            <w:lang w:val="pl-PL"/>
          </w:rPr>
          <w:delText xml:space="preserve"> M</w:delText>
        </w:r>
      </w:del>
      <w:ins w:id="368" w:author="Author">
        <w:r w:rsidR="00AF14A5">
          <w:rPr>
            <w:bCs/>
            <w:lang w:val="pl-PL"/>
          </w:rPr>
          <w:t>M</w:t>
        </w:r>
      </w:ins>
      <w:r w:rsidRPr="00954718">
        <w:rPr>
          <w:bCs/>
          <w:lang w:val="pl-PL"/>
        </w:rPr>
        <w:t>odel</w:t>
      </w:r>
      <w:ins w:id="369" w:author="Author">
        <w:r w:rsidR="00406AA6" w:rsidRPr="002309CF">
          <w:rPr>
            <w:bCs/>
            <w:lang w:val="pl-PL"/>
          </w:rPr>
          <w:t xml:space="preserve"> –</w:t>
        </w:r>
      </w:ins>
      <w:r w:rsidR="00406AA6">
        <w:rPr>
          <w:bCs/>
          <w:lang w:val="pl-PL"/>
        </w:rPr>
        <w:t xml:space="preserve"> </w:t>
      </w:r>
      <w:del w:id="370" w:author="Author">
        <w:r w:rsidRPr="00954718" w:rsidDel="00AF14A5">
          <w:rPr>
            <w:rStyle w:val="Hyperlink"/>
            <w:lang w:val="pl-PL"/>
          </w:rPr>
          <w:delText> </w:delText>
        </w:r>
      </w:del>
      <w:r w:rsidR="00AF14A5">
        <w:rPr>
          <w:lang w:val="pl-PL"/>
        </w:rPr>
        <w:fldChar w:fldCharType="begin"/>
      </w:r>
      <w:r w:rsidR="00AF14A5">
        <w:rPr>
          <w:lang w:val="pl-PL"/>
        </w:rPr>
        <w:instrText>HYPERLINK "</w:instrText>
      </w:r>
      <w:r w:rsidR="00AF14A5" w:rsidRPr="005E43B1">
        <w:rPr>
          <w:lang w:val="pl-PL"/>
        </w:rPr>
        <w:instrText>http://docs.oasisopen.org/odata/odata/v4.0/os/models/MetadataService.edmx</w:instrText>
      </w:r>
      <w:r w:rsidR="00AF14A5">
        <w:rPr>
          <w:lang w:val="pl-PL"/>
        </w:rPr>
        <w:instrText>"</w:instrText>
      </w:r>
      <w:r w:rsidR="002309CF">
        <w:rPr>
          <w:lang w:val="pl-PL"/>
        </w:rPr>
      </w:r>
      <w:r w:rsidR="00AF14A5">
        <w:rPr>
          <w:lang w:val="pl-PL"/>
        </w:rPr>
        <w:fldChar w:fldCharType="separate"/>
      </w:r>
      <w:r w:rsidR="00AF14A5" w:rsidRPr="00AF14A5">
        <w:rPr>
          <w:rStyle w:val="Hyperlink"/>
          <w:lang w:val="pl-PL"/>
        </w:rPr>
        <w:t>http://docs.oasisopen.org/odata/odata/v4.0/os/models/MetadataService.edmx</w:t>
      </w:r>
      <w:ins w:id="371" w:author="Author">
        <w:r w:rsidR="00AF14A5">
          <w:rPr>
            <w:lang w:val="pl-PL"/>
          </w:rPr>
          <w:fldChar w:fldCharType="end"/>
        </w:r>
      </w:ins>
    </w:p>
    <w:p w14:paraId="1C68E2F6" w14:textId="2FAAB6B8" w:rsidR="005E48A2" w:rsidRPr="00B04C1E" w:rsidRDefault="005E48A2" w:rsidP="005E08C4">
      <w:pPr>
        <w:rPr>
          <w:lang w:val="fr-FR"/>
        </w:rPr>
      </w:pPr>
      <w:r w:rsidRPr="00954718">
        <w:rPr>
          <w:bCs/>
          <w:lang w:val="pl-PL"/>
        </w:rPr>
        <w:t xml:space="preserve">OASIS OData JSON Format Version 4.0. </w:t>
      </w:r>
      <w:r w:rsidRPr="00727E40">
        <w:rPr>
          <w:bCs/>
        </w:rPr>
        <w:t>Edited by Ralf Handl, Michael Pizzo, and Mark Biamonte.</w:t>
      </w:r>
      <w:r w:rsidR="004211C8">
        <w:rPr>
          <w:bCs/>
        </w:rPr>
        <w:t xml:space="preserve"> </w:t>
      </w:r>
      <w:r w:rsidRPr="00727E40">
        <w:rPr>
          <w:bCs/>
        </w:rPr>
        <w:t xml:space="preserve"> </w:t>
      </w:r>
      <w:del w:id="372" w:author="Author">
        <w:r w:rsidRPr="002E1980">
          <w:delText>Latest version – </w:delText>
        </w:r>
        <w:r w:rsidDel="001C281F">
          <w:fldChar w:fldCharType="begin"/>
        </w:r>
        <w:r w:rsidRPr="002E1980" w:rsidDel="001C281F">
          <w:delInstrText>HYPERLINK "http://docs.oasis-open.org/odata/odata-json-format/v4.0/odata-json-format-v4.0.html"</w:delInstrText>
        </w:r>
        <w:r w:rsidDel="001C281F">
          <w:fldChar w:fldCharType="separate"/>
        </w:r>
        <w:r w:rsidRPr="002E1980" w:rsidDel="001C281F">
          <w:rPr>
            <w:rStyle w:val="Hyperlink"/>
          </w:rPr>
          <w:delText>http://docs.oasis-open.org/odata/odata-json-format/v4.0/odata-json-format-v4.0.html</w:delText>
        </w:r>
        <w:r w:rsidDel="001C281F">
          <w:fldChar w:fldCharType="end"/>
        </w:r>
      </w:del>
      <w:proofErr w:type="spellStart"/>
      <w:ins w:id="373" w:author="Author">
        <w:r w:rsidRPr="00B04C1E">
          <w:rPr>
            <w:lang w:val="fr-FR"/>
          </w:rPr>
          <w:t>Latest</w:t>
        </w:r>
        <w:proofErr w:type="spellEnd"/>
        <w:r w:rsidRPr="00B04C1E">
          <w:rPr>
            <w:lang w:val="fr-FR"/>
          </w:rPr>
          <w:t xml:space="preserve"> version –</w:t>
        </w:r>
        <w:r w:rsidR="001C281F" w:rsidRPr="00B04C1E">
          <w:rPr>
            <w:lang w:val="fr-FR"/>
          </w:rPr>
          <w:t xml:space="preserve"> </w:t>
        </w:r>
        <w:r w:rsidR="00AF14A5">
          <w:rPr>
            <w:lang w:val="de-DE"/>
          </w:rPr>
          <w:fldChar w:fldCharType="begin"/>
        </w:r>
        <w:r w:rsidR="00AF14A5" w:rsidRPr="00B04C1E">
          <w:rPr>
            <w:lang w:val="fr-FR"/>
          </w:rPr>
          <w:instrText>HYPERLINK "https://docs.oasis-open.org/odata/odata/v4.0/os/models/MetadataService.edmx"</w:instrText>
        </w:r>
      </w:ins>
      <w:r w:rsidR="002309CF">
        <w:rPr>
          <w:lang w:val="de-DE"/>
        </w:rPr>
      </w:r>
      <w:ins w:id="374" w:author="Author">
        <w:r w:rsidR="00AF14A5">
          <w:rPr>
            <w:lang w:val="de-DE"/>
          </w:rPr>
          <w:fldChar w:fldCharType="separate"/>
        </w:r>
        <w:r w:rsidR="00AF14A5" w:rsidRPr="00B04C1E">
          <w:rPr>
            <w:rStyle w:val="Hyperlink"/>
            <w:lang w:val="fr-FR"/>
          </w:rPr>
          <w:t>https://docs.oasis-open.org/odata/odata/v4.0/os/models/MetadataService.edmx</w:t>
        </w:r>
        <w:r w:rsidR="00AF14A5">
          <w:rPr>
            <w:lang w:val="de-DE"/>
          </w:rPr>
          <w:fldChar w:fldCharType="end"/>
        </w:r>
        <w:r w:rsidR="00AF14A5" w:rsidRPr="00B04C1E">
          <w:rPr>
            <w:lang w:val="fr-FR"/>
          </w:rPr>
          <w:t xml:space="preserve"> </w:t>
        </w:r>
      </w:ins>
    </w:p>
    <w:p w14:paraId="7ED7B2DB" w14:textId="361A6635" w:rsidR="005E48A2" w:rsidRPr="00B077EE" w:rsidRDefault="005E48A2" w:rsidP="005E08C4">
      <w:pPr>
        <w:rPr>
          <w:lang w:val="it-IT"/>
        </w:rPr>
      </w:pPr>
      <w:r w:rsidRPr="006636E1">
        <w:t xml:space="preserve">OASIS OData Atom Format Version 4.0. </w:t>
      </w:r>
      <w:r w:rsidRPr="005031A8">
        <w:rPr>
          <w:bCs/>
        </w:rPr>
        <w:t xml:space="preserve">Edited by Martin Zurmuehl, Michael Pizzo, and Ralf Handl. </w:t>
      </w:r>
      <w:r w:rsidR="004211C8">
        <w:rPr>
          <w:bCs/>
        </w:rPr>
        <w:t xml:space="preserve"> </w:t>
      </w:r>
      <w:r w:rsidRPr="00B077EE">
        <w:rPr>
          <w:lang w:val="it-IT"/>
        </w:rPr>
        <w:t>Latest version</w:t>
      </w:r>
      <w:r w:rsidR="00406AA6">
        <w:rPr>
          <w:lang w:val="it-IT"/>
        </w:rPr>
        <w:t xml:space="preserve"> </w:t>
      </w:r>
      <w:r w:rsidRPr="00B077EE">
        <w:rPr>
          <w:lang w:val="it-IT"/>
        </w:rPr>
        <w:t>–</w:t>
      </w:r>
      <w:r w:rsidR="00406AA6">
        <w:rPr>
          <w:lang w:val="it-IT"/>
        </w:rPr>
        <w:t xml:space="preserve"> </w:t>
      </w:r>
      <w:r>
        <w:fldChar w:fldCharType="begin"/>
      </w:r>
      <w:r w:rsidRPr="002309CF">
        <w:rPr>
          <w:lang w:val="fr-FR"/>
        </w:rPr>
        <w:instrText>HYPERLINK "http://docs.oasis-open.org/odata/odata-atom-format/v4.0/odata-atom-format-v4.0.html"</w:instrText>
      </w:r>
      <w:r>
        <w:fldChar w:fldCharType="separate"/>
      </w:r>
      <w:r w:rsidRPr="00B077EE">
        <w:rPr>
          <w:rStyle w:val="Hyperlink"/>
          <w:lang w:val="it-IT"/>
        </w:rPr>
        <w:t>http://docs.oasis-open.org/odata/odata-atom-format/v4.0/odata-atom-format-v4.0.html</w:t>
      </w:r>
      <w:r>
        <w:fldChar w:fldCharType="end"/>
      </w:r>
    </w:p>
    <w:p w14:paraId="6FCC7FD2" w14:textId="53E2ECC9" w:rsidR="00655BFF" w:rsidRPr="00B077EE" w:rsidRDefault="00655BFF" w:rsidP="005E08C4">
      <w:pPr>
        <w:rPr>
          <w:lang w:val="it-IT"/>
        </w:rPr>
      </w:pPr>
      <w:r w:rsidRPr="00B077EE">
        <w:rPr>
          <w:lang w:val="it-IT"/>
        </w:rPr>
        <w:t>OASIS OData OData Version 4.0</w:t>
      </w:r>
    </w:p>
    <w:p w14:paraId="76F7D013" w14:textId="182D31E3" w:rsidR="00655BFF" w:rsidRPr="000E179B" w:rsidRDefault="005E48A2" w:rsidP="00507083">
      <w:pPr>
        <w:pStyle w:val="Level1Bullet"/>
        <w:rPr>
          <w:lang w:val="it-IT"/>
        </w:rPr>
      </w:pPr>
      <w:r w:rsidRPr="000E179B">
        <w:rPr>
          <w:lang w:val="it-IT"/>
        </w:rPr>
        <w:t xml:space="preserve">Part 1: </w:t>
      </w:r>
      <w:r w:rsidR="000E179B">
        <w:rPr>
          <w:lang w:val="it-IT"/>
        </w:rPr>
        <w:t xml:space="preserve"> </w:t>
      </w:r>
      <w:r w:rsidRPr="000E179B">
        <w:rPr>
          <w:lang w:val="it-IT"/>
        </w:rPr>
        <w:t>Protocol</w:t>
      </w:r>
      <w:r w:rsidR="000E179B">
        <w:rPr>
          <w:lang w:val="it-IT"/>
        </w:rPr>
        <w:t xml:space="preserve"> </w:t>
      </w:r>
      <w:r w:rsidRPr="000E179B">
        <w:rPr>
          <w:lang w:val="it-IT"/>
        </w:rPr>
        <w:t>–</w:t>
      </w:r>
      <w:r w:rsidR="000E179B">
        <w:rPr>
          <w:lang w:val="it-IT"/>
        </w:rPr>
        <w:t xml:space="preserve"> </w:t>
      </w:r>
      <w:hyperlink r:id="rId48" w:history="1">
        <w:r w:rsidR="000E179B" w:rsidRPr="00914D20">
          <w:rPr>
            <w:rStyle w:val="Hyperlink"/>
            <w:lang w:val="it-IT"/>
          </w:rPr>
          <w:t>http://docs.oasis-open.org/odata/odata/v4.0/os/part1-protocol/odata-v4.0-os-part1-protocol.html</w:t>
        </w:r>
      </w:hyperlink>
      <w:r w:rsidR="000E179B">
        <w:rPr>
          <w:lang w:val="it-IT"/>
        </w:rPr>
        <w:t xml:space="preserve"> </w:t>
      </w:r>
    </w:p>
    <w:p w14:paraId="2DBEC464" w14:textId="53FE6C13" w:rsidR="000E179B" w:rsidRPr="000E179B" w:rsidRDefault="005E48A2" w:rsidP="000E179B">
      <w:pPr>
        <w:pStyle w:val="Level1Bullet"/>
        <w:rPr>
          <w:lang w:val="it-IT"/>
        </w:rPr>
      </w:pPr>
      <w:r w:rsidRPr="000E179B">
        <w:rPr>
          <w:lang w:val="it-IT"/>
        </w:rPr>
        <w:t xml:space="preserve">Part 2: </w:t>
      </w:r>
      <w:r w:rsidR="000E179B">
        <w:rPr>
          <w:lang w:val="it-IT"/>
        </w:rPr>
        <w:t xml:space="preserve"> </w:t>
      </w:r>
      <w:r w:rsidRPr="000E179B">
        <w:rPr>
          <w:lang w:val="it-IT"/>
        </w:rPr>
        <w:t>URL Conventions –</w:t>
      </w:r>
      <w:r w:rsidR="000E179B" w:rsidRPr="000E179B">
        <w:rPr>
          <w:lang w:val="it-IT"/>
        </w:rPr>
        <w:t xml:space="preserve"> </w:t>
      </w:r>
      <w:r w:rsidR="000E179B">
        <w:fldChar w:fldCharType="begin"/>
      </w:r>
      <w:r w:rsidR="000E179B" w:rsidRPr="002309CF">
        <w:rPr>
          <w:lang w:val="it-IT"/>
        </w:rPr>
        <w:instrText>HYPERLINK "http://docs.oasis-open.org/odata/odata/v4.0/os/part2-url-conventions/odata-v4.0-os-part2-url-conventions.html"</w:instrText>
      </w:r>
      <w:r w:rsidR="000E179B">
        <w:fldChar w:fldCharType="separate"/>
      </w:r>
      <w:r w:rsidR="000E179B" w:rsidRPr="00914D20">
        <w:rPr>
          <w:rStyle w:val="Hyperlink"/>
          <w:lang w:val="it-IT"/>
        </w:rPr>
        <w:t>http://docs.oasis-open.org/odata/odata/v4.0/os/part2-url-conventions/odata-v4.0-os-part2-url-conventions.html</w:t>
      </w:r>
      <w:r w:rsidR="000E179B">
        <w:fldChar w:fldCharType="end"/>
      </w:r>
    </w:p>
    <w:p w14:paraId="1ECCB763" w14:textId="1F66309B" w:rsidR="005E48A2" w:rsidRPr="00507083" w:rsidRDefault="005E48A2" w:rsidP="00507083">
      <w:pPr>
        <w:pStyle w:val="Level1Bullet"/>
      </w:pPr>
      <w:r w:rsidRPr="00507083">
        <w:t>Part 3:</w:t>
      </w:r>
      <w:r w:rsidR="000E179B">
        <w:t xml:space="preserve"> </w:t>
      </w:r>
      <w:r w:rsidRPr="00507083">
        <w:t xml:space="preserve"> Common Sch</w:t>
      </w:r>
      <w:r w:rsidR="00655BFF" w:rsidRPr="00507083">
        <w:t>ema Definition Language (CSDL)</w:t>
      </w:r>
      <w:r w:rsidR="000E179B" w:rsidRPr="00727E40">
        <w:rPr>
          <w:bCs/>
        </w:rPr>
        <w:t xml:space="preserve"> –</w:t>
      </w:r>
      <w:r w:rsidR="000E179B">
        <w:rPr>
          <w:bCs/>
        </w:rPr>
        <w:t xml:space="preserve"> </w:t>
      </w:r>
      <w:hyperlink r:id="rId49" w:history="1">
        <w:r w:rsidR="000E179B" w:rsidRPr="00914D20">
          <w:rPr>
            <w:rStyle w:val="Hyperlink"/>
          </w:rPr>
          <w:t>http://docs.oasis-open.org/odata/odata/v4.0/os/part3-csdl/odata-v4.0-os-part3-csdl.html</w:t>
        </w:r>
      </w:hyperlink>
      <w:r w:rsidR="000E179B">
        <w:t xml:space="preserve"> </w:t>
      </w:r>
    </w:p>
    <w:p w14:paraId="2EA41F6B" w14:textId="3639CC5F" w:rsidR="005E48A2" w:rsidRPr="00727E40" w:rsidRDefault="005E48A2" w:rsidP="005E08C4">
      <w:pPr>
        <w:rPr>
          <w:bCs/>
        </w:rPr>
      </w:pPr>
      <w:r w:rsidRPr="00727E40">
        <w:rPr>
          <w:bCs/>
        </w:rPr>
        <w:t>OASIS ABNF components: OData ABNF Construction Rules Version 4.0 and OData ABNF Test Cases – </w:t>
      </w:r>
      <w:hyperlink r:id="rId50" w:history="1">
        <w:r w:rsidRPr="00873F33">
          <w:rPr>
            <w:rStyle w:val="Hyperlink"/>
          </w:rPr>
          <w:t>http://docs.oasis-open.org/odata/odata/v4.0/os/abnf/</w:t>
        </w:r>
      </w:hyperlink>
    </w:p>
    <w:p w14:paraId="6956062A" w14:textId="6BC25D69" w:rsidR="005E48A2" w:rsidRPr="00727E40" w:rsidRDefault="005E48A2" w:rsidP="005E08C4">
      <w:pPr>
        <w:rPr>
          <w:bCs/>
        </w:rPr>
      </w:pPr>
      <w:r w:rsidRPr="00727E40">
        <w:rPr>
          <w:bCs/>
        </w:rPr>
        <w:t>OASIS Vocabulary components: OData Core Vocabulary, OData Measures Vocabulary and OData Capabilities Vocabulary – </w:t>
      </w:r>
      <w:hyperlink r:id="rId51" w:history="1">
        <w:r w:rsidRPr="00873F33">
          <w:rPr>
            <w:rStyle w:val="Hyperlink"/>
          </w:rPr>
          <w:t>http://docs.oasis-open.org/odata/odata/v4.0/os/vocabularies/</w:t>
        </w:r>
      </w:hyperlink>
    </w:p>
    <w:p w14:paraId="1AC131A6" w14:textId="0555D16A" w:rsidR="00655BFF" w:rsidRDefault="005E48A2" w:rsidP="005E08C4">
      <w:pPr>
        <w:rPr>
          <w:bCs/>
        </w:rPr>
      </w:pPr>
      <w:r w:rsidRPr="00727E40">
        <w:rPr>
          <w:bCs/>
        </w:rPr>
        <w:t>OASIS XML schemas: </w:t>
      </w:r>
    </w:p>
    <w:p w14:paraId="24375F3D" w14:textId="30FC4F9A" w:rsidR="005E48A2" w:rsidRPr="00727E40" w:rsidRDefault="00655BFF" w:rsidP="005E08C4">
      <w:pPr>
        <w:rPr>
          <w:bCs/>
        </w:rPr>
      </w:pPr>
      <w:r w:rsidRPr="00727E40">
        <w:rPr>
          <w:bCs/>
        </w:rPr>
        <w:t xml:space="preserve">OData EDMX XML </w:t>
      </w:r>
      <w:r>
        <w:rPr>
          <w:bCs/>
        </w:rPr>
        <w:t>Schema and OData EDM XML Schema</w:t>
      </w:r>
      <w:r w:rsidR="000E179B">
        <w:rPr>
          <w:bCs/>
        </w:rPr>
        <w:t xml:space="preserve"> </w:t>
      </w:r>
      <w:hyperlink r:id="rId52" w:history="1">
        <w:r w:rsidR="005E48A2" w:rsidRPr="00873F33">
          <w:rPr>
            <w:rStyle w:val="Hyperlink"/>
          </w:rPr>
          <w:t>http://docs.oasis-open.org/odata/odata/v4.0/os/schemas/</w:t>
        </w:r>
      </w:hyperlink>
    </w:p>
    <w:p w14:paraId="7B4D62CD" w14:textId="77634CC1" w:rsidR="005E48A2" w:rsidRPr="00727E40" w:rsidRDefault="00CF4C84" w:rsidP="005E08C4">
      <w:pPr>
        <w:rPr>
          <w:bCs/>
        </w:rPr>
      </w:pPr>
      <w:r>
        <w:rPr>
          <w:bCs/>
        </w:rPr>
        <w:t>OASIS SAML 2.0</w:t>
      </w:r>
      <w:r>
        <w:rPr>
          <w:bCs/>
        </w:rPr>
        <w:tab/>
      </w:r>
      <w:r>
        <w:rPr>
          <w:bCs/>
        </w:rPr>
        <w:tab/>
      </w:r>
      <w:ins w:id="375" w:author="Author">
        <w:r w:rsidR="00AF14A5">
          <w:rPr>
            <w:bCs/>
          </w:rPr>
          <w:tab/>
        </w:r>
      </w:ins>
      <w:del w:id="376" w:author="Author">
        <w:r w:rsidDel="00AF14A5">
          <w:rPr>
            <w:bCs/>
          </w:rPr>
          <w:tab/>
        </w:r>
      </w:del>
      <w:r w:rsidR="00AF14A5">
        <w:fldChar w:fldCharType="begin"/>
      </w:r>
      <w:r w:rsidR="00AF14A5">
        <w:instrText>HYPERLINK "</w:instrText>
      </w:r>
      <w:r w:rsidR="00AF14A5" w:rsidRPr="008324AB">
        <w:instrText>http://docs.oasis-open.org/security/saml/Post2.0/sstc-saml-tech-overview-2.0.html</w:instrText>
      </w:r>
      <w:r w:rsidR="00AF14A5">
        <w:instrText>"</w:instrText>
      </w:r>
      <w:r w:rsidR="00AF14A5">
        <w:fldChar w:fldCharType="separate"/>
      </w:r>
      <w:r w:rsidR="00AF14A5" w:rsidRPr="00AF14A5">
        <w:rPr>
          <w:rStyle w:val="Hyperlink"/>
        </w:rPr>
        <w:t>http://docs.oasis-open.org/security/saml/Post2.0/sstc-saml-tech-overview-2.0.html</w:t>
      </w:r>
      <w:ins w:id="377" w:author="Author">
        <w:r w:rsidR="00AF14A5">
          <w:fldChar w:fldCharType="end"/>
        </w:r>
      </w:ins>
    </w:p>
    <w:p w14:paraId="1012A813" w14:textId="77777777" w:rsidR="00CF4C84" w:rsidDel="00AF14A5" w:rsidRDefault="005E48A2" w:rsidP="005E08C4">
      <w:pPr>
        <w:rPr>
          <w:del w:id="378" w:author="Author"/>
          <w:bCs/>
        </w:rPr>
      </w:pPr>
      <w:r w:rsidRPr="00727E40">
        <w:rPr>
          <w:bCs/>
        </w:rPr>
        <w:t xml:space="preserve">RAML </w:t>
      </w:r>
    </w:p>
    <w:p w14:paraId="62D442CA" w14:textId="6E666B86" w:rsidR="005E48A2" w:rsidRPr="00727E40" w:rsidRDefault="005E48A2" w:rsidP="005E08C4">
      <w:pPr>
        <w:rPr>
          <w:bCs/>
        </w:rPr>
      </w:pPr>
      <w:r w:rsidRPr="00727E40">
        <w:rPr>
          <w:bCs/>
        </w:rPr>
        <w:t>(</w:t>
      </w:r>
      <w:proofErr w:type="spellStart"/>
      <w:r w:rsidR="0069255A">
        <w:rPr>
          <w:bCs/>
        </w:rPr>
        <w:t>ReSTful</w:t>
      </w:r>
      <w:proofErr w:type="spellEnd"/>
      <w:r w:rsidR="00CF4C84">
        <w:rPr>
          <w:bCs/>
        </w:rPr>
        <w:t xml:space="preserve"> API Modeling Language)</w:t>
      </w:r>
      <w:r w:rsidR="00CF4C84">
        <w:rPr>
          <w:bCs/>
        </w:rPr>
        <w:tab/>
      </w:r>
      <w:r w:rsidR="00AB3DEF">
        <w:rPr>
          <w:bCs/>
        </w:rPr>
        <w:tab/>
      </w:r>
      <w:hyperlink r:id="rId53" w:history="1">
        <w:r w:rsidR="00AB3DEF" w:rsidRPr="008E4505">
          <w:rPr>
            <w:rStyle w:val="Hyperlink"/>
          </w:rPr>
          <w:t>http://raml.org</w:t>
        </w:r>
      </w:hyperlink>
    </w:p>
    <w:p w14:paraId="04132404" w14:textId="7D01B489" w:rsidR="005E48A2" w:rsidRPr="00727E40" w:rsidRDefault="00CF4C84" w:rsidP="005E08C4">
      <w:pPr>
        <w:rPr>
          <w:bCs/>
        </w:rPr>
      </w:pPr>
      <w:proofErr w:type="spellStart"/>
      <w:r>
        <w:rPr>
          <w:bCs/>
        </w:rPr>
        <w:t>OpenAPI</w:t>
      </w:r>
      <w:proofErr w:type="spellEnd"/>
      <w:r>
        <w:rPr>
          <w:bCs/>
        </w:rPr>
        <w:t xml:space="preserve"> Initiative </w:t>
      </w:r>
      <w:r w:rsidR="005E48A2" w:rsidRPr="00727E40">
        <w:rPr>
          <w:bCs/>
        </w:rPr>
        <w:t> </w:t>
      </w:r>
      <w:r>
        <w:rPr>
          <w:bCs/>
        </w:rPr>
        <w:tab/>
      </w:r>
      <w:r>
        <w:rPr>
          <w:bCs/>
        </w:rPr>
        <w:tab/>
      </w:r>
      <w:r>
        <w:rPr>
          <w:bCs/>
        </w:rPr>
        <w:tab/>
      </w:r>
      <w:hyperlink r:id="rId54" w:history="1">
        <w:r w:rsidR="005E48A2" w:rsidRPr="00873F33">
          <w:rPr>
            <w:rStyle w:val="Hyperlink"/>
          </w:rPr>
          <w:t>www.openapis.org</w:t>
        </w:r>
      </w:hyperlink>
    </w:p>
    <w:p w14:paraId="6D595EC1" w14:textId="245CA484" w:rsidR="005E48A2" w:rsidRPr="00727E40" w:rsidRDefault="00507083" w:rsidP="00507083">
      <w:pPr>
        <w:rPr>
          <w:bCs/>
        </w:rPr>
      </w:pPr>
      <w:r w:rsidRPr="00727E40">
        <w:rPr>
          <w:bCs/>
        </w:rPr>
        <w:t xml:space="preserve">Richardson’s </w:t>
      </w:r>
      <w:r w:rsidR="00CF4C84">
        <w:rPr>
          <w:bCs/>
        </w:rPr>
        <w:t>REST API Maturity Model</w:t>
      </w:r>
      <w:r w:rsidR="005E48A2" w:rsidRPr="00727E40">
        <w:rPr>
          <w:bCs/>
        </w:rPr>
        <w:t> </w:t>
      </w:r>
      <w:r w:rsidR="00CF4C84">
        <w:rPr>
          <w:bCs/>
        </w:rPr>
        <w:tab/>
      </w:r>
      <w:r w:rsidR="00CF4C84">
        <w:rPr>
          <w:bCs/>
        </w:rPr>
        <w:tab/>
      </w:r>
      <w:hyperlink r:id="rId55" w:history="1">
        <w:r w:rsidR="005E48A2" w:rsidRPr="00873F33">
          <w:rPr>
            <w:rStyle w:val="Hyperlink"/>
          </w:rPr>
          <w:t>https://martinfowler.com/articles/richardsonMaturityModel.html</w:t>
        </w:r>
      </w:hyperlink>
    </w:p>
    <w:p w14:paraId="1894FFE3" w14:textId="16335E2E" w:rsidR="005E48A2" w:rsidRPr="00954718" w:rsidRDefault="00CF4C84" w:rsidP="005E08C4">
      <w:pPr>
        <w:rPr>
          <w:bCs/>
          <w:lang w:val="pt-PT"/>
        </w:rPr>
      </w:pPr>
      <w:r w:rsidRPr="00954718">
        <w:rPr>
          <w:bCs/>
          <w:lang w:val="pt-PT"/>
        </w:rPr>
        <w:t xml:space="preserve">HAL </w:t>
      </w:r>
      <w:r w:rsidR="005E48A2" w:rsidRPr="00954718">
        <w:rPr>
          <w:bCs/>
          <w:lang w:val="pt-PT"/>
        </w:rPr>
        <w:t> </w:t>
      </w:r>
      <w:r w:rsidRPr="00954718">
        <w:rPr>
          <w:bCs/>
          <w:lang w:val="pt-PT"/>
        </w:rPr>
        <w:tab/>
      </w:r>
      <w:r w:rsidRPr="00954718">
        <w:rPr>
          <w:bCs/>
          <w:lang w:val="pt-PT"/>
        </w:rPr>
        <w:tab/>
      </w:r>
      <w:r w:rsidRPr="00954718">
        <w:rPr>
          <w:bCs/>
          <w:lang w:val="pt-PT"/>
        </w:rPr>
        <w:tab/>
      </w:r>
      <w:r w:rsidRPr="00954718">
        <w:rPr>
          <w:bCs/>
          <w:lang w:val="pt-PT"/>
        </w:rPr>
        <w:tab/>
      </w:r>
      <w:r w:rsidRPr="00954718">
        <w:rPr>
          <w:bCs/>
          <w:lang w:val="pt-PT"/>
        </w:rPr>
        <w:tab/>
      </w:r>
      <w:hyperlink r:id="rId56" w:history="1">
        <w:r w:rsidR="005E48A2" w:rsidRPr="00954718">
          <w:rPr>
            <w:rStyle w:val="Hyperlink"/>
            <w:lang w:val="pt-PT"/>
          </w:rPr>
          <w:t>http://stateless.co/hal_specification.html</w:t>
        </w:r>
      </w:hyperlink>
    </w:p>
    <w:p w14:paraId="27295EFD" w14:textId="562F6C9A" w:rsidR="005E48A2" w:rsidRPr="00954718" w:rsidRDefault="00676937" w:rsidP="005E08C4">
      <w:pPr>
        <w:rPr>
          <w:bCs/>
          <w:lang w:val="pt-PT"/>
        </w:rPr>
      </w:pPr>
      <w:r w:rsidRPr="00954718">
        <w:rPr>
          <w:bCs/>
          <w:lang w:val="pt-PT"/>
        </w:rPr>
        <w:t xml:space="preserve">JSON-LD </w:t>
      </w:r>
      <w:r w:rsidR="005E48A2" w:rsidRPr="00954718">
        <w:rPr>
          <w:bCs/>
          <w:lang w:val="pt-PT"/>
        </w:rPr>
        <w:t> </w:t>
      </w:r>
      <w:r w:rsidRPr="00954718">
        <w:rPr>
          <w:bCs/>
          <w:lang w:val="pt-PT"/>
        </w:rPr>
        <w:tab/>
      </w:r>
      <w:r w:rsidRPr="00954718">
        <w:rPr>
          <w:bCs/>
          <w:lang w:val="pt-PT"/>
        </w:rPr>
        <w:tab/>
      </w:r>
      <w:r w:rsidRPr="00954718">
        <w:rPr>
          <w:bCs/>
          <w:lang w:val="pt-PT"/>
        </w:rPr>
        <w:tab/>
      </w:r>
      <w:r w:rsidRPr="00954718">
        <w:rPr>
          <w:bCs/>
          <w:lang w:val="pt-PT"/>
        </w:rPr>
        <w:tab/>
      </w:r>
      <w:hyperlink r:id="rId57" w:history="1">
        <w:r w:rsidR="005E48A2" w:rsidRPr="00954718">
          <w:rPr>
            <w:rStyle w:val="Hyperlink"/>
            <w:lang w:val="pt-PT"/>
          </w:rPr>
          <w:t>https://json-ld.org</w:t>
        </w:r>
      </w:hyperlink>
    </w:p>
    <w:p w14:paraId="792DDA3C" w14:textId="0DB9FD11" w:rsidR="005E48A2" w:rsidRPr="00954718" w:rsidRDefault="00676937" w:rsidP="005E08C4">
      <w:pPr>
        <w:rPr>
          <w:bCs/>
          <w:lang w:val="pt-PT"/>
        </w:rPr>
      </w:pPr>
      <w:r w:rsidRPr="00954718">
        <w:rPr>
          <w:bCs/>
          <w:lang w:val="pt-PT"/>
        </w:rPr>
        <w:t>Collection+JSON Document Forma</w:t>
      </w:r>
      <w:ins w:id="379" w:author="Author">
        <w:r w:rsidR="007A3F17">
          <w:rPr>
            <w:bCs/>
            <w:lang w:val="pt-PT"/>
          </w:rPr>
          <w:t>t</w:t>
        </w:r>
      </w:ins>
      <w:r w:rsidR="005E48A2" w:rsidRPr="00954718">
        <w:rPr>
          <w:bCs/>
          <w:lang w:val="pt-PT"/>
        </w:rPr>
        <w:t> </w:t>
      </w:r>
      <w:r w:rsidRPr="00954718">
        <w:rPr>
          <w:bCs/>
          <w:lang w:val="pt-PT"/>
        </w:rPr>
        <w:tab/>
      </w:r>
      <w:hyperlink r:id="rId58" w:history="1">
        <w:r w:rsidR="005E48A2" w:rsidRPr="00954718">
          <w:rPr>
            <w:rStyle w:val="Hyperlink"/>
            <w:lang w:val="pt-PT"/>
          </w:rPr>
          <w:t>http://amundsen.com/media-types/collection/format/</w:t>
        </w:r>
      </w:hyperlink>
    </w:p>
    <w:p w14:paraId="6F1A3731" w14:textId="0D8118D8" w:rsidR="005E48A2" w:rsidRPr="00954718" w:rsidRDefault="00676937" w:rsidP="005E08C4">
      <w:pPr>
        <w:rPr>
          <w:bCs/>
          <w:lang w:val="pt-PT"/>
        </w:rPr>
      </w:pPr>
      <w:r w:rsidRPr="00954718">
        <w:rPr>
          <w:bCs/>
          <w:lang w:val="pt-PT"/>
        </w:rPr>
        <w:t>BadgerFish</w:t>
      </w:r>
      <w:r w:rsidR="005E48A2" w:rsidRPr="00954718">
        <w:rPr>
          <w:bCs/>
          <w:lang w:val="pt-PT"/>
        </w:rPr>
        <w:t> </w:t>
      </w:r>
      <w:r w:rsidRPr="00954718">
        <w:rPr>
          <w:bCs/>
          <w:lang w:val="pt-PT"/>
        </w:rPr>
        <w:tab/>
      </w:r>
      <w:r w:rsidRPr="00954718">
        <w:rPr>
          <w:bCs/>
          <w:lang w:val="pt-PT"/>
        </w:rPr>
        <w:tab/>
      </w:r>
      <w:r w:rsidRPr="00954718">
        <w:rPr>
          <w:bCs/>
          <w:lang w:val="pt-PT"/>
        </w:rPr>
        <w:tab/>
      </w:r>
      <w:r w:rsidRPr="00954718">
        <w:rPr>
          <w:bCs/>
          <w:lang w:val="pt-PT"/>
        </w:rPr>
        <w:tab/>
      </w:r>
      <w:r w:rsidR="005E48A2">
        <w:fldChar w:fldCharType="begin"/>
      </w:r>
      <w:r w:rsidR="005E48A2" w:rsidRPr="00CE2C30">
        <w:rPr>
          <w:lang w:val="pt-PT"/>
          <w:rPrChange w:id="380" w:author="Author">
            <w:rPr/>
          </w:rPrChange>
        </w:rPr>
        <w:instrText>HYPERLINK "http://badgerfish.ning.com/"</w:instrText>
      </w:r>
      <w:r w:rsidR="005E48A2">
        <w:fldChar w:fldCharType="separate"/>
      </w:r>
      <w:r w:rsidR="005E48A2" w:rsidRPr="00954718">
        <w:rPr>
          <w:rStyle w:val="Hyperlink"/>
          <w:lang w:val="pt-PT"/>
        </w:rPr>
        <w:t>http://badgerfish.ning.com/</w:t>
      </w:r>
      <w:r w:rsidR="005E48A2">
        <w:fldChar w:fldCharType="end"/>
      </w:r>
    </w:p>
    <w:p w14:paraId="5BC43555" w14:textId="7AC5AA9E" w:rsidR="005E48A2" w:rsidRPr="00954718" w:rsidRDefault="00676937" w:rsidP="005E08C4">
      <w:pPr>
        <w:rPr>
          <w:bCs/>
          <w:lang w:val="pt-PT"/>
        </w:rPr>
      </w:pPr>
      <w:r w:rsidRPr="00954718">
        <w:rPr>
          <w:bCs/>
          <w:lang w:val="pt-PT"/>
        </w:rPr>
        <w:t>Semantic Versioning </w:t>
      </w:r>
      <w:r w:rsidR="005E48A2" w:rsidRPr="00954718">
        <w:rPr>
          <w:bCs/>
          <w:lang w:val="pt-PT"/>
        </w:rPr>
        <w:t> </w:t>
      </w:r>
      <w:r w:rsidRPr="00954718">
        <w:rPr>
          <w:bCs/>
          <w:lang w:val="pt-PT"/>
        </w:rPr>
        <w:tab/>
      </w:r>
      <w:r w:rsidRPr="00954718">
        <w:rPr>
          <w:bCs/>
          <w:lang w:val="pt-PT"/>
        </w:rPr>
        <w:tab/>
      </w:r>
      <w:r w:rsidRPr="00954718">
        <w:rPr>
          <w:bCs/>
          <w:lang w:val="pt-PT"/>
        </w:rPr>
        <w:tab/>
      </w:r>
      <w:r w:rsidR="005E48A2">
        <w:fldChar w:fldCharType="begin"/>
      </w:r>
      <w:r w:rsidR="005E48A2" w:rsidRPr="00CE2C30">
        <w:rPr>
          <w:lang w:val="es-419"/>
          <w:rPrChange w:id="381" w:author="Author">
            <w:rPr/>
          </w:rPrChange>
        </w:rPr>
        <w:instrText>HYPERLINK "https://semver.org/"</w:instrText>
      </w:r>
      <w:r w:rsidR="005E48A2">
        <w:fldChar w:fldCharType="separate"/>
      </w:r>
      <w:r w:rsidR="005E48A2" w:rsidRPr="00954718">
        <w:rPr>
          <w:rStyle w:val="Hyperlink"/>
          <w:lang w:val="pt-PT"/>
        </w:rPr>
        <w:t>https://semver.org/</w:t>
      </w:r>
      <w:r w:rsidR="005E48A2">
        <w:fldChar w:fldCharType="end"/>
      </w:r>
    </w:p>
    <w:p w14:paraId="113ED254" w14:textId="149F6443" w:rsidR="005E48A2" w:rsidRPr="00954718" w:rsidRDefault="00676937" w:rsidP="005E08C4">
      <w:pPr>
        <w:rPr>
          <w:bCs/>
          <w:lang w:val="pt-PT"/>
        </w:rPr>
      </w:pPr>
      <w:r w:rsidRPr="00954718">
        <w:rPr>
          <w:bCs/>
          <w:lang w:val="pt-PT"/>
        </w:rPr>
        <w:t>REST</w:t>
      </w:r>
      <w:r w:rsidR="005E48A2" w:rsidRPr="00954718">
        <w:rPr>
          <w:bCs/>
          <w:lang w:val="pt-PT"/>
        </w:rPr>
        <w:t> </w:t>
      </w:r>
      <w:r w:rsidRPr="00954718">
        <w:rPr>
          <w:bCs/>
          <w:lang w:val="pt-PT"/>
        </w:rPr>
        <w:tab/>
      </w:r>
      <w:r w:rsidRPr="00954718">
        <w:rPr>
          <w:bCs/>
          <w:lang w:val="pt-PT"/>
        </w:rPr>
        <w:tab/>
      </w:r>
      <w:r w:rsidRPr="00954718">
        <w:rPr>
          <w:bCs/>
          <w:lang w:val="pt-PT"/>
        </w:rPr>
        <w:tab/>
      </w:r>
      <w:r w:rsidRPr="00954718">
        <w:rPr>
          <w:bCs/>
          <w:lang w:val="pt-PT"/>
        </w:rPr>
        <w:tab/>
      </w:r>
      <w:r w:rsidRPr="00954718">
        <w:rPr>
          <w:bCs/>
          <w:lang w:val="pt-PT"/>
        </w:rPr>
        <w:tab/>
      </w:r>
      <w:r w:rsidR="005E48A2">
        <w:fldChar w:fldCharType="begin"/>
      </w:r>
      <w:r w:rsidR="005E48A2" w:rsidRPr="00CE2C30">
        <w:rPr>
          <w:lang w:val="pt-PT"/>
          <w:rPrChange w:id="382" w:author="Author">
            <w:rPr/>
          </w:rPrChange>
        </w:rPr>
        <w:instrText>HYPERLINK "https://www.ics.uci.edu/~fielding/pubs/dissertation/rest_arch_style.htm"</w:instrText>
      </w:r>
      <w:r w:rsidR="005E48A2">
        <w:fldChar w:fldCharType="separate"/>
      </w:r>
      <w:r w:rsidR="005E48A2" w:rsidRPr="00954718">
        <w:rPr>
          <w:rStyle w:val="Hyperlink"/>
          <w:lang w:val="pt-PT"/>
        </w:rPr>
        <w:t>https://www.ics.uci.edu/~fielding/pubs/dissertation/rest_arch_style.htm</w:t>
      </w:r>
      <w:r w:rsidR="005E48A2">
        <w:fldChar w:fldCharType="end"/>
      </w:r>
    </w:p>
    <w:p w14:paraId="321788D4" w14:textId="4D98A389" w:rsidR="005E48A2" w:rsidRPr="00954718" w:rsidRDefault="00676937" w:rsidP="005E08C4">
      <w:pPr>
        <w:rPr>
          <w:bCs/>
          <w:lang w:val="pt-PT"/>
        </w:rPr>
      </w:pPr>
      <w:r w:rsidRPr="00954718">
        <w:rPr>
          <w:bCs/>
          <w:lang w:val="pt-PT"/>
        </w:rPr>
        <w:t>CQL </w:t>
      </w:r>
      <w:r w:rsidR="005E48A2" w:rsidRPr="00954718">
        <w:rPr>
          <w:bCs/>
          <w:lang w:val="pt-PT"/>
        </w:rPr>
        <w:t> </w:t>
      </w:r>
      <w:r w:rsidRPr="00954718">
        <w:rPr>
          <w:bCs/>
          <w:lang w:val="pt-PT"/>
        </w:rPr>
        <w:tab/>
      </w:r>
      <w:r w:rsidRPr="00954718">
        <w:rPr>
          <w:bCs/>
          <w:lang w:val="pt-PT"/>
        </w:rPr>
        <w:tab/>
      </w:r>
      <w:r w:rsidRPr="00954718">
        <w:rPr>
          <w:bCs/>
          <w:lang w:val="pt-PT"/>
        </w:rPr>
        <w:tab/>
      </w:r>
      <w:r w:rsidRPr="00954718">
        <w:rPr>
          <w:bCs/>
          <w:lang w:val="pt-PT"/>
        </w:rPr>
        <w:tab/>
      </w:r>
      <w:r w:rsidRPr="00954718">
        <w:rPr>
          <w:bCs/>
          <w:lang w:val="pt-PT"/>
        </w:rPr>
        <w:tab/>
      </w:r>
      <w:r w:rsidR="005E48A2">
        <w:fldChar w:fldCharType="begin"/>
      </w:r>
      <w:r w:rsidR="005E48A2" w:rsidRPr="00CE2C30">
        <w:rPr>
          <w:lang w:val="pt-PT"/>
          <w:rPrChange w:id="383" w:author="Author">
            <w:rPr/>
          </w:rPrChange>
        </w:rPr>
        <w:instrText>HYPERLINK "https://en.wikipedia.org/wiki/Contextual_Query_Language"</w:instrText>
      </w:r>
      <w:r w:rsidR="005E48A2">
        <w:fldChar w:fldCharType="separate"/>
      </w:r>
      <w:r w:rsidR="005E48A2" w:rsidRPr="00954718">
        <w:rPr>
          <w:rStyle w:val="Hyperlink"/>
          <w:lang w:val="pt-PT"/>
        </w:rPr>
        <w:t>https://en.wikipedia.org/wiki/Contextual_Query_Language</w:t>
      </w:r>
      <w:r w:rsidR="005E48A2">
        <w:fldChar w:fldCharType="end"/>
      </w:r>
    </w:p>
    <w:p w14:paraId="4BE8FC37" w14:textId="25A5812A" w:rsidR="005E48A2" w:rsidRPr="00954718" w:rsidRDefault="00676937" w:rsidP="005E08C4">
      <w:pPr>
        <w:rPr>
          <w:rStyle w:val="Hyperlink"/>
          <w:lang w:val="pt-PT"/>
        </w:rPr>
      </w:pPr>
      <w:r w:rsidRPr="00954718">
        <w:rPr>
          <w:bCs/>
          <w:lang w:val="pt-PT"/>
        </w:rPr>
        <w:t>Z39.50 </w:t>
      </w:r>
      <w:r w:rsidRPr="00954718">
        <w:rPr>
          <w:bCs/>
          <w:lang w:val="pt-PT"/>
        </w:rPr>
        <w:tab/>
      </w:r>
      <w:r w:rsidRPr="00954718">
        <w:rPr>
          <w:bCs/>
          <w:lang w:val="pt-PT"/>
        </w:rPr>
        <w:tab/>
      </w:r>
      <w:r w:rsidRPr="00954718">
        <w:rPr>
          <w:bCs/>
          <w:lang w:val="pt-PT"/>
        </w:rPr>
        <w:tab/>
      </w:r>
      <w:r w:rsidRPr="00954718">
        <w:rPr>
          <w:bCs/>
          <w:lang w:val="pt-PT"/>
        </w:rPr>
        <w:tab/>
      </w:r>
      <w:r w:rsidR="005E48A2">
        <w:fldChar w:fldCharType="begin"/>
      </w:r>
      <w:r w:rsidR="005E48A2" w:rsidRPr="00CE2C30">
        <w:rPr>
          <w:lang w:val="pt-PT"/>
          <w:rPrChange w:id="384" w:author="Author">
            <w:rPr/>
          </w:rPrChange>
        </w:rPr>
        <w:instrText>HYPERLINK "https://www.loc.gov/z3950/agency/Z39-50-2003.pdf"</w:instrText>
      </w:r>
      <w:r w:rsidR="005E48A2">
        <w:fldChar w:fldCharType="separate"/>
      </w:r>
      <w:r w:rsidR="005E48A2" w:rsidRPr="00954718">
        <w:rPr>
          <w:rStyle w:val="Hyperlink"/>
          <w:lang w:val="pt-PT"/>
        </w:rPr>
        <w:t>https://www.loc.gov/z3950/agency/Z39-50-2003.pdf</w:t>
      </w:r>
      <w:r w:rsidR="005E48A2">
        <w:fldChar w:fldCharType="end"/>
      </w:r>
    </w:p>
    <w:p w14:paraId="4420A398" w14:textId="430934EA" w:rsidR="005E48A2" w:rsidRPr="00727E40" w:rsidRDefault="00676937" w:rsidP="005E08C4">
      <w:pPr>
        <w:rPr>
          <w:bCs/>
        </w:rPr>
      </w:pPr>
      <w:r>
        <w:rPr>
          <w:bCs/>
        </w:rPr>
        <w:t>WS-I Basic Profile 2.0 </w:t>
      </w:r>
      <w:r w:rsidR="005E48A2" w:rsidRPr="00727E40">
        <w:rPr>
          <w:bCs/>
        </w:rPr>
        <w:t> </w:t>
      </w:r>
      <w:r>
        <w:rPr>
          <w:bCs/>
        </w:rPr>
        <w:tab/>
      </w:r>
      <w:r>
        <w:rPr>
          <w:bCs/>
        </w:rPr>
        <w:tab/>
      </w:r>
      <w:del w:id="385" w:author="Author">
        <w:r w:rsidR="005E48A2" w:rsidDel="002D11D0">
          <w:fldChar w:fldCharType="begin"/>
        </w:r>
        <w:r w:rsidR="005E48A2" w:rsidDel="002D11D0">
          <w:delInstrText>HYPERLINK "http://ws-i.org/profiles/basicprofile-2.0-2010-11-09.html"</w:delInstrText>
        </w:r>
        <w:r w:rsidR="005E48A2" w:rsidDel="002D11D0">
          <w:fldChar w:fldCharType="separate"/>
        </w:r>
        <w:r w:rsidR="005E48A2" w:rsidRPr="00873F33" w:rsidDel="002D11D0">
          <w:rPr>
            <w:rStyle w:val="Hyperlink"/>
          </w:rPr>
          <w:delText>http://ws-i.org/profiles/basicprofile-2.0-2010-11-09.html</w:delText>
        </w:r>
        <w:r w:rsidR="005E48A2" w:rsidDel="002D11D0">
          <w:fldChar w:fldCharType="end"/>
        </w:r>
      </w:del>
      <w:ins w:id="386" w:author="Author">
        <w:r w:rsidR="002D11D0">
          <w:t xml:space="preserve"> </w:t>
        </w:r>
      </w:ins>
      <w:r w:rsidR="00D82EE7">
        <w:fldChar w:fldCharType="begin"/>
      </w:r>
      <w:r w:rsidR="00D82EE7">
        <w:instrText>HYPERLINK "</w:instrText>
      </w:r>
      <w:r w:rsidR="00D82EE7" w:rsidRPr="002D11D0">
        <w:instrText>http://ws-i.org/profiles/BasicProfile-2.0-2010-11-09.html</w:instrText>
      </w:r>
      <w:r w:rsidR="00D82EE7">
        <w:instrText>"</w:instrText>
      </w:r>
      <w:r w:rsidR="00D82EE7">
        <w:fldChar w:fldCharType="separate"/>
      </w:r>
      <w:ins w:id="387" w:author="Author">
        <w:r w:rsidR="00D82EE7" w:rsidRPr="00F15F9F">
          <w:rPr>
            <w:rStyle w:val="Hyperlink"/>
          </w:rPr>
          <w:t>http://ws-i.org/profiles/BasicProfile-2.0-2010-11-09.html</w:t>
        </w:r>
      </w:ins>
      <w:r w:rsidR="00D82EE7">
        <w:fldChar w:fldCharType="end"/>
      </w:r>
      <w:r w:rsidR="00D82EE7">
        <w:t xml:space="preserve"> </w:t>
      </w:r>
    </w:p>
    <w:p w14:paraId="3330E15A" w14:textId="51FAABFC" w:rsidR="005E48A2" w:rsidRPr="00873F33" w:rsidRDefault="005E48A2" w:rsidP="005E08C4">
      <w:pPr>
        <w:rPr>
          <w:rStyle w:val="Hyperlink"/>
        </w:rPr>
      </w:pPr>
      <w:r w:rsidRPr="00727E40">
        <w:rPr>
          <w:bCs/>
        </w:rPr>
        <w:t>W3C SOAP 1</w:t>
      </w:r>
      <w:r w:rsidR="00676937">
        <w:rPr>
          <w:bCs/>
        </w:rPr>
        <w:t xml:space="preserve">.2 Part 1 </w:t>
      </w:r>
      <w:r w:rsidR="00676937">
        <w:rPr>
          <w:bCs/>
        </w:rPr>
        <w:tab/>
      </w:r>
      <w:r w:rsidR="00676937">
        <w:rPr>
          <w:bCs/>
        </w:rPr>
        <w:tab/>
        <w:t>Messaging Framework</w:t>
      </w:r>
      <w:ins w:id="388" w:author="Author">
        <w:r w:rsidR="008462BB" w:rsidRPr="00727E40">
          <w:rPr>
            <w:bCs/>
          </w:rPr>
          <w:t xml:space="preserve"> –</w:t>
        </w:r>
      </w:ins>
      <w:r w:rsidR="008462BB">
        <w:rPr>
          <w:bCs/>
        </w:rPr>
        <w:t xml:space="preserve"> </w:t>
      </w:r>
      <w:hyperlink r:id="rId59" w:history="1">
        <w:r w:rsidRPr="00873F33">
          <w:rPr>
            <w:rStyle w:val="Hyperlink"/>
          </w:rPr>
          <w:t>https://www.w3.org/TR/soap12-part1/</w:t>
        </w:r>
      </w:hyperlink>
    </w:p>
    <w:p w14:paraId="7541F915" w14:textId="06120EA7" w:rsidR="005E48A2" w:rsidRPr="00727E40" w:rsidRDefault="003715C6" w:rsidP="005E08C4">
      <w:pPr>
        <w:rPr>
          <w:bCs/>
        </w:rPr>
      </w:pPr>
      <w:r>
        <w:rPr>
          <w:bCs/>
        </w:rPr>
        <w:t>W3C SOAP 1.2 Part 2</w:t>
      </w:r>
      <w:r w:rsidR="005E48A2" w:rsidRPr="00727E40">
        <w:rPr>
          <w:bCs/>
        </w:rPr>
        <w:t xml:space="preserve"> </w:t>
      </w:r>
      <w:r w:rsidR="00655BFF">
        <w:rPr>
          <w:bCs/>
        </w:rPr>
        <w:tab/>
      </w:r>
      <w:r w:rsidR="00655BFF">
        <w:rPr>
          <w:bCs/>
        </w:rPr>
        <w:tab/>
      </w:r>
      <w:r w:rsidR="005E48A2" w:rsidRPr="00727E40">
        <w:rPr>
          <w:bCs/>
        </w:rPr>
        <w:t>Adjuncts – </w:t>
      </w:r>
      <w:hyperlink r:id="rId60" w:history="1">
        <w:r w:rsidR="005E48A2" w:rsidRPr="00873F33">
          <w:rPr>
            <w:rStyle w:val="Hyperlink"/>
          </w:rPr>
          <w:t>https://www.w3.org/TR/soap12-part2/</w:t>
        </w:r>
      </w:hyperlink>
    </w:p>
    <w:p w14:paraId="7EFD8E17" w14:textId="1D6CDB87" w:rsidR="005E48A2" w:rsidRPr="00CF686A" w:rsidRDefault="003715C6" w:rsidP="005E08C4">
      <w:pPr>
        <w:rPr>
          <w:bCs/>
        </w:rPr>
      </w:pPr>
      <w:r w:rsidRPr="00CF686A">
        <w:rPr>
          <w:bCs/>
        </w:rPr>
        <w:t>W3C WSDL Version 2.0 Part 1</w:t>
      </w:r>
      <w:r w:rsidR="005E48A2" w:rsidRPr="00CF686A">
        <w:rPr>
          <w:bCs/>
        </w:rPr>
        <w:t xml:space="preserve"> </w:t>
      </w:r>
      <w:r w:rsidRPr="00CF686A">
        <w:rPr>
          <w:bCs/>
        </w:rPr>
        <w:tab/>
      </w:r>
      <w:del w:id="389" w:author="Author">
        <w:r w:rsidRPr="00CF686A" w:rsidDel="00AF14A5">
          <w:rPr>
            <w:bCs/>
          </w:rPr>
          <w:tab/>
        </w:r>
      </w:del>
      <w:r w:rsidR="005E48A2" w:rsidRPr="00CF686A">
        <w:rPr>
          <w:bCs/>
        </w:rPr>
        <w:t>Core Language – </w:t>
      </w:r>
      <w:hyperlink r:id="rId61" w:history="1">
        <w:r w:rsidR="005E48A2" w:rsidRPr="00CF686A">
          <w:rPr>
            <w:rStyle w:val="Hyperlink"/>
          </w:rPr>
          <w:t>https://www.w3.org/TR/wsdl20/</w:t>
        </w:r>
      </w:hyperlink>
    </w:p>
    <w:p w14:paraId="6041051C" w14:textId="38C58FA4" w:rsidR="005E48A2" w:rsidRPr="009C383A" w:rsidRDefault="00D22EBB" w:rsidP="005E08C4">
      <w:pPr>
        <w:rPr>
          <w:bCs/>
          <w:lang w:val="pl-PL"/>
        </w:rPr>
      </w:pPr>
      <w:r>
        <w:rPr>
          <w:bCs/>
          <w:lang w:val="pl-PL"/>
        </w:rPr>
        <w:t xml:space="preserve">W3C CORS </w:t>
      </w:r>
      <w:r>
        <w:rPr>
          <w:bCs/>
          <w:lang w:val="pl-PL"/>
        </w:rPr>
        <w:tab/>
      </w:r>
      <w:r w:rsidR="005E48A2" w:rsidRPr="009C383A">
        <w:rPr>
          <w:bCs/>
          <w:lang w:val="pl-PL"/>
        </w:rPr>
        <w:t xml:space="preserve"> </w:t>
      </w:r>
      <w:r>
        <w:rPr>
          <w:bCs/>
          <w:lang w:val="pl-PL"/>
        </w:rPr>
        <w:tab/>
      </w:r>
      <w:r>
        <w:rPr>
          <w:bCs/>
          <w:lang w:val="pl-PL"/>
        </w:rPr>
        <w:tab/>
      </w:r>
      <w:r>
        <w:rPr>
          <w:bCs/>
          <w:lang w:val="pl-PL"/>
        </w:rPr>
        <w:tab/>
      </w:r>
      <w:del w:id="390" w:author="Author">
        <w:r w:rsidDel="00AF14A5">
          <w:rPr>
            <w:bCs/>
            <w:lang w:val="pl-PL"/>
          </w:rPr>
          <w:tab/>
        </w:r>
      </w:del>
      <w:r w:rsidR="00AF14A5">
        <w:rPr>
          <w:lang w:val="pl-PL"/>
        </w:rPr>
        <w:fldChar w:fldCharType="begin"/>
      </w:r>
      <w:r w:rsidR="00AF14A5">
        <w:rPr>
          <w:lang w:val="pl-PL"/>
        </w:rPr>
        <w:instrText>HYPERLINK "</w:instrText>
      </w:r>
      <w:r w:rsidR="00AF14A5" w:rsidRPr="008324AB">
        <w:instrText>https://www.w3.org/TR/cors/</w:instrText>
      </w:r>
      <w:r w:rsidR="00AF14A5">
        <w:rPr>
          <w:lang w:val="pl-PL"/>
        </w:rPr>
        <w:instrText>"</w:instrText>
      </w:r>
      <w:r w:rsidR="002309CF">
        <w:rPr>
          <w:lang w:val="pl-PL"/>
        </w:rPr>
      </w:r>
      <w:r w:rsidR="00AF14A5">
        <w:rPr>
          <w:lang w:val="pl-PL"/>
        </w:rPr>
        <w:fldChar w:fldCharType="separate"/>
      </w:r>
      <w:r w:rsidR="00AF14A5" w:rsidRPr="00AF14A5">
        <w:rPr>
          <w:rStyle w:val="Hyperlink"/>
          <w:lang w:val="pl-PL"/>
        </w:rPr>
        <w:t>https://www.w3.org/TR/cors/</w:t>
      </w:r>
      <w:ins w:id="391" w:author="Author">
        <w:r w:rsidR="00AF14A5">
          <w:rPr>
            <w:lang w:val="pl-PL"/>
          </w:rPr>
          <w:fldChar w:fldCharType="end"/>
        </w:r>
      </w:ins>
    </w:p>
    <w:p w14:paraId="396DEDA5" w14:textId="2437BEAF" w:rsidR="005E48A2" w:rsidRPr="009C383A" w:rsidRDefault="007C650E" w:rsidP="005E08C4">
      <w:pPr>
        <w:rPr>
          <w:bCs/>
          <w:lang w:val="pl-PL"/>
        </w:rPr>
      </w:pPr>
      <w:r>
        <w:rPr>
          <w:bCs/>
          <w:lang w:val="pl-PL"/>
        </w:rPr>
        <w:t>W3C Matric Parameters </w:t>
      </w:r>
      <w:r w:rsidR="005E48A2" w:rsidRPr="009C383A">
        <w:rPr>
          <w:bCs/>
          <w:lang w:val="pl-PL"/>
        </w:rPr>
        <w:t> </w:t>
      </w:r>
      <w:r>
        <w:rPr>
          <w:bCs/>
          <w:lang w:val="pl-PL"/>
        </w:rPr>
        <w:tab/>
      </w:r>
      <w:r>
        <w:rPr>
          <w:bCs/>
          <w:lang w:val="pl-PL"/>
        </w:rPr>
        <w:tab/>
      </w:r>
      <w:del w:id="392" w:author="Author">
        <w:r w:rsidDel="00AF14A5">
          <w:rPr>
            <w:bCs/>
            <w:lang w:val="pl-PL"/>
          </w:rPr>
          <w:tab/>
        </w:r>
      </w:del>
      <w:r w:rsidR="00AF14A5">
        <w:rPr>
          <w:lang w:val="pl-PL"/>
        </w:rPr>
        <w:fldChar w:fldCharType="begin"/>
      </w:r>
      <w:r w:rsidR="00AF14A5">
        <w:rPr>
          <w:lang w:val="pl-PL"/>
        </w:rPr>
        <w:instrText>HYPERLINK "</w:instrText>
      </w:r>
      <w:r w:rsidR="00AF14A5" w:rsidRPr="008324AB">
        <w:instrText>https://www.w3.org/DesignIssues/MatrixURIs.html</w:instrText>
      </w:r>
      <w:r w:rsidR="00AF14A5">
        <w:rPr>
          <w:lang w:val="pl-PL"/>
        </w:rPr>
        <w:instrText>"</w:instrText>
      </w:r>
      <w:r w:rsidR="002309CF">
        <w:rPr>
          <w:lang w:val="pl-PL"/>
        </w:rPr>
      </w:r>
      <w:r w:rsidR="00AF14A5">
        <w:rPr>
          <w:lang w:val="pl-PL"/>
        </w:rPr>
        <w:fldChar w:fldCharType="separate"/>
      </w:r>
      <w:r w:rsidR="00AF14A5" w:rsidRPr="00AF14A5">
        <w:rPr>
          <w:rStyle w:val="Hyperlink"/>
          <w:lang w:val="pl-PL"/>
        </w:rPr>
        <w:t>https://www.w3.org/DesignIssues/MatrixURIs.html</w:t>
      </w:r>
      <w:ins w:id="393" w:author="Author">
        <w:r w:rsidR="00AF14A5">
          <w:rPr>
            <w:lang w:val="pl-PL"/>
          </w:rPr>
          <w:fldChar w:fldCharType="end"/>
        </w:r>
      </w:ins>
    </w:p>
    <w:p w14:paraId="4942B10D" w14:textId="77777777" w:rsidR="005E48A2" w:rsidRPr="000E6339" w:rsidRDefault="005E48A2" w:rsidP="003C5552">
      <w:pPr>
        <w:pStyle w:val="STHeading3"/>
        <w:rPr>
          <w:ins w:id="394" w:author="Author"/>
        </w:rPr>
      </w:pPr>
      <w:r w:rsidRPr="000E6339">
        <w:t>IP Offices</w:t>
      </w:r>
      <w:r>
        <w:t>’</w:t>
      </w:r>
      <w:r w:rsidRPr="000E6339">
        <w:t xml:space="preserve"> REST APIs</w:t>
      </w:r>
    </w:p>
    <w:p w14:paraId="1E8F1EF5" w14:textId="1ADDAF34" w:rsidR="005E48A2" w:rsidRPr="00727E40" w:rsidRDefault="003715C6" w:rsidP="005E08C4">
      <w:pPr>
        <w:rPr>
          <w:bCs/>
        </w:rPr>
      </w:pPr>
      <w:r>
        <w:rPr>
          <w:bCs/>
        </w:rPr>
        <w:t xml:space="preserve">EPO </w:t>
      </w:r>
      <w:r w:rsidR="005E48A2" w:rsidRPr="00727E40">
        <w:rPr>
          <w:bCs/>
        </w:rPr>
        <w:t xml:space="preserve">Open Patent Services </w:t>
      </w:r>
      <w:r>
        <w:rPr>
          <w:bCs/>
        </w:rPr>
        <w:tab/>
      </w:r>
      <w:r>
        <w:rPr>
          <w:bCs/>
        </w:rPr>
        <w:tab/>
      </w:r>
      <w:del w:id="395" w:author="Author">
        <w:r w:rsidDel="00AF14A5">
          <w:rPr>
            <w:bCs/>
          </w:rPr>
          <w:tab/>
        </w:r>
      </w:del>
      <w:r w:rsidR="005E48A2" w:rsidRPr="00727E40">
        <w:rPr>
          <w:bCs/>
        </w:rPr>
        <w:t xml:space="preserve">OPS v 3.2 </w:t>
      </w:r>
      <w:hyperlink r:id="rId62" w:history="1">
        <w:r w:rsidR="005E48A2" w:rsidRPr="00873F33">
          <w:rPr>
            <w:rStyle w:val="Hyperlink"/>
          </w:rPr>
          <w:t>https://developers.epo.org</w:t>
        </w:r>
      </w:hyperlink>
    </w:p>
    <w:p w14:paraId="73A371AC" w14:textId="52C96F0E" w:rsidR="005E48A2" w:rsidRPr="00727E40" w:rsidRDefault="003715C6" w:rsidP="005E08C4">
      <w:pPr>
        <w:rPr>
          <w:bCs/>
        </w:rPr>
      </w:pPr>
      <w:r>
        <w:rPr>
          <w:bCs/>
        </w:rPr>
        <w:t>USPTO</w:t>
      </w:r>
      <w:r w:rsidR="005E48A2" w:rsidRPr="00727E40">
        <w:rPr>
          <w:bCs/>
        </w:rPr>
        <w:t> </w:t>
      </w:r>
      <w:proofErr w:type="spellStart"/>
      <w:r w:rsidR="005E48A2" w:rsidRPr="00727E40">
        <w:rPr>
          <w:bCs/>
        </w:rPr>
        <w:t>PatentsView</w:t>
      </w:r>
      <w:proofErr w:type="spellEnd"/>
      <w:r w:rsidR="005E48A2" w:rsidRPr="00727E40">
        <w:rPr>
          <w:bCs/>
        </w:rPr>
        <w:t xml:space="preserve"> </w:t>
      </w:r>
      <w:r w:rsidR="00D22EBB">
        <w:rPr>
          <w:bCs/>
        </w:rPr>
        <w:tab/>
      </w:r>
      <w:r w:rsidR="00D22EBB">
        <w:rPr>
          <w:bCs/>
        </w:rPr>
        <w:tab/>
      </w:r>
      <w:r w:rsidR="00D22EBB">
        <w:rPr>
          <w:bCs/>
        </w:rPr>
        <w:tab/>
      </w:r>
      <w:del w:id="396" w:author="Author">
        <w:r w:rsidR="00D22EBB" w:rsidDel="00AF14A5">
          <w:rPr>
            <w:bCs/>
          </w:rPr>
          <w:tab/>
        </w:r>
        <w:r w:rsidR="005E48A2" w:rsidRPr="00817538" w:rsidDel="00BD2B1E">
          <w:rPr>
            <w:rPrChange w:id="397" w:author="Author">
              <w:rPr>
                <w:rStyle w:val="Hyperlink"/>
              </w:rPr>
            </w:rPrChange>
          </w:rPr>
          <w:delText>http://www.patentsview.org/api/doc.html</w:delText>
        </w:r>
      </w:del>
      <w:r w:rsidR="00AB3DEF">
        <w:fldChar w:fldCharType="begin"/>
      </w:r>
      <w:r w:rsidR="00AB3DEF">
        <w:instrText>HYPERLINK "</w:instrText>
      </w:r>
      <w:ins w:id="398" w:author="Author">
        <w:r w:rsidR="00AB3DEF" w:rsidRPr="00BD2B1E">
          <w:instrText>https://patentsview.org</w:instrText>
        </w:r>
      </w:ins>
      <w:r w:rsidR="00AB3DEF">
        <w:instrText>"</w:instrText>
      </w:r>
      <w:r w:rsidR="00AB3DEF">
        <w:fldChar w:fldCharType="separate"/>
      </w:r>
      <w:ins w:id="399" w:author="Author">
        <w:r w:rsidR="00AB3DEF" w:rsidRPr="008E4505">
          <w:rPr>
            <w:rStyle w:val="Hyperlink"/>
          </w:rPr>
          <w:t>https://patentsview.org</w:t>
        </w:r>
      </w:ins>
      <w:r w:rsidR="00AB3DEF">
        <w:fldChar w:fldCharType="end"/>
      </w:r>
      <w:r w:rsidR="00AB3DEF">
        <w:t xml:space="preserve"> </w:t>
      </w:r>
    </w:p>
    <w:p w14:paraId="604CB710" w14:textId="33377DA5" w:rsidR="005E48A2" w:rsidRPr="00A734DA" w:rsidRDefault="003715C6" w:rsidP="005E08C4">
      <w:r w:rsidRPr="00A734DA">
        <w:t>WIPO</w:t>
      </w:r>
      <w:r w:rsidR="005E48A2" w:rsidRPr="00A734DA">
        <w:t xml:space="preserve"> ePCTv1.1 </w:t>
      </w:r>
      <w:r w:rsidR="00D22EBB" w:rsidRPr="00A734DA">
        <w:tab/>
      </w:r>
      <w:r w:rsidR="00D22EBB" w:rsidRPr="00A734DA">
        <w:tab/>
      </w:r>
      <w:r w:rsidR="00D22EBB" w:rsidRPr="00A734DA">
        <w:tab/>
      </w:r>
      <w:del w:id="400" w:author="Author">
        <w:r w:rsidR="00D22EBB" w:rsidRPr="00A734DA" w:rsidDel="00AF14A5">
          <w:tab/>
        </w:r>
      </w:del>
      <w:hyperlink r:id="rId63" w:history="1">
        <w:r w:rsidR="005E48A2" w:rsidRPr="00A734DA">
          <w:rPr>
            <w:rStyle w:val="Hyperlink"/>
          </w:rPr>
          <w:t>https://pct.wipo.int/</w:t>
        </w:r>
      </w:hyperlink>
    </w:p>
    <w:p w14:paraId="6D910567" w14:textId="7B8061B5" w:rsidR="007E7D04" w:rsidRPr="00810958" w:rsidRDefault="003715C6" w:rsidP="005E08C4">
      <w:pPr>
        <w:rPr>
          <w:ins w:id="401" w:author="Author"/>
          <w:lang w:val="es-ES"/>
        </w:rPr>
      </w:pPr>
      <w:r w:rsidRPr="00B077EE">
        <w:rPr>
          <w:bCs/>
          <w:lang w:val="es-ES"/>
        </w:rPr>
        <w:t xml:space="preserve">EUIPO </w:t>
      </w:r>
      <w:proofErr w:type="spellStart"/>
      <w:r w:rsidR="005E48A2" w:rsidRPr="00B077EE">
        <w:rPr>
          <w:bCs/>
          <w:lang w:val="es-ES"/>
        </w:rPr>
        <w:t>TMview</w:t>
      </w:r>
      <w:proofErr w:type="spellEnd"/>
      <w:del w:id="402" w:author="Author">
        <w:r w:rsidR="005E48A2" w:rsidRPr="002E1980">
          <w:rPr>
            <w:bCs/>
            <w:lang w:val="es-ES"/>
          </w:rPr>
          <w:delText>,</w:delText>
        </w:r>
      </w:del>
      <w:ins w:id="403" w:author="Author">
        <w:r w:rsidR="007E7D04" w:rsidRPr="00810958">
          <w:rPr>
            <w:bCs/>
            <w:lang w:val="es-ES"/>
          </w:rPr>
          <w:tab/>
        </w:r>
        <w:r w:rsidR="00AF14A5">
          <w:rPr>
            <w:bCs/>
            <w:lang w:val="es-ES"/>
          </w:rPr>
          <w:tab/>
        </w:r>
        <w:r w:rsidR="00AF14A5">
          <w:rPr>
            <w:bCs/>
            <w:lang w:val="es-ES"/>
          </w:rPr>
          <w:tab/>
        </w:r>
        <w:r w:rsidR="00AF14A5">
          <w:rPr>
            <w:lang w:val="es-ES"/>
          </w:rPr>
          <w:fldChar w:fldCharType="begin"/>
        </w:r>
        <w:r w:rsidR="00AF14A5">
          <w:rPr>
            <w:lang w:val="es-ES"/>
          </w:rPr>
          <w:instrText>HYPERLINK "</w:instrText>
        </w:r>
        <w:r w:rsidR="00AF14A5" w:rsidRPr="00810958">
          <w:rPr>
            <w:lang w:val="es-ES"/>
          </w:rPr>
          <w:instrText>https://www.tmdn.org/tmview/#/tmview</w:instrText>
        </w:r>
        <w:r w:rsidR="00AF14A5">
          <w:rPr>
            <w:lang w:val="es-ES"/>
          </w:rPr>
          <w:instrText>"</w:instrText>
        </w:r>
      </w:ins>
      <w:r w:rsidR="002309CF">
        <w:rPr>
          <w:lang w:val="es-ES"/>
        </w:rPr>
      </w:r>
      <w:ins w:id="404" w:author="Author">
        <w:r w:rsidR="00AF14A5">
          <w:rPr>
            <w:lang w:val="es-ES"/>
          </w:rPr>
          <w:fldChar w:fldCharType="separate"/>
        </w:r>
        <w:r w:rsidR="00AF14A5" w:rsidRPr="000C2969">
          <w:rPr>
            <w:rStyle w:val="Hyperlink"/>
            <w:lang w:val="es-ES"/>
          </w:rPr>
          <w:t>https://www.tmdn.org/tmview/#/tmview</w:t>
        </w:r>
        <w:r w:rsidR="00AF14A5">
          <w:rPr>
            <w:lang w:val="es-ES"/>
          </w:rPr>
          <w:fldChar w:fldCharType="end"/>
        </w:r>
        <w:r w:rsidR="00AF14A5">
          <w:rPr>
            <w:lang w:val="es-ES"/>
          </w:rPr>
          <w:t xml:space="preserve"> </w:t>
        </w:r>
      </w:ins>
    </w:p>
    <w:p w14:paraId="2C1B9D4C" w14:textId="0897997C" w:rsidR="00131572" w:rsidRPr="00810958" w:rsidRDefault="00131572" w:rsidP="005E08C4">
      <w:pPr>
        <w:rPr>
          <w:ins w:id="405" w:author="Author"/>
          <w:lang w:val="es-ES"/>
        </w:rPr>
      </w:pPr>
      <w:ins w:id="406" w:author="Author">
        <w:r w:rsidRPr="00810958">
          <w:rPr>
            <w:lang w:val="es-ES"/>
          </w:rPr>
          <w:t>EUIPO</w:t>
        </w:r>
      </w:ins>
      <w:r w:rsidRPr="00B077EE">
        <w:rPr>
          <w:bCs/>
          <w:lang w:val="es-ES"/>
        </w:rPr>
        <w:t xml:space="preserve"> </w:t>
      </w:r>
      <w:proofErr w:type="spellStart"/>
      <w:r w:rsidR="005E48A2" w:rsidRPr="00B077EE">
        <w:rPr>
          <w:bCs/>
          <w:lang w:val="es-ES"/>
        </w:rPr>
        <w:t>Designview</w:t>
      </w:r>
      <w:proofErr w:type="spellEnd"/>
      <w:del w:id="407" w:author="Author">
        <w:r w:rsidR="005E48A2" w:rsidRPr="002E1980" w:rsidDel="00131572">
          <w:rPr>
            <w:lang w:val="es-ES"/>
          </w:rPr>
          <w:delText>,</w:delText>
        </w:r>
        <w:r w:rsidR="005E48A2" w:rsidRPr="002E1980">
          <w:rPr>
            <w:lang w:val="es-ES"/>
          </w:rPr>
          <w:delText xml:space="preserve"> </w:delText>
        </w:r>
      </w:del>
      <w:ins w:id="408" w:author="Author">
        <w:r w:rsidR="005E48A2" w:rsidRPr="00810958">
          <w:rPr>
            <w:bCs/>
            <w:lang w:val="es-ES"/>
          </w:rPr>
          <w:t xml:space="preserve"> </w:t>
        </w:r>
        <w:r w:rsidRPr="00810958">
          <w:rPr>
            <w:lang w:val="es-ES"/>
          </w:rPr>
          <w:tab/>
        </w:r>
        <w:r w:rsidR="00AF14A5">
          <w:rPr>
            <w:lang w:val="es-ES"/>
          </w:rPr>
          <w:tab/>
        </w:r>
        <w:r w:rsidR="00AF14A5">
          <w:rPr>
            <w:lang w:val="es-ES"/>
          </w:rPr>
          <w:tab/>
        </w:r>
        <w:r w:rsidR="00AF14A5">
          <w:rPr>
            <w:lang w:val="es-ES"/>
          </w:rPr>
          <w:fldChar w:fldCharType="begin"/>
        </w:r>
        <w:r w:rsidR="00AF14A5">
          <w:rPr>
            <w:lang w:val="es-ES"/>
          </w:rPr>
          <w:instrText>HYPERLINK "</w:instrText>
        </w:r>
        <w:r w:rsidR="00AF14A5" w:rsidRPr="00810958">
          <w:rPr>
            <w:lang w:val="es-ES"/>
          </w:rPr>
          <w:instrText>https://www.tmdn.org/tmdsview-web/#/dsview</w:instrText>
        </w:r>
        <w:r w:rsidR="00AF14A5">
          <w:rPr>
            <w:lang w:val="es-ES"/>
          </w:rPr>
          <w:instrText>"</w:instrText>
        </w:r>
      </w:ins>
      <w:r w:rsidR="002309CF">
        <w:rPr>
          <w:lang w:val="es-ES"/>
        </w:rPr>
      </w:r>
      <w:ins w:id="409" w:author="Author">
        <w:r w:rsidR="00AF14A5">
          <w:rPr>
            <w:lang w:val="es-ES"/>
          </w:rPr>
          <w:fldChar w:fldCharType="separate"/>
        </w:r>
        <w:r w:rsidR="00AF14A5" w:rsidRPr="000C2969">
          <w:rPr>
            <w:rStyle w:val="Hyperlink"/>
            <w:lang w:val="es-ES"/>
          </w:rPr>
          <w:t>https://www.tmdn.org/tmdsview-web/#/dsview</w:t>
        </w:r>
        <w:r w:rsidR="00AF14A5">
          <w:rPr>
            <w:lang w:val="es-ES"/>
          </w:rPr>
          <w:fldChar w:fldCharType="end"/>
        </w:r>
        <w:r w:rsidR="00AF14A5">
          <w:rPr>
            <w:lang w:val="es-ES"/>
          </w:rPr>
          <w:t xml:space="preserve"> </w:t>
        </w:r>
      </w:ins>
    </w:p>
    <w:p w14:paraId="2EB15B1C" w14:textId="6A4FE4B0" w:rsidR="00AF14A5" w:rsidRDefault="005E48A2" w:rsidP="005E08C4">
      <w:pPr>
        <w:rPr>
          <w:ins w:id="410" w:author="Author"/>
        </w:rPr>
      </w:pPr>
      <w:proofErr w:type="spellStart"/>
      <w:r w:rsidRPr="00727E40">
        <w:rPr>
          <w:bCs/>
        </w:rPr>
        <w:t>TMclass</w:t>
      </w:r>
      <w:proofErr w:type="spellEnd"/>
      <w:del w:id="411" w:author="Author">
        <w:r w:rsidRPr="00727E40">
          <w:rPr>
            <w:bCs/>
          </w:rPr>
          <w:delText xml:space="preserve"> </w:delText>
        </w:r>
        <w:r w:rsidR="00D22EBB">
          <w:rPr>
            <w:bCs/>
          </w:rPr>
          <w:tab/>
        </w:r>
        <w:r w:rsidDel="00107E38">
          <w:fldChar w:fldCharType="begin"/>
        </w:r>
        <w:r w:rsidDel="00107E38">
          <w:delInstrText>HYPERLINK "http://www.tm-xml.org/TM-XML/TM-XML_xml/TM-XML_TM-Search.xml"</w:delInstrText>
        </w:r>
        <w:r w:rsidDel="00107E38">
          <w:fldChar w:fldCharType="separate"/>
        </w:r>
        <w:r w:rsidRPr="00873F33" w:rsidDel="00107E38">
          <w:rPr>
            <w:rStyle w:val="Hyperlink"/>
          </w:rPr>
          <w:delText>http://www.tm-xml.org/TM-XML/TM-XML_xml/TM-XML_TM-Search.xml</w:delText>
        </w:r>
        <w:r w:rsidDel="00107E38">
          <w:fldChar w:fldCharType="end"/>
        </w:r>
      </w:del>
      <w:ins w:id="412" w:author="Author">
        <w:r w:rsidR="00107E38">
          <w:rPr>
            <w:bCs/>
          </w:rPr>
          <w:tab/>
        </w:r>
        <w:r w:rsidRPr="00727E40">
          <w:rPr>
            <w:bCs/>
          </w:rPr>
          <w:t xml:space="preserve"> </w:t>
        </w:r>
        <w:r w:rsidR="00D22EBB">
          <w:rPr>
            <w:bCs/>
          </w:rPr>
          <w:tab/>
        </w:r>
        <w:r w:rsidR="00AF14A5">
          <w:rPr>
            <w:bCs/>
          </w:rPr>
          <w:tab/>
        </w:r>
        <w:r w:rsidR="00AF14A5">
          <w:rPr>
            <w:bCs/>
          </w:rPr>
          <w:tab/>
        </w:r>
        <w:r w:rsidR="00534366" w:rsidRPr="00534366">
          <w:t xml:space="preserve"> </w:t>
        </w:r>
        <w:r w:rsidR="00534366">
          <w:fldChar w:fldCharType="begin"/>
        </w:r>
        <w:r w:rsidR="00534366">
          <w:instrText>HYPERLINK "</w:instrText>
        </w:r>
        <w:r w:rsidR="00534366" w:rsidRPr="00534366">
          <w:instrText>https://tmclass.tmdn.org/ec2/</w:instrText>
        </w:r>
        <w:r w:rsidR="00534366">
          <w:instrText>"</w:instrText>
        </w:r>
      </w:ins>
      <w:ins w:id="413" w:author="Author">
        <w:r w:rsidR="00534366">
          <w:fldChar w:fldCharType="separate"/>
        </w:r>
        <w:r w:rsidR="00534366" w:rsidRPr="00017AA8">
          <w:rPr>
            <w:rStyle w:val="Hyperlink"/>
          </w:rPr>
          <w:t>https://tmclass.tmdn.org/ec2/</w:t>
        </w:r>
        <w:r w:rsidR="00534366">
          <w:fldChar w:fldCharType="end"/>
        </w:r>
      </w:ins>
    </w:p>
    <w:p w14:paraId="397D73F8" w14:textId="5F078DC2" w:rsidR="00107E38" w:rsidRDefault="00920817" w:rsidP="005E08C4">
      <w:proofErr w:type="spellStart"/>
      <w:ins w:id="414" w:author="Author">
        <w:r>
          <w:t>DESIGNc</w:t>
        </w:r>
        <w:del w:id="415" w:author="Author">
          <w:r w:rsidDel="00327035">
            <w:delText>a</w:delText>
          </w:r>
        </w:del>
        <w:r>
          <w:t>l</w:t>
        </w:r>
        <w:r w:rsidR="00327035">
          <w:t>a</w:t>
        </w:r>
        <w:r>
          <w:t>ss</w:t>
        </w:r>
        <w:proofErr w:type="spellEnd"/>
        <w:r>
          <w:tab/>
        </w:r>
        <w:r>
          <w:tab/>
        </w:r>
        <w:r w:rsidR="00AF14A5">
          <w:tab/>
        </w:r>
        <w:r w:rsidR="00AF14A5">
          <w:tab/>
        </w:r>
        <w:r w:rsidR="00FA5CF8">
          <w:fldChar w:fldCharType="begin"/>
        </w:r>
        <w:r w:rsidR="00FA5CF8">
          <w:instrText>HYPERLINK "</w:instrText>
        </w:r>
        <w:r w:rsidR="00FA5CF8" w:rsidRPr="00141FC3">
          <w:instrText>https://euipo.europa.eu/designclass/</w:instrText>
        </w:r>
        <w:r w:rsidR="00FA5CF8">
          <w:instrText>"</w:instrText>
        </w:r>
      </w:ins>
      <w:ins w:id="416" w:author="Author">
        <w:r w:rsidR="00FA5CF8">
          <w:fldChar w:fldCharType="separate"/>
        </w:r>
        <w:r w:rsidR="00FA5CF8" w:rsidRPr="000C2969">
          <w:rPr>
            <w:rStyle w:val="Hyperlink"/>
          </w:rPr>
          <w:t>https://euipo.europa.eu/designclass/</w:t>
        </w:r>
        <w:r w:rsidR="00FA5CF8">
          <w:fldChar w:fldCharType="end"/>
        </w:r>
        <w:r w:rsidR="00FA5CF8">
          <w:t xml:space="preserve"> </w:t>
        </w:r>
      </w:ins>
    </w:p>
    <w:p w14:paraId="7DB08FB2" w14:textId="30A4B340" w:rsidR="005E48A2" w:rsidRPr="000E6339" w:rsidRDefault="005E48A2" w:rsidP="003C5552">
      <w:pPr>
        <w:pStyle w:val="STHeading3"/>
      </w:pPr>
      <w:r w:rsidRPr="000E6339">
        <w:t>Industry REST APIs and Design Guidelines</w:t>
      </w:r>
    </w:p>
    <w:p w14:paraId="79859A78" w14:textId="19DD5280" w:rsidR="005E48A2" w:rsidRPr="00727E40" w:rsidRDefault="00D22EBB" w:rsidP="005E08C4">
      <w:pPr>
        <w:rPr>
          <w:bCs/>
        </w:rPr>
      </w:pPr>
      <w:r>
        <w:rPr>
          <w:bCs/>
        </w:rPr>
        <w:t>Facebook</w:t>
      </w:r>
      <w:r>
        <w:rPr>
          <w:bCs/>
        </w:rPr>
        <w:tab/>
      </w:r>
      <w:r>
        <w:rPr>
          <w:bCs/>
        </w:rPr>
        <w:tab/>
      </w:r>
      <w:r>
        <w:rPr>
          <w:bCs/>
        </w:rPr>
        <w:tab/>
      </w:r>
      <w:r>
        <w:rPr>
          <w:bCs/>
        </w:rPr>
        <w:tab/>
      </w:r>
      <w:hyperlink r:id="rId64" w:history="1">
        <w:r w:rsidR="005E48A2" w:rsidRPr="00333BD2">
          <w:rPr>
            <w:rStyle w:val="Hyperlink"/>
          </w:rPr>
          <w:t>https://developers.facebook.com/docs/graph-api/reference</w:t>
        </w:r>
      </w:hyperlink>
    </w:p>
    <w:p w14:paraId="1583E2B6" w14:textId="14373F17" w:rsidR="005E48A2" w:rsidRPr="00727E40" w:rsidRDefault="00D22EBB" w:rsidP="005E08C4">
      <w:pPr>
        <w:rPr>
          <w:bCs/>
        </w:rPr>
      </w:pPr>
      <w:r>
        <w:rPr>
          <w:bCs/>
        </w:rPr>
        <w:t xml:space="preserve">GitHub </w:t>
      </w:r>
      <w:r w:rsidR="005E48A2" w:rsidRPr="00727E40">
        <w:rPr>
          <w:bCs/>
        </w:rPr>
        <w:t> </w:t>
      </w:r>
      <w:r>
        <w:rPr>
          <w:bCs/>
        </w:rPr>
        <w:tab/>
      </w:r>
      <w:r>
        <w:rPr>
          <w:bCs/>
        </w:rPr>
        <w:tab/>
      </w:r>
      <w:r>
        <w:rPr>
          <w:bCs/>
        </w:rPr>
        <w:tab/>
      </w:r>
      <w:r>
        <w:rPr>
          <w:bCs/>
        </w:rPr>
        <w:tab/>
      </w:r>
      <w:hyperlink r:id="rId65" w:history="1">
        <w:r w:rsidR="005E48A2" w:rsidRPr="00333BD2">
          <w:rPr>
            <w:rStyle w:val="Hyperlink"/>
          </w:rPr>
          <w:t>https://developer.github.com/v3</w:t>
        </w:r>
      </w:hyperlink>
    </w:p>
    <w:p w14:paraId="7F9D0FFE" w14:textId="7F7444A9" w:rsidR="005E48A2" w:rsidRPr="00727E40" w:rsidRDefault="005E48A2" w:rsidP="005E08C4">
      <w:pPr>
        <w:rPr>
          <w:bCs/>
        </w:rPr>
      </w:pPr>
      <w:r w:rsidRPr="00727E40">
        <w:rPr>
          <w:bCs/>
        </w:rPr>
        <w:t>Google APIs</w:t>
      </w:r>
      <w:r w:rsidR="00D22EBB">
        <w:rPr>
          <w:bCs/>
        </w:rPr>
        <w:t xml:space="preserve"> Design Guide </w:t>
      </w:r>
      <w:r w:rsidRPr="00727E40">
        <w:rPr>
          <w:bCs/>
        </w:rPr>
        <w:t> </w:t>
      </w:r>
      <w:r w:rsidR="00D22EBB">
        <w:rPr>
          <w:bCs/>
        </w:rPr>
        <w:tab/>
      </w:r>
      <w:r w:rsidR="00D22EBB">
        <w:rPr>
          <w:bCs/>
        </w:rPr>
        <w:tab/>
      </w:r>
      <w:hyperlink r:id="rId66" w:history="1">
        <w:r w:rsidRPr="00333BD2">
          <w:rPr>
            <w:rStyle w:val="Hyperlink"/>
          </w:rPr>
          <w:t>https://cloud.google.com/apis/design/</w:t>
        </w:r>
      </w:hyperlink>
    </w:p>
    <w:p w14:paraId="477B8619" w14:textId="4AF3C05E" w:rsidR="005E48A2" w:rsidRPr="009C383A" w:rsidRDefault="00D22EBB" w:rsidP="005E08C4">
      <w:pPr>
        <w:rPr>
          <w:bCs/>
          <w:lang w:val="pt-PT"/>
        </w:rPr>
      </w:pPr>
      <w:r>
        <w:rPr>
          <w:bCs/>
          <w:lang w:val="pt-PT"/>
        </w:rPr>
        <w:t xml:space="preserve">Azure </w:t>
      </w:r>
      <w:r w:rsidR="005E48A2" w:rsidRPr="009C383A">
        <w:rPr>
          <w:bCs/>
          <w:lang w:val="pt-PT"/>
        </w:rPr>
        <w:t> </w:t>
      </w:r>
      <w:r>
        <w:rPr>
          <w:bCs/>
          <w:lang w:val="pt-PT"/>
        </w:rPr>
        <w:tab/>
      </w:r>
      <w:r>
        <w:rPr>
          <w:bCs/>
          <w:lang w:val="pt-PT"/>
        </w:rPr>
        <w:tab/>
      </w:r>
      <w:r>
        <w:rPr>
          <w:bCs/>
          <w:lang w:val="pt-PT"/>
        </w:rPr>
        <w:tab/>
      </w:r>
      <w:r>
        <w:rPr>
          <w:bCs/>
          <w:lang w:val="pt-PT"/>
        </w:rPr>
        <w:tab/>
      </w:r>
      <w:r>
        <w:rPr>
          <w:bCs/>
          <w:lang w:val="pt-PT"/>
        </w:rPr>
        <w:tab/>
      </w:r>
      <w:hyperlink r:id="rId67" w:history="1">
        <w:r w:rsidR="008C6FAD" w:rsidRPr="00F15F9F">
          <w:rPr>
            <w:rStyle w:val="Hyperlink"/>
            <w:lang w:val="pt-PT"/>
          </w:rPr>
          <w:t>https://docs.microsoft.com/en-us/rest/api/</w:t>
        </w:r>
      </w:hyperlink>
    </w:p>
    <w:p w14:paraId="68D44C9D" w14:textId="03A556EB" w:rsidR="005E48A2" w:rsidRPr="003A6ADB" w:rsidRDefault="005E48A2" w:rsidP="005E08C4">
      <w:pPr>
        <w:rPr>
          <w:bCs/>
          <w:lang w:val="pt-PT"/>
        </w:rPr>
      </w:pPr>
      <w:r w:rsidRPr="003A6ADB">
        <w:rPr>
          <w:bCs/>
          <w:lang w:val="pt-PT"/>
        </w:rPr>
        <w:t>OpenAPI</w:t>
      </w:r>
      <w:r w:rsidR="00D22EBB" w:rsidRPr="003A6ADB">
        <w:rPr>
          <w:bCs/>
          <w:lang w:val="pt-PT"/>
        </w:rPr>
        <w:tab/>
      </w:r>
      <w:r w:rsidR="00D22EBB" w:rsidRPr="003A6ADB">
        <w:rPr>
          <w:bCs/>
          <w:lang w:val="pt-PT"/>
        </w:rPr>
        <w:tab/>
      </w:r>
      <w:r w:rsidR="00D22EBB" w:rsidRPr="003A6ADB">
        <w:rPr>
          <w:bCs/>
          <w:lang w:val="pt-PT"/>
        </w:rPr>
        <w:tab/>
      </w:r>
      <w:r w:rsidR="00D22EBB" w:rsidRPr="003A6ADB">
        <w:rPr>
          <w:bCs/>
          <w:lang w:val="pt-PT"/>
        </w:rPr>
        <w:tab/>
      </w:r>
      <w:hyperlink r:id="rId68" w:history="1">
        <w:r w:rsidRPr="003A6ADB">
          <w:rPr>
            <w:rStyle w:val="Hyperlink"/>
            <w:lang w:val="pt-PT"/>
          </w:rPr>
          <w:t>https://swagger.io/docs/specification/about/</w:t>
        </w:r>
      </w:hyperlink>
    </w:p>
    <w:p w14:paraId="338C1394" w14:textId="3185A8A6" w:rsidR="005E48A2" w:rsidRPr="009C383A" w:rsidRDefault="00676937" w:rsidP="005E08C4">
      <w:pPr>
        <w:rPr>
          <w:bCs/>
          <w:lang w:val="pl-PL"/>
        </w:rPr>
      </w:pPr>
      <w:r>
        <w:rPr>
          <w:bCs/>
          <w:lang w:val="pl-PL"/>
        </w:rPr>
        <w:t xml:space="preserve">OData </w:t>
      </w:r>
      <w:r w:rsidR="005E48A2" w:rsidRPr="009C383A">
        <w:rPr>
          <w:bCs/>
          <w:lang w:val="pl-PL"/>
        </w:rPr>
        <w:t> </w:t>
      </w:r>
      <w:r>
        <w:rPr>
          <w:bCs/>
          <w:lang w:val="pl-PL"/>
        </w:rPr>
        <w:tab/>
      </w:r>
      <w:r>
        <w:rPr>
          <w:bCs/>
          <w:lang w:val="pl-PL"/>
        </w:rPr>
        <w:tab/>
      </w:r>
      <w:r>
        <w:rPr>
          <w:bCs/>
          <w:lang w:val="pl-PL"/>
        </w:rPr>
        <w:tab/>
      </w:r>
      <w:r>
        <w:rPr>
          <w:bCs/>
          <w:lang w:val="pl-PL"/>
        </w:rPr>
        <w:tab/>
      </w:r>
      <w:hyperlink r:id="rId69" w:history="1">
        <w:r w:rsidR="005E48A2" w:rsidRPr="00954718">
          <w:rPr>
            <w:rStyle w:val="Hyperlink"/>
            <w:lang w:val="pl-PL"/>
          </w:rPr>
          <w:t>http://www.odata.org/documentation/</w:t>
        </w:r>
      </w:hyperlink>
    </w:p>
    <w:p w14:paraId="1FD7E7DD" w14:textId="776A61F9" w:rsidR="005E48A2" w:rsidRPr="00954718" w:rsidRDefault="00676937" w:rsidP="005E08C4">
      <w:pPr>
        <w:rPr>
          <w:bCs/>
          <w:lang w:val="it-IT"/>
        </w:rPr>
      </w:pPr>
      <w:r w:rsidRPr="00954718">
        <w:rPr>
          <w:bCs/>
          <w:lang w:val="it-IT"/>
        </w:rPr>
        <w:t xml:space="preserve">JSON API </w:t>
      </w:r>
      <w:r w:rsidR="005E48A2" w:rsidRPr="00954718">
        <w:rPr>
          <w:bCs/>
          <w:lang w:val="it-IT"/>
        </w:rPr>
        <w:t> </w:t>
      </w:r>
      <w:r w:rsidRPr="00954718">
        <w:rPr>
          <w:bCs/>
          <w:lang w:val="it-IT"/>
        </w:rPr>
        <w:tab/>
      </w:r>
      <w:r w:rsidRPr="00954718">
        <w:rPr>
          <w:bCs/>
          <w:lang w:val="it-IT"/>
        </w:rPr>
        <w:tab/>
      </w:r>
      <w:r w:rsidRPr="00954718">
        <w:rPr>
          <w:bCs/>
          <w:lang w:val="it-IT"/>
        </w:rPr>
        <w:tab/>
      </w:r>
      <w:r w:rsidRPr="00954718">
        <w:rPr>
          <w:bCs/>
          <w:lang w:val="it-IT"/>
        </w:rPr>
        <w:tab/>
      </w:r>
      <w:r w:rsidR="005E48A2">
        <w:fldChar w:fldCharType="begin"/>
      </w:r>
      <w:r w:rsidR="005E48A2" w:rsidRPr="00CE2C30">
        <w:rPr>
          <w:lang w:val="pl-PL"/>
          <w:rPrChange w:id="417" w:author="Author">
            <w:rPr/>
          </w:rPrChange>
        </w:rPr>
        <w:instrText>HYPERLINK "http://jsonapi.org/format/"</w:instrText>
      </w:r>
      <w:r w:rsidR="005E48A2">
        <w:fldChar w:fldCharType="separate"/>
      </w:r>
      <w:r w:rsidR="005E48A2" w:rsidRPr="00954718">
        <w:rPr>
          <w:rStyle w:val="Hyperlink"/>
          <w:lang w:val="it-IT"/>
        </w:rPr>
        <w:t>http://jsonapi.org/format/</w:t>
      </w:r>
      <w:r w:rsidR="005E48A2">
        <w:fldChar w:fldCharType="end"/>
      </w:r>
    </w:p>
    <w:p w14:paraId="38E6CD9F" w14:textId="1F875D1C" w:rsidR="005E48A2" w:rsidRPr="00954718" w:rsidRDefault="00676937" w:rsidP="005E08C4">
      <w:pPr>
        <w:rPr>
          <w:bCs/>
          <w:lang w:val="it-IT"/>
        </w:rPr>
      </w:pPr>
      <w:r w:rsidRPr="00954718">
        <w:rPr>
          <w:bCs/>
          <w:lang w:val="it-IT"/>
        </w:rPr>
        <w:t xml:space="preserve">Microsoft API Design </w:t>
      </w:r>
      <w:r w:rsidR="005E48A2" w:rsidRPr="00954718">
        <w:rPr>
          <w:bCs/>
          <w:lang w:val="it-IT"/>
        </w:rPr>
        <w:t> </w:t>
      </w:r>
      <w:r w:rsidRPr="00954718">
        <w:rPr>
          <w:bCs/>
          <w:lang w:val="it-IT"/>
        </w:rPr>
        <w:tab/>
      </w:r>
      <w:r w:rsidRPr="00954718">
        <w:rPr>
          <w:bCs/>
          <w:lang w:val="it-IT"/>
        </w:rPr>
        <w:tab/>
      </w:r>
      <w:r w:rsidRPr="00954718">
        <w:rPr>
          <w:bCs/>
          <w:lang w:val="it-IT"/>
        </w:rPr>
        <w:tab/>
      </w:r>
      <w:r w:rsidR="005E48A2">
        <w:fldChar w:fldCharType="begin"/>
      </w:r>
      <w:r w:rsidR="005E48A2" w:rsidRPr="00CE2C30">
        <w:rPr>
          <w:lang w:val="pl-PL"/>
          <w:rPrChange w:id="418" w:author="Author">
            <w:rPr/>
          </w:rPrChange>
        </w:rPr>
        <w:instrText>HYPERLINK "https://docs.microsoft.com/en-us/azure/architecture/best-practices/api-design"</w:instrText>
      </w:r>
      <w:r w:rsidR="005E48A2">
        <w:fldChar w:fldCharType="separate"/>
      </w:r>
      <w:r w:rsidR="005E48A2" w:rsidRPr="00954718">
        <w:rPr>
          <w:rStyle w:val="Hyperlink"/>
          <w:lang w:val="it-IT"/>
        </w:rPr>
        <w:t>https://docs.microsoft.com/en-us/azure/architecture/best-practices/api-design</w:t>
      </w:r>
      <w:r w:rsidR="005E48A2">
        <w:fldChar w:fldCharType="end"/>
      </w:r>
    </w:p>
    <w:p w14:paraId="096B196B" w14:textId="0800F36B" w:rsidR="005E48A2" w:rsidRPr="00F50B96" w:rsidRDefault="00676937" w:rsidP="005E08C4">
      <w:pPr>
        <w:rPr>
          <w:rStyle w:val="Hyperlink"/>
        </w:rPr>
      </w:pPr>
      <w:r w:rsidRPr="00F50B96">
        <w:t xml:space="preserve">JIRA REST API </w:t>
      </w:r>
      <w:r w:rsidR="005E48A2" w:rsidRPr="00F50B96">
        <w:t> </w:t>
      </w:r>
      <w:r w:rsidRPr="00F50B96">
        <w:tab/>
      </w:r>
      <w:r w:rsidR="005E48A2" w:rsidRPr="00F50B96">
        <w:t xml:space="preserve"> </w:t>
      </w:r>
      <w:r w:rsidRPr="00F50B96">
        <w:tab/>
      </w:r>
      <w:r w:rsidRPr="00F50B96">
        <w:tab/>
      </w:r>
      <w:hyperlink r:id="rId70" w:history="1">
        <w:r w:rsidR="008C6FAD" w:rsidRPr="00F15F9F">
          <w:rPr>
            <w:rStyle w:val="Hyperlink"/>
          </w:rPr>
          <w:t>https://developer.atlassian.com/server/jira/platform/jira-rest-api-examples</w:t>
        </w:r>
      </w:hyperlink>
    </w:p>
    <w:p w14:paraId="6CBACA60" w14:textId="01112516" w:rsidR="005E48A2" w:rsidRPr="008324AB" w:rsidRDefault="005E48A2" w:rsidP="005E08C4">
      <w:r w:rsidRPr="00F50B96">
        <w:t>Conflue</w:t>
      </w:r>
      <w:r w:rsidR="009747E2" w:rsidRPr="00F50B96">
        <w:t>n</w:t>
      </w:r>
      <w:r w:rsidR="00676937" w:rsidRPr="00F50B96">
        <w:t>ce REST API </w:t>
      </w:r>
      <w:r w:rsidR="00676937" w:rsidRPr="00F50B96">
        <w:tab/>
      </w:r>
      <w:r w:rsidR="00676937" w:rsidRPr="00F50B96">
        <w:tab/>
      </w:r>
      <w:hyperlink r:id="rId71" w:history="1">
        <w:r w:rsidRPr="00F50B96">
          <w:rPr>
            <w:rStyle w:val="Hyperlink"/>
          </w:rPr>
          <w:t>https://developer.atlassian.com/server/confluence/</w:t>
        </w:r>
      </w:hyperlink>
    </w:p>
    <w:p w14:paraId="54F2C108" w14:textId="69C61ACF" w:rsidR="005E48A2" w:rsidRPr="00727E40" w:rsidRDefault="00676937" w:rsidP="005E08C4">
      <w:pPr>
        <w:rPr>
          <w:bCs/>
        </w:rPr>
      </w:pPr>
      <w:proofErr w:type="spellStart"/>
      <w:r>
        <w:rPr>
          <w:bCs/>
        </w:rPr>
        <w:t>Ebay</w:t>
      </w:r>
      <w:proofErr w:type="spellEnd"/>
      <w:r>
        <w:rPr>
          <w:bCs/>
        </w:rPr>
        <w:t xml:space="preserve"> API </w:t>
      </w:r>
      <w:r w:rsidR="005E48A2" w:rsidRPr="00727E40">
        <w:rPr>
          <w:bCs/>
        </w:rPr>
        <w:t> </w:t>
      </w:r>
      <w:r>
        <w:rPr>
          <w:bCs/>
        </w:rPr>
        <w:tab/>
      </w:r>
      <w:r>
        <w:rPr>
          <w:bCs/>
        </w:rPr>
        <w:tab/>
      </w:r>
      <w:r>
        <w:rPr>
          <w:bCs/>
        </w:rPr>
        <w:tab/>
      </w:r>
      <w:r>
        <w:rPr>
          <w:bCs/>
        </w:rPr>
        <w:tab/>
      </w:r>
      <w:hyperlink r:id="rId72" w:history="1">
        <w:r w:rsidR="005E48A2" w:rsidRPr="00333BD2">
          <w:rPr>
            <w:rStyle w:val="Hyperlink"/>
          </w:rPr>
          <w:t>https://developer.ebay.com/api-docs/static/ebay-rest-landing.html</w:t>
        </w:r>
      </w:hyperlink>
    </w:p>
    <w:p w14:paraId="7FE428FE" w14:textId="32405DE9" w:rsidR="005E48A2" w:rsidRPr="00727E40" w:rsidRDefault="00676937" w:rsidP="005E08C4">
      <w:pPr>
        <w:rPr>
          <w:bCs/>
        </w:rPr>
      </w:pPr>
      <w:r>
        <w:rPr>
          <w:bCs/>
        </w:rPr>
        <w:t>Oracle REST Data Services</w:t>
      </w:r>
      <w:r w:rsidR="00F40D5C">
        <w:rPr>
          <w:bCs/>
        </w:rPr>
        <w:tab/>
      </w:r>
      <w:r w:rsidR="00032656">
        <w:fldChar w:fldCharType="begin"/>
      </w:r>
      <w:r w:rsidR="00032656">
        <w:instrText>HYPERLINK "</w:instrText>
      </w:r>
      <w:r w:rsidR="00032656" w:rsidRPr="00032656">
        <w:instrText>http://www.oracle.com/technetwork/developer-tools/rest-data-services/overview/index.html</w:instrText>
      </w:r>
      <w:r w:rsidR="00032656">
        <w:instrText>"</w:instrText>
      </w:r>
      <w:r w:rsidR="00032656">
        <w:fldChar w:fldCharType="separate"/>
      </w:r>
      <w:r w:rsidR="00032656" w:rsidRPr="00032656">
        <w:rPr>
          <w:rStyle w:val="Hyperlink"/>
        </w:rPr>
        <w:t>http://www.oracle.com/technetwork/developer-tools/rest-data-services/overview/index.html</w:t>
      </w:r>
      <w:ins w:id="419" w:author="Author">
        <w:r w:rsidR="00032656">
          <w:fldChar w:fldCharType="end"/>
        </w:r>
      </w:ins>
    </w:p>
    <w:p w14:paraId="6F059759" w14:textId="6ACFCD3D" w:rsidR="005E48A2" w:rsidRPr="00727E40" w:rsidRDefault="00676937" w:rsidP="005E08C4">
      <w:pPr>
        <w:rPr>
          <w:bCs/>
        </w:rPr>
      </w:pPr>
      <w:r>
        <w:rPr>
          <w:bCs/>
        </w:rPr>
        <w:t xml:space="preserve">PayPal REST API </w:t>
      </w:r>
      <w:r w:rsidR="005E48A2" w:rsidRPr="00727E40">
        <w:rPr>
          <w:bCs/>
        </w:rPr>
        <w:t> </w:t>
      </w:r>
      <w:r>
        <w:rPr>
          <w:bCs/>
        </w:rPr>
        <w:tab/>
      </w:r>
      <w:r>
        <w:rPr>
          <w:bCs/>
        </w:rPr>
        <w:tab/>
      </w:r>
      <w:r>
        <w:rPr>
          <w:bCs/>
        </w:rPr>
        <w:tab/>
      </w:r>
      <w:hyperlink r:id="rId73" w:history="1">
        <w:r w:rsidR="005E48A2" w:rsidRPr="00333BD2">
          <w:rPr>
            <w:rStyle w:val="Hyperlink"/>
          </w:rPr>
          <w:t>https://developer.paypal.com/docs/api/overview/</w:t>
        </w:r>
      </w:hyperlink>
    </w:p>
    <w:p w14:paraId="448C33EF" w14:textId="74D997B8" w:rsidR="005E48A2" w:rsidRPr="00727E40" w:rsidRDefault="00676937" w:rsidP="005E08C4">
      <w:pPr>
        <w:rPr>
          <w:bCs/>
        </w:rPr>
      </w:pPr>
      <w:r>
        <w:rPr>
          <w:bCs/>
        </w:rPr>
        <w:t xml:space="preserve">Data on the Web Best Practices </w:t>
      </w:r>
      <w:r w:rsidR="005E48A2" w:rsidRPr="00727E40">
        <w:rPr>
          <w:bCs/>
        </w:rPr>
        <w:t> </w:t>
      </w:r>
      <w:r>
        <w:rPr>
          <w:bCs/>
        </w:rPr>
        <w:tab/>
      </w:r>
      <w:hyperlink r:id="rId74" w:anchor="intro" w:history="1">
        <w:r w:rsidR="005E48A2" w:rsidRPr="00333BD2">
          <w:rPr>
            <w:rStyle w:val="Hyperlink"/>
          </w:rPr>
          <w:t>https://www.w3.org/TR/dwbp/#intro</w:t>
        </w:r>
      </w:hyperlink>
    </w:p>
    <w:p w14:paraId="606CBFBF" w14:textId="77777777" w:rsidR="00676937" w:rsidRDefault="005E48A2" w:rsidP="005E08C4">
      <w:pPr>
        <w:rPr>
          <w:bCs/>
        </w:rPr>
      </w:pPr>
      <w:r w:rsidRPr="00727E40">
        <w:rPr>
          <w:bCs/>
        </w:rPr>
        <w:t xml:space="preserve">SAP Guidelines for Future </w:t>
      </w:r>
    </w:p>
    <w:p w14:paraId="51B12261" w14:textId="0BAB6BA1" w:rsidR="005E48A2" w:rsidRPr="00727E40" w:rsidRDefault="00676937" w:rsidP="005E08C4">
      <w:pPr>
        <w:rPr>
          <w:bCs/>
        </w:rPr>
      </w:pPr>
      <w:r>
        <w:rPr>
          <w:bCs/>
        </w:rPr>
        <w:t xml:space="preserve">REST API Harmonization </w:t>
      </w:r>
      <w:r w:rsidR="00D82EE7">
        <w:rPr>
          <w:bCs/>
        </w:rPr>
        <w:t xml:space="preserve">                  </w:t>
      </w:r>
      <w:del w:id="420" w:author="Author">
        <w:r w:rsidR="00655BFF" w:rsidDel="00FA5CF8">
          <w:rPr>
            <w:bCs/>
          </w:rPr>
          <w:tab/>
        </w:r>
        <w:r w:rsidR="005E48A2" w:rsidRPr="00817538" w:rsidDel="00B851AE">
          <w:rPr>
            <w:rPrChange w:id="421" w:author="Author">
              <w:rPr>
                <w:rStyle w:val="Hyperlink"/>
              </w:rPr>
            </w:rPrChange>
          </w:rPr>
          <w:delText>https://d.dam.sap.com/m/xAUymP/54014_GB_54014_enUS.pdf</w:delText>
        </w:r>
      </w:del>
      <w:r w:rsidR="00FA5CF8">
        <w:fldChar w:fldCharType="begin"/>
      </w:r>
      <w:r w:rsidR="00FA5CF8">
        <w:instrText>HYPERLINK "</w:instrText>
      </w:r>
      <w:r w:rsidR="00FA5CF8" w:rsidRPr="00032656">
        <w:instrText>https://help.sap.com/docs/api-style-guide/sap-api-style-guide-public/rest-and-odata-api-documentation</w:instrText>
      </w:r>
      <w:r w:rsidR="00FA5CF8">
        <w:instrText>"</w:instrText>
      </w:r>
      <w:r w:rsidR="00FA5CF8">
        <w:fldChar w:fldCharType="separate"/>
      </w:r>
      <w:ins w:id="422" w:author="Author">
        <w:r w:rsidR="00FA5CF8" w:rsidRPr="00FA5CF8">
          <w:rPr>
            <w:rStyle w:val="Hyperlink"/>
          </w:rPr>
          <w:t>https://help.sap.com/docs/api-style-guide/sap-api-style-guide-public/rest-and-odata-api-documentation</w:t>
        </w:r>
        <w:r w:rsidR="00FA5CF8">
          <w:fldChar w:fldCharType="end"/>
        </w:r>
        <w:r w:rsidR="00FA5CF8">
          <w:t xml:space="preserve"> </w:t>
        </w:r>
      </w:ins>
    </w:p>
    <w:p w14:paraId="1380B2D1" w14:textId="7B831F03" w:rsidR="005E48A2" w:rsidRPr="00727E40" w:rsidRDefault="00655BFF" w:rsidP="005E08C4">
      <w:pPr>
        <w:rPr>
          <w:bCs/>
        </w:rPr>
      </w:pPr>
      <w:r>
        <w:rPr>
          <w:bCs/>
        </w:rPr>
        <w:t>GitHub API</w:t>
      </w:r>
      <w:r w:rsidR="005E48A2" w:rsidRPr="00727E40">
        <w:rPr>
          <w:bCs/>
        </w:rPr>
        <w:t> </w:t>
      </w:r>
      <w:r>
        <w:rPr>
          <w:bCs/>
        </w:rPr>
        <w:tab/>
      </w:r>
      <w:r>
        <w:rPr>
          <w:bCs/>
        </w:rPr>
        <w:tab/>
      </w:r>
      <w:r>
        <w:rPr>
          <w:bCs/>
        </w:rPr>
        <w:tab/>
      </w:r>
      <w:r>
        <w:rPr>
          <w:bCs/>
        </w:rPr>
        <w:tab/>
      </w:r>
      <w:hyperlink r:id="rId75" w:history="1">
        <w:r w:rsidR="00FB18E8" w:rsidRPr="00FB18E8">
          <w:rPr>
            <w:rStyle w:val="Hyperlink"/>
          </w:rPr>
          <w:t>https://developer.github.com/v3/</w:t>
        </w:r>
      </w:hyperlink>
    </w:p>
    <w:p w14:paraId="45956E5C" w14:textId="77777777" w:rsidR="005E48A2" w:rsidRPr="00D62399" w:rsidRDefault="00655BFF" w:rsidP="005E08C4">
      <w:pPr>
        <w:rPr>
          <w:del w:id="423" w:author="Author"/>
          <w:bCs/>
          <w:lang w:val="es-ES"/>
        </w:rPr>
      </w:pPr>
      <w:del w:id="424" w:author="Author">
        <w:r w:rsidRPr="00D62399">
          <w:rPr>
            <w:bCs/>
            <w:lang w:val="es-ES"/>
          </w:rPr>
          <w:delText xml:space="preserve">Zalando </w:delText>
        </w:r>
        <w:r w:rsidR="005E48A2" w:rsidRPr="00D62399">
          <w:rPr>
            <w:bCs/>
            <w:lang w:val="es-ES"/>
          </w:rPr>
          <w:delText> </w:delText>
        </w:r>
        <w:r w:rsidRPr="00D62399">
          <w:rPr>
            <w:bCs/>
            <w:lang w:val="es-ES"/>
          </w:rPr>
          <w:tab/>
        </w:r>
        <w:r w:rsidRPr="00D62399">
          <w:rPr>
            <w:bCs/>
            <w:lang w:val="es-ES"/>
          </w:rPr>
          <w:tab/>
        </w:r>
        <w:r w:rsidRPr="00D62399">
          <w:rPr>
            <w:bCs/>
            <w:lang w:val="es-ES"/>
          </w:rPr>
          <w:tab/>
        </w:r>
        <w:r w:rsidRPr="00D62399">
          <w:rPr>
            <w:bCs/>
            <w:lang w:val="es-ES"/>
          </w:rPr>
          <w:tab/>
        </w:r>
        <w:r w:rsidR="005E48A2">
          <w:fldChar w:fldCharType="begin"/>
        </w:r>
        <w:r w:rsidR="005E48A2" w:rsidRPr="00D62399">
          <w:rPr>
            <w:lang w:val="es-ES"/>
          </w:rPr>
          <w:delInstrText>HYPERLINK "https://github.com/zalando/restful-api-guidelines"</w:delInstrText>
        </w:r>
        <w:r w:rsidR="005E48A2">
          <w:fldChar w:fldCharType="separate"/>
        </w:r>
        <w:r w:rsidR="005E48A2" w:rsidRPr="00D62399">
          <w:rPr>
            <w:rStyle w:val="Hyperlink"/>
            <w:lang w:val="es-ES"/>
          </w:rPr>
          <w:delText>https://github.com/zalando/</w:delText>
        </w:r>
        <w:r w:rsidR="0069255A" w:rsidRPr="00D62399">
          <w:rPr>
            <w:rStyle w:val="Hyperlink"/>
            <w:lang w:val="es-ES"/>
          </w:rPr>
          <w:delText>ReSTful</w:delText>
        </w:r>
        <w:r w:rsidR="005E48A2" w:rsidRPr="00D62399">
          <w:rPr>
            <w:rStyle w:val="Hyperlink"/>
            <w:lang w:val="es-ES"/>
          </w:rPr>
          <w:delText>-api-guidelines</w:delText>
        </w:r>
        <w:r w:rsidR="005E48A2">
          <w:fldChar w:fldCharType="end"/>
        </w:r>
      </w:del>
    </w:p>
    <w:p w14:paraId="4B58ABA8" w14:textId="54F7A308" w:rsidR="005E48A2" w:rsidRPr="00810958" w:rsidRDefault="00655BFF" w:rsidP="005E08C4">
      <w:pPr>
        <w:rPr>
          <w:ins w:id="425" w:author="Author"/>
          <w:lang w:val="pt-PT"/>
        </w:rPr>
      </w:pPr>
      <w:ins w:id="426" w:author="Author">
        <w:r w:rsidRPr="00810958">
          <w:rPr>
            <w:lang w:val="pt-PT"/>
          </w:rPr>
          <w:t xml:space="preserve">Zalando </w:t>
        </w:r>
        <w:r w:rsidR="005E48A2" w:rsidRPr="00810958">
          <w:rPr>
            <w:lang w:val="pt-PT"/>
          </w:rPr>
          <w:t> </w:t>
        </w:r>
        <w:r w:rsidRPr="00810958">
          <w:rPr>
            <w:lang w:val="pt-PT"/>
          </w:rPr>
          <w:tab/>
        </w:r>
        <w:r w:rsidRPr="00810958">
          <w:rPr>
            <w:lang w:val="pt-PT"/>
          </w:rPr>
          <w:tab/>
        </w:r>
        <w:r w:rsidRPr="00810958">
          <w:rPr>
            <w:lang w:val="pt-PT"/>
          </w:rPr>
          <w:tab/>
        </w:r>
        <w:r w:rsidRPr="00810958">
          <w:rPr>
            <w:lang w:val="pt-PT"/>
          </w:rPr>
          <w:tab/>
        </w:r>
      </w:ins>
      <w:r w:rsidR="00FB18E8">
        <w:rPr>
          <w:lang w:val="pt-PT"/>
        </w:rPr>
        <w:fldChar w:fldCharType="begin"/>
      </w:r>
      <w:r w:rsidR="00FB18E8">
        <w:rPr>
          <w:lang w:val="pt-PT"/>
        </w:rPr>
        <w:instrText>HYPERLINK "</w:instrText>
      </w:r>
      <w:r w:rsidR="00FB18E8" w:rsidRPr="00810958">
        <w:rPr>
          <w:lang w:val="pt-PT"/>
        </w:rPr>
        <w:instrText>https://github.com/zalando/ReSTful-api-guidelines</w:instrText>
      </w:r>
      <w:r w:rsidR="00FB18E8">
        <w:rPr>
          <w:lang w:val="pt-PT"/>
        </w:rPr>
        <w:instrText>"</w:instrText>
      </w:r>
      <w:r w:rsidR="002309CF">
        <w:rPr>
          <w:lang w:val="pt-PT"/>
        </w:rPr>
      </w:r>
      <w:r w:rsidR="00FB18E8">
        <w:rPr>
          <w:lang w:val="pt-PT"/>
        </w:rPr>
        <w:fldChar w:fldCharType="separate"/>
      </w:r>
      <w:ins w:id="427" w:author="Author">
        <w:r w:rsidR="00FB18E8" w:rsidRPr="00810958">
          <w:rPr>
            <w:rStyle w:val="Hyperlink"/>
            <w:lang w:val="pt-PT"/>
          </w:rPr>
          <w:t>https://github.com/zalando/ReSTful-api-guidelines</w:t>
        </w:r>
      </w:ins>
      <w:r w:rsidR="00FB18E8">
        <w:rPr>
          <w:lang w:val="pt-PT"/>
        </w:rPr>
        <w:fldChar w:fldCharType="end"/>
      </w:r>
    </w:p>
    <w:p w14:paraId="23BE1A8F" w14:textId="2DE2B044" w:rsidR="005E48A2" w:rsidRPr="007E49C3" w:rsidRDefault="00655BFF" w:rsidP="005E08C4">
      <w:pPr>
        <w:rPr>
          <w:bCs/>
          <w:lang w:val="pt-PT"/>
        </w:rPr>
      </w:pPr>
      <w:r w:rsidRPr="007E49C3">
        <w:rPr>
          <w:bCs/>
          <w:lang w:val="pt-PT"/>
        </w:rPr>
        <w:t>Dropbox</w:t>
      </w:r>
      <w:r w:rsidR="005E48A2" w:rsidRPr="007E49C3">
        <w:rPr>
          <w:bCs/>
          <w:lang w:val="pt-PT"/>
        </w:rPr>
        <w:t> </w:t>
      </w:r>
      <w:r w:rsidRPr="007E49C3">
        <w:rPr>
          <w:bCs/>
          <w:lang w:val="pt-PT"/>
        </w:rPr>
        <w:tab/>
      </w:r>
      <w:r w:rsidRPr="007E49C3">
        <w:rPr>
          <w:bCs/>
          <w:lang w:val="pt-PT"/>
        </w:rPr>
        <w:tab/>
      </w:r>
      <w:r w:rsidRPr="007E49C3">
        <w:rPr>
          <w:bCs/>
          <w:lang w:val="pt-PT"/>
        </w:rPr>
        <w:tab/>
      </w:r>
      <w:r w:rsidRPr="007E49C3">
        <w:rPr>
          <w:bCs/>
          <w:lang w:val="pt-PT"/>
        </w:rPr>
        <w:tab/>
      </w:r>
      <w:r w:rsidR="00FB18E8">
        <w:fldChar w:fldCharType="begin"/>
      </w:r>
      <w:r w:rsidR="00FB18E8" w:rsidRPr="00CE2C30">
        <w:rPr>
          <w:lang w:val="pt-PT"/>
          <w:rPrChange w:id="428" w:author="Author">
            <w:rPr/>
          </w:rPrChange>
        </w:rPr>
        <w:instrText>HYPERLINK "https://www.dropbox.com/developers"</w:instrText>
      </w:r>
      <w:r w:rsidR="00FB18E8">
        <w:fldChar w:fldCharType="separate"/>
      </w:r>
      <w:r w:rsidR="00FB18E8" w:rsidRPr="007E49C3">
        <w:rPr>
          <w:rStyle w:val="Hyperlink"/>
          <w:lang w:val="pt-PT"/>
        </w:rPr>
        <w:t>https://www.dropbox.com/developers</w:t>
      </w:r>
      <w:r w:rsidR="00FB18E8">
        <w:fldChar w:fldCharType="end"/>
      </w:r>
    </w:p>
    <w:p w14:paraId="10B79285" w14:textId="77777777" w:rsidR="005E48A2" w:rsidRPr="00727E40" w:rsidRDefault="00655BFF" w:rsidP="005E08C4">
      <w:pPr>
        <w:rPr>
          <w:del w:id="429" w:author="Author"/>
          <w:bCs/>
        </w:rPr>
      </w:pPr>
      <w:del w:id="430" w:author="Author">
        <w:r w:rsidDel="00686DC4">
          <w:delText>Twitter</w:delText>
        </w:r>
        <w:r w:rsidR="00686DC4">
          <w:delText xml:space="preserve"> </w:delText>
        </w:r>
        <w:r>
          <w:tab/>
        </w:r>
        <w:r>
          <w:tab/>
        </w:r>
        <w:r>
          <w:tab/>
        </w:r>
        <w:r>
          <w:tab/>
        </w:r>
        <w:r>
          <w:tab/>
        </w:r>
        <w:r w:rsidR="005E48A2" w:rsidDel="00686DC4">
          <w:fldChar w:fldCharType="begin"/>
        </w:r>
        <w:r w:rsidR="005E48A2" w:rsidDel="00686DC4">
          <w:delInstrText>HYPERLINK "https://developer.twitter.com/en/docs"</w:delInstrText>
        </w:r>
        <w:r w:rsidR="005E48A2" w:rsidDel="00686DC4">
          <w:fldChar w:fldCharType="separate"/>
        </w:r>
        <w:r w:rsidR="005E48A2" w:rsidRPr="00333BD2" w:rsidDel="00686DC4">
          <w:rPr>
            <w:rStyle w:val="Hyperlink"/>
          </w:rPr>
          <w:delText>https://developer.twitter.com/en/docs</w:delText>
        </w:r>
        <w:r w:rsidR="005E48A2" w:rsidDel="00686DC4">
          <w:fldChar w:fldCharType="end"/>
        </w:r>
      </w:del>
    </w:p>
    <w:p w14:paraId="4F0DA136" w14:textId="0C706BA5" w:rsidR="005E48A2" w:rsidRPr="00810958" w:rsidRDefault="00686DC4" w:rsidP="005E08C4">
      <w:pPr>
        <w:rPr>
          <w:ins w:id="431" w:author="Author"/>
          <w:lang w:val="pt-PT"/>
        </w:rPr>
      </w:pPr>
      <w:ins w:id="432" w:author="Author">
        <w:r w:rsidRPr="00810958">
          <w:rPr>
            <w:bCs/>
            <w:lang w:val="pt-PT"/>
          </w:rPr>
          <w:t xml:space="preserve">X </w:t>
        </w:r>
        <w:r w:rsidR="00655BFF" w:rsidRPr="00810958">
          <w:rPr>
            <w:bCs/>
            <w:lang w:val="pt-PT"/>
          </w:rPr>
          <w:tab/>
        </w:r>
        <w:r w:rsidR="00655BFF" w:rsidRPr="00810958">
          <w:rPr>
            <w:bCs/>
            <w:lang w:val="pt-PT"/>
          </w:rPr>
          <w:tab/>
        </w:r>
        <w:r w:rsidR="00655BFF" w:rsidRPr="00810958">
          <w:rPr>
            <w:bCs/>
            <w:lang w:val="pt-PT"/>
          </w:rPr>
          <w:tab/>
        </w:r>
        <w:r w:rsidR="00655BFF" w:rsidRPr="00810958">
          <w:rPr>
            <w:bCs/>
            <w:lang w:val="pt-PT"/>
          </w:rPr>
          <w:tab/>
        </w:r>
        <w:r w:rsidR="00655BFF" w:rsidRPr="00810958">
          <w:rPr>
            <w:bCs/>
            <w:lang w:val="pt-PT"/>
          </w:rPr>
          <w:tab/>
        </w:r>
        <w:r w:rsidR="00FA5CF8">
          <w:rPr>
            <w:bCs/>
            <w:lang w:val="pt-PT"/>
          </w:rPr>
          <w:t xml:space="preserve"> </w:t>
        </w:r>
      </w:ins>
      <w:r w:rsidR="00FA5CF8">
        <w:rPr>
          <w:lang w:val="pt-PT"/>
        </w:rPr>
        <w:fldChar w:fldCharType="begin"/>
      </w:r>
      <w:r w:rsidR="00FA5CF8">
        <w:rPr>
          <w:lang w:val="pt-PT"/>
        </w:rPr>
        <w:instrText>HYPERLINK "</w:instrText>
      </w:r>
      <w:r w:rsidR="00FA5CF8" w:rsidRPr="00810958">
        <w:rPr>
          <w:lang w:val="pt-PT"/>
        </w:rPr>
        <w:instrText>https://docs.x.com/home</w:instrText>
      </w:r>
      <w:r w:rsidR="00FA5CF8">
        <w:rPr>
          <w:lang w:val="pt-PT"/>
        </w:rPr>
        <w:instrText>"</w:instrText>
      </w:r>
      <w:r w:rsidR="002309CF">
        <w:rPr>
          <w:lang w:val="pt-PT"/>
        </w:rPr>
      </w:r>
      <w:r w:rsidR="00FA5CF8">
        <w:rPr>
          <w:lang w:val="pt-PT"/>
        </w:rPr>
        <w:fldChar w:fldCharType="separate"/>
      </w:r>
      <w:ins w:id="433" w:author="Author">
        <w:r w:rsidR="00FA5CF8" w:rsidRPr="000C2969">
          <w:rPr>
            <w:rStyle w:val="Hyperlink"/>
            <w:lang w:val="pt-PT"/>
          </w:rPr>
          <w:t>https://docs.x.com/home</w:t>
        </w:r>
      </w:ins>
      <w:r w:rsidR="00FA5CF8">
        <w:rPr>
          <w:lang w:val="pt-PT"/>
        </w:rPr>
        <w:fldChar w:fldCharType="end"/>
      </w:r>
      <w:ins w:id="434" w:author="Author">
        <w:r w:rsidR="00FA5CF8">
          <w:rPr>
            <w:lang w:val="pt-PT"/>
          </w:rPr>
          <w:t xml:space="preserve"> </w:t>
        </w:r>
        <w:r w:rsidRPr="00810958">
          <w:rPr>
            <w:lang w:val="pt-PT"/>
          </w:rPr>
          <w:t xml:space="preserve"> </w:t>
        </w:r>
        <w:r w:rsidR="00FA5CF8">
          <w:rPr>
            <w:lang w:val="pt-PT"/>
          </w:rPr>
          <w:t xml:space="preserve"> </w:t>
        </w:r>
      </w:ins>
    </w:p>
    <w:p w14:paraId="58EE7679" w14:textId="5CF981AB" w:rsidR="005E48A2" w:rsidRPr="00E00945" w:rsidRDefault="005E48A2" w:rsidP="003C5552">
      <w:pPr>
        <w:pStyle w:val="STHeading3"/>
      </w:pPr>
      <w:bookmarkStart w:id="435" w:name="_Toc54011646"/>
      <w:r w:rsidRPr="00E00945">
        <w:t>Others</w:t>
      </w:r>
      <w:bookmarkEnd w:id="435"/>
      <w:r w:rsidR="007C7F9A">
        <w:t xml:space="preserve"> </w:t>
      </w:r>
    </w:p>
    <w:p w14:paraId="4F43E256" w14:textId="1CAB079E" w:rsidR="005E48A2" w:rsidRPr="00727E40" w:rsidRDefault="00655BFF" w:rsidP="005E08C4">
      <w:pPr>
        <w:rPr>
          <w:bCs/>
        </w:rPr>
      </w:pPr>
      <w:r>
        <w:rPr>
          <w:bCs/>
        </w:rPr>
        <w:t>CQRS </w:t>
      </w:r>
      <w:r w:rsidR="005E48A2" w:rsidRPr="00727E40">
        <w:rPr>
          <w:bCs/>
        </w:rPr>
        <w:t> </w:t>
      </w:r>
      <w:ins w:id="436" w:author="Author">
        <w:r>
          <w:rPr>
            <w:bCs/>
          </w:rPr>
          <w:tab/>
        </w:r>
      </w:ins>
      <w:r>
        <w:rPr>
          <w:bCs/>
        </w:rPr>
        <w:tab/>
      </w:r>
      <w:r>
        <w:rPr>
          <w:bCs/>
        </w:rPr>
        <w:tab/>
      </w:r>
      <w:r>
        <w:rPr>
          <w:bCs/>
        </w:rPr>
        <w:tab/>
      </w:r>
      <w:hyperlink r:id="rId76" w:history="1">
        <w:r w:rsidR="00FB18E8" w:rsidRPr="00FB18E8">
          <w:rPr>
            <w:rStyle w:val="Hyperlink"/>
          </w:rPr>
          <w:t>https://martinfowler.com/bliki/CQRS.html</w:t>
        </w:r>
      </w:hyperlink>
    </w:p>
    <w:p w14:paraId="7A4EEA09" w14:textId="5E0FF6EC" w:rsidR="005E48A2" w:rsidRPr="009C383A" w:rsidRDefault="00655BFF" w:rsidP="005E08C4">
      <w:pPr>
        <w:rPr>
          <w:bCs/>
          <w:lang w:val="fi-FI"/>
        </w:rPr>
      </w:pPr>
      <w:r>
        <w:rPr>
          <w:bCs/>
          <w:lang w:val="fi-FI"/>
        </w:rPr>
        <w:t xml:space="preserve">ITU </w:t>
      </w:r>
      <w:r w:rsidR="005E48A2" w:rsidRPr="009C383A">
        <w:rPr>
          <w:bCs/>
          <w:lang w:val="fi-FI"/>
        </w:rPr>
        <w:t> </w:t>
      </w:r>
      <w:ins w:id="437" w:author="Author">
        <w:r>
          <w:rPr>
            <w:bCs/>
            <w:lang w:val="fi-FI"/>
          </w:rPr>
          <w:tab/>
        </w:r>
      </w:ins>
      <w:r>
        <w:rPr>
          <w:bCs/>
          <w:lang w:val="fi-FI"/>
        </w:rPr>
        <w:tab/>
      </w:r>
      <w:r>
        <w:rPr>
          <w:bCs/>
          <w:lang w:val="fi-FI"/>
        </w:rPr>
        <w:tab/>
      </w:r>
      <w:r>
        <w:rPr>
          <w:bCs/>
          <w:lang w:val="fi-FI"/>
        </w:rPr>
        <w:tab/>
      </w:r>
      <w:r w:rsidR="00FB18E8">
        <w:rPr>
          <w:bCs/>
          <w:lang w:val="fi-FI"/>
        </w:rPr>
        <w:tab/>
      </w:r>
      <w:r w:rsidR="00FB18E8">
        <w:fldChar w:fldCharType="begin"/>
      </w:r>
      <w:r w:rsidR="00FB18E8" w:rsidRPr="00CE2C30">
        <w:rPr>
          <w:lang w:val="fr-FR"/>
          <w:rPrChange w:id="438" w:author="Author">
            <w:rPr/>
          </w:rPrChange>
        </w:rPr>
        <w:instrText>HYPERLINK "https://www.itu.int/en/ITU-T/ipr/Pages/open.aspx"</w:instrText>
      </w:r>
      <w:r w:rsidR="00FB18E8">
        <w:fldChar w:fldCharType="separate"/>
      </w:r>
      <w:r w:rsidR="00FB18E8" w:rsidRPr="00FB18E8">
        <w:rPr>
          <w:rStyle w:val="Hyperlink"/>
          <w:lang w:val="fi-FI"/>
        </w:rPr>
        <w:t>https://www.itu.int/en/ITU-T/ipr/Pages/open.aspx</w:t>
      </w:r>
      <w:r w:rsidR="00FB18E8">
        <w:fldChar w:fldCharType="end"/>
      </w:r>
    </w:p>
    <w:p w14:paraId="40755195" w14:textId="5546C869" w:rsidR="005E48A2" w:rsidRPr="00333BD2" w:rsidRDefault="005E48A2" w:rsidP="005E08C4">
      <w:pPr>
        <w:rPr>
          <w:rStyle w:val="Hyperlink"/>
        </w:rPr>
      </w:pPr>
      <w:r w:rsidRPr="00727E40">
        <w:rPr>
          <w:bCs/>
        </w:rPr>
        <w:t>O</w:t>
      </w:r>
      <w:r w:rsidR="00655BFF">
        <w:rPr>
          <w:bCs/>
        </w:rPr>
        <w:t>WASP Rest Security Cheat Sheet </w:t>
      </w:r>
      <w:r w:rsidR="00655BFF">
        <w:rPr>
          <w:bCs/>
        </w:rPr>
        <w:tab/>
      </w:r>
      <w:hyperlink r:id="rId77" w:history="1">
        <w:r w:rsidR="00FB18E8" w:rsidRPr="00FB18E8">
          <w:rPr>
            <w:rStyle w:val="Hyperlink"/>
          </w:rPr>
          <w:t>https://www.owasp.org/index.php/REST_Security_Cheat_Sheet</w:t>
        </w:r>
      </w:hyperlink>
    </w:p>
    <w:p w14:paraId="6FC793C6" w14:textId="252C4D56" w:rsidR="005E48A2" w:rsidRPr="00727E40" w:rsidRDefault="00655BFF" w:rsidP="005E08C4">
      <w:pPr>
        <w:rPr>
          <w:bCs/>
        </w:rPr>
      </w:pPr>
      <w:r>
        <w:rPr>
          <w:bCs/>
        </w:rPr>
        <w:t>DDD </w:t>
      </w:r>
      <w:r w:rsidR="005E48A2" w:rsidRPr="00727E40">
        <w:rPr>
          <w:bCs/>
        </w:rPr>
        <w:t> </w:t>
      </w:r>
      <w:ins w:id="439" w:author="Author">
        <w:r>
          <w:rPr>
            <w:bCs/>
          </w:rPr>
          <w:tab/>
        </w:r>
      </w:ins>
      <w:r>
        <w:rPr>
          <w:bCs/>
        </w:rPr>
        <w:tab/>
      </w:r>
      <w:r>
        <w:rPr>
          <w:bCs/>
        </w:rPr>
        <w:tab/>
      </w:r>
      <w:r>
        <w:rPr>
          <w:bCs/>
        </w:rPr>
        <w:tab/>
      </w:r>
      <w:r w:rsidR="00FB18E8">
        <w:rPr>
          <w:bCs/>
        </w:rPr>
        <w:tab/>
      </w:r>
      <w:hyperlink r:id="rId78" w:history="1">
        <w:r w:rsidR="00FB18E8" w:rsidRPr="00FB18E8">
          <w:rPr>
            <w:rStyle w:val="Hyperlink"/>
          </w:rPr>
          <w:t>https://martinfowler.com/bliki/BoundedContext.html</w:t>
        </w:r>
      </w:hyperlink>
    </w:p>
    <w:p w14:paraId="567CFA2E" w14:textId="198CBE2C" w:rsidR="005E48A2" w:rsidRPr="009C383A" w:rsidRDefault="00655BFF" w:rsidP="005E08C4">
      <w:pPr>
        <w:rPr>
          <w:bCs/>
          <w:lang w:val="nl-NL"/>
        </w:rPr>
      </w:pPr>
      <w:r>
        <w:rPr>
          <w:bCs/>
          <w:lang w:val="nl-NL"/>
        </w:rPr>
        <w:t>REST Principles </w:t>
      </w:r>
      <w:r w:rsidR="005E48A2" w:rsidRPr="009C383A">
        <w:rPr>
          <w:bCs/>
          <w:lang w:val="nl-NL"/>
        </w:rPr>
        <w:t> </w:t>
      </w:r>
      <w:r>
        <w:rPr>
          <w:bCs/>
          <w:lang w:val="nl-NL"/>
        </w:rPr>
        <w:tab/>
      </w:r>
      <w:r>
        <w:rPr>
          <w:bCs/>
          <w:lang w:val="nl-NL"/>
        </w:rPr>
        <w:tab/>
      </w:r>
      <w:r>
        <w:rPr>
          <w:bCs/>
          <w:lang w:val="nl-NL"/>
        </w:rPr>
        <w:tab/>
      </w:r>
      <w:hyperlink r:id="rId79" w:history="1">
        <w:r w:rsidR="00FB18E8" w:rsidRPr="00FB18E8">
          <w:rPr>
            <w:rStyle w:val="Hyperlink"/>
            <w:lang w:val="nl-NL"/>
          </w:rPr>
          <w:t>https://en.wikipedia.org/wiki/Representational_state_transfer</w:t>
        </w:r>
      </w:hyperlink>
    </w:p>
    <w:p w14:paraId="13969C3E" w14:textId="07A831F1" w:rsidR="005E48A2" w:rsidRPr="00727E40" w:rsidRDefault="00655BFF" w:rsidP="005E08C4">
      <w:pPr>
        <w:rPr>
          <w:bCs/>
        </w:rPr>
      </w:pPr>
      <w:r>
        <w:rPr>
          <w:bCs/>
        </w:rPr>
        <w:t>Open/Closed Principle </w:t>
      </w:r>
      <w:r w:rsidR="005E48A2" w:rsidRPr="00727E40">
        <w:rPr>
          <w:bCs/>
        </w:rPr>
        <w:t> </w:t>
      </w:r>
      <w:r>
        <w:rPr>
          <w:bCs/>
        </w:rPr>
        <w:tab/>
      </w:r>
      <w:r>
        <w:rPr>
          <w:bCs/>
        </w:rPr>
        <w:tab/>
      </w:r>
      <w:hyperlink r:id="rId80" w:history="1">
        <w:r w:rsidR="00FB18E8" w:rsidRPr="00FB18E8">
          <w:rPr>
            <w:rStyle w:val="Hyperlink"/>
          </w:rPr>
          <w:t>https://en.wikipedia.org/wiki/Open/closed_principle</w:t>
        </w:r>
      </w:hyperlink>
    </w:p>
    <w:p w14:paraId="13F4AEB9" w14:textId="76FA5C02" w:rsidR="005E48A2" w:rsidRPr="00333BD2" w:rsidRDefault="005E48A2" w:rsidP="005E08C4">
      <w:pPr>
        <w:rPr>
          <w:rStyle w:val="Hyperlink"/>
        </w:rPr>
      </w:pPr>
      <w:r w:rsidRPr="00727E40">
        <w:rPr>
          <w:bCs/>
        </w:rPr>
        <w:t>Whi</w:t>
      </w:r>
      <w:r w:rsidR="00655BFF">
        <w:rPr>
          <w:bCs/>
        </w:rPr>
        <w:t>ch style of WSDL should I use? </w:t>
      </w:r>
      <w:r w:rsidRPr="00727E40">
        <w:rPr>
          <w:bCs/>
        </w:rPr>
        <w:t> </w:t>
      </w:r>
      <w:ins w:id="440" w:author="Author">
        <w:r w:rsidR="00FB18E8">
          <w:rPr>
            <w:bCs/>
          </w:rPr>
          <w:tab/>
        </w:r>
      </w:ins>
      <w:hyperlink r:id="rId81" w:history="1">
        <w:r w:rsidR="00651E89" w:rsidRPr="00651E89">
          <w:rPr>
            <w:rStyle w:val="Hyperlink"/>
          </w:rPr>
          <w:t>https://www.ibm.com/developerworks/library/ws-whichwsdl/</w:t>
        </w:r>
      </w:hyperlink>
    </w:p>
    <w:p w14:paraId="123FC365" w14:textId="77777777" w:rsidR="00655BFF" w:rsidRDefault="00C67959" w:rsidP="005E08C4">
      <w:r>
        <w:t xml:space="preserve">New Zealand Government </w:t>
      </w:r>
    </w:p>
    <w:p w14:paraId="6D7CBCA6" w14:textId="77777777" w:rsidR="005E48A2" w:rsidRPr="00CF686A" w:rsidRDefault="00655BFF" w:rsidP="005E08C4">
      <w:pPr>
        <w:rPr>
          <w:del w:id="441" w:author="Author"/>
          <w:rStyle w:val="Hyperlink"/>
          <w:color w:val="auto"/>
          <w:u w:val="none"/>
        </w:rPr>
      </w:pPr>
      <w:del w:id="442" w:author="Author">
        <w:r>
          <w:delText xml:space="preserve">API Standard and Guidelines </w:delText>
        </w:r>
        <w:r w:rsidR="00C67959">
          <w:delText xml:space="preserve"> </w:delText>
        </w:r>
        <w:r>
          <w:tab/>
        </w:r>
        <w:r w:rsidR="005E48A2" w:rsidDel="0039089D">
          <w:fldChar w:fldCharType="begin"/>
        </w:r>
        <w:r w:rsidR="005E48A2" w:rsidDel="0039089D">
          <w:delInstrText>HYPERLINK "https://www.ict.govt.nz/guidance-and-resources/standards-compliance/api-standard-and-guidelines/"</w:delInstrText>
        </w:r>
        <w:r w:rsidR="005E48A2" w:rsidDel="0039089D">
          <w:fldChar w:fldCharType="separate"/>
        </w:r>
        <w:r w:rsidR="005E48A2" w:rsidRPr="00333BD2" w:rsidDel="0039089D">
          <w:rPr>
            <w:rStyle w:val="Hyperlink"/>
          </w:rPr>
          <w:delText>https://www.ict.govt.nz/guidance-and-resources/standards-compliance/api-standard-and-guidelines/</w:delText>
        </w:r>
        <w:r w:rsidR="005E48A2" w:rsidDel="0039089D">
          <w:fldChar w:fldCharType="end"/>
        </w:r>
      </w:del>
    </w:p>
    <w:p w14:paraId="1BC415FD" w14:textId="4B612481" w:rsidR="005E48A2" w:rsidRPr="00CF686A" w:rsidRDefault="00655BFF" w:rsidP="005E08C4">
      <w:pPr>
        <w:rPr>
          <w:ins w:id="443" w:author="Author"/>
          <w:rStyle w:val="Hyperlink"/>
          <w:color w:val="auto"/>
          <w:u w:val="none"/>
        </w:rPr>
      </w:pPr>
      <w:ins w:id="444" w:author="Author">
        <w:r>
          <w:t xml:space="preserve">API Standard and Guidelines </w:t>
        </w:r>
        <w:r w:rsidR="00C67959">
          <w:t xml:space="preserve"> </w:t>
        </w:r>
      </w:ins>
      <w:r w:rsidR="00D82EE7">
        <w:t xml:space="preserve">            </w:t>
      </w:r>
      <w:r w:rsidR="00FA5CF8">
        <w:fldChar w:fldCharType="begin"/>
      </w:r>
      <w:r w:rsidR="00FA5CF8">
        <w:instrText>HYPERLINK "</w:instrText>
      </w:r>
      <w:r w:rsidR="00FA5CF8" w:rsidRPr="00032656">
        <w:instrText>https://www.digital.govt.nz/standards-and-guidance/technology-and-architecture/application-programming-interfaces-apis/api-guidelines</w:instrText>
      </w:r>
      <w:r w:rsidR="00FA5CF8">
        <w:instrText>"</w:instrText>
      </w:r>
      <w:r w:rsidR="00FA5CF8">
        <w:fldChar w:fldCharType="separate"/>
      </w:r>
      <w:ins w:id="445" w:author="Author">
        <w:r w:rsidR="00FA5CF8" w:rsidRPr="00FA5CF8">
          <w:rPr>
            <w:rStyle w:val="Hyperlink"/>
          </w:rPr>
          <w:t>https://www.digital.govt.nz/standards-and-guidance/technology-and-architecture/application-programming-interfaces-apis/api-guidelines</w:t>
        </w:r>
      </w:ins>
      <w:r w:rsidR="00FA5CF8">
        <w:fldChar w:fldCharType="end"/>
      </w:r>
      <w:ins w:id="446" w:author="Author">
        <w:r w:rsidR="00FA5CF8">
          <w:t xml:space="preserve"> </w:t>
        </w:r>
      </w:ins>
    </w:p>
    <w:p w14:paraId="10C87F94" w14:textId="7DD69875" w:rsidR="00C67959" w:rsidRDefault="00C67959" w:rsidP="005E08C4">
      <w:r>
        <w:t>Cross site sc</w:t>
      </w:r>
      <w:r w:rsidR="00655BFF">
        <w:t xml:space="preserve">ripting prevention cheat sheet </w:t>
      </w:r>
      <w:hyperlink r:id="rId82" w:history="1">
        <w:r w:rsidR="00845DFE" w:rsidRPr="00845DFE">
          <w:rPr>
            <w:rStyle w:val="Hyperlink"/>
          </w:rPr>
          <w:t>https://cheatsheetseries.owasp.org/cheatsheets/Cross_Site_Scripting_Prevention_Cheat_Sheet.html</w:t>
        </w:r>
      </w:hyperlink>
    </w:p>
    <w:p w14:paraId="137B321C" w14:textId="21BA2AC7" w:rsidR="003715C6" w:rsidRDefault="00D22EBB" w:rsidP="005E08C4">
      <w:pPr>
        <w:rPr>
          <w:rFonts w:ascii="Helvetica" w:hAnsi="Helvetica" w:cs="Helvetica"/>
          <w:bCs/>
          <w:spacing w:val="-2"/>
        </w:rPr>
      </w:pPr>
      <w:r>
        <w:rPr>
          <w:rFonts w:ascii="Helvetica" w:hAnsi="Helvetica" w:cs="Helvetica"/>
          <w:bCs/>
          <w:spacing w:val="-2"/>
        </w:rPr>
        <w:t xml:space="preserve">OWASP Cheat Sheet Series </w:t>
      </w:r>
      <w:r w:rsidR="003715C6">
        <w:rPr>
          <w:rFonts w:ascii="Helvetica" w:hAnsi="Helvetica" w:cs="Helvetica"/>
          <w:bCs/>
          <w:spacing w:val="-2"/>
        </w:rPr>
        <w:t xml:space="preserve"> </w:t>
      </w:r>
      <w:r>
        <w:rPr>
          <w:rFonts w:ascii="Helvetica" w:hAnsi="Helvetica" w:cs="Helvetica"/>
          <w:bCs/>
          <w:spacing w:val="-2"/>
        </w:rPr>
        <w:tab/>
      </w:r>
      <w:r>
        <w:rPr>
          <w:rFonts w:ascii="Helvetica" w:hAnsi="Helvetica" w:cs="Helvetica"/>
          <w:bCs/>
          <w:spacing w:val="-2"/>
        </w:rPr>
        <w:tab/>
      </w:r>
      <w:hyperlink r:id="rId83" w:history="1">
        <w:r w:rsidR="003715C6" w:rsidRPr="00461EF3">
          <w:rPr>
            <w:rStyle w:val="Hyperlink"/>
            <w:rFonts w:ascii="Helvetica" w:hAnsi="Helvetica" w:cs="Helvetica"/>
            <w:bCs/>
            <w:spacing w:val="-2"/>
          </w:rPr>
          <w:t>https://cheatsheetseries.owasp.org/</w:t>
        </w:r>
      </w:hyperlink>
    </w:p>
    <w:p w14:paraId="2AE91320" w14:textId="0EE31B93" w:rsidR="005E48A2" w:rsidRPr="00333BD2" w:rsidRDefault="00D22EBB" w:rsidP="005E08C4">
      <w:pPr>
        <w:rPr>
          <w:rStyle w:val="Hyperlink"/>
        </w:rPr>
      </w:pPr>
      <w:r>
        <w:t>Di</w:t>
      </w:r>
      <w:r w:rsidR="00AC1E00">
        <w:t>gital Signature Standard (DSS)</w:t>
      </w:r>
      <w:r w:rsidR="00AC1E00">
        <w:tab/>
      </w:r>
      <w:hyperlink r:id="rId84" w:history="1">
        <w:r w:rsidR="00651E89" w:rsidRPr="00651E89">
          <w:rPr>
            <w:rStyle w:val="Hyperlink"/>
          </w:rPr>
          <w:t>https://nvlpubs.nist.gov/nistpubs/fips/nist.fips.186-4.pdf</w:t>
        </w:r>
      </w:hyperlink>
      <w:r w:rsidR="005E48A2" w:rsidRPr="00333BD2">
        <w:rPr>
          <w:rStyle w:val="Hyperlink"/>
        </w:rPr>
        <w:t xml:space="preserve"> </w:t>
      </w:r>
    </w:p>
    <w:p w14:paraId="4A8F77C9" w14:textId="1DE996F3" w:rsidR="005E48A2" w:rsidRPr="00333BD2" w:rsidRDefault="00D22EBB" w:rsidP="005E08C4">
      <w:pPr>
        <w:rPr>
          <w:rStyle w:val="Hyperlink"/>
        </w:rPr>
      </w:pPr>
      <w:r>
        <w:t xml:space="preserve">SOAP Message Security 1.0, OASIS Standard 200401 </w:t>
      </w:r>
      <w:hyperlink r:id="rId85" w:history="1">
        <w:r w:rsidR="005E48A2" w:rsidRPr="00333BD2">
          <w:rPr>
            <w:rStyle w:val="Hyperlink"/>
          </w:rPr>
          <w:t>http://docs.oasis-open.org/wss/2004/01/oasis-200401-wss-soap-message-security-1.0.pdf</w:t>
        </w:r>
      </w:hyperlink>
    </w:p>
    <w:p w14:paraId="7CF32698" w14:textId="57BE5647" w:rsidR="00F72A1F" w:rsidRPr="00727E40" w:rsidRDefault="00F72A1F" w:rsidP="005E08C4">
      <w:pPr>
        <w:rPr>
          <w:bCs/>
        </w:rPr>
      </w:pPr>
      <w:r w:rsidRPr="00F72A1F">
        <w:t>SOA Principles of Service Design</w:t>
      </w:r>
      <w:r>
        <w:t xml:space="preserve">, </w:t>
      </w:r>
      <w:r w:rsidRPr="00F72A1F">
        <w:t>Thomas Erl</w:t>
      </w:r>
      <w:r>
        <w:t xml:space="preserve"> (2008)</w:t>
      </w:r>
    </w:p>
    <w:p w14:paraId="34A96294" w14:textId="77777777" w:rsidR="00BF541A" w:rsidRDefault="00BF541A" w:rsidP="00B40469">
      <w:pPr>
        <w:spacing w:before="0" w:after="0"/>
        <w:jc w:val="right"/>
        <w:rPr>
          <w:rFonts w:eastAsia="Times New Roman" w:cs="Arial"/>
          <w:sz w:val="22"/>
          <w:szCs w:val="22"/>
        </w:rPr>
      </w:pPr>
    </w:p>
    <w:p w14:paraId="6F5A2B56" w14:textId="77777777" w:rsidR="00BF541A" w:rsidRDefault="00BF541A" w:rsidP="00B40469">
      <w:pPr>
        <w:spacing w:before="0" w:after="0"/>
        <w:jc w:val="right"/>
        <w:rPr>
          <w:rFonts w:eastAsia="Times New Roman" w:cs="Arial"/>
          <w:sz w:val="22"/>
          <w:szCs w:val="22"/>
        </w:rPr>
      </w:pPr>
    </w:p>
    <w:p w14:paraId="2EB563AE" w14:textId="77777777" w:rsidR="00BF541A" w:rsidRDefault="00BF541A" w:rsidP="00B40469">
      <w:pPr>
        <w:spacing w:before="0" w:after="0"/>
        <w:jc w:val="right"/>
        <w:rPr>
          <w:rFonts w:eastAsia="Times New Roman" w:cs="Arial"/>
          <w:sz w:val="22"/>
          <w:szCs w:val="22"/>
        </w:rPr>
      </w:pPr>
    </w:p>
    <w:p w14:paraId="171C877D" w14:textId="6137A4AD" w:rsidR="005E48A2" w:rsidRPr="004D7F87" w:rsidRDefault="005E48A2" w:rsidP="00BF541A">
      <w:pPr>
        <w:ind w:left="5533"/>
        <w:jc w:val="center"/>
        <w:rPr>
          <w:rFonts w:eastAsia="Times New Roman" w:cs="Arial"/>
          <w:sz w:val="22"/>
          <w:szCs w:val="22"/>
        </w:rPr>
      </w:pPr>
      <w:r w:rsidRPr="004D7F87">
        <w:rPr>
          <w:rFonts w:eastAsia="Times New Roman" w:cs="Arial"/>
          <w:sz w:val="22"/>
          <w:szCs w:val="22"/>
        </w:rPr>
        <w:t>[A</w:t>
      </w:r>
      <w:r w:rsidR="006C054E" w:rsidRPr="004D7F87">
        <w:rPr>
          <w:rFonts w:eastAsia="Times New Roman" w:cs="Arial"/>
          <w:sz w:val="22"/>
          <w:szCs w:val="22"/>
        </w:rPr>
        <w:t xml:space="preserve">nnex I </w:t>
      </w:r>
      <w:r w:rsidR="0074673E" w:rsidRPr="004D7F87">
        <w:rPr>
          <w:rFonts w:eastAsia="Times New Roman" w:cs="Arial"/>
          <w:sz w:val="22"/>
          <w:szCs w:val="22"/>
        </w:rPr>
        <w:t xml:space="preserve">to ST.90 </w:t>
      </w:r>
      <w:r w:rsidRPr="004D7F87">
        <w:rPr>
          <w:rFonts w:eastAsia="Times New Roman" w:cs="Arial"/>
          <w:sz w:val="22"/>
          <w:szCs w:val="22"/>
        </w:rPr>
        <w:t>follow</w:t>
      </w:r>
      <w:r w:rsidR="006C054E" w:rsidRPr="004D7F87">
        <w:rPr>
          <w:rFonts w:eastAsia="Times New Roman" w:cs="Arial"/>
          <w:sz w:val="22"/>
          <w:szCs w:val="22"/>
        </w:rPr>
        <w:t>s</w:t>
      </w:r>
      <w:r w:rsidRPr="004D7F87">
        <w:rPr>
          <w:rFonts w:eastAsia="Times New Roman" w:cs="Arial"/>
          <w:sz w:val="22"/>
          <w:szCs w:val="22"/>
        </w:rPr>
        <w:t>]</w:t>
      </w:r>
    </w:p>
    <w:p w14:paraId="0784B9EF" w14:textId="77777777" w:rsidR="005F3B68" w:rsidRDefault="005F3B68" w:rsidP="008745E1">
      <w:pPr>
        <w:rPr>
          <w:rFonts w:eastAsia="Times New Roman" w:cs="Arial"/>
          <w:caps/>
          <w:szCs w:val="17"/>
        </w:rPr>
      </w:pPr>
    </w:p>
    <w:p w14:paraId="332274A0" w14:textId="77777777" w:rsidR="00BF541A" w:rsidRDefault="00BF541A" w:rsidP="008745E1">
      <w:pPr>
        <w:rPr>
          <w:rFonts w:eastAsia="Times New Roman" w:cs="Arial"/>
          <w:caps/>
          <w:szCs w:val="17"/>
        </w:rPr>
        <w:sectPr w:rsidR="00BF541A" w:rsidSect="005B7E5B">
          <w:headerReference w:type="even" r:id="rId86"/>
          <w:headerReference w:type="default" r:id="rId87"/>
          <w:headerReference w:type="first" r:id="rId88"/>
          <w:pgSz w:w="11907" w:h="16839" w:code="9"/>
          <w:pgMar w:top="562" w:right="1138" w:bottom="1282" w:left="1411" w:header="720" w:footer="720" w:gutter="0"/>
          <w:cols w:space="708"/>
          <w:titlePg/>
          <w:docGrid w:linePitch="360"/>
        </w:sectPr>
      </w:pPr>
    </w:p>
    <w:p w14:paraId="1D3724A7" w14:textId="388AD5CD" w:rsidR="005F3B68" w:rsidRPr="00E61E03" w:rsidRDefault="005F3B68" w:rsidP="008745E1">
      <w:pPr>
        <w:pStyle w:val="Heading2"/>
        <w:spacing w:before="170" w:after="170" w:line="480" w:lineRule="auto"/>
        <w:jc w:val="center"/>
        <w:rPr>
          <w:b/>
          <w:bCs w:val="0"/>
          <w:sz w:val="20"/>
        </w:rPr>
      </w:pPr>
      <w:bookmarkStart w:id="447" w:name="_ANNEX_I"/>
      <w:bookmarkStart w:id="448" w:name="_Toc58514675"/>
      <w:bookmarkStart w:id="449" w:name="_Toc210838937"/>
      <w:bookmarkEnd w:id="447"/>
      <w:r w:rsidRPr="00E61E03">
        <w:rPr>
          <w:b/>
          <w:bCs w:val="0"/>
          <w:sz w:val="20"/>
          <w:szCs w:val="20"/>
        </w:rPr>
        <w:t>ANNEX I</w:t>
      </w:r>
      <w:bookmarkEnd w:id="448"/>
      <w:bookmarkEnd w:id="449"/>
    </w:p>
    <w:p w14:paraId="6785D9FB" w14:textId="77777777" w:rsidR="005F3B68" w:rsidRPr="00A21667" w:rsidRDefault="005F3B68" w:rsidP="008745E1"/>
    <w:p w14:paraId="15085EAF" w14:textId="3D8B38D0" w:rsidR="005F3B68" w:rsidRPr="003E21A0" w:rsidRDefault="005F3B68" w:rsidP="008745E1">
      <w:pPr>
        <w:widowControl w:val="0"/>
        <w:kinsoku w:val="0"/>
        <w:ind w:right="14"/>
        <w:jc w:val="center"/>
        <w:rPr>
          <w:caps/>
          <w:szCs w:val="17"/>
        </w:rPr>
      </w:pPr>
      <w:r w:rsidRPr="003E21A0">
        <w:rPr>
          <w:rFonts w:eastAsia="Times New Roman" w:cs="Arial"/>
          <w:caps/>
          <w:szCs w:val="17"/>
        </w:rPr>
        <w:t>LIST OF RESTful WEB SERVICE DESIGN RULES AND CONVENTIONS</w:t>
      </w:r>
      <w:r w:rsidRPr="003E21A0">
        <w:rPr>
          <w:caps/>
          <w:szCs w:val="17"/>
        </w:rPr>
        <w:t xml:space="preserve"> </w:t>
      </w:r>
      <w:ins w:id="450" w:author="Author">
        <w:r w:rsidR="00E92C7A">
          <w:rPr>
            <w:caps/>
            <w:szCs w:val="17"/>
          </w:rPr>
          <w:t>and Con</w:t>
        </w:r>
        <w:r w:rsidR="00C46CAD">
          <w:rPr>
            <w:caps/>
            <w:szCs w:val="17"/>
          </w:rPr>
          <w:t xml:space="preserve">formance </w:t>
        </w:r>
        <w:r w:rsidR="00FA72B3">
          <w:rPr>
            <w:caps/>
            <w:szCs w:val="17"/>
          </w:rPr>
          <w:t>indicators</w:t>
        </w:r>
      </w:ins>
    </w:p>
    <w:p w14:paraId="460E7AF2" w14:textId="655E1F51" w:rsidR="00717CBE" w:rsidRDefault="00717CBE" w:rsidP="008745E1">
      <w:pPr>
        <w:jc w:val="center"/>
        <w:rPr>
          <w:i/>
        </w:rPr>
      </w:pPr>
      <w:r>
        <w:rPr>
          <w:i/>
        </w:rPr>
        <w:t xml:space="preserve">Version </w:t>
      </w:r>
      <w:del w:id="451" w:author="Author">
        <w:r w:rsidDel="00651E89">
          <w:rPr>
            <w:i/>
          </w:rPr>
          <w:delText>1</w:delText>
        </w:r>
        <w:r>
          <w:rPr>
            <w:i/>
          </w:rPr>
          <w:delText>.1</w:delText>
        </w:r>
      </w:del>
      <w:ins w:id="452" w:author="Author">
        <w:r w:rsidR="00651E89">
          <w:rPr>
            <w:i/>
          </w:rPr>
          <w:t>2.0</w:t>
        </w:r>
      </w:ins>
    </w:p>
    <w:p w14:paraId="79B995DA" w14:textId="77777777" w:rsidR="00717CBE" w:rsidRDefault="00717CBE" w:rsidP="008745E1">
      <w:pPr>
        <w:jc w:val="center"/>
        <w:rPr>
          <w:i/>
        </w:rPr>
      </w:pPr>
    </w:p>
    <w:p w14:paraId="07F1E56D" w14:textId="00ADE9FD" w:rsidR="008B7FD6" w:rsidRPr="00E62FA6" w:rsidRDefault="008B7FD6" w:rsidP="008745E1">
      <w:pPr>
        <w:widowControl w:val="0"/>
        <w:kinsoku w:val="0"/>
        <w:ind w:right="11"/>
        <w:jc w:val="center"/>
      </w:pPr>
      <w:r>
        <w:rPr>
          <w:i/>
        </w:rPr>
        <w:t>Proposal presented for approval</w:t>
      </w:r>
      <w:r w:rsidRPr="009F53E0">
        <w:rPr>
          <w:i/>
        </w:rPr>
        <w:t xml:space="preserve"> by the Committee on WIPO Standards (CWS</w:t>
      </w:r>
      <w:r w:rsidRPr="00327718">
        <w:rPr>
          <w:i/>
        </w:rPr>
        <w:t xml:space="preserve">) </w:t>
      </w:r>
      <w:r w:rsidRPr="009F53E0">
        <w:rPr>
          <w:i/>
        </w:rPr>
        <w:br/>
        <w:t xml:space="preserve">at its </w:t>
      </w:r>
      <w:r>
        <w:rPr>
          <w:i/>
        </w:rPr>
        <w:t>thirteenth</w:t>
      </w:r>
      <w:r w:rsidRPr="009F53E0">
        <w:rPr>
          <w:i/>
        </w:rPr>
        <w:t xml:space="preserve"> session</w:t>
      </w:r>
      <w:del w:id="453" w:author="Author">
        <w:r w:rsidR="00DC10DE" w:rsidRPr="00DC10DE">
          <w:rPr>
            <w:i/>
          </w:rPr>
          <w:cr/>
        </w:r>
      </w:del>
    </w:p>
    <w:p w14:paraId="0B306DD7" w14:textId="0E99E16C" w:rsidR="00365580" w:rsidRDefault="005F3B68" w:rsidP="008745E1">
      <w:pPr>
        <w:rPr>
          <w:rFonts w:cs="Arial"/>
          <w:szCs w:val="17"/>
        </w:rPr>
      </w:pPr>
      <w:del w:id="454" w:author="Author">
        <w:r w:rsidRPr="000E6339">
          <w:rPr>
            <w:rFonts w:cs="Arial"/>
            <w:szCs w:val="17"/>
          </w:rPr>
          <w:delText>The following table</w:delText>
        </w:r>
        <w:r>
          <w:rPr>
            <w:rFonts w:cs="Arial"/>
            <w:szCs w:val="17"/>
          </w:rPr>
          <w:delText>s</w:delText>
        </w:r>
        <w:r w:rsidRPr="000E6339">
          <w:rPr>
            <w:rFonts w:cs="Arial"/>
            <w:szCs w:val="17"/>
          </w:rPr>
          <w:delText xml:space="preserve"> summarize service</w:delText>
        </w:r>
      </w:del>
      <w:ins w:id="455" w:author="Author">
        <w:r w:rsidR="0097444B" w:rsidRPr="0097444B">
          <w:rPr>
            <w:rFonts w:cs="Arial"/>
            <w:szCs w:val="17"/>
          </w:rPr>
          <w:t xml:space="preserve">Annex </w:t>
        </w:r>
        <w:del w:id="456" w:author="Author">
          <w:r w:rsidR="0097444B" w:rsidRPr="0097444B" w:rsidDel="005777B1">
            <w:rPr>
              <w:rFonts w:cs="Arial"/>
              <w:szCs w:val="17"/>
            </w:rPr>
            <w:delText>I</w:delText>
          </w:r>
        </w:del>
        <w:r w:rsidR="0097444B" w:rsidRPr="0097444B">
          <w:rPr>
            <w:rFonts w:cs="Arial"/>
            <w:szCs w:val="17"/>
          </w:rPr>
          <w:t>I of WIPO Standard ST.9</w:t>
        </w:r>
        <w:r w:rsidR="0097444B">
          <w:rPr>
            <w:rFonts w:cs="Arial"/>
            <w:szCs w:val="17"/>
          </w:rPr>
          <w:t>0</w:t>
        </w:r>
        <w:r w:rsidR="00DB3080">
          <w:rPr>
            <w:rFonts w:cs="Arial"/>
            <w:szCs w:val="17"/>
          </w:rPr>
          <w:t xml:space="preserve"> provides the list of</w:t>
        </w:r>
      </w:ins>
      <w:r w:rsidR="00DB3080">
        <w:rPr>
          <w:rFonts w:cs="Arial"/>
          <w:szCs w:val="17"/>
        </w:rPr>
        <w:t xml:space="preserve"> </w:t>
      </w:r>
      <w:r w:rsidR="00F50D2D">
        <w:rPr>
          <w:rFonts w:cs="Arial"/>
          <w:szCs w:val="17"/>
        </w:rPr>
        <w:t>design rules and conventions</w:t>
      </w:r>
      <w:del w:id="457" w:author="Author">
        <w:r w:rsidRPr="000E6339">
          <w:rPr>
            <w:rFonts w:cs="Arial"/>
            <w:szCs w:val="17"/>
          </w:rPr>
          <w:delText>, and identifies</w:delText>
        </w:r>
      </w:del>
      <w:ins w:id="458" w:author="Author">
        <w:r w:rsidR="00F50D2D">
          <w:rPr>
            <w:rFonts w:cs="Arial"/>
            <w:szCs w:val="17"/>
          </w:rPr>
          <w:t xml:space="preserve"> for restfu</w:t>
        </w:r>
        <w:r w:rsidR="00813EE0">
          <w:rPr>
            <w:rFonts w:cs="Arial"/>
            <w:szCs w:val="17"/>
          </w:rPr>
          <w:t>l web services</w:t>
        </w:r>
        <w:r w:rsidRPr="000E6339">
          <w:rPr>
            <w:rFonts w:cs="Arial"/>
            <w:szCs w:val="17"/>
          </w:rPr>
          <w:t xml:space="preserve">, and </w:t>
        </w:r>
        <w:r w:rsidR="001D27F4">
          <w:rPr>
            <w:rFonts w:cs="Arial"/>
            <w:szCs w:val="17"/>
          </w:rPr>
          <w:t xml:space="preserve">their </w:t>
        </w:r>
        <w:r w:rsidR="00CB5462">
          <w:rPr>
            <w:rFonts w:cs="Arial"/>
            <w:szCs w:val="17"/>
          </w:rPr>
          <w:t xml:space="preserve">relevant indicators </w:t>
        </w:r>
        <w:r w:rsidR="001D27F4">
          <w:rPr>
            <w:rFonts w:cs="Arial"/>
            <w:szCs w:val="17"/>
          </w:rPr>
          <w:t xml:space="preserve">which </w:t>
        </w:r>
        <w:r w:rsidRPr="000E6339">
          <w:rPr>
            <w:rFonts w:cs="Arial"/>
            <w:szCs w:val="17"/>
          </w:rPr>
          <w:t>identif</w:t>
        </w:r>
        <w:r w:rsidR="001D27F4">
          <w:rPr>
            <w:rFonts w:cs="Arial"/>
            <w:szCs w:val="17"/>
          </w:rPr>
          <w:t>y</w:t>
        </w:r>
      </w:ins>
      <w:r w:rsidRPr="000E6339">
        <w:rPr>
          <w:rFonts w:cs="Arial"/>
          <w:szCs w:val="17"/>
        </w:rPr>
        <w:t xml:space="preserve"> basic conformance requirements in terms of which conformance level, Web Services API implementation support.</w:t>
      </w:r>
      <w:r>
        <w:rPr>
          <w:rFonts w:cs="Arial"/>
          <w:szCs w:val="17"/>
        </w:rPr>
        <w:t xml:space="preserve">  </w:t>
      </w:r>
      <w:del w:id="459" w:author="Author">
        <w:r>
          <w:rPr>
            <w:rFonts w:cs="Arial"/>
            <w:szCs w:val="17"/>
          </w:rPr>
          <w:delText>The following is a guide to the table</w:delText>
        </w:r>
        <w:r w:rsidDel="00CE45DB">
          <w:rPr>
            <w:rFonts w:cs="Arial"/>
            <w:szCs w:val="17"/>
          </w:rPr>
          <w:delText>s</w:delText>
        </w:r>
        <w:r w:rsidDel="0047101F">
          <w:rPr>
            <w:rFonts w:cs="Arial"/>
            <w:szCs w:val="17"/>
          </w:rPr>
          <w:delText xml:space="preserve"> below</w:delText>
        </w:r>
        <w:r>
          <w:rPr>
            <w:rFonts w:cs="Arial"/>
            <w:szCs w:val="17"/>
          </w:rPr>
          <w:delText>:</w:delText>
        </w:r>
      </w:del>
    </w:p>
    <w:p w14:paraId="02989103" w14:textId="45E07226" w:rsidR="00365580" w:rsidRDefault="00A03556" w:rsidP="008745E1">
      <w:pPr>
        <w:rPr>
          <w:ins w:id="460" w:author="Author"/>
          <w:rFonts w:cs="Arial"/>
          <w:szCs w:val="17"/>
        </w:rPr>
      </w:pPr>
      <w:del w:id="461" w:author="Author">
        <w:r w:rsidRPr="00F0261A">
          <w:rPr>
            <w:rFonts w:cs="Arial"/>
            <w:szCs w:val="17"/>
          </w:rPr>
          <w:fldChar w:fldCharType="begin"/>
        </w:r>
        <w:r w:rsidRPr="00F0261A">
          <w:rPr>
            <w:rFonts w:cs="Arial"/>
            <w:szCs w:val="17"/>
          </w:rPr>
          <w:delInstrText xml:space="preserve"> REF _Ref7691151 \h  \* MERGEFORMAT </w:delInstrText>
        </w:r>
        <w:r w:rsidRPr="00F0261A">
          <w:rPr>
            <w:rFonts w:cs="Arial"/>
            <w:szCs w:val="17"/>
          </w:rPr>
        </w:r>
        <w:r w:rsidRPr="00F0261A">
          <w:rPr>
            <w:rFonts w:cs="Arial"/>
            <w:szCs w:val="17"/>
          </w:rPr>
          <w:fldChar w:fldCharType="separate"/>
        </w:r>
        <w:r w:rsidR="00617A64" w:rsidRPr="00617A64">
          <w:rPr>
            <w:rFonts w:cs="Arial"/>
            <w:szCs w:val="17"/>
          </w:rPr>
          <w:delText>Table 1</w:delText>
        </w:r>
        <w:r w:rsidRPr="00F0261A">
          <w:rPr>
            <w:rFonts w:cs="Arial"/>
            <w:szCs w:val="17"/>
          </w:rPr>
          <w:fldChar w:fldCharType="end"/>
        </w:r>
        <w:r w:rsidRPr="00F0261A">
          <w:rPr>
            <w:rFonts w:cs="Arial"/>
            <w:szCs w:val="17"/>
          </w:rPr>
          <w:delText xml:space="preserve"> provides a summary of rules</w:delText>
        </w:r>
      </w:del>
    </w:p>
    <w:p w14:paraId="7CA17037" w14:textId="20E7079D" w:rsidR="00E72410" w:rsidRPr="008941FE" w:rsidRDefault="003D0401" w:rsidP="008745E1">
      <w:pPr>
        <w:rPr>
          <w:i/>
        </w:rPr>
      </w:pPr>
      <w:ins w:id="462" w:author="Author">
        <w:r>
          <w:t xml:space="preserve">The </w:t>
        </w:r>
        <w:del w:id="463" w:author="Author">
          <w:r w:rsidR="00935EE7" w:rsidRPr="008941FE" w:rsidDel="00567D95">
            <w:delText xml:space="preserve"> </w:delText>
          </w:r>
        </w:del>
        <w:r w:rsidR="00935EE7" w:rsidRPr="008941FE">
          <w:t>List of Restful Web Service Design Rules and Conventions</w:t>
        </w:r>
        <w:r w:rsidR="002E1E66">
          <w:t xml:space="preserve"> </w:t>
        </w:r>
        <w:r w:rsidR="00C31C11">
          <w:t xml:space="preserve">and Conformance Indicators </w:t>
        </w:r>
        <w:r w:rsidR="002E1E66">
          <w:t>(XSLX)</w:t>
        </w:r>
        <w:r>
          <w:t xml:space="preserve">, </w:t>
        </w:r>
        <w:r w:rsidRPr="00795F77">
          <w:t>is available at</w:t>
        </w:r>
        <w:r w:rsidR="00D51E3F" w:rsidRPr="00795F77">
          <w:t>:</w:t>
        </w:r>
        <w:r w:rsidR="005E13A1" w:rsidRPr="00795F77">
          <w:t xml:space="preserve"> </w:t>
        </w:r>
        <w:r w:rsidR="00D8129E" w:rsidRPr="00795F77">
          <w:t xml:space="preserve"> </w:t>
        </w:r>
      </w:ins>
      <w:r w:rsidR="00795F77">
        <w:rPr>
          <w:i/>
          <w:iCs/>
        </w:rPr>
        <w:fldChar w:fldCharType="begin"/>
      </w:r>
      <w:r w:rsidR="00795F77">
        <w:rPr>
          <w:i/>
          <w:iCs/>
        </w:rPr>
        <w:instrText>HYPERLINK "</w:instrText>
      </w:r>
      <w:ins w:id="464" w:author="Author">
        <w:r w:rsidR="00795F77" w:rsidRPr="00795F77">
          <w:rPr>
            <w:i/>
            <w:iCs/>
          </w:rPr>
          <w:instrText>https://www.wipo.int/edocs/mdocs/cws/en/cws_13/cws_13_19-annexii.xlsx</w:instrText>
        </w:r>
      </w:ins>
      <w:r w:rsidR="00795F77">
        <w:rPr>
          <w:i/>
          <w:iCs/>
        </w:rPr>
        <w:instrText>"</w:instrText>
      </w:r>
      <w:r w:rsidR="002309CF">
        <w:rPr>
          <w:i/>
          <w:iCs/>
        </w:rPr>
      </w:r>
      <w:r w:rsidR="00795F77">
        <w:rPr>
          <w:i/>
          <w:iCs/>
        </w:rPr>
        <w:fldChar w:fldCharType="separate"/>
      </w:r>
      <w:ins w:id="465" w:author="Author">
        <w:r w:rsidR="00795F77" w:rsidRPr="00972A6A">
          <w:rPr>
            <w:rStyle w:val="Hyperlink"/>
            <w:i/>
            <w:iCs/>
          </w:rPr>
          <w:t>https://www.wipo.int/edocs/mdocs/cws/en/cws_13/cws_13_19-annexii.xlsx</w:t>
        </w:r>
      </w:ins>
      <w:r w:rsidR="00795F77">
        <w:rPr>
          <w:i/>
          <w:iCs/>
        </w:rPr>
        <w:fldChar w:fldCharType="end"/>
      </w:r>
    </w:p>
    <w:p w14:paraId="274B6C66" w14:textId="5FAF5110" w:rsidR="00D51E3F" w:rsidRPr="008941FE" w:rsidDel="005E13A1" w:rsidRDefault="00D51E3F" w:rsidP="008745E1">
      <w:pPr>
        <w:rPr>
          <w:ins w:id="466" w:author="Author"/>
          <w:del w:id="467" w:author="Author"/>
          <w:i/>
        </w:rPr>
      </w:pPr>
    </w:p>
    <w:p w14:paraId="478B02FA" w14:textId="49865703" w:rsidR="00617A64" w:rsidRDefault="00A03556">
      <w:pPr>
        <w:pStyle w:val="NormalWeb"/>
        <w:numPr>
          <w:ilvl w:val="0"/>
          <w:numId w:val="14"/>
        </w:numPr>
        <w:spacing w:before="170" w:beforeAutospacing="0" w:after="170" w:afterAutospacing="0"/>
        <w:ind w:left="1134" w:hanging="426"/>
        <w:rPr>
          <w:rFonts w:cs="Arial"/>
          <w:szCs w:val="17"/>
        </w:rPr>
      </w:pPr>
      <w:ins w:id="468" w:author="Author">
        <w:r w:rsidRPr="00F0261A">
          <w:rPr>
            <w:rFonts w:cs="Arial"/>
            <w:szCs w:val="17"/>
          </w:rPr>
          <w:fldChar w:fldCharType="begin"/>
        </w:r>
      </w:ins>
      <w:r w:rsidRPr="00F0261A">
        <w:rPr>
          <w:rFonts w:cs="Arial"/>
          <w:szCs w:val="17"/>
        </w:rPr>
        <w:instrText xml:space="preserve"> REF _Ref7691151 \h  \* MERGEFORMAT </w:instrText>
      </w:r>
      <w:ins w:id="469" w:author="Author">
        <w:r w:rsidRPr="00F0261A">
          <w:rPr>
            <w:rFonts w:cs="Arial"/>
            <w:szCs w:val="17"/>
          </w:rPr>
          <w:fldChar w:fldCharType="separate"/>
        </w:r>
      </w:ins>
      <w:r w:rsidR="002309CF">
        <w:rPr>
          <w:rFonts w:cs="Arial"/>
          <w:b/>
          <w:bCs/>
          <w:szCs w:val="17"/>
        </w:rPr>
        <w:t>Error! Reference source not found.</w:t>
      </w:r>
      <w:ins w:id="470" w:author="Author">
        <w:r w:rsidRPr="00F0261A">
          <w:rPr>
            <w:rFonts w:cs="Arial"/>
            <w:szCs w:val="17"/>
          </w:rPr>
          <w:fldChar w:fldCharType="end"/>
        </w:r>
      </w:ins>
      <w:r w:rsidR="00074D17">
        <w:rPr>
          <w:rFonts w:cs="Arial"/>
          <w:szCs w:val="17"/>
        </w:rPr>
        <w:t xml:space="preserve">  </w:t>
      </w:r>
      <w:ins w:id="471" w:author="Author">
        <w:r w:rsidR="00DF723F">
          <w:rPr>
            <w:rFonts w:cs="Arial"/>
            <w:szCs w:val="17"/>
          </w:rPr>
          <w:t>Letter</w:t>
        </w:r>
        <w:r w:rsidR="00AF2875">
          <w:rPr>
            <w:rFonts w:cs="Arial"/>
            <w:szCs w:val="17"/>
          </w:rPr>
          <w:t xml:space="preserve"> “X” in </w:t>
        </w:r>
        <w:r w:rsidR="00C875AD">
          <w:rPr>
            <w:rFonts w:cs="Arial"/>
            <w:szCs w:val="17"/>
          </w:rPr>
          <w:t xml:space="preserve">the </w:t>
        </w:r>
        <w:r w:rsidR="00AF2875">
          <w:rPr>
            <w:rFonts w:cs="Arial"/>
            <w:szCs w:val="17"/>
          </w:rPr>
          <w:t>c</w:t>
        </w:r>
        <w:r w:rsidR="00955796">
          <w:rPr>
            <w:rFonts w:cs="Arial"/>
            <w:szCs w:val="17"/>
          </w:rPr>
          <w:t xml:space="preserve">olumn “C” of the table </w:t>
        </w:r>
        <w:r w:rsidR="00E34874">
          <w:rPr>
            <w:rFonts w:cs="Arial"/>
            <w:szCs w:val="17"/>
          </w:rPr>
          <w:t>indicates</w:t>
        </w:r>
      </w:ins>
      <w:r w:rsidR="00E34874">
        <w:rPr>
          <w:rFonts w:cs="Arial"/>
          <w:szCs w:val="17"/>
        </w:rPr>
        <w:t xml:space="preserve"> that </w:t>
      </w:r>
      <w:ins w:id="472" w:author="Author">
        <w:del w:id="473" w:author="Author">
          <w:r w:rsidRPr="00F0261A" w:rsidDel="00E34874">
            <w:rPr>
              <w:rFonts w:cs="Arial"/>
              <w:szCs w:val="17"/>
            </w:rPr>
            <w:delText xml:space="preserve"> </w:delText>
          </w:r>
        </w:del>
        <w:r w:rsidR="00E34874">
          <w:rPr>
            <w:rFonts w:cs="Arial"/>
            <w:szCs w:val="17"/>
          </w:rPr>
          <w:t>the</w:t>
        </w:r>
        <w:r w:rsidR="00E34874" w:rsidRPr="00F0261A">
          <w:rPr>
            <w:rFonts w:cs="Arial"/>
            <w:szCs w:val="17"/>
          </w:rPr>
          <w:t xml:space="preserve"> </w:t>
        </w:r>
        <w:r w:rsidR="00C875AD">
          <w:rPr>
            <w:rFonts w:cs="Arial"/>
            <w:szCs w:val="17"/>
          </w:rPr>
          <w:t xml:space="preserve">design </w:t>
        </w:r>
        <w:r w:rsidRPr="00F0261A">
          <w:rPr>
            <w:rFonts w:cs="Arial"/>
            <w:szCs w:val="17"/>
          </w:rPr>
          <w:t>rule</w:t>
        </w:r>
        <w:r w:rsidRPr="00F0261A" w:rsidDel="00C875AD">
          <w:rPr>
            <w:rFonts w:cs="Arial"/>
            <w:szCs w:val="17"/>
          </w:rPr>
          <w:t xml:space="preserve"> </w:t>
        </w:r>
      </w:ins>
      <w:r w:rsidRPr="00F0261A">
        <w:rPr>
          <w:rFonts w:cs="Arial"/>
          <w:szCs w:val="17"/>
        </w:rPr>
        <w:t>must be complied with</w:t>
      </w:r>
      <w:ins w:id="474" w:author="Author">
        <w:r w:rsidR="00A510A7">
          <w:rPr>
            <w:rFonts w:cs="Arial"/>
            <w:szCs w:val="17"/>
          </w:rPr>
          <w:t>,</w:t>
        </w:r>
      </w:ins>
      <w:r w:rsidRPr="00F0261A">
        <w:rPr>
          <w:rFonts w:cs="Arial"/>
          <w:szCs w:val="17"/>
        </w:rPr>
        <w:t xml:space="preserve"> in order to achieve a Level AJ compliance (for a JSON </w:t>
      </w:r>
      <w:r w:rsidRPr="00A03556">
        <w:t>response</w:t>
      </w:r>
      <w:r w:rsidRPr="00F0261A">
        <w:rPr>
          <w:rFonts w:cs="Arial"/>
          <w:szCs w:val="17"/>
        </w:rPr>
        <w:t>)</w:t>
      </w:r>
      <w:r w:rsidR="00617A64">
        <w:rPr>
          <w:rFonts w:cs="Arial"/>
          <w:szCs w:val="17"/>
        </w:rPr>
        <w:t>;</w:t>
      </w:r>
    </w:p>
    <w:p w14:paraId="2B95247E" w14:textId="4E87F771" w:rsidR="005F3B68" w:rsidRPr="00617A64" w:rsidRDefault="002955CA">
      <w:pPr>
        <w:pStyle w:val="NormalWeb"/>
        <w:numPr>
          <w:ilvl w:val="0"/>
          <w:numId w:val="14"/>
        </w:numPr>
        <w:spacing w:before="170" w:beforeAutospacing="0" w:after="170" w:afterAutospacing="0"/>
        <w:ind w:left="1134" w:hanging="426"/>
        <w:rPr>
          <w:rFonts w:cs="Arial"/>
          <w:szCs w:val="17"/>
        </w:rPr>
      </w:pPr>
      <w:del w:id="475" w:author="Author">
        <w:r w:rsidDel="002D3BD0">
          <w:rPr>
            <w:rFonts w:cs="Arial"/>
            <w:szCs w:val="17"/>
          </w:rPr>
          <w:fldChar w:fldCharType="begin"/>
        </w:r>
        <w:r w:rsidDel="002D3BD0">
          <w:rPr>
            <w:rFonts w:cs="Arial"/>
            <w:szCs w:val="17"/>
          </w:rPr>
          <w:delInstrText xml:space="preserve"> REF _Ref128647660 \h </w:delInstrText>
        </w:r>
        <w:r w:rsidDel="002D3BD0">
          <w:rPr>
            <w:rFonts w:cs="Arial"/>
            <w:szCs w:val="17"/>
          </w:rPr>
        </w:r>
        <w:r w:rsidDel="002D3BD0">
          <w:rPr>
            <w:rFonts w:cs="Arial"/>
            <w:szCs w:val="17"/>
          </w:rPr>
          <w:fldChar w:fldCharType="separate"/>
        </w:r>
        <w:r w:rsidRPr="00663A9C" w:rsidDel="002D3BD0">
          <w:rPr>
            <w:rFonts w:cs="Arial"/>
            <w:szCs w:val="17"/>
          </w:rPr>
          <w:delText xml:space="preserve">Table </w:delText>
        </w:r>
        <w:r w:rsidDel="002D3BD0">
          <w:rPr>
            <w:rFonts w:cs="Arial"/>
            <w:noProof/>
            <w:szCs w:val="17"/>
          </w:rPr>
          <w:delText>2</w:delText>
        </w:r>
        <w:r w:rsidDel="002D3BD0">
          <w:rPr>
            <w:rFonts w:cs="Arial"/>
            <w:szCs w:val="17"/>
          </w:rPr>
          <w:fldChar w:fldCharType="end"/>
        </w:r>
        <w:r>
          <w:rPr>
            <w:rFonts w:cs="Arial"/>
            <w:szCs w:val="17"/>
          </w:rPr>
          <w:delText xml:space="preserve"> </w:delText>
        </w:r>
        <w:r w:rsidR="005F3B68" w:rsidRPr="00617A64">
          <w:rPr>
            <w:rFonts w:cs="Arial"/>
            <w:szCs w:val="17"/>
          </w:rPr>
          <w:delText>provides a summary of design rules</w:delText>
        </w:r>
      </w:del>
      <w:ins w:id="476" w:author="Author">
        <w:r w:rsidR="00DF723F">
          <w:rPr>
            <w:rFonts w:cs="Arial"/>
            <w:szCs w:val="17"/>
          </w:rPr>
          <w:t xml:space="preserve">Letter “X” in </w:t>
        </w:r>
        <w:r w:rsidR="00C875AD">
          <w:rPr>
            <w:rFonts w:cs="Arial"/>
            <w:szCs w:val="17"/>
          </w:rPr>
          <w:t>the c</w:t>
        </w:r>
        <w:r w:rsidR="002D3BD0">
          <w:rPr>
            <w:rFonts w:cs="Arial"/>
            <w:szCs w:val="17"/>
          </w:rPr>
          <w:t>olumn “</w:t>
        </w:r>
        <w:r w:rsidR="00BD5142">
          <w:rPr>
            <w:rFonts w:cs="Arial"/>
            <w:szCs w:val="17"/>
          </w:rPr>
          <w:t>D</w:t>
        </w:r>
        <w:r w:rsidR="002D3BD0">
          <w:rPr>
            <w:rFonts w:cs="Arial"/>
            <w:szCs w:val="17"/>
          </w:rPr>
          <w:t xml:space="preserve">” of the table </w:t>
        </w:r>
        <w:r w:rsidR="00C875AD">
          <w:rPr>
            <w:rFonts w:cs="Arial"/>
            <w:szCs w:val="17"/>
          </w:rPr>
          <w:t>indicates</w:t>
        </w:r>
      </w:ins>
      <w:r w:rsidR="00C875AD">
        <w:rPr>
          <w:rFonts w:cs="Arial"/>
          <w:szCs w:val="17"/>
        </w:rPr>
        <w:t xml:space="preserve"> that </w:t>
      </w:r>
      <w:ins w:id="477" w:author="Author">
        <w:r w:rsidR="00C875AD">
          <w:rPr>
            <w:rFonts w:cs="Arial"/>
            <w:szCs w:val="17"/>
          </w:rPr>
          <w:t>the</w:t>
        </w:r>
        <w:r w:rsidR="005F3B68" w:rsidRPr="00617A64">
          <w:rPr>
            <w:rFonts w:cs="Arial"/>
            <w:szCs w:val="17"/>
          </w:rPr>
          <w:t xml:space="preserve"> design rule</w:t>
        </w:r>
        <w:r w:rsidR="005F3B68" w:rsidRPr="00617A64" w:rsidDel="00C875AD">
          <w:rPr>
            <w:rFonts w:cs="Arial"/>
            <w:szCs w:val="17"/>
          </w:rPr>
          <w:t xml:space="preserve"> </w:t>
        </w:r>
      </w:ins>
      <w:r w:rsidR="005F3B68" w:rsidRPr="00617A64">
        <w:rPr>
          <w:rFonts w:cs="Arial"/>
          <w:szCs w:val="17"/>
        </w:rPr>
        <w:t>must be complied with</w:t>
      </w:r>
      <w:ins w:id="478" w:author="Author">
        <w:r w:rsidR="00A510A7">
          <w:rPr>
            <w:rFonts w:cs="Arial"/>
            <w:szCs w:val="17"/>
          </w:rPr>
          <w:t>,</w:t>
        </w:r>
      </w:ins>
      <w:r w:rsidR="005F3B68" w:rsidRPr="00617A64">
        <w:rPr>
          <w:rFonts w:cs="Arial"/>
          <w:szCs w:val="17"/>
        </w:rPr>
        <w:t xml:space="preserve"> in order to achieve a Level AX compliance (for an X</w:t>
      </w:r>
      <w:r w:rsidR="00617A64">
        <w:t>ML response)</w:t>
      </w:r>
      <w:r w:rsidR="005F3B68" w:rsidRPr="00DC10DE">
        <w:t>;</w:t>
      </w:r>
    </w:p>
    <w:p w14:paraId="13A5ADBF" w14:textId="05A6AB85" w:rsidR="005F3B68" w:rsidRDefault="005F3B68">
      <w:pPr>
        <w:pStyle w:val="NormalWeb"/>
        <w:numPr>
          <w:ilvl w:val="0"/>
          <w:numId w:val="14"/>
        </w:numPr>
        <w:spacing w:before="170" w:beforeAutospacing="0" w:after="170" w:afterAutospacing="0"/>
        <w:ind w:left="1134" w:hanging="426"/>
        <w:rPr>
          <w:rFonts w:cs="Arial"/>
          <w:szCs w:val="17"/>
        </w:rPr>
      </w:pPr>
      <w:del w:id="479" w:author="Author">
        <w:r w:rsidDel="00C875AD">
          <w:rPr>
            <w:rFonts w:cs="Arial"/>
            <w:szCs w:val="17"/>
          </w:rPr>
          <w:fldChar w:fldCharType="begin"/>
        </w:r>
        <w:r w:rsidDel="00C875AD">
          <w:rPr>
            <w:rFonts w:cs="Arial"/>
            <w:szCs w:val="17"/>
          </w:rPr>
          <w:delInstrText xml:space="preserve"> REF _Ref7691304 \h </w:delInstrText>
        </w:r>
        <w:r w:rsidDel="00C875AD">
          <w:rPr>
            <w:rFonts w:cs="Arial"/>
            <w:szCs w:val="17"/>
          </w:rPr>
        </w:r>
        <w:r w:rsidDel="00C875AD">
          <w:rPr>
            <w:rFonts w:cs="Arial"/>
            <w:szCs w:val="17"/>
          </w:rPr>
          <w:fldChar w:fldCharType="separate"/>
        </w:r>
        <w:r w:rsidR="002955CA" w:rsidRPr="00663A9C" w:rsidDel="00C875AD">
          <w:rPr>
            <w:rFonts w:cs="Arial"/>
            <w:szCs w:val="17"/>
          </w:rPr>
          <w:delText xml:space="preserve">Table </w:delText>
        </w:r>
        <w:r w:rsidR="002955CA" w:rsidDel="00C875AD">
          <w:rPr>
            <w:rFonts w:cs="Arial"/>
            <w:noProof/>
            <w:szCs w:val="17"/>
          </w:rPr>
          <w:delText>3</w:delText>
        </w:r>
        <w:r w:rsidDel="00C875AD">
          <w:rPr>
            <w:rFonts w:cs="Arial"/>
            <w:szCs w:val="17"/>
          </w:rPr>
          <w:fldChar w:fldCharType="end"/>
        </w:r>
        <w:r w:rsidDel="00C875AD">
          <w:rPr>
            <w:rFonts w:cs="Arial"/>
            <w:szCs w:val="17"/>
          </w:rPr>
          <w:delText xml:space="preserve"> provides a summary of</w:delText>
        </w:r>
        <w:r>
          <w:rPr>
            <w:rFonts w:cs="Arial"/>
            <w:szCs w:val="17"/>
          </w:rPr>
          <w:delText xml:space="preserve"> design rules</w:delText>
        </w:r>
      </w:del>
      <w:ins w:id="480" w:author="Author">
        <w:r w:rsidR="00C875AD">
          <w:rPr>
            <w:rFonts w:cs="Arial"/>
            <w:szCs w:val="17"/>
          </w:rPr>
          <w:t>Letter “X” in the c</w:t>
        </w:r>
        <w:r w:rsidR="00BD5142">
          <w:rPr>
            <w:rFonts w:cs="Arial"/>
            <w:szCs w:val="17"/>
          </w:rPr>
          <w:t xml:space="preserve">olumn “E” of the table </w:t>
        </w:r>
        <w:r w:rsidR="00C875AD">
          <w:rPr>
            <w:rFonts w:cs="Arial"/>
            <w:szCs w:val="17"/>
          </w:rPr>
          <w:t>indicates</w:t>
        </w:r>
      </w:ins>
      <w:r w:rsidR="00C875AD">
        <w:rPr>
          <w:rFonts w:cs="Arial"/>
          <w:szCs w:val="17"/>
        </w:rPr>
        <w:t xml:space="preserve"> that </w:t>
      </w:r>
      <w:ins w:id="481" w:author="Author">
        <w:r w:rsidR="00C875AD">
          <w:rPr>
            <w:rFonts w:cs="Arial"/>
            <w:szCs w:val="17"/>
          </w:rPr>
          <w:t>the</w:t>
        </w:r>
        <w:r>
          <w:rPr>
            <w:rFonts w:cs="Arial"/>
            <w:szCs w:val="17"/>
          </w:rPr>
          <w:t xml:space="preserve"> design rule</w:t>
        </w:r>
        <w:r w:rsidDel="00C875AD">
          <w:rPr>
            <w:rFonts w:cs="Arial"/>
            <w:szCs w:val="17"/>
          </w:rPr>
          <w:t xml:space="preserve"> </w:t>
        </w:r>
      </w:ins>
      <w:r>
        <w:rPr>
          <w:rFonts w:cs="Arial"/>
          <w:szCs w:val="17"/>
        </w:rPr>
        <w:t>must be complied with</w:t>
      </w:r>
      <w:ins w:id="482" w:author="Author">
        <w:r w:rsidR="00A510A7">
          <w:rPr>
            <w:rFonts w:cs="Arial"/>
            <w:szCs w:val="17"/>
          </w:rPr>
          <w:t>,</w:t>
        </w:r>
      </w:ins>
      <w:r>
        <w:rPr>
          <w:rFonts w:cs="Arial"/>
          <w:szCs w:val="17"/>
        </w:rPr>
        <w:t xml:space="preserve"> in order to achieve a Level AAJ compliance (for a JSON response); </w:t>
      </w:r>
      <w:r w:rsidR="00B40469">
        <w:rPr>
          <w:rFonts w:cs="Arial"/>
          <w:szCs w:val="17"/>
        </w:rPr>
        <w:t xml:space="preserve"> </w:t>
      </w:r>
      <w:r>
        <w:rPr>
          <w:rFonts w:cs="Arial"/>
          <w:szCs w:val="17"/>
        </w:rPr>
        <w:t>and</w:t>
      </w:r>
    </w:p>
    <w:p w14:paraId="56074629" w14:textId="1154D938" w:rsidR="005F3B68" w:rsidRDefault="005F3B68">
      <w:pPr>
        <w:pStyle w:val="NormalWeb"/>
        <w:numPr>
          <w:ilvl w:val="0"/>
          <w:numId w:val="14"/>
        </w:numPr>
        <w:spacing w:before="170" w:beforeAutospacing="0" w:after="170" w:afterAutospacing="0"/>
        <w:ind w:left="1134" w:hanging="426"/>
        <w:rPr>
          <w:rFonts w:cs="Arial"/>
          <w:szCs w:val="17"/>
        </w:rPr>
      </w:pPr>
      <w:del w:id="483" w:author="Author">
        <w:r w:rsidDel="00BD5142">
          <w:rPr>
            <w:rFonts w:cs="Arial"/>
            <w:szCs w:val="17"/>
          </w:rPr>
          <w:fldChar w:fldCharType="begin"/>
        </w:r>
        <w:r w:rsidDel="00BD5142">
          <w:rPr>
            <w:rFonts w:cs="Arial"/>
            <w:szCs w:val="17"/>
          </w:rPr>
          <w:delInstrText xml:space="preserve"> REF _Ref8206667 \h </w:delInstrText>
        </w:r>
        <w:r w:rsidDel="00BD5142">
          <w:rPr>
            <w:rFonts w:cs="Arial"/>
            <w:szCs w:val="17"/>
          </w:rPr>
        </w:r>
        <w:r w:rsidDel="00BD5142">
          <w:rPr>
            <w:rFonts w:cs="Arial"/>
            <w:szCs w:val="17"/>
          </w:rPr>
          <w:fldChar w:fldCharType="separate"/>
        </w:r>
        <w:r w:rsidR="00A03556" w:rsidRPr="00663A9C" w:rsidDel="00BD5142">
          <w:rPr>
            <w:rFonts w:cs="Arial"/>
            <w:szCs w:val="17"/>
          </w:rPr>
          <w:delText xml:space="preserve">Table </w:delText>
        </w:r>
        <w:r w:rsidR="00A03556" w:rsidDel="00BD5142">
          <w:rPr>
            <w:rFonts w:cs="Arial"/>
            <w:noProof/>
            <w:szCs w:val="17"/>
          </w:rPr>
          <w:delText>4</w:delText>
        </w:r>
        <w:r w:rsidDel="00BD5142">
          <w:rPr>
            <w:rFonts w:cs="Arial"/>
            <w:szCs w:val="17"/>
          </w:rPr>
          <w:fldChar w:fldCharType="end"/>
        </w:r>
        <w:r>
          <w:rPr>
            <w:rFonts w:cs="Arial"/>
            <w:szCs w:val="17"/>
          </w:rPr>
          <w:delText xml:space="preserve"> </w:delText>
        </w:r>
        <w:r w:rsidDel="00365580">
          <w:rPr>
            <w:rFonts w:cs="Arial"/>
            <w:szCs w:val="17"/>
          </w:rPr>
          <w:delText>provides a summary of</w:delText>
        </w:r>
        <w:r>
          <w:rPr>
            <w:rFonts w:cs="Arial"/>
            <w:szCs w:val="17"/>
          </w:rPr>
          <w:delText xml:space="preserve"> design rules</w:delText>
        </w:r>
      </w:del>
      <w:ins w:id="484" w:author="Author">
        <w:r w:rsidR="00567D95">
          <w:rPr>
            <w:rFonts w:cs="Arial"/>
            <w:szCs w:val="17"/>
          </w:rPr>
          <w:t>Letter “X” in the c</w:t>
        </w:r>
        <w:del w:id="485" w:author="Author">
          <w:r w:rsidR="00BD5142" w:rsidDel="00567D95">
            <w:rPr>
              <w:rFonts w:cs="Arial"/>
              <w:szCs w:val="17"/>
            </w:rPr>
            <w:delText>C</w:delText>
          </w:r>
        </w:del>
        <w:r w:rsidR="00BD5142">
          <w:rPr>
            <w:rFonts w:cs="Arial"/>
            <w:szCs w:val="17"/>
          </w:rPr>
          <w:t>olumn “F” of the table</w:t>
        </w:r>
        <w:r>
          <w:rPr>
            <w:rFonts w:cs="Arial"/>
            <w:szCs w:val="17"/>
          </w:rPr>
          <w:t xml:space="preserve"> </w:t>
        </w:r>
        <w:r w:rsidR="00365580">
          <w:rPr>
            <w:rFonts w:cs="Arial"/>
            <w:szCs w:val="17"/>
          </w:rPr>
          <w:t>indicates</w:t>
        </w:r>
      </w:ins>
      <w:r w:rsidR="00365580">
        <w:rPr>
          <w:rFonts w:cs="Arial"/>
          <w:szCs w:val="17"/>
        </w:rPr>
        <w:t xml:space="preserve"> that </w:t>
      </w:r>
      <w:ins w:id="486" w:author="Author">
        <w:r w:rsidR="00365580">
          <w:rPr>
            <w:rFonts w:cs="Arial"/>
            <w:szCs w:val="17"/>
          </w:rPr>
          <w:t>the</w:t>
        </w:r>
        <w:r>
          <w:rPr>
            <w:rFonts w:cs="Arial"/>
            <w:szCs w:val="17"/>
          </w:rPr>
          <w:t xml:space="preserve"> design rule</w:t>
        </w:r>
        <w:r w:rsidDel="00365580">
          <w:rPr>
            <w:rFonts w:cs="Arial"/>
            <w:szCs w:val="17"/>
          </w:rPr>
          <w:t xml:space="preserve"> </w:t>
        </w:r>
      </w:ins>
      <w:r>
        <w:rPr>
          <w:rFonts w:cs="Arial"/>
          <w:szCs w:val="17"/>
        </w:rPr>
        <w:t>must be complied with</w:t>
      </w:r>
      <w:ins w:id="487" w:author="Author">
        <w:r w:rsidR="00A510A7">
          <w:rPr>
            <w:rFonts w:cs="Arial"/>
            <w:szCs w:val="17"/>
          </w:rPr>
          <w:t>,</w:t>
        </w:r>
      </w:ins>
      <w:r>
        <w:rPr>
          <w:rFonts w:cs="Arial"/>
          <w:szCs w:val="17"/>
        </w:rPr>
        <w:t xml:space="preserve"> in order to achieve a Level AAX compliance (for an XML response). </w:t>
      </w:r>
    </w:p>
    <w:p w14:paraId="701B8190" w14:textId="0CA0AB5B" w:rsidR="005F3B68" w:rsidRDefault="005F3B68" w:rsidP="008745E1">
      <w:pPr>
        <w:pStyle w:val="NormalWeb"/>
        <w:spacing w:before="170" w:beforeAutospacing="0" w:after="170" w:afterAutospacing="0"/>
        <w:rPr>
          <w:ins w:id="488" w:author="Author"/>
          <w:rFonts w:cs="Arial"/>
          <w:i/>
          <w:szCs w:val="17"/>
        </w:rPr>
      </w:pPr>
      <w:r w:rsidRPr="00C929FA">
        <w:rPr>
          <w:rFonts w:cs="Arial"/>
          <w:i/>
          <w:szCs w:val="17"/>
        </w:rPr>
        <w:t>[</w:t>
      </w:r>
      <w:r>
        <w:rPr>
          <w:rFonts w:cs="Arial"/>
          <w:i/>
          <w:szCs w:val="17"/>
        </w:rPr>
        <w:t xml:space="preserve">Editorial </w:t>
      </w:r>
      <w:r w:rsidRPr="00C929FA">
        <w:rPr>
          <w:rFonts w:cs="Arial"/>
          <w:i/>
          <w:szCs w:val="17"/>
        </w:rPr>
        <w:t xml:space="preserve">Note:  </w:t>
      </w:r>
      <w:r>
        <w:rPr>
          <w:rFonts w:cs="Arial"/>
          <w:i/>
          <w:szCs w:val="17"/>
        </w:rPr>
        <w:t>I</w:t>
      </w:r>
      <w:r w:rsidRPr="00C929FA">
        <w:rPr>
          <w:rFonts w:cs="Arial"/>
          <w:i/>
          <w:szCs w:val="17"/>
        </w:rPr>
        <w:t>n order achieve a Level A compliance, it is just necessary to follow rules</w:t>
      </w:r>
      <w:r w:rsidR="00A71DBA">
        <w:rPr>
          <w:rFonts w:cs="Arial"/>
          <w:i/>
          <w:szCs w:val="17"/>
        </w:rPr>
        <w:t xml:space="preserve"> </w:t>
      </w:r>
      <w:ins w:id="489" w:author="Author">
        <w:r w:rsidR="00A71DBA">
          <w:rPr>
            <w:rFonts w:cs="Arial"/>
            <w:i/>
            <w:szCs w:val="17"/>
          </w:rPr>
          <w:t>that ha</w:t>
        </w:r>
        <w:r w:rsidR="0073365C">
          <w:rPr>
            <w:rFonts w:cs="Arial"/>
            <w:i/>
            <w:szCs w:val="17"/>
          </w:rPr>
          <w:t>ve</w:t>
        </w:r>
        <w:r w:rsidR="00A71DBA">
          <w:rPr>
            <w:rFonts w:cs="Arial"/>
            <w:i/>
            <w:szCs w:val="17"/>
          </w:rPr>
          <w:t xml:space="preserve"> a</w:t>
        </w:r>
        <w:r w:rsidR="002C25F4">
          <w:rPr>
            <w:rFonts w:cs="Arial"/>
            <w:i/>
            <w:szCs w:val="17"/>
          </w:rPr>
          <w:t>n</w:t>
        </w:r>
        <w:r w:rsidR="00A71DBA">
          <w:rPr>
            <w:rFonts w:cs="Arial"/>
            <w:i/>
            <w:szCs w:val="17"/>
          </w:rPr>
          <w:t xml:space="preserve"> “X”</w:t>
        </w:r>
        <w:r w:rsidRPr="00C929FA">
          <w:rPr>
            <w:rFonts w:cs="Arial"/>
            <w:i/>
            <w:szCs w:val="17"/>
          </w:rPr>
          <w:t xml:space="preserve"> </w:t>
        </w:r>
      </w:ins>
      <w:r w:rsidRPr="00C929FA">
        <w:rPr>
          <w:rFonts w:cs="Arial"/>
          <w:i/>
          <w:szCs w:val="17"/>
        </w:rPr>
        <w:t xml:space="preserve">in both </w:t>
      </w:r>
      <w:del w:id="490" w:author="Author">
        <w:r w:rsidRPr="00C929FA" w:rsidDel="00A71DBA">
          <w:rPr>
            <w:rFonts w:cs="Arial"/>
            <w:i/>
            <w:szCs w:val="17"/>
          </w:rPr>
          <w:delText>Tables 1</w:delText>
        </w:r>
      </w:del>
      <w:ins w:id="491" w:author="Author">
        <w:r w:rsidR="00A71DBA">
          <w:rPr>
            <w:rFonts w:cs="Arial"/>
            <w:i/>
            <w:szCs w:val="17"/>
          </w:rPr>
          <w:t>Column</w:t>
        </w:r>
        <w:r w:rsidRPr="00C929FA">
          <w:rPr>
            <w:rFonts w:cs="Arial"/>
            <w:i/>
            <w:szCs w:val="17"/>
          </w:rPr>
          <w:t xml:space="preserve"> </w:t>
        </w:r>
        <w:r w:rsidR="00A71DBA">
          <w:rPr>
            <w:rFonts w:cs="Arial"/>
            <w:i/>
            <w:szCs w:val="17"/>
          </w:rPr>
          <w:t>“C”</w:t>
        </w:r>
      </w:ins>
      <w:r w:rsidR="00A71DBA">
        <w:rPr>
          <w:rFonts w:cs="Arial"/>
          <w:i/>
          <w:szCs w:val="17"/>
        </w:rPr>
        <w:t xml:space="preserve"> and </w:t>
      </w:r>
      <w:del w:id="492" w:author="Author">
        <w:r w:rsidRPr="00C929FA">
          <w:rPr>
            <w:rFonts w:cs="Arial"/>
            <w:i/>
            <w:szCs w:val="17"/>
          </w:rPr>
          <w:delText>2</w:delText>
        </w:r>
      </w:del>
      <w:ins w:id="493" w:author="Author">
        <w:r w:rsidR="00A71DBA">
          <w:rPr>
            <w:rFonts w:cs="Arial"/>
            <w:i/>
            <w:szCs w:val="17"/>
          </w:rPr>
          <w:t>“D”</w:t>
        </w:r>
      </w:ins>
      <w:r w:rsidRPr="00C929FA">
        <w:rPr>
          <w:rFonts w:cs="Arial"/>
          <w:i/>
          <w:szCs w:val="17"/>
        </w:rPr>
        <w:t xml:space="preserve">. </w:t>
      </w:r>
      <w:r w:rsidR="004211C8">
        <w:rPr>
          <w:rFonts w:cs="Arial"/>
          <w:i/>
          <w:szCs w:val="17"/>
        </w:rPr>
        <w:t xml:space="preserve"> </w:t>
      </w:r>
      <w:r w:rsidRPr="00C929FA">
        <w:rPr>
          <w:rFonts w:cs="Arial"/>
          <w:i/>
          <w:szCs w:val="17"/>
        </w:rPr>
        <w:t>In order to achieve a Level AA compliance, it is necessary to follow rules</w:t>
      </w:r>
      <w:r w:rsidR="0073365C">
        <w:rPr>
          <w:rFonts w:cs="Arial"/>
          <w:i/>
          <w:szCs w:val="17"/>
        </w:rPr>
        <w:t xml:space="preserve"> </w:t>
      </w:r>
      <w:ins w:id="494" w:author="Author">
        <w:r w:rsidR="0073365C">
          <w:rPr>
            <w:rFonts w:cs="Arial"/>
            <w:i/>
            <w:szCs w:val="17"/>
          </w:rPr>
          <w:t>that have a</w:t>
        </w:r>
        <w:r w:rsidR="002C25F4">
          <w:rPr>
            <w:rFonts w:cs="Arial"/>
            <w:i/>
            <w:szCs w:val="17"/>
          </w:rPr>
          <w:t>n</w:t>
        </w:r>
        <w:r w:rsidR="0073365C">
          <w:rPr>
            <w:rFonts w:cs="Arial"/>
            <w:i/>
            <w:szCs w:val="17"/>
          </w:rPr>
          <w:t xml:space="preserve"> “X”</w:t>
        </w:r>
        <w:r w:rsidRPr="00C929FA">
          <w:rPr>
            <w:rFonts w:cs="Arial"/>
            <w:i/>
            <w:szCs w:val="17"/>
          </w:rPr>
          <w:t xml:space="preserve"> </w:t>
        </w:r>
      </w:ins>
      <w:r w:rsidRPr="00C929FA">
        <w:rPr>
          <w:rFonts w:cs="Arial"/>
          <w:i/>
          <w:szCs w:val="17"/>
        </w:rPr>
        <w:t>in both</w:t>
      </w:r>
      <w:r w:rsidRPr="00C929FA" w:rsidDel="0073365C">
        <w:rPr>
          <w:rFonts w:cs="Arial"/>
          <w:i/>
          <w:szCs w:val="17"/>
        </w:rPr>
        <w:t xml:space="preserve"> </w:t>
      </w:r>
      <w:del w:id="495" w:author="Author">
        <w:r w:rsidRPr="00C929FA" w:rsidDel="0073365C">
          <w:rPr>
            <w:rFonts w:cs="Arial"/>
            <w:i/>
            <w:szCs w:val="17"/>
          </w:rPr>
          <w:delText>Tables 3</w:delText>
        </w:r>
      </w:del>
      <w:ins w:id="496" w:author="Author">
        <w:r w:rsidR="0073365C">
          <w:rPr>
            <w:rFonts w:cs="Arial"/>
            <w:i/>
            <w:szCs w:val="17"/>
          </w:rPr>
          <w:t>Column</w:t>
        </w:r>
        <w:r w:rsidR="0073365C" w:rsidRPr="00C929FA">
          <w:rPr>
            <w:rFonts w:cs="Arial"/>
            <w:i/>
            <w:szCs w:val="17"/>
          </w:rPr>
          <w:t xml:space="preserve"> </w:t>
        </w:r>
        <w:r w:rsidR="0073365C">
          <w:rPr>
            <w:rFonts w:cs="Arial"/>
            <w:i/>
            <w:szCs w:val="17"/>
          </w:rPr>
          <w:t>“E”</w:t>
        </w:r>
      </w:ins>
      <w:r w:rsidR="0073365C">
        <w:rPr>
          <w:rFonts w:cs="Arial"/>
          <w:i/>
          <w:szCs w:val="17"/>
        </w:rPr>
        <w:t xml:space="preserve"> and </w:t>
      </w:r>
      <w:del w:id="497" w:author="Author">
        <w:r w:rsidRPr="00C929FA">
          <w:rPr>
            <w:rFonts w:cs="Arial"/>
            <w:i/>
            <w:szCs w:val="17"/>
          </w:rPr>
          <w:delText>4.</w:delText>
        </w:r>
      </w:del>
      <w:ins w:id="498" w:author="Author">
        <w:r w:rsidR="0073365C">
          <w:rPr>
            <w:rFonts w:cs="Arial"/>
            <w:i/>
            <w:szCs w:val="17"/>
          </w:rPr>
          <w:t>“F”</w:t>
        </w:r>
        <w:r w:rsidRPr="00C929FA">
          <w:rPr>
            <w:rFonts w:cs="Arial"/>
            <w:i/>
            <w:szCs w:val="17"/>
          </w:rPr>
          <w:t>.</w:t>
        </w:r>
      </w:ins>
      <w:r w:rsidRPr="00C929FA">
        <w:rPr>
          <w:rFonts w:cs="Arial"/>
          <w:i/>
          <w:szCs w:val="17"/>
        </w:rPr>
        <w:t xml:space="preserve"> </w:t>
      </w:r>
      <w:r w:rsidR="004211C8">
        <w:rPr>
          <w:rFonts w:cs="Arial"/>
          <w:i/>
          <w:szCs w:val="17"/>
        </w:rPr>
        <w:t xml:space="preserve"> </w:t>
      </w:r>
      <w:r>
        <w:rPr>
          <w:rFonts w:cs="Arial"/>
          <w:i/>
          <w:szCs w:val="17"/>
        </w:rPr>
        <w:t>The third letter indicates the type of response provided.</w:t>
      </w:r>
      <w:r w:rsidRPr="00C929FA">
        <w:rPr>
          <w:rFonts w:cs="Arial"/>
          <w:i/>
          <w:szCs w:val="17"/>
        </w:rPr>
        <w:t>]</w:t>
      </w:r>
    </w:p>
    <w:p w14:paraId="443DFEFC" w14:textId="77777777" w:rsidR="008D368C" w:rsidRDefault="008D368C" w:rsidP="008745E1">
      <w:pPr>
        <w:pStyle w:val="NormalWeb"/>
        <w:spacing w:before="170" w:beforeAutospacing="0" w:after="170" w:afterAutospacing="0"/>
        <w:rPr>
          <w:rFonts w:cs="Arial"/>
          <w:i/>
          <w:szCs w:val="17"/>
        </w:rPr>
      </w:pPr>
    </w:p>
    <w:p w14:paraId="08DD7519" w14:textId="77777777" w:rsidR="005F3B68" w:rsidRPr="000E2C88" w:rsidRDefault="005F3B68" w:rsidP="008745E1">
      <w:pPr>
        <w:pStyle w:val="Caption"/>
        <w:keepNext/>
        <w:rPr>
          <w:del w:id="499" w:author="Author"/>
        </w:rPr>
      </w:pPr>
      <w:del w:id="500" w:author="Author">
        <w:r w:rsidRPr="000E2C88">
          <w:delText xml:space="preserve">Table </w:delText>
        </w:r>
        <w:r>
          <w:rPr>
            <w:bCs w:val="0"/>
          </w:rPr>
          <w:fldChar w:fldCharType="begin"/>
        </w:r>
        <w:r w:rsidRPr="000E2C88">
          <w:delInstrText xml:space="preserve"> SEQ Table \* ARABIC </w:delInstrText>
        </w:r>
        <w:r>
          <w:rPr>
            <w:bCs w:val="0"/>
          </w:rPr>
          <w:fldChar w:fldCharType="separate"/>
        </w:r>
        <w:r w:rsidR="00A03556" w:rsidRPr="000E2C88">
          <w:rPr>
            <w:noProof/>
          </w:rPr>
          <w:delText>1</w:delText>
        </w:r>
        <w:r>
          <w:rPr>
            <w:bCs w:val="0"/>
          </w:rPr>
          <w:fldChar w:fldCharType="end"/>
        </w:r>
        <w:r w:rsidRPr="000E2C88">
          <w:delText xml:space="preserve">: Conformance Table JSON response </w:delText>
        </w:r>
      </w:del>
    </w:p>
    <w:tbl>
      <w:tblPr>
        <w:tblStyle w:val="TableGrid"/>
        <w:tblW w:w="0" w:type="auto"/>
        <w:tblLook w:val="04A0" w:firstRow="1" w:lastRow="0" w:firstColumn="1" w:lastColumn="0" w:noHBand="0" w:noVBand="1"/>
      </w:tblPr>
      <w:tblGrid>
        <w:gridCol w:w="1075"/>
        <w:gridCol w:w="5670"/>
        <w:gridCol w:w="2515"/>
      </w:tblGrid>
      <w:tr w:rsidR="005F3B68" w:rsidRPr="00B67A3A" w14:paraId="3081E2D0" w14:textId="77777777" w:rsidTr="00D35BA5">
        <w:trPr>
          <w:del w:id="501" w:author="Author"/>
        </w:trPr>
        <w:tc>
          <w:tcPr>
            <w:tcW w:w="1075" w:type="dxa"/>
          </w:tcPr>
          <w:p w14:paraId="32E20458" w14:textId="77777777" w:rsidR="005F3B68" w:rsidRPr="000C5F68" w:rsidRDefault="005F3B68" w:rsidP="008745E1">
            <w:pPr>
              <w:pStyle w:val="NormalWeb"/>
              <w:spacing w:before="170" w:beforeAutospacing="0" w:after="170" w:afterAutospacing="0"/>
              <w:rPr>
                <w:del w:id="502" w:author="Author"/>
                <w:rFonts w:asciiTheme="minorBidi" w:hAnsiTheme="minorBidi" w:cstheme="minorBidi"/>
                <w:b/>
                <w:szCs w:val="17"/>
              </w:rPr>
            </w:pPr>
            <w:del w:id="503" w:author="Author">
              <w:r w:rsidRPr="000C5F68">
                <w:rPr>
                  <w:rFonts w:asciiTheme="minorBidi" w:hAnsiTheme="minorBidi" w:cstheme="minorBidi"/>
                  <w:b/>
                  <w:szCs w:val="17"/>
                </w:rPr>
                <w:delText>Rule ID</w:delText>
              </w:r>
            </w:del>
          </w:p>
        </w:tc>
        <w:tc>
          <w:tcPr>
            <w:tcW w:w="5670" w:type="dxa"/>
          </w:tcPr>
          <w:p w14:paraId="23CD69A7" w14:textId="77777777" w:rsidR="005F3B68" w:rsidRPr="000C5F68" w:rsidRDefault="005F3B68" w:rsidP="008745E1">
            <w:pPr>
              <w:pStyle w:val="NormalWeb"/>
              <w:spacing w:before="170" w:beforeAutospacing="0" w:after="170" w:afterAutospacing="0"/>
              <w:rPr>
                <w:del w:id="504" w:author="Author"/>
                <w:rFonts w:asciiTheme="minorBidi" w:hAnsiTheme="minorBidi" w:cstheme="minorBidi"/>
                <w:b/>
                <w:szCs w:val="17"/>
              </w:rPr>
            </w:pPr>
            <w:del w:id="505" w:author="Author">
              <w:r w:rsidRPr="000C5F68">
                <w:rPr>
                  <w:rFonts w:asciiTheme="minorBidi" w:hAnsiTheme="minorBidi" w:cstheme="minorBidi"/>
                  <w:b/>
                  <w:szCs w:val="17"/>
                </w:rPr>
                <w:delText>Rule description</w:delText>
              </w:r>
            </w:del>
          </w:p>
        </w:tc>
        <w:tc>
          <w:tcPr>
            <w:tcW w:w="2515" w:type="dxa"/>
          </w:tcPr>
          <w:p w14:paraId="1A5B02AA" w14:textId="77777777" w:rsidR="005F3B68" w:rsidRPr="009B474E" w:rsidRDefault="005F3B68" w:rsidP="008745E1">
            <w:pPr>
              <w:pStyle w:val="NormalWeb"/>
              <w:spacing w:before="170" w:beforeAutospacing="0" w:after="170" w:afterAutospacing="0"/>
              <w:rPr>
                <w:del w:id="506" w:author="Author"/>
                <w:rFonts w:asciiTheme="minorBidi" w:hAnsiTheme="minorBidi" w:cstheme="minorBidi"/>
                <w:b/>
                <w:szCs w:val="17"/>
              </w:rPr>
            </w:pPr>
            <w:del w:id="507" w:author="Author">
              <w:r w:rsidRPr="009B474E">
                <w:rPr>
                  <w:rFonts w:asciiTheme="minorBidi" w:hAnsiTheme="minorBidi" w:cstheme="minorBidi"/>
                  <w:b/>
                  <w:szCs w:val="17"/>
                </w:rPr>
                <w:delText>Cross reference and remark</w:delText>
              </w:r>
            </w:del>
          </w:p>
        </w:tc>
      </w:tr>
      <w:tr w:rsidR="005F3B68" w:rsidRPr="00B67A3A" w14:paraId="1CD9AEEB" w14:textId="77777777" w:rsidTr="00D35BA5">
        <w:trPr>
          <w:del w:id="508" w:author="Author"/>
        </w:trPr>
        <w:tc>
          <w:tcPr>
            <w:tcW w:w="1075" w:type="dxa"/>
          </w:tcPr>
          <w:p w14:paraId="01E7221A" w14:textId="77777777" w:rsidR="005F3B68" w:rsidRPr="009B474E" w:rsidRDefault="005F3B68" w:rsidP="008745E1">
            <w:pPr>
              <w:pStyle w:val="NormalWeb"/>
              <w:spacing w:before="170" w:beforeAutospacing="0" w:after="170" w:afterAutospacing="0"/>
              <w:rPr>
                <w:del w:id="509" w:author="Author"/>
                <w:rFonts w:ascii="Arial" w:hAnsi="Arial" w:cs="Arial"/>
                <w:szCs w:val="17"/>
              </w:rPr>
            </w:pPr>
            <w:del w:id="510" w:author="Author">
              <w:r w:rsidRPr="009B474E">
                <w:rPr>
                  <w:rFonts w:ascii="Arial" w:hAnsi="Arial" w:cs="Arial"/>
                  <w:szCs w:val="17"/>
                </w:rPr>
                <w:delText>[RSG-01]</w:delText>
              </w:r>
            </w:del>
          </w:p>
        </w:tc>
        <w:tc>
          <w:tcPr>
            <w:tcW w:w="5670" w:type="dxa"/>
          </w:tcPr>
          <w:p w14:paraId="1B13FF70" w14:textId="77777777" w:rsidR="005F3B68" w:rsidRPr="009B474E" w:rsidRDefault="005F3B68" w:rsidP="008745E1">
            <w:pPr>
              <w:pStyle w:val="NormalWeb"/>
              <w:spacing w:before="170" w:beforeAutospacing="0" w:after="170" w:afterAutospacing="0" w:line="276" w:lineRule="auto"/>
              <w:rPr>
                <w:del w:id="511" w:author="Author"/>
                <w:rFonts w:asciiTheme="minorBidi" w:hAnsiTheme="minorBidi" w:cstheme="minorBidi"/>
                <w:szCs w:val="17"/>
              </w:rPr>
            </w:pPr>
            <w:del w:id="512" w:author="Author">
              <w:r w:rsidRPr="009B474E">
                <w:rPr>
                  <w:rFonts w:asciiTheme="minorBidi" w:hAnsiTheme="minorBidi" w:cstheme="minorBidi"/>
                  <w:szCs w:val="17"/>
                </w:rPr>
                <w:delText>The forward slash character “/” MUST be used in the path of the URI to indicate a hierarchical relationship between resources but the path MUST NOT end with a forward slash as it does not provide any semantic value and may cause confusion.</w:delText>
              </w:r>
            </w:del>
          </w:p>
        </w:tc>
        <w:tc>
          <w:tcPr>
            <w:tcW w:w="2515" w:type="dxa"/>
          </w:tcPr>
          <w:p w14:paraId="693B23CF" w14:textId="77777777" w:rsidR="005F3B68" w:rsidRPr="004211C8" w:rsidRDefault="005F3B68" w:rsidP="008745E1">
            <w:pPr>
              <w:pStyle w:val="NormalWeb"/>
              <w:spacing w:before="170" w:beforeAutospacing="0" w:after="170" w:afterAutospacing="0"/>
              <w:rPr>
                <w:del w:id="513" w:author="Author"/>
                <w:rFonts w:asciiTheme="minorBidi" w:hAnsiTheme="minorBidi" w:cstheme="minorBidi"/>
                <w:szCs w:val="17"/>
              </w:rPr>
            </w:pPr>
            <w:del w:id="514" w:author="Author">
              <w:r w:rsidRPr="004211C8">
                <w:rPr>
                  <w:rFonts w:asciiTheme="minorBidi" w:hAnsiTheme="minorBidi" w:cstheme="minorBidi"/>
                  <w:szCs w:val="17"/>
                </w:rPr>
                <w:delText>AJ, AX, AAJ, AAX</w:delText>
              </w:r>
            </w:del>
          </w:p>
        </w:tc>
      </w:tr>
      <w:tr w:rsidR="005F3B68" w:rsidRPr="00B67A3A" w14:paraId="082D215F" w14:textId="77777777" w:rsidTr="00D35BA5">
        <w:trPr>
          <w:del w:id="515" w:author="Author"/>
        </w:trPr>
        <w:tc>
          <w:tcPr>
            <w:tcW w:w="1075" w:type="dxa"/>
          </w:tcPr>
          <w:p w14:paraId="6618245E" w14:textId="77777777" w:rsidR="005F3B68" w:rsidRPr="009B474E" w:rsidRDefault="005F3B68" w:rsidP="008745E1">
            <w:pPr>
              <w:pStyle w:val="NormalWeb"/>
              <w:spacing w:before="170" w:beforeAutospacing="0" w:after="170" w:afterAutospacing="0"/>
              <w:rPr>
                <w:del w:id="516" w:author="Author"/>
                <w:rFonts w:ascii="Arial" w:hAnsi="Arial" w:cs="Arial"/>
                <w:szCs w:val="17"/>
              </w:rPr>
            </w:pPr>
            <w:del w:id="517" w:author="Author">
              <w:r w:rsidRPr="009B474E">
                <w:rPr>
                  <w:rFonts w:ascii="Arial" w:eastAsia="Times New Roman" w:hAnsi="Arial" w:cs="Arial"/>
                  <w:szCs w:val="17"/>
                </w:rPr>
                <w:delText>[RSG-02]</w:delText>
              </w:r>
            </w:del>
          </w:p>
        </w:tc>
        <w:tc>
          <w:tcPr>
            <w:tcW w:w="5670" w:type="dxa"/>
          </w:tcPr>
          <w:p w14:paraId="4738106D" w14:textId="77777777" w:rsidR="005F3B68" w:rsidRPr="009B474E" w:rsidRDefault="005F3B68" w:rsidP="008745E1">
            <w:pPr>
              <w:pStyle w:val="NormalWeb"/>
              <w:spacing w:before="170" w:beforeAutospacing="0" w:after="170" w:afterAutospacing="0" w:line="276" w:lineRule="auto"/>
              <w:rPr>
                <w:del w:id="518" w:author="Author"/>
                <w:rFonts w:asciiTheme="minorBidi" w:hAnsiTheme="minorBidi" w:cstheme="minorBidi"/>
                <w:szCs w:val="17"/>
              </w:rPr>
            </w:pPr>
            <w:del w:id="519" w:author="Author">
              <w:r w:rsidRPr="009B474E">
                <w:rPr>
                  <w:rFonts w:asciiTheme="minorBidi" w:eastAsia="Times New Roman" w:hAnsiTheme="minorBidi" w:cstheme="minorBidi"/>
                  <w:szCs w:val="17"/>
                </w:rPr>
                <w:delText>Resources name MUST be consistent in their naming pattern.</w:delText>
              </w:r>
            </w:del>
          </w:p>
        </w:tc>
        <w:tc>
          <w:tcPr>
            <w:tcW w:w="2515" w:type="dxa"/>
          </w:tcPr>
          <w:p w14:paraId="4CDAFD1D" w14:textId="77777777" w:rsidR="005F3B68" w:rsidRPr="004211C8" w:rsidRDefault="005F3B68" w:rsidP="008745E1">
            <w:pPr>
              <w:pStyle w:val="NormalWeb"/>
              <w:spacing w:before="170" w:beforeAutospacing="0" w:after="170" w:afterAutospacing="0"/>
              <w:rPr>
                <w:del w:id="520" w:author="Author"/>
                <w:rFonts w:asciiTheme="minorBidi" w:hAnsiTheme="minorBidi" w:cstheme="minorBidi"/>
                <w:szCs w:val="17"/>
              </w:rPr>
            </w:pPr>
            <w:del w:id="521" w:author="Author">
              <w:r w:rsidRPr="004211C8">
                <w:rPr>
                  <w:rFonts w:asciiTheme="minorBidi" w:hAnsiTheme="minorBidi" w:cstheme="minorBidi"/>
                  <w:szCs w:val="17"/>
                </w:rPr>
                <w:delText>AJ, AX, AAJ, AAX</w:delText>
              </w:r>
            </w:del>
          </w:p>
        </w:tc>
      </w:tr>
      <w:tr w:rsidR="005F3B68" w:rsidRPr="00B67A3A" w14:paraId="216E9598" w14:textId="77777777" w:rsidTr="00D35BA5">
        <w:trPr>
          <w:del w:id="522" w:author="Author"/>
        </w:trPr>
        <w:tc>
          <w:tcPr>
            <w:tcW w:w="1075" w:type="dxa"/>
          </w:tcPr>
          <w:p w14:paraId="4665F933" w14:textId="77777777" w:rsidR="005F3B68" w:rsidRPr="009B474E" w:rsidRDefault="005F3B68" w:rsidP="008745E1">
            <w:pPr>
              <w:pStyle w:val="NormalWeb"/>
              <w:spacing w:before="170" w:beforeAutospacing="0" w:after="170" w:afterAutospacing="0"/>
              <w:rPr>
                <w:del w:id="523" w:author="Author"/>
                <w:rFonts w:ascii="Arial" w:hAnsi="Arial" w:cs="Arial"/>
                <w:szCs w:val="17"/>
              </w:rPr>
            </w:pPr>
            <w:del w:id="524" w:author="Author">
              <w:r w:rsidRPr="009B474E">
                <w:rPr>
                  <w:rFonts w:ascii="Arial" w:eastAsia="Times New Roman" w:hAnsi="Arial" w:cs="Arial"/>
                  <w:szCs w:val="17"/>
                </w:rPr>
                <w:delText>[RSG-04</w:delText>
              </w:r>
            </w:del>
          </w:p>
        </w:tc>
        <w:tc>
          <w:tcPr>
            <w:tcW w:w="5670" w:type="dxa"/>
          </w:tcPr>
          <w:p w14:paraId="51160280" w14:textId="77777777" w:rsidR="005F3B68" w:rsidRPr="009B474E" w:rsidRDefault="005F3B68" w:rsidP="008745E1">
            <w:pPr>
              <w:spacing w:line="276" w:lineRule="auto"/>
              <w:rPr>
                <w:del w:id="525" w:author="Author"/>
                <w:rFonts w:asciiTheme="minorBidi" w:eastAsia="Times New Roman" w:hAnsiTheme="minorBidi" w:cstheme="minorBidi"/>
                <w:szCs w:val="17"/>
              </w:rPr>
            </w:pPr>
            <w:del w:id="526" w:author="Author">
              <w:r w:rsidRPr="009B474E">
                <w:rPr>
                  <w:rFonts w:asciiTheme="minorBidi" w:eastAsia="Times New Roman" w:hAnsiTheme="minorBidi" w:cstheme="minorBidi"/>
                  <w:szCs w:val="17"/>
                </w:rPr>
                <w:delText xml:space="preserve">Query parameters MUST be consistent in their naming pattern </w:delText>
              </w:r>
            </w:del>
          </w:p>
        </w:tc>
        <w:tc>
          <w:tcPr>
            <w:tcW w:w="2515" w:type="dxa"/>
          </w:tcPr>
          <w:p w14:paraId="546AD4B2" w14:textId="77777777" w:rsidR="005F3B68" w:rsidRPr="009B474E" w:rsidRDefault="005F3B68" w:rsidP="008745E1">
            <w:pPr>
              <w:pStyle w:val="NormalWeb"/>
              <w:spacing w:before="170" w:beforeAutospacing="0" w:after="170" w:afterAutospacing="0"/>
              <w:rPr>
                <w:del w:id="527" w:author="Author"/>
                <w:rFonts w:asciiTheme="minorBidi" w:hAnsiTheme="minorBidi" w:cstheme="minorBidi"/>
                <w:szCs w:val="17"/>
                <w:highlight w:val="yellow"/>
              </w:rPr>
            </w:pPr>
            <w:del w:id="528" w:author="Author">
              <w:r w:rsidRPr="009B474E">
                <w:rPr>
                  <w:rFonts w:asciiTheme="minorBidi" w:hAnsiTheme="minorBidi" w:cstheme="minorBidi"/>
                  <w:szCs w:val="17"/>
                </w:rPr>
                <w:delText>AJ, AX</w:delText>
              </w:r>
            </w:del>
          </w:p>
        </w:tc>
      </w:tr>
      <w:tr w:rsidR="005F3B68" w:rsidRPr="00B67A3A" w14:paraId="62E9CBA0" w14:textId="77777777" w:rsidTr="00D35BA5">
        <w:trPr>
          <w:del w:id="529" w:author="Author"/>
        </w:trPr>
        <w:tc>
          <w:tcPr>
            <w:tcW w:w="1075" w:type="dxa"/>
          </w:tcPr>
          <w:p w14:paraId="2A6DB566" w14:textId="77777777" w:rsidR="005F3B68" w:rsidRPr="009B474E" w:rsidRDefault="005F3B68" w:rsidP="008745E1">
            <w:pPr>
              <w:pStyle w:val="NormalWeb"/>
              <w:spacing w:before="170" w:beforeAutospacing="0" w:after="170" w:afterAutospacing="0"/>
              <w:rPr>
                <w:del w:id="530" w:author="Author"/>
                <w:rFonts w:ascii="Arial" w:hAnsi="Arial" w:cs="Arial"/>
                <w:szCs w:val="17"/>
              </w:rPr>
            </w:pPr>
            <w:del w:id="531" w:author="Author">
              <w:r w:rsidRPr="009B474E">
                <w:rPr>
                  <w:rFonts w:ascii="Arial" w:eastAsia="Times New Roman" w:hAnsi="Arial" w:cs="Arial"/>
                  <w:szCs w:val="17"/>
                </w:rPr>
                <w:delText>[RSG-06]</w:delText>
              </w:r>
            </w:del>
          </w:p>
        </w:tc>
        <w:tc>
          <w:tcPr>
            <w:tcW w:w="5670" w:type="dxa"/>
          </w:tcPr>
          <w:p w14:paraId="4DD4C0FA" w14:textId="77777777" w:rsidR="005F3B68" w:rsidRPr="009B474E" w:rsidRDefault="005F3B68" w:rsidP="008745E1">
            <w:pPr>
              <w:pStyle w:val="NormalWeb"/>
              <w:spacing w:before="170" w:beforeAutospacing="0" w:after="170" w:afterAutospacing="0" w:line="276" w:lineRule="auto"/>
              <w:rPr>
                <w:del w:id="532" w:author="Author"/>
                <w:rFonts w:asciiTheme="minorBidi" w:hAnsiTheme="minorBidi" w:cstheme="minorBidi"/>
                <w:szCs w:val="17"/>
              </w:rPr>
            </w:pPr>
            <w:del w:id="533" w:author="Author">
              <w:r w:rsidRPr="009B474E">
                <w:rPr>
                  <w:rFonts w:asciiTheme="minorBidi" w:eastAsia="Times New Roman" w:hAnsiTheme="minorBidi" w:cstheme="minorBidi"/>
                  <w:szCs w:val="17"/>
                </w:rPr>
                <w:delText>The URL pattern for a Web API MUST contain the word “api” in the URI.</w:delText>
              </w:r>
            </w:del>
          </w:p>
        </w:tc>
        <w:tc>
          <w:tcPr>
            <w:tcW w:w="2515" w:type="dxa"/>
          </w:tcPr>
          <w:p w14:paraId="75FC1620" w14:textId="77777777" w:rsidR="005F3B68" w:rsidRPr="004211C8" w:rsidRDefault="005F3B68" w:rsidP="008745E1">
            <w:pPr>
              <w:pStyle w:val="NormalWeb"/>
              <w:spacing w:before="170" w:beforeAutospacing="0" w:after="170" w:afterAutospacing="0"/>
              <w:rPr>
                <w:del w:id="534" w:author="Author"/>
                <w:rFonts w:asciiTheme="minorBidi" w:hAnsiTheme="minorBidi" w:cstheme="minorBidi"/>
                <w:szCs w:val="17"/>
              </w:rPr>
            </w:pPr>
            <w:del w:id="535" w:author="Author">
              <w:r w:rsidRPr="004211C8">
                <w:rPr>
                  <w:rFonts w:asciiTheme="minorBidi" w:hAnsiTheme="minorBidi" w:cstheme="minorBidi"/>
                  <w:szCs w:val="17"/>
                </w:rPr>
                <w:delText>AJ, AX, AAJ, AAX</w:delText>
              </w:r>
            </w:del>
          </w:p>
        </w:tc>
      </w:tr>
      <w:tr w:rsidR="005F3B68" w:rsidRPr="00B67A3A" w14:paraId="1846E1D6" w14:textId="77777777" w:rsidTr="00D35BA5">
        <w:trPr>
          <w:del w:id="536" w:author="Author"/>
        </w:trPr>
        <w:tc>
          <w:tcPr>
            <w:tcW w:w="1075" w:type="dxa"/>
          </w:tcPr>
          <w:p w14:paraId="3E3598A9" w14:textId="77777777" w:rsidR="005F3B68" w:rsidRPr="009B474E" w:rsidRDefault="005F3B68" w:rsidP="008745E1">
            <w:pPr>
              <w:pStyle w:val="NormalWeb"/>
              <w:spacing w:before="170" w:beforeAutospacing="0" w:after="170" w:afterAutospacing="0"/>
              <w:rPr>
                <w:del w:id="537" w:author="Author"/>
                <w:rFonts w:ascii="Arial" w:hAnsi="Arial" w:cs="Arial"/>
                <w:szCs w:val="17"/>
              </w:rPr>
            </w:pPr>
            <w:del w:id="538" w:author="Author">
              <w:r w:rsidRPr="009B474E">
                <w:rPr>
                  <w:rFonts w:ascii="Arial" w:eastAsia="Times New Roman" w:hAnsi="Arial" w:cs="Arial"/>
                  <w:szCs w:val="17"/>
                </w:rPr>
                <w:delText>[RSG-07]</w:delText>
              </w:r>
            </w:del>
          </w:p>
        </w:tc>
        <w:tc>
          <w:tcPr>
            <w:tcW w:w="5670" w:type="dxa"/>
          </w:tcPr>
          <w:p w14:paraId="292E5593" w14:textId="77777777" w:rsidR="005F3B68" w:rsidRPr="009B474E" w:rsidRDefault="005F3B68" w:rsidP="008745E1">
            <w:pPr>
              <w:pStyle w:val="NormalWeb"/>
              <w:spacing w:before="170" w:beforeAutospacing="0" w:after="170" w:afterAutospacing="0" w:line="276" w:lineRule="auto"/>
              <w:rPr>
                <w:del w:id="539" w:author="Author"/>
                <w:rFonts w:asciiTheme="minorBidi" w:hAnsiTheme="minorBidi" w:cstheme="minorBidi"/>
                <w:szCs w:val="17"/>
              </w:rPr>
            </w:pPr>
            <w:del w:id="540" w:author="Author">
              <w:r w:rsidRPr="009B474E">
                <w:rPr>
                  <w:rFonts w:asciiTheme="minorBidi" w:eastAsia="Times New Roman" w:hAnsiTheme="minorBidi" w:cstheme="minorBidi"/>
                  <w:szCs w:val="17"/>
                </w:rPr>
                <w:delText>Matrix parameters MUST NOT be used. </w:delText>
              </w:r>
            </w:del>
          </w:p>
        </w:tc>
        <w:tc>
          <w:tcPr>
            <w:tcW w:w="2515" w:type="dxa"/>
          </w:tcPr>
          <w:p w14:paraId="7195BB7F" w14:textId="77777777" w:rsidR="005F3B68" w:rsidRPr="004211C8" w:rsidRDefault="005F3B68" w:rsidP="008745E1">
            <w:pPr>
              <w:pStyle w:val="NormalWeb"/>
              <w:spacing w:before="170" w:beforeAutospacing="0" w:after="170" w:afterAutospacing="0"/>
              <w:rPr>
                <w:del w:id="541" w:author="Author"/>
                <w:rFonts w:asciiTheme="minorBidi" w:hAnsiTheme="minorBidi" w:cstheme="minorBidi"/>
                <w:szCs w:val="17"/>
              </w:rPr>
            </w:pPr>
            <w:del w:id="542" w:author="Author">
              <w:r w:rsidRPr="004211C8">
                <w:rPr>
                  <w:rFonts w:asciiTheme="minorBidi" w:hAnsiTheme="minorBidi" w:cstheme="minorBidi"/>
                  <w:szCs w:val="17"/>
                </w:rPr>
                <w:delText>AJ, AX, AAJ, AAX</w:delText>
              </w:r>
            </w:del>
          </w:p>
        </w:tc>
      </w:tr>
      <w:tr w:rsidR="005F3B68" w:rsidRPr="00B67A3A" w14:paraId="4FDC8A90" w14:textId="77777777" w:rsidTr="00D35BA5">
        <w:trPr>
          <w:del w:id="543" w:author="Author"/>
        </w:trPr>
        <w:tc>
          <w:tcPr>
            <w:tcW w:w="1075" w:type="dxa"/>
          </w:tcPr>
          <w:p w14:paraId="72529B64" w14:textId="77777777" w:rsidR="005F3B68" w:rsidRPr="009B474E" w:rsidRDefault="005F3B68" w:rsidP="008745E1">
            <w:pPr>
              <w:pStyle w:val="NormalWeb"/>
              <w:spacing w:before="170" w:beforeAutospacing="0" w:after="170" w:afterAutospacing="0"/>
              <w:rPr>
                <w:del w:id="544" w:author="Author"/>
                <w:rFonts w:ascii="Arial" w:hAnsi="Arial" w:cs="Arial"/>
                <w:szCs w:val="17"/>
              </w:rPr>
            </w:pPr>
            <w:del w:id="545" w:author="Author">
              <w:r w:rsidRPr="009B474E">
                <w:rPr>
                  <w:rFonts w:ascii="Arial" w:eastAsia="Times New Roman" w:hAnsi="Arial" w:cs="Arial"/>
                  <w:szCs w:val="17"/>
                </w:rPr>
                <w:delText>[RSG-08]</w:delText>
              </w:r>
            </w:del>
          </w:p>
        </w:tc>
        <w:tc>
          <w:tcPr>
            <w:tcW w:w="5670" w:type="dxa"/>
          </w:tcPr>
          <w:p w14:paraId="6620448F" w14:textId="77777777" w:rsidR="005F3B68" w:rsidRPr="009B474E" w:rsidRDefault="005F3B68" w:rsidP="008745E1">
            <w:pPr>
              <w:pStyle w:val="NormalWeb"/>
              <w:spacing w:before="170" w:beforeAutospacing="0" w:after="170" w:afterAutospacing="0" w:line="276" w:lineRule="auto"/>
              <w:rPr>
                <w:del w:id="546" w:author="Author"/>
                <w:rFonts w:asciiTheme="minorBidi" w:hAnsiTheme="minorBidi" w:cstheme="minorBidi"/>
                <w:szCs w:val="17"/>
              </w:rPr>
            </w:pPr>
            <w:del w:id="547" w:author="Author">
              <w:r w:rsidRPr="009B474E">
                <w:rPr>
                  <w:rFonts w:asciiTheme="minorBidi" w:eastAsia="Times New Roman" w:hAnsiTheme="minorBidi" w:cstheme="minorBidi"/>
                  <w:szCs w:val="17"/>
                </w:rPr>
                <w:delText>A Web API MUST consistently apply HTTP status codes as described in IETF RFCs</w:delText>
              </w:r>
            </w:del>
          </w:p>
        </w:tc>
        <w:tc>
          <w:tcPr>
            <w:tcW w:w="2515" w:type="dxa"/>
          </w:tcPr>
          <w:p w14:paraId="7EF31E40" w14:textId="77777777" w:rsidR="005F3B68" w:rsidRPr="004211C8" w:rsidRDefault="005F3B68" w:rsidP="008745E1">
            <w:pPr>
              <w:pStyle w:val="NormalWeb"/>
              <w:spacing w:before="170" w:beforeAutospacing="0" w:after="170" w:afterAutospacing="0"/>
              <w:rPr>
                <w:del w:id="548" w:author="Author"/>
                <w:rFonts w:asciiTheme="minorBidi" w:hAnsiTheme="minorBidi" w:cstheme="minorBidi"/>
                <w:szCs w:val="17"/>
              </w:rPr>
            </w:pPr>
            <w:del w:id="549" w:author="Author">
              <w:r w:rsidRPr="004211C8">
                <w:rPr>
                  <w:rFonts w:asciiTheme="minorBidi" w:hAnsiTheme="minorBidi" w:cstheme="minorBidi"/>
                  <w:szCs w:val="17"/>
                </w:rPr>
                <w:delText>AJ, AX, AAJ, AAX</w:delText>
              </w:r>
            </w:del>
          </w:p>
        </w:tc>
      </w:tr>
      <w:tr w:rsidR="005F3B68" w:rsidRPr="00B67A3A" w14:paraId="60DC4061" w14:textId="77777777" w:rsidTr="00D35BA5">
        <w:trPr>
          <w:del w:id="550" w:author="Author"/>
        </w:trPr>
        <w:tc>
          <w:tcPr>
            <w:tcW w:w="1075" w:type="dxa"/>
          </w:tcPr>
          <w:p w14:paraId="5ABCA654" w14:textId="77777777" w:rsidR="005F3B68" w:rsidRPr="009B474E" w:rsidRDefault="005F3B68" w:rsidP="008745E1">
            <w:pPr>
              <w:pStyle w:val="NormalWeb"/>
              <w:spacing w:before="170" w:beforeAutospacing="0" w:after="170" w:afterAutospacing="0"/>
              <w:rPr>
                <w:del w:id="551" w:author="Author"/>
                <w:rFonts w:ascii="Arial" w:hAnsi="Arial" w:cs="Arial"/>
                <w:szCs w:val="17"/>
              </w:rPr>
            </w:pPr>
            <w:del w:id="552" w:author="Author">
              <w:r w:rsidRPr="009B474E">
                <w:rPr>
                  <w:rFonts w:ascii="Arial" w:eastAsia="Times New Roman" w:hAnsi="Arial" w:cs="Arial"/>
                  <w:szCs w:val="17"/>
                </w:rPr>
                <w:delText>[RSG-10]</w:delText>
              </w:r>
            </w:del>
          </w:p>
        </w:tc>
        <w:tc>
          <w:tcPr>
            <w:tcW w:w="5670" w:type="dxa"/>
          </w:tcPr>
          <w:p w14:paraId="1245D390" w14:textId="77777777" w:rsidR="005F3B68" w:rsidRPr="009B474E" w:rsidRDefault="005F3B68" w:rsidP="008745E1">
            <w:pPr>
              <w:pStyle w:val="NormalWeb"/>
              <w:spacing w:before="170" w:beforeAutospacing="0" w:after="170" w:afterAutospacing="0" w:line="276" w:lineRule="auto"/>
              <w:rPr>
                <w:del w:id="553" w:author="Author"/>
                <w:rFonts w:asciiTheme="minorBidi" w:hAnsiTheme="minorBidi" w:cstheme="minorBidi"/>
                <w:szCs w:val="17"/>
              </w:rPr>
            </w:pPr>
            <w:del w:id="554" w:author="Author">
              <w:r w:rsidRPr="009B474E">
                <w:rPr>
                  <w:rFonts w:asciiTheme="minorBidi" w:eastAsia="Times New Roman" w:hAnsiTheme="minorBidi" w:cstheme="minorBidi"/>
                  <w:szCs w:val="17"/>
                </w:rPr>
                <w:delText>If the API detects invalid input values, it MUST return the HTTP status code “</w:delText>
              </w:r>
              <w:r w:rsidRPr="00722E62">
                <w:rPr>
                  <w:rFonts w:ascii="Courier New" w:eastAsia="Times New Roman" w:hAnsi="Courier New" w:cs="Courier New"/>
                  <w:szCs w:val="17"/>
                </w:rPr>
                <w:delText>400 Bad Request</w:delText>
              </w:r>
              <w:r w:rsidRPr="009B474E">
                <w:rPr>
                  <w:rFonts w:asciiTheme="minorBidi" w:eastAsia="Times New Roman" w:hAnsiTheme="minorBidi" w:cstheme="minorBidi"/>
                  <w:szCs w:val="17"/>
                </w:rPr>
                <w:delText>”. The error payload MUST indicate the erroneous value.</w:delText>
              </w:r>
            </w:del>
          </w:p>
        </w:tc>
        <w:tc>
          <w:tcPr>
            <w:tcW w:w="2515" w:type="dxa"/>
          </w:tcPr>
          <w:p w14:paraId="1BD1F622" w14:textId="77777777" w:rsidR="005F3B68" w:rsidRPr="004211C8" w:rsidRDefault="005F3B68" w:rsidP="008745E1">
            <w:pPr>
              <w:pStyle w:val="NormalWeb"/>
              <w:spacing w:before="170" w:beforeAutospacing="0" w:after="170" w:afterAutospacing="0"/>
              <w:rPr>
                <w:del w:id="555" w:author="Author"/>
                <w:rFonts w:asciiTheme="minorBidi" w:hAnsiTheme="minorBidi" w:cstheme="minorBidi"/>
                <w:szCs w:val="17"/>
              </w:rPr>
            </w:pPr>
            <w:del w:id="556" w:author="Author">
              <w:r w:rsidRPr="004211C8">
                <w:rPr>
                  <w:rFonts w:asciiTheme="minorBidi" w:hAnsiTheme="minorBidi" w:cstheme="minorBidi"/>
                  <w:szCs w:val="17"/>
                </w:rPr>
                <w:delText>AJ, AX, AAJ, AAX</w:delText>
              </w:r>
            </w:del>
          </w:p>
        </w:tc>
      </w:tr>
      <w:tr w:rsidR="005F3B68" w:rsidRPr="00B67A3A" w14:paraId="1889BAAA" w14:textId="77777777" w:rsidTr="00D35BA5">
        <w:trPr>
          <w:del w:id="557" w:author="Author"/>
        </w:trPr>
        <w:tc>
          <w:tcPr>
            <w:tcW w:w="1075" w:type="dxa"/>
          </w:tcPr>
          <w:p w14:paraId="7C9EB4C2" w14:textId="77777777" w:rsidR="005F3B68" w:rsidRPr="009B474E" w:rsidRDefault="005F3B68" w:rsidP="008745E1">
            <w:pPr>
              <w:pStyle w:val="NormalWeb"/>
              <w:spacing w:before="170" w:beforeAutospacing="0" w:after="170" w:afterAutospacing="0"/>
              <w:rPr>
                <w:del w:id="558" w:author="Author"/>
                <w:rFonts w:ascii="Arial" w:hAnsi="Arial" w:cs="Arial"/>
                <w:szCs w:val="17"/>
              </w:rPr>
            </w:pPr>
            <w:del w:id="559" w:author="Author">
              <w:r w:rsidRPr="009B474E">
                <w:rPr>
                  <w:rFonts w:ascii="Arial" w:eastAsia="Times New Roman" w:hAnsi="Arial" w:cs="Arial"/>
                  <w:szCs w:val="17"/>
                </w:rPr>
                <w:delText>[RSG-12]</w:delText>
              </w:r>
            </w:del>
          </w:p>
        </w:tc>
        <w:tc>
          <w:tcPr>
            <w:tcW w:w="5670" w:type="dxa"/>
          </w:tcPr>
          <w:p w14:paraId="6F89696A" w14:textId="77777777" w:rsidR="005F3B68" w:rsidRPr="009B474E" w:rsidRDefault="005F3B68" w:rsidP="008745E1">
            <w:pPr>
              <w:pStyle w:val="NormalWeb"/>
              <w:spacing w:before="170" w:beforeAutospacing="0" w:after="170" w:afterAutospacing="0" w:line="276" w:lineRule="auto"/>
              <w:rPr>
                <w:del w:id="560" w:author="Author"/>
                <w:rFonts w:asciiTheme="minorBidi" w:hAnsiTheme="minorBidi" w:cstheme="minorBidi"/>
                <w:szCs w:val="17"/>
              </w:rPr>
            </w:pPr>
            <w:del w:id="561" w:author="Author">
              <w:r w:rsidRPr="009B474E">
                <w:rPr>
                  <w:rFonts w:asciiTheme="minorBidi" w:eastAsia="Times New Roman" w:hAnsiTheme="minorBidi" w:cstheme="minorBidi"/>
                  <w:szCs w:val="17"/>
                </w:rPr>
                <w:delText>If the API detects valid values that require features to not be implemented, it MUST return the HTTP status code “</w:delText>
              </w:r>
              <w:r w:rsidRPr="00722E62">
                <w:rPr>
                  <w:rFonts w:ascii="Courier New" w:eastAsia="Times New Roman" w:hAnsi="Courier New" w:cs="Courier New"/>
                  <w:szCs w:val="17"/>
                </w:rPr>
                <w:delText>501 Not Implemented</w:delText>
              </w:r>
              <w:r w:rsidRPr="009B474E">
                <w:rPr>
                  <w:rFonts w:asciiTheme="minorBidi" w:eastAsia="Times New Roman" w:hAnsiTheme="minorBidi" w:cstheme="minorBidi"/>
                  <w:szCs w:val="17"/>
                </w:rPr>
                <w:delText>”. The error payload MUST indicate the unhandled value.</w:delText>
              </w:r>
            </w:del>
          </w:p>
        </w:tc>
        <w:tc>
          <w:tcPr>
            <w:tcW w:w="2515" w:type="dxa"/>
          </w:tcPr>
          <w:p w14:paraId="059DF9ED" w14:textId="77777777" w:rsidR="005F3B68" w:rsidRPr="004211C8" w:rsidRDefault="005F3B68" w:rsidP="008745E1">
            <w:pPr>
              <w:pStyle w:val="NormalWeb"/>
              <w:spacing w:before="170" w:beforeAutospacing="0" w:after="170" w:afterAutospacing="0"/>
              <w:rPr>
                <w:del w:id="562" w:author="Author"/>
                <w:rFonts w:asciiTheme="minorBidi" w:hAnsiTheme="minorBidi" w:cstheme="minorBidi"/>
                <w:szCs w:val="17"/>
              </w:rPr>
            </w:pPr>
            <w:del w:id="563" w:author="Author">
              <w:r w:rsidRPr="004211C8">
                <w:rPr>
                  <w:rFonts w:asciiTheme="minorBidi" w:hAnsiTheme="minorBidi" w:cstheme="minorBidi"/>
                  <w:szCs w:val="17"/>
                </w:rPr>
                <w:delText>AJ, AX, AAJ, AAX</w:delText>
              </w:r>
            </w:del>
          </w:p>
        </w:tc>
      </w:tr>
      <w:tr w:rsidR="005F3B68" w:rsidRPr="00B67A3A" w14:paraId="0F2A60F4" w14:textId="77777777" w:rsidTr="00D35BA5">
        <w:trPr>
          <w:del w:id="564" w:author="Author"/>
        </w:trPr>
        <w:tc>
          <w:tcPr>
            <w:tcW w:w="1075" w:type="dxa"/>
          </w:tcPr>
          <w:p w14:paraId="76CABCC2" w14:textId="77777777" w:rsidR="005F3B68" w:rsidRPr="009B474E" w:rsidRDefault="005F3B68" w:rsidP="008745E1">
            <w:pPr>
              <w:pStyle w:val="NormalWeb"/>
              <w:spacing w:before="170" w:beforeAutospacing="0" w:after="170" w:afterAutospacing="0"/>
              <w:rPr>
                <w:del w:id="565" w:author="Author"/>
                <w:rFonts w:ascii="Arial" w:hAnsi="Arial" w:cs="Arial"/>
                <w:szCs w:val="17"/>
              </w:rPr>
            </w:pPr>
            <w:del w:id="566" w:author="Author">
              <w:r w:rsidRPr="009B474E">
                <w:rPr>
                  <w:rFonts w:ascii="Arial" w:eastAsia="Times New Roman" w:hAnsi="Arial" w:cs="Arial"/>
                  <w:szCs w:val="17"/>
                </w:rPr>
                <w:delText>[RSG-14]</w:delText>
              </w:r>
            </w:del>
          </w:p>
        </w:tc>
        <w:tc>
          <w:tcPr>
            <w:tcW w:w="5670" w:type="dxa"/>
          </w:tcPr>
          <w:p w14:paraId="5AB856BC" w14:textId="77777777" w:rsidR="005F3B68" w:rsidRPr="009B474E" w:rsidRDefault="005F3B68" w:rsidP="008745E1">
            <w:pPr>
              <w:pStyle w:val="NormalWeb"/>
              <w:spacing w:before="170" w:beforeAutospacing="0" w:after="170" w:afterAutospacing="0" w:line="276" w:lineRule="auto"/>
              <w:rPr>
                <w:del w:id="567" w:author="Author"/>
                <w:rFonts w:asciiTheme="minorBidi" w:hAnsiTheme="minorBidi" w:cstheme="minorBidi"/>
                <w:szCs w:val="17"/>
              </w:rPr>
            </w:pPr>
            <w:del w:id="568" w:author="Author">
              <w:r w:rsidRPr="009B474E">
                <w:rPr>
                  <w:rFonts w:asciiTheme="minorBidi" w:eastAsia="Times New Roman" w:hAnsiTheme="minorBidi" w:cstheme="minorBidi"/>
                  <w:szCs w:val="17"/>
                </w:rPr>
                <w:delText xml:space="preserve">If a resource can be stand-alone it MUST be a top-level resource, or otherwise a sub-resource.  </w:delText>
              </w:r>
            </w:del>
          </w:p>
        </w:tc>
        <w:tc>
          <w:tcPr>
            <w:tcW w:w="2515" w:type="dxa"/>
          </w:tcPr>
          <w:p w14:paraId="6CE458AA" w14:textId="77777777" w:rsidR="005F3B68" w:rsidRPr="004211C8" w:rsidRDefault="005F3B68" w:rsidP="008745E1">
            <w:pPr>
              <w:pStyle w:val="NormalWeb"/>
              <w:spacing w:before="170" w:beforeAutospacing="0" w:after="170" w:afterAutospacing="0"/>
              <w:rPr>
                <w:del w:id="569" w:author="Author"/>
                <w:rFonts w:asciiTheme="minorBidi" w:hAnsiTheme="minorBidi" w:cstheme="minorBidi"/>
                <w:szCs w:val="17"/>
              </w:rPr>
            </w:pPr>
            <w:del w:id="570" w:author="Author">
              <w:r w:rsidRPr="004211C8">
                <w:rPr>
                  <w:rFonts w:asciiTheme="minorBidi" w:hAnsiTheme="minorBidi" w:cstheme="minorBidi"/>
                  <w:szCs w:val="17"/>
                </w:rPr>
                <w:delText>AJ, AX, AAJ, AAX</w:delText>
              </w:r>
            </w:del>
          </w:p>
        </w:tc>
      </w:tr>
      <w:tr w:rsidR="005F3B68" w:rsidRPr="00B67A3A" w14:paraId="7EF659C5" w14:textId="77777777" w:rsidTr="00D35BA5">
        <w:trPr>
          <w:del w:id="571" w:author="Author"/>
        </w:trPr>
        <w:tc>
          <w:tcPr>
            <w:tcW w:w="1075" w:type="dxa"/>
          </w:tcPr>
          <w:p w14:paraId="67D63965" w14:textId="77777777" w:rsidR="005F3B68" w:rsidRPr="009B474E" w:rsidRDefault="005F3B68" w:rsidP="008745E1">
            <w:pPr>
              <w:pStyle w:val="NormalWeb"/>
              <w:spacing w:before="170" w:beforeAutospacing="0" w:after="170" w:afterAutospacing="0"/>
              <w:rPr>
                <w:del w:id="572" w:author="Author"/>
                <w:rFonts w:ascii="Arial" w:hAnsi="Arial" w:cs="Arial"/>
                <w:szCs w:val="17"/>
              </w:rPr>
            </w:pPr>
            <w:del w:id="573" w:author="Author">
              <w:r w:rsidRPr="009B474E">
                <w:rPr>
                  <w:rFonts w:ascii="Arial" w:eastAsia="Times New Roman" w:hAnsi="Arial" w:cs="Arial"/>
                  <w:szCs w:val="17"/>
                </w:rPr>
                <w:delText>[RSG-15]</w:delText>
              </w:r>
            </w:del>
          </w:p>
        </w:tc>
        <w:tc>
          <w:tcPr>
            <w:tcW w:w="5670" w:type="dxa"/>
          </w:tcPr>
          <w:p w14:paraId="2064BFD8" w14:textId="77777777" w:rsidR="005F3B68" w:rsidRPr="009B474E" w:rsidRDefault="005F3B68" w:rsidP="008745E1">
            <w:pPr>
              <w:pStyle w:val="NormalWeb"/>
              <w:spacing w:before="170" w:beforeAutospacing="0" w:after="170" w:afterAutospacing="0" w:line="276" w:lineRule="auto"/>
              <w:rPr>
                <w:del w:id="574" w:author="Author"/>
                <w:rFonts w:asciiTheme="minorBidi" w:hAnsiTheme="minorBidi" w:cstheme="minorBidi"/>
                <w:szCs w:val="17"/>
              </w:rPr>
            </w:pPr>
            <w:del w:id="575" w:author="Author">
              <w:r w:rsidRPr="009B474E">
                <w:rPr>
                  <w:rFonts w:asciiTheme="minorBidi" w:eastAsia="Times New Roman" w:hAnsiTheme="minorBidi" w:cstheme="minorBidi"/>
                  <w:szCs w:val="17"/>
                </w:rPr>
                <w:delText xml:space="preserve">Query parameters MUST be used instead of URL paths to retrieve nested resources.  </w:delText>
              </w:r>
            </w:del>
          </w:p>
        </w:tc>
        <w:tc>
          <w:tcPr>
            <w:tcW w:w="2515" w:type="dxa"/>
          </w:tcPr>
          <w:p w14:paraId="54208760" w14:textId="77777777" w:rsidR="005F3B68" w:rsidRPr="004211C8" w:rsidRDefault="005F3B68" w:rsidP="008745E1">
            <w:pPr>
              <w:pStyle w:val="NormalWeb"/>
              <w:spacing w:before="170" w:beforeAutospacing="0" w:after="170" w:afterAutospacing="0"/>
              <w:rPr>
                <w:del w:id="576" w:author="Author"/>
                <w:rFonts w:asciiTheme="minorBidi" w:hAnsiTheme="minorBidi" w:cstheme="minorBidi"/>
                <w:szCs w:val="17"/>
              </w:rPr>
            </w:pPr>
            <w:del w:id="577" w:author="Author">
              <w:r w:rsidRPr="004211C8">
                <w:rPr>
                  <w:rFonts w:asciiTheme="minorBidi" w:hAnsiTheme="minorBidi" w:cstheme="minorBidi"/>
                  <w:szCs w:val="17"/>
                </w:rPr>
                <w:delText>AJ, AX, AAJ, AAX</w:delText>
              </w:r>
            </w:del>
          </w:p>
        </w:tc>
      </w:tr>
      <w:tr w:rsidR="005F3B68" w:rsidRPr="00B67A3A" w14:paraId="0450A5EC" w14:textId="77777777" w:rsidTr="00D35BA5">
        <w:trPr>
          <w:del w:id="578" w:author="Author"/>
        </w:trPr>
        <w:tc>
          <w:tcPr>
            <w:tcW w:w="1075" w:type="dxa"/>
          </w:tcPr>
          <w:p w14:paraId="4BDEC9FC" w14:textId="77777777" w:rsidR="005F3B68" w:rsidRPr="009B474E" w:rsidRDefault="005F3B68" w:rsidP="008745E1">
            <w:pPr>
              <w:pStyle w:val="NormalWeb"/>
              <w:spacing w:before="170" w:beforeAutospacing="0" w:after="170" w:afterAutospacing="0"/>
              <w:rPr>
                <w:del w:id="579" w:author="Author"/>
                <w:rFonts w:ascii="Arial" w:hAnsi="Arial" w:cs="Arial"/>
                <w:szCs w:val="17"/>
              </w:rPr>
            </w:pPr>
            <w:del w:id="580" w:author="Author">
              <w:r w:rsidRPr="009B474E">
                <w:rPr>
                  <w:rFonts w:ascii="Arial" w:eastAsia="Times New Roman" w:hAnsi="Arial" w:cs="Arial"/>
                  <w:szCs w:val="17"/>
                </w:rPr>
                <w:delText>[RSG-18]</w:delText>
              </w:r>
            </w:del>
          </w:p>
        </w:tc>
        <w:tc>
          <w:tcPr>
            <w:tcW w:w="5670" w:type="dxa"/>
          </w:tcPr>
          <w:p w14:paraId="3CF7A648" w14:textId="77777777" w:rsidR="005F3B68" w:rsidRPr="009B474E" w:rsidRDefault="005F3B68" w:rsidP="008745E1">
            <w:pPr>
              <w:pStyle w:val="NormalWeb"/>
              <w:spacing w:before="170" w:beforeAutospacing="0" w:after="170" w:afterAutospacing="0" w:line="276" w:lineRule="auto"/>
              <w:rPr>
                <w:del w:id="581" w:author="Author"/>
                <w:rFonts w:asciiTheme="minorBidi" w:hAnsiTheme="minorBidi" w:cstheme="minorBidi"/>
                <w:szCs w:val="17"/>
              </w:rPr>
            </w:pPr>
            <w:del w:id="582" w:author="Author">
              <w:r w:rsidRPr="009B474E">
                <w:rPr>
                  <w:rFonts w:asciiTheme="minorBidi" w:eastAsia="Times New Roman" w:hAnsiTheme="minorBidi" w:cstheme="minorBidi"/>
                  <w:szCs w:val="17"/>
                </w:rPr>
                <w:delText>Resource names, segment and query parameters MUST be composed of words in the English language, using the primary English spellings provided in the Oxford English Dictionary. Resource names that are localized due to business requirements MAY be in other languages.</w:delText>
              </w:r>
            </w:del>
          </w:p>
        </w:tc>
        <w:tc>
          <w:tcPr>
            <w:tcW w:w="2515" w:type="dxa"/>
          </w:tcPr>
          <w:p w14:paraId="03B2FAEA" w14:textId="77777777" w:rsidR="005F3B68" w:rsidRPr="004211C8" w:rsidRDefault="005F3B68" w:rsidP="008745E1">
            <w:pPr>
              <w:pStyle w:val="NormalWeb"/>
              <w:spacing w:before="170" w:beforeAutospacing="0" w:after="170" w:afterAutospacing="0"/>
              <w:rPr>
                <w:del w:id="583" w:author="Author"/>
                <w:rFonts w:asciiTheme="minorBidi" w:hAnsiTheme="minorBidi" w:cstheme="minorBidi"/>
                <w:szCs w:val="17"/>
              </w:rPr>
            </w:pPr>
            <w:del w:id="584" w:author="Author">
              <w:r w:rsidRPr="004211C8">
                <w:rPr>
                  <w:rFonts w:asciiTheme="minorBidi" w:hAnsiTheme="minorBidi" w:cstheme="minorBidi"/>
                  <w:szCs w:val="17"/>
                </w:rPr>
                <w:delText>AJ, AX, AAJ, AAX</w:delText>
              </w:r>
            </w:del>
          </w:p>
        </w:tc>
      </w:tr>
      <w:tr w:rsidR="005F3B68" w:rsidRPr="00B67A3A" w14:paraId="15985BF3" w14:textId="77777777" w:rsidTr="00D35BA5">
        <w:trPr>
          <w:del w:id="585" w:author="Author"/>
        </w:trPr>
        <w:tc>
          <w:tcPr>
            <w:tcW w:w="1075" w:type="dxa"/>
          </w:tcPr>
          <w:p w14:paraId="24FA0A14" w14:textId="77777777" w:rsidR="005F3B68" w:rsidRPr="009B474E" w:rsidRDefault="005F3B68" w:rsidP="008745E1">
            <w:pPr>
              <w:pStyle w:val="NormalWeb"/>
              <w:spacing w:before="170" w:beforeAutospacing="0" w:after="170" w:afterAutospacing="0"/>
              <w:rPr>
                <w:del w:id="586" w:author="Author"/>
                <w:rFonts w:ascii="Arial" w:hAnsi="Arial" w:cs="Arial"/>
                <w:szCs w:val="17"/>
              </w:rPr>
            </w:pPr>
            <w:del w:id="587" w:author="Author">
              <w:r w:rsidRPr="009B474E">
                <w:rPr>
                  <w:rFonts w:ascii="Arial" w:eastAsia="Times New Roman" w:hAnsi="Arial" w:cs="Arial"/>
                  <w:szCs w:val="17"/>
                </w:rPr>
                <w:delText>[RSG-20]</w:delText>
              </w:r>
            </w:del>
          </w:p>
        </w:tc>
        <w:tc>
          <w:tcPr>
            <w:tcW w:w="5670" w:type="dxa"/>
          </w:tcPr>
          <w:p w14:paraId="276175B6" w14:textId="77777777" w:rsidR="005F3B68" w:rsidRPr="009B474E" w:rsidRDefault="005F3B68" w:rsidP="008745E1">
            <w:pPr>
              <w:pStyle w:val="NormalWeb"/>
              <w:spacing w:before="170" w:beforeAutospacing="0" w:after="170" w:afterAutospacing="0" w:line="276" w:lineRule="auto"/>
              <w:rPr>
                <w:del w:id="588" w:author="Author"/>
                <w:rFonts w:asciiTheme="minorBidi" w:hAnsiTheme="minorBidi" w:cstheme="minorBidi"/>
                <w:szCs w:val="17"/>
              </w:rPr>
            </w:pPr>
            <w:del w:id="589" w:author="Author">
              <w:r w:rsidRPr="009B474E">
                <w:rPr>
                  <w:rFonts w:asciiTheme="minorBidi" w:eastAsia="Times New Roman" w:hAnsiTheme="minorBidi" w:cstheme="minorBidi"/>
                  <w:szCs w:val="17"/>
                </w:rPr>
                <w:delText>A Web API MUST support content type negotiation following IETF RFC 7231.</w:delText>
              </w:r>
            </w:del>
          </w:p>
        </w:tc>
        <w:tc>
          <w:tcPr>
            <w:tcW w:w="2515" w:type="dxa"/>
          </w:tcPr>
          <w:p w14:paraId="60ED95CA" w14:textId="77777777" w:rsidR="005F3B68" w:rsidRPr="004211C8" w:rsidRDefault="005F3B68" w:rsidP="008745E1">
            <w:pPr>
              <w:pStyle w:val="NormalWeb"/>
              <w:spacing w:before="170" w:beforeAutospacing="0" w:after="170" w:afterAutospacing="0"/>
              <w:rPr>
                <w:del w:id="590" w:author="Author"/>
                <w:rFonts w:asciiTheme="minorBidi" w:hAnsiTheme="minorBidi" w:cstheme="minorBidi"/>
                <w:szCs w:val="17"/>
              </w:rPr>
            </w:pPr>
            <w:del w:id="591" w:author="Author">
              <w:r w:rsidRPr="004211C8">
                <w:rPr>
                  <w:rFonts w:asciiTheme="minorBidi" w:hAnsiTheme="minorBidi" w:cstheme="minorBidi"/>
                  <w:szCs w:val="17"/>
                </w:rPr>
                <w:delText>AJ, AX, AAJ, AAX</w:delText>
              </w:r>
            </w:del>
          </w:p>
        </w:tc>
      </w:tr>
      <w:tr w:rsidR="005F3B68" w:rsidRPr="00B67A3A" w14:paraId="138EF2C4" w14:textId="77777777" w:rsidTr="00D35BA5">
        <w:trPr>
          <w:del w:id="592" w:author="Author"/>
        </w:trPr>
        <w:tc>
          <w:tcPr>
            <w:tcW w:w="1075" w:type="dxa"/>
          </w:tcPr>
          <w:p w14:paraId="110C2C88" w14:textId="77777777" w:rsidR="005F3B68" w:rsidRPr="009B474E" w:rsidRDefault="005F3B68" w:rsidP="008745E1">
            <w:pPr>
              <w:pStyle w:val="NormalWeb"/>
              <w:spacing w:before="170" w:beforeAutospacing="0" w:after="170" w:afterAutospacing="0"/>
              <w:rPr>
                <w:del w:id="593" w:author="Author"/>
                <w:rFonts w:ascii="Arial" w:hAnsi="Arial" w:cs="Arial"/>
                <w:szCs w:val="17"/>
              </w:rPr>
            </w:pPr>
            <w:del w:id="594" w:author="Author">
              <w:r w:rsidRPr="009B474E">
                <w:rPr>
                  <w:rFonts w:ascii="Arial" w:eastAsia="Times New Roman" w:hAnsi="Arial" w:cs="Arial"/>
                  <w:szCs w:val="17"/>
                </w:rPr>
                <w:delText>[RSG-21]</w:delText>
              </w:r>
            </w:del>
          </w:p>
        </w:tc>
        <w:tc>
          <w:tcPr>
            <w:tcW w:w="5670" w:type="dxa"/>
          </w:tcPr>
          <w:p w14:paraId="1B151A2D" w14:textId="77777777" w:rsidR="005F3B68" w:rsidRPr="009B474E" w:rsidRDefault="005F3B68" w:rsidP="008745E1">
            <w:pPr>
              <w:pStyle w:val="NormalWeb"/>
              <w:spacing w:before="170" w:beforeAutospacing="0" w:after="170" w:afterAutospacing="0" w:line="276" w:lineRule="auto"/>
              <w:rPr>
                <w:del w:id="595" w:author="Author"/>
                <w:rFonts w:asciiTheme="minorBidi" w:hAnsiTheme="minorBidi" w:cstheme="minorBidi"/>
                <w:szCs w:val="17"/>
              </w:rPr>
            </w:pPr>
            <w:del w:id="596" w:author="Author">
              <w:r w:rsidRPr="009B474E">
                <w:rPr>
                  <w:rFonts w:asciiTheme="minorBidi" w:eastAsia="Times New Roman" w:hAnsiTheme="minorBidi" w:cstheme="minorBidi"/>
                  <w:szCs w:val="17"/>
                </w:rPr>
                <w:delText>JSON format MUST be assumed when no specific content type is requested.</w:delText>
              </w:r>
            </w:del>
          </w:p>
        </w:tc>
        <w:tc>
          <w:tcPr>
            <w:tcW w:w="2515" w:type="dxa"/>
          </w:tcPr>
          <w:p w14:paraId="1399EFBD" w14:textId="77777777" w:rsidR="005F3B68" w:rsidRPr="004211C8" w:rsidRDefault="005F3B68" w:rsidP="008745E1">
            <w:pPr>
              <w:pStyle w:val="NormalWeb"/>
              <w:spacing w:before="170" w:beforeAutospacing="0" w:after="170" w:afterAutospacing="0"/>
              <w:rPr>
                <w:del w:id="597" w:author="Author"/>
                <w:rFonts w:asciiTheme="minorBidi" w:hAnsiTheme="minorBidi" w:cstheme="minorBidi"/>
                <w:szCs w:val="17"/>
              </w:rPr>
            </w:pPr>
            <w:del w:id="598" w:author="Author">
              <w:r w:rsidRPr="004211C8">
                <w:rPr>
                  <w:rFonts w:asciiTheme="minorBidi" w:hAnsiTheme="minorBidi" w:cstheme="minorBidi"/>
                  <w:szCs w:val="17"/>
                </w:rPr>
                <w:delText>AJ, AX, AAJ, AAX</w:delText>
              </w:r>
            </w:del>
          </w:p>
        </w:tc>
      </w:tr>
      <w:tr w:rsidR="005F3B68" w:rsidRPr="00B67A3A" w14:paraId="6A134156" w14:textId="77777777" w:rsidTr="00D35BA5">
        <w:trPr>
          <w:del w:id="599" w:author="Author"/>
        </w:trPr>
        <w:tc>
          <w:tcPr>
            <w:tcW w:w="1075" w:type="dxa"/>
          </w:tcPr>
          <w:p w14:paraId="6E03F928" w14:textId="77777777" w:rsidR="005F3B68" w:rsidRPr="009B474E" w:rsidRDefault="005F3B68" w:rsidP="008745E1">
            <w:pPr>
              <w:pStyle w:val="NormalWeb"/>
              <w:spacing w:before="170" w:beforeAutospacing="0" w:after="170" w:afterAutospacing="0"/>
              <w:rPr>
                <w:del w:id="600" w:author="Author"/>
                <w:rFonts w:ascii="Arial" w:hAnsi="Arial" w:cs="Arial"/>
                <w:szCs w:val="17"/>
              </w:rPr>
            </w:pPr>
            <w:del w:id="601" w:author="Author">
              <w:r w:rsidRPr="009B474E">
                <w:rPr>
                  <w:rFonts w:ascii="Arial" w:eastAsia="Times New Roman" w:hAnsi="Arial" w:cs="Arial"/>
                  <w:szCs w:val="17"/>
                </w:rPr>
                <w:delText>[RSG-27]</w:delText>
              </w:r>
            </w:del>
          </w:p>
        </w:tc>
        <w:tc>
          <w:tcPr>
            <w:tcW w:w="5670" w:type="dxa"/>
          </w:tcPr>
          <w:p w14:paraId="297A56F6" w14:textId="77777777" w:rsidR="005F3B68" w:rsidRPr="009B474E" w:rsidRDefault="005F3B68" w:rsidP="008745E1">
            <w:pPr>
              <w:spacing w:line="276" w:lineRule="auto"/>
              <w:rPr>
                <w:del w:id="602" w:author="Author"/>
                <w:rFonts w:asciiTheme="minorBidi" w:eastAsia="Times New Roman" w:hAnsiTheme="minorBidi" w:cstheme="minorBidi"/>
                <w:szCs w:val="17"/>
              </w:rPr>
            </w:pPr>
            <w:del w:id="603" w:author="Author">
              <w:r w:rsidRPr="009B474E">
                <w:rPr>
                  <w:rFonts w:asciiTheme="minorBidi" w:eastAsia="Times New Roman" w:hAnsiTheme="minorBidi" w:cstheme="minorBidi"/>
                  <w:szCs w:val="17"/>
                </w:rPr>
                <w:delText xml:space="preserve">A </w:delText>
              </w:r>
              <w:r w:rsidRPr="009B474E">
                <w:rPr>
                  <w:rFonts w:asciiTheme="minorBidi" w:hAnsiTheme="minorBidi" w:cstheme="minorBidi"/>
                  <w:szCs w:val="17"/>
                </w:rPr>
                <w:delText>Web API MUST support at least XML or JSON.</w:delText>
              </w:r>
            </w:del>
          </w:p>
        </w:tc>
        <w:tc>
          <w:tcPr>
            <w:tcW w:w="2515" w:type="dxa"/>
          </w:tcPr>
          <w:p w14:paraId="5566F6B4" w14:textId="77777777" w:rsidR="005F3B68" w:rsidRPr="004211C8" w:rsidRDefault="005F3B68" w:rsidP="008745E1">
            <w:pPr>
              <w:pStyle w:val="NormalWeb"/>
              <w:spacing w:before="170" w:beforeAutospacing="0" w:after="170" w:afterAutospacing="0"/>
              <w:rPr>
                <w:del w:id="604" w:author="Author"/>
                <w:rFonts w:asciiTheme="minorBidi" w:hAnsiTheme="minorBidi" w:cstheme="minorBidi"/>
                <w:szCs w:val="17"/>
              </w:rPr>
            </w:pPr>
            <w:del w:id="605" w:author="Author">
              <w:r w:rsidRPr="004211C8">
                <w:rPr>
                  <w:rFonts w:asciiTheme="minorBidi" w:hAnsiTheme="minorBidi" w:cstheme="minorBidi"/>
                  <w:szCs w:val="17"/>
                </w:rPr>
                <w:delText>AJ, AX, AAJ, AAX</w:delText>
              </w:r>
            </w:del>
          </w:p>
        </w:tc>
      </w:tr>
      <w:tr w:rsidR="005F3B68" w:rsidRPr="00B67A3A" w14:paraId="50C31D33" w14:textId="77777777" w:rsidTr="00D35BA5">
        <w:trPr>
          <w:del w:id="606" w:author="Author"/>
        </w:trPr>
        <w:tc>
          <w:tcPr>
            <w:tcW w:w="1075" w:type="dxa"/>
          </w:tcPr>
          <w:p w14:paraId="7FBE7A4C" w14:textId="77777777" w:rsidR="005F3B68" w:rsidRPr="009B474E" w:rsidRDefault="005F3B68" w:rsidP="008745E1">
            <w:pPr>
              <w:pStyle w:val="NormalWeb"/>
              <w:spacing w:before="170" w:beforeAutospacing="0" w:after="170" w:afterAutospacing="0"/>
              <w:rPr>
                <w:del w:id="607" w:author="Author"/>
                <w:rFonts w:ascii="Arial" w:hAnsi="Arial" w:cs="Arial"/>
                <w:szCs w:val="17"/>
              </w:rPr>
            </w:pPr>
            <w:del w:id="608" w:author="Author">
              <w:r w:rsidRPr="009B474E">
                <w:rPr>
                  <w:rFonts w:ascii="Arial" w:eastAsia="Times New Roman" w:hAnsi="Arial" w:cs="Arial"/>
                  <w:szCs w:val="17"/>
                </w:rPr>
                <w:delText>[RSG-28]</w:delText>
              </w:r>
            </w:del>
          </w:p>
        </w:tc>
        <w:tc>
          <w:tcPr>
            <w:tcW w:w="5670" w:type="dxa"/>
          </w:tcPr>
          <w:p w14:paraId="4966B1B1" w14:textId="77777777" w:rsidR="005F3B68" w:rsidRPr="009B474E" w:rsidRDefault="005F3B68" w:rsidP="008745E1">
            <w:pPr>
              <w:pStyle w:val="NormalWeb"/>
              <w:spacing w:before="170" w:beforeAutospacing="0" w:after="170" w:afterAutospacing="0" w:line="276" w:lineRule="auto"/>
              <w:rPr>
                <w:del w:id="609" w:author="Author"/>
                <w:rFonts w:asciiTheme="minorBidi" w:eastAsia="Times New Roman" w:hAnsiTheme="minorBidi" w:cstheme="minorBidi"/>
                <w:szCs w:val="17"/>
              </w:rPr>
            </w:pPr>
            <w:del w:id="610" w:author="Author">
              <w:r w:rsidRPr="009B474E">
                <w:rPr>
                  <w:rFonts w:asciiTheme="minorBidi" w:eastAsia="Times New Roman" w:hAnsiTheme="minorBidi" w:cstheme="minorBidi"/>
                  <w:szCs w:val="17"/>
                </w:rPr>
                <w:delText xml:space="preserve">HTTP Methods MUST be restricted to the HTTP standard methods </w:delText>
              </w:r>
              <w:r w:rsidRPr="00722E62">
                <w:rPr>
                  <w:rFonts w:ascii="Courier New" w:eastAsia="Times New Roman" w:hAnsi="Courier New" w:cs="Courier New"/>
                  <w:szCs w:val="17"/>
                </w:rPr>
                <w:delText>POST</w:delText>
              </w:r>
              <w:r w:rsidRPr="009B474E">
                <w:rPr>
                  <w:rFonts w:asciiTheme="minorBidi" w:eastAsia="Times New Roman" w:hAnsiTheme="minorBidi" w:cstheme="minorBidi"/>
                  <w:szCs w:val="17"/>
                </w:rPr>
                <w:delText xml:space="preserve">, </w:delText>
              </w:r>
              <w:r w:rsidRPr="00722E62">
                <w:rPr>
                  <w:rFonts w:ascii="Courier New" w:eastAsia="Times New Roman" w:hAnsi="Courier New" w:cs="Courier New"/>
                  <w:szCs w:val="17"/>
                </w:rPr>
                <w:delText>GET</w:delText>
              </w:r>
              <w:r w:rsidRPr="009B474E">
                <w:rPr>
                  <w:rFonts w:asciiTheme="minorBidi" w:eastAsia="Times New Roman" w:hAnsiTheme="minorBidi" w:cstheme="minorBidi"/>
                  <w:szCs w:val="17"/>
                </w:rPr>
                <w:delText xml:space="preserve">, </w:delText>
              </w:r>
              <w:r w:rsidRPr="00722E62">
                <w:rPr>
                  <w:rFonts w:ascii="Courier New" w:eastAsia="Times New Roman" w:hAnsi="Courier New" w:cs="Courier New"/>
                  <w:szCs w:val="17"/>
                </w:rPr>
                <w:delText>PUT</w:delText>
              </w:r>
              <w:r w:rsidRPr="009B474E">
                <w:rPr>
                  <w:rFonts w:asciiTheme="minorBidi" w:eastAsia="Times New Roman" w:hAnsiTheme="minorBidi" w:cstheme="minorBidi"/>
                  <w:szCs w:val="17"/>
                </w:rPr>
                <w:delText xml:space="preserve">, </w:delText>
              </w:r>
              <w:r w:rsidRPr="00722E62">
                <w:rPr>
                  <w:rFonts w:ascii="Courier New" w:eastAsia="Times New Roman" w:hAnsi="Courier New" w:cs="Courier New"/>
                  <w:szCs w:val="17"/>
                </w:rPr>
                <w:delText>DELETE</w:delText>
              </w:r>
              <w:r w:rsidRPr="009B474E">
                <w:rPr>
                  <w:rFonts w:asciiTheme="minorBidi" w:eastAsia="Times New Roman" w:hAnsiTheme="minorBidi" w:cstheme="minorBidi"/>
                  <w:szCs w:val="17"/>
                </w:rPr>
                <w:delText xml:space="preserve">, </w:delText>
              </w:r>
              <w:r w:rsidRPr="00722E62">
                <w:rPr>
                  <w:rFonts w:ascii="Courier New" w:eastAsia="Times New Roman" w:hAnsi="Courier New" w:cs="Courier New"/>
                  <w:szCs w:val="17"/>
                </w:rPr>
                <w:delText>OPTIONS</w:delText>
              </w:r>
              <w:r w:rsidRPr="009B474E">
                <w:rPr>
                  <w:rFonts w:asciiTheme="minorBidi" w:eastAsia="Times New Roman" w:hAnsiTheme="minorBidi" w:cstheme="minorBidi"/>
                  <w:szCs w:val="17"/>
                </w:rPr>
                <w:delText xml:space="preserve">, </w:delText>
              </w:r>
              <w:r w:rsidRPr="00722E62">
                <w:rPr>
                  <w:rFonts w:ascii="Courier New" w:eastAsia="Times New Roman" w:hAnsi="Courier New" w:cs="Courier New"/>
                  <w:szCs w:val="17"/>
                </w:rPr>
                <w:delText>PATCH</w:delText>
              </w:r>
              <w:r w:rsidRPr="009B474E">
                <w:rPr>
                  <w:rFonts w:asciiTheme="minorBidi" w:eastAsia="Times New Roman" w:hAnsiTheme="minorBidi" w:cstheme="minorBidi"/>
                  <w:szCs w:val="17"/>
                </w:rPr>
                <w:delText xml:space="preserve">, </w:delText>
              </w:r>
              <w:r w:rsidRPr="00722E62">
                <w:rPr>
                  <w:rFonts w:ascii="Courier New" w:eastAsia="Times New Roman" w:hAnsi="Courier New" w:cs="Courier New"/>
                  <w:szCs w:val="17"/>
                </w:rPr>
                <w:delText>TRACE</w:delText>
              </w:r>
              <w:r w:rsidRPr="009B474E">
                <w:rPr>
                  <w:rFonts w:asciiTheme="minorBidi" w:eastAsia="Times New Roman" w:hAnsiTheme="minorBidi" w:cstheme="minorBidi"/>
                  <w:szCs w:val="17"/>
                </w:rPr>
                <w:delText xml:space="preserve"> and </w:delText>
              </w:r>
              <w:r w:rsidRPr="00722E62">
                <w:rPr>
                  <w:rFonts w:ascii="Courier New" w:eastAsia="Times New Roman" w:hAnsi="Courier New" w:cs="Courier New"/>
                  <w:szCs w:val="17"/>
                </w:rPr>
                <w:delText>HEAD</w:delText>
              </w:r>
              <w:r w:rsidRPr="009B474E">
                <w:rPr>
                  <w:rFonts w:asciiTheme="minorBidi" w:eastAsia="Times New Roman" w:hAnsiTheme="minorBidi" w:cstheme="minorBidi"/>
                  <w:szCs w:val="17"/>
                </w:rPr>
                <w:delText>, as specified in IETF RFC 7231 and 5789.</w:delText>
              </w:r>
            </w:del>
          </w:p>
        </w:tc>
        <w:tc>
          <w:tcPr>
            <w:tcW w:w="2515" w:type="dxa"/>
          </w:tcPr>
          <w:p w14:paraId="03BBA55A" w14:textId="77777777" w:rsidR="005F3B68" w:rsidRPr="004211C8" w:rsidRDefault="005F3B68" w:rsidP="008745E1">
            <w:pPr>
              <w:pStyle w:val="NormalWeb"/>
              <w:spacing w:before="170" w:beforeAutospacing="0" w:after="170" w:afterAutospacing="0"/>
              <w:rPr>
                <w:del w:id="611" w:author="Author"/>
                <w:rFonts w:asciiTheme="minorBidi" w:hAnsiTheme="minorBidi" w:cstheme="minorBidi"/>
                <w:szCs w:val="17"/>
              </w:rPr>
            </w:pPr>
            <w:del w:id="612" w:author="Author">
              <w:r w:rsidRPr="004211C8">
                <w:rPr>
                  <w:rFonts w:asciiTheme="minorBidi" w:hAnsiTheme="minorBidi" w:cstheme="minorBidi"/>
                  <w:szCs w:val="17"/>
                </w:rPr>
                <w:delText>AJ, AX, AAJ, AAX</w:delText>
              </w:r>
            </w:del>
          </w:p>
        </w:tc>
      </w:tr>
      <w:tr w:rsidR="005F3B68" w:rsidRPr="00B67A3A" w14:paraId="0E2E8111" w14:textId="77777777" w:rsidTr="00D35BA5">
        <w:trPr>
          <w:del w:id="613" w:author="Author"/>
        </w:trPr>
        <w:tc>
          <w:tcPr>
            <w:tcW w:w="1075" w:type="dxa"/>
          </w:tcPr>
          <w:p w14:paraId="68440D82" w14:textId="77777777" w:rsidR="005F3B68" w:rsidRPr="009B474E" w:rsidRDefault="005F3B68" w:rsidP="008745E1">
            <w:pPr>
              <w:pStyle w:val="NormalWeb"/>
              <w:spacing w:before="170" w:beforeAutospacing="0" w:after="170" w:afterAutospacing="0"/>
              <w:rPr>
                <w:del w:id="614" w:author="Author"/>
                <w:rFonts w:ascii="Arial" w:hAnsi="Arial" w:cs="Arial"/>
                <w:szCs w:val="17"/>
              </w:rPr>
            </w:pPr>
            <w:del w:id="615" w:author="Author">
              <w:r w:rsidRPr="009B474E">
                <w:rPr>
                  <w:rFonts w:ascii="Arial" w:eastAsia="Times New Roman" w:hAnsi="Arial" w:cs="Arial"/>
                  <w:szCs w:val="17"/>
                </w:rPr>
                <w:delText>[RSG-33]</w:delText>
              </w:r>
            </w:del>
          </w:p>
        </w:tc>
        <w:tc>
          <w:tcPr>
            <w:tcW w:w="5670" w:type="dxa"/>
          </w:tcPr>
          <w:p w14:paraId="15C72838" w14:textId="77777777" w:rsidR="005F3B68" w:rsidRPr="009B474E" w:rsidRDefault="005F3B68" w:rsidP="008745E1">
            <w:pPr>
              <w:pStyle w:val="NormalWeb"/>
              <w:spacing w:before="170" w:beforeAutospacing="0" w:after="170" w:afterAutospacing="0" w:line="276" w:lineRule="auto"/>
              <w:rPr>
                <w:del w:id="616" w:author="Author"/>
                <w:rFonts w:asciiTheme="minorBidi" w:eastAsia="Times New Roman" w:hAnsiTheme="minorBidi" w:cstheme="minorBidi"/>
                <w:szCs w:val="17"/>
              </w:rPr>
            </w:pPr>
            <w:del w:id="617" w:author="Author">
              <w:r w:rsidRPr="009B474E">
                <w:rPr>
                  <w:rFonts w:asciiTheme="minorBidi" w:eastAsia="Times New Roman" w:hAnsiTheme="minorBidi" w:cstheme="minorBidi"/>
                  <w:szCs w:val="17"/>
                </w:rPr>
                <w:delText xml:space="preserve">For an end point which fetches a single resource, if a resource is not found, the method </w:delText>
              </w:r>
              <w:r w:rsidRPr="00722E62">
                <w:rPr>
                  <w:rFonts w:ascii="Courier New" w:eastAsia="Times New Roman" w:hAnsi="Courier New" w:cs="Courier New"/>
                  <w:szCs w:val="17"/>
                </w:rPr>
                <w:delText>GET</w:delText>
              </w:r>
              <w:r w:rsidRPr="009B474E">
                <w:rPr>
                  <w:rFonts w:asciiTheme="minorBidi" w:eastAsia="Times New Roman" w:hAnsiTheme="minorBidi" w:cstheme="minorBidi"/>
                  <w:szCs w:val="17"/>
                </w:rPr>
                <w:delText xml:space="preserve"> MUST return the status code “</w:delText>
              </w:r>
              <w:r w:rsidRPr="00722E62">
                <w:rPr>
                  <w:rFonts w:ascii="Courier New" w:eastAsia="Times New Roman" w:hAnsi="Courier New" w:cs="Courier New"/>
                  <w:szCs w:val="17"/>
                </w:rPr>
                <w:delText>404 Not Found</w:delText>
              </w:r>
              <w:r w:rsidRPr="009B474E">
                <w:rPr>
                  <w:rFonts w:asciiTheme="minorBidi" w:eastAsia="Times New Roman" w:hAnsiTheme="minorBidi" w:cstheme="minorBidi"/>
                  <w:szCs w:val="17"/>
                </w:rPr>
                <w:delText>”.  Endpoints which return lists of resources will simply return an empty list.</w:delText>
              </w:r>
            </w:del>
          </w:p>
        </w:tc>
        <w:tc>
          <w:tcPr>
            <w:tcW w:w="2515" w:type="dxa"/>
          </w:tcPr>
          <w:p w14:paraId="145EA6B7" w14:textId="77777777" w:rsidR="005F3B68" w:rsidRPr="004211C8" w:rsidRDefault="005F3B68" w:rsidP="008745E1">
            <w:pPr>
              <w:pStyle w:val="NormalWeb"/>
              <w:spacing w:before="170" w:beforeAutospacing="0" w:after="170" w:afterAutospacing="0"/>
              <w:rPr>
                <w:del w:id="618" w:author="Author"/>
                <w:rFonts w:asciiTheme="minorBidi" w:hAnsiTheme="minorBidi" w:cstheme="minorBidi"/>
                <w:szCs w:val="17"/>
              </w:rPr>
            </w:pPr>
            <w:del w:id="619" w:author="Author">
              <w:r w:rsidRPr="004211C8">
                <w:rPr>
                  <w:rFonts w:asciiTheme="minorBidi" w:hAnsiTheme="minorBidi" w:cstheme="minorBidi"/>
                  <w:szCs w:val="17"/>
                </w:rPr>
                <w:delText>AJ, AX, AAJ, AAX</w:delText>
              </w:r>
            </w:del>
          </w:p>
        </w:tc>
      </w:tr>
      <w:tr w:rsidR="005F3B68" w:rsidRPr="00B67A3A" w14:paraId="2DD02DD0" w14:textId="77777777" w:rsidTr="00D35BA5">
        <w:trPr>
          <w:del w:id="620" w:author="Author"/>
        </w:trPr>
        <w:tc>
          <w:tcPr>
            <w:tcW w:w="1075" w:type="dxa"/>
          </w:tcPr>
          <w:p w14:paraId="291A20B3" w14:textId="77777777" w:rsidR="005F3B68" w:rsidRPr="009B474E" w:rsidRDefault="005F3B68" w:rsidP="008745E1">
            <w:pPr>
              <w:pStyle w:val="NormalWeb"/>
              <w:spacing w:before="170" w:beforeAutospacing="0" w:after="170" w:afterAutospacing="0"/>
              <w:rPr>
                <w:del w:id="621" w:author="Author"/>
                <w:rFonts w:ascii="Arial" w:hAnsi="Arial" w:cs="Arial"/>
                <w:szCs w:val="17"/>
              </w:rPr>
            </w:pPr>
            <w:del w:id="622" w:author="Author">
              <w:r w:rsidRPr="009B474E">
                <w:rPr>
                  <w:rFonts w:ascii="Arial" w:eastAsia="Times New Roman" w:hAnsi="Arial" w:cs="Arial"/>
                  <w:szCs w:val="17"/>
                </w:rPr>
                <w:delText>[RSG-34]</w:delText>
              </w:r>
            </w:del>
          </w:p>
        </w:tc>
        <w:tc>
          <w:tcPr>
            <w:tcW w:w="5670" w:type="dxa"/>
          </w:tcPr>
          <w:p w14:paraId="6A653D5B" w14:textId="77777777" w:rsidR="005F3B68" w:rsidRPr="009B474E" w:rsidRDefault="005F3B68" w:rsidP="008745E1">
            <w:pPr>
              <w:pStyle w:val="NormalWeb"/>
              <w:spacing w:before="170" w:beforeAutospacing="0" w:after="170" w:afterAutospacing="0" w:line="276" w:lineRule="auto"/>
              <w:rPr>
                <w:del w:id="623" w:author="Author"/>
                <w:rFonts w:asciiTheme="minorBidi" w:eastAsia="Times New Roman" w:hAnsiTheme="minorBidi" w:cstheme="minorBidi"/>
                <w:szCs w:val="17"/>
              </w:rPr>
            </w:pPr>
            <w:del w:id="624" w:author="Author">
              <w:r w:rsidRPr="009B474E">
                <w:rPr>
                  <w:rFonts w:asciiTheme="minorBidi" w:eastAsia="Times New Roman" w:hAnsiTheme="minorBidi" w:cstheme="minorBidi"/>
                  <w:szCs w:val="17"/>
                </w:rPr>
                <w:delText xml:space="preserve">If a resource is retrieved successfully, the </w:delText>
              </w:r>
              <w:r w:rsidRPr="00722E62">
                <w:rPr>
                  <w:rFonts w:ascii="Courier New" w:eastAsia="Times New Roman" w:hAnsi="Courier New" w:cs="Courier New"/>
                  <w:szCs w:val="17"/>
                </w:rPr>
                <w:delText>GET</w:delText>
              </w:r>
              <w:r w:rsidRPr="009B474E">
                <w:rPr>
                  <w:rFonts w:asciiTheme="minorBidi" w:eastAsia="Times New Roman" w:hAnsiTheme="minorBidi" w:cstheme="minorBidi"/>
                  <w:szCs w:val="17"/>
                </w:rPr>
                <w:delText xml:space="preserve"> method MUST return </w:delText>
              </w:r>
              <w:r w:rsidRPr="00722E62">
                <w:rPr>
                  <w:rFonts w:ascii="Courier New" w:eastAsia="Times New Roman" w:hAnsi="Courier New" w:cs="Courier New"/>
                  <w:szCs w:val="17"/>
                </w:rPr>
                <w:delText>200 OK</w:delText>
              </w:r>
              <w:r w:rsidRPr="009B474E">
                <w:rPr>
                  <w:rFonts w:asciiTheme="minorBidi" w:eastAsia="Times New Roman" w:hAnsiTheme="minorBidi" w:cstheme="minorBidi"/>
                  <w:szCs w:val="17"/>
                </w:rPr>
                <w:delText>.</w:delText>
              </w:r>
            </w:del>
          </w:p>
        </w:tc>
        <w:tc>
          <w:tcPr>
            <w:tcW w:w="2515" w:type="dxa"/>
          </w:tcPr>
          <w:p w14:paraId="48EFAD17" w14:textId="77777777" w:rsidR="005F3B68" w:rsidRPr="004211C8" w:rsidRDefault="005F3B68" w:rsidP="008745E1">
            <w:pPr>
              <w:pStyle w:val="NormalWeb"/>
              <w:spacing w:before="170" w:beforeAutospacing="0" w:after="170" w:afterAutospacing="0"/>
              <w:rPr>
                <w:del w:id="625" w:author="Author"/>
                <w:rFonts w:asciiTheme="minorBidi" w:hAnsiTheme="minorBidi" w:cstheme="minorBidi"/>
                <w:szCs w:val="17"/>
              </w:rPr>
            </w:pPr>
            <w:del w:id="626" w:author="Author">
              <w:r w:rsidRPr="004211C8">
                <w:rPr>
                  <w:rFonts w:asciiTheme="minorBidi" w:hAnsiTheme="minorBidi" w:cstheme="minorBidi"/>
                  <w:szCs w:val="17"/>
                </w:rPr>
                <w:delText>AJ, AX, AAJ, AAX</w:delText>
              </w:r>
            </w:del>
          </w:p>
        </w:tc>
      </w:tr>
      <w:tr w:rsidR="005F3B68" w:rsidRPr="00B67A3A" w14:paraId="2FBA89F4" w14:textId="77777777" w:rsidTr="00D35BA5">
        <w:trPr>
          <w:del w:id="627" w:author="Author"/>
        </w:trPr>
        <w:tc>
          <w:tcPr>
            <w:tcW w:w="1075" w:type="dxa"/>
          </w:tcPr>
          <w:p w14:paraId="267A51F7" w14:textId="77777777" w:rsidR="005F3B68" w:rsidRPr="009B474E" w:rsidRDefault="005F3B68" w:rsidP="008745E1">
            <w:pPr>
              <w:pStyle w:val="NormalWeb"/>
              <w:spacing w:before="170" w:beforeAutospacing="0" w:after="170" w:afterAutospacing="0"/>
              <w:rPr>
                <w:del w:id="628" w:author="Author"/>
                <w:rFonts w:ascii="Arial" w:eastAsia="Times New Roman" w:hAnsi="Arial" w:cs="Arial"/>
                <w:szCs w:val="17"/>
              </w:rPr>
            </w:pPr>
            <w:del w:id="629" w:author="Author">
              <w:r w:rsidRPr="009B474E">
                <w:rPr>
                  <w:rFonts w:ascii="Arial" w:eastAsia="Times New Roman" w:hAnsi="Arial" w:cs="Arial"/>
                  <w:szCs w:val="17"/>
                </w:rPr>
                <w:delText>[RSG-35]</w:delText>
              </w:r>
            </w:del>
          </w:p>
        </w:tc>
        <w:tc>
          <w:tcPr>
            <w:tcW w:w="5670" w:type="dxa"/>
          </w:tcPr>
          <w:p w14:paraId="3DA73C8F" w14:textId="77777777" w:rsidR="005F3B68" w:rsidRPr="009B474E" w:rsidRDefault="005F3B68" w:rsidP="008745E1">
            <w:pPr>
              <w:spacing w:line="276" w:lineRule="auto"/>
              <w:rPr>
                <w:del w:id="630" w:author="Author"/>
                <w:rFonts w:asciiTheme="minorBidi" w:eastAsia="Times New Roman" w:hAnsiTheme="minorBidi" w:cstheme="minorBidi"/>
                <w:szCs w:val="17"/>
              </w:rPr>
            </w:pPr>
            <w:del w:id="631" w:author="Author">
              <w:r w:rsidRPr="009B474E">
                <w:rPr>
                  <w:rFonts w:asciiTheme="minorBidi" w:eastAsia="Times New Roman" w:hAnsiTheme="minorBidi" w:cstheme="minorBidi"/>
                  <w:szCs w:val="17"/>
                </w:rPr>
                <w:delText xml:space="preserve">A </w:delText>
              </w:r>
              <w:r w:rsidRPr="00AD3BBA">
                <w:rPr>
                  <w:rFonts w:ascii="Courier New" w:eastAsia="Times New Roman" w:hAnsi="Courier New" w:cs="Courier New"/>
                  <w:szCs w:val="17"/>
                </w:rPr>
                <w:delText>GET</w:delText>
              </w:r>
              <w:r w:rsidRPr="009B474E">
                <w:rPr>
                  <w:rFonts w:asciiTheme="minorBidi" w:eastAsia="Times New Roman" w:hAnsiTheme="minorBidi" w:cstheme="minorBidi"/>
                  <w:szCs w:val="17"/>
                </w:rPr>
                <w:delText xml:space="preserve"> request MUST be idempotent.</w:delText>
              </w:r>
            </w:del>
          </w:p>
        </w:tc>
        <w:tc>
          <w:tcPr>
            <w:tcW w:w="2515" w:type="dxa"/>
          </w:tcPr>
          <w:p w14:paraId="53CB0CE5" w14:textId="77777777" w:rsidR="005F3B68" w:rsidRPr="004211C8" w:rsidRDefault="005F3B68" w:rsidP="008745E1">
            <w:pPr>
              <w:pStyle w:val="NormalWeb"/>
              <w:spacing w:before="170" w:beforeAutospacing="0" w:after="170" w:afterAutospacing="0"/>
              <w:rPr>
                <w:del w:id="632" w:author="Author"/>
                <w:rFonts w:asciiTheme="minorBidi" w:hAnsiTheme="minorBidi" w:cstheme="minorBidi"/>
                <w:szCs w:val="17"/>
              </w:rPr>
            </w:pPr>
            <w:del w:id="633" w:author="Author">
              <w:r w:rsidRPr="004211C8">
                <w:rPr>
                  <w:rFonts w:asciiTheme="minorBidi" w:hAnsiTheme="minorBidi" w:cstheme="minorBidi"/>
                  <w:szCs w:val="17"/>
                </w:rPr>
                <w:delText>AJ, AX, AAJ, AAX</w:delText>
              </w:r>
            </w:del>
          </w:p>
        </w:tc>
      </w:tr>
      <w:tr w:rsidR="005F3B68" w:rsidRPr="00B67A3A" w14:paraId="4B71939F" w14:textId="77777777" w:rsidTr="00D35BA5">
        <w:trPr>
          <w:del w:id="634" w:author="Author"/>
        </w:trPr>
        <w:tc>
          <w:tcPr>
            <w:tcW w:w="1075" w:type="dxa"/>
          </w:tcPr>
          <w:p w14:paraId="224B2A89" w14:textId="77777777" w:rsidR="005F3B68" w:rsidRPr="009B474E" w:rsidRDefault="005F3B68" w:rsidP="008745E1">
            <w:pPr>
              <w:pStyle w:val="NormalWeb"/>
              <w:spacing w:before="170" w:beforeAutospacing="0" w:after="170" w:afterAutospacing="0"/>
              <w:rPr>
                <w:del w:id="635" w:author="Author"/>
                <w:rFonts w:ascii="Arial" w:hAnsi="Arial" w:cs="Arial"/>
                <w:szCs w:val="17"/>
              </w:rPr>
            </w:pPr>
            <w:del w:id="636" w:author="Author">
              <w:r w:rsidRPr="009B474E">
                <w:rPr>
                  <w:rFonts w:ascii="Arial" w:eastAsia="Times New Roman" w:hAnsi="Arial" w:cs="Arial"/>
                  <w:szCs w:val="17"/>
                </w:rPr>
                <w:delText>[RSG-37]</w:delText>
              </w:r>
            </w:del>
          </w:p>
        </w:tc>
        <w:tc>
          <w:tcPr>
            <w:tcW w:w="5670" w:type="dxa"/>
          </w:tcPr>
          <w:p w14:paraId="38AB9BE4" w14:textId="77777777" w:rsidR="005F3B68" w:rsidRPr="009B474E" w:rsidRDefault="005F3B68" w:rsidP="008745E1">
            <w:pPr>
              <w:spacing w:line="276" w:lineRule="auto"/>
              <w:rPr>
                <w:del w:id="637" w:author="Author"/>
                <w:rFonts w:asciiTheme="minorBidi" w:eastAsia="Times New Roman" w:hAnsiTheme="minorBidi" w:cstheme="minorBidi"/>
                <w:szCs w:val="17"/>
              </w:rPr>
            </w:pPr>
            <w:del w:id="638" w:author="Author">
              <w:r w:rsidRPr="009B474E">
                <w:rPr>
                  <w:rFonts w:asciiTheme="minorBidi" w:eastAsia="Times New Roman" w:hAnsiTheme="minorBidi" w:cstheme="minorBidi"/>
                  <w:szCs w:val="17"/>
                </w:rPr>
                <w:delText xml:space="preserve">A </w:delText>
              </w:r>
              <w:r w:rsidRPr="00AD3BBA">
                <w:rPr>
                  <w:rFonts w:ascii="Courier New" w:eastAsia="Times New Roman" w:hAnsi="Courier New" w:cs="Courier New"/>
                  <w:szCs w:val="17"/>
                </w:rPr>
                <w:delText>HEAD</w:delText>
              </w:r>
              <w:r w:rsidRPr="009B474E">
                <w:rPr>
                  <w:rFonts w:asciiTheme="minorBidi" w:eastAsia="Times New Roman" w:hAnsiTheme="minorBidi" w:cstheme="minorBidi"/>
                  <w:szCs w:val="17"/>
                </w:rPr>
                <w:delText xml:space="preserve"> request MUST be idempotent.</w:delText>
              </w:r>
            </w:del>
          </w:p>
        </w:tc>
        <w:tc>
          <w:tcPr>
            <w:tcW w:w="2515" w:type="dxa"/>
          </w:tcPr>
          <w:p w14:paraId="2A8856AA" w14:textId="77777777" w:rsidR="005F3B68" w:rsidRPr="004211C8" w:rsidRDefault="005F3B68" w:rsidP="008745E1">
            <w:pPr>
              <w:pStyle w:val="NormalWeb"/>
              <w:spacing w:before="170" w:beforeAutospacing="0" w:after="170" w:afterAutospacing="0"/>
              <w:rPr>
                <w:del w:id="639" w:author="Author"/>
                <w:rFonts w:asciiTheme="minorBidi" w:hAnsiTheme="minorBidi" w:cstheme="minorBidi"/>
                <w:szCs w:val="17"/>
              </w:rPr>
            </w:pPr>
            <w:del w:id="640" w:author="Author">
              <w:r w:rsidRPr="004211C8">
                <w:rPr>
                  <w:rFonts w:asciiTheme="minorBidi" w:hAnsiTheme="minorBidi" w:cstheme="minorBidi"/>
                  <w:szCs w:val="17"/>
                </w:rPr>
                <w:delText>AJ, AX, AAJ, AAX</w:delText>
              </w:r>
            </w:del>
          </w:p>
        </w:tc>
      </w:tr>
      <w:tr w:rsidR="005F3B68" w:rsidRPr="00B67A3A" w14:paraId="74377291" w14:textId="77777777" w:rsidTr="00D35BA5">
        <w:trPr>
          <w:del w:id="641" w:author="Author"/>
        </w:trPr>
        <w:tc>
          <w:tcPr>
            <w:tcW w:w="1075" w:type="dxa"/>
          </w:tcPr>
          <w:p w14:paraId="5F3908C3" w14:textId="77777777" w:rsidR="005F3B68" w:rsidRPr="009B474E" w:rsidRDefault="005F3B68" w:rsidP="008745E1">
            <w:pPr>
              <w:pStyle w:val="NormalWeb"/>
              <w:spacing w:before="170" w:beforeAutospacing="0" w:after="170" w:afterAutospacing="0"/>
              <w:rPr>
                <w:del w:id="642" w:author="Author"/>
                <w:rFonts w:ascii="Arial" w:hAnsi="Arial" w:cs="Arial"/>
                <w:szCs w:val="17"/>
              </w:rPr>
            </w:pPr>
            <w:del w:id="643" w:author="Author">
              <w:r w:rsidRPr="009B474E">
                <w:rPr>
                  <w:rFonts w:ascii="Arial" w:eastAsia="Times New Roman" w:hAnsi="Arial" w:cs="Arial"/>
                  <w:szCs w:val="17"/>
                </w:rPr>
                <w:delText>[RSG-39]</w:delText>
              </w:r>
            </w:del>
          </w:p>
        </w:tc>
        <w:tc>
          <w:tcPr>
            <w:tcW w:w="5670" w:type="dxa"/>
          </w:tcPr>
          <w:p w14:paraId="2A11FE0D" w14:textId="77777777" w:rsidR="005F3B68" w:rsidRPr="009B474E" w:rsidRDefault="005F3B68" w:rsidP="008745E1">
            <w:pPr>
              <w:spacing w:line="276" w:lineRule="auto"/>
              <w:rPr>
                <w:del w:id="644" w:author="Author"/>
                <w:rFonts w:asciiTheme="minorBidi" w:eastAsia="Times New Roman" w:hAnsiTheme="minorBidi" w:cstheme="minorBidi"/>
                <w:szCs w:val="17"/>
              </w:rPr>
            </w:pPr>
            <w:del w:id="645" w:author="Author">
              <w:r w:rsidRPr="009B474E">
                <w:rPr>
                  <w:rFonts w:asciiTheme="minorBidi" w:eastAsia="Times New Roman" w:hAnsiTheme="minorBidi" w:cstheme="minorBidi"/>
                  <w:szCs w:val="17"/>
                </w:rPr>
                <w:delText xml:space="preserve">A </w:delText>
              </w:r>
              <w:r w:rsidRPr="00AD3BBA">
                <w:rPr>
                  <w:rFonts w:ascii="Courier New" w:eastAsia="Times New Roman" w:hAnsi="Courier New" w:cs="Courier New"/>
                  <w:szCs w:val="17"/>
                </w:rPr>
                <w:delText>POST</w:delText>
              </w:r>
              <w:r w:rsidRPr="009B474E">
                <w:rPr>
                  <w:rFonts w:asciiTheme="minorBidi" w:eastAsia="Times New Roman" w:hAnsiTheme="minorBidi" w:cstheme="minorBidi"/>
                  <w:szCs w:val="17"/>
                </w:rPr>
                <w:delText xml:space="preserve"> request MUST NOT be idempotent according to the IETF RFC 2616.</w:delText>
              </w:r>
            </w:del>
          </w:p>
        </w:tc>
        <w:tc>
          <w:tcPr>
            <w:tcW w:w="2515" w:type="dxa"/>
          </w:tcPr>
          <w:p w14:paraId="0F4C1111" w14:textId="77777777" w:rsidR="005F3B68" w:rsidRPr="004211C8" w:rsidRDefault="005F3B68" w:rsidP="008745E1">
            <w:pPr>
              <w:pStyle w:val="NormalWeb"/>
              <w:spacing w:before="170" w:beforeAutospacing="0" w:after="170" w:afterAutospacing="0"/>
              <w:rPr>
                <w:del w:id="646" w:author="Author"/>
                <w:rFonts w:asciiTheme="minorBidi" w:hAnsiTheme="minorBidi" w:cstheme="minorBidi"/>
                <w:szCs w:val="17"/>
              </w:rPr>
            </w:pPr>
            <w:del w:id="647" w:author="Author">
              <w:r w:rsidRPr="004211C8">
                <w:rPr>
                  <w:rFonts w:asciiTheme="minorBidi" w:hAnsiTheme="minorBidi" w:cstheme="minorBidi"/>
                  <w:szCs w:val="17"/>
                </w:rPr>
                <w:delText>AJ, AX, AAJ, AAX</w:delText>
              </w:r>
            </w:del>
          </w:p>
        </w:tc>
      </w:tr>
      <w:tr w:rsidR="005F3B68" w:rsidRPr="00B67A3A" w14:paraId="58941414" w14:textId="77777777" w:rsidTr="00D35BA5">
        <w:trPr>
          <w:del w:id="648" w:author="Author"/>
        </w:trPr>
        <w:tc>
          <w:tcPr>
            <w:tcW w:w="1075" w:type="dxa"/>
          </w:tcPr>
          <w:p w14:paraId="0E332A20" w14:textId="77777777" w:rsidR="005F3B68" w:rsidRPr="009B474E" w:rsidRDefault="005F3B68" w:rsidP="008745E1">
            <w:pPr>
              <w:pStyle w:val="NormalWeb"/>
              <w:spacing w:before="170" w:beforeAutospacing="0" w:after="170" w:afterAutospacing="0"/>
              <w:rPr>
                <w:del w:id="649" w:author="Author"/>
                <w:rFonts w:ascii="Arial" w:hAnsi="Arial" w:cs="Arial"/>
                <w:szCs w:val="17"/>
              </w:rPr>
            </w:pPr>
            <w:del w:id="650" w:author="Author">
              <w:r w:rsidRPr="009B474E">
                <w:rPr>
                  <w:rFonts w:ascii="Arial" w:hAnsi="Arial" w:cs="Arial"/>
                  <w:szCs w:val="17"/>
                </w:rPr>
                <w:delText>[RSG-43]</w:delText>
              </w:r>
            </w:del>
          </w:p>
        </w:tc>
        <w:tc>
          <w:tcPr>
            <w:tcW w:w="5670" w:type="dxa"/>
          </w:tcPr>
          <w:p w14:paraId="5BE3D46E" w14:textId="77777777" w:rsidR="005F3B68" w:rsidRPr="009B474E" w:rsidRDefault="005F3B68" w:rsidP="008745E1">
            <w:pPr>
              <w:spacing w:line="276" w:lineRule="auto"/>
              <w:rPr>
                <w:del w:id="651" w:author="Author"/>
                <w:rFonts w:asciiTheme="minorBidi" w:hAnsiTheme="minorBidi" w:cstheme="minorBidi"/>
                <w:szCs w:val="17"/>
              </w:rPr>
            </w:pPr>
            <w:del w:id="652" w:author="Author">
              <w:r w:rsidRPr="009B474E">
                <w:rPr>
                  <w:rFonts w:asciiTheme="minorBidi" w:hAnsiTheme="minorBidi" w:cstheme="minorBidi"/>
                  <w:szCs w:val="17"/>
                </w:rPr>
                <w:delText xml:space="preserve">A </w:delText>
              </w:r>
              <w:r w:rsidRPr="00AD3BBA">
                <w:rPr>
                  <w:rFonts w:ascii="Courier New" w:eastAsia="Times New Roman" w:hAnsi="Courier New" w:cs="Courier New"/>
                  <w:szCs w:val="17"/>
                </w:rPr>
                <w:delText>PUT</w:delText>
              </w:r>
              <w:r w:rsidRPr="009B474E">
                <w:rPr>
                  <w:rFonts w:asciiTheme="minorBidi" w:hAnsiTheme="minorBidi" w:cstheme="minorBidi"/>
                  <w:szCs w:val="17"/>
                </w:rPr>
                <w:delText xml:space="preserve"> request MUST be idempotent.</w:delText>
              </w:r>
            </w:del>
          </w:p>
        </w:tc>
        <w:tc>
          <w:tcPr>
            <w:tcW w:w="2515" w:type="dxa"/>
          </w:tcPr>
          <w:p w14:paraId="4E5972C0" w14:textId="77777777" w:rsidR="005F3B68" w:rsidRPr="004211C8" w:rsidRDefault="005F3B68" w:rsidP="008745E1">
            <w:pPr>
              <w:pStyle w:val="NormalWeb"/>
              <w:spacing w:before="170" w:beforeAutospacing="0" w:after="170" w:afterAutospacing="0"/>
              <w:rPr>
                <w:del w:id="653" w:author="Author"/>
                <w:rFonts w:asciiTheme="minorBidi" w:hAnsiTheme="minorBidi" w:cstheme="minorBidi"/>
                <w:szCs w:val="17"/>
              </w:rPr>
            </w:pPr>
            <w:del w:id="654" w:author="Author">
              <w:r w:rsidRPr="004211C8">
                <w:rPr>
                  <w:rFonts w:asciiTheme="minorBidi" w:hAnsiTheme="minorBidi" w:cstheme="minorBidi"/>
                  <w:szCs w:val="17"/>
                </w:rPr>
                <w:delText>AJ, AX, AAJ, AAX</w:delText>
              </w:r>
            </w:del>
          </w:p>
        </w:tc>
      </w:tr>
      <w:tr w:rsidR="005F3B68" w:rsidRPr="00B67A3A" w14:paraId="4761ABA2" w14:textId="77777777" w:rsidTr="00D35BA5">
        <w:trPr>
          <w:del w:id="655" w:author="Author"/>
        </w:trPr>
        <w:tc>
          <w:tcPr>
            <w:tcW w:w="1075" w:type="dxa"/>
          </w:tcPr>
          <w:p w14:paraId="43D3256C" w14:textId="77777777" w:rsidR="005F3B68" w:rsidRPr="009B474E" w:rsidRDefault="005F3B68" w:rsidP="008745E1">
            <w:pPr>
              <w:pStyle w:val="NormalWeb"/>
              <w:spacing w:before="170" w:beforeAutospacing="0" w:after="170" w:afterAutospacing="0"/>
              <w:rPr>
                <w:del w:id="656" w:author="Author"/>
                <w:rFonts w:ascii="Arial" w:hAnsi="Arial" w:cs="Arial"/>
                <w:szCs w:val="17"/>
              </w:rPr>
            </w:pPr>
            <w:del w:id="657" w:author="Author">
              <w:r w:rsidRPr="009B474E">
                <w:rPr>
                  <w:rFonts w:ascii="Arial" w:eastAsia="Times New Roman" w:hAnsi="Arial" w:cs="Arial"/>
                  <w:szCs w:val="17"/>
                </w:rPr>
                <w:delText>[RSG-44]</w:delText>
              </w:r>
            </w:del>
          </w:p>
        </w:tc>
        <w:tc>
          <w:tcPr>
            <w:tcW w:w="5670" w:type="dxa"/>
          </w:tcPr>
          <w:p w14:paraId="164F7821" w14:textId="77777777" w:rsidR="005F3B68" w:rsidRPr="009B474E" w:rsidRDefault="005F3B68" w:rsidP="008745E1">
            <w:pPr>
              <w:spacing w:line="276" w:lineRule="auto"/>
              <w:rPr>
                <w:del w:id="658" w:author="Author"/>
                <w:rFonts w:asciiTheme="minorBidi" w:eastAsia="Times New Roman" w:hAnsiTheme="minorBidi" w:cstheme="minorBidi"/>
                <w:szCs w:val="17"/>
              </w:rPr>
            </w:pPr>
            <w:del w:id="659" w:author="Author">
              <w:r w:rsidRPr="009B474E">
                <w:rPr>
                  <w:rFonts w:asciiTheme="minorBidi" w:eastAsia="Times New Roman" w:hAnsiTheme="minorBidi" w:cstheme="minorBidi"/>
                  <w:szCs w:val="17"/>
                </w:rPr>
                <w:delText xml:space="preserve">If a resource is not found, </w:delText>
              </w:r>
              <w:r w:rsidRPr="00AD3BBA">
                <w:rPr>
                  <w:rFonts w:ascii="Courier New" w:eastAsia="Times New Roman" w:hAnsi="Courier New" w:cs="Courier New"/>
                  <w:szCs w:val="17"/>
                </w:rPr>
                <w:delText>PUT</w:delText>
              </w:r>
              <w:r w:rsidRPr="009B474E">
                <w:rPr>
                  <w:rFonts w:asciiTheme="minorBidi" w:eastAsia="Times New Roman" w:hAnsiTheme="minorBidi" w:cstheme="minorBidi"/>
                  <w:szCs w:val="17"/>
                </w:rPr>
                <w:delText xml:space="preserve"> MUST return the status code “</w:delText>
              </w:r>
              <w:r w:rsidRPr="00AD3BBA">
                <w:rPr>
                  <w:rFonts w:ascii="Courier New" w:eastAsia="Times New Roman" w:hAnsi="Courier New" w:cs="Courier New"/>
                  <w:szCs w:val="17"/>
                </w:rPr>
                <w:delText>404 Not Found</w:delText>
              </w:r>
              <w:r w:rsidRPr="009B474E">
                <w:rPr>
                  <w:rFonts w:asciiTheme="minorBidi" w:eastAsia="Times New Roman" w:hAnsiTheme="minorBidi" w:cstheme="minorBidi"/>
                  <w:szCs w:val="17"/>
                </w:rPr>
                <w:delText>”.</w:delText>
              </w:r>
            </w:del>
          </w:p>
        </w:tc>
        <w:tc>
          <w:tcPr>
            <w:tcW w:w="2515" w:type="dxa"/>
          </w:tcPr>
          <w:p w14:paraId="01C03FF1" w14:textId="77777777" w:rsidR="005F3B68" w:rsidRPr="004211C8" w:rsidRDefault="005F3B68" w:rsidP="008745E1">
            <w:pPr>
              <w:pStyle w:val="NormalWeb"/>
              <w:spacing w:before="170" w:beforeAutospacing="0" w:after="170" w:afterAutospacing="0"/>
              <w:rPr>
                <w:del w:id="660" w:author="Author"/>
                <w:rFonts w:asciiTheme="minorBidi" w:hAnsiTheme="minorBidi" w:cstheme="minorBidi"/>
                <w:szCs w:val="17"/>
              </w:rPr>
            </w:pPr>
            <w:del w:id="661" w:author="Author">
              <w:r w:rsidRPr="004211C8">
                <w:rPr>
                  <w:rFonts w:asciiTheme="minorBidi" w:hAnsiTheme="minorBidi" w:cstheme="minorBidi"/>
                  <w:szCs w:val="17"/>
                </w:rPr>
                <w:delText>AJ, AX, AAJ, AAX</w:delText>
              </w:r>
            </w:del>
          </w:p>
        </w:tc>
      </w:tr>
      <w:tr w:rsidR="005F3B68" w:rsidRPr="00B67A3A" w14:paraId="3AF9DC85" w14:textId="77777777" w:rsidTr="00D35BA5">
        <w:trPr>
          <w:del w:id="662" w:author="Author"/>
        </w:trPr>
        <w:tc>
          <w:tcPr>
            <w:tcW w:w="1075" w:type="dxa"/>
          </w:tcPr>
          <w:p w14:paraId="090250B5" w14:textId="77777777" w:rsidR="005F3B68" w:rsidRPr="009B474E" w:rsidRDefault="005F3B68" w:rsidP="008745E1">
            <w:pPr>
              <w:pStyle w:val="NormalWeb"/>
              <w:spacing w:before="170" w:beforeAutospacing="0" w:after="170" w:afterAutospacing="0"/>
              <w:rPr>
                <w:del w:id="663" w:author="Author"/>
                <w:rFonts w:ascii="Arial" w:hAnsi="Arial" w:cs="Arial"/>
                <w:szCs w:val="17"/>
              </w:rPr>
            </w:pPr>
            <w:del w:id="664" w:author="Author">
              <w:r w:rsidRPr="009B474E">
                <w:rPr>
                  <w:rFonts w:ascii="Arial" w:eastAsia="Times New Roman" w:hAnsi="Arial" w:cs="Arial"/>
                  <w:szCs w:val="17"/>
                </w:rPr>
                <w:delText>[RSG-45]</w:delText>
              </w:r>
            </w:del>
          </w:p>
        </w:tc>
        <w:tc>
          <w:tcPr>
            <w:tcW w:w="5670" w:type="dxa"/>
          </w:tcPr>
          <w:p w14:paraId="38DED49F" w14:textId="77777777" w:rsidR="005F3B68" w:rsidRPr="009B474E" w:rsidRDefault="005F3B68" w:rsidP="008745E1">
            <w:pPr>
              <w:spacing w:line="276" w:lineRule="auto"/>
              <w:rPr>
                <w:del w:id="665" w:author="Author"/>
                <w:rFonts w:asciiTheme="minorBidi" w:eastAsia="Times New Roman" w:hAnsiTheme="minorBidi" w:cstheme="minorBidi"/>
                <w:szCs w:val="17"/>
              </w:rPr>
            </w:pPr>
            <w:del w:id="666" w:author="Author">
              <w:r w:rsidRPr="009B474E">
                <w:rPr>
                  <w:rFonts w:asciiTheme="minorBidi" w:eastAsia="Times New Roman" w:hAnsiTheme="minorBidi" w:cstheme="minorBidi"/>
                  <w:szCs w:val="17"/>
                </w:rPr>
                <w:delText xml:space="preserve">If a resource is updated successfully, </w:delText>
              </w:r>
              <w:r w:rsidRPr="00AD3BBA">
                <w:rPr>
                  <w:rFonts w:ascii="Courier New" w:eastAsia="Times New Roman" w:hAnsi="Courier New" w:cs="Courier New"/>
                  <w:szCs w:val="17"/>
                </w:rPr>
                <w:delText>PUT</w:delText>
              </w:r>
              <w:r w:rsidRPr="009B474E">
                <w:rPr>
                  <w:rFonts w:asciiTheme="minorBidi" w:eastAsia="Times New Roman" w:hAnsiTheme="minorBidi" w:cstheme="minorBidi"/>
                  <w:szCs w:val="17"/>
                </w:rPr>
                <w:delText xml:space="preserve"> MUST return the status code “</w:delText>
              </w:r>
              <w:r w:rsidRPr="00AD3BBA">
                <w:rPr>
                  <w:rFonts w:ascii="Courier New" w:eastAsia="Times New Roman" w:hAnsi="Courier New" w:cs="Courier New"/>
                  <w:szCs w:val="17"/>
                </w:rPr>
                <w:delText>200 OK</w:delText>
              </w:r>
              <w:r w:rsidRPr="009B474E">
                <w:rPr>
                  <w:rFonts w:asciiTheme="minorBidi" w:eastAsia="Times New Roman" w:hAnsiTheme="minorBidi" w:cstheme="minorBidi"/>
                  <w:szCs w:val="17"/>
                </w:rPr>
                <w:delText>” if the updated resource is returned or a “</w:delText>
              </w:r>
              <w:r w:rsidRPr="00AD3BBA">
                <w:rPr>
                  <w:rFonts w:ascii="Courier New" w:eastAsia="Times New Roman" w:hAnsi="Courier New" w:cs="Courier New"/>
                  <w:szCs w:val="17"/>
                </w:rPr>
                <w:delText>204 No Content</w:delText>
              </w:r>
              <w:r w:rsidRPr="009B474E">
                <w:rPr>
                  <w:rFonts w:asciiTheme="minorBidi" w:eastAsia="Times New Roman" w:hAnsiTheme="minorBidi" w:cstheme="minorBidi"/>
                  <w:szCs w:val="17"/>
                </w:rPr>
                <w:delText>” if it is not returned.</w:delText>
              </w:r>
            </w:del>
          </w:p>
        </w:tc>
        <w:tc>
          <w:tcPr>
            <w:tcW w:w="2515" w:type="dxa"/>
          </w:tcPr>
          <w:p w14:paraId="578F9953" w14:textId="77777777" w:rsidR="005F3B68" w:rsidRPr="004211C8" w:rsidRDefault="005F3B68" w:rsidP="008745E1">
            <w:pPr>
              <w:pStyle w:val="NormalWeb"/>
              <w:spacing w:before="170" w:beforeAutospacing="0" w:after="170" w:afterAutospacing="0"/>
              <w:rPr>
                <w:del w:id="667" w:author="Author"/>
                <w:rFonts w:asciiTheme="minorBidi" w:hAnsiTheme="minorBidi" w:cstheme="minorBidi"/>
                <w:szCs w:val="17"/>
              </w:rPr>
            </w:pPr>
            <w:del w:id="668" w:author="Author">
              <w:r w:rsidRPr="004211C8">
                <w:rPr>
                  <w:rFonts w:asciiTheme="minorBidi" w:hAnsiTheme="minorBidi" w:cstheme="minorBidi"/>
                  <w:szCs w:val="17"/>
                </w:rPr>
                <w:delText>AJ, AX, AAJ, AAX</w:delText>
              </w:r>
            </w:del>
          </w:p>
        </w:tc>
      </w:tr>
      <w:tr w:rsidR="005F3B68" w:rsidRPr="00B67A3A" w14:paraId="230FCAE4" w14:textId="77777777" w:rsidTr="00D35BA5">
        <w:trPr>
          <w:del w:id="669" w:author="Author"/>
        </w:trPr>
        <w:tc>
          <w:tcPr>
            <w:tcW w:w="1075" w:type="dxa"/>
          </w:tcPr>
          <w:p w14:paraId="1E8DAC37" w14:textId="77777777" w:rsidR="005F3B68" w:rsidRPr="009B474E" w:rsidRDefault="005F3B68" w:rsidP="008745E1">
            <w:pPr>
              <w:pStyle w:val="NormalWeb"/>
              <w:spacing w:before="170" w:beforeAutospacing="0" w:after="170" w:afterAutospacing="0"/>
              <w:rPr>
                <w:del w:id="670" w:author="Author"/>
                <w:rFonts w:ascii="Arial" w:hAnsi="Arial" w:cs="Arial"/>
                <w:szCs w:val="17"/>
              </w:rPr>
            </w:pPr>
            <w:del w:id="671" w:author="Author">
              <w:r w:rsidRPr="009B474E">
                <w:rPr>
                  <w:rFonts w:ascii="Arial" w:eastAsia="Times New Roman" w:hAnsi="Arial" w:cs="Arial"/>
                  <w:szCs w:val="17"/>
                </w:rPr>
                <w:delText>[RSG-46]</w:delText>
              </w:r>
            </w:del>
          </w:p>
        </w:tc>
        <w:tc>
          <w:tcPr>
            <w:tcW w:w="5670" w:type="dxa"/>
          </w:tcPr>
          <w:p w14:paraId="3C1481EA" w14:textId="77777777" w:rsidR="005F3B68" w:rsidRPr="009B474E" w:rsidRDefault="005F3B68" w:rsidP="008745E1">
            <w:pPr>
              <w:spacing w:line="276" w:lineRule="auto"/>
              <w:rPr>
                <w:del w:id="672" w:author="Author"/>
                <w:rFonts w:asciiTheme="minorBidi" w:eastAsia="Times New Roman" w:hAnsiTheme="minorBidi" w:cstheme="minorBidi"/>
                <w:szCs w:val="17"/>
              </w:rPr>
            </w:pPr>
            <w:del w:id="673" w:author="Author">
              <w:r w:rsidRPr="009B474E">
                <w:rPr>
                  <w:rFonts w:asciiTheme="minorBidi" w:eastAsia="Times New Roman" w:hAnsiTheme="minorBidi" w:cstheme="minorBidi"/>
                  <w:szCs w:val="17"/>
                </w:rPr>
                <w:delText xml:space="preserve">A </w:delText>
              </w:r>
              <w:r w:rsidRPr="00AD3BBA">
                <w:rPr>
                  <w:rFonts w:ascii="Courier New" w:eastAsia="Times New Roman" w:hAnsi="Courier New" w:cs="Courier New"/>
                  <w:szCs w:val="17"/>
                </w:rPr>
                <w:delText>PATCH</w:delText>
              </w:r>
              <w:r w:rsidRPr="009B474E">
                <w:rPr>
                  <w:rFonts w:asciiTheme="minorBidi" w:eastAsia="Times New Roman" w:hAnsiTheme="minorBidi" w:cstheme="minorBidi"/>
                  <w:szCs w:val="17"/>
                </w:rPr>
                <w:delText xml:space="preserve"> request MUST NOT be idempotent. </w:delText>
              </w:r>
            </w:del>
          </w:p>
        </w:tc>
        <w:tc>
          <w:tcPr>
            <w:tcW w:w="2515" w:type="dxa"/>
          </w:tcPr>
          <w:p w14:paraId="79C8AFDE" w14:textId="77777777" w:rsidR="005F3B68" w:rsidRPr="004211C8" w:rsidRDefault="005F3B68" w:rsidP="008745E1">
            <w:pPr>
              <w:pStyle w:val="NormalWeb"/>
              <w:spacing w:before="170" w:beforeAutospacing="0" w:after="170" w:afterAutospacing="0"/>
              <w:rPr>
                <w:del w:id="674" w:author="Author"/>
                <w:rFonts w:asciiTheme="minorBidi" w:hAnsiTheme="minorBidi" w:cstheme="minorBidi"/>
                <w:szCs w:val="17"/>
              </w:rPr>
            </w:pPr>
            <w:del w:id="675" w:author="Author">
              <w:r w:rsidRPr="004211C8">
                <w:rPr>
                  <w:rFonts w:asciiTheme="minorBidi" w:hAnsiTheme="minorBidi" w:cstheme="minorBidi"/>
                  <w:szCs w:val="17"/>
                </w:rPr>
                <w:delText>AJ, AX, AAJ, AAX</w:delText>
              </w:r>
            </w:del>
          </w:p>
        </w:tc>
      </w:tr>
      <w:tr w:rsidR="005F3B68" w:rsidRPr="00B67A3A" w14:paraId="0443533F" w14:textId="77777777" w:rsidTr="00D35BA5">
        <w:trPr>
          <w:del w:id="676" w:author="Author"/>
        </w:trPr>
        <w:tc>
          <w:tcPr>
            <w:tcW w:w="1075" w:type="dxa"/>
          </w:tcPr>
          <w:p w14:paraId="2FE74E64" w14:textId="77777777" w:rsidR="005F3B68" w:rsidRPr="009B474E" w:rsidRDefault="005F3B68" w:rsidP="008745E1">
            <w:pPr>
              <w:pStyle w:val="NormalWeb"/>
              <w:spacing w:before="170" w:beforeAutospacing="0" w:after="170" w:afterAutospacing="0"/>
              <w:rPr>
                <w:del w:id="677" w:author="Author"/>
                <w:rFonts w:ascii="Arial" w:hAnsi="Arial" w:cs="Arial"/>
                <w:szCs w:val="17"/>
              </w:rPr>
            </w:pPr>
            <w:del w:id="678" w:author="Author">
              <w:r w:rsidRPr="009B474E">
                <w:rPr>
                  <w:rFonts w:ascii="Arial" w:eastAsia="Times New Roman" w:hAnsi="Arial" w:cs="Arial"/>
                  <w:szCs w:val="17"/>
                </w:rPr>
                <w:delText>[RSG-48]</w:delText>
              </w:r>
            </w:del>
          </w:p>
        </w:tc>
        <w:tc>
          <w:tcPr>
            <w:tcW w:w="5670" w:type="dxa"/>
          </w:tcPr>
          <w:p w14:paraId="57B729B2" w14:textId="77777777" w:rsidR="005F3B68" w:rsidRPr="009B474E" w:rsidRDefault="005F3B68" w:rsidP="008745E1">
            <w:pPr>
              <w:spacing w:line="276" w:lineRule="auto"/>
              <w:rPr>
                <w:del w:id="679" w:author="Author"/>
                <w:rFonts w:asciiTheme="minorBidi" w:eastAsia="Times New Roman" w:hAnsiTheme="minorBidi" w:cstheme="minorBidi"/>
                <w:szCs w:val="17"/>
              </w:rPr>
            </w:pPr>
            <w:del w:id="680" w:author="Author">
              <w:r w:rsidRPr="009B474E">
                <w:rPr>
                  <w:rFonts w:asciiTheme="minorBidi" w:eastAsia="Times New Roman" w:hAnsiTheme="minorBidi" w:cstheme="minorBidi"/>
                  <w:szCs w:val="17"/>
                </w:rPr>
                <w:delText xml:space="preserve">If a resource is not found </w:delText>
              </w:r>
              <w:r w:rsidRPr="00AD3BBA">
                <w:rPr>
                  <w:rFonts w:ascii="Courier New" w:eastAsia="Times New Roman" w:hAnsi="Courier New" w:cs="Courier New"/>
                  <w:szCs w:val="17"/>
                </w:rPr>
                <w:delText>PATCH</w:delText>
              </w:r>
              <w:r w:rsidRPr="009B474E">
                <w:rPr>
                  <w:rFonts w:asciiTheme="minorBidi" w:eastAsia="Times New Roman" w:hAnsiTheme="minorBidi" w:cstheme="minorBidi"/>
                  <w:szCs w:val="17"/>
                </w:rPr>
                <w:delText xml:space="preserve"> MUST return the status code “</w:delText>
              </w:r>
              <w:r w:rsidRPr="00AD3BBA">
                <w:rPr>
                  <w:rFonts w:ascii="Courier New" w:eastAsia="Times New Roman" w:hAnsi="Courier New" w:cs="Courier New"/>
                  <w:szCs w:val="17"/>
                </w:rPr>
                <w:delText>404 Not Found</w:delText>
              </w:r>
              <w:r w:rsidRPr="009B474E">
                <w:rPr>
                  <w:rFonts w:asciiTheme="minorBidi" w:eastAsia="Times New Roman" w:hAnsiTheme="minorBidi" w:cstheme="minorBidi"/>
                  <w:szCs w:val="17"/>
                </w:rPr>
                <w:delText>”.</w:delText>
              </w:r>
            </w:del>
          </w:p>
        </w:tc>
        <w:tc>
          <w:tcPr>
            <w:tcW w:w="2515" w:type="dxa"/>
          </w:tcPr>
          <w:p w14:paraId="28C76390" w14:textId="77777777" w:rsidR="005F3B68" w:rsidRPr="004211C8" w:rsidRDefault="005F3B68" w:rsidP="008745E1">
            <w:pPr>
              <w:pStyle w:val="NormalWeb"/>
              <w:spacing w:before="170" w:beforeAutospacing="0" w:after="170" w:afterAutospacing="0"/>
              <w:rPr>
                <w:del w:id="681" w:author="Author"/>
                <w:rFonts w:asciiTheme="minorBidi" w:hAnsiTheme="minorBidi" w:cstheme="minorBidi"/>
                <w:szCs w:val="17"/>
              </w:rPr>
            </w:pPr>
            <w:del w:id="682" w:author="Author">
              <w:r w:rsidRPr="004211C8">
                <w:rPr>
                  <w:rFonts w:asciiTheme="minorBidi" w:hAnsiTheme="minorBidi" w:cstheme="minorBidi"/>
                  <w:szCs w:val="17"/>
                </w:rPr>
                <w:delText>AJ, AX, AAJ, AAX</w:delText>
              </w:r>
            </w:del>
          </w:p>
        </w:tc>
      </w:tr>
      <w:tr w:rsidR="005F3B68" w:rsidRPr="00B67A3A" w14:paraId="69438358" w14:textId="77777777" w:rsidTr="00D35BA5">
        <w:trPr>
          <w:del w:id="683" w:author="Author"/>
        </w:trPr>
        <w:tc>
          <w:tcPr>
            <w:tcW w:w="1075" w:type="dxa"/>
          </w:tcPr>
          <w:p w14:paraId="25DD59C0" w14:textId="77777777" w:rsidR="005F3B68" w:rsidRPr="009B474E" w:rsidRDefault="005F3B68" w:rsidP="008745E1">
            <w:pPr>
              <w:pStyle w:val="NormalWeb"/>
              <w:spacing w:before="170" w:beforeAutospacing="0" w:after="170" w:afterAutospacing="0"/>
              <w:rPr>
                <w:del w:id="684" w:author="Author"/>
                <w:rFonts w:ascii="Arial" w:hAnsi="Arial" w:cs="Arial"/>
                <w:szCs w:val="17"/>
              </w:rPr>
            </w:pPr>
            <w:del w:id="685" w:author="Author">
              <w:r w:rsidRPr="009B474E">
                <w:rPr>
                  <w:rFonts w:ascii="Arial" w:eastAsia="Times New Roman" w:hAnsi="Arial" w:cs="Arial"/>
                  <w:szCs w:val="17"/>
                </w:rPr>
                <w:delText>[RSJ-49]</w:delText>
              </w:r>
            </w:del>
          </w:p>
        </w:tc>
        <w:tc>
          <w:tcPr>
            <w:tcW w:w="5670" w:type="dxa"/>
          </w:tcPr>
          <w:p w14:paraId="37C8E7A1" w14:textId="77777777" w:rsidR="005F3B68" w:rsidRPr="009B474E" w:rsidRDefault="005F3B68" w:rsidP="008745E1">
            <w:pPr>
              <w:spacing w:line="276" w:lineRule="auto"/>
              <w:rPr>
                <w:del w:id="686" w:author="Author"/>
                <w:rFonts w:asciiTheme="minorBidi" w:hAnsiTheme="minorBidi" w:cstheme="minorBidi"/>
                <w:szCs w:val="17"/>
              </w:rPr>
            </w:pPr>
            <w:del w:id="687" w:author="Author">
              <w:r w:rsidRPr="009B474E">
                <w:rPr>
                  <w:rFonts w:asciiTheme="minorBidi" w:eastAsia="Times New Roman" w:hAnsiTheme="minorBidi" w:cstheme="minorBidi"/>
                  <w:szCs w:val="17"/>
                </w:rPr>
                <w:delText xml:space="preserve">If a Web API implements partial updates using </w:delText>
              </w:r>
              <w:r w:rsidRPr="00AD3BBA">
                <w:rPr>
                  <w:rFonts w:ascii="Courier New" w:eastAsia="Times New Roman" w:hAnsi="Courier New" w:cs="Courier New"/>
                  <w:szCs w:val="17"/>
                </w:rPr>
                <w:delText>PATCH</w:delText>
              </w:r>
              <w:r w:rsidRPr="009B474E">
                <w:rPr>
                  <w:rFonts w:asciiTheme="minorBidi" w:eastAsia="Times New Roman" w:hAnsiTheme="minorBidi" w:cstheme="minorBidi"/>
                  <w:szCs w:val="17"/>
                </w:rPr>
                <w:delText xml:space="preserve">, it MUST use the JSON Merge Patch format to describe the partial change set, as described in IETF RFC 7386 (by using the content type </w:delText>
              </w:r>
              <w:r w:rsidRPr="00733393">
                <w:rPr>
                  <w:rFonts w:ascii="Courier New" w:eastAsia="Times New Roman" w:hAnsi="Courier New" w:cs="Courier New"/>
                  <w:szCs w:val="17"/>
                </w:rPr>
                <w:delText>application/merge-patch+json</w:delText>
              </w:r>
              <w:r>
                <w:rPr>
                  <w:rFonts w:asciiTheme="minorBidi" w:eastAsia="Times New Roman" w:hAnsiTheme="minorBidi" w:cstheme="minorBidi"/>
                  <w:szCs w:val="17"/>
                </w:rPr>
                <w:delText>)</w:delText>
              </w:r>
              <w:r w:rsidRPr="009B474E">
                <w:rPr>
                  <w:rFonts w:asciiTheme="minorBidi" w:eastAsia="Times New Roman" w:hAnsiTheme="minorBidi" w:cstheme="minorBidi"/>
                  <w:szCs w:val="17"/>
                </w:rPr>
                <w:delText>.</w:delText>
              </w:r>
            </w:del>
          </w:p>
        </w:tc>
        <w:tc>
          <w:tcPr>
            <w:tcW w:w="2515" w:type="dxa"/>
          </w:tcPr>
          <w:p w14:paraId="316ACCE7" w14:textId="77777777" w:rsidR="005F3B68" w:rsidRPr="009B474E" w:rsidRDefault="005F3B68" w:rsidP="008745E1">
            <w:pPr>
              <w:pStyle w:val="NormalWeb"/>
              <w:spacing w:before="170" w:beforeAutospacing="0" w:after="170" w:afterAutospacing="0"/>
              <w:rPr>
                <w:del w:id="688" w:author="Author"/>
                <w:rFonts w:asciiTheme="minorBidi" w:hAnsiTheme="minorBidi" w:cstheme="minorBidi"/>
                <w:szCs w:val="17"/>
              </w:rPr>
            </w:pPr>
            <w:del w:id="689" w:author="Author">
              <w:r w:rsidRPr="009B474E">
                <w:rPr>
                  <w:rFonts w:asciiTheme="minorBidi" w:hAnsiTheme="minorBidi" w:cstheme="minorBidi"/>
                  <w:szCs w:val="17"/>
                </w:rPr>
                <w:delText>AJ, AAJ</w:delText>
              </w:r>
            </w:del>
          </w:p>
        </w:tc>
      </w:tr>
      <w:tr w:rsidR="005F3B68" w:rsidRPr="00B67A3A" w14:paraId="1E9AC046" w14:textId="77777777" w:rsidTr="00D35BA5">
        <w:trPr>
          <w:del w:id="690" w:author="Author"/>
        </w:trPr>
        <w:tc>
          <w:tcPr>
            <w:tcW w:w="1075" w:type="dxa"/>
          </w:tcPr>
          <w:p w14:paraId="5E12C778" w14:textId="77777777" w:rsidR="005F3B68" w:rsidRPr="009B474E" w:rsidRDefault="005F3B68" w:rsidP="008745E1">
            <w:pPr>
              <w:pStyle w:val="NormalWeb"/>
              <w:spacing w:before="170" w:beforeAutospacing="0" w:after="170" w:afterAutospacing="0"/>
              <w:rPr>
                <w:del w:id="691" w:author="Author"/>
                <w:rFonts w:ascii="Arial" w:hAnsi="Arial" w:cs="Arial"/>
                <w:szCs w:val="17"/>
              </w:rPr>
            </w:pPr>
            <w:del w:id="692" w:author="Author">
              <w:r w:rsidRPr="009B474E">
                <w:rPr>
                  <w:rFonts w:ascii="Arial" w:eastAsia="Times New Roman" w:hAnsi="Arial" w:cs="Arial"/>
                  <w:szCs w:val="17"/>
                </w:rPr>
                <w:delText>[RSG-50]</w:delText>
              </w:r>
            </w:del>
          </w:p>
        </w:tc>
        <w:tc>
          <w:tcPr>
            <w:tcW w:w="5670" w:type="dxa"/>
          </w:tcPr>
          <w:p w14:paraId="117B3424" w14:textId="77777777" w:rsidR="005F3B68" w:rsidRPr="009B474E" w:rsidRDefault="005F3B68" w:rsidP="008745E1">
            <w:pPr>
              <w:spacing w:line="276" w:lineRule="auto"/>
              <w:rPr>
                <w:del w:id="693" w:author="Author"/>
                <w:rFonts w:asciiTheme="minorBidi" w:eastAsia="Times New Roman" w:hAnsiTheme="minorBidi" w:cstheme="minorBidi"/>
                <w:szCs w:val="17"/>
              </w:rPr>
            </w:pPr>
            <w:del w:id="694" w:author="Author">
              <w:r w:rsidRPr="009B474E">
                <w:rPr>
                  <w:rFonts w:asciiTheme="minorBidi" w:eastAsia="Times New Roman" w:hAnsiTheme="minorBidi" w:cstheme="minorBidi"/>
                  <w:szCs w:val="17"/>
                </w:rPr>
                <w:delText xml:space="preserve">A </w:delText>
              </w:r>
              <w:r w:rsidRPr="00AD3BBA">
                <w:rPr>
                  <w:rFonts w:ascii="Courier New" w:eastAsia="Times New Roman" w:hAnsi="Courier New" w:cs="Courier New"/>
                  <w:szCs w:val="17"/>
                </w:rPr>
                <w:delText>DELETE</w:delText>
              </w:r>
              <w:r w:rsidRPr="009B474E">
                <w:rPr>
                  <w:rFonts w:asciiTheme="minorBidi" w:eastAsia="Times New Roman" w:hAnsiTheme="minorBidi" w:cstheme="minorBidi"/>
                  <w:szCs w:val="17"/>
                </w:rPr>
                <w:delText xml:space="preserve"> request MUST NOT be idempotent.</w:delText>
              </w:r>
            </w:del>
          </w:p>
        </w:tc>
        <w:tc>
          <w:tcPr>
            <w:tcW w:w="2515" w:type="dxa"/>
          </w:tcPr>
          <w:p w14:paraId="3E8C11FC" w14:textId="77777777" w:rsidR="005F3B68" w:rsidRPr="004211C8" w:rsidRDefault="005F3B68" w:rsidP="008745E1">
            <w:pPr>
              <w:pStyle w:val="NormalWeb"/>
              <w:spacing w:before="170" w:beforeAutospacing="0" w:after="170" w:afterAutospacing="0"/>
              <w:rPr>
                <w:del w:id="695" w:author="Author"/>
                <w:rFonts w:asciiTheme="minorBidi" w:hAnsiTheme="minorBidi" w:cstheme="minorBidi"/>
                <w:szCs w:val="17"/>
              </w:rPr>
            </w:pPr>
            <w:del w:id="696" w:author="Author">
              <w:r w:rsidRPr="004211C8">
                <w:rPr>
                  <w:rFonts w:asciiTheme="minorBidi" w:hAnsiTheme="minorBidi" w:cstheme="minorBidi"/>
                  <w:szCs w:val="17"/>
                </w:rPr>
                <w:delText>AJ, AX, AAJ, AAX</w:delText>
              </w:r>
            </w:del>
          </w:p>
        </w:tc>
      </w:tr>
      <w:tr w:rsidR="005F3B68" w:rsidRPr="00B67A3A" w14:paraId="2B2FCBC9" w14:textId="77777777" w:rsidTr="00D35BA5">
        <w:trPr>
          <w:del w:id="697" w:author="Author"/>
        </w:trPr>
        <w:tc>
          <w:tcPr>
            <w:tcW w:w="1075" w:type="dxa"/>
          </w:tcPr>
          <w:p w14:paraId="31CEFB19" w14:textId="77777777" w:rsidR="005F3B68" w:rsidRPr="009B474E" w:rsidRDefault="005F3B68" w:rsidP="008745E1">
            <w:pPr>
              <w:pStyle w:val="NormalWeb"/>
              <w:spacing w:before="170" w:beforeAutospacing="0" w:after="170" w:afterAutospacing="0"/>
              <w:rPr>
                <w:del w:id="698" w:author="Author"/>
                <w:rFonts w:ascii="Arial" w:hAnsi="Arial" w:cs="Arial"/>
                <w:szCs w:val="17"/>
              </w:rPr>
            </w:pPr>
            <w:del w:id="699" w:author="Author">
              <w:r w:rsidRPr="009B474E">
                <w:rPr>
                  <w:rFonts w:ascii="Arial" w:eastAsia="Times New Roman" w:hAnsi="Arial" w:cs="Arial"/>
                  <w:szCs w:val="17"/>
                </w:rPr>
                <w:delText>[RSG-51]</w:delText>
              </w:r>
            </w:del>
          </w:p>
        </w:tc>
        <w:tc>
          <w:tcPr>
            <w:tcW w:w="5670" w:type="dxa"/>
          </w:tcPr>
          <w:p w14:paraId="6C83B45D" w14:textId="77777777" w:rsidR="005F3B68" w:rsidRPr="009B474E" w:rsidRDefault="005F3B68" w:rsidP="008745E1">
            <w:pPr>
              <w:spacing w:line="276" w:lineRule="auto"/>
              <w:rPr>
                <w:del w:id="700" w:author="Author"/>
                <w:rFonts w:asciiTheme="minorBidi" w:eastAsia="Times New Roman" w:hAnsiTheme="minorBidi" w:cstheme="minorBidi"/>
                <w:szCs w:val="17"/>
              </w:rPr>
            </w:pPr>
            <w:del w:id="701" w:author="Author">
              <w:r w:rsidRPr="009B474E">
                <w:rPr>
                  <w:rFonts w:asciiTheme="minorBidi" w:eastAsia="Times New Roman" w:hAnsiTheme="minorBidi" w:cstheme="minorBidi"/>
                  <w:szCs w:val="17"/>
                </w:rPr>
                <w:delText xml:space="preserve">If a resource is not found, </w:delText>
              </w:r>
              <w:r w:rsidRPr="00AD3BBA">
                <w:rPr>
                  <w:rFonts w:ascii="Courier New" w:eastAsia="Times New Roman" w:hAnsi="Courier New" w:cs="Courier New"/>
                  <w:szCs w:val="17"/>
                </w:rPr>
                <w:delText>DELETE</w:delText>
              </w:r>
              <w:r w:rsidRPr="009B474E">
                <w:rPr>
                  <w:rFonts w:asciiTheme="minorBidi" w:eastAsia="Times New Roman" w:hAnsiTheme="minorBidi" w:cstheme="minorBidi"/>
                  <w:szCs w:val="17"/>
                </w:rPr>
                <w:delText xml:space="preserve"> MUST return the status code “</w:delText>
              </w:r>
              <w:r w:rsidRPr="00AD3BBA">
                <w:rPr>
                  <w:rFonts w:ascii="Courier New" w:eastAsia="Times New Roman" w:hAnsi="Courier New" w:cs="Courier New"/>
                  <w:szCs w:val="17"/>
                </w:rPr>
                <w:delText>404 Not Found</w:delText>
              </w:r>
              <w:r w:rsidRPr="009B474E">
                <w:rPr>
                  <w:rFonts w:asciiTheme="minorBidi" w:eastAsia="Times New Roman" w:hAnsiTheme="minorBidi" w:cstheme="minorBidi"/>
                  <w:szCs w:val="17"/>
                </w:rPr>
                <w:delText>”.</w:delText>
              </w:r>
            </w:del>
          </w:p>
        </w:tc>
        <w:tc>
          <w:tcPr>
            <w:tcW w:w="2515" w:type="dxa"/>
          </w:tcPr>
          <w:p w14:paraId="13AB3C2A" w14:textId="77777777" w:rsidR="005F3B68" w:rsidRPr="004211C8" w:rsidRDefault="005F3B68" w:rsidP="008745E1">
            <w:pPr>
              <w:pStyle w:val="NormalWeb"/>
              <w:spacing w:before="170" w:beforeAutospacing="0" w:after="170" w:afterAutospacing="0"/>
              <w:rPr>
                <w:del w:id="702" w:author="Author"/>
                <w:rFonts w:asciiTheme="minorBidi" w:hAnsiTheme="minorBidi" w:cstheme="minorBidi"/>
                <w:szCs w:val="17"/>
              </w:rPr>
            </w:pPr>
            <w:del w:id="703" w:author="Author">
              <w:r w:rsidRPr="004211C8">
                <w:rPr>
                  <w:rFonts w:asciiTheme="minorBidi" w:hAnsiTheme="minorBidi" w:cstheme="minorBidi"/>
                  <w:szCs w:val="17"/>
                </w:rPr>
                <w:delText>AJ, AX, AAJ, AAX</w:delText>
              </w:r>
            </w:del>
          </w:p>
        </w:tc>
      </w:tr>
      <w:tr w:rsidR="005F3B68" w:rsidRPr="00B67A3A" w14:paraId="4F363D7F" w14:textId="77777777" w:rsidTr="00D35BA5">
        <w:trPr>
          <w:del w:id="704" w:author="Author"/>
        </w:trPr>
        <w:tc>
          <w:tcPr>
            <w:tcW w:w="1075" w:type="dxa"/>
          </w:tcPr>
          <w:p w14:paraId="63A99E28" w14:textId="77777777" w:rsidR="005F3B68" w:rsidRPr="009B474E" w:rsidRDefault="005F3B68" w:rsidP="008745E1">
            <w:pPr>
              <w:pStyle w:val="NormalWeb"/>
              <w:spacing w:before="170" w:beforeAutospacing="0" w:after="170" w:afterAutospacing="0"/>
              <w:rPr>
                <w:del w:id="705" w:author="Author"/>
                <w:rFonts w:ascii="Arial" w:hAnsi="Arial" w:cs="Arial"/>
                <w:szCs w:val="17"/>
              </w:rPr>
            </w:pPr>
            <w:del w:id="706" w:author="Author">
              <w:r w:rsidRPr="009B474E">
                <w:rPr>
                  <w:rFonts w:ascii="Arial" w:eastAsia="Times New Roman" w:hAnsi="Arial" w:cs="Arial"/>
                  <w:szCs w:val="17"/>
                </w:rPr>
                <w:delText>[RSG-52]</w:delText>
              </w:r>
            </w:del>
          </w:p>
        </w:tc>
        <w:tc>
          <w:tcPr>
            <w:tcW w:w="5670" w:type="dxa"/>
          </w:tcPr>
          <w:p w14:paraId="7D2550F3" w14:textId="77777777" w:rsidR="005F3B68" w:rsidRPr="009B474E" w:rsidRDefault="005F3B68" w:rsidP="008745E1">
            <w:pPr>
              <w:spacing w:line="276" w:lineRule="auto"/>
              <w:rPr>
                <w:del w:id="707" w:author="Author"/>
                <w:rFonts w:asciiTheme="minorBidi" w:eastAsia="Times New Roman" w:hAnsiTheme="minorBidi" w:cstheme="minorBidi"/>
                <w:szCs w:val="17"/>
              </w:rPr>
            </w:pPr>
            <w:del w:id="708" w:author="Author">
              <w:r w:rsidRPr="009B474E">
                <w:rPr>
                  <w:rFonts w:asciiTheme="minorBidi" w:eastAsia="Times New Roman" w:hAnsiTheme="minorBidi" w:cstheme="minorBidi"/>
                  <w:szCs w:val="17"/>
                </w:rPr>
                <w:delText xml:space="preserve">If a resource is deleted successfully, </w:delText>
              </w:r>
              <w:r w:rsidRPr="00AD3BBA">
                <w:rPr>
                  <w:rFonts w:ascii="Courier New" w:eastAsia="Times New Roman" w:hAnsi="Courier New" w:cs="Courier New"/>
                  <w:szCs w:val="17"/>
                </w:rPr>
                <w:delText>DELETE</w:delText>
              </w:r>
              <w:r w:rsidRPr="009B474E">
                <w:rPr>
                  <w:rFonts w:asciiTheme="minorBidi" w:eastAsia="Times New Roman" w:hAnsiTheme="minorBidi" w:cstheme="minorBidi"/>
                  <w:szCs w:val="17"/>
                </w:rPr>
                <w:delText xml:space="preserve"> MUST return the status “</w:delText>
              </w:r>
              <w:r w:rsidRPr="00AD3BBA">
                <w:rPr>
                  <w:rFonts w:ascii="Courier New" w:eastAsia="Times New Roman" w:hAnsi="Courier New" w:cs="Courier New"/>
                  <w:szCs w:val="17"/>
                </w:rPr>
                <w:delText>200 OK</w:delText>
              </w:r>
              <w:r w:rsidRPr="009B474E">
                <w:rPr>
                  <w:rFonts w:asciiTheme="minorBidi" w:eastAsia="Times New Roman" w:hAnsiTheme="minorBidi" w:cstheme="minorBidi"/>
                  <w:szCs w:val="17"/>
                </w:rPr>
                <w:delText>” if the deleted resource is returned or “</w:delText>
              </w:r>
              <w:r w:rsidRPr="00AD3BBA">
                <w:rPr>
                  <w:rFonts w:ascii="Courier New" w:eastAsia="Times New Roman" w:hAnsi="Courier New" w:cs="Courier New"/>
                  <w:szCs w:val="17"/>
                </w:rPr>
                <w:delText>204 No Content</w:delText>
              </w:r>
              <w:r w:rsidRPr="009B474E">
                <w:rPr>
                  <w:rFonts w:asciiTheme="minorBidi" w:eastAsia="Times New Roman" w:hAnsiTheme="minorBidi" w:cstheme="minorBidi"/>
                  <w:szCs w:val="17"/>
                </w:rPr>
                <w:delText>” if it is not returned.</w:delText>
              </w:r>
            </w:del>
          </w:p>
        </w:tc>
        <w:tc>
          <w:tcPr>
            <w:tcW w:w="2515" w:type="dxa"/>
          </w:tcPr>
          <w:p w14:paraId="1B9F741D" w14:textId="77777777" w:rsidR="005F3B68" w:rsidRPr="004211C8" w:rsidRDefault="005F3B68" w:rsidP="008745E1">
            <w:pPr>
              <w:pStyle w:val="NormalWeb"/>
              <w:spacing w:before="170" w:beforeAutospacing="0" w:after="170" w:afterAutospacing="0"/>
              <w:rPr>
                <w:del w:id="709" w:author="Author"/>
                <w:rFonts w:asciiTheme="minorBidi" w:hAnsiTheme="minorBidi" w:cstheme="minorBidi"/>
                <w:szCs w:val="17"/>
              </w:rPr>
            </w:pPr>
            <w:del w:id="710" w:author="Author">
              <w:r w:rsidRPr="004211C8">
                <w:rPr>
                  <w:rFonts w:asciiTheme="minorBidi" w:hAnsiTheme="minorBidi" w:cstheme="minorBidi"/>
                  <w:szCs w:val="17"/>
                </w:rPr>
                <w:delText>AJ, AX, AAJ, AAX</w:delText>
              </w:r>
            </w:del>
          </w:p>
        </w:tc>
      </w:tr>
      <w:tr w:rsidR="005F3B68" w:rsidRPr="00B67A3A" w14:paraId="0BDD0484" w14:textId="77777777" w:rsidTr="00D35BA5">
        <w:trPr>
          <w:del w:id="711" w:author="Author"/>
        </w:trPr>
        <w:tc>
          <w:tcPr>
            <w:tcW w:w="1075" w:type="dxa"/>
          </w:tcPr>
          <w:p w14:paraId="6EE21D7B" w14:textId="77777777" w:rsidR="005F3B68" w:rsidRPr="009B474E" w:rsidRDefault="005F3B68" w:rsidP="008745E1">
            <w:pPr>
              <w:pStyle w:val="NormalWeb"/>
              <w:spacing w:before="170" w:beforeAutospacing="0" w:after="170" w:afterAutospacing="0"/>
              <w:rPr>
                <w:del w:id="712" w:author="Author"/>
                <w:rFonts w:ascii="Arial" w:hAnsi="Arial" w:cs="Arial"/>
                <w:szCs w:val="17"/>
              </w:rPr>
            </w:pPr>
            <w:del w:id="713" w:author="Author">
              <w:r w:rsidRPr="009B474E">
                <w:rPr>
                  <w:rFonts w:ascii="Arial" w:hAnsi="Arial" w:cs="Arial"/>
                  <w:szCs w:val="17"/>
                </w:rPr>
                <w:delText>[</w:delText>
              </w:r>
              <w:r w:rsidRPr="009B474E">
                <w:rPr>
                  <w:rFonts w:ascii="Arial" w:eastAsia="Times New Roman" w:hAnsi="Arial" w:cs="Arial"/>
                  <w:szCs w:val="17"/>
                </w:rPr>
                <w:delText>RSG-53]</w:delText>
              </w:r>
            </w:del>
          </w:p>
        </w:tc>
        <w:tc>
          <w:tcPr>
            <w:tcW w:w="5670" w:type="dxa"/>
          </w:tcPr>
          <w:p w14:paraId="7391EA8C" w14:textId="77777777" w:rsidR="005F3B68" w:rsidRPr="009B474E" w:rsidRDefault="005F3B68" w:rsidP="008745E1">
            <w:pPr>
              <w:pStyle w:val="NormalWeb"/>
              <w:spacing w:before="170" w:beforeAutospacing="0" w:after="170" w:afterAutospacing="0" w:line="276" w:lineRule="auto"/>
              <w:rPr>
                <w:del w:id="714" w:author="Author"/>
                <w:rFonts w:asciiTheme="minorBidi" w:eastAsia="Times New Roman" w:hAnsiTheme="minorBidi" w:cstheme="minorBidi"/>
                <w:szCs w:val="17"/>
              </w:rPr>
            </w:pPr>
            <w:del w:id="715" w:author="Author">
              <w:r w:rsidRPr="009B474E">
                <w:rPr>
                  <w:rFonts w:asciiTheme="minorBidi" w:eastAsia="Times New Roman" w:hAnsiTheme="minorBidi" w:cstheme="minorBidi"/>
                  <w:szCs w:val="17"/>
                </w:rPr>
                <w:delText xml:space="preserve">The final recipient is either the origin server or the first proxy or gateway to receive a Max-Forwards value of zero in the request. A </w:delText>
              </w:r>
              <w:r w:rsidRPr="00AD3BBA">
                <w:rPr>
                  <w:rFonts w:ascii="Courier New" w:eastAsia="Times New Roman" w:hAnsi="Courier New" w:cs="Courier New"/>
                  <w:szCs w:val="17"/>
                </w:rPr>
                <w:delText>TRACE</w:delText>
              </w:r>
              <w:r w:rsidRPr="009B474E">
                <w:rPr>
                  <w:rFonts w:asciiTheme="minorBidi" w:eastAsia="Times New Roman" w:hAnsiTheme="minorBidi" w:cstheme="minorBidi"/>
                  <w:szCs w:val="17"/>
                </w:rPr>
                <w:delText xml:space="preserve"> request MUST NOT include a body.</w:delText>
              </w:r>
            </w:del>
          </w:p>
        </w:tc>
        <w:tc>
          <w:tcPr>
            <w:tcW w:w="2515" w:type="dxa"/>
          </w:tcPr>
          <w:p w14:paraId="3FDFE83B" w14:textId="77777777" w:rsidR="005F3B68" w:rsidRPr="004211C8" w:rsidRDefault="005F3B68" w:rsidP="008745E1">
            <w:pPr>
              <w:pStyle w:val="NormalWeb"/>
              <w:spacing w:before="170" w:beforeAutospacing="0" w:after="170" w:afterAutospacing="0"/>
              <w:rPr>
                <w:del w:id="716" w:author="Author"/>
                <w:rFonts w:asciiTheme="minorBidi" w:hAnsiTheme="minorBidi" w:cstheme="minorBidi"/>
                <w:szCs w:val="17"/>
              </w:rPr>
            </w:pPr>
            <w:del w:id="717" w:author="Author">
              <w:r w:rsidRPr="004211C8">
                <w:rPr>
                  <w:rFonts w:asciiTheme="minorBidi" w:hAnsiTheme="minorBidi" w:cstheme="minorBidi"/>
                  <w:szCs w:val="17"/>
                </w:rPr>
                <w:delText>AJ, AX, AAJ, AAX</w:delText>
              </w:r>
            </w:del>
          </w:p>
        </w:tc>
      </w:tr>
      <w:tr w:rsidR="005F3B68" w:rsidRPr="00B67A3A" w14:paraId="76052C31" w14:textId="77777777" w:rsidTr="00D35BA5">
        <w:trPr>
          <w:del w:id="718" w:author="Author"/>
        </w:trPr>
        <w:tc>
          <w:tcPr>
            <w:tcW w:w="1075" w:type="dxa"/>
          </w:tcPr>
          <w:p w14:paraId="3902F0B4" w14:textId="77777777" w:rsidR="005F3B68" w:rsidRPr="009B474E" w:rsidRDefault="005F3B68" w:rsidP="008745E1">
            <w:pPr>
              <w:pStyle w:val="NormalWeb"/>
              <w:spacing w:before="170" w:beforeAutospacing="0" w:after="170" w:afterAutospacing="0"/>
              <w:rPr>
                <w:del w:id="719" w:author="Author"/>
                <w:rFonts w:ascii="Arial" w:hAnsi="Arial" w:cs="Arial"/>
                <w:szCs w:val="17"/>
              </w:rPr>
            </w:pPr>
            <w:del w:id="720" w:author="Author">
              <w:r w:rsidRPr="009B474E">
                <w:rPr>
                  <w:rFonts w:ascii="Arial" w:hAnsi="Arial" w:cs="Arial"/>
                  <w:szCs w:val="17"/>
                </w:rPr>
                <w:delText>[</w:delText>
              </w:r>
              <w:r w:rsidRPr="009B474E">
                <w:rPr>
                  <w:rFonts w:ascii="Arial" w:eastAsia="Times New Roman" w:hAnsi="Arial" w:cs="Arial"/>
                  <w:szCs w:val="17"/>
                </w:rPr>
                <w:delText>RSG</w:delText>
              </w:r>
              <w:r w:rsidRPr="009B474E">
                <w:rPr>
                  <w:rFonts w:ascii="Arial" w:hAnsi="Arial" w:cs="Arial"/>
                  <w:szCs w:val="17"/>
                </w:rPr>
                <w:delText>-54]</w:delText>
              </w:r>
            </w:del>
          </w:p>
        </w:tc>
        <w:tc>
          <w:tcPr>
            <w:tcW w:w="5670" w:type="dxa"/>
          </w:tcPr>
          <w:p w14:paraId="40D8FE6F" w14:textId="77777777" w:rsidR="005F3B68" w:rsidRPr="009B474E" w:rsidRDefault="005F3B68" w:rsidP="008745E1">
            <w:pPr>
              <w:pStyle w:val="NormalWeb"/>
              <w:spacing w:before="170" w:beforeAutospacing="0" w:after="170" w:afterAutospacing="0" w:line="276" w:lineRule="auto"/>
              <w:rPr>
                <w:del w:id="721" w:author="Author"/>
                <w:rFonts w:asciiTheme="minorBidi" w:hAnsiTheme="minorBidi" w:cstheme="minorBidi"/>
                <w:szCs w:val="17"/>
              </w:rPr>
            </w:pPr>
            <w:del w:id="722" w:author="Author">
              <w:r w:rsidRPr="009B474E">
                <w:rPr>
                  <w:rFonts w:asciiTheme="minorBidi" w:hAnsiTheme="minorBidi" w:cstheme="minorBidi"/>
                  <w:szCs w:val="17"/>
                </w:rPr>
                <w:delText xml:space="preserve">A </w:delText>
              </w:r>
              <w:r w:rsidRPr="00AD3BBA">
                <w:rPr>
                  <w:rFonts w:ascii="Courier New" w:eastAsia="Times New Roman" w:hAnsi="Courier New" w:cs="Courier New"/>
                  <w:szCs w:val="17"/>
                </w:rPr>
                <w:delText>TRACE</w:delText>
              </w:r>
              <w:r w:rsidRPr="009B474E">
                <w:rPr>
                  <w:rFonts w:asciiTheme="minorBidi" w:hAnsiTheme="minorBidi" w:cstheme="minorBidi"/>
                  <w:szCs w:val="17"/>
                </w:rPr>
                <w:delText xml:space="preserve"> request MUST NOT be idempotent.</w:delText>
              </w:r>
            </w:del>
          </w:p>
        </w:tc>
        <w:tc>
          <w:tcPr>
            <w:tcW w:w="2515" w:type="dxa"/>
          </w:tcPr>
          <w:p w14:paraId="5FA5C861" w14:textId="77777777" w:rsidR="005F3B68" w:rsidRPr="004211C8" w:rsidRDefault="005F3B68" w:rsidP="008745E1">
            <w:pPr>
              <w:pStyle w:val="NormalWeb"/>
              <w:spacing w:before="170" w:beforeAutospacing="0" w:after="170" w:afterAutospacing="0"/>
              <w:rPr>
                <w:del w:id="723" w:author="Author"/>
                <w:rFonts w:asciiTheme="minorBidi" w:hAnsiTheme="minorBidi" w:cstheme="minorBidi"/>
                <w:szCs w:val="17"/>
              </w:rPr>
            </w:pPr>
            <w:del w:id="724" w:author="Author">
              <w:r w:rsidRPr="004211C8">
                <w:rPr>
                  <w:rFonts w:asciiTheme="minorBidi" w:hAnsiTheme="minorBidi" w:cstheme="minorBidi"/>
                  <w:szCs w:val="17"/>
                </w:rPr>
                <w:delText>AJ, AX, AAJ, AAX</w:delText>
              </w:r>
            </w:del>
          </w:p>
        </w:tc>
      </w:tr>
      <w:tr w:rsidR="005F3B68" w:rsidRPr="00B67A3A" w14:paraId="401B3F1F" w14:textId="77777777" w:rsidTr="00D35BA5">
        <w:trPr>
          <w:del w:id="725" w:author="Author"/>
        </w:trPr>
        <w:tc>
          <w:tcPr>
            <w:tcW w:w="1075" w:type="dxa"/>
          </w:tcPr>
          <w:p w14:paraId="3F7D56C7" w14:textId="77777777" w:rsidR="005F3B68" w:rsidRPr="009B474E" w:rsidRDefault="005F3B68" w:rsidP="008745E1">
            <w:pPr>
              <w:pStyle w:val="NormalWeb"/>
              <w:spacing w:before="170" w:beforeAutospacing="0" w:after="170" w:afterAutospacing="0"/>
              <w:rPr>
                <w:del w:id="726" w:author="Author"/>
                <w:rFonts w:ascii="Arial" w:hAnsi="Arial" w:cs="Arial"/>
                <w:szCs w:val="17"/>
              </w:rPr>
            </w:pPr>
            <w:del w:id="727" w:author="Author">
              <w:r w:rsidRPr="009B474E">
                <w:rPr>
                  <w:rFonts w:ascii="Arial" w:hAnsi="Arial" w:cs="Arial"/>
                  <w:szCs w:val="17"/>
                </w:rPr>
                <w:delText>[</w:delText>
              </w:r>
              <w:r w:rsidRPr="009B474E">
                <w:rPr>
                  <w:rFonts w:ascii="Arial" w:eastAsia="Times New Roman" w:hAnsi="Arial" w:cs="Arial"/>
                  <w:szCs w:val="17"/>
                </w:rPr>
                <w:delText>RSG</w:delText>
              </w:r>
              <w:r w:rsidRPr="009B474E">
                <w:rPr>
                  <w:rFonts w:ascii="Arial" w:hAnsi="Arial" w:cs="Arial"/>
                  <w:szCs w:val="17"/>
                </w:rPr>
                <w:delText>-55]</w:delText>
              </w:r>
            </w:del>
          </w:p>
        </w:tc>
        <w:tc>
          <w:tcPr>
            <w:tcW w:w="5670" w:type="dxa"/>
          </w:tcPr>
          <w:p w14:paraId="4676D740" w14:textId="77777777" w:rsidR="005F3B68" w:rsidRPr="009B474E" w:rsidRDefault="005F3B68" w:rsidP="008745E1">
            <w:pPr>
              <w:pStyle w:val="NormalWeb"/>
              <w:spacing w:before="170" w:beforeAutospacing="0" w:after="170" w:afterAutospacing="0" w:line="276" w:lineRule="auto"/>
              <w:rPr>
                <w:del w:id="728" w:author="Author"/>
                <w:rFonts w:asciiTheme="minorBidi" w:hAnsiTheme="minorBidi" w:cstheme="minorBidi"/>
                <w:szCs w:val="17"/>
              </w:rPr>
            </w:pPr>
            <w:del w:id="729" w:author="Author">
              <w:r w:rsidRPr="009B474E">
                <w:rPr>
                  <w:rFonts w:asciiTheme="minorBidi" w:hAnsiTheme="minorBidi" w:cstheme="minorBidi"/>
                  <w:szCs w:val="17"/>
                </w:rPr>
                <w:delText xml:space="preserve">The value of the </w:delText>
              </w:r>
              <w:r w:rsidRPr="00AD3BBA">
                <w:rPr>
                  <w:rFonts w:ascii="Courier New" w:eastAsia="Times New Roman" w:hAnsi="Courier New" w:cs="Courier New"/>
                  <w:szCs w:val="17"/>
                </w:rPr>
                <w:delText>Via</w:delText>
              </w:r>
              <w:r w:rsidRPr="009B474E">
                <w:rPr>
                  <w:rFonts w:asciiTheme="minorBidi" w:hAnsiTheme="minorBidi" w:cstheme="minorBidi"/>
                  <w:szCs w:val="17"/>
                </w:rPr>
                <w:delText xml:space="preserve"> HTTP header field MUST act to track the request chain. </w:delText>
              </w:r>
            </w:del>
          </w:p>
        </w:tc>
        <w:tc>
          <w:tcPr>
            <w:tcW w:w="2515" w:type="dxa"/>
          </w:tcPr>
          <w:p w14:paraId="582C8C9D" w14:textId="77777777" w:rsidR="005F3B68" w:rsidRPr="004211C8" w:rsidRDefault="005F3B68" w:rsidP="008745E1">
            <w:pPr>
              <w:pStyle w:val="NormalWeb"/>
              <w:spacing w:before="170" w:beforeAutospacing="0" w:after="170" w:afterAutospacing="0"/>
              <w:rPr>
                <w:del w:id="730" w:author="Author"/>
                <w:rFonts w:asciiTheme="minorBidi" w:hAnsiTheme="minorBidi" w:cstheme="minorBidi"/>
                <w:szCs w:val="17"/>
              </w:rPr>
            </w:pPr>
            <w:del w:id="731" w:author="Author">
              <w:r w:rsidRPr="004211C8">
                <w:rPr>
                  <w:rFonts w:asciiTheme="minorBidi" w:hAnsiTheme="minorBidi" w:cstheme="minorBidi"/>
                  <w:szCs w:val="17"/>
                </w:rPr>
                <w:delText>AJ, AX, AAJ, AAX</w:delText>
              </w:r>
            </w:del>
          </w:p>
        </w:tc>
      </w:tr>
      <w:tr w:rsidR="005F3B68" w:rsidRPr="00B67A3A" w14:paraId="3EEB3E97" w14:textId="77777777" w:rsidTr="00D35BA5">
        <w:trPr>
          <w:del w:id="732" w:author="Author"/>
        </w:trPr>
        <w:tc>
          <w:tcPr>
            <w:tcW w:w="1075" w:type="dxa"/>
          </w:tcPr>
          <w:p w14:paraId="70516B2A" w14:textId="77777777" w:rsidR="005F3B68" w:rsidRPr="009B474E" w:rsidRDefault="005F3B68" w:rsidP="008745E1">
            <w:pPr>
              <w:pStyle w:val="NormalWeb"/>
              <w:spacing w:before="170" w:beforeAutospacing="0" w:after="170" w:afterAutospacing="0"/>
              <w:rPr>
                <w:del w:id="733" w:author="Author"/>
                <w:rFonts w:ascii="Arial" w:hAnsi="Arial" w:cs="Arial"/>
                <w:szCs w:val="17"/>
              </w:rPr>
            </w:pPr>
            <w:del w:id="734" w:author="Author">
              <w:r w:rsidRPr="009B474E">
                <w:rPr>
                  <w:rFonts w:ascii="Arial" w:hAnsi="Arial" w:cs="Arial"/>
                  <w:szCs w:val="17"/>
                </w:rPr>
                <w:delText>[</w:delText>
              </w:r>
              <w:r w:rsidRPr="009B474E">
                <w:rPr>
                  <w:rFonts w:ascii="Arial" w:eastAsia="Times New Roman" w:hAnsi="Arial" w:cs="Arial"/>
                  <w:szCs w:val="17"/>
                </w:rPr>
                <w:delText>RSG</w:delText>
              </w:r>
              <w:r w:rsidRPr="009B474E">
                <w:rPr>
                  <w:rFonts w:ascii="Arial" w:hAnsi="Arial" w:cs="Arial"/>
                  <w:szCs w:val="17"/>
                </w:rPr>
                <w:delText>-56]</w:delText>
              </w:r>
            </w:del>
          </w:p>
        </w:tc>
        <w:tc>
          <w:tcPr>
            <w:tcW w:w="5670" w:type="dxa"/>
          </w:tcPr>
          <w:p w14:paraId="7E892177" w14:textId="77777777" w:rsidR="005F3B68" w:rsidRPr="009B474E" w:rsidRDefault="005F3B68" w:rsidP="008745E1">
            <w:pPr>
              <w:pStyle w:val="NormalWeb"/>
              <w:spacing w:before="170" w:beforeAutospacing="0" w:after="170" w:afterAutospacing="0" w:line="276" w:lineRule="auto"/>
              <w:rPr>
                <w:del w:id="735" w:author="Author"/>
                <w:rFonts w:asciiTheme="minorBidi" w:hAnsiTheme="minorBidi" w:cstheme="minorBidi"/>
                <w:szCs w:val="17"/>
              </w:rPr>
            </w:pPr>
            <w:del w:id="736" w:author="Author">
              <w:r w:rsidRPr="009B474E">
                <w:rPr>
                  <w:rFonts w:asciiTheme="minorBidi" w:hAnsiTheme="minorBidi" w:cstheme="minorBidi"/>
                  <w:szCs w:val="17"/>
                </w:rPr>
                <w:delText>The Max-Forwards HTTP header field MUST be used to allow the client to limit the length of the request chain.</w:delText>
              </w:r>
            </w:del>
          </w:p>
        </w:tc>
        <w:tc>
          <w:tcPr>
            <w:tcW w:w="2515" w:type="dxa"/>
          </w:tcPr>
          <w:p w14:paraId="6DD5D221" w14:textId="77777777" w:rsidR="005F3B68" w:rsidRPr="004211C8" w:rsidRDefault="005F3B68" w:rsidP="008745E1">
            <w:pPr>
              <w:pStyle w:val="NormalWeb"/>
              <w:spacing w:before="170" w:beforeAutospacing="0" w:after="170" w:afterAutospacing="0"/>
              <w:rPr>
                <w:del w:id="737" w:author="Author"/>
                <w:rFonts w:asciiTheme="minorBidi" w:hAnsiTheme="minorBidi" w:cstheme="minorBidi"/>
                <w:szCs w:val="17"/>
              </w:rPr>
            </w:pPr>
            <w:del w:id="738" w:author="Author">
              <w:r w:rsidRPr="004211C8">
                <w:rPr>
                  <w:rFonts w:asciiTheme="minorBidi" w:hAnsiTheme="minorBidi" w:cstheme="minorBidi"/>
                  <w:szCs w:val="17"/>
                </w:rPr>
                <w:delText>AJ, AX, AAJ, AAX</w:delText>
              </w:r>
            </w:del>
          </w:p>
        </w:tc>
      </w:tr>
      <w:tr w:rsidR="005F3B68" w:rsidRPr="00B67A3A" w14:paraId="319F65B7" w14:textId="77777777" w:rsidTr="00D35BA5">
        <w:trPr>
          <w:del w:id="739" w:author="Author"/>
        </w:trPr>
        <w:tc>
          <w:tcPr>
            <w:tcW w:w="1075" w:type="dxa"/>
          </w:tcPr>
          <w:p w14:paraId="61CCF168" w14:textId="77777777" w:rsidR="005F3B68" w:rsidRPr="009B474E" w:rsidRDefault="005F3B68" w:rsidP="008745E1">
            <w:pPr>
              <w:pStyle w:val="NormalWeb"/>
              <w:spacing w:before="170" w:beforeAutospacing="0" w:after="170" w:afterAutospacing="0"/>
              <w:rPr>
                <w:del w:id="740" w:author="Author"/>
                <w:rFonts w:ascii="Arial" w:hAnsi="Arial" w:cs="Arial"/>
                <w:szCs w:val="17"/>
              </w:rPr>
            </w:pPr>
            <w:del w:id="741" w:author="Author">
              <w:r w:rsidRPr="009B474E">
                <w:rPr>
                  <w:rFonts w:ascii="Arial" w:hAnsi="Arial" w:cs="Arial"/>
                  <w:szCs w:val="17"/>
                </w:rPr>
                <w:delText>[</w:delText>
              </w:r>
              <w:r w:rsidRPr="009B474E">
                <w:rPr>
                  <w:rFonts w:ascii="Arial" w:eastAsia="Times New Roman" w:hAnsi="Arial" w:cs="Arial"/>
                  <w:szCs w:val="17"/>
                </w:rPr>
                <w:delText>RSG</w:delText>
              </w:r>
              <w:r w:rsidRPr="009B474E">
                <w:rPr>
                  <w:rFonts w:ascii="Arial" w:hAnsi="Arial" w:cs="Arial"/>
                  <w:szCs w:val="17"/>
                </w:rPr>
                <w:delText>-58]</w:delText>
              </w:r>
            </w:del>
          </w:p>
        </w:tc>
        <w:tc>
          <w:tcPr>
            <w:tcW w:w="5670" w:type="dxa"/>
          </w:tcPr>
          <w:p w14:paraId="0E5618B9" w14:textId="77777777" w:rsidR="005F3B68" w:rsidRPr="009B474E" w:rsidRDefault="005F3B68" w:rsidP="008745E1">
            <w:pPr>
              <w:pStyle w:val="NormalWeb"/>
              <w:spacing w:before="170" w:beforeAutospacing="0" w:after="170" w:afterAutospacing="0" w:line="276" w:lineRule="auto"/>
              <w:rPr>
                <w:del w:id="742" w:author="Author"/>
                <w:rFonts w:asciiTheme="minorBidi" w:hAnsiTheme="minorBidi" w:cstheme="minorBidi"/>
                <w:szCs w:val="17"/>
              </w:rPr>
            </w:pPr>
            <w:del w:id="743" w:author="Author">
              <w:r w:rsidRPr="009B474E">
                <w:rPr>
                  <w:rFonts w:asciiTheme="minorBidi" w:hAnsiTheme="minorBidi" w:cstheme="minorBidi"/>
                  <w:szCs w:val="17"/>
                </w:rPr>
                <w:delText xml:space="preserve">Responses to </w:delText>
              </w:r>
              <w:r w:rsidRPr="00AD3BBA">
                <w:rPr>
                  <w:rFonts w:ascii="Courier New" w:eastAsia="Times New Roman" w:hAnsi="Courier New" w:cs="Courier New"/>
                  <w:szCs w:val="17"/>
                </w:rPr>
                <w:delText>TRACE</w:delText>
              </w:r>
              <w:r w:rsidRPr="009B474E">
                <w:rPr>
                  <w:rFonts w:asciiTheme="minorBidi" w:hAnsiTheme="minorBidi" w:cstheme="minorBidi"/>
                  <w:szCs w:val="17"/>
                </w:rPr>
                <w:delText xml:space="preserve"> MUST NOT be cached.</w:delText>
              </w:r>
            </w:del>
          </w:p>
        </w:tc>
        <w:tc>
          <w:tcPr>
            <w:tcW w:w="2515" w:type="dxa"/>
          </w:tcPr>
          <w:p w14:paraId="17FF20F0" w14:textId="77777777" w:rsidR="005F3B68" w:rsidRPr="004211C8" w:rsidRDefault="005F3B68" w:rsidP="008745E1">
            <w:pPr>
              <w:pStyle w:val="NormalWeb"/>
              <w:spacing w:before="170" w:beforeAutospacing="0" w:after="170" w:afterAutospacing="0"/>
              <w:rPr>
                <w:del w:id="744" w:author="Author"/>
                <w:rFonts w:asciiTheme="minorBidi" w:hAnsiTheme="minorBidi" w:cstheme="minorBidi"/>
                <w:szCs w:val="17"/>
              </w:rPr>
            </w:pPr>
            <w:del w:id="745" w:author="Author">
              <w:r w:rsidRPr="004211C8">
                <w:rPr>
                  <w:rFonts w:asciiTheme="minorBidi" w:hAnsiTheme="minorBidi" w:cstheme="minorBidi"/>
                  <w:szCs w:val="17"/>
                </w:rPr>
                <w:delText>AJ, AX, AAJ, AAX</w:delText>
              </w:r>
            </w:del>
          </w:p>
        </w:tc>
      </w:tr>
      <w:tr w:rsidR="005F3B68" w:rsidRPr="00B67A3A" w14:paraId="2D7A5DC5" w14:textId="77777777" w:rsidTr="00D35BA5">
        <w:trPr>
          <w:del w:id="746" w:author="Author"/>
        </w:trPr>
        <w:tc>
          <w:tcPr>
            <w:tcW w:w="1075" w:type="dxa"/>
          </w:tcPr>
          <w:p w14:paraId="4B0DDEBE" w14:textId="77777777" w:rsidR="005F3B68" w:rsidRPr="009B474E" w:rsidRDefault="005F3B68" w:rsidP="008745E1">
            <w:pPr>
              <w:pStyle w:val="NormalWeb"/>
              <w:spacing w:before="170" w:beforeAutospacing="0" w:after="170" w:afterAutospacing="0"/>
              <w:rPr>
                <w:del w:id="747" w:author="Author"/>
                <w:rFonts w:ascii="Arial" w:hAnsi="Arial" w:cs="Arial"/>
                <w:szCs w:val="17"/>
              </w:rPr>
            </w:pPr>
            <w:del w:id="748" w:author="Author">
              <w:r w:rsidRPr="009B474E">
                <w:rPr>
                  <w:rFonts w:ascii="Arial" w:eastAsia="Times New Roman" w:hAnsi="Arial" w:cs="Arial"/>
                  <w:szCs w:val="17"/>
                </w:rPr>
                <w:delText>[RSG-60]</w:delText>
              </w:r>
            </w:del>
          </w:p>
        </w:tc>
        <w:tc>
          <w:tcPr>
            <w:tcW w:w="5670" w:type="dxa"/>
          </w:tcPr>
          <w:p w14:paraId="6E2700E1" w14:textId="77777777" w:rsidR="005F3B68" w:rsidRPr="009B474E" w:rsidRDefault="005F3B68" w:rsidP="008745E1">
            <w:pPr>
              <w:pStyle w:val="NormalWeb"/>
              <w:spacing w:before="170" w:beforeAutospacing="0" w:after="170" w:afterAutospacing="0" w:line="276" w:lineRule="auto"/>
              <w:rPr>
                <w:del w:id="749" w:author="Author"/>
                <w:rFonts w:asciiTheme="minorBidi" w:eastAsia="Times New Roman" w:hAnsiTheme="minorBidi" w:cstheme="minorBidi"/>
                <w:szCs w:val="17"/>
              </w:rPr>
            </w:pPr>
            <w:del w:id="750" w:author="Author">
              <w:r w:rsidRPr="009B474E">
                <w:rPr>
                  <w:rFonts w:asciiTheme="minorBidi" w:eastAsia="Times New Roman" w:hAnsiTheme="minorBidi" w:cstheme="minorBidi"/>
                  <w:szCs w:val="17"/>
                </w:rPr>
                <w:delText xml:space="preserve">An </w:delText>
              </w:r>
              <w:r w:rsidRPr="00AD3BBA">
                <w:rPr>
                  <w:rFonts w:ascii="Courier New" w:eastAsia="Times New Roman" w:hAnsi="Courier New" w:cs="Courier New"/>
                  <w:szCs w:val="17"/>
                </w:rPr>
                <w:delText>OPTIONS</w:delText>
              </w:r>
              <w:r w:rsidRPr="009B474E">
                <w:rPr>
                  <w:rFonts w:asciiTheme="minorBidi" w:eastAsia="Times New Roman" w:hAnsiTheme="minorBidi" w:cstheme="minorBidi"/>
                  <w:szCs w:val="17"/>
                </w:rPr>
                <w:delText xml:space="preserve"> request MUST be idempotent.</w:delText>
              </w:r>
            </w:del>
          </w:p>
        </w:tc>
        <w:tc>
          <w:tcPr>
            <w:tcW w:w="2515" w:type="dxa"/>
          </w:tcPr>
          <w:p w14:paraId="69599A1E" w14:textId="77777777" w:rsidR="005F3B68" w:rsidRPr="004211C8" w:rsidRDefault="005F3B68" w:rsidP="008745E1">
            <w:pPr>
              <w:pStyle w:val="NormalWeb"/>
              <w:spacing w:before="170" w:beforeAutospacing="0" w:after="170" w:afterAutospacing="0"/>
              <w:rPr>
                <w:del w:id="751" w:author="Author"/>
                <w:rFonts w:asciiTheme="minorBidi" w:hAnsiTheme="minorBidi" w:cstheme="minorBidi"/>
                <w:szCs w:val="17"/>
              </w:rPr>
            </w:pPr>
            <w:del w:id="752" w:author="Author">
              <w:r w:rsidRPr="004211C8">
                <w:rPr>
                  <w:rFonts w:asciiTheme="minorBidi" w:hAnsiTheme="minorBidi" w:cstheme="minorBidi"/>
                  <w:szCs w:val="17"/>
                </w:rPr>
                <w:delText>AJ, AX, AAJ, AAX</w:delText>
              </w:r>
            </w:del>
          </w:p>
        </w:tc>
      </w:tr>
      <w:tr w:rsidR="005F3B68" w:rsidRPr="00B67A3A" w14:paraId="76F30DB8" w14:textId="77777777" w:rsidTr="00D35BA5">
        <w:trPr>
          <w:del w:id="753" w:author="Author"/>
        </w:trPr>
        <w:tc>
          <w:tcPr>
            <w:tcW w:w="1075" w:type="dxa"/>
          </w:tcPr>
          <w:p w14:paraId="4A6C257C" w14:textId="77777777" w:rsidR="005F3B68" w:rsidRPr="009B474E" w:rsidRDefault="005F3B68" w:rsidP="008745E1">
            <w:pPr>
              <w:pStyle w:val="NormalWeb"/>
              <w:spacing w:before="170" w:beforeAutospacing="0" w:after="170" w:afterAutospacing="0"/>
              <w:rPr>
                <w:del w:id="754" w:author="Author"/>
                <w:rFonts w:ascii="Arial" w:hAnsi="Arial" w:cs="Arial"/>
                <w:szCs w:val="17"/>
              </w:rPr>
            </w:pPr>
            <w:del w:id="755" w:author="Author">
              <w:r w:rsidRPr="009B474E">
                <w:rPr>
                  <w:rFonts w:ascii="Arial" w:eastAsia="Times New Roman" w:hAnsi="Arial" w:cs="Arial"/>
                  <w:szCs w:val="17"/>
                </w:rPr>
                <w:delText>[RSG-</w:delText>
              </w:r>
              <w:r>
                <w:rPr>
                  <w:rFonts w:ascii="Arial" w:eastAsia="Times New Roman" w:hAnsi="Arial" w:cs="Arial"/>
                  <w:szCs w:val="17"/>
                </w:rPr>
                <w:delText>70</w:delText>
              </w:r>
              <w:r w:rsidRPr="009B474E">
                <w:rPr>
                  <w:rFonts w:ascii="Arial" w:eastAsia="Times New Roman" w:hAnsi="Arial" w:cs="Arial"/>
                  <w:szCs w:val="17"/>
                </w:rPr>
                <w:delText>]</w:delText>
              </w:r>
            </w:del>
          </w:p>
        </w:tc>
        <w:tc>
          <w:tcPr>
            <w:tcW w:w="5670" w:type="dxa"/>
          </w:tcPr>
          <w:p w14:paraId="31E6D47F" w14:textId="77777777" w:rsidR="005F3B68" w:rsidRPr="009B474E" w:rsidRDefault="005F3B68" w:rsidP="008745E1">
            <w:pPr>
              <w:spacing w:line="276" w:lineRule="auto"/>
              <w:rPr>
                <w:del w:id="756" w:author="Author"/>
                <w:rFonts w:asciiTheme="minorBidi" w:eastAsia="Times New Roman" w:hAnsiTheme="minorBidi" w:cstheme="minorBidi"/>
                <w:szCs w:val="17"/>
              </w:rPr>
            </w:pPr>
            <w:del w:id="757" w:author="Author">
              <w:r w:rsidRPr="009B474E">
                <w:rPr>
                  <w:rFonts w:asciiTheme="minorBidi" w:eastAsia="Times New Roman" w:hAnsiTheme="minorBidi" w:cstheme="minorBidi"/>
                  <w:szCs w:val="17"/>
                </w:rPr>
                <w:delText>A Web API MUST use query parameters to implement pagination. </w:delText>
              </w:r>
            </w:del>
          </w:p>
        </w:tc>
        <w:tc>
          <w:tcPr>
            <w:tcW w:w="2515" w:type="dxa"/>
          </w:tcPr>
          <w:p w14:paraId="7F72ECCA" w14:textId="77777777" w:rsidR="005F3B68" w:rsidRPr="004211C8" w:rsidRDefault="005F3B68" w:rsidP="008745E1">
            <w:pPr>
              <w:pStyle w:val="NormalWeb"/>
              <w:spacing w:before="170" w:beforeAutospacing="0" w:after="170" w:afterAutospacing="0"/>
              <w:rPr>
                <w:del w:id="758" w:author="Author"/>
                <w:rFonts w:asciiTheme="minorBidi" w:hAnsiTheme="minorBidi" w:cstheme="minorBidi"/>
                <w:szCs w:val="17"/>
              </w:rPr>
            </w:pPr>
            <w:del w:id="759" w:author="Author">
              <w:r w:rsidRPr="004211C8">
                <w:rPr>
                  <w:rFonts w:asciiTheme="minorBidi" w:hAnsiTheme="minorBidi" w:cstheme="minorBidi"/>
                  <w:szCs w:val="17"/>
                </w:rPr>
                <w:delText>AJ, AX, AAJ, AAX</w:delText>
              </w:r>
            </w:del>
          </w:p>
        </w:tc>
      </w:tr>
      <w:tr w:rsidR="005F3B68" w:rsidRPr="00B67A3A" w14:paraId="3376F808" w14:textId="77777777" w:rsidTr="00D35BA5">
        <w:trPr>
          <w:del w:id="760" w:author="Author"/>
        </w:trPr>
        <w:tc>
          <w:tcPr>
            <w:tcW w:w="1075" w:type="dxa"/>
          </w:tcPr>
          <w:p w14:paraId="65625449" w14:textId="77777777" w:rsidR="005F3B68" w:rsidRPr="009B474E" w:rsidRDefault="005F3B68" w:rsidP="008745E1">
            <w:pPr>
              <w:pStyle w:val="NormalWeb"/>
              <w:spacing w:before="170" w:beforeAutospacing="0" w:after="170" w:afterAutospacing="0"/>
              <w:rPr>
                <w:del w:id="761" w:author="Author"/>
                <w:rFonts w:ascii="Arial" w:hAnsi="Arial" w:cs="Arial"/>
                <w:szCs w:val="17"/>
              </w:rPr>
            </w:pPr>
            <w:del w:id="762" w:author="Author">
              <w:r w:rsidRPr="009B474E">
                <w:rPr>
                  <w:rFonts w:ascii="Arial" w:eastAsia="Times New Roman" w:hAnsi="Arial" w:cs="Arial"/>
                  <w:szCs w:val="17"/>
                </w:rPr>
                <w:delText>[RSG-7</w:delText>
              </w:r>
              <w:r>
                <w:rPr>
                  <w:rFonts w:ascii="Arial" w:eastAsia="Times New Roman" w:hAnsi="Arial" w:cs="Arial"/>
                  <w:szCs w:val="17"/>
                </w:rPr>
                <w:delText>1</w:delText>
              </w:r>
              <w:r w:rsidRPr="009B474E">
                <w:rPr>
                  <w:rFonts w:ascii="Arial" w:eastAsia="Times New Roman" w:hAnsi="Arial" w:cs="Arial"/>
                  <w:szCs w:val="17"/>
                </w:rPr>
                <w:delText>]</w:delText>
              </w:r>
            </w:del>
          </w:p>
        </w:tc>
        <w:tc>
          <w:tcPr>
            <w:tcW w:w="5670" w:type="dxa"/>
          </w:tcPr>
          <w:p w14:paraId="08486BE2" w14:textId="77777777" w:rsidR="005F3B68" w:rsidRPr="009B474E" w:rsidRDefault="005F3B68" w:rsidP="008745E1">
            <w:pPr>
              <w:spacing w:line="276" w:lineRule="auto"/>
              <w:rPr>
                <w:del w:id="763" w:author="Author"/>
                <w:rFonts w:asciiTheme="minorBidi" w:eastAsia="Times New Roman" w:hAnsiTheme="minorBidi" w:cstheme="minorBidi"/>
                <w:szCs w:val="17"/>
              </w:rPr>
            </w:pPr>
            <w:del w:id="764" w:author="Author">
              <w:r w:rsidRPr="009B474E">
                <w:rPr>
                  <w:rFonts w:asciiTheme="minorBidi" w:eastAsia="Times New Roman" w:hAnsiTheme="minorBidi" w:cstheme="minorBidi"/>
                  <w:szCs w:val="17"/>
                </w:rPr>
                <w:delText>A Web API MUST NOT use HTTP headers to implement pagination.</w:delText>
              </w:r>
            </w:del>
          </w:p>
        </w:tc>
        <w:tc>
          <w:tcPr>
            <w:tcW w:w="2515" w:type="dxa"/>
          </w:tcPr>
          <w:p w14:paraId="5D5F7E23" w14:textId="77777777" w:rsidR="005F3B68" w:rsidRPr="004211C8" w:rsidRDefault="005F3B68" w:rsidP="008745E1">
            <w:pPr>
              <w:pStyle w:val="NormalWeb"/>
              <w:spacing w:before="170" w:beforeAutospacing="0" w:after="170" w:afterAutospacing="0"/>
              <w:rPr>
                <w:del w:id="765" w:author="Author"/>
                <w:rFonts w:asciiTheme="minorBidi" w:hAnsiTheme="minorBidi" w:cstheme="minorBidi"/>
                <w:szCs w:val="17"/>
              </w:rPr>
            </w:pPr>
            <w:del w:id="766" w:author="Author">
              <w:r w:rsidRPr="004211C8">
                <w:rPr>
                  <w:rFonts w:asciiTheme="minorBidi" w:hAnsiTheme="minorBidi" w:cstheme="minorBidi"/>
                  <w:szCs w:val="17"/>
                </w:rPr>
                <w:delText>AJ, AX, AAJ, AAX</w:delText>
              </w:r>
            </w:del>
          </w:p>
        </w:tc>
      </w:tr>
      <w:tr w:rsidR="005F3B68" w:rsidRPr="00B67A3A" w14:paraId="2E4C0BF5" w14:textId="77777777" w:rsidTr="00D35BA5">
        <w:trPr>
          <w:del w:id="767" w:author="Author"/>
        </w:trPr>
        <w:tc>
          <w:tcPr>
            <w:tcW w:w="1075" w:type="dxa"/>
          </w:tcPr>
          <w:p w14:paraId="76161349" w14:textId="77777777" w:rsidR="005F3B68" w:rsidRPr="009B474E" w:rsidRDefault="005F3B68" w:rsidP="008745E1">
            <w:pPr>
              <w:pStyle w:val="NormalWeb"/>
              <w:spacing w:before="170" w:beforeAutospacing="0" w:after="170" w:afterAutospacing="0"/>
              <w:rPr>
                <w:del w:id="768" w:author="Author"/>
                <w:rFonts w:ascii="Arial" w:hAnsi="Arial" w:cs="Arial"/>
                <w:szCs w:val="17"/>
              </w:rPr>
            </w:pPr>
            <w:del w:id="769" w:author="Author">
              <w:r w:rsidRPr="009B474E">
                <w:rPr>
                  <w:rFonts w:ascii="Arial" w:hAnsi="Arial" w:cs="Arial"/>
                  <w:szCs w:val="17"/>
                </w:rPr>
                <w:delText>[RSG-7</w:delText>
              </w:r>
              <w:r>
                <w:rPr>
                  <w:rFonts w:ascii="Arial" w:hAnsi="Arial" w:cs="Arial"/>
                  <w:szCs w:val="17"/>
                </w:rPr>
                <w:delText>5</w:delText>
              </w:r>
              <w:r w:rsidRPr="009B474E">
                <w:rPr>
                  <w:rFonts w:ascii="Arial" w:hAnsi="Arial" w:cs="Arial"/>
                  <w:szCs w:val="17"/>
                </w:rPr>
                <w:delText>]</w:delText>
              </w:r>
            </w:del>
          </w:p>
        </w:tc>
        <w:tc>
          <w:tcPr>
            <w:tcW w:w="5670" w:type="dxa"/>
          </w:tcPr>
          <w:p w14:paraId="47EEC331" w14:textId="77777777" w:rsidR="005F3B68" w:rsidRPr="009B474E" w:rsidRDefault="005F3B68" w:rsidP="008745E1">
            <w:pPr>
              <w:spacing w:line="276" w:lineRule="auto"/>
              <w:rPr>
                <w:del w:id="770" w:author="Author"/>
                <w:rFonts w:asciiTheme="minorBidi" w:hAnsiTheme="minorBidi" w:cstheme="minorBidi"/>
                <w:szCs w:val="17"/>
              </w:rPr>
            </w:pPr>
            <w:del w:id="771" w:author="Author">
              <w:r w:rsidRPr="009B474E">
                <w:rPr>
                  <w:rFonts w:asciiTheme="minorBidi" w:hAnsiTheme="minorBidi" w:cstheme="minorBidi"/>
                  <w:szCs w:val="17"/>
                </w:rPr>
                <w:delText xml:space="preserve">In order to specify a multi-attribute sorting criterion, a query parameter MUST be used. </w:delText>
              </w:r>
              <w:r w:rsidRPr="009B474E" w:rsidDel="00125866">
                <w:rPr>
                  <w:rFonts w:asciiTheme="minorBidi" w:eastAsia="Times New Roman" w:hAnsiTheme="minorBidi" w:cstheme="minorBidi"/>
                  <w:szCs w:val="17"/>
                </w:rPr>
                <w:delText>The value of this parameter is a comma-separated list of sort keys and sort directions either ‘</w:delText>
              </w:r>
              <w:r w:rsidRPr="00954718" w:rsidDel="00125866">
                <w:rPr>
                  <w:rFonts w:ascii="Courier New" w:eastAsia="Times New Roman" w:hAnsi="Courier New" w:cs="Courier New"/>
                  <w:szCs w:val="17"/>
                </w:rPr>
                <w:delText>asc</w:delText>
              </w:r>
              <w:r w:rsidRPr="009B474E" w:rsidDel="00125866">
                <w:rPr>
                  <w:rFonts w:asciiTheme="minorBidi" w:eastAsia="Times New Roman" w:hAnsiTheme="minorBidi" w:cstheme="minorBidi"/>
                  <w:szCs w:val="17"/>
                </w:rPr>
                <w:delText>’ for ascending or ‘</w:delText>
              </w:r>
              <w:r w:rsidRPr="00954718" w:rsidDel="00125866">
                <w:rPr>
                  <w:rFonts w:ascii="Courier New" w:eastAsia="Times New Roman" w:hAnsi="Courier New" w:cs="Courier New"/>
                  <w:szCs w:val="17"/>
                </w:rPr>
                <w:delText>desc</w:delText>
              </w:r>
              <w:r w:rsidRPr="009B474E" w:rsidDel="00125866">
                <w:rPr>
                  <w:rFonts w:asciiTheme="minorBidi" w:eastAsia="Times New Roman" w:hAnsiTheme="minorBidi" w:cstheme="minorBidi"/>
                  <w:szCs w:val="17"/>
                </w:rPr>
                <w:delText xml:space="preserve">’ for descending MAY be appended to each sort key, separated by the colon ‘:’ character. </w:delText>
              </w:r>
              <w:r w:rsidRPr="009B474E" w:rsidDel="00125866">
                <w:rPr>
                  <w:rFonts w:asciiTheme="minorBidi" w:hAnsiTheme="minorBidi" w:cstheme="minorBidi"/>
                  <w:szCs w:val="17"/>
                </w:rPr>
                <w:delText xml:space="preserve"> </w:delText>
              </w:r>
              <w:r w:rsidRPr="009B474E">
                <w:rPr>
                  <w:rFonts w:asciiTheme="minorBidi" w:hAnsiTheme="minorBidi" w:cstheme="minorBidi"/>
                  <w:szCs w:val="17"/>
                </w:rPr>
                <w:delText xml:space="preserve">The default direction MUST be specified by the server in case that </w:delText>
              </w:r>
              <w:r w:rsidRPr="009B474E">
                <w:rPr>
                  <w:rFonts w:asciiTheme="minorBidi" w:eastAsia="Times New Roman" w:hAnsiTheme="minorBidi" w:cstheme="minorBidi"/>
                  <w:szCs w:val="17"/>
                </w:rPr>
                <w:delText>a sort direction is not specified for a key</w:delText>
              </w:r>
              <w:r w:rsidRPr="009B474E">
                <w:rPr>
                  <w:rFonts w:asciiTheme="minorBidi" w:hAnsiTheme="minorBidi" w:cstheme="minorBidi"/>
                  <w:szCs w:val="17"/>
                </w:rPr>
                <w:delText>.</w:delText>
              </w:r>
            </w:del>
          </w:p>
        </w:tc>
        <w:tc>
          <w:tcPr>
            <w:tcW w:w="2515" w:type="dxa"/>
          </w:tcPr>
          <w:p w14:paraId="2DC30964" w14:textId="77777777" w:rsidR="005F3B68" w:rsidRPr="004211C8" w:rsidRDefault="005F3B68" w:rsidP="008745E1">
            <w:pPr>
              <w:pStyle w:val="NormalWeb"/>
              <w:spacing w:before="170" w:beforeAutospacing="0" w:after="170" w:afterAutospacing="0"/>
              <w:rPr>
                <w:del w:id="772" w:author="Author"/>
                <w:rFonts w:asciiTheme="minorBidi" w:hAnsiTheme="minorBidi" w:cstheme="minorBidi"/>
                <w:szCs w:val="17"/>
              </w:rPr>
            </w:pPr>
            <w:del w:id="773" w:author="Author">
              <w:r w:rsidRPr="004211C8">
                <w:rPr>
                  <w:rFonts w:asciiTheme="minorBidi" w:hAnsiTheme="minorBidi" w:cstheme="minorBidi"/>
                  <w:szCs w:val="17"/>
                </w:rPr>
                <w:delText>AJ, AX, AAJ, AAX</w:delText>
              </w:r>
            </w:del>
          </w:p>
        </w:tc>
      </w:tr>
      <w:tr w:rsidR="005F3B68" w:rsidRPr="00B67A3A" w14:paraId="4CBA01E6" w14:textId="77777777" w:rsidTr="00D35BA5">
        <w:trPr>
          <w:del w:id="774" w:author="Author"/>
        </w:trPr>
        <w:tc>
          <w:tcPr>
            <w:tcW w:w="1075" w:type="dxa"/>
          </w:tcPr>
          <w:p w14:paraId="36738C8C" w14:textId="77777777" w:rsidR="005F3B68" w:rsidRPr="009B474E" w:rsidRDefault="005F3B68" w:rsidP="008745E1">
            <w:pPr>
              <w:pStyle w:val="NormalWeb"/>
              <w:spacing w:before="170" w:beforeAutospacing="0" w:after="170" w:afterAutospacing="0"/>
              <w:rPr>
                <w:del w:id="775" w:author="Author"/>
                <w:rFonts w:ascii="Arial" w:hAnsi="Arial" w:cs="Arial"/>
                <w:szCs w:val="17"/>
              </w:rPr>
            </w:pPr>
            <w:del w:id="776" w:author="Author">
              <w:r w:rsidRPr="009B474E">
                <w:rPr>
                  <w:rFonts w:ascii="Arial" w:hAnsi="Arial" w:cs="Arial"/>
                  <w:szCs w:val="17"/>
                </w:rPr>
                <w:delText>[RSG-7</w:delText>
              </w:r>
              <w:r>
                <w:rPr>
                  <w:rFonts w:ascii="Arial" w:hAnsi="Arial" w:cs="Arial"/>
                  <w:szCs w:val="17"/>
                </w:rPr>
                <w:delText>6</w:delText>
              </w:r>
              <w:r w:rsidRPr="009B474E">
                <w:rPr>
                  <w:rFonts w:ascii="Arial" w:hAnsi="Arial" w:cs="Arial"/>
                  <w:szCs w:val="17"/>
                </w:rPr>
                <w:delText>]</w:delText>
              </w:r>
            </w:del>
          </w:p>
        </w:tc>
        <w:tc>
          <w:tcPr>
            <w:tcW w:w="5670" w:type="dxa"/>
          </w:tcPr>
          <w:p w14:paraId="09E3A8D6" w14:textId="77777777" w:rsidR="005F3B68" w:rsidRPr="009B474E" w:rsidRDefault="005F3B68" w:rsidP="008745E1">
            <w:pPr>
              <w:spacing w:line="276" w:lineRule="auto"/>
              <w:rPr>
                <w:del w:id="777" w:author="Author"/>
                <w:rFonts w:asciiTheme="minorBidi" w:hAnsiTheme="minorBidi" w:cstheme="minorBidi"/>
                <w:szCs w:val="17"/>
              </w:rPr>
            </w:pPr>
            <w:del w:id="778" w:author="Author">
              <w:r w:rsidRPr="009B474E">
                <w:rPr>
                  <w:rFonts w:asciiTheme="minorBidi" w:hAnsiTheme="minorBidi" w:cstheme="minorBidi"/>
                  <w:szCs w:val="17"/>
                </w:rPr>
                <w:delText>A Web API SHOULD return the sorting criteria in the response.</w:delText>
              </w:r>
            </w:del>
          </w:p>
        </w:tc>
        <w:tc>
          <w:tcPr>
            <w:tcW w:w="2515" w:type="dxa"/>
          </w:tcPr>
          <w:p w14:paraId="7DD0C246" w14:textId="77777777" w:rsidR="005F3B68" w:rsidRPr="004211C8" w:rsidRDefault="005F3B68" w:rsidP="008745E1">
            <w:pPr>
              <w:pStyle w:val="NormalWeb"/>
              <w:spacing w:before="170" w:beforeAutospacing="0" w:after="170" w:afterAutospacing="0"/>
              <w:rPr>
                <w:del w:id="779" w:author="Author"/>
                <w:rFonts w:asciiTheme="minorBidi" w:hAnsiTheme="minorBidi" w:cstheme="minorBidi"/>
                <w:szCs w:val="17"/>
              </w:rPr>
            </w:pPr>
            <w:del w:id="780" w:author="Author">
              <w:r w:rsidRPr="004211C8">
                <w:rPr>
                  <w:rFonts w:asciiTheme="minorBidi" w:hAnsiTheme="minorBidi" w:cstheme="minorBidi"/>
                  <w:szCs w:val="17"/>
                </w:rPr>
                <w:delText>AJ, AX, AAJ, AAX</w:delText>
              </w:r>
            </w:del>
          </w:p>
        </w:tc>
      </w:tr>
      <w:tr w:rsidR="005F3B68" w:rsidRPr="00B67A3A" w14:paraId="181CE983" w14:textId="77777777" w:rsidTr="00D35BA5">
        <w:trPr>
          <w:del w:id="781" w:author="Author"/>
        </w:trPr>
        <w:tc>
          <w:tcPr>
            <w:tcW w:w="1075" w:type="dxa"/>
          </w:tcPr>
          <w:p w14:paraId="16E7A1CF" w14:textId="77777777" w:rsidR="005F3B68" w:rsidRPr="009B474E" w:rsidRDefault="005F3B68" w:rsidP="008745E1">
            <w:pPr>
              <w:pStyle w:val="NormalWeb"/>
              <w:spacing w:before="170" w:beforeAutospacing="0" w:after="170" w:afterAutospacing="0"/>
              <w:rPr>
                <w:del w:id="782" w:author="Author"/>
                <w:rFonts w:ascii="Arial" w:hAnsi="Arial" w:cs="Arial"/>
                <w:szCs w:val="17"/>
              </w:rPr>
            </w:pPr>
            <w:del w:id="783" w:author="Author">
              <w:r>
                <w:rPr>
                  <w:rFonts w:ascii="Arial" w:eastAsia="Times New Roman" w:hAnsi="Arial" w:cs="Arial"/>
                  <w:szCs w:val="17"/>
                </w:rPr>
                <w:delText>[RSG-79</w:delText>
              </w:r>
              <w:r w:rsidRPr="009B474E">
                <w:rPr>
                  <w:rFonts w:ascii="Arial" w:eastAsia="Times New Roman" w:hAnsi="Arial" w:cs="Arial"/>
                  <w:szCs w:val="17"/>
                </w:rPr>
                <w:delText>]</w:delText>
              </w:r>
            </w:del>
          </w:p>
        </w:tc>
        <w:tc>
          <w:tcPr>
            <w:tcW w:w="5670" w:type="dxa"/>
          </w:tcPr>
          <w:p w14:paraId="4F374017" w14:textId="77777777" w:rsidR="005F3B68" w:rsidRPr="009B474E" w:rsidRDefault="005F3B68" w:rsidP="008745E1">
            <w:pPr>
              <w:spacing w:line="276" w:lineRule="auto"/>
              <w:rPr>
                <w:del w:id="784" w:author="Author"/>
                <w:rFonts w:asciiTheme="minorBidi" w:eastAsia="Times New Roman" w:hAnsiTheme="minorBidi" w:cstheme="minorBidi"/>
                <w:szCs w:val="17"/>
              </w:rPr>
            </w:pPr>
            <w:del w:id="785" w:author="Author">
              <w:r w:rsidRPr="009B474E">
                <w:rPr>
                  <w:rFonts w:asciiTheme="minorBidi" w:eastAsia="Times New Roman" w:hAnsiTheme="minorBidi" w:cstheme="minorBidi"/>
                  <w:szCs w:val="17"/>
                </w:rPr>
                <w:delText xml:space="preserve">A Web API MUST support returning the number of items in a collection. </w:delText>
              </w:r>
            </w:del>
          </w:p>
        </w:tc>
        <w:tc>
          <w:tcPr>
            <w:tcW w:w="2515" w:type="dxa"/>
          </w:tcPr>
          <w:p w14:paraId="15A28D8C" w14:textId="77777777" w:rsidR="005F3B68" w:rsidRPr="004211C8" w:rsidRDefault="005F3B68" w:rsidP="008745E1">
            <w:pPr>
              <w:pStyle w:val="NormalWeb"/>
              <w:spacing w:before="170" w:beforeAutospacing="0" w:after="170" w:afterAutospacing="0"/>
              <w:rPr>
                <w:del w:id="786" w:author="Author"/>
                <w:rFonts w:asciiTheme="minorBidi" w:hAnsiTheme="minorBidi" w:cstheme="minorBidi"/>
                <w:szCs w:val="17"/>
              </w:rPr>
            </w:pPr>
            <w:del w:id="787" w:author="Author">
              <w:r w:rsidRPr="004211C8">
                <w:rPr>
                  <w:rFonts w:asciiTheme="minorBidi" w:hAnsiTheme="minorBidi" w:cstheme="minorBidi"/>
                  <w:szCs w:val="17"/>
                </w:rPr>
                <w:delText>AJ, AX, AAJ, AAX</w:delText>
              </w:r>
            </w:del>
          </w:p>
        </w:tc>
      </w:tr>
      <w:tr w:rsidR="005F3B68" w:rsidRPr="00B67A3A" w14:paraId="56F92B9C" w14:textId="77777777" w:rsidTr="00D35BA5">
        <w:trPr>
          <w:del w:id="788" w:author="Author"/>
        </w:trPr>
        <w:tc>
          <w:tcPr>
            <w:tcW w:w="1075" w:type="dxa"/>
          </w:tcPr>
          <w:p w14:paraId="2836FC2A" w14:textId="77777777" w:rsidR="005F3B68" w:rsidRPr="009B474E" w:rsidRDefault="005F3B68" w:rsidP="008745E1">
            <w:pPr>
              <w:pStyle w:val="NormalWeb"/>
              <w:spacing w:before="170" w:beforeAutospacing="0" w:after="170" w:afterAutospacing="0"/>
              <w:rPr>
                <w:del w:id="789" w:author="Author"/>
                <w:rFonts w:ascii="Arial" w:hAnsi="Arial" w:cs="Arial"/>
                <w:szCs w:val="17"/>
              </w:rPr>
            </w:pPr>
            <w:del w:id="790" w:author="Author">
              <w:r>
                <w:rPr>
                  <w:rFonts w:ascii="Arial" w:eastAsia="Times New Roman" w:hAnsi="Arial" w:cs="Arial"/>
                  <w:szCs w:val="17"/>
                </w:rPr>
                <w:delText>[RSG-80</w:delText>
              </w:r>
              <w:r w:rsidRPr="009B474E">
                <w:rPr>
                  <w:rFonts w:ascii="Arial" w:eastAsia="Times New Roman" w:hAnsi="Arial" w:cs="Arial"/>
                  <w:szCs w:val="17"/>
                </w:rPr>
                <w:delText>]</w:delText>
              </w:r>
            </w:del>
          </w:p>
        </w:tc>
        <w:tc>
          <w:tcPr>
            <w:tcW w:w="5670" w:type="dxa"/>
          </w:tcPr>
          <w:p w14:paraId="6074AC3A" w14:textId="77777777" w:rsidR="005F3B68" w:rsidRPr="009B474E" w:rsidRDefault="005F3B68" w:rsidP="008745E1">
            <w:pPr>
              <w:spacing w:line="276" w:lineRule="auto"/>
              <w:rPr>
                <w:del w:id="791" w:author="Author"/>
                <w:rFonts w:asciiTheme="minorBidi" w:eastAsia="Times New Roman" w:hAnsiTheme="minorBidi" w:cstheme="minorBidi"/>
                <w:szCs w:val="17"/>
              </w:rPr>
            </w:pPr>
            <w:del w:id="792" w:author="Author">
              <w:r w:rsidRPr="009B474E">
                <w:rPr>
                  <w:rFonts w:asciiTheme="minorBidi" w:eastAsia="Times New Roman" w:hAnsiTheme="minorBidi" w:cstheme="minorBidi"/>
                  <w:szCs w:val="17"/>
                </w:rPr>
                <w:delText xml:space="preserve">A query parameter MUST be used to support returning the number of items in a collection. </w:delText>
              </w:r>
            </w:del>
          </w:p>
        </w:tc>
        <w:tc>
          <w:tcPr>
            <w:tcW w:w="2515" w:type="dxa"/>
          </w:tcPr>
          <w:p w14:paraId="77000628" w14:textId="77777777" w:rsidR="005F3B68" w:rsidRPr="004211C8" w:rsidRDefault="005F3B68" w:rsidP="008745E1">
            <w:pPr>
              <w:pStyle w:val="NormalWeb"/>
              <w:spacing w:before="170" w:beforeAutospacing="0" w:after="170" w:afterAutospacing="0"/>
              <w:rPr>
                <w:del w:id="793" w:author="Author"/>
                <w:rFonts w:asciiTheme="minorBidi" w:hAnsiTheme="minorBidi" w:cstheme="minorBidi"/>
                <w:szCs w:val="17"/>
              </w:rPr>
            </w:pPr>
            <w:del w:id="794" w:author="Author">
              <w:r w:rsidRPr="004211C8">
                <w:rPr>
                  <w:rFonts w:asciiTheme="minorBidi" w:hAnsiTheme="minorBidi" w:cstheme="minorBidi"/>
                  <w:szCs w:val="17"/>
                </w:rPr>
                <w:delText>AJ, AX, AAJ, AAX</w:delText>
              </w:r>
            </w:del>
          </w:p>
        </w:tc>
      </w:tr>
      <w:tr w:rsidR="005F3B68" w:rsidRPr="00B67A3A" w14:paraId="14D4D9A6" w14:textId="77777777" w:rsidTr="00D35BA5">
        <w:trPr>
          <w:del w:id="795" w:author="Author"/>
        </w:trPr>
        <w:tc>
          <w:tcPr>
            <w:tcW w:w="1075" w:type="dxa"/>
          </w:tcPr>
          <w:p w14:paraId="300ADBE9" w14:textId="77777777" w:rsidR="005F3B68" w:rsidRPr="009B474E" w:rsidRDefault="005F3B68" w:rsidP="008745E1">
            <w:pPr>
              <w:pStyle w:val="NormalWeb"/>
              <w:spacing w:before="170" w:beforeAutospacing="0" w:after="170" w:afterAutospacing="0"/>
              <w:rPr>
                <w:del w:id="796" w:author="Author"/>
                <w:rFonts w:ascii="Arial" w:hAnsi="Arial" w:cs="Arial"/>
                <w:szCs w:val="17"/>
              </w:rPr>
            </w:pPr>
            <w:del w:id="797" w:author="Author">
              <w:r>
                <w:rPr>
                  <w:rFonts w:ascii="Arial" w:eastAsia="Times New Roman" w:hAnsi="Arial" w:cs="Arial"/>
                  <w:szCs w:val="17"/>
                </w:rPr>
                <w:delText>[RSG-82</w:delText>
              </w:r>
              <w:r w:rsidRPr="009B474E">
                <w:rPr>
                  <w:rFonts w:ascii="Arial" w:eastAsia="Times New Roman" w:hAnsi="Arial" w:cs="Arial"/>
                  <w:szCs w:val="17"/>
                </w:rPr>
                <w:delText>]</w:delText>
              </w:r>
            </w:del>
          </w:p>
        </w:tc>
        <w:tc>
          <w:tcPr>
            <w:tcW w:w="5670" w:type="dxa"/>
          </w:tcPr>
          <w:p w14:paraId="2BA34420" w14:textId="77777777" w:rsidR="005F3B68" w:rsidRPr="009B474E" w:rsidRDefault="005F3B68" w:rsidP="008745E1">
            <w:pPr>
              <w:spacing w:line="276" w:lineRule="auto"/>
              <w:rPr>
                <w:del w:id="798" w:author="Author"/>
                <w:rFonts w:asciiTheme="minorBidi" w:eastAsia="Times New Roman" w:hAnsiTheme="minorBidi" w:cstheme="minorBidi"/>
                <w:szCs w:val="17"/>
              </w:rPr>
            </w:pPr>
            <w:del w:id="799" w:author="Author">
              <w:r w:rsidRPr="009B474E">
                <w:rPr>
                  <w:rFonts w:asciiTheme="minorBidi" w:eastAsia="Times New Roman" w:hAnsiTheme="minorBidi" w:cstheme="minorBidi"/>
                  <w:szCs w:val="17"/>
                </w:rPr>
                <w:delText xml:space="preserve">A Web API MAY support returning the number of items in a collection inline, i.e. as the part of the response that contains the collection itself. A query parameter MUST be used. </w:delText>
              </w:r>
            </w:del>
          </w:p>
        </w:tc>
        <w:tc>
          <w:tcPr>
            <w:tcW w:w="2515" w:type="dxa"/>
          </w:tcPr>
          <w:p w14:paraId="3179483B" w14:textId="77777777" w:rsidR="005F3B68" w:rsidRPr="004211C8" w:rsidRDefault="005F3B68" w:rsidP="008745E1">
            <w:pPr>
              <w:pStyle w:val="NormalWeb"/>
              <w:spacing w:before="170" w:beforeAutospacing="0" w:after="170" w:afterAutospacing="0"/>
              <w:rPr>
                <w:del w:id="800" w:author="Author"/>
                <w:rFonts w:asciiTheme="minorBidi" w:hAnsiTheme="minorBidi" w:cstheme="minorBidi"/>
                <w:szCs w:val="17"/>
              </w:rPr>
            </w:pPr>
            <w:del w:id="801" w:author="Author">
              <w:r w:rsidRPr="004211C8">
                <w:rPr>
                  <w:rFonts w:asciiTheme="minorBidi" w:hAnsiTheme="minorBidi" w:cstheme="minorBidi"/>
                  <w:szCs w:val="17"/>
                </w:rPr>
                <w:delText>AJ, AX, AAJ, AAX</w:delText>
              </w:r>
            </w:del>
          </w:p>
        </w:tc>
      </w:tr>
      <w:tr w:rsidR="005F3B68" w:rsidRPr="00B67A3A" w14:paraId="42690FC4" w14:textId="77777777" w:rsidTr="00D35BA5">
        <w:trPr>
          <w:del w:id="802" w:author="Author"/>
        </w:trPr>
        <w:tc>
          <w:tcPr>
            <w:tcW w:w="1075" w:type="dxa"/>
          </w:tcPr>
          <w:p w14:paraId="44AE8374" w14:textId="77777777" w:rsidR="005F3B68" w:rsidRPr="009B474E" w:rsidRDefault="005F3B68" w:rsidP="008745E1">
            <w:pPr>
              <w:pStyle w:val="NormalWeb"/>
              <w:spacing w:before="170" w:beforeAutospacing="0" w:after="170" w:afterAutospacing="0"/>
              <w:rPr>
                <w:del w:id="803" w:author="Author"/>
                <w:rFonts w:ascii="Arial" w:hAnsi="Arial" w:cs="Arial"/>
                <w:szCs w:val="17"/>
              </w:rPr>
            </w:pPr>
            <w:del w:id="804" w:author="Author">
              <w:r>
                <w:rPr>
                  <w:rFonts w:ascii="Arial" w:eastAsia="Times New Roman" w:hAnsi="Arial" w:cs="Arial"/>
                  <w:szCs w:val="17"/>
                </w:rPr>
                <w:delText>[RSG-86</w:delText>
              </w:r>
              <w:r w:rsidRPr="009B474E">
                <w:rPr>
                  <w:rFonts w:ascii="Arial" w:eastAsia="Times New Roman" w:hAnsi="Arial" w:cs="Arial"/>
                  <w:szCs w:val="17"/>
                </w:rPr>
                <w:delText>]</w:delText>
              </w:r>
            </w:del>
          </w:p>
        </w:tc>
        <w:tc>
          <w:tcPr>
            <w:tcW w:w="5670" w:type="dxa"/>
          </w:tcPr>
          <w:p w14:paraId="75F5E449" w14:textId="77777777" w:rsidR="005F3B68" w:rsidRPr="00BE21FF" w:rsidRDefault="005F3B68" w:rsidP="008745E1">
            <w:pPr>
              <w:spacing w:line="276" w:lineRule="auto"/>
              <w:rPr>
                <w:del w:id="805" w:author="Author"/>
                <w:rFonts w:ascii="Arial" w:eastAsia="Times New Roman" w:hAnsi="Arial" w:cs="Arial"/>
                <w:szCs w:val="17"/>
              </w:rPr>
            </w:pPr>
            <w:del w:id="806" w:author="Author">
              <w:r w:rsidRPr="00BE21FF">
                <w:rPr>
                  <w:rFonts w:ascii="Arial" w:eastAsia="Times New Roman" w:hAnsi="Arial" w:cs="Arial"/>
                  <w:szCs w:val="17"/>
                </w:rPr>
                <w:delText xml:space="preserve">A Service Contract MUST specify the grammar supported (such as fields, functions, keywords, and operators). </w:delText>
              </w:r>
            </w:del>
          </w:p>
        </w:tc>
        <w:tc>
          <w:tcPr>
            <w:tcW w:w="2515" w:type="dxa"/>
          </w:tcPr>
          <w:p w14:paraId="7543BAFA" w14:textId="77777777" w:rsidR="005F3B68" w:rsidRPr="004211C8" w:rsidRDefault="005F3B68" w:rsidP="008745E1">
            <w:pPr>
              <w:pStyle w:val="NormalWeb"/>
              <w:spacing w:before="170" w:beforeAutospacing="0" w:after="170" w:afterAutospacing="0"/>
              <w:rPr>
                <w:del w:id="807" w:author="Author"/>
                <w:rFonts w:asciiTheme="minorBidi" w:hAnsiTheme="minorBidi" w:cstheme="minorBidi"/>
                <w:szCs w:val="17"/>
              </w:rPr>
            </w:pPr>
            <w:del w:id="808" w:author="Author">
              <w:r w:rsidRPr="004211C8">
                <w:rPr>
                  <w:rFonts w:asciiTheme="minorBidi" w:hAnsiTheme="minorBidi" w:cstheme="minorBidi"/>
                  <w:szCs w:val="17"/>
                </w:rPr>
                <w:delText>AJ, AX, AAJ, AAX</w:delText>
              </w:r>
            </w:del>
          </w:p>
        </w:tc>
      </w:tr>
      <w:tr w:rsidR="005F3B68" w:rsidRPr="00B67A3A" w14:paraId="264E1E03" w14:textId="77777777" w:rsidTr="00D35BA5">
        <w:trPr>
          <w:del w:id="809" w:author="Author"/>
        </w:trPr>
        <w:tc>
          <w:tcPr>
            <w:tcW w:w="1075" w:type="dxa"/>
          </w:tcPr>
          <w:p w14:paraId="538EB149" w14:textId="77777777" w:rsidR="005F3B68" w:rsidRPr="009B474E" w:rsidRDefault="005F3B68" w:rsidP="008745E1">
            <w:pPr>
              <w:pStyle w:val="NormalWeb"/>
              <w:spacing w:before="170" w:beforeAutospacing="0" w:after="170" w:afterAutospacing="0"/>
              <w:rPr>
                <w:del w:id="810" w:author="Author"/>
                <w:rFonts w:ascii="Arial" w:hAnsi="Arial" w:cs="Arial"/>
                <w:szCs w:val="17"/>
              </w:rPr>
            </w:pPr>
            <w:del w:id="811" w:author="Author">
              <w:r>
                <w:rPr>
                  <w:rFonts w:ascii="Arial" w:eastAsia="Times New Roman" w:hAnsi="Arial" w:cs="Arial"/>
                  <w:szCs w:val="17"/>
                </w:rPr>
                <w:delText>[RSG-87</w:delText>
              </w:r>
              <w:r w:rsidRPr="009B474E">
                <w:rPr>
                  <w:rFonts w:ascii="Arial" w:eastAsia="Times New Roman" w:hAnsi="Arial" w:cs="Arial"/>
                  <w:szCs w:val="17"/>
                </w:rPr>
                <w:delText>]</w:delText>
              </w:r>
            </w:del>
          </w:p>
        </w:tc>
        <w:tc>
          <w:tcPr>
            <w:tcW w:w="5670" w:type="dxa"/>
          </w:tcPr>
          <w:p w14:paraId="24342A9E" w14:textId="77777777" w:rsidR="005F3B68" w:rsidRPr="00BE21FF" w:rsidRDefault="005F3B68" w:rsidP="008745E1">
            <w:pPr>
              <w:spacing w:line="276" w:lineRule="auto"/>
              <w:rPr>
                <w:del w:id="812" w:author="Author"/>
                <w:rFonts w:ascii="Arial" w:eastAsia="Times New Roman" w:hAnsi="Arial" w:cs="Arial"/>
                <w:szCs w:val="17"/>
              </w:rPr>
            </w:pPr>
            <w:del w:id="813" w:author="Author">
              <w:r w:rsidRPr="00BE21FF">
                <w:rPr>
                  <w:rFonts w:ascii="Arial" w:eastAsia="Times New Roman" w:hAnsi="Arial" w:cs="Arial"/>
                  <w:szCs w:val="17"/>
                </w:rPr>
                <w:delText>The query parameter “q” MUST be used.</w:delText>
              </w:r>
            </w:del>
          </w:p>
        </w:tc>
        <w:tc>
          <w:tcPr>
            <w:tcW w:w="2515" w:type="dxa"/>
          </w:tcPr>
          <w:p w14:paraId="0053B4DC" w14:textId="77777777" w:rsidR="005F3B68" w:rsidRPr="004211C8" w:rsidRDefault="005F3B68" w:rsidP="008745E1">
            <w:pPr>
              <w:pStyle w:val="NormalWeb"/>
              <w:spacing w:before="170" w:beforeAutospacing="0" w:after="170" w:afterAutospacing="0"/>
              <w:rPr>
                <w:del w:id="814" w:author="Author"/>
                <w:rFonts w:asciiTheme="minorBidi" w:hAnsiTheme="minorBidi" w:cstheme="minorBidi"/>
                <w:szCs w:val="17"/>
              </w:rPr>
            </w:pPr>
            <w:del w:id="815" w:author="Author">
              <w:r w:rsidRPr="004211C8">
                <w:rPr>
                  <w:rFonts w:asciiTheme="minorBidi" w:hAnsiTheme="minorBidi" w:cstheme="minorBidi"/>
                  <w:szCs w:val="17"/>
                </w:rPr>
                <w:delText>AJ, AX, AAJ, AAX</w:delText>
              </w:r>
            </w:del>
          </w:p>
        </w:tc>
      </w:tr>
      <w:tr w:rsidR="005F3B68" w:rsidRPr="00B67A3A" w14:paraId="3F5462EF" w14:textId="77777777" w:rsidTr="00D35BA5">
        <w:trPr>
          <w:del w:id="816" w:author="Author"/>
        </w:trPr>
        <w:tc>
          <w:tcPr>
            <w:tcW w:w="1075" w:type="dxa"/>
          </w:tcPr>
          <w:p w14:paraId="1DE21483" w14:textId="77777777" w:rsidR="005F3B68" w:rsidRPr="009B474E" w:rsidRDefault="005F3B68" w:rsidP="008745E1">
            <w:pPr>
              <w:pStyle w:val="NormalWeb"/>
              <w:spacing w:before="170" w:beforeAutospacing="0" w:after="170" w:afterAutospacing="0"/>
              <w:rPr>
                <w:del w:id="817" w:author="Author"/>
                <w:rFonts w:asciiTheme="minorBidi" w:hAnsiTheme="minorBidi" w:cstheme="minorBidi"/>
                <w:szCs w:val="17"/>
              </w:rPr>
            </w:pPr>
            <w:del w:id="818" w:author="Author">
              <w:r>
                <w:rPr>
                  <w:rFonts w:asciiTheme="minorBidi" w:eastAsia="Times New Roman" w:hAnsiTheme="minorBidi" w:cstheme="minorBidi"/>
                  <w:szCs w:val="17"/>
                </w:rPr>
                <w:delText>[RSG-88</w:delText>
              </w:r>
              <w:r w:rsidRPr="009B474E">
                <w:rPr>
                  <w:rFonts w:asciiTheme="minorBidi" w:eastAsia="Times New Roman" w:hAnsiTheme="minorBidi" w:cstheme="minorBidi"/>
                  <w:szCs w:val="17"/>
                </w:rPr>
                <w:delText>] </w:delText>
              </w:r>
            </w:del>
          </w:p>
        </w:tc>
        <w:tc>
          <w:tcPr>
            <w:tcW w:w="5670" w:type="dxa"/>
          </w:tcPr>
          <w:p w14:paraId="0539A907" w14:textId="77777777" w:rsidR="005F3B68" w:rsidRPr="009B474E" w:rsidRDefault="005F3B68" w:rsidP="008745E1">
            <w:pPr>
              <w:spacing w:line="276" w:lineRule="auto"/>
              <w:rPr>
                <w:del w:id="819" w:author="Author"/>
                <w:rFonts w:asciiTheme="minorBidi" w:eastAsia="Times New Roman" w:hAnsiTheme="minorBidi" w:cstheme="minorBidi"/>
                <w:szCs w:val="17"/>
              </w:rPr>
            </w:pPr>
            <w:del w:id="820" w:author="Author">
              <w:r w:rsidRPr="009B474E">
                <w:rPr>
                  <w:rFonts w:asciiTheme="minorBidi" w:eastAsia="Times New Roman" w:hAnsiTheme="minorBidi" w:cstheme="minorBidi"/>
                  <w:szCs w:val="17"/>
                </w:rPr>
                <w:delText>On the protocol level, a Web API MUST return an appropriate HTTP status code selected from the list of standard HTTP Status Codes. </w:delText>
              </w:r>
            </w:del>
          </w:p>
        </w:tc>
        <w:tc>
          <w:tcPr>
            <w:tcW w:w="2515" w:type="dxa"/>
          </w:tcPr>
          <w:p w14:paraId="1016374E" w14:textId="77777777" w:rsidR="005F3B68" w:rsidRPr="004211C8" w:rsidRDefault="005F3B68" w:rsidP="008745E1">
            <w:pPr>
              <w:pStyle w:val="NormalWeb"/>
              <w:spacing w:before="170" w:beforeAutospacing="0" w:after="170" w:afterAutospacing="0"/>
              <w:rPr>
                <w:del w:id="821" w:author="Author"/>
                <w:rFonts w:asciiTheme="minorBidi" w:hAnsiTheme="minorBidi" w:cstheme="minorBidi"/>
                <w:szCs w:val="17"/>
              </w:rPr>
            </w:pPr>
            <w:del w:id="822" w:author="Author">
              <w:r w:rsidRPr="004211C8">
                <w:rPr>
                  <w:rFonts w:asciiTheme="minorBidi" w:hAnsiTheme="minorBidi" w:cstheme="minorBidi"/>
                  <w:szCs w:val="17"/>
                </w:rPr>
                <w:delText>AJ, AX, AAJ, AAX</w:delText>
              </w:r>
            </w:del>
          </w:p>
        </w:tc>
      </w:tr>
      <w:tr w:rsidR="005F3B68" w:rsidRPr="00B67A3A" w14:paraId="74E9ABCD" w14:textId="77777777" w:rsidTr="00D35BA5">
        <w:trPr>
          <w:del w:id="823" w:author="Author"/>
        </w:trPr>
        <w:tc>
          <w:tcPr>
            <w:tcW w:w="1075" w:type="dxa"/>
          </w:tcPr>
          <w:p w14:paraId="23643C20" w14:textId="77777777" w:rsidR="005F3B68" w:rsidRPr="009B474E" w:rsidRDefault="005F3B68" w:rsidP="008745E1">
            <w:pPr>
              <w:pStyle w:val="NormalWeb"/>
              <w:spacing w:before="170" w:beforeAutospacing="0" w:after="170" w:afterAutospacing="0"/>
              <w:rPr>
                <w:del w:id="824" w:author="Author"/>
                <w:rFonts w:asciiTheme="minorBidi" w:hAnsiTheme="minorBidi" w:cstheme="minorBidi"/>
                <w:szCs w:val="17"/>
              </w:rPr>
            </w:pPr>
            <w:del w:id="825" w:author="Author">
              <w:r>
                <w:rPr>
                  <w:rFonts w:asciiTheme="minorBidi" w:eastAsia="Times New Roman" w:hAnsiTheme="minorBidi" w:cstheme="minorBidi"/>
                  <w:szCs w:val="17"/>
                </w:rPr>
                <w:delText>[RSJ-89</w:delText>
              </w:r>
              <w:r w:rsidRPr="009B474E">
                <w:rPr>
                  <w:rFonts w:asciiTheme="minorBidi" w:eastAsia="Times New Roman" w:hAnsiTheme="minorBidi" w:cstheme="minorBidi"/>
                  <w:szCs w:val="17"/>
                </w:rPr>
                <w:delText>] </w:delText>
              </w:r>
            </w:del>
          </w:p>
        </w:tc>
        <w:tc>
          <w:tcPr>
            <w:tcW w:w="5670" w:type="dxa"/>
          </w:tcPr>
          <w:p w14:paraId="57634E2C" w14:textId="77777777" w:rsidR="005F3B68" w:rsidRPr="009B474E" w:rsidRDefault="005F3B68" w:rsidP="008745E1">
            <w:pPr>
              <w:spacing w:line="276" w:lineRule="auto"/>
              <w:rPr>
                <w:del w:id="826" w:author="Author"/>
                <w:rFonts w:asciiTheme="minorBidi" w:eastAsia="Times New Roman" w:hAnsiTheme="minorBidi" w:cstheme="minorBidi"/>
                <w:szCs w:val="17"/>
              </w:rPr>
            </w:pPr>
            <w:del w:id="827" w:author="Author">
              <w:r w:rsidRPr="009B474E">
                <w:rPr>
                  <w:rFonts w:asciiTheme="minorBidi" w:eastAsia="Times New Roman" w:hAnsiTheme="minorBidi" w:cstheme="minorBidi"/>
                  <w:szCs w:val="17"/>
                </w:rPr>
                <w:delText xml:space="preserve">On the application level, a Web API MUST return a payload reporting the error in adequate granularity.  The code and message attributes are mandatory, the details attribute is conditionally mandatory and target, status, </w:delText>
              </w:r>
              <w:r w:rsidRPr="009B474E">
                <w:rPr>
                  <w:rFonts w:ascii="Courier New" w:eastAsia="Times New Roman" w:hAnsi="Courier New" w:cs="Courier New"/>
                  <w:szCs w:val="17"/>
                </w:rPr>
                <w:delText>moreInfo</w:delText>
              </w:r>
              <w:r w:rsidRPr="009B474E">
                <w:rPr>
                  <w:rFonts w:asciiTheme="minorBidi" w:eastAsia="Times New Roman" w:hAnsiTheme="minorBidi" w:cstheme="minorBidi"/>
                  <w:szCs w:val="17"/>
                </w:rPr>
                <w:delText xml:space="preserve">, and </w:delText>
              </w:r>
              <w:r w:rsidRPr="009B474E">
                <w:rPr>
                  <w:rFonts w:ascii="Courier New" w:eastAsia="Times New Roman" w:hAnsi="Courier New" w:cs="Courier New"/>
                  <w:szCs w:val="17"/>
                </w:rPr>
                <w:delText>internalMessage</w:delText>
              </w:r>
              <w:r w:rsidRPr="009B474E">
                <w:rPr>
                  <w:rFonts w:asciiTheme="minorBidi" w:eastAsia="Times New Roman" w:hAnsiTheme="minorBidi" w:cstheme="minorBidi"/>
                  <w:szCs w:val="17"/>
                </w:rPr>
                <w:delText xml:space="preserve"> attributes are optional. </w:delText>
              </w:r>
            </w:del>
          </w:p>
        </w:tc>
        <w:tc>
          <w:tcPr>
            <w:tcW w:w="2515" w:type="dxa"/>
          </w:tcPr>
          <w:p w14:paraId="17BAD0D1" w14:textId="77777777" w:rsidR="005F3B68" w:rsidRPr="004211C8" w:rsidRDefault="005F3B68" w:rsidP="008745E1">
            <w:pPr>
              <w:pStyle w:val="NormalWeb"/>
              <w:spacing w:before="170" w:beforeAutospacing="0" w:after="170" w:afterAutospacing="0"/>
              <w:rPr>
                <w:del w:id="828" w:author="Author"/>
                <w:rFonts w:asciiTheme="minorBidi" w:hAnsiTheme="minorBidi" w:cstheme="minorBidi"/>
                <w:szCs w:val="17"/>
              </w:rPr>
            </w:pPr>
            <w:del w:id="829" w:author="Author">
              <w:r w:rsidRPr="004211C8">
                <w:rPr>
                  <w:rFonts w:asciiTheme="minorBidi" w:hAnsiTheme="minorBidi" w:cstheme="minorBidi"/>
                  <w:szCs w:val="17"/>
                </w:rPr>
                <w:delText>AJ, AX, AAJ, AAX</w:delText>
              </w:r>
            </w:del>
          </w:p>
        </w:tc>
      </w:tr>
      <w:tr w:rsidR="005F3B68" w:rsidRPr="00B67A3A" w14:paraId="42A5AE02" w14:textId="77777777" w:rsidTr="00D35BA5">
        <w:trPr>
          <w:del w:id="830" w:author="Author"/>
        </w:trPr>
        <w:tc>
          <w:tcPr>
            <w:tcW w:w="1075" w:type="dxa"/>
          </w:tcPr>
          <w:p w14:paraId="4370DB6C" w14:textId="77777777" w:rsidR="005F3B68" w:rsidRPr="009B474E" w:rsidRDefault="005F3B68" w:rsidP="008745E1">
            <w:pPr>
              <w:pStyle w:val="NormalWeb"/>
              <w:spacing w:before="170" w:beforeAutospacing="0" w:after="170" w:afterAutospacing="0"/>
              <w:rPr>
                <w:del w:id="831" w:author="Author"/>
                <w:rFonts w:asciiTheme="minorBidi" w:hAnsiTheme="minorBidi" w:cstheme="minorBidi"/>
                <w:szCs w:val="17"/>
              </w:rPr>
            </w:pPr>
            <w:del w:id="832" w:author="Author">
              <w:r>
                <w:rPr>
                  <w:rFonts w:asciiTheme="minorBidi" w:eastAsia="Times New Roman" w:hAnsiTheme="minorBidi" w:cstheme="minorBidi"/>
                  <w:szCs w:val="17"/>
                </w:rPr>
                <w:delText>[RSG-90</w:delText>
              </w:r>
              <w:r w:rsidRPr="009B474E">
                <w:rPr>
                  <w:rFonts w:asciiTheme="minorBidi" w:eastAsia="Times New Roman" w:hAnsiTheme="minorBidi" w:cstheme="minorBidi"/>
                  <w:szCs w:val="17"/>
                </w:rPr>
                <w:delText>] </w:delText>
              </w:r>
            </w:del>
          </w:p>
        </w:tc>
        <w:tc>
          <w:tcPr>
            <w:tcW w:w="5670" w:type="dxa"/>
          </w:tcPr>
          <w:p w14:paraId="5B9E9320" w14:textId="77777777" w:rsidR="005F3B68" w:rsidRPr="009B474E" w:rsidRDefault="005F3B68" w:rsidP="008745E1">
            <w:pPr>
              <w:spacing w:line="276" w:lineRule="auto"/>
              <w:rPr>
                <w:del w:id="833" w:author="Author"/>
                <w:rFonts w:asciiTheme="minorBidi" w:eastAsia="Times New Roman" w:hAnsiTheme="minorBidi" w:cstheme="minorBidi"/>
                <w:szCs w:val="17"/>
              </w:rPr>
            </w:pPr>
            <w:del w:id="834" w:author="Author">
              <w:r w:rsidRPr="009B474E">
                <w:rPr>
                  <w:rFonts w:asciiTheme="minorBidi" w:eastAsia="Times New Roman" w:hAnsiTheme="minorBidi" w:cstheme="minorBidi"/>
                  <w:szCs w:val="17"/>
                </w:rPr>
                <w:delText>Errors MUST NOT expose security-critical data or internal technical details, such as call stacks in the error messages.</w:delText>
              </w:r>
            </w:del>
          </w:p>
        </w:tc>
        <w:tc>
          <w:tcPr>
            <w:tcW w:w="2515" w:type="dxa"/>
          </w:tcPr>
          <w:p w14:paraId="6D7F2B1B" w14:textId="77777777" w:rsidR="005F3B68" w:rsidRPr="004211C8" w:rsidRDefault="005F3B68" w:rsidP="008745E1">
            <w:pPr>
              <w:pStyle w:val="NormalWeb"/>
              <w:spacing w:before="170" w:beforeAutospacing="0" w:after="170" w:afterAutospacing="0"/>
              <w:rPr>
                <w:del w:id="835" w:author="Author"/>
                <w:rFonts w:asciiTheme="minorBidi" w:hAnsiTheme="minorBidi" w:cstheme="minorBidi"/>
                <w:szCs w:val="17"/>
              </w:rPr>
            </w:pPr>
            <w:del w:id="836" w:author="Author">
              <w:r w:rsidRPr="004211C8">
                <w:rPr>
                  <w:rFonts w:asciiTheme="minorBidi" w:hAnsiTheme="minorBidi" w:cstheme="minorBidi"/>
                  <w:szCs w:val="17"/>
                </w:rPr>
                <w:delText>AJ, AX, AAJ, AAX</w:delText>
              </w:r>
            </w:del>
          </w:p>
        </w:tc>
      </w:tr>
      <w:tr w:rsidR="005F3B68" w:rsidRPr="00B67A3A" w14:paraId="67B1181C" w14:textId="77777777" w:rsidTr="00D35BA5">
        <w:trPr>
          <w:del w:id="837" w:author="Author"/>
        </w:trPr>
        <w:tc>
          <w:tcPr>
            <w:tcW w:w="1075" w:type="dxa"/>
          </w:tcPr>
          <w:p w14:paraId="69115EA9" w14:textId="77777777" w:rsidR="005F3B68" w:rsidRPr="009B474E" w:rsidRDefault="005F3B68" w:rsidP="008745E1">
            <w:pPr>
              <w:pStyle w:val="NormalWeb"/>
              <w:spacing w:before="170" w:beforeAutospacing="0" w:after="170" w:afterAutospacing="0"/>
              <w:rPr>
                <w:del w:id="838" w:author="Author"/>
                <w:rFonts w:asciiTheme="minorBidi" w:hAnsiTheme="minorBidi" w:cstheme="minorBidi"/>
                <w:szCs w:val="17"/>
              </w:rPr>
            </w:pPr>
            <w:del w:id="839" w:author="Author">
              <w:r>
                <w:rPr>
                  <w:rFonts w:asciiTheme="minorBidi" w:eastAsia="Times New Roman" w:hAnsiTheme="minorBidi" w:cstheme="minorBidi"/>
                  <w:szCs w:val="17"/>
                </w:rPr>
                <w:delText>[RSG-91</w:delText>
              </w:r>
              <w:r w:rsidRPr="009B474E">
                <w:rPr>
                  <w:rFonts w:asciiTheme="minorBidi" w:eastAsia="Times New Roman" w:hAnsiTheme="minorBidi" w:cstheme="minorBidi"/>
                  <w:szCs w:val="17"/>
                </w:rPr>
                <w:delText>]</w:delText>
              </w:r>
            </w:del>
          </w:p>
        </w:tc>
        <w:tc>
          <w:tcPr>
            <w:tcW w:w="5670" w:type="dxa"/>
          </w:tcPr>
          <w:p w14:paraId="5A6974BA" w14:textId="77777777" w:rsidR="005F3B68" w:rsidRPr="009B474E" w:rsidRDefault="005F3B68" w:rsidP="008745E1">
            <w:pPr>
              <w:rPr>
                <w:del w:id="840" w:author="Author"/>
                <w:rFonts w:asciiTheme="minorBidi" w:eastAsia="Times New Roman" w:hAnsiTheme="minorBidi" w:cstheme="minorBidi"/>
                <w:szCs w:val="17"/>
              </w:rPr>
            </w:pPr>
            <w:del w:id="841" w:author="Author">
              <w:r w:rsidRPr="009B474E">
                <w:rPr>
                  <w:rFonts w:asciiTheme="minorBidi" w:eastAsia="Times New Roman" w:hAnsiTheme="minorBidi" w:cstheme="minorBidi"/>
                  <w:szCs w:val="17"/>
                </w:rPr>
                <w:delText xml:space="preserve">The HTTP </w:delText>
              </w:r>
              <w:r w:rsidRPr="007A1A57">
                <w:rPr>
                  <w:rFonts w:ascii="Courier New" w:eastAsia="Times New Roman" w:hAnsi="Courier New" w:cs="Courier New"/>
                  <w:szCs w:val="17"/>
                </w:rPr>
                <w:delText>Header: Reason-Phrase</w:delText>
              </w:r>
              <w:r w:rsidRPr="009B474E">
                <w:rPr>
                  <w:rFonts w:asciiTheme="minorBidi" w:eastAsia="Times New Roman" w:hAnsiTheme="minorBidi" w:cstheme="minorBidi"/>
                  <w:szCs w:val="17"/>
                </w:rPr>
                <w:delText xml:space="preserve"> (described in RFC 2616) MUST NOT be used to carry error messages. </w:delText>
              </w:r>
            </w:del>
          </w:p>
        </w:tc>
        <w:tc>
          <w:tcPr>
            <w:tcW w:w="2515" w:type="dxa"/>
          </w:tcPr>
          <w:p w14:paraId="1AAFDCAA" w14:textId="77777777" w:rsidR="005F3B68" w:rsidRPr="004211C8" w:rsidRDefault="005F3B68" w:rsidP="008745E1">
            <w:pPr>
              <w:pStyle w:val="NormalWeb"/>
              <w:spacing w:before="170" w:beforeAutospacing="0" w:after="170" w:afterAutospacing="0"/>
              <w:rPr>
                <w:del w:id="842" w:author="Author"/>
                <w:rFonts w:asciiTheme="minorBidi" w:hAnsiTheme="minorBidi" w:cstheme="minorBidi"/>
                <w:szCs w:val="17"/>
              </w:rPr>
            </w:pPr>
            <w:del w:id="843" w:author="Author">
              <w:r w:rsidRPr="004211C8">
                <w:rPr>
                  <w:rFonts w:asciiTheme="minorBidi" w:hAnsiTheme="minorBidi" w:cstheme="minorBidi"/>
                  <w:szCs w:val="17"/>
                </w:rPr>
                <w:delText>AJ, AX, AAJ, AAX</w:delText>
              </w:r>
            </w:del>
          </w:p>
        </w:tc>
      </w:tr>
      <w:tr w:rsidR="005F3B68" w:rsidRPr="00B67A3A" w14:paraId="7531F1C7" w14:textId="77777777" w:rsidTr="00D35BA5">
        <w:trPr>
          <w:del w:id="844" w:author="Author"/>
        </w:trPr>
        <w:tc>
          <w:tcPr>
            <w:tcW w:w="1075" w:type="dxa"/>
          </w:tcPr>
          <w:p w14:paraId="0FF6C669" w14:textId="77777777" w:rsidR="005F3B68" w:rsidRPr="009B474E" w:rsidRDefault="005F3B68" w:rsidP="008745E1">
            <w:pPr>
              <w:pStyle w:val="NormalWeb"/>
              <w:spacing w:before="170" w:beforeAutospacing="0" w:after="170" w:afterAutospacing="0"/>
              <w:rPr>
                <w:del w:id="845" w:author="Author"/>
                <w:rFonts w:ascii="Arial" w:hAnsi="Arial" w:cs="Arial"/>
                <w:szCs w:val="17"/>
              </w:rPr>
            </w:pPr>
            <w:del w:id="846" w:author="Author">
              <w:r>
                <w:rPr>
                  <w:rFonts w:ascii="Arial" w:eastAsia="Times New Roman" w:hAnsi="Arial" w:cs="Arial"/>
                  <w:szCs w:val="17"/>
                </w:rPr>
                <w:delText>[RSG-93</w:delText>
              </w:r>
              <w:r w:rsidRPr="009B474E">
                <w:rPr>
                  <w:rFonts w:ascii="Arial" w:eastAsia="Times New Roman" w:hAnsi="Arial" w:cs="Arial"/>
                  <w:szCs w:val="17"/>
                </w:rPr>
                <w:delText>]</w:delText>
              </w:r>
            </w:del>
          </w:p>
        </w:tc>
        <w:tc>
          <w:tcPr>
            <w:tcW w:w="5670" w:type="dxa"/>
          </w:tcPr>
          <w:p w14:paraId="092674A0" w14:textId="77777777" w:rsidR="005F3B68" w:rsidRPr="009B474E" w:rsidRDefault="005F3B68" w:rsidP="008745E1">
            <w:pPr>
              <w:rPr>
                <w:del w:id="847" w:author="Author"/>
                <w:rFonts w:asciiTheme="minorBidi" w:eastAsia="Times New Roman" w:hAnsiTheme="minorBidi" w:cstheme="minorBidi"/>
                <w:szCs w:val="17"/>
              </w:rPr>
            </w:pPr>
            <w:del w:id="848" w:author="Author">
              <w:r w:rsidRPr="009B474E">
                <w:rPr>
                  <w:rFonts w:asciiTheme="minorBidi" w:eastAsia="Times New Roman" w:hAnsiTheme="minorBidi" w:cstheme="minorBidi"/>
                  <w:szCs w:val="17"/>
                </w:rPr>
                <w:delText>A Service Contract format MUST include the following:</w:delText>
              </w:r>
            </w:del>
          </w:p>
          <w:p w14:paraId="2354E6BC" w14:textId="77777777" w:rsidR="005F3B68" w:rsidRPr="009B474E" w:rsidRDefault="005F3B68" w:rsidP="008745E1">
            <w:pPr>
              <w:pStyle w:val="NormalWeb"/>
              <w:numPr>
                <w:ilvl w:val="0"/>
                <w:numId w:val="8"/>
              </w:numPr>
              <w:spacing w:before="170" w:beforeAutospacing="0" w:after="170" w:afterAutospacing="0"/>
              <w:rPr>
                <w:del w:id="849" w:author="Author"/>
                <w:rFonts w:asciiTheme="minorBidi" w:eastAsia="Times New Roman" w:hAnsiTheme="minorBidi" w:cstheme="minorBidi"/>
                <w:szCs w:val="17"/>
              </w:rPr>
            </w:pPr>
            <w:del w:id="850" w:author="Author">
              <w:r w:rsidRPr="009B474E">
                <w:rPr>
                  <w:rFonts w:asciiTheme="minorBidi" w:eastAsia="Times New Roman" w:hAnsiTheme="minorBidi" w:cstheme="minorBidi"/>
                  <w:szCs w:val="17"/>
                </w:rPr>
                <w:delText>API version;</w:delText>
              </w:r>
            </w:del>
          </w:p>
          <w:p w14:paraId="0B246E27" w14:textId="77777777" w:rsidR="005F3B68" w:rsidRPr="009B474E" w:rsidRDefault="005F3B68" w:rsidP="008745E1">
            <w:pPr>
              <w:pStyle w:val="NormalWeb"/>
              <w:numPr>
                <w:ilvl w:val="0"/>
                <w:numId w:val="8"/>
              </w:numPr>
              <w:spacing w:before="170" w:beforeAutospacing="0" w:after="170" w:afterAutospacing="0"/>
              <w:rPr>
                <w:del w:id="851" w:author="Author"/>
                <w:rFonts w:asciiTheme="minorBidi" w:eastAsia="Times New Roman" w:hAnsiTheme="minorBidi" w:cstheme="minorBidi"/>
                <w:szCs w:val="17"/>
              </w:rPr>
            </w:pPr>
            <w:del w:id="852" w:author="Author">
              <w:r w:rsidRPr="009B474E">
                <w:rPr>
                  <w:rFonts w:asciiTheme="minorBidi" w:eastAsia="Times New Roman" w:hAnsiTheme="minorBidi" w:cstheme="minorBidi"/>
                  <w:szCs w:val="17"/>
                </w:rPr>
                <w:delText>Information about the semantics of API elements;</w:delText>
              </w:r>
            </w:del>
          </w:p>
          <w:p w14:paraId="0FA275F5" w14:textId="77777777" w:rsidR="005F3B68" w:rsidRPr="009B474E" w:rsidRDefault="005F3B68" w:rsidP="008745E1">
            <w:pPr>
              <w:pStyle w:val="NormalWeb"/>
              <w:numPr>
                <w:ilvl w:val="0"/>
                <w:numId w:val="8"/>
              </w:numPr>
              <w:spacing w:before="170" w:beforeAutospacing="0" w:after="170" w:afterAutospacing="0"/>
              <w:rPr>
                <w:del w:id="853" w:author="Author"/>
                <w:rFonts w:asciiTheme="minorBidi" w:eastAsia="Times New Roman" w:hAnsiTheme="minorBidi" w:cstheme="minorBidi"/>
                <w:szCs w:val="17"/>
              </w:rPr>
            </w:pPr>
            <w:del w:id="854" w:author="Author">
              <w:r w:rsidRPr="009B474E">
                <w:rPr>
                  <w:rFonts w:asciiTheme="minorBidi" w:eastAsia="Times New Roman" w:hAnsiTheme="minorBidi" w:cstheme="minorBidi"/>
                  <w:szCs w:val="17"/>
                </w:rPr>
                <w:delText>Resources;</w:delText>
              </w:r>
            </w:del>
          </w:p>
          <w:p w14:paraId="6693FCC9" w14:textId="77777777" w:rsidR="005F3B68" w:rsidRPr="009B474E" w:rsidRDefault="005F3B68" w:rsidP="008745E1">
            <w:pPr>
              <w:pStyle w:val="NormalWeb"/>
              <w:numPr>
                <w:ilvl w:val="0"/>
                <w:numId w:val="8"/>
              </w:numPr>
              <w:spacing w:before="170" w:beforeAutospacing="0" w:after="170" w:afterAutospacing="0"/>
              <w:rPr>
                <w:del w:id="855" w:author="Author"/>
                <w:rFonts w:asciiTheme="minorBidi" w:eastAsia="Times New Roman" w:hAnsiTheme="minorBidi" w:cstheme="minorBidi"/>
                <w:szCs w:val="17"/>
              </w:rPr>
            </w:pPr>
            <w:del w:id="856" w:author="Author">
              <w:r w:rsidRPr="009B474E">
                <w:rPr>
                  <w:rFonts w:asciiTheme="minorBidi" w:eastAsia="Times New Roman" w:hAnsiTheme="minorBidi" w:cstheme="minorBidi"/>
                  <w:szCs w:val="17"/>
                </w:rPr>
                <w:delText>Resource attributes;</w:delText>
              </w:r>
            </w:del>
          </w:p>
          <w:p w14:paraId="5655A17B" w14:textId="77777777" w:rsidR="005F3B68" w:rsidRPr="009B474E" w:rsidRDefault="005F3B68" w:rsidP="008745E1">
            <w:pPr>
              <w:pStyle w:val="NormalWeb"/>
              <w:numPr>
                <w:ilvl w:val="0"/>
                <w:numId w:val="8"/>
              </w:numPr>
              <w:spacing w:before="170" w:beforeAutospacing="0" w:after="170" w:afterAutospacing="0"/>
              <w:rPr>
                <w:del w:id="857" w:author="Author"/>
                <w:rFonts w:asciiTheme="minorBidi" w:eastAsia="Times New Roman" w:hAnsiTheme="minorBidi" w:cstheme="minorBidi"/>
                <w:szCs w:val="17"/>
              </w:rPr>
            </w:pPr>
            <w:del w:id="858" w:author="Author">
              <w:r w:rsidRPr="009B474E">
                <w:rPr>
                  <w:rFonts w:asciiTheme="minorBidi" w:eastAsia="Times New Roman" w:hAnsiTheme="minorBidi" w:cstheme="minorBidi"/>
                  <w:szCs w:val="17"/>
                </w:rPr>
                <w:delText>Query Parameters;</w:delText>
              </w:r>
            </w:del>
          </w:p>
          <w:p w14:paraId="2E20CC31" w14:textId="77777777" w:rsidR="005F3B68" w:rsidRPr="009B474E" w:rsidRDefault="005F3B68" w:rsidP="008745E1">
            <w:pPr>
              <w:pStyle w:val="NormalWeb"/>
              <w:numPr>
                <w:ilvl w:val="0"/>
                <w:numId w:val="8"/>
              </w:numPr>
              <w:spacing w:before="170" w:beforeAutospacing="0" w:after="170" w:afterAutospacing="0"/>
              <w:rPr>
                <w:del w:id="859" w:author="Author"/>
                <w:rFonts w:asciiTheme="minorBidi" w:eastAsia="Times New Roman" w:hAnsiTheme="minorBidi" w:cstheme="minorBidi"/>
                <w:szCs w:val="17"/>
              </w:rPr>
            </w:pPr>
            <w:del w:id="860" w:author="Author">
              <w:r w:rsidRPr="009B474E">
                <w:rPr>
                  <w:rFonts w:asciiTheme="minorBidi" w:eastAsia="Times New Roman" w:hAnsiTheme="minorBidi" w:cstheme="minorBidi"/>
                  <w:szCs w:val="17"/>
                </w:rPr>
                <w:delText>Methods;</w:delText>
              </w:r>
            </w:del>
          </w:p>
          <w:p w14:paraId="3B464BD8" w14:textId="77777777" w:rsidR="005F3B68" w:rsidRPr="009B474E" w:rsidRDefault="005F3B68" w:rsidP="008745E1">
            <w:pPr>
              <w:pStyle w:val="NormalWeb"/>
              <w:numPr>
                <w:ilvl w:val="0"/>
                <w:numId w:val="8"/>
              </w:numPr>
              <w:spacing w:before="170" w:beforeAutospacing="0" w:after="170" w:afterAutospacing="0"/>
              <w:rPr>
                <w:del w:id="861" w:author="Author"/>
                <w:rFonts w:asciiTheme="minorBidi" w:eastAsia="Times New Roman" w:hAnsiTheme="minorBidi" w:cstheme="minorBidi"/>
                <w:szCs w:val="17"/>
              </w:rPr>
            </w:pPr>
            <w:del w:id="862" w:author="Author">
              <w:r w:rsidRPr="009B474E">
                <w:rPr>
                  <w:rFonts w:asciiTheme="minorBidi" w:eastAsia="Times New Roman" w:hAnsiTheme="minorBidi" w:cstheme="minorBidi"/>
                  <w:szCs w:val="17"/>
                </w:rPr>
                <w:delText>Media types;</w:delText>
              </w:r>
            </w:del>
          </w:p>
          <w:p w14:paraId="12D8615B" w14:textId="77777777" w:rsidR="005F3B68" w:rsidRPr="009B474E" w:rsidRDefault="005F3B68" w:rsidP="008745E1">
            <w:pPr>
              <w:pStyle w:val="NormalWeb"/>
              <w:numPr>
                <w:ilvl w:val="0"/>
                <w:numId w:val="8"/>
              </w:numPr>
              <w:spacing w:before="170" w:beforeAutospacing="0" w:after="170" w:afterAutospacing="0"/>
              <w:rPr>
                <w:del w:id="863" w:author="Author"/>
                <w:rFonts w:asciiTheme="minorBidi" w:eastAsia="Times New Roman" w:hAnsiTheme="minorBidi" w:cstheme="minorBidi"/>
                <w:szCs w:val="17"/>
              </w:rPr>
            </w:pPr>
            <w:del w:id="864" w:author="Author">
              <w:r w:rsidRPr="009B474E">
                <w:rPr>
                  <w:rFonts w:asciiTheme="minorBidi" w:eastAsia="Times New Roman" w:hAnsiTheme="minorBidi" w:cstheme="minorBidi"/>
                  <w:szCs w:val="17"/>
                </w:rPr>
                <w:delText>Search grammar (if one is supported);</w:delText>
              </w:r>
            </w:del>
          </w:p>
          <w:p w14:paraId="121BA944" w14:textId="77777777" w:rsidR="005F3B68" w:rsidRPr="009B474E" w:rsidRDefault="005F3B68" w:rsidP="008745E1">
            <w:pPr>
              <w:pStyle w:val="NormalWeb"/>
              <w:numPr>
                <w:ilvl w:val="0"/>
                <w:numId w:val="8"/>
              </w:numPr>
              <w:spacing w:before="170" w:beforeAutospacing="0" w:after="170" w:afterAutospacing="0"/>
              <w:rPr>
                <w:del w:id="865" w:author="Author"/>
                <w:rFonts w:asciiTheme="minorBidi" w:eastAsia="Times New Roman" w:hAnsiTheme="minorBidi" w:cstheme="minorBidi"/>
                <w:szCs w:val="17"/>
              </w:rPr>
            </w:pPr>
            <w:del w:id="866" w:author="Author">
              <w:r w:rsidRPr="009B474E">
                <w:rPr>
                  <w:rFonts w:asciiTheme="minorBidi" w:eastAsia="Times New Roman" w:hAnsiTheme="minorBidi" w:cstheme="minorBidi"/>
                  <w:szCs w:val="17"/>
                </w:rPr>
                <w:delText>HTTP Status Codes;</w:delText>
              </w:r>
            </w:del>
          </w:p>
          <w:p w14:paraId="4A395AF0" w14:textId="77777777" w:rsidR="005F3B68" w:rsidRPr="009B474E" w:rsidRDefault="005F3B68" w:rsidP="008745E1">
            <w:pPr>
              <w:pStyle w:val="NormalWeb"/>
              <w:numPr>
                <w:ilvl w:val="0"/>
                <w:numId w:val="8"/>
              </w:numPr>
              <w:spacing w:before="170" w:beforeAutospacing="0" w:after="170" w:afterAutospacing="0"/>
              <w:rPr>
                <w:del w:id="867" w:author="Author"/>
                <w:rFonts w:asciiTheme="minorBidi" w:eastAsia="Times New Roman" w:hAnsiTheme="minorBidi" w:cstheme="minorBidi"/>
                <w:szCs w:val="17"/>
              </w:rPr>
            </w:pPr>
            <w:del w:id="868" w:author="Author">
              <w:r w:rsidRPr="009B474E">
                <w:rPr>
                  <w:rFonts w:asciiTheme="minorBidi" w:eastAsia="Times New Roman" w:hAnsiTheme="minorBidi" w:cstheme="minorBidi"/>
                  <w:szCs w:val="17"/>
                </w:rPr>
                <w:delText>HTTP Methods;</w:delText>
              </w:r>
            </w:del>
          </w:p>
          <w:p w14:paraId="15627CBC" w14:textId="77777777" w:rsidR="005F3B68" w:rsidRPr="009B474E" w:rsidRDefault="005F3B68" w:rsidP="008745E1">
            <w:pPr>
              <w:pStyle w:val="NormalWeb"/>
              <w:numPr>
                <w:ilvl w:val="0"/>
                <w:numId w:val="8"/>
              </w:numPr>
              <w:spacing w:before="170" w:beforeAutospacing="0" w:after="170" w:afterAutospacing="0"/>
              <w:rPr>
                <w:del w:id="869" w:author="Author"/>
                <w:rFonts w:asciiTheme="minorBidi" w:eastAsia="Times New Roman" w:hAnsiTheme="minorBidi" w:cstheme="minorBidi"/>
                <w:szCs w:val="17"/>
              </w:rPr>
            </w:pPr>
            <w:del w:id="870" w:author="Author">
              <w:r w:rsidRPr="009B474E">
                <w:rPr>
                  <w:rFonts w:asciiTheme="minorBidi" w:eastAsia="Times New Roman" w:hAnsiTheme="minorBidi" w:cstheme="minorBidi"/>
                  <w:szCs w:val="17"/>
                </w:rPr>
                <w:delText>Restrictions and distinctive features;</w:delText>
              </w:r>
              <w:r>
                <w:rPr>
                  <w:rFonts w:asciiTheme="minorBidi" w:eastAsia="Times New Roman" w:hAnsiTheme="minorBidi" w:cstheme="minorBidi"/>
                  <w:szCs w:val="17"/>
                </w:rPr>
                <w:delText xml:space="preserve"> and</w:delText>
              </w:r>
            </w:del>
          </w:p>
          <w:p w14:paraId="7E580013" w14:textId="77777777" w:rsidR="005F3B68" w:rsidRPr="009B474E" w:rsidRDefault="005F3B68" w:rsidP="008745E1">
            <w:pPr>
              <w:pStyle w:val="NormalWeb"/>
              <w:numPr>
                <w:ilvl w:val="0"/>
                <w:numId w:val="8"/>
              </w:numPr>
              <w:spacing w:before="170" w:beforeAutospacing="0" w:after="170" w:afterAutospacing="0"/>
              <w:rPr>
                <w:del w:id="871" w:author="Author"/>
                <w:rFonts w:asciiTheme="minorBidi" w:eastAsia="Times New Roman" w:hAnsiTheme="minorBidi" w:cstheme="minorBidi"/>
                <w:szCs w:val="17"/>
              </w:rPr>
            </w:pPr>
            <w:del w:id="872" w:author="Author">
              <w:r w:rsidRPr="009B474E">
                <w:rPr>
                  <w:rFonts w:asciiTheme="minorBidi" w:eastAsia="Times New Roman" w:hAnsiTheme="minorBidi" w:cstheme="minorBidi"/>
                  <w:szCs w:val="17"/>
                </w:rPr>
                <w:delText>Security (if any).</w:delText>
              </w:r>
            </w:del>
          </w:p>
        </w:tc>
        <w:tc>
          <w:tcPr>
            <w:tcW w:w="2515" w:type="dxa"/>
          </w:tcPr>
          <w:p w14:paraId="1107D98F" w14:textId="77777777" w:rsidR="005F3B68" w:rsidRPr="004211C8" w:rsidRDefault="005F3B68" w:rsidP="008745E1">
            <w:pPr>
              <w:pStyle w:val="NormalWeb"/>
              <w:spacing w:before="170" w:beforeAutospacing="0" w:after="170" w:afterAutospacing="0"/>
              <w:rPr>
                <w:del w:id="873" w:author="Author"/>
                <w:rFonts w:asciiTheme="minorBidi" w:hAnsiTheme="minorBidi" w:cstheme="minorBidi"/>
                <w:szCs w:val="17"/>
              </w:rPr>
            </w:pPr>
            <w:del w:id="874" w:author="Author">
              <w:r w:rsidRPr="004211C8">
                <w:rPr>
                  <w:rFonts w:asciiTheme="minorBidi" w:hAnsiTheme="minorBidi" w:cstheme="minorBidi"/>
                  <w:szCs w:val="17"/>
                </w:rPr>
                <w:delText>AJ, AX, AAJ, AAX</w:delText>
              </w:r>
            </w:del>
          </w:p>
        </w:tc>
      </w:tr>
      <w:tr w:rsidR="005F3B68" w:rsidRPr="00B67A3A" w14:paraId="09702FD0" w14:textId="77777777" w:rsidTr="00D35BA5">
        <w:trPr>
          <w:del w:id="875" w:author="Author"/>
        </w:trPr>
        <w:tc>
          <w:tcPr>
            <w:tcW w:w="1075" w:type="dxa"/>
          </w:tcPr>
          <w:p w14:paraId="18154D4A" w14:textId="77777777" w:rsidR="005F3B68" w:rsidRPr="009B474E" w:rsidRDefault="005F3B68" w:rsidP="008745E1">
            <w:pPr>
              <w:pStyle w:val="NormalWeb"/>
              <w:spacing w:before="170" w:beforeAutospacing="0" w:after="170" w:afterAutospacing="0"/>
              <w:rPr>
                <w:del w:id="876" w:author="Author"/>
                <w:rFonts w:ascii="Arial" w:hAnsi="Arial" w:cs="Arial"/>
                <w:szCs w:val="17"/>
              </w:rPr>
            </w:pPr>
            <w:del w:id="877" w:author="Author">
              <w:r>
                <w:rPr>
                  <w:rFonts w:ascii="Arial" w:eastAsia="Times New Roman" w:hAnsi="Arial" w:cs="Arial"/>
                  <w:szCs w:val="17"/>
                </w:rPr>
                <w:delText>[RSG-95</w:delText>
              </w:r>
              <w:r w:rsidRPr="009B474E">
                <w:rPr>
                  <w:rFonts w:ascii="Arial" w:eastAsia="Times New Roman" w:hAnsi="Arial" w:cs="Arial"/>
                  <w:szCs w:val="17"/>
                </w:rPr>
                <w:delText>]</w:delText>
              </w:r>
            </w:del>
          </w:p>
        </w:tc>
        <w:tc>
          <w:tcPr>
            <w:tcW w:w="5670" w:type="dxa"/>
          </w:tcPr>
          <w:p w14:paraId="0442DC3D" w14:textId="77777777" w:rsidR="005F3B68" w:rsidRPr="009B474E" w:rsidRDefault="005F3B68" w:rsidP="008745E1">
            <w:pPr>
              <w:spacing w:line="276" w:lineRule="auto"/>
              <w:rPr>
                <w:del w:id="878" w:author="Author"/>
                <w:rFonts w:asciiTheme="minorBidi" w:eastAsia="Times New Roman" w:hAnsiTheme="minorBidi" w:cstheme="minorBidi"/>
                <w:szCs w:val="17"/>
              </w:rPr>
            </w:pPr>
            <w:del w:id="879" w:author="Author">
              <w:r w:rsidRPr="009B474E">
                <w:rPr>
                  <w:rFonts w:asciiTheme="minorBidi" w:eastAsia="Times New Roman" w:hAnsiTheme="minorBidi" w:cstheme="minorBidi"/>
                  <w:szCs w:val="17"/>
                </w:rPr>
                <w:delText>A REST API MUST provide API documentation as a Service Contract.</w:delText>
              </w:r>
            </w:del>
          </w:p>
        </w:tc>
        <w:tc>
          <w:tcPr>
            <w:tcW w:w="2515" w:type="dxa"/>
          </w:tcPr>
          <w:p w14:paraId="1407C729" w14:textId="77777777" w:rsidR="005F3B68" w:rsidRPr="004211C8" w:rsidRDefault="005F3B68" w:rsidP="008745E1">
            <w:pPr>
              <w:pStyle w:val="NormalWeb"/>
              <w:spacing w:before="170" w:beforeAutospacing="0" w:after="170" w:afterAutospacing="0"/>
              <w:rPr>
                <w:del w:id="880" w:author="Author"/>
                <w:rFonts w:asciiTheme="minorBidi" w:hAnsiTheme="minorBidi" w:cstheme="minorBidi"/>
                <w:szCs w:val="17"/>
              </w:rPr>
            </w:pPr>
            <w:del w:id="881" w:author="Author">
              <w:r w:rsidRPr="004211C8">
                <w:rPr>
                  <w:rFonts w:asciiTheme="minorBidi" w:hAnsiTheme="minorBidi" w:cstheme="minorBidi"/>
                  <w:szCs w:val="17"/>
                </w:rPr>
                <w:delText>AJ, AX, AAJ, AAX</w:delText>
              </w:r>
            </w:del>
          </w:p>
        </w:tc>
      </w:tr>
      <w:tr w:rsidR="005F3B68" w:rsidRPr="00B67A3A" w14:paraId="42C80F83" w14:textId="77777777" w:rsidTr="00D35BA5">
        <w:trPr>
          <w:del w:id="882" w:author="Author"/>
        </w:trPr>
        <w:tc>
          <w:tcPr>
            <w:tcW w:w="1075" w:type="dxa"/>
          </w:tcPr>
          <w:p w14:paraId="2FE6EFB7" w14:textId="77777777" w:rsidR="005F3B68" w:rsidRPr="009B474E" w:rsidRDefault="005F3B68" w:rsidP="008745E1">
            <w:pPr>
              <w:pStyle w:val="NormalWeb"/>
              <w:spacing w:before="170" w:beforeAutospacing="0" w:after="170" w:afterAutospacing="0"/>
              <w:rPr>
                <w:del w:id="883" w:author="Author"/>
                <w:rFonts w:ascii="Arial" w:hAnsi="Arial" w:cs="Arial"/>
                <w:szCs w:val="17"/>
              </w:rPr>
            </w:pPr>
            <w:del w:id="884" w:author="Author">
              <w:r>
                <w:rPr>
                  <w:rFonts w:ascii="Arial" w:eastAsia="Times New Roman" w:hAnsi="Arial" w:cs="Arial"/>
                  <w:szCs w:val="17"/>
                </w:rPr>
                <w:delText>[RSG-96</w:delText>
              </w:r>
              <w:r w:rsidRPr="009B474E">
                <w:rPr>
                  <w:rFonts w:ascii="Arial" w:eastAsia="Times New Roman" w:hAnsi="Arial" w:cs="Arial"/>
                  <w:szCs w:val="17"/>
                </w:rPr>
                <w:delText>]</w:delText>
              </w:r>
            </w:del>
          </w:p>
        </w:tc>
        <w:tc>
          <w:tcPr>
            <w:tcW w:w="5670" w:type="dxa"/>
          </w:tcPr>
          <w:p w14:paraId="49871F50" w14:textId="77777777" w:rsidR="005F3B68" w:rsidRPr="009B474E" w:rsidRDefault="005F3B68" w:rsidP="008745E1">
            <w:pPr>
              <w:spacing w:line="276" w:lineRule="auto"/>
              <w:rPr>
                <w:del w:id="885" w:author="Author"/>
                <w:rFonts w:asciiTheme="minorBidi" w:eastAsia="Times New Roman" w:hAnsiTheme="minorBidi" w:cstheme="minorBidi"/>
                <w:szCs w:val="17"/>
              </w:rPr>
            </w:pPr>
            <w:del w:id="886" w:author="Author">
              <w:r w:rsidRPr="009B474E">
                <w:rPr>
                  <w:rFonts w:asciiTheme="minorBidi" w:eastAsia="Times New Roman" w:hAnsiTheme="minorBidi" w:cstheme="minorBidi"/>
                  <w:szCs w:val="17"/>
                </w:rPr>
                <w:delText>A Web API implementation deviating from this Standard MUST be explicitly documented in the Service Contract. If a deviating rule is not specified in the Service Contract, it MUST be assumed that this Standard is followed.</w:delText>
              </w:r>
            </w:del>
          </w:p>
        </w:tc>
        <w:tc>
          <w:tcPr>
            <w:tcW w:w="2515" w:type="dxa"/>
          </w:tcPr>
          <w:p w14:paraId="5FC9261D" w14:textId="77777777" w:rsidR="005F3B68" w:rsidRPr="004211C8" w:rsidRDefault="005F3B68" w:rsidP="008745E1">
            <w:pPr>
              <w:pStyle w:val="NormalWeb"/>
              <w:spacing w:before="170" w:beforeAutospacing="0" w:after="170" w:afterAutospacing="0"/>
              <w:rPr>
                <w:del w:id="887" w:author="Author"/>
                <w:rFonts w:asciiTheme="minorBidi" w:hAnsiTheme="minorBidi" w:cstheme="minorBidi"/>
                <w:szCs w:val="17"/>
              </w:rPr>
            </w:pPr>
            <w:del w:id="888" w:author="Author">
              <w:r w:rsidRPr="004211C8">
                <w:rPr>
                  <w:rFonts w:asciiTheme="minorBidi" w:hAnsiTheme="minorBidi" w:cstheme="minorBidi"/>
                  <w:szCs w:val="17"/>
                </w:rPr>
                <w:delText>AJ, AX, AAJ, AAX</w:delText>
              </w:r>
            </w:del>
          </w:p>
        </w:tc>
      </w:tr>
      <w:tr w:rsidR="005F3B68" w:rsidRPr="00B67A3A" w14:paraId="14AD2D9D" w14:textId="77777777" w:rsidTr="00D35BA5">
        <w:trPr>
          <w:del w:id="889" w:author="Author"/>
        </w:trPr>
        <w:tc>
          <w:tcPr>
            <w:tcW w:w="1075" w:type="dxa"/>
          </w:tcPr>
          <w:p w14:paraId="1007DA6D" w14:textId="77777777" w:rsidR="005F3B68" w:rsidRPr="009B474E" w:rsidRDefault="005F3B68" w:rsidP="008745E1">
            <w:pPr>
              <w:pStyle w:val="NormalWeb"/>
              <w:spacing w:before="170" w:beforeAutospacing="0" w:after="170" w:afterAutospacing="0"/>
              <w:rPr>
                <w:del w:id="890" w:author="Author"/>
                <w:rFonts w:ascii="Arial" w:hAnsi="Arial" w:cs="Arial"/>
                <w:szCs w:val="17"/>
              </w:rPr>
            </w:pPr>
            <w:del w:id="891" w:author="Author">
              <w:r>
                <w:rPr>
                  <w:rFonts w:ascii="Arial" w:eastAsia="Times New Roman" w:hAnsi="Arial" w:cs="Arial"/>
                  <w:szCs w:val="17"/>
                </w:rPr>
                <w:delText>[RSG-97</w:delText>
              </w:r>
              <w:r w:rsidRPr="009B474E">
                <w:rPr>
                  <w:rFonts w:ascii="Arial" w:eastAsia="Times New Roman" w:hAnsi="Arial" w:cs="Arial"/>
                  <w:szCs w:val="17"/>
                </w:rPr>
                <w:delText>]</w:delText>
              </w:r>
            </w:del>
          </w:p>
        </w:tc>
        <w:tc>
          <w:tcPr>
            <w:tcW w:w="5670" w:type="dxa"/>
          </w:tcPr>
          <w:p w14:paraId="1853462A" w14:textId="77777777" w:rsidR="005F3B68" w:rsidRPr="009B474E" w:rsidRDefault="005F3B68" w:rsidP="008745E1">
            <w:pPr>
              <w:spacing w:line="276" w:lineRule="auto"/>
              <w:rPr>
                <w:del w:id="892" w:author="Author"/>
                <w:rFonts w:asciiTheme="minorBidi" w:eastAsia="Times New Roman" w:hAnsiTheme="minorBidi" w:cstheme="minorBidi"/>
                <w:szCs w:val="17"/>
              </w:rPr>
            </w:pPr>
            <w:del w:id="893" w:author="Author">
              <w:r w:rsidRPr="009B474E">
                <w:rPr>
                  <w:rFonts w:asciiTheme="minorBidi" w:eastAsia="Times New Roman" w:hAnsiTheme="minorBidi" w:cstheme="minorBidi"/>
                  <w:szCs w:val="17"/>
                </w:rPr>
                <w:delText xml:space="preserve">A Service Contract MUST allow API client skeleton code generation. </w:delText>
              </w:r>
            </w:del>
          </w:p>
        </w:tc>
        <w:tc>
          <w:tcPr>
            <w:tcW w:w="2515" w:type="dxa"/>
          </w:tcPr>
          <w:p w14:paraId="4DB7866F" w14:textId="77777777" w:rsidR="005F3B68" w:rsidRPr="004211C8" w:rsidRDefault="005F3B68" w:rsidP="008745E1">
            <w:pPr>
              <w:pStyle w:val="NormalWeb"/>
              <w:spacing w:before="170" w:beforeAutospacing="0" w:after="170" w:afterAutospacing="0"/>
              <w:rPr>
                <w:del w:id="894" w:author="Author"/>
                <w:rFonts w:asciiTheme="minorBidi" w:hAnsiTheme="minorBidi" w:cstheme="minorBidi"/>
                <w:szCs w:val="17"/>
              </w:rPr>
            </w:pPr>
            <w:del w:id="895" w:author="Author">
              <w:r w:rsidRPr="004211C8">
                <w:rPr>
                  <w:rFonts w:asciiTheme="minorBidi" w:hAnsiTheme="minorBidi" w:cstheme="minorBidi"/>
                  <w:szCs w:val="17"/>
                </w:rPr>
                <w:delText>AJ, AX, AAJ, AAX</w:delText>
              </w:r>
            </w:del>
          </w:p>
        </w:tc>
      </w:tr>
      <w:tr w:rsidR="005F3B68" w:rsidRPr="00B67A3A" w14:paraId="28D153F7" w14:textId="77777777" w:rsidTr="00D35BA5">
        <w:trPr>
          <w:del w:id="896" w:author="Author"/>
        </w:trPr>
        <w:tc>
          <w:tcPr>
            <w:tcW w:w="1075" w:type="dxa"/>
          </w:tcPr>
          <w:p w14:paraId="52BB98FB" w14:textId="77777777" w:rsidR="005F3B68" w:rsidRPr="009B474E" w:rsidRDefault="005F3B68" w:rsidP="008745E1">
            <w:pPr>
              <w:pStyle w:val="NormalWeb"/>
              <w:spacing w:before="170" w:beforeAutospacing="0" w:after="170" w:afterAutospacing="0"/>
              <w:rPr>
                <w:del w:id="897" w:author="Author"/>
                <w:rFonts w:ascii="Arial" w:hAnsi="Arial" w:cs="Arial"/>
                <w:szCs w:val="17"/>
              </w:rPr>
            </w:pPr>
            <w:del w:id="898" w:author="Author">
              <w:r>
                <w:rPr>
                  <w:rFonts w:ascii="Arial" w:eastAsia="Times New Roman" w:hAnsi="Arial" w:cs="Arial"/>
                  <w:szCs w:val="17"/>
                </w:rPr>
                <w:delText>[RSG-105</w:delText>
              </w:r>
              <w:r w:rsidRPr="009B474E">
                <w:rPr>
                  <w:rFonts w:ascii="Arial" w:eastAsia="Times New Roman" w:hAnsi="Arial" w:cs="Arial"/>
                  <w:szCs w:val="17"/>
                </w:rPr>
                <w:delText>]</w:delText>
              </w:r>
            </w:del>
          </w:p>
        </w:tc>
        <w:tc>
          <w:tcPr>
            <w:tcW w:w="5670" w:type="dxa"/>
          </w:tcPr>
          <w:p w14:paraId="01E8B0D3" w14:textId="77777777" w:rsidR="005F3B68" w:rsidRPr="009B474E" w:rsidRDefault="005F3B68" w:rsidP="008745E1">
            <w:pPr>
              <w:pStyle w:val="NormalWeb"/>
              <w:spacing w:before="170" w:beforeAutospacing="0" w:after="170" w:afterAutospacing="0" w:line="276" w:lineRule="auto"/>
              <w:rPr>
                <w:del w:id="899" w:author="Author"/>
                <w:rFonts w:asciiTheme="minorBidi" w:hAnsiTheme="minorBidi" w:cstheme="minorBidi"/>
                <w:szCs w:val="17"/>
              </w:rPr>
            </w:pPr>
            <w:del w:id="900" w:author="Author">
              <w:r w:rsidRPr="009B474E">
                <w:rPr>
                  <w:rFonts w:asciiTheme="minorBidi" w:eastAsia="Times New Roman" w:hAnsiTheme="minorBidi" w:cstheme="minorBidi"/>
                  <w:szCs w:val="17"/>
                </w:rPr>
                <w:delText>A Web API MUST support caching of GET results; a Web API MAY support caching of results from other HTTP Methods.</w:delText>
              </w:r>
            </w:del>
          </w:p>
        </w:tc>
        <w:tc>
          <w:tcPr>
            <w:tcW w:w="2515" w:type="dxa"/>
          </w:tcPr>
          <w:p w14:paraId="56D447BF" w14:textId="77777777" w:rsidR="005F3B68" w:rsidRPr="009B474E" w:rsidRDefault="005F3B68" w:rsidP="008745E1">
            <w:pPr>
              <w:pStyle w:val="NormalWeb"/>
              <w:spacing w:before="170" w:beforeAutospacing="0" w:after="170" w:afterAutospacing="0"/>
              <w:rPr>
                <w:del w:id="901" w:author="Author"/>
                <w:rFonts w:asciiTheme="minorBidi" w:hAnsiTheme="minorBidi" w:cstheme="minorBidi"/>
                <w:szCs w:val="17"/>
              </w:rPr>
            </w:pPr>
            <w:del w:id="902" w:author="Author">
              <w:r w:rsidRPr="009B474E">
                <w:rPr>
                  <w:rFonts w:asciiTheme="minorBidi" w:hAnsiTheme="minorBidi" w:cstheme="minorBidi"/>
                  <w:szCs w:val="17"/>
                </w:rPr>
                <w:delText>AJ, AX, AAJ</w:delText>
              </w:r>
            </w:del>
          </w:p>
        </w:tc>
      </w:tr>
      <w:tr w:rsidR="005F3B68" w:rsidRPr="00B67A3A" w14:paraId="1E553D41" w14:textId="77777777" w:rsidTr="00D35BA5">
        <w:trPr>
          <w:del w:id="903" w:author="Author"/>
        </w:trPr>
        <w:tc>
          <w:tcPr>
            <w:tcW w:w="1075" w:type="dxa"/>
          </w:tcPr>
          <w:p w14:paraId="018EF297" w14:textId="77777777" w:rsidR="005F3B68" w:rsidRPr="009B474E" w:rsidRDefault="005F3B68" w:rsidP="008745E1">
            <w:pPr>
              <w:pStyle w:val="NormalWeb"/>
              <w:spacing w:before="170" w:beforeAutospacing="0" w:after="170" w:afterAutospacing="0"/>
              <w:rPr>
                <w:del w:id="904" w:author="Author"/>
                <w:rFonts w:ascii="Arial" w:hAnsi="Arial" w:cs="Arial"/>
                <w:szCs w:val="17"/>
              </w:rPr>
            </w:pPr>
            <w:del w:id="905" w:author="Author">
              <w:r>
                <w:rPr>
                  <w:rFonts w:ascii="Arial" w:eastAsia="Times New Roman" w:hAnsi="Arial" w:cs="Arial"/>
                  <w:szCs w:val="17"/>
                </w:rPr>
                <w:delText>[RSG-113</w:delText>
              </w:r>
              <w:r w:rsidRPr="009B474E">
                <w:rPr>
                  <w:rFonts w:ascii="Arial" w:eastAsia="Times New Roman" w:hAnsi="Arial" w:cs="Arial"/>
                  <w:szCs w:val="17"/>
                </w:rPr>
                <w:delText>]</w:delText>
              </w:r>
            </w:del>
          </w:p>
        </w:tc>
        <w:tc>
          <w:tcPr>
            <w:tcW w:w="5670" w:type="dxa"/>
          </w:tcPr>
          <w:p w14:paraId="63FD45BF" w14:textId="77777777" w:rsidR="005F3B68" w:rsidRPr="009B474E" w:rsidRDefault="005F3B68" w:rsidP="008745E1">
            <w:pPr>
              <w:pStyle w:val="NormalWeb"/>
              <w:spacing w:before="170" w:beforeAutospacing="0" w:after="170" w:afterAutospacing="0" w:line="276" w:lineRule="auto"/>
              <w:rPr>
                <w:del w:id="906" w:author="Author"/>
                <w:rFonts w:asciiTheme="minorBidi" w:hAnsiTheme="minorBidi" w:cstheme="minorBidi"/>
                <w:szCs w:val="17"/>
              </w:rPr>
            </w:pPr>
            <w:del w:id="907" w:author="Author">
              <w:r w:rsidRPr="009B474E">
                <w:rPr>
                  <w:rFonts w:asciiTheme="minorBidi" w:eastAsia="Times New Roman" w:hAnsiTheme="minorBidi" w:cstheme="minorBidi"/>
                  <w:szCs w:val="17"/>
                </w:rPr>
                <w:delText xml:space="preserve">If a Web API supports preference handling, the nomenclature of preferences that MAY be set by using the </w:delText>
              </w:r>
              <w:r w:rsidRPr="009624B8">
                <w:rPr>
                  <w:rFonts w:ascii="Courier New" w:eastAsia="Times New Roman" w:hAnsi="Courier New" w:cs="Courier New"/>
                  <w:szCs w:val="17"/>
                </w:rPr>
                <w:delText>Prefer</w:delText>
              </w:r>
              <w:r w:rsidRPr="009B474E">
                <w:rPr>
                  <w:rFonts w:asciiTheme="minorBidi" w:eastAsia="Times New Roman" w:hAnsiTheme="minorBidi" w:cstheme="minorBidi"/>
                  <w:szCs w:val="17"/>
                </w:rPr>
                <w:delText xml:space="preserve"> header MUST be recorded in the Service Contract.</w:delText>
              </w:r>
            </w:del>
          </w:p>
        </w:tc>
        <w:tc>
          <w:tcPr>
            <w:tcW w:w="2515" w:type="dxa"/>
          </w:tcPr>
          <w:p w14:paraId="0669A7C1" w14:textId="77777777" w:rsidR="005F3B68" w:rsidRPr="009B474E" w:rsidRDefault="005F3B68" w:rsidP="008745E1">
            <w:pPr>
              <w:pStyle w:val="NormalWeb"/>
              <w:spacing w:before="170" w:beforeAutospacing="0" w:after="170" w:afterAutospacing="0"/>
              <w:rPr>
                <w:del w:id="908" w:author="Author"/>
                <w:rFonts w:asciiTheme="minorBidi" w:hAnsiTheme="minorBidi" w:cstheme="minorBidi"/>
                <w:szCs w:val="17"/>
              </w:rPr>
            </w:pPr>
            <w:del w:id="909" w:author="Author">
              <w:r w:rsidRPr="009B474E">
                <w:rPr>
                  <w:rFonts w:asciiTheme="minorBidi" w:hAnsiTheme="minorBidi" w:cstheme="minorBidi"/>
                  <w:szCs w:val="17"/>
                </w:rPr>
                <w:delText>AAJ, AAX, AJ, AX</w:delText>
              </w:r>
            </w:del>
          </w:p>
        </w:tc>
      </w:tr>
      <w:tr w:rsidR="005F3B68" w:rsidRPr="00B67A3A" w14:paraId="5F83354B" w14:textId="77777777" w:rsidTr="00D35BA5">
        <w:trPr>
          <w:del w:id="910" w:author="Author"/>
        </w:trPr>
        <w:tc>
          <w:tcPr>
            <w:tcW w:w="1075" w:type="dxa"/>
          </w:tcPr>
          <w:p w14:paraId="471BAB8C" w14:textId="77777777" w:rsidR="005F3B68" w:rsidRPr="009B474E" w:rsidRDefault="005F3B68" w:rsidP="008745E1">
            <w:pPr>
              <w:pStyle w:val="NormalWeb"/>
              <w:spacing w:before="170" w:beforeAutospacing="0" w:after="170" w:afterAutospacing="0"/>
              <w:rPr>
                <w:del w:id="911" w:author="Author"/>
                <w:rFonts w:ascii="Arial" w:hAnsi="Arial" w:cs="Arial"/>
                <w:szCs w:val="17"/>
              </w:rPr>
            </w:pPr>
            <w:del w:id="912" w:author="Author">
              <w:r>
                <w:rPr>
                  <w:rFonts w:ascii="Arial" w:eastAsia="Times New Roman" w:hAnsi="Arial" w:cs="Arial"/>
                  <w:szCs w:val="17"/>
                </w:rPr>
                <w:delText>[RSG-114</w:delText>
              </w:r>
              <w:r w:rsidRPr="009B474E">
                <w:rPr>
                  <w:rFonts w:ascii="Arial" w:eastAsia="Times New Roman" w:hAnsi="Arial" w:cs="Arial"/>
                  <w:szCs w:val="17"/>
                </w:rPr>
                <w:delText>]</w:delText>
              </w:r>
            </w:del>
          </w:p>
        </w:tc>
        <w:tc>
          <w:tcPr>
            <w:tcW w:w="5670" w:type="dxa"/>
          </w:tcPr>
          <w:p w14:paraId="0B90F7E6" w14:textId="77777777" w:rsidR="005F3B68" w:rsidRPr="009B474E" w:rsidRDefault="005F3B68" w:rsidP="008745E1">
            <w:pPr>
              <w:rPr>
                <w:del w:id="913" w:author="Author"/>
                <w:rFonts w:asciiTheme="minorBidi" w:eastAsia="Times New Roman" w:hAnsiTheme="minorBidi" w:cstheme="minorBidi"/>
                <w:szCs w:val="17"/>
              </w:rPr>
            </w:pPr>
            <w:del w:id="914" w:author="Author">
              <w:r w:rsidRPr="009B474E">
                <w:rPr>
                  <w:rFonts w:asciiTheme="minorBidi" w:eastAsia="Times New Roman" w:hAnsiTheme="minorBidi" w:cstheme="minorBidi"/>
                  <w:szCs w:val="17"/>
                </w:rPr>
                <w:delText xml:space="preserve">If a Web API supports localized data, the request HTTP header </w:delText>
              </w:r>
              <w:r w:rsidRPr="009624B8">
                <w:rPr>
                  <w:rFonts w:ascii="Courier New" w:eastAsia="Times New Roman" w:hAnsi="Courier New" w:cs="Courier New"/>
                  <w:szCs w:val="17"/>
                </w:rPr>
                <w:delText>Accept-Language</w:delText>
              </w:r>
              <w:r w:rsidRPr="009B474E">
                <w:rPr>
                  <w:rFonts w:asciiTheme="minorBidi" w:eastAsia="Times New Roman" w:hAnsiTheme="minorBidi" w:cstheme="minorBidi"/>
                  <w:szCs w:val="17"/>
                </w:rPr>
                <w:delText xml:space="preserve"> MUST be supported to indicate the set of natural languages that are preferred in the response as specified in IETF RFC 7231.</w:delText>
              </w:r>
            </w:del>
          </w:p>
        </w:tc>
        <w:tc>
          <w:tcPr>
            <w:tcW w:w="2515" w:type="dxa"/>
          </w:tcPr>
          <w:p w14:paraId="5382E475" w14:textId="77777777" w:rsidR="005F3B68" w:rsidRPr="004211C8" w:rsidRDefault="005F3B68" w:rsidP="008745E1">
            <w:pPr>
              <w:pStyle w:val="NormalWeb"/>
              <w:spacing w:before="170" w:beforeAutospacing="0" w:after="170" w:afterAutospacing="0"/>
              <w:rPr>
                <w:del w:id="915" w:author="Author"/>
                <w:rFonts w:asciiTheme="minorBidi" w:hAnsiTheme="minorBidi" w:cstheme="minorBidi"/>
                <w:szCs w:val="17"/>
              </w:rPr>
            </w:pPr>
            <w:del w:id="916" w:author="Author">
              <w:r w:rsidRPr="004211C8">
                <w:rPr>
                  <w:rFonts w:asciiTheme="minorBidi" w:hAnsiTheme="minorBidi" w:cstheme="minorBidi"/>
                  <w:szCs w:val="17"/>
                </w:rPr>
                <w:delText>AJ, AX, AAJ, AAX</w:delText>
              </w:r>
            </w:del>
          </w:p>
        </w:tc>
      </w:tr>
      <w:tr w:rsidR="005F3B68" w:rsidRPr="00B67A3A" w14:paraId="3F854D87" w14:textId="77777777" w:rsidTr="00D35BA5">
        <w:trPr>
          <w:del w:id="917" w:author="Author"/>
        </w:trPr>
        <w:tc>
          <w:tcPr>
            <w:tcW w:w="1075" w:type="dxa"/>
          </w:tcPr>
          <w:p w14:paraId="47A06173" w14:textId="77777777" w:rsidR="005F3B68" w:rsidRPr="009B474E" w:rsidRDefault="005F3B68" w:rsidP="008745E1">
            <w:pPr>
              <w:pStyle w:val="NormalWeb"/>
              <w:spacing w:before="170" w:beforeAutospacing="0" w:after="170" w:afterAutospacing="0"/>
              <w:rPr>
                <w:del w:id="918" w:author="Author"/>
                <w:rFonts w:ascii="Arial" w:hAnsi="Arial" w:cs="Arial"/>
                <w:szCs w:val="17"/>
              </w:rPr>
            </w:pPr>
            <w:del w:id="919" w:author="Author">
              <w:r>
                <w:rPr>
                  <w:rFonts w:ascii="Arial" w:hAnsi="Arial" w:cs="Arial"/>
                  <w:szCs w:val="17"/>
                </w:rPr>
                <w:delText>[RSG-116</w:delText>
              </w:r>
              <w:r w:rsidRPr="009B474E">
                <w:rPr>
                  <w:rFonts w:ascii="Arial" w:hAnsi="Arial" w:cs="Arial"/>
                  <w:szCs w:val="17"/>
                </w:rPr>
                <w:delText>]</w:delText>
              </w:r>
            </w:del>
          </w:p>
        </w:tc>
        <w:tc>
          <w:tcPr>
            <w:tcW w:w="5670" w:type="dxa"/>
          </w:tcPr>
          <w:p w14:paraId="6EC7657F" w14:textId="77777777" w:rsidR="005F3B68" w:rsidRPr="009B474E" w:rsidRDefault="005F3B68" w:rsidP="008745E1">
            <w:pPr>
              <w:rPr>
                <w:del w:id="920" w:author="Author"/>
                <w:rFonts w:asciiTheme="minorBidi" w:hAnsiTheme="minorBidi" w:cstheme="minorBidi"/>
                <w:szCs w:val="17"/>
              </w:rPr>
            </w:pPr>
            <w:del w:id="921" w:author="Author">
              <w:r w:rsidRPr="009B474E">
                <w:rPr>
                  <w:rFonts w:asciiTheme="minorBidi" w:hAnsiTheme="minorBidi" w:cstheme="minorBidi"/>
                  <w:szCs w:val="17"/>
                </w:rPr>
                <w:delText>Confidentiality</w:delText>
              </w:r>
              <w:r w:rsidRPr="009B474E">
                <w:rPr>
                  <w:rFonts w:asciiTheme="minorBidi" w:hAnsiTheme="minorBidi" w:cstheme="minorBidi"/>
                  <w:b/>
                  <w:szCs w:val="17"/>
                </w:rPr>
                <w:delText>:</w:delText>
              </w:r>
              <w:r w:rsidRPr="009B474E">
                <w:rPr>
                  <w:rFonts w:asciiTheme="minorBidi" w:hAnsiTheme="minorBidi" w:cstheme="minorBidi"/>
                  <w:szCs w:val="17"/>
                  <w:lang w:eastAsia="zh-CN"/>
                </w:rPr>
                <w:delText xml:space="preserve"> APIs and API </w:delText>
              </w:r>
              <w:r w:rsidRPr="009B474E">
                <w:rPr>
                  <w:rFonts w:asciiTheme="minorBidi" w:hAnsiTheme="minorBidi" w:cstheme="minorBidi"/>
                  <w:szCs w:val="17"/>
                </w:rPr>
                <w:delText xml:space="preserve">Information MUST be identified, classified, and protected against unauthorized access, disclosure and eavesdropping at all times. The least privilege, </w:delText>
              </w:r>
              <w:r>
                <w:rPr>
                  <w:rFonts w:asciiTheme="minorBidi" w:hAnsiTheme="minorBidi" w:cstheme="minorBidi"/>
                  <w:szCs w:val="17"/>
                </w:rPr>
                <w:delText xml:space="preserve">zero trust, </w:delText>
              </w:r>
              <w:r w:rsidRPr="009B474E">
                <w:rPr>
                  <w:rFonts w:asciiTheme="minorBidi" w:hAnsiTheme="minorBidi" w:cstheme="minorBidi"/>
                  <w:szCs w:val="17"/>
                </w:rPr>
                <w:delText>need to know and need to share</w:delText>
              </w:r>
              <w:r w:rsidRPr="009B474E">
                <w:rPr>
                  <w:rStyle w:val="EndnoteReference"/>
                  <w:rFonts w:asciiTheme="minorBidi" w:hAnsiTheme="minorBidi" w:cstheme="minorBidi"/>
                  <w:szCs w:val="17"/>
                </w:rPr>
                <w:endnoteReference w:id="2"/>
              </w:r>
              <w:r w:rsidRPr="009B474E">
                <w:rPr>
                  <w:rFonts w:asciiTheme="minorBidi" w:hAnsiTheme="minorBidi" w:cstheme="minorBidi"/>
                  <w:szCs w:val="17"/>
                </w:rPr>
                <w:delText xml:space="preserve"> principles MUST be followed.</w:delText>
              </w:r>
            </w:del>
          </w:p>
        </w:tc>
        <w:tc>
          <w:tcPr>
            <w:tcW w:w="2515" w:type="dxa"/>
          </w:tcPr>
          <w:p w14:paraId="728DA87A" w14:textId="77777777" w:rsidR="005F3B68" w:rsidRPr="004211C8" w:rsidRDefault="005F3B68" w:rsidP="008745E1">
            <w:pPr>
              <w:pStyle w:val="NormalWeb"/>
              <w:spacing w:before="170" w:beforeAutospacing="0" w:after="170" w:afterAutospacing="0"/>
              <w:rPr>
                <w:del w:id="922" w:author="Author"/>
                <w:rFonts w:asciiTheme="minorBidi" w:hAnsiTheme="minorBidi" w:cstheme="minorBidi"/>
                <w:szCs w:val="17"/>
              </w:rPr>
            </w:pPr>
            <w:del w:id="923" w:author="Author">
              <w:r w:rsidRPr="004211C8">
                <w:rPr>
                  <w:rFonts w:asciiTheme="minorBidi" w:hAnsiTheme="minorBidi" w:cstheme="minorBidi"/>
                  <w:szCs w:val="17"/>
                </w:rPr>
                <w:delText>AJ, AX, AAJ, AAX</w:delText>
              </w:r>
            </w:del>
          </w:p>
        </w:tc>
      </w:tr>
      <w:tr w:rsidR="005F3B68" w:rsidRPr="00B67A3A" w14:paraId="7D815F47" w14:textId="77777777" w:rsidTr="00D35BA5">
        <w:trPr>
          <w:del w:id="924" w:author="Author"/>
        </w:trPr>
        <w:tc>
          <w:tcPr>
            <w:tcW w:w="1075" w:type="dxa"/>
          </w:tcPr>
          <w:p w14:paraId="77FBFB99" w14:textId="77777777" w:rsidR="005F3B68" w:rsidRPr="009B474E" w:rsidRDefault="005F3B68" w:rsidP="008745E1">
            <w:pPr>
              <w:pStyle w:val="NormalWeb"/>
              <w:spacing w:before="170" w:beforeAutospacing="0" w:after="170" w:afterAutospacing="0"/>
              <w:rPr>
                <w:del w:id="925" w:author="Author"/>
                <w:rFonts w:ascii="Arial" w:hAnsi="Arial" w:cs="Arial"/>
                <w:szCs w:val="17"/>
              </w:rPr>
            </w:pPr>
            <w:del w:id="926" w:author="Author">
              <w:r>
                <w:rPr>
                  <w:rFonts w:ascii="Arial" w:hAnsi="Arial" w:cs="Arial"/>
                  <w:szCs w:val="17"/>
                </w:rPr>
                <w:delText>[RSG-117</w:delText>
              </w:r>
              <w:r w:rsidRPr="009B474E">
                <w:rPr>
                  <w:rFonts w:ascii="Arial" w:hAnsi="Arial" w:cs="Arial"/>
                  <w:szCs w:val="17"/>
                </w:rPr>
                <w:delText>]</w:delText>
              </w:r>
            </w:del>
          </w:p>
        </w:tc>
        <w:tc>
          <w:tcPr>
            <w:tcW w:w="5670" w:type="dxa"/>
          </w:tcPr>
          <w:p w14:paraId="18F00855" w14:textId="77777777" w:rsidR="005F3B68" w:rsidRPr="00020223" w:rsidRDefault="005F3B68" w:rsidP="008745E1">
            <w:pPr>
              <w:rPr>
                <w:del w:id="927" w:author="Author"/>
                <w:rFonts w:asciiTheme="minorBidi" w:hAnsiTheme="minorBidi" w:cstheme="minorBidi"/>
                <w:szCs w:val="17"/>
              </w:rPr>
            </w:pPr>
            <w:del w:id="928" w:author="Author">
              <w:r w:rsidRPr="00020223">
                <w:rPr>
                  <w:rFonts w:asciiTheme="minorBidi" w:hAnsiTheme="minorBidi" w:cstheme="minorBidi"/>
                  <w:szCs w:val="17"/>
                </w:rPr>
                <w:delText>Integrity-Assurance: APIs and API Information MUST be protected against unauthorized modification, duplication, corruption and destruction. Information MUST be modified through approved transactions and interfaces. Systems MUST be updated using approved configuration management, change management and patch management processes.</w:delText>
              </w:r>
            </w:del>
          </w:p>
        </w:tc>
        <w:tc>
          <w:tcPr>
            <w:tcW w:w="2515" w:type="dxa"/>
          </w:tcPr>
          <w:p w14:paraId="4B7C6026" w14:textId="77777777" w:rsidR="005F3B68" w:rsidRPr="004211C8" w:rsidRDefault="005F3B68" w:rsidP="008745E1">
            <w:pPr>
              <w:pStyle w:val="NormalWeb"/>
              <w:spacing w:before="170" w:beforeAutospacing="0" w:after="170" w:afterAutospacing="0"/>
              <w:rPr>
                <w:del w:id="929" w:author="Author"/>
                <w:rFonts w:asciiTheme="minorBidi" w:hAnsiTheme="minorBidi" w:cstheme="minorBidi"/>
                <w:szCs w:val="17"/>
              </w:rPr>
            </w:pPr>
            <w:del w:id="930" w:author="Author">
              <w:r w:rsidRPr="004211C8">
                <w:rPr>
                  <w:rFonts w:asciiTheme="minorBidi" w:hAnsiTheme="minorBidi" w:cstheme="minorBidi"/>
                  <w:szCs w:val="17"/>
                </w:rPr>
                <w:delText>AJ, AX, AAJ, AAX</w:delText>
              </w:r>
            </w:del>
          </w:p>
        </w:tc>
      </w:tr>
      <w:tr w:rsidR="005F3B68" w:rsidRPr="00B67A3A" w14:paraId="11082D6A" w14:textId="77777777" w:rsidTr="00D35BA5">
        <w:trPr>
          <w:del w:id="931" w:author="Author"/>
        </w:trPr>
        <w:tc>
          <w:tcPr>
            <w:tcW w:w="1075" w:type="dxa"/>
          </w:tcPr>
          <w:p w14:paraId="67311FF3" w14:textId="77777777" w:rsidR="005F3B68" w:rsidRPr="009B474E" w:rsidRDefault="005F3B68" w:rsidP="008745E1">
            <w:pPr>
              <w:pStyle w:val="NormalWeb"/>
              <w:spacing w:before="170" w:beforeAutospacing="0" w:after="170" w:afterAutospacing="0"/>
              <w:rPr>
                <w:del w:id="932" w:author="Author"/>
                <w:rFonts w:ascii="Arial" w:hAnsi="Arial" w:cs="Arial"/>
                <w:szCs w:val="17"/>
              </w:rPr>
            </w:pPr>
            <w:del w:id="933" w:author="Author">
              <w:r>
                <w:rPr>
                  <w:rFonts w:ascii="Arial" w:hAnsi="Arial" w:cs="Arial"/>
                  <w:szCs w:val="17"/>
                </w:rPr>
                <w:delText>[RSG-118</w:delText>
              </w:r>
              <w:r w:rsidRPr="009B474E">
                <w:rPr>
                  <w:rFonts w:ascii="Arial" w:hAnsi="Arial" w:cs="Arial"/>
                  <w:szCs w:val="17"/>
                </w:rPr>
                <w:delText>]</w:delText>
              </w:r>
            </w:del>
          </w:p>
        </w:tc>
        <w:tc>
          <w:tcPr>
            <w:tcW w:w="5670" w:type="dxa"/>
          </w:tcPr>
          <w:p w14:paraId="62A3A28A" w14:textId="77777777" w:rsidR="005F3B68" w:rsidRPr="00B85628" w:rsidRDefault="005F3B68" w:rsidP="008745E1">
            <w:pPr>
              <w:rPr>
                <w:del w:id="934" w:author="Author"/>
                <w:rFonts w:asciiTheme="minorBidi" w:hAnsiTheme="minorBidi" w:cstheme="minorBidi"/>
                <w:szCs w:val="17"/>
              </w:rPr>
            </w:pPr>
            <w:del w:id="935" w:author="Author">
              <w:r w:rsidRPr="00B85628">
                <w:rPr>
                  <w:rFonts w:asciiTheme="minorBidi" w:hAnsiTheme="minorBidi" w:cstheme="minorBidi"/>
                  <w:szCs w:val="17"/>
                </w:rPr>
                <w:delText>Availability: APIs and API Information MUST be available to authorized users at the right time as defined in the Service Level Agreements (SLAs), access-control policies and defined business processes.</w:delText>
              </w:r>
            </w:del>
          </w:p>
        </w:tc>
        <w:tc>
          <w:tcPr>
            <w:tcW w:w="2515" w:type="dxa"/>
          </w:tcPr>
          <w:p w14:paraId="3A9F6C3D" w14:textId="77777777" w:rsidR="005F3B68" w:rsidRPr="004211C8" w:rsidRDefault="005F3B68" w:rsidP="008745E1">
            <w:pPr>
              <w:pStyle w:val="NormalWeb"/>
              <w:spacing w:before="170" w:beforeAutospacing="0" w:after="170" w:afterAutospacing="0"/>
              <w:rPr>
                <w:del w:id="936" w:author="Author"/>
                <w:rFonts w:asciiTheme="minorBidi" w:hAnsiTheme="minorBidi" w:cstheme="minorBidi"/>
                <w:szCs w:val="17"/>
              </w:rPr>
            </w:pPr>
            <w:del w:id="937" w:author="Author">
              <w:r w:rsidRPr="004211C8">
                <w:rPr>
                  <w:rFonts w:asciiTheme="minorBidi" w:hAnsiTheme="minorBidi" w:cstheme="minorBidi"/>
                  <w:szCs w:val="17"/>
                </w:rPr>
                <w:delText>AJ, AX, AAJ, AAX</w:delText>
              </w:r>
            </w:del>
          </w:p>
        </w:tc>
      </w:tr>
      <w:tr w:rsidR="005F3B68" w:rsidRPr="00B67A3A" w14:paraId="3DD469B6" w14:textId="77777777" w:rsidTr="00D35BA5">
        <w:trPr>
          <w:del w:id="938" w:author="Author"/>
        </w:trPr>
        <w:tc>
          <w:tcPr>
            <w:tcW w:w="1075" w:type="dxa"/>
          </w:tcPr>
          <w:p w14:paraId="01C2F967" w14:textId="77777777" w:rsidR="005F3B68" w:rsidRPr="009B474E" w:rsidRDefault="005F3B68" w:rsidP="008745E1">
            <w:pPr>
              <w:pStyle w:val="NormalWeb"/>
              <w:spacing w:before="170" w:beforeAutospacing="0" w:after="170" w:afterAutospacing="0"/>
              <w:rPr>
                <w:del w:id="939" w:author="Author"/>
                <w:rFonts w:ascii="Arial" w:hAnsi="Arial" w:cs="Arial"/>
                <w:szCs w:val="17"/>
              </w:rPr>
            </w:pPr>
            <w:del w:id="940" w:author="Author">
              <w:r>
                <w:rPr>
                  <w:rFonts w:ascii="Arial" w:hAnsi="Arial" w:cs="Arial"/>
                  <w:szCs w:val="17"/>
                </w:rPr>
                <w:delText>[RSG-119</w:delText>
              </w:r>
              <w:r w:rsidRPr="009B474E">
                <w:rPr>
                  <w:rFonts w:ascii="Arial" w:hAnsi="Arial" w:cs="Arial"/>
                  <w:szCs w:val="17"/>
                </w:rPr>
                <w:delText>]</w:delText>
              </w:r>
            </w:del>
          </w:p>
        </w:tc>
        <w:tc>
          <w:tcPr>
            <w:tcW w:w="5670" w:type="dxa"/>
          </w:tcPr>
          <w:p w14:paraId="2FE6993E" w14:textId="77777777" w:rsidR="005F3B68" w:rsidRPr="00B85628" w:rsidRDefault="005F3B68" w:rsidP="008745E1">
            <w:pPr>
              <w:rPr>
                <w:del w:id="941" w:author="Author"/>
                <w:rFonts w:asciiTheme="minorBidi" w:hAnsiTheme="minorBidi" w:cstheme="minorBidi"/>
                <w:szCs w:val="17"/>
              </w:rPr>
            </w:pPr>
            <w:del w:id="942" w:author="Author">
              <w:r w:rsidRPr="00B85628">
                <w:rPr>
                  <w:rFonts w:asciiTheme="minorBidi" w:hAnsiTheme="minorBidi" w:cstheme="minorBidi"/>
                  <w:szCs w:val="17"/>
                </w:rPr>
                <w:delText>Non-repudiation: Every transaction processed or action performed by APIs MUST enforce non-repudiation through the implementation of proper auditing, authorization, authentication, and the implementation of secure paths and non-repudiation services and mechanisms.</w:delText>
              </w:r>
            </w:del>
          </w:p>
        </w:tc>
        <w:tc>
          <w:tcPr>
            <w:tcW w:w="2515" w:type="dxa"/>
          </w:tcPr>
          <w:p w14:paraId="3C91BB8A" w14:textId="77777777" w:rsidR="005F3B68" w:rsidRPr="004211C8" w:rsidRDefault="005F3B68" w:rsidP="008745E1">
            <w:pPr>
              <w:pStyle w:val="NormalWeb"/>
              <w:spacing w:before="170" w:beforeAutospacing="0" w:after="170" w:afterAutospacing="0"/>
              <w:rPr>
                <w:del w:id="943" w:author="Author"/>
                <w:rFonts w:asciiTheme="minorBidi" w:hAnsiTheme="minorBidi" w:cstheme="minorBidi"/>
                <w:szCs w:val="17"/>
              </w:rPr>
            </w:pPr>
            <w:del w:id="944" w:author="Author">
              <w:r w:rsidRPr="004211C8">
                <w:rPr>
                  <w:rFonts w:asciiTheme="minorBidi" w:hAnsiTheme="minorBidi" w:cstheme="minorBidi"/>
                  <w:szCs w:val="17"/>
                </w:rPr>
                <w:delText>AJ, AX, AAJ, AAX</w:delText>
              </w:r>
            </w:del>
          </w:p>
        </w:tc>
      </w:tr>
      <w:tr w:rsidR="005F3B68" w:rsidRPr="00B67A3A" w14:paraId="3512B6AC" w14:textId="77777777" w:rsidTr="00D35BA5">
        <w:trPr>
          <w:del w:id="945" w:author="Author"/>
        </w:trPr>
        <w:tc>
          <w:tcPr>
            <w:tcW w:w="1075" w:type="dxa"/>
          </w:tcPr>
          <w:p w14:paraId="18E83706" w14:textId="77777777" w:rsidR="005F3B68" w:rsidRPr="009B474E" w:rsidRDefault="005F3B68" w:rsidP="008745E1">
            <w:pPr>
              <w:pStyle w:val="NormalWeb"/>
              <w:spacing w:before="170" w:beforeAutospacing="0" w:after="170" w:afterAutospacing="0"/>
              <w:rPr>
                <w:del w:id="946" w:author="Author"/>
                <w:rFonts w:ascii="Arial" w:hAnsi="Arial" w:cs="Arial"/>
                <w:szCs w:val="17"/>
              </w:rPr>
            </w:pPr>
            <w:del w:id="947" w:author="Author">
              <w:r w:rsidRPr="009B474E">
                <w:rPr>
                  <w:rFonts w:ascii="Arial" w:hAnsi="Arial" w:cs="Arial"/>
                  <w:szCs w:val="17"/>
                </w:rPr>
                <w:delText>[RSG-1</w:delText>
              </w:r>
              <w:r>
                <w:rPr>
                  <w:rFonts w:ascii="Arial" w:hAnsi="Arial" w:cs="Arial"/>
                  <w:szCs w:val="17"/>
                </w:rPr>
                <w:delText>20</w:delText>
              </w:r>
              <w:r w:rsidRPr="009B474E">
                <w:rPr>
                  <w:rFonts w:ascii="Arial" w:hAnsi="Arial" w:cs="Arial"/>
                  <w:szCs w:val="17"/>
                </w:rPr>
                <w:delText>]</w:delText>
              </w:r>
            </w:del>
          </w:p>
        </w:tc>
        <w:tc>
          <w:tcPr>
            <w:tcW w:w="5670" w:type="dxa"/>
          </w:tcPr>
          <w:p w14:paraId="1F9394BC" w14:textId="77777777" w:rsidR="005F3B68" w:rsidRPr="00B85628" w:rsidRDefault="005F3B68" w:rsidP="008745E1">
            <w:pPr>
              <w:rPr>
                <w:del w:id="948" w:author="Author"/>
                <w:rFonts w:asciiTheme="minorBidi" w:hAnsiTheme="minorBidi" w:cstheme="minorBidi"/>
                <w:szCs w:val="17"/>
              </w:rPr>
            </w:pPr>
            <w:del w:id="949" w:author="Author">
              <w:r w:rsidRPr="00B85628">
                <w:rPr>
                  <w:rFonts w:asciiTheme="minorBidi" w:hAnsiTheme="minorBidi" w:cstheme="minorBidi"/>
                  <w:szCs w:val="17"/>
                </w:rPr>
                <w:delText>Authentication, Authorization, Auditing: Users, systems, APIs or devices involved in critical transactions or actions MUST be authenticated, authorized using role-based or attribute based access-control services and maintain segregation of duty. In addition, all actions MUST be logged and the authentication’s strength must increase with the associated information risk.</w:delText>
              </w:r>
            </w:del>
          </w:p>
        </w:tc>
        <w:tc>
          <w:tcPr>
            <w:tcW w:w="2515" w:type="dxa"/>
          </w:tcPr>
          <w:p w14:paraId="7BBDA292" w14:textId="77777777" w:rsidR="005F3B68" w:rsidRPr="004211C8" w:rsidRDefault="005F3B68" w:rsidP="008745E1">
            <w:pPr>
              <w:pStyle w:val="NormalWeb"/>
              <w:spacing w:before="170" w:beforeAutospacing="0" w:after="170" w:afterAutospacing="0"/>
              <w:rPr>
                <w:del w:id="950" w:author="Author"/>
                <w:rFonts w:asciiTheme="minorBidi" w:hAnsiTheme="minorBidi" w:cstheme="minorBidi"/>
                <w:szCs w:val="17"/>
              </w:rPr>
            </w:pPr>
            <w:del w:id="951" w:author="Author">
              <w:r w:rsidRPr="004211C8">
                <w:rPr>
                  <w:rFonts w:asciiTheme="minorBidi" w:hAnsiTheme="minorBidi" w:cstheme="minorBidi"/>
                  <w:szCs w:val="17"/>
                </w:rPr>
                <w:delText>AJ, AX, AAJ, AAX</w:delText>
              </w:r>
            </w:del>
          </w:p>
        </w:tc>
      </w:tr>
      <w:tr w:rsidR="005F3B68" w:rsidRPr="00B67A3A" w14:paraId="05FA461E" w14:textId="77777777" w:rsidTr="00D35BA5">
        <w:trPr>
          <w:del w:id="952" w:author="Author"/>
        </w:trPr>
        <w:tc>
          <w:tcPr>
            <w:tcW w:w="1075" w:type="dxa"/>
          </w:tcPr>
          <w:p w14:paraId="29F6B33C" w14:textId="77777777" w:rsidR="005F3B68" w:rsidRPr="009B474E" w:rsidRDefault="005F3B68" w:rsidP="008745E1">
            <w:pPr>
              <w:pStyle w:val="NormalWeb"/>
              <w:spacing w:before="170" w:beforeAutospacing="0" w:after="170" w:afterAutospacing="0"/>
              <w:rPr>
                <w:del w:id="953" w:author="Author"/>
                <w:rFonts w:ascii="Arial" w:hAnsi="Arial" w:cs="Arial"/>
                <w:szCs w:val="17"/>
              </w:rPr>
            </w:pPr>
            <w:del w:id="954" w:author="Author">
              <w:r>
                <w:rPr>
                  <w:rFonts w:ascii="Arial" w:eastAsia="Times New Roman" w:hAnsi="Arial" w:cs="Arial"/>
                  <w:szCs w:val="17"/>
                </w:rPr>
                <w:delText>[RSG-121</w:delText>
              </w:r>
              <w:r w:rsidRPr="009B474E">
                <w:rPr>
                  <w:rFonts w:ascii="Arial" w:eastAsia="Times New Roman" w:hAnsi="Arial" w:cs="Arial"/>
                  <w:szCs w:val="17"/>
                </w:rPr>
                <w:delText>]</w:delText>
              </w:r>
            </w:del>
          </w:p>
        </w:tc>
        <w:tc>
          <w:tcPr>
            <w:tcW w:w="5670" w:type="dxa"/>
          </w:tcPr>
          <w:p w14:paraId="7846DAF6" w14:textId="77777777" w:rsidR="005F3B68" w:rsidRPr="00B85628" w:rsidRDefault="005F3B68" w:rsidP="008745E1">
            <w:pPr>
              <w:pStyle w:val="NormalWeb"/>
              <w:spacing w:before="170" w:beforeAutospacing="0" w:after="170" w:afterAutospacing="0"/>
              <w:rPr>
                <w:del w:id="955" w:author="Author"/>
                <w:rFonts w:asciiTheme="minorBidi" w:eastAsia="Times New Roman" w:hAnsiTheme="minorBidi" w:cstheme="minorBidi"/>
                <w:szCs w:val="17"/>
              </w:rPr>
            </w:pPr>
            <w:del w:id="956" w:author="Author">
              <w:r w:rsidRPr="00B85628">
                <w:rPr>
                  <w:rFonts w:asciiTheme="minorBidi" w:eastAsia="Times New Roman" w:hAnsiTheme="minorBidi" w:cstheme="minorBidi"/>
                  <w:szCs w:val="17"/>
                </w:rPr>
                <w:delText>While developing APIs, threats, malicious use cases, secure coding techniques, transport layer security and security testing MUST be carefully considered, especially:</w:delText>
              </w:r>
            </w:del>
          </w:p>
          <w:p w14:paraId="514B0B39" w14:textId="77777777" w:rsidR="005F3B68" w:rsidRPr="00B85628" w:rsidRDefault="005F3B68" w:rsidP="008745E1">
            <w:pPr>
              <w:pStyle w:val="NormalWeb"/>
              <w:numPr>
                <w:ilvl w:val="0"/>
                <w:numId w:val="8"/>
              </w:numPr>
              <w:spacing w:before="170" w:beforeAutospacing="0" w:after="170" w:afterAutospacing="0"/>
              <w:rPr>
                <w:del w:id="957" w:author="Author"/>
                <w:rFonts w:asciiTheme="minorBidi" w:eastAsia="Times New Roman" w:hAnsiTheme="minorBidi" w:cstheme="minorBidi"/>
                <w:szCs w:val="17"/>
              </w:rPr>
            </w:pPr>
            <w:del w:id="958" w:author="Author">
              <w:r w:rsidRPr="00990ED6">
                <w:rPr>
                  <w:rFonts w:ascii="Courier New" w:eastAsia="Times New Roman" w:hAnsi="Courier New" w:cs="Courier New"/>
                  <w:szCs w:val="17"/>
                </w:rPr>
                <w:delText>PUTs</w:delText>
              </w:r>
              <w:r w:rsidRPr="00B85628">
                <w:rPr>
                  <w:rFonts w:asciiTheme="minorBidi" w:eastAsia="Times New Roman" w:hAnsiTheme="minorBidi" w:cstheme="minorBidi"/>
                  <w:szCs w:val="17"/>
                </w:rPr>
                <w:delText xml:space="preserve"> and </w:delText>
              </w:r>
              <w:r w:rsidRPr="00990ED6">
                <w:rPr>
                  <w:rFonts w:ascii="Courier New" w:eastAsia="Times New Roman" w:hAnsi="Courier New" w:cs="Courier New"/>
                  <w:szCs w:val="17"/>
                </w:rPr>
                <w:delText>POSTs</w:delText>
              </w:r>
              <w:r w:rsidRPr="00B85628">
                <w:rPr>
                  <w:rFonts w:asciiTheme="minorBidi" w:eastAsia="Times New Roman" w:hAnsiTheme="minorBidi" w:cstheme="minorBidi"/>
                  <w:szCs w:val="17"/>
                </w:rPr>
                <w:delText xml:space="preserve"> – i.e.: which change to internal data could potentially</w:delText>
              </w:r>
              <w:r>
                <w:rPr>
                  <w:rFonts w:asciiTheme="minorBidi" w:eastAsia="Times New Roman" w:hAnsiTheme="minorBidi" w:cstheme="minorBidi"/>
                  <w:szCs w:val="17"/>
                </w:rPr>
                <w:delText xml:space="preserve"> be used to attack or misinform;</w:delText>
              </w:r>
            </w:del>
          </w:p>
          <w:p w14:paraId="46FA6D49" w14:textId="77777777" w:rsidR="005F3B68" w:rsidRPr="00B85628" w:rsidRDefault="005F3B68" w:rsidP="008745E1">
            <w:pPr>
              <w:pStyle w:val="NormalWeb"/>
              <w:numPr>
                <w:ilvl w:val="0"/>
                <w:numId w:val="8"/>
              </w:numPr>
              <w:spacing w:before="170" w:beforeAutospacing="0" w:after="170" w:afterAutospacing="0"/>
              <w:rPr>
                <w:del w:id="959" w:author="Author"/>
                <w:rFonts w:asciiTheme="minorBidi" w:eastAsia="Times New Roman" w:hAnsiTheme="minorBidi" w:cstheme="minorBidi"/>
                <w:szCs w:val="17"/>
              </w:rPr>
            </w:pPr>
            <w:del w:id="960" w:author="Author">
              <w:r w:rsidRPr="00990ED6">
                <w:rPr>
                  <w:rFonts w:ascii="Courier New" w:eastAsia="Times New Roman" w:hAnsi="Courier New" w:cs="Courier New"/>
                  <w:szCs w:val="17"/>
                </w:rPr>
                <w:delText>DELETES</w:delText>
              </w:r>
              <w:r w:rsidRPr="00B85628">
                <w:rPr>
                  <w:rFonts w:asciiTheme="minorBidi" w:eastAsia="Times New Roman" w:hAnsiTheme="minorBidi" w:cstheme="minorBidi"/>
                  <w:szCs w:val="17"/>
                </w:rPr>
                <w:delText xml:space="preserve"> – i.e.: could be used to remove the contents of an internal resource repository</w:delText>
              </w:r>
              <w:r>
                <w:rPr>
                  <w:rFonts w:asciiTheme="minorBidi" w:eastAsia="Times New Roman" w:hAnsiTheme="minorBidi" w:cstheme="minorBidi"/>
                  <w:szCs w:val="17"/>
                </w:rPr>
                <w:delText>;</w:delText>
              </w:r>
            </w:del>
          </w:p>
          <w:p w14:paraId="103F72B9" w14:textId="77777777" w:rsidR="005F3B68" w:rsidRPr="00B85628" w:rsidRDefault="005F3B68" w:rsidP="008745E1">
            <w:pPr>
              <w:pStyle w:val="NormalWeb"/>
              <w:numPr>
                <w:ilvl w:val="0"/>
                <w:numId w:val="8"/>
              </w:numPr>
              <w:spacing w:before="170" w:beforeAutospacing="0" w:after="170" w:afterAutospacing="0"/>
              <w:rPr>
                <w:del w:id="961" w:author="Author"/>
                <w:rFonts w:asciiTheme="minorBidi" w:eastAsia="Times New Roman" w:hAnsiTheme="minorBidi" w:cstheme="minorBidi"/>
                <w:szCs w:val="17"/>
              </w:rPr>
            </w:pPr>
            <w:del w:id="962" w:author="Author">
              <w:r w:rsidRPr="00B85628">
                <w:rPr>
                  <w:rFonts w:asciiTheme="minorBidi" w:eastAsia="Times New Roman" w:hAnsiTheme="minorBidi" w:cstheme="minorBidi"/>
                  <w:szCs w:val="17"/>
                </w:rPr>
                <w:delText>Whitelist allowable methods- to ensure that allowable HTTP Methods are properly restricted while others woul</w:delText>
              </w:r>
              <w:r>
                <w:rPr>
                  <w:rFonts w:asciiTheme="minorBidi" w:eastAsia="Times New Roman" w:hAnsiTheme="minorBidi" w:cstheme="minorBidi"/>
                  <w:szCs w:val="17"/>
                </w:rPr>
                <w:delText>d return a proper response code;  and</w:delText>
              </w:r>
            </w:del>
          </w:p>
          <w:p w14:paraId="6D20D794" w14:textId="77777777" w:rsidR="005F3B68" w:rsidRPr="00663A9C" w:rsidRDefault="005F3B68" w:rsidP="008745E1">
            <w:pPr>
              <w:pStyle w:val="NormalWeb"/>
              <w:numPr>
                <w:ilvl w:val="0"/>
                <w:numId w:val="8"/>
              </w:numPr>
              <w:spacing w:before="170" w:beforeAutospacing="0" w:after="170" w:afterAutospacing="0"/>
              <w:rPr>
                <w:del w:id="963" w:author="Author"/>
                <w:rFonts w:ascii="Arial" w:hAnsi="Arial" w:cs="Arial"/>
                <w:szCs w:val="17"/>
              </w:rPr>
            </w:pPr>
            <w:del w:id="964" w:author="Author">
              <w:r w:rsidRPr="00B85628">
                <w:rPr>
                  <w:rFonts w:asciiTheme="minorBidi" w:eastAsia="Times New Roman" w:hAnsiTheme="minorBidi" w:cstheme="minorBidi"/>
                  <w:szCs w:val="17"/>
                </w:rPr>
                <w:delText xml:space="preserve">Well known attacks should be considered during the threat-modeling phase of the design process to ensure that the threat risk does not increase. </w:delText>
              </w:r>
              <w:r>
                <w:rPr>
                  <w:rFonts w:asciiTheme="minorBidi" w:eastAsia="Times New Roman" w:hAnsiTheme="minorBidi" w:cstheme="minorBidi"/>
                  <w:szCs w:val="17"/>
                </w:rPr>
                <w:delText xml:space="preserve"> </w:delText>
              </w:r>
              <w:r w:rsidRPr="00B85628">
                <w:rPr>
                  <w:rFonts w:asciiTheme="minorBidi" w:eastAsia="Times New Roman" w:hAnsiTheme="minorBidi" w:cstheme="minorBidi"/>
                  <w:szCs w:val="17"/>
                </w:rPr>
                <w:delText xml:space="preserve">The threats and mitigation defined within </w:delText>
              </w:r>
              <w:r>
                <w:fldChar w:fldCharType="begin"/>
              </w:r>
              <w:r>
                <w:delInstrText>HYPERLINK "https://www.owasp.org/index.php/OWASP_Top_Ten_Cheat_Sheet"</w:delInstrText>
              </w:r>
              <w:r>
                <w:fldChar w:fldCharType="separate"/>
              </w:r>
              <w:r w:rsidRPr="00B85628">
                <w:rPr>
                  <w:rFonts w:asciiTheme="minorBidi" w:eastAsia="Times New Roman" w:hAnsiTheme="minorBidi" w:cstheme="minorBidi"/>
                  <w:szCs w:val="17"/>
                </w:rPr>
                <w:delText>OWASP Top Ten Cheat Sheet</w:delText>
              </w:r>
              <w:r>
                <w:fldChar w:fldCharType="end"/>
              </w:r>
              <w:r w:rsidRPr="00B85628">
                <w:rPr>
                  <w:rFonts w:asciiTheme="minorBidi" w:eastAsia="Times New Roman" w:hAnsiTheme="minorBidi" w:cstheme="minorBidi"/>
                  <w:szCs w:val="17"/>
                </w:rPr>
                <w:delText> MUST be taken into consideration.</w:delText>
              </w:r>
            </w:del>
          </w:p>
        </w:tc>
        <w:tc>
          <w:tcPr>
            <w:tcW w:w="2515" w:type="dxa"/>
          </w:tcPr>
          <w:p w14:paraId="1FFB47B2" w14:textId="77777777" w:rsidR="005F3B68" w:rsidRPr="004211C8" w:rsidRDefault="005F3B68" w:rsidP="008745E1">
            <w:pPr>
              <w:pStyle w:val="NormalWeb"/>
              <w:spacing w:before="170" w:beforeAutospacing="0" w:after="170" w:afterAutospacing="0"/>
              <w:rPr>
                <w:del w:id="965" w:author="Author"/>
                <w:rFonts w:asciiTheme="minorBidi" w:hAnsiTheme="minorBidi" w:cstheme="minorBidi"/>
                <w:szCs w:val="17"/>
              </w:rPr>
            </w:pPr>
            <w:del w:id="966" w:author="Author">
              <w:r w:rsidRPr="004211C8">
                <w:rPr>
                  <w:rFonts w:asciiTheme="minorBidi" w:hAnsiTheme="minorBidi" w:cstheme="minorBidi"/>
                  <w:szCs w:val="17"/>
                </w:rPr>
                <w:delText>AJ, AX, AAJ, AAX</w:delText>
              </w:r>
            </w:del>
          </w:p>
        </w:tc>
      </w:tr>
      <w:tr w:rsidR="005F3B68" w:rsidRPr="00B67A3A" w14:paraId="449B108E" w14:textId="77777777" w:rsidTr="00D35BA5">
        <w:trPr>
          <w:del w:id="967" w:author="Author"/>
        </w:trPr>
        <w:tc>
          <w:tcPr>
            <w:tcW w:w="1075" w:type="dxa"/>
          </w:tcPr>
          <w:p w14:paraId="6D60A731" w14:textId="77777777" w:rsidR="005F3B68" w:rsidRPr="009B474E" w:rsidRDefault="005F3B68" w:rsidP="008745E1">
            <w:pPr>
              <w:pStyle w:val="NormalWeb"/>
              <w:spacing w:before="170" w:beforeAutospacing="0" w:after="170" w:afterAutospacing="0"/>
              <w:rPr>
                <w:del w:id="968" w:author="Author"/>
                <w:rFonts w:ascii="Arial" w:hAnsi="Arial" w:cs="Arial"/>
                <w:szCs w:val="17"/>
              </w:rPr>
            </w:pPr>
            <w:del w:id="969" w:author="Author">
              <w:r>
                <w:rPr>
                  <w:rFonts w:ascii="Arial" w:eastAsia="Times New Roman" w:hAnsi="Arial" w:cs="Arial"/>
                  <w:szCs w:val="17"/>
                </w:rPr>
                <w:delText>[RSG-122</w:delText>
              </w:r>
              <w:r w:rsidRPr="009B474E">
                <w:rPr>
                  <w:rFonts w:ascii="Arial" w:eastAsia="Times New Roman" w:hAnsi="Arial" w:cs="Arial"/>
                  <w:szCs w:val="17"/>
                </w:rPr>
                <w:delText>]</w:delText>
              </w:r>
            </w:del>
          </w:p>
        </w:tc>
        <w:tc>
          <w:tcPr>
            <w:tcW w:w="5670" w:type="dxa"/>
          </w:tcPr>
          <w:p w14:paraId="2FFAE8C8" w14:textId="77777777" w:rsidR="005F3B68" w:rsidRPr="00B85628" w:rsidRDefault="005F3B68" w:rsidP="008745E1">
            <w:pPr>
              <w:pStyle w:val="NormalWeb"/>
              <w:spacing w:before="170" w:beforeAutospacing="0" w:after="170" w:afterAutospacing="0"/>
              <w:rPr>
                <w:del w:id="970" w:author="Author"/>
                <w:rFonts w:asciiTheme="minorBidi" w:eastAsia="Times New Roman" w:hAnsiTheme="minorBidi" w:cstheme="minorBidi"/>
                <w:szCs w:val="17"/>
              </w:rPr>
            </w:pPr>
            <w:del w:id="971" w:author="Author">
              <w:r w:rsidRPr="00B85628">
                <w:rPr>
                  <w:rFonts w:asciiTheme="minorBidi" w:hAnsiTheme="minorBidi" w:cstheme="minorBidi"/>
                  <w:szCs w:val="17"/>
                </w:rPr>
                <w:delText>W</w:delText>
              </w:r>
              <w:r w:rsidRPr="00B85628">
                <w:rPr>
                  <w:rFonts w:asciiTheme="minorBidi" w:eastAsia="Times New Roman" w:hAnsiTheme="minorBidi" w:cstheme="minorBidi"/>
                  <w:szCs w:val="17"/>
                </w:rPr>
                <w:delText>hile developing APIs, the standards and best practices l</w:delText>
              </w:r>
              <w:r w:rsidRPr="00B85628">
                <w:rPr>
                  <w:rFonts w:asciiTheme="minorBidi" w:hAnsiTheme="minorBidi" w:cstheme="minorBidi"/>
                  <w:szCs w:val="17"/>
                </w:rPr>
                <w:delText>isted below SHOULD be followed:</w:delText>
              </w:r>
            </w:del>
          </w:p>
          <w:p w14:paraId="47C0FC60" w14:textId="77777777" w:rsidR="005F3B68" w:rsidRPr="00B85628" w:rsidRDefault="005F3B68" w:rsidP="008745E1">
            <w:pPr>
              <w:pStyle w:val="NormalWeb"/>
              <w:numPr>
                <w:ilvl w:val="0"/>
                <w:numId w:val="8"/>
              </w:numPr>
              <w:spacing w:before="170" w:beforeAutospacing="0" w:after="170" w:afterAutospacing="0"/>
              <w:rPr>
                <w:del w:id="972" w:author="Author"/>
                <w:rFonts w:asciiTheme="minorBidi" w:eastAsia="Times New Roman" w:hAnsiTheme="minorBidi" w:cstheme="minorBidi"/>
                <w:szCs w:val="17"/>
              </w:rPr>
            </w:pPr>
            <w:del w:id="973" w:author="Author">
              <w:r w:rsidRPr="00B85628">
                <w:rPr>
                  <w:rFonts w:asciiTheme="minorBidi" w:eastAsia="Times New Roman" w:hAnsiTheme="minorBidi" w:cstheme="minorBidi"/>
                  <w:szCs w:val="17"/>
                </w:rPr>
                <w:delText xml:space="preserve">Secure coding best practices: </w:delText>
              </w:r>
              <w:r>
                <w:fldChar w:fldCharType="begin"/>
              </w:r>
              <w:r>
                <w:delInstrText>HYPERLINK "https://www.owasp.org/index.php/Secure_Coding_Principles"</w:delInstrText>
              </w:r>
              <w:r>
                <w:fldChar w:fldCharType="separate"/>
              </w:r>
              <w:r w:rsidRPr="00B85628">
                <w:rPr>
                  <w:rFonts w:asciiTheme="minorBidi" w:eastAsia="Times New Roman" w:hAnsiTheme="minorBidi" w:cstheme="minorBidi"/>
                  <w:szCs w:val="17"/>
                </w:rPr>
                <w:delText>OWASP Secure Coding Principles</w:delText>
              </w:r>
              <w:r>
                <w:fldChar w:fldCharType="end"/>
              </w:r>
              <w:r>
                <w:rPr>
                  <w:rFonts w:asciiTheme="minorBidi" w:eastAsia="Times New Roman" w:hAnsiTheme="minorBidi" w:cstheme="minorBidi"/>
                  <w:szCs w:val="17"/>
                </w:rPr>
                <w:delText xml:space="preserve">;  </w:delText>
              </w:r>
            </w:del>
          </w:p>
          <w:p w14:paraId="519EBFCC" w14:textId="77777777" w:rsidR="005F3B68" w:rsidRPr="00B85628" w:rsidRDefault="005F3B68" w:rsidP="008745E1">
            <w:pPr>
              <w:pStyle w:val="NormalWeb"/>
              <w:numPr>
                <w:ilvl w:val="0"/>
                <w:numId w:val="8"/>
              </w:numPr>
              <w:spacing w:before="170" w:beforeAutospacing="0" w:after="170" w:afterAutospacing="0"/>
              <w:rPr>
                <w:del w:id="974" w:author="Author"/>
                <w:rFonts w:asciiTheme="minorBidi" w:eastAsia="Times New Roman" w:hAnsiTheme="minorBidi" w:cstheme="minorBidi"/>
                <w:szCs w:val="17"/>
              </w:rPr>
            </w:pPr>
            <w:del w:id="975" w:author="Author">
              <w:r w:rsidRPr="00B85628">
                <w:rPr>
                  <w:rFonts w:asciiTheme="minorBidi" w:eastAsia="Times New Roman" w:hAnsiTheme="minorBidi" w:cstheme="minorBidi"/>
                  <w:szCs w:val="17"/>
                </w:rPr>
                <w:delText xml:space="preserve">Rest API security: </w:delText>
              </w:r>
              <w:r>
                <w:fldChar w:fldCharType="begin"/>
              </w:r>
              <w:r>
                <w:delInstrText>HYPERLINK "https://www.owasp.org/index.php/REST_Security_Cheat_Sheet"</w:delInstrText>
              </w:r>
              <w:r>
                <w:fldChar w:fldCharType="separate"/>
              </w:r>
              <w:r w:rsidRPr="00B85628">
                <w:rPr>
                  <w:rFonts w:asciiTheme="minorBidi" w:eastAsia="Times New Roman" w:hAnsiTheme="minorBidi" w:cstheme="minorBidi"/>
                  <w:szCs w:val="17"/>
                </w:rPr>
                <w:delText>REST Security Cheat Sheet</w:delText>
              </w:r>
              <w:r>
                <w:fldChar w:fldCharType="end"/>
              </w:r>
            </w:del>
          </w:p>
          <w:p w14:paraId="5230D58B" w14:textId="77777777" w:rsidR="005F3B68" w:rsidRPr="00B85628" w:rsidRDefault="005F3B68" w:rsidP="008745E1">
            <w:pPr>
              <w:pStyle w:val="NormalWeb"/>
              <w:numPr>
                <w:ilvl w:val="0"/>
                <w:numId w:val="8"/>
              </w:numPr>
              <w:spacing w:before="170" w:beforeAutospacing="0" w:after="170" w:afterAutospacing="0"/>
              <w:rPr>
                <w:del w:id="976" w:author="Author"/>
                <w:rFonts w:asciiTheme="minorBidi" w:eastAsia="Times New Roman" w:hAnsiTheme="minorBidi" w:cstheme="minorBidi"/>
                <w:szCs w:val="17"/>
              </w:rPr>
            </w:pPr>
            <w:del w:id="977" w:author="Author">
              <w:r w:rsidRPr="00B85628">
                <w:rPr>
                  <w:rFonts w:asciiTheme="minorBidi" w:eastAsia="Times New Roman" w:hAnsiTheme="minorBidi" w:cstheme="minorBidi"/>
                  <w:szCs w:val="17"/>
                </w:rPr>
                <w:delText xml:space="preserve">Escape inputs and cross site scripting protection: </w:delText>
              </w:r>
              <w:r>
                <w:fldChar w:fldCharType="begin"/>
              </w:r>
              <w:r>
                <w:delInstrText>HYPERLINK "https://www.owasp.org/index.php/XSS_Prevention_Cheat_Sheet"</w:delInstrText>
              </w:r>
              <w:r>
                <w:fldChar w:fldCharType="separate"/>
              </w:r>
              <w:r w:rsidRPr="00B85628">
                <w:rPr>
                  <w:rFonts w:asciiTheme="minorBidi" w:eastAsia="Times New Roman" w:hAnsiTheme="minorBidi" w:cstheme="minorBidi"/>
                  <w:szCs w:val="17"/>
                </w:rPr>
                <w:delText>OWASP XSS Cheat Sheet</w:delText>
              </w:r>
              <w:r>
                <w:fldChar w:fldCharType="end"/>
              </w:r>
              <w:r>
                <w:rPr>
                  <w:rFonts w:asciiTheme="minorBidi" w:eastAsia="Times New Roman" w:hAnsiTheme="minorBidi" w:cstheme="minorBidi"/>
                  <w:szCs w:val="17"/>
                </w:rPr>
                <w:delText xml:space="preserve">;  </w:delText>
              </w:r>
            </w:del>
          </w:p>
          <w:p w14:paraId="367D0692" w14:textId="77777777" w:rsidR="005F3B68" w:rsidRPr="00B85628" w:rsidRDefault="005F3B68" w:rsidP="008745E1">
            <w:pPr>
              <w:pStyle w:val="NormalWeb"/>
              <w:numPr>
                <w:ilvl w:val="0"/>
                <w:numId w:val="8"/>
              </w:numPr>
              <w:spacing w:before="170" w:beforeAutospacing="0" w:after="170" w:afterAutospacing="0"/>
              <w:rPr>
                <w:del w:id="978" w:author="Author"/>
                <w:rFonts w:asciiTheme="minorBidi" w:eastAsia="Times New Roman" w:hAnsiTheme="minorBidi" w:cstheme="minorBidi"/>
                <w:szCs w:val="17"/>
              </w:rPr>
            </w:pPr>
            <w:del w:id="979" w:author="Author">
              <w:r w:rsidRPr="00B85628">
                <w:rPr>
                  <w:rFonts w:asciiTheme="minorBidi" w:eastAsia="Times New Roman" w:hAnsiTheme="minorBidi" w:cstheme="minorBidi"/>
                  <w:szCs w:val="17"/>
                </w:rPr>
                <w:delText xml:space="preserve">SQL Injection prevention: </w:delText>
              </w:r>
              <w:r>
                <w:fldChar w:fldCharType="begin"/>
              </w:r>
              <w:r>
                <w:delInstrText>HYPERLINK "https://www.owasp.org/index.php/SQL_Injection_Prevention_Cheat_Sheet"</w:delInstrText>
              </w:r>
              <w:r>
                <w:fldChar w:fldCharType="separate"/>
              </w:r>
              <w:r w:rsidRPr="00B85628">
                <w:rPr>
                  <w:rFonts w:asciiTheme="minorBidi" w:eastAsia="Times New Roman" w:hAnsiTheme="minorBidi" w:cstheme="minorBidi"/>
                  <w:szCs w:val="17"/>
                </w:rPr>
                <w:delText>OWASP SQL Injection Cheat Sheet</w:delText>
              </w:r>
              <w:r>
                <w:fldChar w:fldCharType="end"/>
              </w:r>
              <w:r w:rsidRPr="00B85628">
                <w:rPr>
                  <w:rFonts w:asciiTheme="minorBidi" w:hAnsiTheme="minorBidi" w:cstheme="minorBidi"/>
                  <w:szCs w:val="17"/>
                </w:rPr>
                <w:delText xml:space="preserve">, </w:delText>
              </w:r>
              <w:r>
                <w:fldChar w:fldCharType="begin"/>
              </w:r>
              <w:r>
                <w:delInstrText>HYPERLINK "https://www.owasp.org/index.php/Query_Parameterization_Cheat_Sheet"</w:delInstrText>
              </w:r>
              <w:r>
                <w:fldChar w:fldCharType="separate"/>
              </w:r>
              <w:r w:rsidRPr="00B85628">
                <w:rPr>
                  <w:rFonts w:asciiTheme="minorBidi" w:eastAsia="Times New Roman" w:hAnsiTheme="minorBidi" w:cstheme="minorBidi"/>
                  <w:szCs w:val="17"/>
                </w:rPr>
                <w:delText>OWASP Parameterization Cheat Sheet</w:delText>
              </w:r>
              <w:r>
                <w:fldChar w:fldCharType="end"/>
              </w:r>
              <w:r>
                <w:rPr>
                  <w:rFonts w:asciiTheme="minorBidi" w:eastAsia="Times New Roman" w:hAnsiTheme="minorBidi" w:cstheme="minorBidi"/>
                  <w:szCs w:val="17"/>
                </w:rPr>
                <w:delText>;  and</w:delText>
              </w:r>
            </w:del>
          </w:p>
          <w:p w14:paraId="7571D70B" w14:textId="77777777" w:rsidR="005F3B68" w:rsidRPr="00663A9C" w:rsidRDefault="005F3B68" w:rsidP="008745E1">
            <w:pPr>
              <w:pStyle w:val="NormalWeb"/>
              <w:numPr>
                <w:ilvl w:val="0"/>
                <w:numId w:val="8"/>
              </w:numPr>
              <w:spacing w:before="170" w:beforeAutospacing="0" w:after="170" w:afterAutospacing="0"/>
              <w:rPr>
                <w:del w:id="980" w:author="Author"/>
                <w:rFonts w:ascii="Arial" w:eastAsia="Times New Roman" w:hAnsi="Arial" w:cs="Arial"/>
                <w:szCs w:val="17"/>
              </w:rPr>
            </w:pPr>
            <w:del w:id="981" w:author="Author">
              <w:r w:rsidRPr="00B85628">
                <w:rPr>
                  <w:rFonts w:asciiTheme="minorBidi" w:eastAsia="Times New Roman" w:hAnsiTheme="minorBidi" w:cstheme="minorBidi"/>
                  <w:szCs w:val="17"/>
                </w:rPr>
                <w:delText xml:space="preserve">Transport layer security: </w:delText>
              </w:r>
              <w:r>
                <w:fldChar w:fldCharType="begin"/>
              </w:r>
              <w:r>
                <w:delInstrText>HYPERLINK "https://www.owasp.org/index.php/Transport_Layer_Protection_Cheat_Sheet"</w:delInstrText>
              </w:r>
              <w:r>
                <w:fldChar w:fldCharType="separate"/>
              </w:r>
              <w:r w:rsidRPr="00B85628">
                <w:rPr>
                  <w:rFonts w:asciiTheme="minorBidi" w:eastAsia="Times New Roman" w:hAnsiTheme="minorBidi" w:cstheme="minorBidi"/>
                  <w:szCs w:val="17"/>
                </w:rPr>
                <w:delText>OWASP Transport Layer Protection Cheat Sheet</w:delText>
              </w:r>
              <w:r>
                <w:fldChar w:fldCharType="end"/>
              </w:r>
              <w:r>
                <w:rPr>
                  <w:rFonts w:asciiTheme="minorBidi" w:eastAsia="Times New Roman" w:hAnsiTheme="minorBidi" w:cstheme="minorBidi"/>
                  <w:szCs w:val="17"/>
                </w:rPr>
                <w:delText>.</w:delText>
              </w:r>
            </w:del>
          </w:p>
        </w:tc>
        <w:tc>
          <w:tcPr>
            <w:tcW w:w="2515" w:type="dxa"/>
          </w:tcPr>
          <w:p w14:paraId="2B53B031" w14:textId="77777777" w:rsidR="005F3B68" w:rsidRPr="009B474E" w:rsidRDefault="005F3B68" w:rsidP="008745E1">
            <w:pPr>
              <w:pStyle w:val="NormalWeb"/>
              <w:spacing w:before="170" w:beforeAutospacing="0" w:after="170" w:afterAutospacing="0"/>
              <w:rPr>
                <w:del w:id="982" w:author="Author"/>
                <w:rFonts w:asciiTheme="minorBidi" w:hAnsiTheme="minorBidi" w:cstheme="minorBidi"/>
                <w:szCs w:val="17"/>
              </w:rPr>
            </w:pPr>
            <w:del w:id="983" w:author="Author">
              <w:r w:rsidRPr="009B474E">
                <w:rPr>
                  <w:rFonts w:asciiTheme="minorBidi" w:hAnsiTheme="minorBidi" w:cstheme="minorBidi"/>
                  <w:szCs w:val="17"/>
                </w:rPr>
                <w:delText>AJ, AX, AAX, AAJ</w:delText>
              </w:r>
            </w:del>
          </w:p>
        </w:tc>
      </w:tr>
      <w:tr w:rsidR="005F3B68" w:rsidRPr="00B67A3A" w14:paraId="0CC3F176" w14:textId="77777777" w:rsidTr="00D35BA5">
        <w:trPr>
          <w:del w:id="984" w:author="Author"/>
        </w:trPr>
        <w:tc>
          <w:tcPr>
            <w:tcW w:w="1075" w:type="dxa"/>
          </w:tcPr>
          <w:p w14:paraId="0BD6FFBD" w14:textId="77777777" w:rsidR="005F3B68" w:rsidRPr="009B474E" w:rsidRDefault="005F3B68" w:rsidP="008745E1">
            <w:pPr>
              <w:pStyle w:val="NormalWeb"/>
              <w:spacing w:before="170" w:beforeAutospacing="0" w:after="170" w:afterAutospacing="0"/>
              <w:rPr>
                <w:del w:id="985" w:author="Author"/>
                <w:rFonts w:ascii="Arial" w:hAnsi="Arial" w:cs="Arial"/>
                <w:szCs w:val="17"/>
              </w:rPr>
            </w:pPr>
            <w:del w:id="986" w:author="Author">
              <w:r>
                <w:rPr>
                  <w:rFonts w:ascii="Arial" w:eastAsia="Times New Roman" w:hAnsi="Arial" w:cs="Arial"/>
                  <w:szCs w:val="17"/>
                </w:rPr>
                <w:delText>[RSG-123</w:delText>
              </w:r>
              <w:r w:rsidRPr="009B474E">
                <w:rPr>
                  <w:rFonts w:ascii="Arial" w:eastAsia="Times New Roman" w:hAnsi="Arial" w:cs="Arial"/>
                  <w:szCs w:val="17"/>
                </w:rPr>
                <w:delText>]</w:delText>
              </w:r>
            </w:del>
          </w:p>
        </w:tc>
        <w:tc>
          <w:tcPr>
            <w:tcW w:w="5670" w:type="dxa"/>
          </w:tcPr>
          <w:p w14:paraId="521DBB91" w14:textId="77777777" w:rsidR="005F3B68" w:rsidRPr="00B85628" w:rsidRDefault="005F3B68" w:rsidP="008745E1">
            <w:pPr>
              <w:pStyle w:val="NormalWeb"/>
              <w:spacing w:before="170" w:beforeAutospacing="0" w:after="170" w:afterAutospacing="0"/>
              <w:rPr>
                <w:del w:id="987" w:author="Author"/>
                <w:rFonts w:asciiTheme="minorBidi" w:eastAsia="Times New Roman" w:hAnsiTheme="minorBidi" w:cstheme="minorBidi"/>
                <w:szCs w:val="17"/>
              </w:rPr>
            </w:pPr>
            <w:del w:id="988" w:author="Author">
              <w:r w:rsidRPr="00B85628">
                <w:rPr>
                  <w:rFonts w:asciiTheme="minorBidi" w:eastAsia="Times New Roman" w:hAnsiTheme="minorBidi" w:cstheme="minorBidi"/>
                  <w:szCs w:val="17"/>
                </w:rPr>
                <w:delText>Security testing and vulnerability assessment MUST be carried out to ensure that APIs are secure and threat-resistant. This requirement MAY be achieved by leveraging Static and Dynamic Application Security Testing (SAST/DAST), automated vulnerability management tools and penetration testing.</w:delText>
              </w:r>
            </w:del>
          </w:p>
        </w:tc>
        <w:tc>
          <w:tcPr>
            <w:tcW w:w="2515" w:type="dxa"/>
          </w:tcPr>
          <w:p w14:paraId="59B19592" w14:textId="77777777" w:rsidR="005F3B68" w:rsidRPr="009B474E" w:rsidRDefault="005F3B68" w:rsidP="008745E1">
            <w:pPr>
              <w:pStyle w:val="NormalWeb"/>
              <w:spacing w:before="170" w:beforeAutospacing="0" w:after="170" w:afterAutospacing="0"/>
              <w:rPr>
                <w:del w:id="989" w:author="Author"/>
                <w:rFonts w:asciiTheme="minorBidi" w:hAnsiTheme="minorBidi" w:cstheme="minorBidi"/>
                <w:szCs w:val="17"/>
              </w:rPr>
            </w:pPr>
            <w:del w:id="990" w:author="Author">
              <w:r w:rsidRPr="009B474E">
                <w:rPr>
                  <w:rFonts w:asciiTheme="minorBidi" w:hAnsiTheme="minorBidi" w:cstheme="minorBidi"/>
                  <w:szCs w:val="17"/>
                </w:rPr>
                <w:delText>AJ, AX, AAX, AAJ</w:delText>
              </w:r>
            </w:del>
          </w:p>
        </w:tc>
      </w:tr>
      <w:tr w:rsidR="005F3B68" w:rsidRPr="00B67A3A" w14:paraId="5344A2A9" w14:textId="77777777" w:rsidTr="00D35BA5">
        <w:trPr>
          <w:del w:id="991" w:author="Author"/>
        </w:trPr>
        <w:tc>
          <w:tcPr>
            <w:tcW w:w="1075" w:type="dxa"/>
          </w:tcPr>
          <w:p w14:paraId="5412F32A" w14:textId="77777777" w:rsidR="005F3B68" w:rsidRPr="009B474E" w:rsidRDefault="005F3B68" w:rsidP="008745E1">
            <w:pPr>
              <w:pStyle w:val="NormalWeb"/>
              <w:spacing w:before="170" w:beforeAutospacing="0" w:after="170" w:afterAutospacing="0"/>
              <w:rPr>
                <w:del w:id="992" w:author="Author"/>
                <w:rFonts w:ascii="Arial" w:hAnsi="Arial" w:cs="Arial"/>
                <w:szCs w:val="17"/>
              </w:rPr>
            </w:pPr>
            <w:del w:id="993" w:author="Author">
              <w:r>
                <w:rPr>
                  <w:rFonts w:ascii="Arial" w:eastAsia="Times New Roman" w:hAnsi="Arial" w:cs="Arial"/>
                  <w:szCs w:val="17"/>
                </w:rPr>
                <w:delText>[RSG-124</w:delText>
              </w:r>
              <w:r w:rsidRPr="009B474E">
                <w:rPr>
                  <w:rFonts w:ascii="Arial" w:eastAsia="Times New Roman" w:hAnsi="Arial" w:cs="Arial"/>
                  <w:szCs w:val="17"/>
                </w:rPr>
                <w:delText>]</w:delText>
              </w:r>
            </w:del>
          </w:p>
        </w:tc>
        <w:tc>
          <w:tcPr>
            <w:tcW w:w="5670" w:type="dxa"/>
          </w:tcPr>
          <w:p w14:paraId="76076E0B" w14:textId="77777777" w:rsidR="005F3B68" w:rsidRPr="00B85628" w:rsidRDefault="005F3B68" w:rsidP="008745E1">
            <w:pPr>
              <w:rPr>
                <w:del w:id="994" w:author="Author"/>
                <w:rFonts w:asciiTheme="minorBidi" w:eastAsia="Times New Roman" w:hAnsiTheme="minorBidi" w:cstheme="minorBidi"/>
                <w:szCs w:val="17"/>
              </w:rPr>
            </w:pPr>
            <w:del w:id="995" w:author="Author">
              <w:r w:rsidRPr="00B85628">
                <w:rPr>
                  <w:rFonts w:asciiTheme="minorBidi" w:eastAsia="Times New Roman" w:hAnsiTheme="minorBidi" w:cstheme="minorBidi"/>
                  <w:szCs w:val="17"/>
                </w:rPr>
                <w:delText>Protected services MU</w:delText>
              </w:r>
              <w:r>
                <w:rPr>
                  <w:rFonts w:asciiTheme="minorBidi" w:eastAsia="Times New Roman" w:hAnsiTheme="minorBidi" w:cstheme="minorBidi"/>
                  <w:szCs w:val="17"/>
                </w:rPr>
                <w:delText>ST only provide HTTPS endpoints using</w:delText>
              </w:r>
              <w:r w:rsidRPr="00B85628">
                <w:rPr>
                  <w:rFonts w:asciiTheme="minorBidi" w:eastAsia="Times New Roman" w:hAnsiTheme="minorBidi" w:cstheme="minorBidi"/>
                  <w:szCs w:val="17"/>
                </w:rPr>
                <w:delText xml:space="preserve"> TLS 1.2, or higher, with a cipher suite that includes ECDHE for key exchange. </w:delText>
              </w:r>
            </w:del>
          </w:p>
        </w:tc>
        <w:tc>
          <w:tcPr>
            <w:tcW w:w="2515" w:type="dxa"/>
          </w:tcPr>
          <w:p w14:paraId="16158965" w14:textId="77777777" w:rsidR="005F3B68" w:rsidRPr="009B474E" w:rsidRDefault="005F3B68" w:rsidP="008745E1">
            <w:pPr>
              <w:pStyle w:val="NormalWeb"/>
              <w:spacing w:before="170" w:beforeAutospacing="0" w:after="170" w:afterAutospacing="0"/>
              <w:rPr>
                <w:del w:id="996" w:author="Author"/>
                <w:rFonts w:asciiTheme="minorBidi" w:hAnsiTheme="minorBidi" w:cstheme="minorBidi"/>
                <w:szCs w:val="17"/>
              </w:rPr>
            </w:pPr>
            <w:del w:id="997" w:author="Author">
              <w:r w:rsidRPr="009B474E">
                <w:rPr>
                  <w:rFonts w:asciiTheme="minorBidi" w:hAnsiTheme="minorBidi" w:cstheme="minorBidi"/>
                  <w:szCs w:val="17"/>
                </w:rPr>
                <w:delText>AJ, AX, AAJ, AAX</w:delText>
              </w:r>
            </w:del>
          </w:p>
        </w:tc>
      </w:tr>
      <w:tr w:rsidR="005F3B68" w:rsidRPr="00B67A3A" w14:paraId="4F796AB4" w14:textId="77777777" w:rsidTr="00D35BA5">
        <w:trPr>
          <w:del w:id="998" w:author="Author"/>
        </w:trPr>
        <w:tc>
          <w:tcPr>
            <w:tcW w:w="1075" w:type="dxa"/>
          </w:tcPr>
          <w:p w14:paraId="0B21055D" w14:textId="77777777" w:rsidR="005F3B68" w:rsidRPr="009B474E" w:rsidRDefault="005F3B68" w:rsidP="008745E1">
            <w:pPr>
              <w:pStyle w:val="NormalWeb"/>
              <w:spacing w:before="170" w:beforeAutospacing="0" w:after="170" w:afterAutospacing="0"/>
              <w:rPr>
                <w:del w:id="999" w:author="Author"/>
                <w:rFonts w:ascii="Arial" w:hAnsi="Arial" w:cs="Arial"/>
                <w:szCs w:val="17"/>
              </w:rPr>
            </w:pPr>
            <w:del w:id="1000" w:author="Author">
              <w:r w:rsidRPr="009B474E">
                <w:rPr>
                  <w:rFonts w:ascii="Arial" w:eastAsia="Times New Roman" w:hAnsi="Arial" w:cs="Arial"/>
                  <w:szCs w:val="17"/>
                </w:rPr>
                <w:delText>[RSG-1</w:delText>
              </w:r>
              <w:r>
                <w:rPr>
                  <w:rFonts w:ascii="Arial" w:eastAsia="Times New Roman" w:hAnsi="Arial" w:cs="Arial"/>
                  <w:szCs w:val="17"/>
                </w:rPr>
                <w:delText>30</w:delText>
              </w:r>
              <w:r w:rsidRPr="009B474E">
                <w:rPr>
                  <w:rFonts w:ascii="Arial" w:eastAsia="Times New Roman" w:hAnsi="Arial" w:cs="Arial"/>
                  <w:szCs w:val="17"/>
                </w:rPr>
                <w:delText>]</w:delText>
              </w:r>
            </w:del>
          </w:p>
        </w:tc>
        <w:tc>
          <w:tcPr>
            <w:tcW w:w="5670" w:type="dxa"/>
          </w:tcPr>
          <w:p w14:paraId="0CD77DB5" w14:textId="77777777" w:rsidR="005F3B68" w:rsidRPr="00B85628" w:rsidRDefault="005F3B68" w:rsidP="008745E1">
            <w:pPr>
              <w:pStyle w:val="NormalWeb"/>
              <w:spacing w:before="170" w:beforeAutospacing="0" w:after="170" w:afterAutospacing="0"/>
              <w:rPr>
                <w:del w:id="1001" w:author="Author"/>
                <w:rFonts w:asciiTheme="minorBidi" w:eastAsia="Times New Roman" w:hAnsiTheme="minorBidi" w:cstheme="minorBidi"/>
                <w:szCs w:val="17"/>
              </w:rPr>
            </w:pPr>
            <w:del w:id="1002" w:author="Author">
              <w:r w:rsidRPr="00B85628">
                <w:rPr>
                  <w:rFonts w:asciiTheme="minorBidi" w:eastAsia="Times New Roman" w:hAnsiTheme="minorBidi" w:cstheme="minorBidi"/>
                  <w:szCs w:val="17"/>
                </w:rPr>
                <w:delText xml:space="preserve">Anonymous authentication MUST only be used when the customers and the application they are using accesses information or feature with a low sensitivity level which should not require authentication, such as, public information. </w:delText>
              </w:r>
            </w:del>
          </w:p>
        </w:tc>
        <w:tc>
          <w:tcPr>
            <w:tcW w:w="2515" w:type="dxa"/>
          </w:tcPr>
          <w:p w14:paraId="41FE2FB8" w14:textId="77777777" w:rsidR="005F3B68" w:rsidRPr="009B474E" w:rsidRDefault="005F3B68" w:rsidP="008745E1">
            <w:pPr>
              <w:pStyle w:val="NormalWeb"/>
              <w:spacing w:before="170" w:beforeAutospacing="0" w:after="170" w:afterAutospacing="0"/>
              <w:rPr>
                <w:del w:id="1003" w:author="Author"/>
                <w:rFonts w:asciiTheme="minorBidi" w:hAnsiTheme="minorBidi" w:cstheme="minorBidi"/>
                <w:szCs w:val="17"/>
              </w:rPr>
            </w:pPr>
            <w:del w:id="1004" w:author="Author">
              <w:r w:rsidRPr="009B474E">
                <w:rPr>
                  <w:rFonts w:asciiTheme="minorBidi" w:hAnsiTheme="minorBidi" w:cstheme="minorBidi"/>
                  <w:szCs w:val="17"/>
                </w:rPr>
                <w:delText>AJ, AX, AAJ, AAX</w:delText>
              </w:r>
            </w:del>
          </w:p>
        </w:tc>
      </w:tr>
      <w:tr w:rsidR="005F3B68" w:rsidRPr="00B67A3A" w14:paraId="5A5C461F" w14:textId="77777777" w:rsidTr="00D35BA5">
        <w:trPr>
          <w:del w:id="1005" w:author="Author"/>
        </w:trPr>
        <w:tc>
          <w:tcPr>
            <w:tcW w:w="1075" w:type="dxa"/>
          </w:tcPr>
          <w:p w14:paraId="7FFF5274" w14:textId="77777777" w:rsidR="005F3B68" w:rsidRPr="009B474E" w:rsidRDefault="005F3B68" w:rsidP="008745E1">
            <w:pPr>
              <w:pStyle w:val="NormalWeb"/>
              <w:spacing w:before="170" w:beforeAutospacing="0" w:after="170" w:afterAutospacing="0"/>
              <w:rPr>
                <w:del w:id="1006" w:author="Author"/>
                <w:rFonts w:ascii="Arial" w:hAnsi="Arial" w:cs="Arial"/>
                <w:szCs w:val="17"/>
              </w:rPr>
            </w:pPr>
            <w:del w:id="1007" w:author="Author">
              <w:r>
                <w:rPr>
                  <w:rFonts w:ascii="Arial" w:eastAsia="Times New Roman" w:hAnsi="Arial" w:cs="Arial"/>
                  <w:szCs w:val="17"/>
                </w:rPr>
                <w:delText>[RSG-131</w:delText>
              </w:r>
              <w:r w:rsidRPr="009B474E">
                <w:rPr>
                  <w:rFonts w:ascii="Arial" w:eastAsia="Times New Roman" w:hAnsi="Arial" w:cs="Arial"/>
                  <w:szCs w:val="17"/>
                </w:rPr>
                <w:delText>]</w:delText>
              </w:r>
            </w:del>
          </w:p>
        </w:tc>
        <w:tc>
          <w:tcPr>
            <w:tcW w:w="5670" w:type="dxa"/>
          </w:tcPr>
          <w:p w14:paraId="010B2EE5" w14:textId="77777777" w:rsidR="005F3B68" w:rsidRPr="00B85628" w:rsidRDefault="005F3B68" w:rsidP="008745E1">
            <w:pPr>
              <w:pStyle w:val="NormalWeb"/>
              <w:spacing w:before="170" w:beforeAutospacing="0" w:after="170" w:afterAutospacing="0"/>
              <w:rPr>
                <w:del w:id="1008" w:author="Author"/>
                <w:rFonts w:asciiTheme="minorBidi" w:eastAsia="Times New Roman" w:hAnsiTheme="minorBidi" w:cstheme="minorBidi"/>
                <w:szCs w:val="17"/>
              </w:rPr>
            </w:pPr>
            <w:del w:id="1009" w:author="Author">
              <w:r w:rsidRPr="00B85628">
                <w:rPr>
                  <w:rFonts w:asciiTheme="minorBidi" w:eastAsia="Times New Roman" w:hAnsiTheme="minorBidi" w:cstheme="minorBidi"/>
                  <w:szCs w:val="17"/>
                </w:rPr>
                <w:delText>Username and password or password hash authentication MUST NOT be allowed.</w:delText>
              </w:r>
            </w:del>
          </w:p>
        </w:tc>
        <w:tc>
          <w:tcPr>
            <w:tcW w:w="2515" w:type="dxa"/>
          </w:tcPr>
          <w:p w14:paraId="2512B952" w14:textId="77777777" w:rsidR="005F3B68" w:rsidRPr="009B474E" w:rsidRDefault="005F3B68" w:rsidP="008745E1">
            <w:pPr>
              <w:pStyle w:val="NormalWeb"/>
              <w:spacing w:before="170" w:beforeAutospacing="0" w:after="170" w:afterAutospacing="0"/>
              <w:rPr>
                <w:del w:id="1010" w:author="Author"/>
                <w:rFonts w:asciiTheme="minorBidi" w:hAnsiTheme="minorBidi" w:cstheme="minorBidi"/>
                <w:szCs w:val="17"/>
              </w:rPr>
            </w:pPr>
            <w:del w:id="1011" w:author="Author">
              <w:r w:rsidRPr="009B474E">
                <w:rPr>
                  <w:rFonts w:asciiTheme="minorBidi" w:hAnsiTheme="minorBidi" w:cstheme="minorBidi"/>
                  <w:szCs w:val="17"/>
                </w:rPr>
                <w:delText>AJ, AX, AAJ, AAX</w:delText>
              </w:r>
            </w:del>
          </w:p>
        </w:tc>
      </w:tr>
      <w:tr w:rsidR="005F3B68" w:rsidRPr="00B67A3A" w14:paraId="1636F112" w14:textId="77777777" w:rsidTr="00D35BA5">
        <w:trPr>
          <w:del w:id="1012" w:author="Author"/>
        </w:trPr>
        <w:tc>
          <w:tcPr>
            <w:tcW w:w="1075" w:type="dxa"/>
          </w:tcPr>
          <w:p w14:paraId="20FAF59B" w14:textId="77777777" w:rsidR="005F3B68" w:rsidRPr="009B474E" w:rsidRDefault="005F3B68" w:rsidP="008745E1">
            <w:pPr>
              <w:pStyle w:val="NormalWeb"/>
              <w:spacing w:before="170" w:beforeAutospacing="0" w:after="170" w:afterAutospacing="0"/>
              <w:rPr>
                <w:del w:id="1013" w:author="Author"/>
                <w:rFonts w:ascii="Arial" w:hAnsi="Arial" w:cs="Arial"/>
                <w:szCs w:val="17"/>
              </w:rPr>
            </w:pPr>
            <w:del w:id="1014" w:author="Author">
              <w:r>
                <w:rPr>
                  <w:rFonts w:ascii="Arial" w:eastAsia="Times New Roman" w:hAnsi="Arial" w:cs="Arial"/>
                  <w:szCs w:val="17"/>
                </w:rPr>
                <w:delText>[RSG-141</w:delText>
              </w:r>
              <w:r w:rsidRPr="009B474E">
                <w:rPr>
                  <w:rFonts w:ascii="Arial" w:eastAsia="Times New Roman" w:hAnsi="Arial" w:cs="Arial"/>
                  <w:szCs w:val="17"/>
                </w:rPr>
                <w:delText>]</w:delText>
              </w:r>
            </w:del>
          </w:p>
        </w:tc>
        <w:tc>
          <w:tcPr>
            <w:tcW w:w="5670" w:type="dxa"/>
          </w:tcPr>
          <w:p w14:paraId="56AD117A" w14:textId="77777777" w:rsidR="005F3B68" w:rsidRPr="00B85628" w:rsidRDefault="005F3B68" w:rsidP="008745E1">
            <w:pPr>
              <w:rPr>
                <w:del w:id="1015" w:author="Author"/>
                <w:rFonts w:asciiTheme="minorBidi" w:eastAsia="Times New Roman" w:hAnsiTheme="minorBidi" w:cstheme="minorBidi"/>
                <w:szCs w:val="17"/>
              </w:rPr>
            </w:pPr>
            <w:del w:id="1016" w:author="Author">
              <w:r w:rsidRPr="00B85628">
                <w:rPr>
                  <w:rFonts w:asciiTheme="minorBidi" w:eastAsia="Times New Roman" w:hAnsiTheme="minorBidi" w:cstheme="minorBidi"/>
                  <w:szCs w:val="17"/>
                </w:rPr>
                <w:delText>API Keys MUST be revoked if the client violates the usage agreement</w:delText>
              </w:r>
              <w:r w:rsidRPr="00C80407">
                <w:rPr>
                  <w:rFonts w:asciiTheme="minorBidi" w:eastAsia="Times New Roman" w:hAnsiTheme="minorBidi" w:cstheme="minorBidi"/>
                  <w:szCs w:val="17"/>
                </w:rPr>
                <w:delText>, as specified by the IP Office.</w:delText>
              </w:r>
            </w:del>
          </w:p>
        </w:tc>
        <w:tc>
          <w:tcPr>
            <w:tcW w:w="2515" w:type="dxa"/>
          </w:tcPr>
          <w:p w14:paraId="48844AD0" w14:textId="77777777" w:rsidR="005F3B68" w:rsidRPr="009B474E" w:rsidRDefault="005F3B68" w:rsidP="008745E1">
            <w:pPr>
              <w:pStyle w:val="NormalWeb"/>
              <w:spacing w:before="170" w:beforeAutospacing="0" w:after="170" w:afterAutospacing="0"/>
              <w:rPr>
                <w:del w:id="1017" w:author="Author"/>
                <w:rFonts w:asciiTheme="minorBidi" w:hAnsiTheme="minorBidi" w:cstheme="minorBidi"/>
                <w:szCs w:val="17"/>
              </w:rPr>
            </w:pPr>
            <w:del w:id="1018" w:author="Author">
              <w:r w:rsidRPr="009B474E">
                <w:rPr>
                  <w:rFonts w:asciiTheme="minorBidi" w:hAnsiTheme="minorBidi" w:cstheme="minorBidi"/>
                  <w:szCs w:val="17"/>
                </w:rPr>
                <w:delText>AJ, AX, AAJ, AAX</w:delText>
              </w:r>
            </w:del>
          </w:p>
        </w:tc>
      </w:tr>
      <w:tr w:rsidR="005F3B68" w:rsidRPr="00B67A3A" w14:paraId="79AE3163" w14:textId="77777777" w:rsidTr="00D35BA5">
        <w:trPr>
          <w:del w:id="1019" w:author="Author"/>
        </w:trPr>
        <w:tc>
          <w:tcPr>
            <w:tcW w:w="1075" w:type="dxa"/>
          </w:tcPr>
          <w:p w14:paraId="54CAFB68" w14:textId="77777777" w:rsidR="005F3B68" w:rsidRPr="009B474E" w:rsidRDefault="005F3B68" w:rsidP="008745E1">
            <w:pPr>
              <w:pStyle w:val="NormalWeb"/>
              <w:spacing w:before="170" w:beforeAutospacing="0" w:after="170" w:afterAutospacing="0"/>
              <w:rPr>
                <w:del w:id="1020" w:author="Author"/>
                <w:rFonts w:eastAsia="Times New Roman" w:cs="Arial"/>
                <w:szCs w:val="17"/>
              </w:rPr>
            </w:pPr>
            <w:del w:id="1021" w:author="Author">
              <w:r>
                <w:rPr>
                  <w:rFonts w:asciiTheme="minorBidi" w:eastAsia="Times New Roman" w:hAnsiTheme="minorBidi" w:cstheme="minorBidi"/>
                  <w:szCs w:val="17"/>
                </w:rPr>
                <w:delText>[RSG-144</w:delText>
              </w:r>
              <w:r w:rsidRPr="0001170E">
                <w:rPr>
                  <w:rFonts w:asciiTheme="minorBidi" w:eastAsia="Times New Roman" w:hAnsiTheme="minorBidi" w:cstheme="minorBidi"/>
                  <w:szCs w:val="17"/>
                </w:rPr>
                <w:delText>] </w:delText>
              </w:r>
            </w:del>
          </w:p>
        </w:tc>
        <w:tc>
          <w:tcPr>
            <w:tcW w:w="5670" w:type="dxa"/>
          </w:tcPr>
          <w:p w14:paraId="0A1BA3A5" w14:textId="77777777" w:rsidR="005F3B68" w:rsidRPr="00B85628" w:rsidRDefault="005F3B68" w:rsidP="008745E1">
            <w:pPr>
              <w:rPr>
                <w:del w:id="1022" w:author="Author"/>
                <w:rFonts w:asciiTheme="minorBidi" w:eastAsia="Times New Roman" w:hAnsiTheme="minorBidi" w:cstheme="minorBidi"/>
                <w:szCs w:val="17"/>
              </w:rPr>
            </w:pPr>
            <w:del w:id="1023" w:author="Author">
              <w:r w:rsidRPr="000C5F68">
                <w:rPr>
                  <w:rFonts w:asciiTheme="minorBidi" w:eastAsia="Times New Roman" w:hAnsiTheme="minorBidi" w:cstheme="minorBidi"/>
                  <w:szCs w:val="17"/>
                </w:rPr>
                <w:delText>Secure and trusted certificates MUST be issued by a mutually trusted certificate authority (CA) through a trust establishment process or cross-certification.</w:delText>
              </w:r>
            </w:del>
          </w:p>
        </w:tc>
        <w:tc>
          <w:tcPr>
            <w:tcW w:w="2515" w:type="dxa"/>
          </w:tcPr>
          <w:p w14:paraId="6161A2C4" w14:textId="77777777" w:rsidR="005F3B68" w:rsidRPr="009B474E" w:rsidRDefault="005F3B68" w:rsidP="008745E1">
            <w:pPr>
              <w:pStyle w:val="NormalWeb"/>
              <w:spacing w:before="170" w:beforeAutospacing="0" w:after="170" w:afterAutospacing="0"/>
              <w:rPr>
                <w:del w:id="1024" w:author="Author"/>
                <w:rFonts w:asciiTheme="minorBidi" w:hAnsiTheme="minorBidi" w:cstheme="minorBidi"/>
                <w:szCs w:val="17"/>
              </w:rPr>
            </w:pPr>
            <w:del w:id="1025" w:author="Author">
              <w:r w:rsidRPr="009B474E">
                <w:rPr>
                  <w:rFonts w:asciiTheme="minorBidi" w:hAnsiTheme="minorBidi" w:cstheme="minorBidi"/>
                  <w:szCs w:val="17"/>
                </w:rPr>
                <w:delText>AJ, AX, AAJ, AAX</w:delText>
              </w:r>
            </w:del>
          </w:p>
        </w:tc>
      </w:tr>
      <w:tr w:rsidR="005F3B68" w:rsidRPr="00B67A3A" w14:paraId="5AB66A03" w14:textId="77777777" w:rsidTr="00D35BA5">
        <w:trPr>
          <w:del w:id="1026" w:author="Author"/>
        </w:trPr>
        <w:tc>
          <w:tcPr>
            <w:tcW w:w="1075" w:type="dxa"/>
          </w:tcPr>
          <w:p w14:paraId="2AA98A4B" w14:textId="77777777" w:rsidR="005F3B68" w:rsidRPr="0001170E" w:rsidRDefault="005F3B68" w:rsidP="008745E1">
            <w:pPr>
              <w:pStyle w:val="NormalWeb"/>
              <w:spacing w:before="170" w:beforeAutospacing="0" w:after="170" w:afterAutospacing="0"/>
              <w:rPr>
                <w:del w:id="1027" w:author="Author"/>
                <w:rFonts w:asciiTheme="minorBidi" w:eastAsia="Times New Roman" w:hAnsiTheme="minorBidi" w:cstheme="minorBidi"/>
                <w:szCs w:val="17"/>
              </w:rPr>
            </w:pPr>
            <w:del w:id="1028" w:author="Author">
              <w:r>
                <w:rPr>
                  <w:rFonts w:asciiTheme="minorBidi" w:eastAsia="Times New Roman" w:hAnsiTheme="minorBidi" w:cstheme="minorBidi"/>
                  <w:szCs w:val="17"/>
                </w:rPr>
                <w:delText>[RSG-145</w:delText>
              </w:r>
              <w:r w:rsidRPr="000C3E67">
                <w:rPr>
                  <w:rFonts w:asciiTheme="minorBidi" w:eastAsia="Times New Roman" w:hAnsiTheme="minorBidi" w:cstheme="minorBidi"/>
                  <w:szCs w:val="17"/>
                </w:rPr>
                <w:delText>] </w:delText>
              </w:r>
            </w:del>
          </w:p>
        </w:tc>
        <w:tc>
          <w:tcPr>
            <w:tcW w:w="5670" w:type="dxa"/>
          </w:tcPr>
          <w:p w14:paraId="452B254E" w14:textId="77777777" w:rsidR="005F3B68" w:rsidRPr="000C5F68" w:rsidRDefault="005F3B68" w:rsidP="008745E1">
            <w:pPr>
              <w:rPr>
                <w:del w:id="1029" w:author="Author"/>
                <w:rFonts w:asciiTheme="minorBidi" w:eastAsia="Times New Roman" w:hAnsiTheme="minorBidi" w:cstheme="minorBidi"/>
                <w:szCs w:val="17"/>
              </w:rPr>
            </w:pPr>
            <w:del w:id="1030" w:author="Author">
              <w:r w:rsidRPr="000C5F68">
                <w:rPr>
                  <w:rFonts w:asciiTheme="minorBidi" w:eastAsia="Times New Roman" w:hAnsiTheme="minorBidi" w:cstheme="minorBidi"/>
                  <w:szCs w:val="17"/>
                </w:rPr>
                <w:delText xml:space="preserve">Certificates shared between the client and the server SHOULD be used to mitigate identity security risks particular to sensitive systems and privileged actions, </w:delText>
              </w:r>
              <w:r w:rsidR="00711916">
                <w:rPr>
                  <w:rFonts w:asciiTheme="minorBidi" w:eastAsia="Times New Roman" w:hAnsiTheme="minorBidi" w:cstheme="minorBidi"/>
                  <w:szCs w:val="17"/>
                </w:rPr>
                <w:delText>e.g.,</w:delText>
              </w:r>
              <w:r w:rsidRPr="000C5F68">
                <w:rPr>
                  <w:rFonts w:asciiTheme="minorBidi" w:eastAsia="Times New Roman" w:hAnsiTheme="minorBidi" w:cstheme="minorBidi"/>
                  <w:szCs w:val="17"/>
                </w:rPr>
                <w:delText xml:space="preserve"> X.509.</w:delText>
              </w:r>
            </w:del>
          </w:p>
        </w:tc>
        <w:tc>
          <w:tcPr>
            <w:tcW w:w="2515" w:type="dxa"/>
          </w:tcPr>
          <w:p w14:paraId="2342F4CF" w14:textId="77777777" w:rsidR="005F3B68" w:rsidRPr="009B474E" w:rsidRDefault="005F3B68" w:rsidP="008745E1">
            <w:pPr>
              <w:pStyle w:val="NormalWeb"/>
              <w:spacing w:before="170" w:beforeAutospacing="0" w:after="170" w:afterAutospacing="0"/>
              <w:rPr>
                <w:del w:id="1031" w:author="Author"/>
                <w:rFonts w:asciiTheme="minorBidi" w:hAnsiTheme="minorBidi" w:cstheme="minorBidi"/>
                <w:szCs w:val="17"/>
              </w:rPr>
            </w:pPr>
            <w:del w:id="1032" w:author="Author">
              <w:r w:rsidRPr="009B474E">
                <w:rPr>
                  <w:rFonts w:asciiTheme="minorBidi" w:hAnsiTheme="minorBidi" w:cstheme="minorBidi"/>
                  <w:szCs w:val="17"/>
                </w:rPr>
                <w:delText>AJ, AX, AAJ, AAX</w:delText>
              </w:r>
            </w:del>
          </w:p>
        </w:tc>
      </w:tr>
      <w:tr w:rsidR="005F3B68" w:rsidRPr="00B67A3A" w14:paraId="4E75529E" w14:textId="77777777" w:rsidTr="00D35BA5">
        <w:trPr>
          <w:del w:id="1033" w:author="Author"/>
        </w:trPr>
        <w:tc>
          <w:tcPr>
            <w:tcW w:w="1075" w:type="dxa"/>
          </w:tcPr>
          <w:p w14:paraId="230DD380" w14:textId="77777777" w:rsidR="005F3B68" w:rsidRPr="009B474E" w:rsidRDefault="005F3B68" w:rsidP="008745E1">
            <w:pPr>
              <w:pStyle w:val="NormalWeb"/>
              <w:spacing w:before="170" w:beforeAutospacing="0" w:after="170" w:afterAutospacing="0"/>
              <w:rPr>
                <w:del w:id="1034" w:author="Author"/>
                <w:rFonts w:ascii="Arial" w:hAnsi="Arial" w:cs="Arial"/>
                <w:szCs w:val="17"/>
              </w:rPr>
            </w:pPr>
            <w:del w:id="1035" w:author="Author">
              <w:r>
                <w:rPr>
                  <w:rFonts w:ascii="Arial" w:eastAsia="Times New Roman" w:hAnsi="Arial" w:cs="Arial"/>
                  <w:szCs w:val="17"/>
                </w:rPr>
                <w:delText>[RSG-148</w:delText>
              </w:r>
              <w:r w:rsidRPr="009B474E">
                <w:rPr>
                  <w:rFonts w:ascii="Arial" w:eastAsia="Times New Roman" w:hAnsi="Arial" w:cs="Arial"/>
                  <w:szCs w:val="17"/>
                </w:rPr>
                <w:delText>]</w:delText>
              </w:r>
            </w:del>
          </w:p>
        </w:tc>
        <w:tc>
          <w:tcPr>
            <w:tcW w:w="5670" w:type="dxa"/>
          </w:tcPr>
          <w:p w14:paraId="6477AA3E" w14:textId="77777777" w:rsidR="005F3B68" w:rsidRPr="00B85628" w:rsidRDefault="005F3B68" w:rsidP="008745E1">
            <w:pPr>
              <w:rPr>
                <w:del w:id="1036" w:author="Author"/>
                <w:rFonts w:asciiTheme="minorBidi" w:eastAsia="Times New Roman" w:hAnsiTheme="minorBidi" w:cstheme="minorBidi"/>
                <w:szCs w:val="17"/>
              </w:rPr>
            </w:pPr>
            <w:del w:id="1037" w:author="Author">
              <w:r w:rsidRPr="00B85628">
                <w:rPr>
                  <w:rFonts w:asciiTheme="minorBidi" w:eastAsia="Times New Roman" w:hAnsiTheme="minorBidi" w:cstheme="minorBidi"/>
                  <w:szCs w:val="17"/>
                </w:rPr>
                <w:delText xml:space="preserve">If </w:delText>
              </w:r>
              <w:r w:rsidRPr="00F04850">
                <w:rPr>
                  <w:rFonts w:asciiTheme="minorBidi" w:eastAsia="Times New Roman" w:hAnsiTheme="minorBidi" w:cstheme="minorBidi"/>
                  <w:szCs w:val="17"/>
                </w:rPr>
                <w:delText>the REST API is public, the HTTP header Access-Control-Allow-Origin MUST be set to ‘*’.</w:delText>
              </w:r>
            </w:del>
          </w:p>
        </w:tc>
        <w:tc>
          <w:tcPr>
            <w:tcW w:w="2515" w:type="dxa"/>
          </w:tcPr>
          <w:p w14:paraId="5DCAF712" w14:textId="77777777" w:rsidR="005F3B68" w:rsidRPr="009B474E" w:rsidRDefault="005F3B68" w:rsidP="008745E1">
            <w:pPr>
              <w:pStyle w:val="NormalWeb"/>
              <w:spacing w:before="170" w:beforeAutospacing="0" w:after="170" w:afterAutospacing="0"/>
              <w:rPr>
                <w:del w:id="1038" w:author="Author"/>
                <w:rFonts w:asciiTheme="minorBidi" w:hAnsiTheme="minorBidi" w:cstheme="minorBidi"/>
                <w:szCs w:val="17"/>
              </w:rPr>
            </w:pPr>
            <w:del w:id="1039" w:author="Author">
              <w:r w:rsidRPr="009B474E">
                <w:rPr>
                  <w:rFonts w:asciiTheme="minorBidi" w:hAnsiTheme="minorBidi" w:cstheme="minorBidi"/>
                  <w:szCs w:val="17"/>
                </w:rPr>
                <w:delText>AJ, AX, AAJ, AAX</w:delText>
              </w:r>
            </w:del>
          </w:p>
        </w:tc>
      </w:tr>
    </w:tbl>
    <w:p w14:paraId="05EF5284" w14:textId="77777777" w:rsidR="00617A64" w:rsidRDefault="00617A64" w:rsidP="008745E1">
      <w:pPr>
        <w:rPr>
          <w:del w:id="1040" w:author="Author"/>
        </w:rPr>
      </w:pPr>
    </w:p>
    <w:p w14:paraId="493D40A2" w14:textId="77777777" w:rsidR="00617A64" w:rsidRDefault="00617A64" w:rsidP="008745E1">
      <w:pPr>
        <w:rPr>
          <w:del w:id="1041" w:author="Author"/>
        </w:rPr>
      </w:pPr>
      <w:del w:id="1042" w:author="Author">
        <w:r>
          <w:br w:type="page"/>
        </w:r>
      </w:del>
    </w:p>
    <w:p w14:paraId="4DE566E9" w14:textId="77777777" w:rsidR="005F3B68" w:rsidRPr="00663A9C" w:rsidRDefault="005F3B68" w:rsidP="008745E1">
      <w:pPr>
        <w:pStyle w:val="Caption"/>
        <w:rPr>
          <w:del w:id="1043" w:author="Author"/>
          <w:rFonts w:cs="Arial"/>
          <w:sz w:val="17"/>
          <w:szCs w:val="17"/>
        </w:rPr>
      </w:pPr>
      <w:del w:id="1044" w:author="Author">
        <w:r w:rsidRPr="00663A9C">
          <w:rPr>
            <w:rFonts w:cs="Arial"/>
            <w:sz w:val="17"/>
            <w:szCs w:val="17"/>
          </w:rPr>
          <w:delText xml:space="preserve">Table </w:delText>
        </w:r>
        <w:r w:rsidRPr="00663A9C">
          <w:rPr>
            <w:rFonts w:cs="Arial"/>
            <w:bCs w:val="0"/>
            <w:szCs w:val="17"/>
          </w:rPr>
          <w:fldChar w:fldCharType="begin"/>
        </w:r>
        <w:r w:rsidRPr="00663A9C">
          <w:rPr>
            <w:rFonts w:cs="Arial"/>
            <w:sz w:val="17"/>
            <w:szCs w:val="17"/>
          </w:rPr>
          <w:delInstrText xml:space="preserve"> SEQ Table \* ARABIC </w:delInstrText>
        </w:r>
        <w:r w:rsidRPr="00663A9C">
          <w:rPr>
            <w:rFonts w:cs="Arial"/>
            <w:bCs w:val="0"/>
            <w:szCs w:val="17"/>
          </w:rPr>
          <w:fldChar w:fldCharType="separate"/>
        </w:r>
        <w:r w:rsidR="00A03556">
          <w:rPr>
            <w:rFonts w:cs="Arial"/>
            <w:noProof/>
            <w:sz w:val="17"/>
            <w:szCs w:val="17"/>
          </w:rPr>
          <w:delText>2</w:delText>
        </w:r>
        <w:r w:rsidRPr="00663A9C">
          <w:rPr>
            <w:rFonts w:cs="Arial"/>
            <w:bCs w:val="0"/>
            <w:szCs w:val="17"/>
          </w:rPr>
          <w:fldChar w:fldCharType="end"/>
        </w:r>
        <w:r w:rsidRPr="00663A9C">
          <w:rPr>
            <w:rFonts w:cs="Arial"/>
            <w:sz w:val="17"/>
            <w:szCs w:val="17"/>
          </w:rPr>
          <w:delText>: Conformance Table XML response</w:delText>
        </w:r>
      </w:del>
    </w:p>
    <w:tbl>
      <w:tblPr>
        <w:tblStyle w:val="TableGrid"/>
        <w:tblW w:w="0" w:type="auto"/>
        <w:tblLook w:val="04A0" w:firstRow="1" w:lastRow="0" w:firstColumn="1" w:lastColumn="0" w:noHBand="0" w:noVBand="1"/>
      </w:tblPr>
      <w:tblGrid>
        <w:gridCol w:w="1075"/>
        <w:gridCol w:w="5670"/>
        <w:gridCol w:w="2515"/>
      </w:tblGrid>
      <w:tr w:rsidR="005F3B68" w:rsidRPr="00B67A3A" w14:paraId="2F4549D4" w14:textId="77777777" w:rsidTr="00D35BA5">
        <w:trPr>
          <w:del w:id="1045" w:author="Author"/>
        </w:trPr>
        <w:tc>
          <w:tcPr>
            <w:tcW w:w="1075" w:type="dxa"/>
          </w:tcPr>
          <w:p w14:paraId="74A9CD3C" w14:textId="77777777" w:rsidR="005F3B68" w:rsidRPr="00B85628" w:rsidRDefault="005F3B68" w:rsidP="008745E1">
            <w:pPr>
              <w:pStyle w:val="NormalWeb"/>
              <w:spacing w:before="170" w:beforeAutospacing="0" w:after="170" w:afterAutospacing="0"/>
              <w:rPr>
                <w:del w:id="1046" w:author="Author"/>
                <w:rFonts w:asciiTheme="minorBidi" w:hAnsiTheme="minorBidi" w:cstheme="minorBidi"/>
                <w:b/>
                <w:szCs w:val="17"/>
              </w:rPr>
            </w:pPr>
            <w:del w:id="1047" w:author="Author">
              <w:r w:rsidRPr="00B85628">
                <w:rPr>
                  <w:rFonts w:asciiTheme="minorBidi" w:hAnsiTheme="minorBidi" w:cstheme="minorBidi"/>
                  <w:b/>
                  <w:szCs w:val="17"/>
                </w:rPr>
                <w:delText>Rule ID</w:delText>
              </w:r>
            </w:del>
          </w:p>
        </w:tc>
        <w:tc>
          <w:tcPr>
            <w:tcW w:w="5670" w:type="dxa"/>
          </w:tcPr>
          <w:p w14:paraId="313379C6" w14:textId="77777777" w:rsidR="005F3B68" w:rsidRPr="00B85628" w:rsidRDefault="005F3B68" w:rsidP="008745E1">
            <w:pPr>
              <w:pStyle w:val="NormalWeb"/>
              <w:spacing w:before="170" w:beforeAutospacing="0" w:after="170" w:afterAutospacing="0"/>
              <w:rPr>
                <w:del w:id="1048" w:author="Author"/>
                <w:rFonts w:asciiTheme="minorBidi" w:hAnsiTheme="minorBidi" w:cstheme="minorBidi"/>
                <w:b/>
                <w:szCs w:val="17"/>
              </w:rPr>
            </w:pPr>
            <w:del w:id="1049" w:author="Author">
              <w:r w:rsidRPr="00B85628">
                <w:rPr>
                  <w:rFonts w:asciiTheme="minorBidi" w:hAnsiTheme="minorBidi" w:cstheme="minorBidi"/>
                  <w:b/>
                  <w:szCs w:val="17"/>
                </w:rPr>
                <w:delText>Rule description</w:delText>
              </w:r>
            </w:del>
          </w:p>
        </w:tc>
        <w:tc>
          <w:tcPr>
            <w:tcW w:w="2515" w:type="dxa"/>
          </w:tcPr>
          <w:p w14:paraId="1ED367E4" w14:textId="77777777" w:rsidR="005F3B68" w:rsidRPr="00B85628" w:rsidRDefault="005F3B68" w:rsidP="008745E1">
            <w:pPr>
              <w:pStyle w:val="NormalWeb"/>
              <w:spacing w:before="170" w:beforeAutospacing="0" w:after="170" w:afterAutospacing="0"/>
              <w:rPr>
                <w:del w:id="1050" w:author="Author"/>
                <w:rFonts w:asciiTheme="minorBidi" w:hAnsiTheme="minorBidi" w:cstheme="minorBidi"/>
                <w:b/>
                <w:szCs w:val="17"/>
              </w:rPr>
            </w:pPr>
            <w:del w:id="1051" w:author="Author">
              <w:r w:rsidRPr="00B85628">
                <w:rPr>
                  <w:rFonts w:asciiTheme="minorBidi" w:hAnsiTheme="minorBidi" w:cstheme="minorBidi"/>
                  <w:b/>
                  <w:szCs w:val="17"/>
                </w:rPr>
                <w:delText>Cross reference and remark</w:delText>
              </w:r>
            </w:del>
          </w:p>
        </w:tc>
      </w:tr>
      <w:tr w:rsidR="005F3B68" w:rsidRPr="00B67A3A" w14:paraId="1E25EE90" w14:textId="77777777" w:rsidTr="00D35BA5">
        <w:trPr>
          <w:del w:id="1052" w:author="Author"/>
        </w:trPr>
        <w:tc>
          <w:tcPr>
            <w:tcW w:w="1075" w:type="dxa"/>
          </w:tcPr>
          <w:p w14:paraId="102E261B" w14:textId="77777777" w:rsidR="005F3B68" w:rsidRPr="00B85628" w:rsidRDefault="005F3B68" w:rsidP="008745E1">
            <w:pPr>
              <w:pStyle w:val="NormalWeb"/>
              <w:spacing w:before="170" w:beforeAutospacing="0" w:after="170" w:afterAutospacing="0"/>
              <w:rPr>
                <w:del w:id="1053" w:author="Author"/>
                <w:rFonts w:asciiTheme="minorBidi" w:hAnsiTheme="minorBidi" w:cstheme="minorBidi"/>
                <w:szCs w:val="17"/>
              </w:rPr>
            </w:pPr>
            <w:del w:id="1054" w:author="Author">
              <w:r w:rsidRPr="00B85628">
                <w:rPr>
                  <w:rFonts w:asciiTheme="minorBidi" w:hAnsiTheme="minorBidi" w:cstheme="minorBidi"/>
                  <w:szCs w:val="17"/>
                </w:rPr>
                <w:delText>[RSG-01]</w:delText>
              </w:r>
            </w:del>
          </w:p>
        </w:tc>
        <w:tc>
          <w:tcPr>
            <w:tcW w:w="5670" w:type="dxa"/>
          </w:tcPr>
          <w:p w14:paraId="5578965A" w14:textId="77777777" w:rsidR="005F3B68" w:rsidRPr="00B85628" w:rsidRDefault="005F3B68" w:rsidP="008745E1">
            <w:pPr>
              <w:pStyle w:val="NormalWeb"/>
              <w:spacing w:before="170" w:beforeAutospacing="0" w:after="170" w:afterAutospacing="0" w:line="276" w:lineRule="auto"/>
              <w:rPr>
                <w:del w:id="1055" w:author="Author"/>
                <w:rFonts w:asciiTheme="minorBidi" w:hAnsiTheme="minorBidi" w:cstheme="minorBidi"/>
                <w:szCs w:val="17"/>
              </w:rPr>
            </w:pPr>
            <w:del w:id="1056" w:author="Author">
              <w:r w:rsidRPr="00B85628">
                <w:rPr>
                  <w:rFonts w:asciiTheme="minorBidi" w:hAnsiTheme="minorBidi" w:cstheme="minorBidi"/>
                  <w:szCs w:val="17"/>
                </w:rPr>
                <w:delText>The forward slash character “/” MUST be used in the path of the URI to indicate a hierarchical relationship between resources but the path MUST NOT end with a forward slash as it does not provide any semantic value and may cause confusion.</w:delText>
              </w:r>
            </w:del>
          </w:p>
        </w:tc>
        <w:tc>
          <w:tcPr>
            <w:tcW w:w="2515" w:type="dxa"/>
          </w:tcPr>
          <w:p w14:paraId="0E2CCB8C" w14:textId="77777777" w:rsidR="005F3B68" w:rsidRPr="00B85628" w:rsidRDefault="005F3B68" w:rsidP="008745E1">
            <w:pPr>
              <w:pStyle w:val="NormalWeb"/>
              <w:spacing w:before="170" w:beforeAutospacing="0" w:after="170" w:afterAutospacing="0"/>
              <w:rPr>
                <w:del w:id="1057" w:author="Author"/>
                <w:rFonts w:asciiTheme="minorBidi" w:hAnsiTheme="minorBidi" w:cstheme="minorBidi"/>
                <w:szCs w:val="17"/>
              </w:rPr>
            </w:pPr>
          </w:p>
          <w:p w14:paraId="67896CF5" w14:textId="77777777" w:rsidR="005F3B68" w:rsidRPr="00B85628" w:rsidRDefault="005F3B68" w:rsidP="008745E1">
            <w:pPr>
              <w:pStyle w:val="NormalWeb"/>
              <w:spacing w:before="170" w:beforeAutospacing="0" w:after="170" w:afterAutospacing="0"/>
              <w:rPr>
                <w:del w:id="1058" w:author="Author"/>
                <w:rFonts w:asciiTheme="minorBidi" w:hAnsiTheme="minorBidi" w:cstheme="minorBidi"/>
                <w:szCs w:val="17"/>
              </w:rPr>
            </w:pPr>
            <w:del w:id="1059" w:author="Author">
              <w:r w:rsidRPr="00B85628">
                <w:rPr>
                  <w:rFonts w:asciiTheme="minorBidi" w:hAnsiTheme="minorBidi" w:cstheme="minorBidi"/>
                  <w:szCs w:val="17"/>
                </w:rPr>
                <w:delText>AJ, AX, AAJ, AAX</w:delText>
              </w:r>
            </w:del>
          </w:p>
        </w:tc>
      </w:tr>
      <w:tr w:rsidR="005F3B68" w:rsidRPr="00B67A3A" w14:paraId="60560717" w14:textId="77777777" w:rsidTr="00D35BA5">
        <w:trPr>
          <w:del w:id="1060" w:author="Author"/>
        </w:trPr>
        <w:tc>
          <w:tcPr>
            <w:tcW w:w="1075" w:type="dxa"/>
          </w:tcPr>
          <w:p w14:paraId="303DD1F2" w14:textId="77777777" w:rsidR="005F3B68" w:rsidRPr="00B85628" w:rsidRDefault="005F3B68" w:rsidP="008745E1">
            <w:pPr>
              <w:pStyle w:val="NormalWeb"/>
              <w:spacing w:before="170" w:beforeAutospacing="0" w:after="170" w:afterAutospacing="0"/>
              <w:rPr>
                <w:del w:id="1061" w:author="Author"/>
                <w:rFonts w:asciiTheme="minorBidi" w:hAnsiTheme="minorBidi" w:cstheme="minorBidi"/>
                <w:szCs w:val="17"/>
              </w:rPr>
            </w:pPr>
            <w:del w:id="1062" w:author="Author">
              <w:r w:rsidRPr="00B85628">
                <w:rPr>
                  <w:rFonts w:asciiTheme="minorBidi" w:eastAsia="Times New Roman" w:hAnsiTheme="minorBidi" w:cstheme="minorBidi"/>
                  <w:szCs w:val="17"/>
                </w:rPr>
                <w:delText>[RSG-02]</w:delText>
              </w:r>
            </w:del>
          </w:p>
        </w:tc>
        <w:tc>
          <w:tcPr>
            <w:tcW w:w="5670" w:type="dxa"/>
          </w:tcPr>
          <w:p w14:paraId="4EABFD44" w14:textId="77777777" w:rsidR="005F3B68" w:rsidRPr="00B85628" w:rsidRDefault="005F3B68" w:rsidP="008745E1">
            <w:pPr>
              <w:pStyle w:val="NormalWeb"/>
              <w:spacing w:before="170" w:beforeAutospacing="0" w:after="170" w:afterAutospacing="0" w:line="276" w:lineRule="auto"/>
              <w:rPr>
                <w:del w:id="1063" w:author="Author"/>
                <w:rFonts w:asciiTheme="minorBidi" w:hAnsiTheme="minorBidi" w:cstheme="minorBidi"/>
                <w:szCs w:val="17"/>
              </w:rPr>
            </w:pPr>
            <w:del w:id="1064" w:author="Author">
              <w:r w:rsidRPr="00B85628">
                <w:rPr>
                  <w:rFonts w:asciiTheme="minorBidi" w:eastAsia="Times New Roman" w:hAnsiTheme="minorBidi" w:cstheme="minorBidi"/>
                  <w:szCs w:val="17"/>
                </w:rPr>
                <w:delText>Resources name MUST be consistent in their naming pattern.</w:delText>
              </w:r>
            </w:del>
          </w:p>
        </w:tc>
        <w:tc>
          <w:tcPr>
            <w:tcW w:w="2515" w:type="dxa"/>
          </w:tcPr>
          <w:p w14:paraId="371FF711" w14:textId="77777777" w:rsidR="005F3B68" w:rsidRPr="00B85628" w:rsidRDefault="005F3B68" w:rsidP="008745E1">
            <w:pPr>
              <w:pStyle w:val="NormalWeb"/>
              <w:spacing w:before="170" w:beforeAutospacing="0" w:after="170" w:afterAutospacing="0"/>
              <w:rPr>
                <w:del w:id="1065" w:author="Author"/>
                <w:rFonts w:asciiTheme="minorBidi" w:hAnsiTheme="minorBidi" w:cstheme="minorBidi"/>
                <w:szCs w:val="17"/>
              </w:rPr>
            </w:pPr>
            <w:del w:id="1066" w:author="Author">
              <w:r w:rsidRPr="00B85628">
                <w:rPr>
                  <w:rFonts w:asciiTheme="minorBidi" w:hAnsiTheme="minorBidi" w:cstheme="minorBidi"/>
                  <w:szCs w:val="17"/>
                </w:rPr>
                <w:delText>AJ, AX, AAJ, AAX</w:delText>
              </w:r>
            </w:del>
          </w:p>
        </w:tc>
      </w:tr>
      <w:tr w:rsidR="005F3B68" w:rsidRPr="00B67A3A" w14:paraId="7B0AC94A" w14:textId="77777777" w:rsidTr="00D35BA5">
        <w:trPr>
          <w:del w:id="1067" w:author="Author"/>
        </w:trPr>
        <w:tc>
          <w:tcPr>
            <w:tcW w:w="1075" w:type="dxa"/>
          </w:tcPr>
          <w:p w14:paraId="5F5AD4DF" w14:textId="77777777" w:rsidR="005F3B68" w:rsidRPr="00B85628" w:rsidRDefault="005F3B68" w:rsidP="008745E1">
            <w:pPr>
              <w:pStyle w:val="NormalWeb"/>
              <w:spacing w:before="170" w:beforeAutospacing="0" w:after="170" w:afterAutospacing="0"/>
              <w:rPr>
                <w:del w:id="1068" w:author="Author"/>
                <w:rFonts w:asciiTheme="minorBidi" w:hAnsiTheme="minorBidi" w:cstheme="minorBidi"/>
                <w:szCs w:val="17"/>
              </w:rPr>
            </w:pPr>
            <w:del w:id="1069" w:author="Author">
              <w:r w:rsidRPr="00B85628">
                <w:rPr>
                  <w:rFonts w:asciiTheme="minorBidi" w:eastAsia="Times New Roman" w:hAnsiTheme="minorBidi" w:cstheme="minorBidi"/>
                  <w:szCs w:val="17"/>
                </w:rPr>
                <w:delText>[RSG-04]</w:delText>
              </w:r>
            </w:del>
          </w:p>
        </w:tc>
        <w:tc>
          <w:tcPr>
            <w:tcW w:w="5670" w:type="dxa"/>
          </w:tcPr>
          <w:p w14:paraId="3AA54ED8" w14:textId="77777777" w:rsidR="005F3B68" w:rsidRPr="00B85628" w:rsidRDefault="005F3B68" w:rsidP="008745E1">
            <w:pPr>
              <w:spacing w:line="276" w:lineRule="auto"/>
              <w:rPr>
                <w:del w:id="1070" w:author="Author"/>
                <w:rFonts w:asciiTheme="minorBidi" w:eastAsia="Times New Roman" w:hAnsiTheme="minorBidi" w:cstheme="minorBidi"/>
                <w:szCs w:val="17"/>
              </w:rPr>
            </w:pPr>
            <w:del w:id="1071" w:author="Author">
              <w:r w:rsidRPr="00B85628">
                <w:rPr>
                  <w:rFonts w:asciiTheme="minorBidi" w:eastAsia="Times New Roman" w:hAnsiTheme="minorBidi" w:cstheme="minorBidi"/>
                  <w:szCs w:val="17"/>
                </w:rPr>
                <w:delText xml:space="preserve">Query parameters MUST be consistent in their naming pattern </w:delText>
              </w:r>
            </w:del>
          </w:p>
        </w:tc>
        <w:tc>
          <w:tcPr>
            <w:tcW w:w="2515" w:type="dxa"/>
          </w:tcPr>
          <w:p w14:paraId="72CE9A85" w14:textId="77777777" w:rsidR="005F3B68" w:rsidRPr="00B85628" w:rsidRDefault="005F3B68" w:rsidP="008745E1">
            <w:pPr>
              <w:pStyle w:val="NormalWeb"/>
              <w:spacing w:before="170" w:beforeAutospacing="0" w:after="170" w:afterAutospacing="0"/>
              <w:rPr>
                <w:del w:id="1072" w:author="Author"/>
                <w:rFonts w:asciiTheme="minorBidi" w:hAnsiTheme="minorBidi" w:cstheme="minorBidi"/>
                <w:szCs w:val="17"/>
              </w:rPr>
            </w:pPr>
            <w:del w:id="1073" w:author="Author">
              <w:r w:rsidRPr="00B85628">
                <w:rPr>
                  <w:rFonts w:asciiTheme="minorBidi" w:hAnsiTheme="minorBidi" w:cstheme="minorBidi"/>
                  <w:szCs w:val="17"/>
                </w:rPr>
                <w:delText>AJ, AX</w:delText>
              </w:r>
            </w:del>
          </w:p>
        </w:tc>
      </w:tr>
      <w:tr w:rsidR="005F3B68" w:rsidRPr="00B67A3A" w14:paraId="2A790BFC" w14:textId="77777777" w:rsidTr="00D35BA5">
        <w:trPr>
          <w:del w:id="1074" w:author="Author"/>
        </w:trPr>
        <w:tc>
          <w:tcPr>
            <w:tcW w:w="1075" w:type="dxa"/>
          </w:tcPr>
          <w:p w14:paraId="67D90827" w14:textId="77777777" w:rsidR="005F3B68" w:rsidRPr="00B85628" w:rsidRDefault="005F3B68" w:rsidP="008745E1">
            <w:pPr>
              <w:pStyle w:val="NormalWeb"/>
              <w:spacing w:before="170" w:beforeAutospacing="0" w:after="170" w:afterAutospacing="0"/>
              <w:rPr>
                <w:del w:id="1075" w:author="Author"/>
                <w:rFonts w:asciiTheme="minorBidi" w:hAnsiTheme="minorBidi" w:cstheme="minorBidi"/>
                <w:szCs w:val="17"/>
              </w:rPr>
            </w:pPr>
            <w:del w:id="1076" w:author="Author">
              <w:r w:rsidRPr="00B85628">
                <w:rPr>
                  <w:rFonts w:asciiTheme="minorBidi" w:eastAsia="Times New Roman" w:hAnsiTheme="minorBidi" w:cstheme="minorBidi"/>
                  <w:szCs w:val="17"/>
                </w:rPr>
                <w:delText>[RSG-06]</w:delText>
              </w:r>
            </w:del>
          </w:p>
        </w:tc>
        <w:tc>
          <w:tcPr>
            <w:tcW w:w="5670" w:type="dxa"/>
          </w:tcPr>
          <w:p w14:paraId="0C1AAC25" w14:textId="77777777" w:rsidR="005F3B68" w:rsidRPr="00B85628" w:rsidRDefault="005F3B68" w:rsidP="008745E1">
            <w:pPr>
              <w:pStyle w:val="NormalWeb"/>
              <w:spacing w:before="170" w:beforeAutospacing="0" w:after="170" w:afterAutospacing="0" w:line="276" w:lineRule="auto"/>
              <w:rPr>
                <w:del w:id="1077" w:author="Author"/>
                <w:rFonts w:asciiTheme="minorBidi" w:hAnsiTheme="minorBidi" w:cstheme="minorBidi"/>
                <w:szCs w:val="17"/>
              </w:rPr>
            </w:pPr>
            <w:del w:id="1078" w:author="Author">
              <w:r w:rsidRPr="00B85628">
                <w:rPr>
                  <w:rFonts w:asciiTheme="minorBidi" w:eastAsia="Times New Roman" w:hAnsiTheme="minorBidi" w:cstheme="minorBidi"/>
                  <w:szCs w:val="17"/>
                </w:rPr>
                <w:delText>The URL pattern for a Web API MUST contain the word “</w:delText>
              </w:r>
              <w:r w:rsidRPr="00954718">
                <w:rPr>
                  <w:rFonts w:ascii="Courier New" w:eastAsia="Times New Roman" w:hAnsi="Courier New" w:cs="Courier New"/>
                  <w:szCs w:val="17"/>
                </w:rPr>
                <w:delText>api</w:delText>
              </w:r>
              <w:r w:rsidRPr="00B85628">
                <w:rPr>
                  <w:rFonts w:asciiTheme="minorBidi" w:eastAsia="Times New Roman" w:hAnsiTheme="minorBidi" w:cstheme="minorBidi"/>
                  <w:szCs w:val="17"/>
                </w:rPr>
                <w:delText>” in the URI.</w:delText>
              </w:r>
            </w:del>
          </w:p>
        </w:tc>
        <w:tc>
          <w:tcPr>
            <w:tcW w:w="2515" w:type="dxa"/>
          </w:tcPr>
          <w:p w14:paraId="764AB119" w14:textId="77777777" w:rsidR="005F3B68" w:rsidRPr="004211C8" w:rsidRDefault="005F3B68" w:rsidP="008745E1">
            <w:pPr>
              <w:pStyle w:val="NormalWeb"/>
              <w:spacing w:before="170" w:beforeAutospacing="0" w:after="170" w:afterAutospacing="0"/>
              <w:rPr>
                <w:del w:id="1079" w:author="Author"/>
                <w:rFonts w:asciiTheme="minorBidi" w:hAnsiTheme="minorBidi" w:cstheme="minorBidi"/>
                <w:szCs w:val="17"/>
              </w:rPr>
            </w:pPr>
            <w:del w:id="1080" w:author="Author">
              <w:r w:rsidRPr="004211C8">
                <w:rPr>
                  <w:rFonts w:asciiTheme="minorBidi" w:hAnsiTheme="minorBidi" w:cstheme="minorBidi"/>
                  <w:szCs w:val="17"/>
                </w:rPr>
                <w:delText>AJ, AX, AAJ, AAX</w:delText>
              </w:r>
            </w:del>
          </w:p>
        </w:tc>
      </w:tr>
      <w:tr w:rsidR="005F3B68" w:rsidRPr="00B67A3A" w14:paraId="6F81B3A2" w14:textId="77777777" w:rsidTr="00D35BA5">
        <w:trPr>
          <w:del w:id="1081" w:author="Author"/>
        </w:trPr>
        <w:tc>
          <w:tcPr>
            <w:tcW w:w="1075" w:type="dxa"/>
          </w:tcPr>
          <w:p w14:paraId="00CD9ECA" w14:textId="77777777" w:rsidR="005F3B68" w:rsidRPr="00B85628" w:rsidRDefault="005F3B68" w:rsidP="008745E1">
            <w:pPr>
              <w:pStyle w:val="NormalWeb"/>
              <w:spacing w:before="170" w:beforeAutospacing="0" w:after="170" w:afterAutospacing="0"/>
              <w:rPr>
                <w:del w:id="1082" w:author="Author"/>
                <w:rFonts w:asciiTheme="minorBidi" w:hAnsiTheme="minorBidi" w:cstheme="minorBidi"/>
                <w:szCs w:val="17"/>
              </w:rPr>
            </w:pPr>
            <w:del w:id="1083" w:author="Author">
              <w:r w:rsidRPr="00B85628">
                <w:rPr>
                  <w:rFonts w:asciiTheme="minorBidi" w:eastAsia="Times New Roman" w:hAnsiTheme="minorBidi" w:cstheme="minorBidi"/>
                  <w:szCs w:val="17"/>
                </w:rPr>
                <w:delText>[RSG-07]</w:delText>
              </w:r>
            </w:del>
          </w:p>
        </w:tc>
        <w:tc>
          <w:tcPr>
            <w:tcW w:w="5670" w:type="dxa"/>
          </w:tcPr>
          <w:p w14:paraId="6B514F7F" w14:textId="77777777" w:rsidR="005F3B68" w:rsidRPr="00B85628" w:rsidRDefault="005F3B68" w:rsidP="008745E1">
            <w:pPr>
              <w:pStyle w:val="NormalWeb"/>
              <w:spacing w:before="170" w:beforeAutospacing="0" w:after="170" w:afterAutospacing="0" w:line="276" w:lineRule="auto"/>
              <w:rPr>
                <w:del w:id="1084" w:author="Author"/>
                <w:rFonts w:asciiTheme="minorBidi" w:hAnsiTheme="minorBidi" w:cstheme="minorBidi"/>
                <w:szCs w:val="17"/>
              </w:rPr>
            </w:pPr>
            <w:del w:id="1085" w:author="Author">
              <w:r w:rsidRPr="00B85628">
                <w:rPr>
                  <w:rFonts w:asciiTheme="minorBidi" w:eastAsia="Times New Roman" w:hAnsiTheme="minorBidi" w:cstheme="minorBidi"/>
                  <w:szCs w:val="17"/>
                </w:rPr>
                <w:delText>Matrix parameters MUST NOT be used. </w:delText>
              </w:r>
            </w:del>
          </w:p>
        </w:tc>
        <w:tc>
          <w:tcPr>
            <w:tcW w:w="2515" w:type="dxa"/>
          </w:tcPr>
          <w:p w14:paraId="2963AA1C" w14:textId="77777777" w:rsidR="005F3B68" w:rsidRPr="004211C8" w:rsidRDefault="005F3B68" w:rsidP="008745E1">
            <w:pPr>
              <w:pStyle w:val="NormalWeb"/>
              <w:spacing w:before="170" w:beforeAutospacing="0" w:after="170" w:afterAutospacing="0"/>
              <w:rPr>
                <w:del w:id="1086" w:author="Author"/>
                <w:rFonts w:asciiTheme="minorBidi" w:hAnsiTheme="minorBidi" w:cstheme="minorBidi"/>
                <w:szCs w:val="17"/>
              </w:rPr>
            </w:pPr>
            <w:del w:id="1087" w:author="Author">
              <w:r w:rsidRPr="004211C8">
                <w:rPr>
                  <w:rFonts w:asciiTheme="minorBidi" w:hAnsiTheme="minorBidi" w:cstheme="minorBidi"/>
                  <w:szCs w:val="17"/>
                </w:rPr>
                <w:delText>AJ, AX, AAJ, AAX</w:delText>
              </w:r>
            </w:del>
          </w:p>
        </w:tc>
      </w:tr>
      <w:tr w:rsidR="005F3B68" w:rsidRPr="00B67A3A" w14:paraId="2C75660B" w14:textId="77777777" w:rsidTr="00D35BA5">
        <w:trPr>
          <w:del w:id="1088" w:author="Author"/>
        </w:trPr>
        <w:tc>
          <w:tcPr>
            <w:tcW w:w="1075" w:type="dxa"/>
          </w:tcPr>
          <w:p w14:paraId="5DD54848" w14:textId="77777777" w:rsidR="005F3B68" w:rsidRPr="00B85628" w:rsidRDefault="005F3B68" w:rsidP="008745E1">
            <w:pPr>
              <w:pStyle w:val="NormalWeb"/>
              <w:spacing w:before="170" w:beforeAutospacing="0" w:after="170" w:afterAutospacing="0"/>
              <w:rPr>
                <w:del w:id="1089" w:author="Author"/>
                <w:rFonts w:asciiTheme="minorBidi" w:hAnsiTheme="minorBidi" w:cstheme="minorBidi"/>
                <w:szCs w:val="17"/>
              </w:rPr>
            </w:pPr>
            <w:del w:id="1090" w:author="Author">
              <w:r w:rsidRPr="00B85628">
                <w:rPr>
                  <w:rFonts w:asciiTheme="minorBidi" w:eastAsia="Times New Roman" w:hAnsiTheme="minorBidi" w:cstheme="minorBidi"/>
                  <w:szCs w:val="17"/>
                </w:rPr>
                <w:delText>[RSG-08]</w:delText>
              </w:r>
            </w:del>
          </w:p>
        </w:tc>
        <w:tc>
          <w:tcPr>
            <w:tcW w:w="5670" w:type="dxa"/>
          </w:tcPr>
          <w:p w14:paraId="5A42EADD" w14:textId="77777777" w:rsidR="005F3B68" w:rsidRPr="00B85628" w:rsidRDefault="005F3B68" w:rsidP="008745E1">
            <w:pPr>
              <w:pStyle w:val="NormalWeb"/>
              <w:spacing w:before="170" w:beforeAutospacing="0" w:after="170" w:afterAutospacing="0" w:line="276" w:lineRule="auto"/>
              <w:rPr>
                <w:del w:id="1091" w:author="Author"/>
                <w:rFonts w:asciiTheme="minorBidi" w:hAnsiTheme="minorBidi" w:cstheme="minorBidi"/>
                <w:szCs w:val="17"/>
              </w:rPr>
            </w:pPr>
            <w:del w:id="1092" w:author="Author">
              <w:r w:rsidRPr="00B85628">
                <w:rPr>
                  <w:rFonts w:asciiTheme="minorBidi" w:eastAsia="Times New Roman" w:hAnsiTheme="minorBidi" w:cstheme="minorBidi"/>
                  <w:szCs w:val="17"/>
                </w:rPr>
                <w:delText>A Web API MUST consistently apply HTTP status codes as described in IETF RFCs</w:delText>
              </w:r>
            </w:del>
          </w:p>
        </w:tc>
        <w:tc>
          <w:tcPr>
            <w:tcW w:w="2515" w:type="dxa"/>
          </w:tcPr>
          <w:p w14:paraId="54391207" w14:textId="77777777" w:rsidR="005F3B68" w:rsidRPr="004211C8" w:rsidRDefault="005F3B68" w:rsidP="008745E1">
            <w:pPr>
              <w:pStyle w:val="NormalWeb"/>
              <w:spacing w:before="170" w:beforeAutospacing="0" w:after="170" w:afterAutospacing="0"/>
              <w:rPr>
                <w:del w:id="1093" w:author="Author"/>
                <w:rFonts w:asciiTheme="minorBidi" w:hAnsiTheme="minorBidi" w:cstheme="minorBidi"/>
                <w:szCs w:val="17"/>
              </w:rPr>
            </w:pPr>
            <w:del w:id="1094" w:author="Author">
              <w:r w:rsidRPr="004211C8">
                <w:rPr>
                  <w:rFonts w:asciiTheme="minorBidi" w:hAnsiTheme="minorBidi" w:cstheme="minorBidi"/>
                  <w:szCs w:val="17"/>
                </w:rPr>
                <w:delText>AJ, AX, AAJ, AAX</w:delText>
              </w:r>
            </w:del>
          </w:p>
        </w:tc>
      </w:tr>
      <w:tr w:rsidR="005F3B68" w:rsidRPr="00B67A3A" w14:paraId="06F863CA" w14:textId="77777777" w:rsidTr="00D35BA5">
        <w:trPr>
          <w:del w:id="1095" w:author="Author"/>
        </w:trPr>
        <w:tc>
          <w:tcPr>
            <w:tcW w:w="1075" w:type="dxa"/>
          </w:tcPr>
          <w:p w14:paraId="2ED8831F" w14:textId="77777777" w:rsidR="005F3B68" w:rsidRPr="00B85628" w:rsidRDefault="005F3B68" w:rsidP="008745E1">
            <w:pPr>
              <w:pStyle w:val="NormalWeb"/>
              <w:spacing w:before="170" w:beforeAutospacing="0" w:after="170" w:afterAutospacing="0"/>
              <w:rPr>
                <w:del w:id="1096" w:author="Author"/>
                <w:rFonts w:asciiTheme="minorBidi" w:hAnsiTheme="minorBidi" w:cstheme="minorBidi"/>
                <w:szCs w:val="17"/>
              </w:rPr>
            </w:pPr>
            <w:del w:id="1097" w:author="Author">
              <w:r w:rsidRPr="00B85628">
                <w:rPr>
                  <w:rFonts w:asciiTheme="minorBidi" w:eastAsia="Times New Roman" w:hAnsiTheme="minorBidi" w:cstheme="minorBidi"/>
                  <w:szCs w:val="17"/>
                </w:rPr>
                <w:delText>[RSG-10]</w:delText>
              </w:r>
            </w:del>
          </w:p>
        </w:tc>
        <w:tc>
          <w:tcPr>
            <w:tcW w:w="5670" w:type="dxa"/>
          </w:tcPr>
          <w:p w14:paraId="432B0EE8" w14:textId="77777777" w:rsidR="005F3B68" w:rsidRPr="00B85628" w:rsidRDefault="005F3B68" w:rsidP="008745E1">
            <w:pPr>
              <w:pStyle w:val="NormalWeb"/>
              <w:spacing w:before="170" w:beforeAutospacing="0" w:after="170" w:afterAutospacing="0" w:line="276" w:lineRule="auto"/>
              <w:rPr>
                <w:del w:id="1098" w:author="Author"/>
                <w:rFonts w:asciiTheme="minorBidi" w:hAnsiTheme="minorBidi" w:cstheme="minorBidi"/>
                <w:szCs w:val="17"/>
              </w:rPr>
            </w:pPr>
            <w:del w:id="1099" w:author="Author">
              <w:r w:rsidRPr="00B85628">
                <w:rPr>
                  <w:rFonts w:asciiTheme="minorBidi" w:eastAsia="Times New Roman" w:hAnsiTheme="minorBidi" w:cstheme="minorBidi"/>
                  <w:szCs w:val="17"/>
                </w:rPr>
                <w:delText>If the API detects invalid input values, it MUST return the HTTP status code “</w:delText>
              </w:r>
              <w:r w:rsidRPr="00722E62">
                <w:rPr>
                  <w:rFonts w:ascii="Courier New" w:eastAsia="Times New Roman" w:hAnsi="Courier New" w:cs="Courier New"/>
                  <w:szCs w:val="17"/>
                </w:rPr>
                <w:delText>400 Bad Request</w:delText>
              </w:r>
              <w:r w:rsidRPr="00B85628">
                <w:rPr>
                  <w:rFonts w:asciiTheme="minorBidi" w:eastAsia="Times New Roman" w:hAnsiTheme="minorBidi" w:cstheme="minorBidi"/>
                  <w:szCs w:val="17"/>
                </w:rPr>
                <w:delText>”. The error payload MUST indicate the erroneous value.</w:delText>
              </w:r>
            </w:del>
          </w:p>
        </w:tc>
        <w:tc>
          <w:tcPr>
            <w:tcW w:w="2515" w:type="dxa"/>
          </w:tcPr>
          <w:p w14:paraId="65E7C188" w14:textId="77777777" w:rsidR="005F3B68" w:rsidRPr="004211C8" w:rsidRDefault="005F3B68" w:rsidP="008745E1">
            <w:pPr>
              <w:pStyle w:val="NormalWeb"/>
              <w:spacing w:before="170" w:beforeAutospacing="0" w:after="170" w:afterAutospacing="0"/>
              <w:rPr>
                <w:del w:id="1100" w:author="Author"/>
                <w:rFonts w:asciiTheme="minorBidi" w:hAnsiTheme="minorBidi" w:cstheme="minorBidi"/>
                <w:szCs w:val="17"/>
              </w:rPr>
            </w:pPr>
            <w:del w:id="1101" w:author="Author">
              <w:r w:rsidRPr="004211C8">
                <w:rPr>
                  <w:rFonts w:asciiTheme="minorBidi" w:hAnsiTheme="minorBidi" w:cstheme="minorBidi"/>
                  <w:szCs w:val="17"/>
                </w:rPr>
                <w:delText>AJ, AX, AAJ, AAX</w:delText>
              </w:r>
            </w:del>
          </w:p>
        </w:tc>
      </w:tr>
      <w:tr w:rsidR="005F3B68" w:rsidRPr="00B67A3A" w14:paraId="48B758F6" w14:textId="77777777" w:rsidTr="00D35BA5">
        <w:trPr>
          <w:del w:id="1102" w:author="Author"/>
        </w:trPr>
        <w:tc>
          <w:tcPr>
            <w:tcW w:w="1075" w:type="dxa"/>
          </w:tcPr>
          <w:p w14:paraId="0218E6A5" w14:textId="77777777" w:rsidR="005F3B68" w:rsidRPr="00B85628" w:rsidRDefault="005F3B68" w:rsidP="008745E1">
            <w:pPr>
              <w:pStyle w:val="NormalWeb"/>
              <w:spacing w:before="170" w:beforeAutospacing="0" w:after="170" w:afterAutospacing="0"/>
              <w:rPr>
                <w:del w:id="1103" w:author="Author"/>
                <w:rFonts w:asciiTheme="minorBidi" w:hAnsiTheme="minorBidi" w:cstheme="minorBidi"/>
                <w:szCs w:val="17"/>
              </w:rPr>
            </w:pPr>
            <w:del w:id="1104" w:author="Author">
              <w:r w:rsidRPr="00B85628">
                <w:rPr>
                  <w:rFonts w:asciiTheme="minorBidi" w:eastAsia="Times New Roman" w:hAnsiTheme="minorBidi" w:cstheme="minorBidi"/>
                  <w:szCs w:val="17"/>
                </w:rPr>
                <w:delText>[RSG-12]</w:delText>
              </w:r>
            </w:del>
          </w:p>
        </w:tc>
        <w:tc>
          <w:tcPr>
            <w:tcW w:w="5670" w:type="dxa"/>
          </w:tcPr>
          <w:p w14:paraId="10550C81" w14:textId="77777777" w:rsidR="005F3B68" w:rsidRPr="00B85628" w:rsidRDefault="005F3B68" w:rsidP="008745E1">
            <w:pPr>
              <w:pStyle w:val="NormalWeb"/>
              <w:spacing w:before="170" w:beforeAutospacing="0" w:after="170" w:afterAutospacing="0" w:line="276" w:lineRule="auto"/>
              <w:rPr>
                <w:del w:id="1105" w:author="Author"/>
                <w:rFonts w:asciiTheme="minorBidi" w:hAnsiTheme="minorBidi" w:cstheme="minorBidi"/>
                <w:szCs w:val="17"/>
              </w:rPr>
            </w:pPr>
            <w:del w:id="1106" w:author="Author">
              <w:r w:rsidRPr="00B85628">
                <w:rPr>
                  <w:rFonts w:asciiTheme="minorBidi" w:eastAsia="Times New Roman" w:hAnsiTheme="minorBidi" w:cstheme="minorBidi"/>
                  <w:szCs w:val="17"/>
                </w:rPr>
                <w:delText>If the API detects valid values that require features to not be implemented, it MUST return the HTTP status code “</w:delText>
              </w:r>
              <w:r w:rsidRPr="00722E62">
                <w:rPr>
                  <w:rFonts w:ascii="Courier New" w:eastAsia="Times New Roman" w:hAnsi="Courier New" w:cs="Courier New"/>
                  <w:szCs w:val="17"/>
                </w:rPr>
                <w:delText>501 Not Implemented</w:delText>
              </w:r>
              <w:r w:rsidRPr="00B85628">
                <w:rPr>
                  <w:rFonts w:asciiTheme="minorBidi" w:eastAsia="Times New Roman" w:hAnsiTheme="minorBidi" w:cstheme="minorBidi"/>
                  <w:szCs w:val="17"/>
                </w:rPr>
                <w:delText>”. The error payload MUST indicate the unhandled value.</w:delText>
              </w:r>
            </w:del>
          </w:p>
        </w:tc>
        <w:tc>
          <w:tcPr>
            <w:tcW w:w="2515" w:type="dxa"/>
          </w:tcPr>
          <w:p w14:paraId="29CD6C10" w14:textId="77777777" w:rsidR="005F3B68" w:rsidRPr="004211C8" w:rsidRDefault="005F3B68" w:rsidP="008745E1">
            <w:pPr>
              <w:pStyle w:val="NormalWeb"/>
              <w:spacing w:before="170" w:beforeAutospacing="0" w:after="170" w:afterAutospacing="0"/>
              <w:rPr>
                <w:del w:id="1107" w:author="Author"/>
                <w:rFonts w:asciiTheme="minorBidi" w:hAnsiTheme="minorBidi" w:cstheme="minorBidi"/>
                <w:szCs w:val="17"/>
              </w:rPr>
            </w:pPr>
            <w:del w:id="1108" w:author="Author">
              <w:r w:rsidRPr="004211C8">
                <w:rPr>
                  <w:rFonts w:asciiTheme="minorBidi" w:hAnsiTheme="minorBidi" w:cstheme="minorBidi"/>
                  <w:szCs w:val="17"/>
                </w:rPr>
                <w:delText>AJ, AX, AAJ, AAX</w:delText>
              </w:r>
            </w:del>
          </w:p>
        </w:tc>
      </w:tr>
      <w:tr w:rsidR="005F3B68" w:rsidRPr="00B67A3A" w14:paraId="445AEF45" w14:textId="77777777" w:rsidTr="00D35BA5">
        <w:trPr>
          <w:del w:id="1109" w:author="Author"/>
        </w:trPr>
        <w:tc>
          <w:tcPr>
            <w:tcW w:w="1075" w:type="dxa"/>
          </w:tcPr>
          <w:p w14:paraId="3CDCA338" w14:textId="77777777" w:rsidR="005F3B68" w:rsidRPr="00B85628" w:rsidRDefault="005F3B68" w:rsidP="008745E1">
            <w:pPr>
              <w:pStyle w:val="NormalWeb"/>
              <w:spacing w:before="170" w:beforeAutospacing="0" w:after="170" w:afterAutospacing="0"/>
              <w:rPr>
                <w:del w:id="1110" w:author="Author"/>
                <w:rFonts w:asciiTheme="minorBidi" w:hAnsiTheme="minorBidi" w:cstheme="minorBidi"/>
                <w:szCs w:val="17"/>
              </w:rPr>
            </w:pPr>
            <w:del w:id="1111" w:author="Author">
              <w:r w:rsidRPr="00B85628">
                <w:rPr>
                  <w:rFonts w:asciiTheme="minorBidi" w:eastAsia="Times New Roman" w:hAnsiTheme="minorBidi" w:cstheme="minorBidi"/>
                  <w:szCs w:val="17"/>
                </w:rPr>
                <w:delText>[RSG-14]</w:delText>
              </w:r>
            </w:del>
          </w:p>
        </w:tc>
        <w:tc>
          <w:tcPr>
            <w:tcW w:w="5670" w:type="dxa"/>
          </w:tcPr>
          <w:p w14:paraId="776E6A9D" w14:textId="77777777" w:rsidR="005F3B68" w:rsidRPr="00B85628" w:rsidRDefault="005F3B68" w:rsidP="008745E1">
            <w:pPr>
              <w:pStyle w:val="NormalWeb"/>
              <w:spacing w:before="170" w:beforeAutospacing="0" w:after="170" w:afterAutospacing="0" w:line="276" w:lineRule="auto"/>
              <w:rPr>
                <w:del w:id="1112" w:author="Author"/>
                <w:rFonts w:asciiTheme="minorBidi" w:hAnsiTheme="minorBidi" w:cstheme="minorBidi"/>
                <w:szCs w:val="17"/>
              </w:rPr>
            </w:pPr>
            <w:del w:id="1113" w:author="Author">
              <w:r w:rsidRPr="00B85628">
                <w:rPr>
                  <w:rFonts w:asciiTheme="minorBidi" w:eastAsia="Times New Roman" w:hAnsiTheme="minorBidi" w:cstheme="minorBidi"/>
                  <w:szCs w:val="17"/>
                </w:rPr>
                <w:delText xml:space="preserve">If a resource can be stand-alone it MUST be a top-level resource, or otherwise a sub-resource.  </w:delText>
              </w:r>
            </w:del>
          </w:p>
        </w:tc>
        <w:tc>
          <w:tcPr>
            <w:tcW w:w="2515" w:type="dxa"/>
          </w:tcPr>
          <w:p w14:paraId="61FD0FFB" w14:textId="77777777" w:rsidR="005F3B68" w:rsidRPr="004211C8" w:rsidRDefault="005F3B68" w:rsidP="008745E1">
            <w:pPr>
              <w:pStyle w:val="NormalWeb"/>
              <w:spacing w:before="170" w:beforeAutospacing="0" w:after="170" w:afterAutospacing="0"/>
              <w:rPr>
                <w:del w:id="1114" w:author="Author"/>
                <w:rFonts w:asciiTheme="minorBidi" w:hAnsiTheme="minorBidi" w:cstheme="minorBidi"/>
                <w:szCs w:val="17"/>
              </w:rPr>
            </w:pPr>
            <w:del w:id="1115" w:author="Author">
              <w:r w:rsidRPr="004211C8">
                <w:rPr>
                  <w:rFonts w:asciiTheme="minorBidi" w:hAnsiTheme="minorBidi" w:cstheme="minorBidi"/>
                  <w:szCs w:val="17"/>
                </w:rPr>
                <w:delText>AJ, AX, AAJ, AAX</w:delText>
              </w:r>
            </w:del>
          </w:p>
        </w:tc>
      </w:tr>
      <w:tr w:rsidR="005F3B68" w:rsidRPr="00B67A3A" w14:paraId="26738B60" w14:textId="77777777" w:rsidTr="00D35BA5">
        <w:trPr>
          <w:del w:id="1116" w:author="Author"/>
        </w:trPr>
        <w:tc>
          <w:tcPr>
            <w:tcW w:w="1075" w:type="dxa"/>
          </w:tcPr>
          <w:p w14:paraId="6F99F0CC" w14:textId="77777777" w:rsidR="005F3B68" w:rsidRPr="00B85628" w:rsidRDefault="005F3B68" w:rsidP="008745E1">
            <w:pPr>
              <w:pStyle w:val="NormalWeb"/>
              <w:spacing w:before="170" w:beforeAutospacing="0" w:after="170" w:afterAutospacing="0"/>
              <w:rPr>
                <w:del w:id="1117" w:author="Author"/>
                <w:rFonts w:asciiTheme="minorBidi" w:hAnsiTheme="minorBidi" w:cstheme="minorBidi"/>
                <w:szCs w:val="17"/>
              </w:rPr>
            </w:pPr>
            <w:del w:id="1118" w:author="Author">
              <w:r w:rsidRPr="00B85628">
                <w:rPr>
                  <w:rFonts w:asciiTheme="minorBidi" w:eastAsia="Times New Roman" w:hAnsiTheme="minorBidi" w:cstheme="minorBidi"/>
                  <w:szCs w:val="17"/>
                </w:rPr>
                <w:delText>[RSG-15]</w:delText>
              </w:r>
            </w:del>
          </w:p>
        </w:tc>
        <w:tc>
          <w:tcPr>
            <w:tcW w:w="5670" w:type="dxa"/>
          </w:tcPr>
          <w:p w14:paraId="7FB7ADED" w14:textId="77777777" w:rsidR="005F3B68" w:rsidRPr="00B85628" w:rsidRDefault="005F3B68" w:rsidP="008745E1">
            <w:pPr>
              <w:pStyle w:val="NormalWeb"/>
              <w:spacing w:before="170" w:beforeAutospacing="0" w:after="170" w:afterAutospacing="0" w:line="276" w:lineRule="auto"/>
              <w:rPr>
                <w:del w:id="1119" w:author="Author"/>
                <w:rFonts w:asciiTheme="minorBidi" w:hAnsiTheme="minorBidi" w:cstheme="minorBidi"/>
                <w:szCs w:val="17"/>
              </w:rPr>
            </w:pPr>
            <w:del w:id="1120" w:author="Author">
              <w:r w:rsidRPr="00B85628">
                <w:rPr>
                  <w:rFonts w:asciiTheme="minorBidi" w:eastAsia="Times New Roman" w:hAnsiTheme="minorBidi" w:cstheme="minorBidi"/>
                  <w:szCs w:val="17"/>
                </w:rPr>
                <w:delText xml:space="preserve">Query parameters MUST be used instead of URL paths to retrieve nested resources.  </w:delText>
              </w:r>
            </w:del>
          </w:p>
        </w:tc>
        <w:tc>
          <w:tcPr>
            <w:tcW w:w="2515" w:type="dxa"/>
          </w:tcPr>
          <w:p w14:paraId="44986BFC" w14:textId="77777777" w:rsidR="005F3B68" w:rsidRPr="004211C8" w:rsidRDefault="005F3B68" w:rsidP="008745E1">
            <w:pPr>
              <w:pStyle w:val="NormalWeb"/>
              <w:spacing w:before="170" w:beforeAutospacing="0" w:after="170" w:afterAutospacing="0"/>
              <w:rPr>
                <w:del w:id="1121" w:author="Author"/>
                <w:rFonts w:asciiTheme="minorBidi" w:hAnsiTheme="minorBidi" w:cstheme="minorBidi"/>
                <w:szCs w:val="17"/>
              </w:rPr>
            </w:pPr>
            <w:del w:id="1122" w:author="Author">
              <w:r w:rsidRPr="004211C8">
                <w:rPr>
                  <w:rFonts w:asciiTheme="minorBidi" w:hAnsiTheme="minorBidi" w:cstheme="minorBidi"/>
                  <w:szCs w:val="17"/>
                </w:rPr>
                <w:delText>AJ, AX, AAJ, AAX</w:delText>
              </w:r>
            </w:del>
          </w:p>
        </w:tc>
      </w:tr>
      <w:tr w:rsidR="005F3B68" w:rsidRPr="00B67A3A" w14:paraId="2F30F253" w14:textId="77777777" w:rsidTr="00D35BA5">
        <w:trPr>
          <w:del w:id="1123" w:author="Author"/>
        </w:trPr>
        <w:tc>
          <w:tcPr>
            <w:tcW w:w="1075" w:type="dxa"/>
          </w:tcPr>
          <w:p w14:paraId="39B699C6" w14:textId="77777777" w:rsidR="005F3B68" w:rsidRPr="00B85628" w:rsidRDefault="005F3B68" w:rsidP="008745E1">
            <w:pPr>
              <w:pStyle w:val="NormalWeb"/>
              <w:spacing w:before="170" w:beforeAutospacing="0" w:after="170" w:afterAutospacing="0"/>
              <w:rPr>
                <w:del w:id="1124" w:author="Author"/>
                <w:rFonts w:asciiTheme="minorBidi" w:hAnsiTheme="minorBidi" w:cstheme="minorBidi"/>
                <w:szCs w:val="17"/>
              </w:rPr>
            </w:pPr>
            <w:del w:id="1125" w:author="Author">
              <w:r w:rsidRPr="00B85628">
                <w:rPr>
                  <w:rFonts w:asciiTheme="minorBidi" w:eastAsia="Times New Roman" w:hAnsiTheme="minorBidi" w:cstheme="minorBidi"/>
                  <w:szCs w:val="17"/>
                </w:rPr>
                <w:delText>[RSG-18]</w:delText>
              </w:r>
            </w:del>
          </w:p>
        </w:tc>
        <w:tc>
          <w:tcPr>
            <w:tcW w:w="5670" w:type="dxa"/>
          </w:tcPr>
          <w:p w14:paraId="2D3607BD" w14:textId="77777777" w:rsidR="005F3B68" w:rsidRPr="00B85628" w:rsidRDefault="005F3B68" w:rsidP="008745E1">
            <w:pPr>
              <w:pStyle w:val="NormalWeb"/>
              <w:spacing w:before="170" w:beforeAutospacing="0" w:after="170" w:afterAutospacing="0" w:line="276" w:lineRule="auto"/>
              <w:rPr>
                <w:del w:id="1126" w:author="Author"/>
                <w:rFonts w:asciiTheme="minorBidi" w:hAnsiTheme="minorBidi" w:cstheme="minorBidi"/>
                <w:szCs w:val="17"/>
              </w:rPr>
            </w:pPr>
            <w:del w:id="1127" w:author="Author">
              <w:r w:rsidRPr="00B85628">
                <w:rPr>
                  <w:rFonts w:asciiTheme="minorBidi" w:eastAsia="Times New Roman" w:hAnsiTheme="minorBidi" w:cstheme="minorBidi"/>
                  <w:szCs w:val="17"/>
                </w:rPr>
                <w:delText>Resource names, segment and query parameters MUST be composed of words in the English language, using the primary English spellings provided in the Oxford English Dictionary. Resource names that are localized due to business requirements MAY be in other languages.</w:delText>
              </w:r>
            </w:del>
          </w:p>
        </w:tc>
        <w:tc>
          <w:tcPr>
            <w:tcW w:w="2515" w:type="dxa"/>
          </w:tcPr>
          <w:p w14:paraId="0CD3AA17" w14:textId="77777777" w:rsidR="005F3B68" w:rsidRPr="004211C8" w:rsidRDefault="005F3B68" w:rsidP="008745E1">
            <w:pPr>
              <w:pStyle w:val="NormalWeb"/>
              <w:spacing w:before="170" w:beforeAutospacing="0" w:after="170" w:afterAutospacing="0"/>
              <w:rPr>
                <w:del w:id="1128" w:author="Author"/>
                <w:rFonts w:asciiTheme="minorBidi" w:hAnsiTheme="minorBidi" w:cstheme="minorBidi"/>
                <w:szCs w:val="17"/>
              </w:rPr>
            </w:pPr>
            <w:del w:id="1129" w:author="Author">
              <w:r w:rsidRPr="004211C8">
                <w:rPr>
                  <w:rFonts w:asciiTheme="minorBidi" w:hAnsiTheme="minorBidi" w:cstheme="minorBidi"/>
                  <w:szCs w:val="17"/>
                </w:rPr>
                <w:delText>AJ, AX, AAJ, AAX</w:delText>
              </w:r>
            </w:del>
          </w:p>
        </w:tc>
      </w:tr>
      <w:tr w:rsidR="005F3B68" w:rsidRPr="00B67A3A" w14:paraId="519E0E40" w14:textId="77777777" w:rsidTr="00D35BA5">
        <w:trPr>
          <w:del w:id="1130" w:author="Author"/>
        </w:trPr>
        <w:tc>
          <w:tcPr>
            <w:tcW w:w="1075" w:type="dxa"/>
          </w:tcPr>
          <w:p w14:paraId="03CD15F3" w14:textId="77777777" w:rsidR="005F3B68" w:rsidRPr="00B85628" w:rsidRDefault="005F3B68" w:rsidP="008745E1">
            <w:pPr>
              <w:pStyle w:val="NormalWeb"/>
              <w:spacing w:before="170" w:beforeAutospacing="0" w:after="170" w:afterAutospacing="0"/>
              <w:rPr>
                <w:del w:id="1131" w:author="Author"/>
                <w:rFonts w:asciiTheme="minorBidi" w:hAnsiTheme="minorBidi" w:cstheme="minorBidi"/>
                <w:szCs w:val="17"/>
              </w:rPr>
            </w:pPr>
            <w:del w:id="1132" w:author="Author">
              <w:r w:rsidRPr="00B85628">
                <w:rPr>
                  <w:rFonts w:asciiTheme="minorBidi" w:eastAsia="Times New Roman" w:hAnsiTheme="minorBidi" w:cstheme="minorBidi"/>
                  <w:szCs w:val="17"/>
                </w:rPr>
                <w:delText>[RSG-20]</w:delText>
              </w:r>
            </w:del>
          </w:p>
        </w:tc>
        <w:tc>
          <w:tcPr>
            <w:tcW w:w="5670" w:type="dxa"/>
          </w:tcPr>
          <w:p w14:paraId="6DCFBCCD" w14:textId="77777777" w:rsidR="005F3B68" w:rsidRPr="00B85628" w:rsidRDefault="005F3B68" w:rsidP="008745E1">
            <w:pPr>
              <w:pStyle w:val="NormalWeb"/>
              <w:spacing w:before="170" w:beforeAutospacing="0" w:after="170" w:afterAutospacing="0" w:line="276" w:lineRule="auto"/>
              <w:rPr>
                <w:del w:id="1133" w:author="Author"/>
                <w:rFonts w:asciiTheme="minorBidi" w:hAnsiTheme="minorBidi" w:cstheme="minorBidi"/>
                <w:szCs w:val="17"/>
              </w:rPr>
            </w:pPr>
            <w:del w:id="1134" w:author="Author">
              <w:r w:rsidRPr="00B85628">
                <w:rPr>
                  <w:rFonts w:asciiTheme="minorBidi" w:eastAsia="Times New Roman" w:hAnsiTheme="minorBidi" w:cstheme="minorBidi"/>
                  <w:szCs w:val="17"/>
                </w:rPr>
                <w:delText>A Web API MUST support content type negotiation following IETF RFC 7231.</w:delText>
              </w:r>
            </w:del>
          </w:p>
        </w:tc>
        <w:tc>
          <w:tcPr>
            <w:tcW w:w="2515" w:type="dxa"/>
          </w:tcPr>
          <w:p w14:paraId="558B0726" w14:textId="77777777" w:rsidR="005F3B68" w:rsidRPr="004211C8" w:rsidRDefault="005F3B68" w:rsidP="008745E1">
            <w:pPr>
              <w:pStyle w:val="NormalWeb"/>
              <w:spacing w:before="170" w:beforeAutospacing="0" w:after="170" w:afterAutospacing="0"/>
              <w:rPr>
                <w:del w:id="1135" w:author="Author"/>
                <w:rFonts w:asciiTheme="minorBidi" w:hAnsiTheme="minorBidi" w:cstheme="minorBidi"/>
                <w:szCs w:val="17"/>
              </w:rPr>
            </w:pPr>
            <w:del w:id="1136" w:author="Author">
              <w:r w:rsidRPr="004211C8">
                <w:rPr>
                  <w:rFonts w:asciiTheme="minorBidi" w:hAnsiTheme="minorBidi" w:cstheme="minorBidi"/>
                  <w:szCs w:val="17"/>
                </w:rPr>
                <w:delText>AJ, AX, AAJ, AAX</w:delText>
              </w:r>
            </w:del>
          </w:p>
        </w:tc>
      </w:tr>
      <w:tr w:rsidR="005F3B68" w:rsidRPr="00B67A3A" w14:paraId="1642F515" w14:textId="77777777" w:rsidTr="00D35BA5">
        <w:trPr>
          <w:del w:id="1137" w:author="Author"/>
        </w:trPr>
        <w:tc>
          <w:tcPr>
            <w:tcW w:w="1075" w:type="dxa"/>
          </w:tcPr>
          <w:p w14:paraId="37959819" w14:textId="77777777" w:rsidR="005F3B68" w:rsidRPr="00B85628" w:rsidRDefault="005F3B68" w:rsidP="008745E1">
            <w:pPr>
              <w:pStyle w:val="NormalWeb"/>
              <w:spacing w:before="170" w:beforeAutospacing="0" w:after="170" w:afterAutospacing="0"/>
              <w:rPr>
                <w:del w:id="1138" w:author="Author"/>
                <w:rFonts w:asciiTheme="minorBidi" w:eastAsia="Times New Roman" w:hAnsiTheme="minorBidi" w:cstheme="minorBidi"/>
                <w:szCs w:val="17"/>
              </w:rPr>
            </w:pPr>
            <w:del w:id="1139" w:author="Author">
              <w:r w:rsidRPr="00B85628">
                <w:rPr>
                  <w:rFonts w:asciiTheme="minorBidi" w:eastAsia="Times New Roman" w:hAnsiTheme="minorBidi" w:cstheme="minorBidi"/>
                  <w:szCs w:val="17"/>
                </w:rPr>
                <w:delText>[RSG-21]</w:delText>
              </w:r>
            </w:del>
          </w:p>
        </w:tc>
        <w:tc>
          <w:tcPr>
            <w:tcW w:w="5670" w:type="dxa"/>
          </w:tcPr>
          <w:p w14:paraId="00F8D1AD" w14:textId="77777777" w:rsidR="005F3B68" w:rsidRPr="00B85628" w:rsidRDefault="005F3B68" w:rsidP="008745E1">
            <w:pPr>
              <w:pStyle w:val="NormalWeb"/>
              <w:spacing w:before="170" w:beforeAutospacing="0" w:after="170" w:afterAutospacing="0" w:line="276" w:lineRule="auto"/>
              <w:rPr>
                <w:del w:id="1140" w:author="Author"/>
                <w:rFonts w:asciiTheme="minorBidi" w:hAnsiTheme="minorBidi" w:cstheme="minorBidi"/>
                <w:szCs w:val="17"/>
              </w:rPr>
            </w:pPr>
            <w:del w:id="1141" w:author="Author">
              <w:r w:rsidRPr="00B85628">
                <w:rPr>
                  <w:rFonts w:asciiTheme="minorBidi" w:eastAsia="Times New Roman" w:hAnsiTheme="minorBidi" w:cstheme="minorBidi"/>
                  <w:szCs w:val="17"/>
                </w:rPr>
                <w:delText>JSON format MUST be assumed when no specific content type is requested.</w:delText>
              </w:r>
            </w:del>
          </w:p>
        </w:tc>
        <w:tc>
          <w:tcPr>
            <w:tcW w:w="2515" w:type="dxa"/>
          </w:tcPr>
          <w:p w14:paraId="64907E1C" w14:textId="77777777" w:rsidR="005F3B68" w:rsidRPr="004211C8" w:rsidRDefault="005F3B68" w:rsidP="008745E1">
            <w:pPr>
              <w:pStyle w:val="NormalWeb"/>
              <w:spacing w:before="170" w:beforeAutospacing="0" w:after="170" w:afterAutospacing="0"/>
              <w:rPr>
                <w:del w:id="1142" w:author="Author"/>
                <w:rFonts w:asciiTheme="minorBidi" w:hAnsiTheme="minorBidi" w:cstheme="minorBidi"/>
                <w:szCs w:val="17"/>
              </w:rPr>
            </w:pPr>
            <w:del w:id="1143" w:author="Author">
              <w:r w:rsidRPr="004211C8">
                <w:rPr>
                  <w:rFonts w:asciiTheme="minorBidi" w:hAnsiTheme="minorBidi" w:cstheme="minorBidi"/>
                  <w:szCs w:val="17"/>
                </w:rPr>
                <w:delText>AJ, AX, AAJ, AAX</w:delText>
              </w:r>
            </w:del>
          </w:p>
        </w:tc>
      </w:tr>
      <w:tr w:rsidR="005F3B68" w:rsidRPr="00B67A3A" w14:paraId="4FE69FEF" w14:textId="77777777" w:rsidTr="00D35BA5">
        <w:trPr>
          <w:del w:id="1144" w:author="Author"/>
        </w:trPr>
        <w:tc>
          <w:tcPr>
            <w:tcW w:w="1075" w:type="dxa"/>
          </w:tcPr>
          <w:p w14:paraId="21C0DDB4" w14:textId="77777777" w:rsidR="005F3B68" w:rsidRPr="00B85628" w:rsidRDefault="005F3B68" w:rsidP="008745E1">
            <w:pPr>
              <w:pStyle w:val="NormalWeb"/>
              <w:spacing w:before="170" w:beforeAutospacing="0" w:after="170" w:afterAutospacing="0"/>
              <w:rPr>
                <w:del w:id="1145" w:author="Author"/>
                <w:rFonts w:asciiTheme="minorBidi" w:hAnsiTheme="minorBidi" w:cstheme="minorBidi"/>
                <w:szCs w:val="17"/>
              </w:rPr>
            </w:pPr>
            <w:del w:id="1146" w:author="Author">
              <w:r w:rsidRPr="00B85628">
                <w:rPr>
                  <w:rFonts w:asciiTheme="minorBidi" w:eastAsia="Times New Roman" w:hAnsiTheme="minorBidi" w:cstheme="minorBidi"/>
                  <w:szCs w:val="17"/>
                </w:rPr>
                <w:delText>[RSG-27]</w:delText>
              </w:r>
            </w:del>
          </w:p>
        </w:tc>
        <w:tc>
          <w:tcPr>
            <w:tcW w:w="5670" w:type="dxa"/>
          </w:tcPr>
          <w:p w14:paraId="7F060945" w14:textId="77777777" w:rsidR="005F3B68" w:rsidRPr="00B85628" w:rsidRDefault="005F3B68" w:rsidP="008745E1">
            <w:pPr>
              <w:spacing w:line="276" w:lineRule="auto"/>
              <w:rPr>
                <w:del w:id="1147" w:author="Author"/>
                <w:rFonts w:asciiTheme="minorBidi" w:eastAsia="Times New Roman" w:hAnsiTheme="minorBidi" w:cstheme="minorBidi"/>
                <w:szCs w:val="17"/>
              </w:rPr>
            </w:pPr>
            <w:del w:id="1148" w:author="Author">
              <w:r w:rsidRPr="00B85628">
                <w:rPr>
                  <w:rFonts w:asciiTheme="minorBidi" w:eastAsia="Times New Roman" w:hAnsiTheme="minorBidi" w:cstheme="minorBidi"/>
                  <w:szCs w:val="17"/>
                </w:rPr>
                <w:delText xml:space="preserve">A </w:delText>
              </w:r>
              <w:r w:rsidRPr="00B85628">
                <w:rPr>
                  <w:rFonts w:asciiTheme="minorBidi" w:hAnsiTheme="minorBidi" w:cstheme="minorBidi"/>
                  <w:szCs w:val="17"/>
                </w:rPr>
                <w:delText>Web API MUST support at least XML or JSON.</w:delText>
              </w:r>
            </w:del>
          </w:p>
        </w:tc>
        <w:tc>
          <w:tcPr>
            <w:tcW w:w="2515" w:type="dxa"/>
          </w:tcPr>
          <w:p w14:paraId="259E95D4" w14:textId="77777777" w:rsidR="005F3B68" w:rsidRPr="004211C8" w:rsidRDefault="005F3B68" w:rsidP="008745E1">
            <w:pPr>
              <w:pStyle w:val="NormalWeb"/>
              <w:spacing w:before="170" w:beforeAutospacing="0" w:after="170" w:afterAutospacing="0"/>
              <w:rPr>
                <w:del w:id="1149" w:author="Author"/>
                <w:rFonts w:asciiTheme="minorBidi" w:hAnsiTheme="minorBidi" w:cstheme="minorBidi"/>
                <w:szCs w:val="17"/>
              </w:rPr>
            </w:pPr>
            <w:del w:id="1150" w:author="Author">
              <w:r w:rsidRPr="004211C8">
                <w:rPr>
                  <w:rFonts w:asciiTheme="minorBidi" w:hAnsiTheme="minorBidi" w:cstheme="minorBidi"/>
                  <w:szCs w:val="17"/>
                </w:rPr>
                <w:delText>AJ, AX, AAJ, AAX</w:delText>
              </w:r>
            </w:del>
          </w:p>
        </w:tc>
      </w:tr>
      <w:tr w:rsidR="005F3B68" w:rsidRPr="00B67A3A" w14:paraId="1C21AA4D" w14:textId="77777777" w:rsidTr="00D35BA5">
        <w:trPr>
          <w:del w:id="1151" w:author="Author"/>
        </w:trPr>
        <w:tc>
          <w:tcPr>
            <w:tcW w:w="1075" w:type="dxa"/>
          </w:tcPr>
          <w:p w14:paraId="5D927D52" w14:textId="77777777" w:rsidR="005F3B68" w:rsidRPr="00B85628" w:rsidRDefault="005F3B68" w:rsidP="008745E1">
            <w:pPr>
              <w:pStyle w:val="NormalWeb"/>
              <w:spacing w:before="170" w:beforeAutospacing="0" w:after="170" w:afterAutospacing="0"/>
              <w:rPr>
                <w:del w:id="1152" w:author="Author"/>
                <w:rFonts w:asciiTheme="minorBidi" w:hAnsiTheme="minorBidi" w:cstheme="minorBidi"/>
                <w:szCs w:val="17"/>
              </w:rPr>
            </w:pPr>
            <w:del w:id="1153" w:author="Author">
              <w:r w:rsidRPr="00B85628">
                <w:rPr>
                  <w:rFonts w:asciiTheme="minorBidi" w:eastAsia="Times New Roman" w:hAnsiTheme="minorBidi" w:cstheme="minorBidi"/>
                  <w:szCs w:val="17"/>
                </w:rPr>
                <w:delText>[RSG-28]</w:delText>
              </w:r>
            </w:del>
          </w:p>
        </w:tc>
        <w:tc>
          <w:tcPr>
            <w:tcW w:w="5670" w:type="dxa"/>
          </w:tcPr>
          <w:p w14:paraId="57DEA966" w14:textId="77777777" w:rsidR="005F3B68" w:rsidRPr="00B85628" w:rsidRDefault="005F3B68" w:rsidP="008745E1">
            <w:pPr>
              <w:pStyle w:val="NormalWeb"/>
              <w:spacing w:before="170" w:beforeAutospacing="0" w:after="170" w:afterAutospacing="0" w:line="276" w:lineRule="auto"/>
              <w:rPr>
                <w:del w:id="1154" w:author="Author"/>
                <w:rFonts w:asciiTheme="minorBidi" w:eastAsia="Times New Roman" w:hAnsiTheme="minorBidi" w:cstheme="minorBidi"/>
                <w:szCs w:val="17"/>
              </w:rPr>
            </w:pPr>
            <w:del w:id="1155" w:author="Author">
              <w:r w:rsidRPr="00B85628">
                <w:rPr>
                  <w:rFonts w:asciiTheme="minorBidi" w:eastAsia="Times New Roman" w:hAnsiTheme="minorBidi" w:cstheme="minorBidi"/>
                  <w:szCs w:val="17"/>
                </w:rPr>
                <w:delText xml:space="preserve">HTTP Methods MUST be restricted to the HTTP standard methods </w:delText>
              </w:r>
              <w:r w:rsidRPr="00AD3BBA">
                <w:rPr>
                  <w:rFonts w:ascii="Courier New" w:eastAsia="Times New Roman" w:hAnsi="Courier New" w:cs="Courier New"/>
                  <w:szCs w:val="17"/>
                </w:rPr>
                <w:delText>POST</w:delText>
              </w:r>
              <w:r w:rsidRPr="00B85628">
                <w:rPr>
                  <w:rFonts w:asciiTheme="minorBidi" w:eastAsia="Times New Roman" w:hAnsiTheme="minorBidi" w:cstheme="minorBidi"/>
                  <w:szCs w:val="17"/>
                </w:rPr>
                <w:delText xml:space="preserve">, </w:delText>
              </w:r>
              <w:r w:rsidRPr="00AD3BBA">
                <w:rPr>
                  <w:rFonts w:ascii="Courier New" w:eastAsia="Times New Roman" w:hAnsi="Courier New" w:cs="Courier New"/>
                  <w:szCs w:val="17"/>
                </w:rPr>
                <w:delText>GET</w:delText>
              </w:r>
              <w:r w:rsidRPr="00B85628">
                <w:rPr>
                  <w:rFonts w:asciiTheme="minorBidi" w:eastAsia="Times New Roman" w:hAnsiTheme="minorBidi" w:cstheme="minorBidi"/>
                  <w:szCs w:val="17"/>
                </w:rPr>
                <w:delText xml:space="preserve">, </w:delText>
              </w:r>
              <w:r w:rsidRPr="00AD3BBA">
                <w:rPr>
                  <w:rFonts w:ascii="Courier New" w:eastAsia="Times New Roman" w:hAnsi="Courier New" w:cs="Courier New"/>
                  <w:szCs w:val="17"/>
                </w:rPr>
                <w:delText>PUT</w:delText>
              </w:r>
              <w:r w:rsidRPr="00B85628">
                <w:rPr>
                  <w:rFonts w:asciiTheme="minorBidi" w:eastAsia="Times New Roman" w:hAnsiTheme="minorBidi" w:cstheme="minorBidi"/>
                  <w:szCs w:val="17"/>
                </w:rPr>
                <w:delText xml:space="preserve">, </w:delText>
              </w:r>
              <w:r w:rsidRPr="00AD3BBA">
                <w:rPr>
                  <w:rFonts w:ascii="Courier New" w:eastAsia="Times New Roman" w:hAnsi="Courier New" w:cs="Courier New"/>
                  <w:szCs w:val="17"/>
                </w:rPr>
                <w:delText>DELETE</w:delText>
              </w:r>
              <w:r w:rsidRPr="00B85628">
                <w:rPr>
                  <w:rFonts w:asciiTheme="minorBidi" w:eastAsia="Times New Roman" w:hAnsiTheme="minorBidi" w:cstheme="minorBidi"/>
                  <w:szCs w:val="17"/>
                </w:rPr>
                <w:delText xml:space="preserve">, </w:delText>
              </w:r>
              <w:r w:rsidRPr="00AD3BBA">
                <w:rPr>
                  <w:rFonts w:ascii="Courier New" w:eastAsia="Times New Roman" w:hAnsi="Courier New" w:cs="Courier New"/>
                  <w:szCs w:val="17"/>
                </w:rPr>
                <w:delText>OPTIONS</w:delText>
              </w:r>
              <w:r w:rsidRPr="00B85628">
                <w:rPr>
                  <w:rFonts w:asciiTheme="minorBidi" w:eastAsia="Times New Roman" w:hAnsiTheme="minorBidi" w:cstheme="minorBidi"/>
                  <w:szCs w:val="17"/>
                </w:rPr>
                <w:delText xml:space="preserve">, </w:delText>
              </w:r>
              <w:r w:rsidRPr="00AD3BBA">
                <w:rPr>
                  <w:rFonts w:ascii="Courier New" w:eastAsia="Times New Roman" w:hAnsi="Courier New" w:cs="Courier New"/>
                  <w:szCs w:val="17"/>
                </w:rPr>
                <w:delText>PATCH</w:delText>
              </w:r>
              <w:r w:rsidRPr="00B85628">
                <w:rPr>
                  <w:rFonts w:asciiTheme="minorBidi" w:eastAsia="Times New Roman" w:hAnsiTheme="minorBidi" w:cstheme="minorBidi"/>
                  <w:szCs w:val="17"/>
                </w:rPr>
                <w:delText xml:space="preserve">, </w:delText>
              </w:r>
              <w:r w:rsidRPr="00AD3BBA">
                <w:rPr>
                  <w:rFonts w:ascii="Courier New" w:eastAsia="Times New Roman" w:hAnsi="Courier New" w:cs="Courier New"/>
                  <w:szCs w:val="17"/>
                </w:rPr>
                <w:delText>TRACE</w:delText>
              </w:r>
              <w:r w:rsidRPr="00B85628">
                <w:rPr>
                  <w:rFonts w:asciiTheme="minorBidi" w:eastAsia="Times New Roman" w:hAnsiTheme="minorBidi" w:cstheme="minorBidi"/>
                  <w:szCs w:val="17"/>
                </w:rPr>
                <w:delText xml:space="preserve"> and </w:delText>
              </w:r>
              <w:r w:rsidRPr="00AD3BBA">
                <w:rPr>
                  <w:rFonts w:ascii="Courier New" w:eastAsia="Times New Roman" w:hAnsi="Courier New" w:cs="Courier New"/>
                  <w:szCs w:val="17"/>
                </w:rPr>
                <w:delText>HEAD</w:delText>
              </w:r>
              <w:r w:rsidRPr="00B85628">
                <w:rPr>
                  <w:rFonts w:asciiTheme="minorBidi" w:eastAsia="Times New Roman" w:hAnsiTheme="minorBidi" w:cstheme="minorBidi"/>
                  <w:szCs w:val="17"/>
                </w:rPr>
                <w:delText>, as specified in IETF RFC 7231 and 5789.</w:delText>
              </w:r>
            </w:del>
          </w:p>
        </w:tc>
        <w:tc>
          <w:tcPr>
            <w:tcW w:w="2515" w:type="dxa"/>
          </w:tcPr>
          <w:p w14:paraId="14159C81" w14:textId="77777777" w:rsidR="005F3B68" w:rsidRPr="004211C8" w:rsidRDefault="005F3B68" w:rsidP="008745E1">
            <w:pPr>
              <w:pStyle w:val="NormalWeb"/>
              <w:spacing w:before="170" w:beforeAutospacing="0" w:after="170" w:afterAutospacing="0"/>
              <w:rPr>
                <w:del w:id="1156" w:author="Author"/>
                <w:rFonts w:asciiTheme="minorBidi" w:hAnsiTheme="minorBidi" w:cstheme="minorBidi"/>
                <w:szCs w:val="17"/>
              </w:rPr>
            </w:pPr>
            <w:del w:id="1157" w:author="Author">
              <w:r w:rsidRPr="004211C8">
                <w:rPr>
                  <w:rFonts w:asciiTheme="minorBidi" w:hAnsiTheme="minorBidi" w:cstheme="minorBidi"/>
                  <w:szCs w:val="17"/>
                </w:rPr>
                <w:delText>AJ, AX, AAJ, AAX</w:delText>
              </w:r>
            </w:del>
          </w:p>
        </w:tc>
      </w:tr>
      <w:tr w:rsidR="005F3B68" w:rsidRPr="00B67A3A" w14:paraId="0D96CF48" w14:textId="77777777" w:rsidTr="00D35BA5">
        <w:trPr>
          <w:del w:id="1158" w:author="Author"/>
        </w:trPr>
        <w:tc>
          <w:tcPr>
            <w:tcW w:w="1075" w:type="dxa"/>
          </w:tcPr>
          <w:p w14:paraId="528F109B" w14:textId="77777777" w:rsidR="005F3B68" w:rsidRPr="00B85628" w:rsidRDefault="005F3B68" w:rsidP="008745E1">
            <w:pPr>
              <w:pStyle w:val="NormalWeb"/>
              <w:spacing w:before="170" w:beforeAutospacing="0" w:after="170" w:afterAutospacing="0"/>
              <w:rPr>
                <w:del w:id="1159" w:author="Author"/>
                <w:rFonts w:asciiTheme="minorBidi" w:hAnsiTheme="minorBidi" w:cstheme="minorBidi"/>
                <w:szCs w:val="17"/>
              </w:rPr>
            </w:pPr>
            <w:del w:id="1160" w:author="Author">
              <w:r w:rsidRPr="00B85628">
                <w:rPr>
                  <w:rFonts w:asciiTheme="minorBidi" w:eastAsia="Times New Roman" w:hAnsiTheme="minorBidi" w:cstheme="minorBidi"/>
                  <w:szCs w:val="17"/>
                </w:rPr>
                <w:delText>[RSG-33]</w:delText>
              </w:r>
            </w:del>
          </w:p>
        </w:tc>
        <w:tc>
          <w:tcPr>
            <w:tcW w:w="5670" w:type="dxa"/>
          </w:tcPr>
          <w:p w14:paraId="557CF2D5" w14:textId="77777777" w:rsidR="005F3B68" w:rsidRPr="00B85628" w:rsidRDefault="005F3B68" w:rsidP="008745E1">
            <w:pPr>
              <w:pStyle w:val="NormalWeb"/>
              <w:spacing w:before="170" w:beforeAutospacing="0" w:after="170" w:afterAutospacing="0" w:line="276" w:lineRule="auto"/>
              <w:rPr>
                <w:del w:id="1161" w:author="Author"/>
                <w:rFonts w:asciiTheme="minorBidi" w:eastAsia="Times New Roman" w:hAnsiTheme="minorBidi" w:cstheme="minorBidi"/>
                <w:szCs w:val="17"/>
              </w:rPr>
            </w:pPr>
            <w:del w:id="1162" w:author="Author">
              <w:r w:rsidRPr="00B85628">
                <w:rPr>
                  <w:rFonts w:asciiTheme="minorBidi" w:eastAsia="Times New Roman" w:hAnsiTheme="minorBidi" w:cstheme="minorBidi"/>
                  <w:szCs w:val="17"/>
                </w:rPr>
                <w:delText xml:space="preserve">For an end point which fetches a single resource, if a resource is not found, the method </w:delText>
              </w:r>
              <w:r w:rsidRPr="00AD3BBA">
                <w:rPr>
                  <w:rFonts w:ascii="Courier New" w:eastAsia="Times New Roman" w:hAnsi="Courier New" w:cs="Courier New"/>
                  <w:szCs w:val="17"/>
                </w:rPr>
                <w:delText>GET</w:delText>
              </w:r>
              <w:r w:rsidRPr="00B85628">
                <w:rPr>
                  <w:rFonts w:asciiTheme="minorBidi" w:eastAsia="Times New Roman" w:hAnsiTheme="minorBidi" w:cstheme="minorBidi"/>
                  <w:szCs w:val="17"/>
                </w:rPr>
                <w:delText xml:space="preserve"> MUST return the status code “</w:delText>
              </w:r>
              <w:r w:rsidRPr="00722E62">
                <w:rPr>
                  <w:rFonts w:ascii="Courier New" w:eastAsia="Times New Roman" w:hAnsi="Courier New" w:cs="Courier New"/>
                  <w:szCs w:val="17"/>
                </w:rPr>
                <w:delText>404 Not Found</w:delText>
              </w:r>
              <w:r w:rsidRPr="00B85628">
                <w:rPr>
                  <w:rFonts w:asciiTheme="minorBidi" w:eastAsia="Times New Roman" w:hAnsiTheme="minorBidi" w:cstheme="minorBidi"/>
                  <w:szCs w:val="17"/>
                </w:rPr>
                <w:delText>”.  Endpoints which return lists of resources will simply return an empty list.</w:delText>
              </w:r>
            </w:del>
          </w:p>
        </w:tc>
        <w:tc>
          <w:tcPr>
            <w:tcW w:w="2515" w:type="dxa"/>
          </w:tcPr>
          <w:p w14:paraId="357CBE21" w14:textId="77777777" w:rsidR="005F3B68" w:rsidRPr="004211C8" w:rsidRDefault="005F3B68" w:rsidP="008745E1">
            <w:pPr>
              <w:pStyle w:val="NormalWeb"/>
              <w:spacing w:before="170" w:beforeAutospacing="0" w:after="170" w:afterAutospacing="0"/>
              <w:rPr>
                <w:del w:id="1163" w:author="Author"/>
                <w:rFonts w:asciiTheme="minorBidi" w:hAnsiTheme="minorBidi" w:cstheme="minorBidi"/>
                <w:szCs w:val="17"/>
              </w:rPr>
            </w:pPr>
            <w:del w:id="1164" w:author="Author">
              <w:r w:rsidRPr="004211C8">
                <w:rPr>
                  <w:rFonts w:asciiTheme="minorBidi" w:hAnsiTheme="minorBidi" w:cstheme="minorBidi"/>
                  <w:szCs w:val="17"/>
                </w:rPr>
                <w:delText>AJ, AX, AAJ, AAX</w:delText>
              </w:r>
            </w:del>
          </w:p>
        </w:tc>
      </w:tr>
      <w:tr w:rsidR="005F3B68" w:rsidRPr="00B67A3A" w14:paraId="0A082E1B" w14:textId="77777777" w:rsidTr="00D35BA5">
        <w:trPr>
          <w:del w:id="1165" w:author="Author"/>
        </w:trPr>
        <w:tc>
          <w:tcPr>
            <w:tcW w:w="1075" w:type="dxa"/>
          </w:tcPr>
          <w:p w14:paraId="6D9AC815" w14:textId="77777777" w:rsidR="005F3B68" w:rsidRPr="00B85628" w:rsidRDefault="005F3B68" w:rsidP="008745E1">
            <w:pPr>
              <w:pStyle w:val="NormalWeb"/>
              <w:spacing w:before="170" w:beforeAutospacing="0" w:after="170" w:afterAutospacing="0"/>
              <w:rPr>
                <w:del w:id="1166" w:author="Author"/>
                <w:rFonts w:asciiTheme="minorBidi" w:hAnsiTheme="minorBidi" w:cstheme="minorBidi"/>
                <w:szCs w:val="17"/>
              </w:rPr>
            </w:pPr>
            <w:del w:id="1167" w:author="Author">
              <w:r w:rsidRPr="00B85628">
                <w:rPr>
                  <w:rFonts w:asciiTheme="minorBidi" w:eastAsia="Times New Roman" w:hAnsiTheme="minorBidi" w:cstheme="minorBidi"/>
                  <w:szCs w:val="17"/>
                </w:rPr>
                <w:delText>[RSG-34]</w:delText>
              </w:r>
            </w:del>
          </w:p>
        </w:tc>
        <w:tc>
          <w:tcPr>
            <w:tcW w:w="5670" w:type="dxa"/>
          </w:tcPr>
          <w:p w14:paraId="65FAC00B" w14:textId="77777777" w:rsidR="005F3B68" w:rsidRPr="00B85628" w:rsidRDefault="005F3B68" w:rsidP="008745E1">
            <w:pPr>
              <w:pStyle w:val="NormalWeb"/>
              <w:spacing w:before="170" w:beforeAutospacing="0" w:after="170" w:afterAutospacing="0" w:line="276" w:lineRule="auto"/>
              <w:rPr>
                <w:del w:id="1168" w:author="Author"/>
                <w:rFonts w:asciiTheme="minorBidi" w:eastAsia="Times New Roman" w:hAnsiTheme="minorBidi" w:cstheme="minorBidi"/>
                <w:szCs w:val="17"/>
              </w:rPr>
            </w:pPr>
            <w:del w:id="1169" w:author="Author">
              <w:r w:rsidRPr="00B85628">
                <w:rPr>
                  <w:rFonts w:asciiTheme="minorBidi" w:eastAsia="Times New Roman" w:hAnsiTheme="minorBidi" w:cstheme="minorBidi"/>
                  <w:szCs w:val="17"/>
                </w:rPr>
                <w:delText xml:space="preserve">If a resource is retrieved successfully, the </w:delText>
              </w:r>
              <w:r w:rsidRPr="00AD3BBA">
                <w:rPr>
                  <w:rFonts w:ascii="Courier New" w:eastAsia="Times New Roman" w:hAnsi="Courier New" w:cs="Courier New"/>
                  <w:szCs w:val="17"/>
                </w:rPr>
                <w:delText>GET</w:delText>
              </w:r>
              <w:r w:rsidRPr="00B85628">
                <w:rPr>
                  <w:rFonts w:asciiTheme="minorBidi" w:eastAsia="Times New Roman" w:hAnsiTheme="minorBidi" w:cstheme="minorBidi"/>
                  <w:szCs w:val="17"/>
                </w:rPr>
                <w:delText xml:space="preserve"> method MUST return </w:delText>
              </w:r>
              <w:r w:rsidR="00705891">
                <w:rPr>
                  <w:rFonts w:asciiTheme="minorBidi" w:eastAsia="Times New Roman" w:hAnsiTheme="minorBidi" w:cstheme="minorBidi"/>
                  <w:szCs w:val="17"/>
                </w:rPr>
                <w:delText>"</w:delText>
              </w:r>
              <w:r w:rsidRPr="00AD3BBA">
                <w:rPr>
                  <w:rFonts w:ascii="Courier New" w:eastAsia="Times New Roman" w:hAnsi="Courier New" w:cs="Courier New"/>
                  <w:szCs w:val="17"/>
                </w:rPr>
                <w:delText>200 OK</w:delText>
              </w:r>
              <w:r w:rsidR="00705891">
                <w:rPr>
                  <w:rFonts w:ascii="Courier New" w:eastAsia="Times New Roman" w:hAnsi="Courier New" w:cs="Courier New"/>
                  <w:szCs w:val="17"/>
                </w:rPr>
                <w:delText>"</w:delText>
              </w:r>
              <w:r w:rsidRPr="00B85628">
                <w:rPr>
                  <w:rFonts w:asciiTheme="minorBidi" w:eastAsia="Times New Roman" w:hAnsiTheme="minorBidi" w:cstheme="minorBidi"/>
                  <w:szCs w:val="17"/>
                </w:rPr>
                <w:delText>.</w:delText>
              </w:r>
            </w:del>
          </w:p>
        </w:tc>
        <w:tc>
          <w:tcPr>
            <w:tcW w:w="2515" w:type="dxa"/>
          </w:tcPr>
          <w:p w14:paraId="5FA64DEC" w14:textId="77777777" w:rsidR="005F3B68" w:rsidRPr="004211C8" w:rsidRDefault="005F3B68" w:rsidP="008745E1">
            <w:pPr>
              <w:pStyle w:val="NormalWeb"/>
              <w:spacing w:before="170" w:beforeAutospacing="0" w:after="170" w:afterAutospacing="0"/>
              <w:rPr>
                <w:del w:id="1170" w:author="Author"/>
                <w:rFonts w:asciiTheme="minorBidi" w:hAnsiTheme="minorBidi" w:cstheme="minorBidi"/>
                <w:szCs w:val="17"/>
              </w:rPr>
            </w:pPr>
            <w:del w:id="1171" w:author="Author">
              <w:r w:rsidRPr="004211C8">
                <w:rPr>
                  <w:rFonts w:asciiTheme="minorBidi" w:hAnsiTheme="minorBidi" w:cstheme="minorBidi"/>
                  <w:szCs w:val="17"/>
                </w:rPr>
                <w:delText>AJ, AX, AAJ, AAX</w:delText>
              </w:r>
            </w:del>
          </w:p>
        </w:tc>
      </w:tr>
      <w:tr w:rsidR="005F3B68" w:rsidRPr="00B67A3A" w14:paraId="65B35888" w14:textId="77777777" w:rsidTr="00D35BA5">
        <w:trPr>
          <w:del w:id="1172" w:author="Author"/>
        </w:trPr>
        <w:tc>
          <w:tcPr>
            <w:tcW w:w="1075" w:type="dxa"/>
          </w:tcPr>
          <w:p w14:paraId="76DD6D57" w14:textId="77777777" w:rsidR="005F3B68" w:rsidRPr="00B85628" w:rsidRDefault="005F3B68" w:rsidP="008745E1">
            <w:pPr>
              <w:pStyle w:val="NormalWeb"/>
              <w:spacing w:before="170" w:beforeAutospacing="0" w:after="170" w:afterAutospacing="0"/>
              <w:rPr>
                <w:del w:id="1173" w:author="Author"/>
                <w:rFonts w:asciiTheme="minorBidi" w:eastAsia="Times New Roman" w:hAnsiTheme="minorBidi" w:cstheme="minorBidi"/>
                <w:szCs w:val="17"/>
              </w:rPr>
            </w:pPr>
            <w:del w:id="1174" w:author="Author">
              <w:r w:rsidRPr="00B85628">
                <w:rPr>
                  <w:rFonts w:asciiTheme="minorBidi" w:eastAsia="Times New Roman" w:hAnsiTheme="minorBidi" w:cstheme="minorBidi"/>
                  <w:szCs w:val="17"/>
                </w:rPr>
                <w:delText>[RSG-35]</w:delText>
              </w:r>
            </w:del>
          </w:p>
        </w:tc>
        <w:tc>
          <w:tcPr>
            <w:tcW w:w="5670" w:type="dxa"/>
          </w:tcPr>
          <w:p w14:paraId="27B890E7" w14:textId="77777777" w:rsidR="005F3B68" w:rsidRPr="00B85628" w:rsidRDefault="005F3B68" w:rsidP="008745E1">
            <w:pPr>
              <w:spacing w:line="276" w:lineRule="auto"/>
              <w:rPr>
                <w:del w:id="1175" w:author="Author"/>
                <w:rFonts w:asciiTheme="minorBidi" w:eastAsia="Times New Roman" w:hAnsiTheme="minorBidi" w:cstheme="minorBidi"/>
                <w:szCs w:val="17"/>
              </w:rPr>
            </w:pPr>
            <w:del w:id="1176" w:author="Author">
              <w:r w:rsidRPr="00B85628">
                <w:rPr>
                  <w:rFonts w:asciiTheme="minorBidi" w:eastAsia="Times New Roman" w:hAnsiTheme="minorBidi" w:cstheme="minorBidi"/>
                  <w:szCs w:val="17"/>
                </w:rPr>
                <w:delText xml:space="preserve">A </w:delText>
              </w:r>
              <w:r w:rsidRPr="00AD3BBA">
                <w:rPr>
                  <w:rFonts w:ascii="Courier New" w:eastAsia="Times New Roman" w:hAnsi="Courier New" w:cs="Courier New"/>
                  <w:szCs w:val="17"/>
                </w:rPr>
                <w:delText>GET</w:delText>
              </w:r>
              <w:r w:rsidRPr="00B85628">
                <w:rPr>
                  <w:rFonts w:asciiTheme="minorBidi" w:eastAsia="Times New Roman" w:hAnsiTheme="minorBidi" w:cstheme="minorBidi"/>
                  <w:szCs w:val="17"/>
                </w:rPr>
                <w:delText xml:space="preserve"> request MUST be idempotent.</w:delText>
              </w:r>
            </w:del>
          </w:p>
        </w:tc>
        <w:tc>
          <w:tcPr>
            <w:tcW w:w="2515" w:type="dxa"/>
          </w:tcPr>
          <w:p w14:paraId="6E9BAFC7" w14:textId="77777777" w:rsidR="005F3B68" w:rsidRPr="004211C8" w:rsidRDefault="005F3B68" w:rsidP="008745E1">
            <w:pPr>
              <w:pStyle w:val="NormalWeb"/>
              <w:spacing w:before="170" w:beforeAutospacing="0" w:after="170" w:afterAutospacing="0"/>
              <w:rPr>
                <w:del w:id="1177" w:author="Author"/>
                <w:rFonts w:asciiTheme="minorBidi" w:hAnsiTheme="minorBidi" w:cstheme="minorBidi"/>
                <w:szCs w:val="17"/>
              </w:rPr>
            </w:pPr>
            <w:del w:id="1178" w:author="Author">
              <w:r w:rsidRPr="004211C8">
                <w:rPr>
                  <w:rFonts w:asciiTheme="minorBidi" w:hAnsiTheme="minorBidi" w:cstheme="minorBidi"/>
                  <w:szCs w:val="17"/>
                </w:rPr>
                <w:delText>AJ, AX, AAJ, AAX</w:delText>
              </w:r>
            </w:del>
          </w:p>
        </w:tc>
      </w:tr>
      <w:tr w:rsidR="005F3B68" w:rsidRPr="00B67A3A" w14:paraId="38E759F4" w14:textId="77777777" w:rsidTr="00D35BA5">
        <w:trPr>
          <w:del w:id="1179" w:author="Author"/>
        </w:trPr>
        <w:tc>
          <w:tcPr>
            <w:tcW w:w="1075" w:type="dxa"/>
          </w:tcPr>
          <w:p w14:paraId="2C584155" w14:textId="77777777" w:rsidR="005F3B68" w:rsidRPr="00B85628" w:rsidRDefault="005F3B68" w:rsidP="008745E1">
            <w:pPr>
              <w:pStyle w:val="NormalWeb"/>
              <w:spacing w:before="170" w:beforeAutospacing="0" w:after="170" w:afterAutospacing="0"/>
              <w:rPr>
                <w:del w:id="1180" w:author="Author"/>
                <w:rFonts w:asciiTheme="minorBidi" w:hAnsiTheme="minorBidi" w:cstheme="minorBidi"/>
                <w:szCs w:val="17"/>
              </w:rPr>
            </w:pPr>
            <w:del w:id="1181" w:author="Author">
              <w:r w:rsidRPr="00B85628">
                <w:rPr>
                  <w:rFonts w:asciiTheme="minorBidi" w:eastAsia="Times New Roman" w:hAnsiTheme="minorBidi" w:cstheme="minorBidi"/>
                  <w:szCs w:val="17"/>
                </w:rPr>
                <w:delText>[RSG-37]</w:delText>
              </w:r>
            </w:del>
          </w:p>
        </w:tc>
        <w:tc>
          <w:tcPr>
            <w:tcW w:w="5670" w:type="dxa"/>
          </w:tcPr>
          <w:p w14:paraId="50CF313F" w14:textId="77777777" w:rsidR="005F3B68" w:rsidRPr="00B85628" w:rsidRDefault="005F3B68" w:rsidP="008745E1">
            <w:pPr>
              <w:spacing w:line="276" w:lineRule="auto"/>
              <w:rPr>
                <w:del w:id="1182" w:author="Author"/>
                <w:rFonts w:asciiTheme="minorBidi" w:eastAsia="Times New Roman" w:hAnsiTheme="minorBidi" w:cstheme="minorBidi"/>
                <w:szCs w:val="17"/>
              </w:rPr>
            </w:pPr>
            <w:del w:id="1183" w:author="Author">
              <w:r w:rsidRPr="00B85628">
                <w:rPr>
                  <w:rFonts w:asciiTheme="minorBidi" w:eastAsia="Times New Roman" w:hAnsiTheme="minorBidi" w:cstheme="minorBidi"/>
                  <w:szCs w:val="17"/>
                </w:rPr>
                <w:delText xml:space="preserve">A </w:delText>
              </w:r>
              <w:r w:rsidRPr="00AD3BBA">
                <w:rPr>
                  <w:rFonts w:ascii="Courier New" w:eastAsia="Times New Roman" w:hAnsi="Courier New" w:cs="Courier New"/>
                  <w:szCs w:val="17"/>
                </w:rPr>
                <w:delText>HEAD</w:delText>
              </w:r>
              <w:r w:rsidRPr="00B85628">
                <w:rPr>
                  <w:rFonts w:asciiTheme="minorBidi" w:eastAsia="Times New Roman" w:hAnsiTheme="minorBidi" w:cstheme="minorBidi"/>
                  <w:szCs w:val="17"/>
                </w:rPr>
                <w:delText xml:space="preserve"> request MUST be idempotent.</w:delText>
              </w:r>
            </w:del>
          </w:p>
        </w:tc>
        <w:tc>
          <w:tcPr>
            <w:tcW w:w="2515" w:type="dxa"/>
          </w:tcPr>
          <w:p w14:paraId="37A10FC9" w14:textId="77777777" w:rsidR="005F3B68" w:rsidRPr="004211C8" w:rsidRDefault="005F3B68" w:rsidP="008745E1">
            <w:pPr>
              <w:pStyle w:val="NormalWeb"/>
              <w:spacing w:before="170" w:beforeAutospacing="0" w:after="170" w:afterAutospacing="0"/>
              <w:rPr>
                <w:del w:id="1184" w:author="Author"/>
                <w:rFonts w:asciiTheme="minorBidi" w:hAnsiTheme="minorBidi" w:cstheme="minorBidi"/>
                <w:szCs w:val="17"/>
              </w:rPr>
            </w:pPr>
            <w:del w:id="1185" w:author="Author">
              <w:r w:rsidRPr="004211C8">
                <w:rPr>
                  <w:rFonts w:asciiTheme="minorBidi" w:hAnsiTheme="minorBidi" w:cstheme="minorBidi"/>
                  <w:szCs w:val="17"/>
                </w:rPr>
                <w:delText>AJ, AX, AAJ, AAX</w:delText>
              </w:r>
            </w:del>
          </w:p>
        </w:tc>
      </w:tr>
      <w:tr w:rsidR="005F3B68" w:rsidRPr="00B67A3A" w14:paraId="0AFFD01F" w14:textId="77777777" w:rsidTr="00D35BA5">
        <w:trPr>
          <w:del w:id="1186" w:author="Author"/>
        </w:trPr>
        <w:tc>
          <w:tcPr>
            <w:tcW w:w="1075" w:type="dxa"/>
          </w:tcPr>
          <w:p w14:paraId="1E72A781" w14:textId="77777777" w:rsidR="005F3B68" w:rsidRPr="00B85628" w:rsidRDefault="005F3B68" w:rsidP="008745E1">
            <w:pPr>
              <w:pStyle w:val="NormalWeb"/>
              <w:spacing w:before="170" w:beforeAutospacing="0" w:after="170" w:afterAutospacing="0"/>
              <w:rPr>
                <w:del w:id="1187" w:author="Author"/>
                <w:rFonts w:asciiTheme="minorBidi" w:hAnsiTheme="minorBidi" w:cstheme="minorBidi"/>
                <w:szCs w:val="17"/>
              </w:rPr>
            </w:pPr>
            <w:del w:id="1188" w:author="Author">
              <w:r w:rsidRPr="00B85628">
                <w:rPr>
                  <w:rFonts w:asciiTheme="minorBidi" w:eastAsia="Times New Roman" w:hAnsiTheme="minorBidi" w:cstheme="minorBidi"/>
                  <w:szCs w:val="17"/>
                </w:rPr>
                <w:delText>[RSG-39]</w:delText>
              </w:r>
            </w:del>
          </w:p>
        </w:tc>
        <w:tc>
          <w:tcPr>
            <w:tcW w:w="5670" w:type="dxa"/>
          </w:tcPr>
          <w:p w14:paraId="2F90CCBE" w14:textId="77777777" w:rsidR="005F3B68" w:rsidRPr="00B85628" w:rsidRDefault="005F3B68" w:rsidP="008745E1">
            <w:pPr>
              <w:spacing w:line="276" w:lineRule="auto"/>
              <w:rPr>
                <w:del w:id="1189" w:author="Author"/>
                <w:rFonts w:asciiTheme="minorBidi" w:eastAsia="Times New Roman" w:hAnsiTheme="minorBidi" w:cstheme="minorBidi"/>
                <w:szCs w:val="17"/>
              </w:rPr>
            </w:pPr>
            <w:del w:id="1190" w:author="Author">
              <w:r w:rsidRPr="00B85628">
                <w:rPr>
                  <w:rFonts w:asciiTheme="minorBidi" w:eastAsia="Times New Roman" w:hAnsiTheme="minorBidi" w:cstheme="minorBidi"/>
                  <w:szCs w:val="17"/>
                </w:rPr>
                <w:delText xml:space="preserve">A </w:delText>
              </w:r>
              <w:r w:rsidRPr="00AD3BBA">
                <w:rPr>
                  <w:rFonts w:ascii="Courier New" w:eastAsia="Times New Roman" w:hAnsi="Courier New" w:cs="Courier New"/>
                  <w:szCs w:val="17"/>
                </w:rPr>
                <w:delText>POST</w:delText>
              </w:r>
              <w:r w:rsidRPr="00B85628">
                <w:rPr>
                  <w:rFonts w:asciiTheme="minorBidi" w:eastAsia="Times New Roman" w:hAnsiTheme="minorBidi" w:cstheme="minorBidi"/>
                  <w:szCs w:val="17"/>
                </w:rPr>
                <w:delText xml:space="preserve"> request MUST NOT be idempotent according to the IETF RFC 2616.</w:delText>
              </w:r>
            </w:del>
          </w:p>
        </w:tc>
        <w:tc>
          <w:tcPr>
            <w:tcW w:w="2515" w:type="dxa"/>
          </w:tcPr>
          <w:p w14:paraId="610B566F" w14:textId="77777777" w:rsidR="005F3B68" w:rsidRPr="004211C8" w:rsidRDefault="005F3B68" w:rsidP="008745E1">
            <w:pPr>
              <w:pStyle w:val="NormalWeb"/>
              <w:spacing w:before="170" w:beforeAutospacing="0" w:after="170" w:afterAutospacing="0"/>
              <w:rPr>
                <w:del w:id="1191" w:author="Author"/>
                <w:rFonts w:asciiTheme="minorBidi" w:hAnsiTheme="minorBidi" w:cstheme="minorBidi"/>
                <w:szCs w:val="17"/>
              </w:rPr>
            </w:pPr>
            <w:del w:id="1192" w:author="Author">
              <w:r w:rsidRPr="004211C8">
                <w:rPr>
                  <w:rFonts w:asciiTheme="minorBidi" w:hAnsiTheme="minorBidi" w:cstheme="minorBidi"/>
                  <w:szCs w:val="17"/>
                </w:rPr>
                <w:delText>AJ, AX, AAJ, AAX</w:delText>
              </w:r>
            </w:del>
          </w:p>
        </w:tc>
      </w:tr>
      <w:tr w:rsidR="005F3B68" w:rsidRPr="00B67A3A" w14:paraId="5F58B01A" w14:textId="77777777" w:rsidTr="00D35BA5">
        <w:trPr>
          <w:del w:id="1193" w:author="Author"/>
        </w:trPr>
        <w:tc>
          <w:tcPr>
            <w:tcW w:w="1075" w:type="dxa"/>
          </w:tcPr>
          <w:p w14:paraId="12DFE90A" w14:textId="77777777" w:rsidR="005F3B68" w:rsidRPr="00B85628" w:rsidRDefault="005F3B68" w:rsidP="008745E1">
            <w:pPr>
              <w:pStyle w:val="NormalWeb"/>
              <w:spacing w:before="170" w:beforeAutospacing="0" w:after="170" w:afterAutospacing="0"/>
              <w:rPr>
                <w:del w:id="1194" w:author="Author"/>
                <w:rFonts w:asciiTheme="minorBidi" w:hAnsiTheme="minorBidi" w:cstheme="minorBidi"/>
                <w:szCs w:val="17"/>
              </w:rPr>
            </w:pPr>
            <w:del w:id="1195" w:author="Author">
              <w:r w:rsidRPr="00B85628">
                <w:rPr>
                  <w:rFonts w:asciiTheme="minorBidi" w:hAnsiTheme="minorBidi" w:cstheme="minorBidi"/>
                  <w:szCs w:val="17"/>
                </w:rPr>
                <w:delText>[RSG-43]</w:delText>
              </w:r>
            </w:del>
          </w:p>
        </w:tc>
        <w:tc>
          <w:tcPr>
            <w:tcW w:w="5670" w:type="dxa"/>
          </w:tcPr>
          <w:p w14:paraId="32FBEBD1" w14:textId="77777777" w:rsidR="005F3B68" w:rsidRPr="00B85628" w:rsidRDefault="005F3B68" w:rsidP="008745E1">
            <w:pPr>
              <w:spacing w:line="276" w:lineRule="auto"/>
              <w:rPr>
                <w:del w:id="1196" w:author="Author"/>
                <w:rFonts w:asciiTheme="minorBidi" w:hAnsiTheme="minorBidi" w:cstheme="minorBidi"/>
                <w:szCs w:val="17"/>
              </w:rPr>
            </w:pPr>
            <w:del w:id="1197" w:author="Author">
              <w:r w:rsidRPr="00B85628">
                <w:rPr>
                  <w:rFonts w:asciiTheme="minorBidi" w:hAnsiTheme="minorBidi" w:cstheme="minorBidi"/>
                  <w:szCs w:val="17"/>
                </w:rPr>
                <w:delText xml:space="preserve">A </w:delText>
              </w:r>
              <w:r w:rsidRPr="00AD3BBA">
                <w:rPr>
                  <w:rFonts w:ascii="Courier New" w:eastAsia="Times New Roman" w:hAnsi="Courier New" w:cs="Courier New"/>
                  <w:szCs w:val="17"/>
                </w:rPr>
                <w:delText>PUT</w:delText>
              </w:r>
              <w:r w:rsidRPr="00B85628">
                <w:rPr>
                  <w:rFonts w:asciiTheme="minorBidi" w:hAnsiTheme="minorBidi" w:cstheme="minorBidi"/>
                  <w:szCs w:val="17"/>
                </w:rPr>
                <w:delText xml:space="preserve"> request MUST be idempotent.</w:delText>
              </w:r>
            </w:del>
          </w:p>
        </w:tc>
        <w:tc>
          <w:tcPr>
            <w:tcW w:w="2515" w:type="dxa"/>
          </w:tcPr>
          <w:p w14:paraId="059279D6" w14:textId="77777777" w:rsidR="005F3B68" w:rsidRPr="004211C8" w:rsidRDefault="005F3B68" w:rsidP="008745E1">
            <w:pPr>
              <w:pStyle w:val="NormalWeb"/>
              <w:spacing w:before="170" w:beforeAutospacing="0" w:after="170" w:afterAutospacing="0"/>
              <w:rPr>
                <w:del w:id="1198" w:author="Author"/>
                <w:rFonts w:asciiTheme="minorBidi" w:hAnsiTheme="minorBidi" w:cstheme="minorBidi"/>
                <w:szCs w:val="17"/>
              </w:rPr>
            </w:pPr>
            <w:del w:id="1199" w:author="Author">
              <w:r w:rsidRPr="004211C8">
                <w:rPr>
                  <w:rFonts w:asciiTheme="minorBidi" w:hAnsiTheme="minorBidi" w:cstheme="minorBidi"/>
                  <w:szCs w:val="17"/>
                </w:rPr>
                <w:delText>AJ, AX, AAJ, AAX</w:delText>
              </w:r>
            </w:del>
          </w:p>
        </w:tc>
      </w:tr>
      <w:tr w:rsidR="005F3B68" w:rsidRPr="00B67A3A" w14:paraId="4EDF4B9A" w14:textId="77777777" w:rsidTr="00D35BA5">
        <w:trPr>
          <w:del w:id="1200" w:author="Author"/>
        </w:trPr>
        <w:tc>
          <w:tcPr>
            <w:tcW w:w="1075" w:type="dxa"/>
          </w:tcPr>
          <w:p w14:paraId="6868B979" w14:textId="77777777" w:rsidR="005F3B68" w:rsidRPr="00B85628" w:rsidRDefault="005F3B68" w:rsidP="008745E1">
            <w:pPr>
              <w:pStyle w:val="NormalWeb"/>
              <w:spacing w:before="170" w:beforeAutospacing="0" w:after="170" w:afterAutospacing="0"/>
              <w:rPr>
                <w:del w:id="1201" w:author="Author"/>
                <w:rFonts w:asciiTheme="minorBidi" w:hAnsiTheme="minorBidi" w:cstheme="minorBidi"/>
                <w:szCs w:val="17"/>
              </w:rPr>
            </w:pPr>
            <w:del w:id="1202" w:author="Author">
              <w:r w:rsidRPr="00B85628">
                <w:rPr>
                  <w:rFonts w:asciiTheme="minorBidi" w:eastAsia="Times New Roman" w:hAnsiTheme="minorBidi" w:cstheme="minorBidi"/>
                  <w:szCs w:val="17"/>
                </w:rPr>
                <w:delText>[RSG-44]</w:delText>
              </w:r>
            </w:del>
          </w:p>
        </w:tc>
        <w:tc>
          <w:tcPr>
            <w:tcW w:w="5670" w:type="dxa"/>
          </w:tcPr>
          <w:p w14:paraId="14A0439B" w14:textId="77777777" w:rsidR="005F3B68" w:rsidRPr="00B85628" w:rsidRDefault="005F3B68" w:rsidP="008745E1">
            <w:pPr>
              <w:spacing w:line="276" w:lineRule="auto"/>
              <w:rPr>
                <w:del w:id="1203" w:author="Author"/>
                <w:rFonts w:asciiTheme="minorBidi" w:eastAsia="Times New Roman" w:hAnsiTheme="minorBidi" w:cstheme="minorBidi"/>
                <w:szCs w:val="17"/>
              </w:rPr>
            </w:pPr>
            <w:del w:id="1204" w:author="Author">
              <w:r w:rsidRPr="00B85628">
                <w:rPr>
                  <w:rFonts w:asciiTheme="minorBidi" w:eastAsia="Times New Roman" w:hAnsiTheme="minorBidi" w:cstheme="minorBidi"/>
                  <w:szCs w:val="17"/>
                </w:rPr>
                <w:delText xml:space="preserve">If a resource is not found, </w:delText>
              </w:r>
              <w:r w:rsidRPr="00AD3BBA">
                <w:rPr>
                  <w:rFonts w:ascii="Courier New" w:eastAsia="Times New Roman" w:hAnsi="Courier New" w:cs="Courier New"/>
                  <w:szCs w:val="17"/>
                </w:rPr>
                <w:delText>PUT</w:delText>
              </w:r>
              <w:r w:rsidRPr="00B85628">
                <w:rPr>
                  <w:rFonts w:asciiTheme="minorBidi" w:eastAsia="Times New Roman" w:hAnsiTheme="minorBidi" w:cstheme="minorBidi"/>
                  <w:szCs w:val="17"/>
                </w:rPr>
                <w:delText xml:space="preserve"> MUST return the status code “</w:delText>
              </w:r>
              <w:r w:rsidRPr="00AD3BBA">
                <w:rPr>
                  <w:rFonts w:ascii="Courier New" w:eastAsia="Times New Roman" w:hAnsi="Courier New" w:cs="Courier New"/>
                  <w:szCs w:val="17"/>
                </w:rPr>
                <w:delText>404 Not Found</w:delText>
              </w:r>
              <w:r w:rsidRPr="00B85628">
                <w:rPr>
                  <w:rFonts w:asciiTheme="minorBidi" w:eastAsia="Times New Roman" w:hAnsiTheme="minorBidi" w:cstheme="minorBidi"/>
                  <w:szCs w:val="17"/>
                </w:rPr>
                <w:delText>”.</w:delText>
              </w:r>
            </w:del>
          </w:p>
        </w:tc>
        <w:tc>
          <w:tcPr>
            <w:tcW w:w="2515" w:type="dxa"/>
          </w:tcPr>
          <w:p w14:paraId="634E5352" w14:textId="77777777" w:rsidR="005F3B68" w:rsidRPr="004211C8" w:rsidRDefault="005F3B68" w:rsidP="008745E1">
            <w:pPr>
              <w:pStyle w:val="NormalWeb"/>
              <w:spacing w:before="170" w:beforeAutospacing="0" w:after="170" w:afterAutospacing="0"/>
              <w:rPr>
                <w:del w:id="1205" w:author="Author"/>
                <w:rFonts w:asciiTheme="minorBidi" w:hAnsiTheme="minorBidi" w:cstheme="minorBidi"/>
                <w:szCs w:val="17"/>
              </w:rPr>
            </w:pPr>
            <w:del w:id="1206" w:author="Author">
              <w:r w:rsidRPr="004211C8">
                <w:rPr>
                  <w:rFonts w:asciiTheme="minorBidi" w:hAnsiTheme="minorBidi" w:cstheme="minorBidi"/>
                  <w:szCs w:val="17"/>
                </w:rPr>
                <w:delText>AJ, AX, AAJ, AAX</w:delText>
              </w:r>
            </w:del>
          </w:p>
        </w:tc>
      </w:tr>
      <w:tr w:rsidR="005F3B68" w:rsidRPr="00B67A3A" w14:paraId="6E71F2EF" w14:textId="77777777" w:rsidTr="00D35BA5">
        <w:trPr>
          <w:del w:id="1207" w:author="Author"/>
        </w:trPr>
        <w:tc>
          <w:tcPr>
            <w:tcW w:w="1075" w:type="dxa"/>
          </w:tcPr>
          <w:p w14:paraId="6764327A" w14:textId="77777777" w:rsidR="005F3B68" w:rsidRPr="00B85628" w:rsidRDefault="005F3B68" w:rsidP="008745E1">
            <w:pPr>
              <w:pStyle w:val="NormalWeb"/>
              <w:spacing w:before="170" w:beforeAutospacing="0" w:after="170" w:afterAutospacing="0"/>
              <w:rPr>
                <w:del w:id="1208" w:author="Author"/>
                <w:rFonts w:asciiTheme="minorBidi" w:hAnsiTheme="minorBidi" w:cstheme="minorBidi"/>
                <w:szCs w:val="17"/>
              </w:rPr>
            </w:pPr>
            <w:del w:id="1209" w:author="Author">
              <w:r w:rsidRPr="00B85628">
                <w:rPr>
                  <w:rFonts w:asciiTheme="minorBidi" w:eastAsia="Times New Roman" w:hAnsiTheme="minorBidi" w:cstheme="minorBidi"/>
                  <w:szCs w:val="17"/>
                </w:rPr>
                <w:delText>[RSG-45]</w:delText>
              </w:r>
            </w:del>
          </w:p>
        </w:tc>
        <w:tc>
          <w:tcPr>
            <w:tcW w:w="5670" w:type="dxa"/>
          </w:tcPr>
          <w:p w14:paraId="09F162DE" w14:textId="77777777" w:rsidR="005F3B68" w:rsidRPr="00B85628" w:rsidRDefault="005F3B68" w:rsidP="008745E1">
            <w:pPr>
              <w:spacing w:line="276" w:lineRule="auto"/>
              <w:rPr>
                <w:del w:id="1210" w:author="Author"/>
                <w:rFonts w:asciiTheme="minorBidi" w:eastAsia="Times New Roman" w:hAnsiTheme="minorBidi" w:cstheme="minorBidi"/>
                <w:szCs w:val="17"/>
              </w:rPr>
            </w:pPr>
            <w:del w:id="1211" w:author="Author">
              <w:r w:rsidRPr="00B85628">
                <w:rPr>
                  <w:rFonts w:asciiTheme="minorBidi" w:eastAsia="Times New Roman" w:hAnsiTheme="minorBidi" w:cstheme="minorBidi"/>
                  <w:szCs w:val="17"/>
                </w:rPr>
                <w:delText xml:space="preserve">If a resource is updated successfully, </w:delText>
              </w:r>
              <w:r w:rsidRPr="00AD3BBA">
                <w:rPr>
                  <w:rFonts w:ascii="Courier New" w:eastAsia="Times New Roman" w:hAnsi="Courier New" w:cs="Courier New"/>
                  <w:szCs w:val="17"/>
                </w:rPr>
                <w:delText>PUT</w:delText>
              </w:r>
              <w:r w:rsidRPr="00B85628">
                <w:rPr>
                  <w:rFonts w:asciiTheme="minorBidi" w:eastAsia="Times New Roman" w:hAnsiTheme="minorBidi" w:cstheme="minorBidi"/>
                  <w:szCs w:val="17"/>
                </w:rPr>
                <w:delText xml:space="preserve"> MUST return the status code “</w:delText>
              </w:r>
              <w:r w:rsidRPr="00AD3BBA">
                <w:rPr>
                  <w:rFonts w:ascii="Courier New" w:eastAsia="Times New Roman" w:hAnsi="Courier New" w:cs="Courier New"/>
                  <w:szCs w:val="17"/>
                </w:rPr>
                <w:delText>200 OK</w:delText>
              </w:r>
              <w:r w:rsidRPr="00B85628">
                <w:rPr>
                  <w:rFonts w:asciiTheme="minorBidi" w:eastAsia="Times New Roman" w:hAnsiTheme="minorBidi" w:cstheme="minorBidi"/>
                  <w:szCs w:val="17"/>
                </w:rPr>
                <w:delText>” if the updated resource is returned or a “</w:delText>
              </w:r>
              <w:r w:rsidRPr="00AD3BBA">
                <w:rPr>
                  <w:rFonts w:ascii="Courier New" w:eastAsia="Times New Roman" w:hAnsi="Courier New" w:cs="Courier New"/>
                  <w:szCs w:val="17"/>
                </w:rPr>
                <w:delText>204 No Content</w:delText>
              </w:r>
              <w:r w:rsidRPr="00B85628">
                <w:rPr>
                  <w:rFonts w:asciiTheme="minorBidi" w:eastAsia="Times New Roman" w:hAnsiTheme="minorBidi" w:cstheme="minorBidi"/>
                  <w:szCs w:val="17"/>
                </w:rPr>
                <w:delText>” if it is not returned.</w:delText>
              </w:r>
            </w:del>
          </w:p>
        </w:tc>
        <w:tc>
          <w:tcPr>
            <w:tcW w:w="2515" w:type="dxa"/>
          </w:tcPr>
          <w:p w14:paraId="0C6A8B62" w14:textId="77777777" w:rsidR="005F3B68" w:rsidRPr="004211C8" w:rsidRDefault="005F3B68" w:rsidP="008745E1">
            <w:pPr>
              <w:pStyle w:val="NormalWeb"/>
              <w:spacing w:before="170" w:beforeAutospacing="0" w:after="170" w:afterAutospacing="0"/>
              <w:rPr>
                <w:del w:id="1212" w:author="Author"/>
                <w:rFonts w:asciiTheme="minorBidi" w:hAnsiTheme="minorBidi" w:cstheme="minorBidi"/>
                <w:szCs w:val="17"/>
              </w:rPr>
            </w:pPr>
            <w:del w:id="1213" w:author="Author">
              <w:r w:rsidRPr="004211C8">
                <w:rPr>
                  <w:rFonts w:asciiTheme="minorBidi" w:hAnsiTheme="minorBidi" w:cstheme="minorBidi"/>
                  <w:szCs w:val="17"/>
                </w:rPr>
                <w:delText>AJ, AX, AAJ, AAX</w:delText>
              </w:r>
            </w:del>
          </w:p>
        </w:tc>
      </w:tr>
      <w:tr w:rsidR="005F3B68" w:rsidRPr="00B67A3A" w14:paraId="0B67A0F2" w14:textId="77777777" w:rsidTr="00D35BA5">
        <w:trPr>
          <w:del w:id="1214" w:author="Author"/>
        </w:trPr>
        <w:tc>
          <w:tcPr>
            <w:tcW w:w="1075" w:type="dxa"/>
          </w:tcPr>
          <w:p w14:paraId="2481ADD7" w14:textId="77777777" w:rsidR="005F3B68" w:rsidRPr="00B85628" w:rsidRDefault="005F3B68" w:rsidP="008745E1">
            <w:pPr>
              <w:pStyle w:val="NormalWeb"/>
              <w:spacing w:before="170" w:beforeAutospacing="0" w:after="170" w:afterAutospacing="0"/>
              <w:rPr>
                <w:del w:id="1215" w:author="Author"/>
                <w:rFonts w:asciiTheme="minorBidi" w:hAnsiTheme="minorBidi" w:cstheme="minorBidi"/>
                <w:szCs w:val="17"/>
              </w:rPr>
            </w:pPr>
            <w:del w:id="1216" w:author="Author">
              <w:r w:rsidRPr="00B85628">
                <w:rPr>
                  <w:rFonts w:asciiTheme="minorBidi" w:eastAsia="Times New Roman" w:hAnsiTheme="minorBidi" w:cstheme="minorBidi"/>
                  <w:szCs w:val="17"/>
                </w:rPr>
                <w:delText>[RSG-46]</w:delText>
              </w:r>
            </w:del>
          </w:p>
        </w:tc>
        <w:tc>
          <w:tcPr>
            <w:tcW w:w="5670" w:type="dxa"/>
          </w:tcPr>
          <w:p w14:paraId="1DF6E40E" w14:textId="77777777" w:rsidR="005F3B68" w:rsidRPr="00B85628" w:rsidRDefault="005F3B68" w:rsidP="008745E1">
            <w:pPr>
              <w:spacing w:line="276" w:lineRule="auto"/>
              <w:rPr>
                <w:del w:id="1217" w:author="Author"/>
                <w:rFonts w:asciiTheme="minorBidi" w:eastAsia="Times New Roman" w:hAnsiTheme="minorBidi" w:cstheme="minorBidi"/>
                <w:szCs w:val="17"/>
              </w:rPr>
            </w:pPr>
            <w:del w:id="1218" w:author="Author">
              <w:r w:rsidRPr="00B85628">
                <w:rPr>
                  <w:rFonts w:asciiTheme="minorBidi" w:eastAsia="Times New Roman" w:hAnsiTheme="minorBidi" w:cstheme="minorBidi"/>
                  <w:szCs w:val="17"/>
                </w:rPr>
                <w:delText xml:space="preserve">A </w:delText>
              </w:r>
              <w:r w:rsidRPr="00AD3BBA">
                <w:rPr>
                  <w:rFonts w:ascii="Courier New" w:eastAsia="Times New Roman" w:hAnsi="Courier New" w:cs="Courier New"/>
                  <w:szCs w:val="17"/>
                </w:rPr>
                <w:delText>PATCH</w:delText>
              </w:r>
              <w:r w:rsidRPr="00B85628">
                <w:rPr>
                  <w:rFonts w:asciiTheme="minorBidi" w:eastAsia="Times New Roman" w:hAnsiTheme="minorBidi" w:cstheme="minorBidi"/>
                  <w:szCs w:val="17"/>
                </w:rPr>
                <w:delText xml:space="preserve"> request MUST NOT be idempotent. </w:delText>
              </w:r>
            </w:del>
          </w:p>
        </w:tc>
        <w:tc>
          <w:tcPr>
            <w:tcW w:w="2515" w:type="dxa"/>
          </w:tcPr>
          <w:p w14:paraId="2397A37C" w14:textId="77777777" w:rsidR="005F3B68" w:rsidRPr="004211C8" w:rsidRDefault="005F3B68" w:rsidP="008745E1">
            <w:pPr>
              <w:pStyle w:val="NormalWeb"/>
              <w:spacing w:before="170" w:beforeAutospacing="0" w:after="170" w:afterAutospacing="0"/>
              <w:rPr>
                <w:del w:id="1219" w:author="Author"/>
                <w:rFonts w:asciiTheme="minorBidi" w:hAnsiTheme="minorBidi" w:cstheme="minorBidi"/>
                <w:szCs w:val="17"/>
              </w:rPr>
            </w:pPr>
            <w:del w:id="1220" w:author="Author">
              <w:r w:rsidRPr="004211C8">
                <w:rPr>
                  <w:rFonts w:asciiTheme="minorBidi" w:hAnsiTheme="minorBidi" w:cstheme="minorBidi"/>
                  <w:szCs w:val="17"/>
                </w:rPr>
                <w:delText>AJ, AX, AAJ, AAX</w:delText>
              </w:r>
            </w:del>
          </w:p>
        </w:tc>
      </w:tr>
      <w:tr w:rsidR="005F3B68" w:rsidRPr="00B67A3A" w14:paraId="64198BAB" w14:textId="77777777" w:rsidTr="00D35BA5">
        <w:trPr>
          <w:del w:id="1221" w:author="Author"/>
        </w:trPr>
        <w:tc>
          <w:tcPr>
            <w:tcW w:w="1075" w:type="dxa"/>
          </w:tcPr>
          <w:p w14:paraId="21960FAD" w14:textId="77777777" w:rsidR="005F3B68" w:rsidRPr="00B85628" w:rsidRDefault="005F3B68" w:rsidP="008745E1">
            <w:pPr>
              <w:pStyle w:val="NormalWeb"/>
              <w:spacing w:before="170" w:beforeAutospacing="0" w:after="170" w:afterAutospacing="0"/>
              <w:rPr>
                <w:del w:id="1222" w:author="Author"/>
                <w:rFonts w:asciiTheme="minorBidi" w:hAnsiTheme="minorBidi" w:cstheme="minorBidi"/>
                <w:szCs w:val="17"/>
              </w:rPr>
            </w:pPr>
            <w:del w:id="1223" w:author="Author">
              <w:r w:rsidRPr="00B85628">
                <w:rPr>
                  <w:rFonts w:asciiTheme="minorBidi" w:eastAsia="Times New Roman" w:hAnsiTheme="minorBidi" w:cstheme="minorBidi"/>
                  <w:szCs w:val="17"/>
                </w:rPr>
                <w:delText>[RSG-48]</w:delText>
              </w:r>
            </w:del>
          </w:p>
        </w:tc>
        <w:tc>
          <w:tcPr>
            <w:tcW w:w="5670" w:type="dxa"/>
          </w:tcPr>
          <w:p w14:paraId="14E41653" w14:textId="77777777" w:rsidR="005F3B68" w:rsidRPr="00B85628" w:rsidRDefault="005F3B68" w:rsidP="008745E1">
            <w:pPr>
              <w:spacing w:line="276" w:lineRule="auto"/>
              <w:rPr>
                <w:del w:id="1224" w:author="Author"/>
                <w:rFonts w:asciiTheme="minorBidi" w:eastAsia="Times New Roman" w:hAnsiTheme="minorBidi" w:cstheme="minorBidi"/>
                <w:szCs w:val="17"/>
              </w:rPr>
            </w:pPr>
            <w:del w:id="1225" w:author="Author">
              <w:r w:rsidRPr="00B85628">
                <w:rPr>
                  <w:rFonts w:asciiTheme="minorBidi" w:eastAsia="Times New Roman" w:hAnsiTheme="minorBidi" w:cstheme="minorBidi"/>
                  <w:szCs w:val="17"/>
                </w:rPr>
                <w:delText xml:space="preserve">If a resource is not found </w:delText>
              </w:r>
              <w:r w:rsidRPr="00AD3BBA">
                <w:rPr>
                  <w:rFonts w:ascii="Courier New" w:eastAsia="Times New Roman" w:hAnsi="Courier New" w:cs="Courier New"/>
                  <w:szCs w:val="17"/>
                </w:rPr>
                <w:delText>PATCH</w:delText>
              </w:r>
              <w:r w:rsidRPr="00B85628">
                <w:rPr>
                  <w:rFonts w:asciiTheme="minorBidi" w:eastAsia="Times New Roman" w:hAnsiTheme="minorBidi" w:cstheme="minorBidi"/>
                  <w:szCs w:val="17"/>
                </w:rPr>
                <w:delText xml:space="preserve"> MUST return the status code “</w:delText>
              </w:r>
              <w:r w:rsidRPr="00E47331">
                <w:rPr>
                  <w:rFonts w:ascii="Courier New" w:eastAsia="Times New Roman" w:hAnsi="Courier New" w:cs="Courier New"/>
                  <w:szCs w:val="17"/>
                </w:rPr>
                <w:delText>404 Not Found</w:delText>
              </w:r>
              <w:r w:rsidRPr="00B85628">
                <w:rPr>
                  <w:rFonts w:asciiTheme="minorBidi" w:eastAsia="Times New Roman" w:hAnsiTheme="minorBidi" w:cstheme="minorBidi"/>
                  <w:szCs w:val="17"/>
                </w:rPr>
                <w:delText>”.</w:delText>
              </w:r>
            </w:del>
          </w:p>
        </w:tc>
        <w:tc>
          <w:tcPr>
            <w:tcW w:w="2515" w:type="dxa"/>
          </w:tcPr>
          <w:p w14:paraId="0D3923A8" w14:textId="77777777" w:rsidR="005F3B68" w:rsidRPr="004211C8" w:rsidRDefault="005F3B68" w:rsidP="008745E1">
            <w:pPr>
              <w:pStyle w:val="NormalWeb"/>
              <w:spacing w:before="170" w:beforeAutospacing="0" w:after="170" w:afterAutospacing="0"/>
              <w:rPr>
                <w:del w:id="1226" w:author="Author"/>
                <w:rFonts w:asciiTheme="minorBidi" w:hAnsiTheme="minorBidi" w:cstheme="minorBidi"/>
                <w:szCs w:val="17"/>
              </w:rPr>
            </w:pPr>
            <w:del w:id="1227" w:author="Author">
              <w:r w:rsidRPr="004211C8">
                <w:rPr>
                  <w:rFonts w:asciiTheme="minorBidi" w:hAnsiTheme="minorBidi" w:cstheme="minorBidi"/>
                  <w:szCs w:val="17"/>
                </w:rPr>
                <w:delText>AJ, AX, AAJ, AAX</w:delText>
              </w:r>
            </w:del>
          </w:p>
        </w:tc>
      </w:tr>
      <w:tr w:rsidR="005F3B68" w:rsidRPr="00B67A3A" w14:paraId="6F296187" w14:textId="77777777" w:rsidTr="00D35BA5">
        <w:trPr>
          <w:del w:id="1228" w:author="Author"/>
        </w:trPr>
        <w:tc>
          <w:tcPr>
            <w:tcW w:w="1075" w:type="dxa"/>
          </w:tcPr>
          <w:p w14:paraId="430FFC55" w14:textId="77777777" w:rsidR="005F3B68" w:rsidRPr="00B85628" w:rsidRDefault="005F3B68" w:rsidP="008745E1">
            <w:pPr>
              <w:pStyle w:val="NormalWeb"/>
              <w:spacing w:before="170" w:beforeAutospacing="0" w:after="170" w:afterAutospacing="0"/>
              <w:rPr>
                <w:del w:id="1229" w:author="Author"/>
                <w:rFonts w:asciiTheme="minorBidi" w:hAnsiTheme="minorBidi" w:cstheme="minorBidi"/>
                <w:szCs w:val="17"/>
              </w:rPr>
            </w:pPr>
            <w:del w:id="1230" w:author="Author">
              <w:r w:rsidRPr="00B85628">
                <w:rPr>
                  <w:rFonts w:asciiTheme="minorBidi" w:eastAsia="Times New Roman" w:hAnsiTheme="minorBidi" w:cstheme="minorBidi"/>
                  <w:szCs w:val="17"/>
                </w:rPr>
                <w:delText>[RSG-50]</w:delText>
              </w:r>
            </w:del>
          </w:p>
        </w:tc>
        <w:tc>
          <w:tcPr>
            <w:tcW w:w="5670" w:type="dxa"/>
          </w:tcPr>
          <w:p w14:paraId="57502138" w14:textId="77777777" w:rsidR="005F3B68" w:rsidRPr="00B85628" w:rsidRDefault="005F3B68" w:rsidP="008745E1">
            <w:pPr>
              <w:spacing w:line="276" w:lineRule="auto"/>
              <w:rPr>
                <w:del w:id="1231" w:author="Author"/>
                <w:rFonts w:asciiTheme="minorBidi" w:eastAsia="Times New Roman" w:hAnsiTheme="minorBidi" w:cstheme="minorBidi"/>
                <w:szCs w:val="17"/>
              </w:rPr>
            </w:pPr>
            <w:del w:id="1232" w:author="Author">
              <w:r w:rsidRPr="00B85628">
                <w:rPr>
                  <w:rFonts w:asciiTheme="minorBidi" w:eastAsia="Times New Roman" w:hAnsiTheme="minorBidi" w:cstheme="minorBidi"/>
                  <w:szCs w:val="17"/>
                </w:rPr>
                <w:delText xml:space="preserve">A </w:delText>
              </w:r>
              <w:r w:rsidRPr="00E47331">
                <w:rPr>
                  <w:rFonts w:ascii="Courier New" w:eastAsia="Times New Roman" w:hAnsi="Courier New" w:cs="Courier New"/>
                  <w:szCs w:val="17"/>
                </w:rPr>
                <w:delText>DELETE</w:delText>
              </w:r>
              <w:r w:rsidRPr="00B85628">
                <w:rPr>
                  <w:rFonts w:asciiTheme="minorBidi" w:eastAsia="Times New Roman" w:hAnsiTheme="minorBidi" w:cstheme="minorBidi"/>
                  <w:szCs w:val="17"/>
                </w:rPr>
                <w:delText xml:space="preserve"> request MUST NOT be idempotent.</w:delText>
              </w:r>
            </w:del>
          </w:p>
        </w:tc>
        <w:tc>
          <w:tcPr>
            <w:tcW w:w="2515" w:type="dxa"/>
          </w:tcPr>
          <w:p w14:paraId="3817411A" w14:textId="77777777" w:rsidR="005F3B68" w:rsidRPr="004211C8" w:rsidRDefault="005F3B68" w:rsidP="008745E1">
            <w:pPr>
              <w:pStyle w:val="NormalWeb"/>
              <w:spacing w:before="170" w:beforeAutospacing="0" w:after="170" w:afterAutospacing="0"/>
              <w:rPr>
                <w:del w:id="1233" w:author="Author"/>
                <w:rFonts w:asciiTheme="minorBidi" w:hAnsiTheme="minorBidi" w:cstheme="minorBidi"/>
                <w:szCs w:val="17"/>
              </w:rPr>
            </w:pPr>
            <w:del w:id="1234" w:author="Author">
              <w:r w:rsidRPr="004211C8">
                <w:rPr>
                  <w:rFonts w:asciiTheme="minorBidi" w:hAnsiTheme="minorBidi" w:cstheme="minorBidi"/>
                  <w:szCs w:val="17"/>
                </w:rPr>
                <w:delText>AJ, AX, AAJ, AAX</w:delText>
              </w:r>
            </w:del>
          </w:p>
        </w:tc>
      </w:tr>
      <w:tr w:rsidR="005F3B68" w:rsidRPr="00B67A3A" w14:paraId="5AD4E920" w14:textId="77777777" w:rsidTr="00D35BA5">
        <w:trPr>
          <w:del w:id="1235" w:author="Author"/>
        </w:trPr>
        <w:tc>
          <w:tcPr>
            <w:tcW w:w="1075" w:type="dxa"/>
          </w:tcPr>
          <w:p w14:paraId="218F6524" w14:textId="77777777" w:rsidR="005F3B68" w:rsidRPr="00B85628" w:rsidRDefault="005F3B68" w:rsidP="008745E1">
            <w:pPr>
              <w:pStyle w:val="NormalWeb"/>
              <w:spacing w:before="170" w:beforeAutospacing="0" w:after="170" w:afterAutospacing="0"/>
              <w:rPr>
                <w:del w:id="1236" w:author="Author"/>
                <w:rFonts w:asciiTheme="minorBidi" w:hAnsiTheme="minorBidi" w:cstheme="minorBidi"/>
                <w:szCs w:val="17"/>
              </w:rPr>
            </w:pPr>
            <w:del w:id="1237" w:author="Author">
              <w:r w:rsidRPr="00B85628">
                <w:rPr>
                  <w:rFonts w:asciiTheme="minorBidi" w:eastAsia="Times New Roman" w:hAnsiTheme="minorBidi" w:cstheme="minorBidi"/>
                  <w:szCs w:val="17"/>
                </w:rPr>
                <w:delText>[RSG-51]</w:delText>
              </w:r>
            </w:del>
          </w:p>
        </w:tc>
        <w:tc>
          <w:tcPr>
            <w:tcW w:w="5670" w:type="dxa"/>
          </w:tcPr>
          <w:p w14:paraId="1527DB8A" w14:textId="77777777" w:rsidR="005F3B68" w:rsidRPr="00B85628" w:rsidRDefault="005F3B68" w:rsidP="008745E1">
            <w:pPr>
              <w:spacing w:line="276" w:lineRule="auto"/>
              <w:rPr>
                <w:del w:id="1238" w:author="Author"/>
                <w:rFonts w:asciiTheme="minorBidi" w:eastAsia="Times New Roman" w:hAnsiTheme="minorBidi" w:cstheme="minorBidi"/>
                <w:szCs w:val="17"/>
              </w:rPr>
            </w:pPr>
            <w:del w:id="1239" w:author="Author">
              <w:r w:rsidRPr="00B85628">
                <w:rPr>
                  <w:rFonts w:asciiTheme="minorBidi" w:eastAsia="Times New Roman" w:hAnsiTheme="minorBidi" w:cstheme="minorBidi"/>
                  <w:szCs w:val="17"/>
                </w:rPr>
                <w:delText xml:space="preserve">If a resource is not found, </w:delText>
              </w:r>
              <w:r w:rsidRPr="00E47331">
                <w:rPr>
                  <w:rFonts w:ascii="Courier New" w:eastAsia="Times New Roman" w:hAnsi="Courier New" w:cs="Courier New"/>
                  <w:szCs w:val="17"/>
                </w:rPr>
                <w:delText>DELETE</w:delText>
              </w:r>
              <w:r w:rsidRPr="00B85628">
                <w:rPr>
                  <w:rFonts w:asciiTheme="minorBidi" w:eastAsia="Times New Roman" w:hAnsiTheme="minorBidi" w:cstheme="minorBidi"/>
                  <w:szCs w:val="17"/>
                </w:rPr>
                <w:delText xml:space="preserve"> MUST return the status code “404 Not Found”.</w:delText>
              </w:r>
            </w:del>
          </w:p>
        </w:tc>
        <w:tc>
          <w:tcPr>
            <w:tcW w:w="2515" w:type="dxa"/>
          </w:tcPr>
          <w:p w14:paraId="351DFF38" w14:textId="77777777" w:rsidR="005F3B68" w:rsidRPr="004211C8" w:rsidRDefault="005F3B68" w:rsidP="008745E1">
            <w:pPr>
              <w:pStyle w:val="NormalWeb"/>
              <w:spacing w:before="170" w:beforeAutospacing="0" w:after="170" w:afterAutospacing="0"/>
              <w:rPr>
                <w:del w:id="1240" w:author="Author"/>
                <w:rFonts w:asciiTheme="minorBidi" w:hAnsiTheme="minorBidi" w:cstheme="minorBidi"/>
                <w:szCs w:val="17"/>
              </w:rPr>
            </w:pPr>
            <w:del w:id="1241" w:author="Author">
              <w:r w:rsidRPr="004211C8">
                <w:rPr>
                  <w:rFonts w:asciiTheme="minorBidi" w:hAnsiTheme="minorBidi" w:cstheme="minorBidi"/>
                  <w:szCs w:val="17"/>
                </w:rPr>
                <w:delText>AJ, AX, AAJ, AAX</w:delText>
              </w:r>
            </w:del>
          </w:p>
        </w:tc>
      </w:tr>
      <w:tr w:rsidR="005F3B68" w:rsidRPr="00B67A3A" w14:paraId="52B33C2E" w14:textId="77777777" w:rsidTr="00D35BA5">
        <w:trPr>
          <w:del w:id="1242" w:author="Author"/>
        </w:trPr>
        <w:tc>
          <w:tcPr>
            <w:tcW w:w="1075" w:type="dxa"/>
          </w:tcPr>
          <w:p w14:paraId="35004C0A" w14:textId="77777777" w:rsidR="005F3B68" w:rsidRPr="00B85628" w:rsidRDefault="005F3B68" w:rsidP="008745E1">
            <w:pPr>
              <w:pStyle w:val="NormalWeb"/>
              <w:spacing w:before="170" w:beforeAutospacing="0" w:after="170" w:afterAutospacing="0"/>
              <w:rPr>
                <w:del w:id="1243" w:author="Author"/>
                <w:rFonts w:asciiTheme="minorBidi" w:hAnsiTheme="minorBidi" w:cstheme="minorBidi"/>
                <w:szCs w:val="17"/>
              </w:rPr>
            </w:pPr>
            <w:del w:id="1244" w:author="Author">
              <w:r w:rsidRPr="00B85628">
                <w:rPr>
                  <w:rFonts w:asciiTheme="minorBidi" w:eastAsia="Times New Roman" w:hAnsiTheme="minorBidi" w:cstheme="minorBidi"/>
                  <w:szCs w:val="17"/>
                </w:rPr>
                <w:delText>[RSG-52]</w:delText>
              </w:r>
            </w:del>
          </w:p>
        </w:tc>
        <w:tc>
          <w:tcPr>
            <w:tcW w:w="5670" w:type="dxa"/>
          </w:tcPr>
          <w:p w14:paraId="6771E62F" w14:textId="77777777" w:rsidR="005F3B68" w:rsidRPr="00B85628" w:rsidRDefault="005F3B68" w:rsidP="008745E1">
            <w:pPr>
              <w:spacing w:line="276" w:lineRule="auto"/>
              <w:rPr>
                <w:del w:id="1245" w:author="Author"/>
                <w:rFonts w:asciiTheme="minorBidi" w:eastAsia="Times New Roman" w:hAnsiTheme="minorBidi" w:cstheme="minorBidi"/>
                <w:szCs w:val="17"/>
              </w:rPr>
            </w:pPr>
            <w:del w:id="1246" w:author="Author">
              <w:r w:rsidRPr="00B85628">
                <w:rPr>
                  <w:rFonts w:asciiTheme="minorBidi" w:eastAsia="Times New Roman" w:hAnsiTheme="minorBidi" w:cstheme="minorBidi"/>
                  <w:szCs w:val="17"/>
                </w:rPr>
                <w:delText xml:space="preserve">If a resource is deleted successfully, </w:delText>
              </w:r>
              <w:r w:rsidRPr="00E47331">
                <w:rPr>
                  <w:rFonts w:ascii="Courier New" w:eastAsia="Times New Roman" w:hAnsi="Courier New" w:cs="Courier New"/>
                  <w:szCs w:val="17"/>
                </w:rPr>
                <w:delText>DELETE</w:delText>
              </w:r>
              <w:r w:rsidRPr="00B85628">
                <w:rPr>
                  <w:rFonts w:asciiTheme="minorBidi" w:eastAsia="Times New Roman" w:hAnsiTheme="minorBidi" w:cstheme="minorBidi"/>
                  <w:szCs w:val="17"/>
                </w:rPr>
                <w:delText xml:space="preserve"> MUST return the status “</w:delText>
              </w:r>
              <w:r w:rsidRPr="00E47331">
                <w:rPr>
                  <w:rFonts w:ascii="Courier New" w:eastAsia="Times New Roman" w:hAnsi="Courier New" w:cs="Courier New"/>
                  <w:szCs w:val="17"/>
                </w:rPr>
                <w:delText>200 OK</w:delText>
              </w:r>
              <w:r w:rsidRPr="00B85628">
                <w:rPr>
                  <w:rFonts w:asciiTheme="minorBidi" w:eastAsia="Times New Roman" w:hAnsiTheme="minorBidi" w:cstheme="minorBidi"/>
                  <w:szCs w:val="17"/>
                </w:rPr>
                <w:delText>” if the deleted resource is returned or “</w:delText>
              </w:r>
              <w:r w:rsidRPr="00E47331">
                <w:rPr>
                  <w:rFonts w:ascii="Courier New" w:eastAsia="Times New Roman" w:hAnsi="Courier New" w:cs="Courier New"/>
                  <w:szCs w:val="17"/>
                </w:rPr>
                <w:delText>204 No Content</w:delText>
              </w:r>
              <w:r w:rsidRPr="00B85628">
                <w:rPr>
                  <w:rFonts w:asciiTheme="minorBidi" w:eastAsia="Times New Roman" w:hAnsiTheme="minorBidi" w:cstheme="minorBidi"/>
                  <w:szCs w:val="17"/>
                </w:rPr>
                <w:delText>” if it is not returned.</w:delText>
              </w:r>
            </w:del>
          </w:p>
        </w:tc>
        <w:tc>
          <w:tcPr>
            <w:tcW w:w="2515" w:type="dxa"/>
          </w:tcPr>
          <w:p w14:paraId="17988F04" w14:textId="77777777" w:rsidR="005F3B68" w:rsidRPr="004211C8" w:rsidRDefault="005F3B68" w:rsidP="008745E1">
            <w:pPr>
              <w:pStyle w:val="NormalWeb"/>
              <w:spacing w:before="170" w:beforeAutospacing="0" w:after="170" w:afterAutospacing="0"/>
              <w:rPr>
                <w:del w:id="1247" w:author="Author"/>
                <w:rFonts w:asciiTheme="minorBidi" w:hAnsiTheme="minorBidi" w:cstheme="minorBidi"/>
                <w:szCs w:val="17"/>
              </w:rPr>
            </w:pPr>
            <w:del w:id="1248" w:author="Author">
              <w:r w:rsidRPr="004211C8">
                <w:rPr>
                  <w:rFonts w:asciiTheme="minorBidi" w:hAnsiTheme="minorBidi" w:cstheme="minorBidi"/>
                  <w:szCs w:val="17"/>
                </w:rPr>
                <w:delText>AJ, AX, AAJ, AAX</w:delText>
              </w:r>
            </w:del>
          </w:p>
        </w:tc>
      </w:tr>
      <w:tr w:rsidR="005F3B68" w:rsidRPr="00B67A3A" w14:paraId="3CBA318E" w14:textId="77777777" w:rsidTr="00D35BA5">
        <w:trPr>
          <w:del w:id="1249" w:author="Author"/>
        </w:trPr>
        <w:tc>
          <w:tcPr>
            <w:tcW w:w="1075" w:type="dxa"/>
          </w:tcPr>
          <w:p w14:paraId="4118A599" w14:textId="77777777" w:rsidR="005F3B68" w:rsidRPr="00B85628" w:rsidRDefault="005F3B68" w:rsidP="008745E1">
            <w:pPr>
              <w:pStyle w:val="NormalWeb"/>
              <w:spacing w:before="170" w:beforeAutospacing="0" w:after="170" w:afterAutospacing="0"/>
              <w:rPr>
                <w:del w:id="1250" w:author="Author"/>
                <w:rFonts w:asciiTheme="minorBidi" w:hAnsiTheme="minorBidi" w:cstheme="minorBidi"/>
                <w:szCs w:val="17"/>
              </w:rPr>
            </w:pPr>
            <w:del w:id="1251" w:author="Author">
              <w:r w:rsidRPr="00B85628">
                <w:rPr>
                  <w:rFonts w:asciiTheme="minorBidi" w:hAnsiTheme="minorBidi" w:cstheme="minorBidi"/>
                  <w:szCs w:val="17"/>
                </w:rPr>
                <w:delText>[</w:delText>
              </w:r>
              <w:r w:rsidRPr="00B85628">
                <w:rPr>
                  <w:rFonts w:asciiTheme="minorBidi" w:eastAsia="Times New Roman" w:hAnsiTheme="minorBidi" w:cstheme="minorBidi"/>
                  <w:szCs w:val="17"/>
                </w:rPr>
                <w:delText>RSG-53]</w:delText>
              </w:r>
            </w:del>
          </w:p>
        </w:tc>
        <w:tc>
          <w:tcPr>
            <w:tcW w:w="5670" w:type="dxa"/>
          </w:tcPr>
          <w:p w14:paraId="6995C635" w14:textId="77777777" w:rsidR="005F3B68" w:rsidRPr="00B85628" w:rsidRDefault="005F3B68" w:rsidP="008745E1">
            <w:pPr>
              <w:pStyle w:val="NormalWeb"/>
              <w:spacing w:before="170" w:beforeAutospacing="0" w:after="170" w:afterAutospacing="0" w:line="276" w:lineRule="auto"/>
              <w:rPr>
                <w:del w:id="1252" w:author="Author"/>
                <w:rFonts w:asciiTheme="minorBidi" w:eastAsia="Times New Roman" w:hAnsiTheme="minorBidi" w:cstheme="minorBidi"/>
                <w:szCs w:val="17"/>
              </w:rPr>
            </w:pPr>
            <w:del w:id="1253" w:author="Author">
              <w:r w:rsidRPr="00B85628">
                <w:rPr>
                  <w:rFonts w:asciiTheme="minorBidi" w:eastAsia="Times New Roman" w:hAnsiTheme="minorBidi" w:cstheme="minorBidi"/>
                  <w:szCs w:val="17"/>
                </w:rPr>
                <w:delText xml:space="preserve">The final recipient is either the origin server or the first proxy or gateway to receive a Max-Forwards value of zero in the request. A </w:delText>
              </w:r>
              <w:r w:rsidRPr="00E47331">
                <w:rPr>
                  <w:rFonts w:ascii="Courier New" w:eastAsia="Times New Roman" w:hAnsi="Courier New" w:cs="Courier New"/>
                  <w:szCs w:val="17"/>
                </w:rPr>
                <w:delText>TRACE</w:delText>
              </w:r>
              <w:r w:rsidRPr="00B85628">
                <w:rPr>
                  <w:rFonts w:asciiTheme="minorBidi" w:eastAsia="Times New Roman" w:hAnsiTheme="minorBidi" w:cstheme="minorBidi"/>
                  <w:szCs w:val="17"/>
                </w:rPr>
                <w:delText xml:space="preserve"> request MUST NOT include a body.</w:delText>
              </w:r>
            </w:del>
          </w:p>
        </w:tc>
        <w:tc>
          <w:tcPr>
            <w:tcW w:w="2515" w:type="dxa"/>
          </w:tcPr>
          <w:p w14:paraId="31E1C11D" w14:textId="77777777" w:rsidR="005F3B68" w:rsidRPr="004211C8" w:rsidRDefault="005F3B68" w:rsidP="008745E1">
            <w:pPr>
              <w:pStyle w:val="NormalWeb"/>
              <w:spacing w:before="170" w:beforeAutospacing="0" w:after="170" w:afterAutospacing="0"/>
              <w:rPr>
                <w:del w:id="1254" w:author="Author"/>
                <w:rFonts w:asciiTheme="minorBidi" w:hAnsiTheme="minorBidi" w:cstheme="minorBidi"/>
                <w:szCs w:val="17"/>
              </w:rPr>
            </w:pPr>
            <w:del w:id="1255" w:author="Author">
              <w:r w:rsidRPr="004211C8">
                <w:rPr>
                  <w:rFonts w:asciiTheme="minorBidi" w:hAnsiTheme="minorBidi" w:cstheme="minorBidi"/>
                  <w:szCs w:val="17"/>
                </w:rPr>
                <w:delText>AJ, AX, AAJ, AAX</w:delText>
              </w:r>
            </w:del>
          </w:p>
        </w:tc>
      </w:tr>
      <w:tr w:rsidR="005F3B68" w:rsidRPr="00B67A3A" w14:paraId="784FE736" w14:textId="77777777" w:rsidTr="00D35BA5">
        <w:trPr>
          <w:del w:id="1256" w:author="Author"/>
        </w:trPr>
        <w:tc>
          <w:tcPr>
            <w:tcW w:w="1075" w:type="dxa"/>
          </w:tcPr>
          <w:p w14:paraId="4E0BDB05" w14:textId="77777777" w:rsidR="005F3B68" w:rsidRPr="00B85628" w:rsidRDefault="005F3B68" w:rsidP="008745E1">
            <w:pPr>
              <w:pStyle w:val="NormalWeb"/>
              <w:spacing w:before="170" w:beforeAutospacing="0" w:after="170" w:afterAutospacing="0"/>
              <w:rPr>
                <w:del w:id="1257" w:author="Author"/>
                <w:rFonts w:asciiTheme="minorBidi" w:hAnsiTheme="minorBidi" w:cstheme="minorBidi"/>
                <w:szCs w:val="17"/>
              </w:rPr>
            </w:pPr>
            <w:del w:id="1258" w:author="Author">
              <w:r w:rsidRPr="00B85628">
                <w:rPr>
                  <w:rFonts w:asciiTheme="minorBidi" w:hAnsiTheme="minorBidi" w:cstheme="minorBidi"/>
                  <w:szCs w:val="17"/>
                </w:rPr>
                <w:delText>[</w:delText>
              </w:r>
              <w:r w:rsidRPr="00B85628">
                <w:rPr>
                  <w:rFonts w:asciiTheme="minorBidi" w:eastAsia="Times New Roman" w:hAnsiTheme="minorBidi" w:cstheme="minorBidi"/>
                  <w:szCs w:val="17"/>
                </w:rPr>
                <w:delText>RSG</w:delText>
              </w:r>
              <w:r w:rsidRPr="00B85628">
                <w:rPr>
                  <w:rFonts w:asciiTheme="minorBidi" w:hAnsiTheme="minorBidi" w:cstheme="minorBidi"/>
                  <w:szCs w:val="17"/>
                </w:rPr>
                <w:delText>-54]</w:delText>
              </w:r>
            </w:del>
          </w:p>
        </w:tc>
        <w:tc>
          <w:tcPr>
            <w:tcW w:w="5670" w:type="dxa"/>
          </w:tcPr>
          <w:p w14:paraId="37DE1EC4" w14:textId="77777777" w:rsidR="005F3B68" w:rsidRPr="00B85628" w:rsidRDefault="005F3B68" w:rsidP="008745E1">
            <w:pPr>
              <w:pStyle w:val="NormalWeb"/>
              <w:spacing w:before="170" w:beforeAutospacing="0" w:after="170" w:afterAutospacing="0" w:line="276" w:lineRule="auto"/>
              <w:rPr>
                <w:del w:id="1259" w:author="Author"/>
                <w:rFonts w:asciiTheme="minorBidi" w:hAnsiTheme="minorBidi" w:cstheme="minorBidi"/>
                <w:szCs w:val="17"/>
              </w:rPr>
            </w:pPr>
            <w:del w:id="1260" w:author="Author">
              <w:r w:rsidRPr="00B85628">
                <w:rPr>
                  <w:rFonts w:asciiTheme="minorBidi" w:hAnsiTheme="minorBidi" w:cstheme="minorBidi"/>
                  <w:szCs w:val="17"/>
                </w:rPr>
                <w:delText xml:space="preserve">A </w:delText>
              </w:r>
              <w:r w:rsidRPr="00E47331">
                <w:rPr>
                  <w:rFonts w:ascii="Courier New" w:eastAsia="Times New Roman" w:hAnsi="Courier New" w:cs="Courier New"/>
                  <w:szCs w:val="17"/>
                </w:rPr>
                <w:delText>TRACE</w:delText>
              </w:r>
              <w:r w:rsidRPr="00B85628">
                <w:rPr>
                  <w:rFonts w:asciiTheme="minorBidi" w:hAnsiTheme="minorBidi" w:cstheme="minorBidi"/>
                  <w:szCs w:val="17"/>
                </w:rPr>
                <w:delText xml:space="preserve"> request MUST NOT be idempotent.</w:delText>
              </w:r>
            </w:del>
          </w:p>
        </w:tc>
        <w:tc>
          <w:tcPr>
            <w:tcW w:w="2515" w:type="dxa"/>
          </w:tcPr>
          <w:p w14:paraId="5F4F17C6" w14:textId="77777777" w:rsidR="005F3B68" w:rsidRPr="004211C8" w:rsidRDefault="005F3B68" w:rsidP="008745E1">
            <w:pPr>
              <w:pStyle w:val="NormalWeb"/>
              <w:spacing w:before="170" w:beforeAutospacing="0" w:after="170" w:afterAutospacing="0"/>
              <w:rPr>
                <w:del w:id="1261" w:author="Author"/>
                <w:rFonts w:asciiTheme="minorBidi" w:hAnsiTheme="minorBidi" w:cstheme="minorBidi"/>
                <w:szCs w:val="17"/>
              </w:rPr>
            </w:pPr>
            <w:del w:id="1262" w:author="Author">
              <w:r w:rsidRPr="004211C8">
                <w:rPr>
                  <w:rFonts w:asciiTheme="minorBidi" w:hAnsiTheme="minorBidi" w:cstheme="minorBidi"/>
                  <w:szCs w:val="17"/>
                </w:rPr>
                <w:delText>AJ, AX, AAJ, AAX</w:delText>
              </w:r>
            </w:del>
          </w:p>
        </w:tc>
      </w:tr>
      <w:tr w:rsidR="005F3B68" w:rsidRPr="00B67A3A" w14:paraId="2A226C44" w14:textId="77777777" w:rsidTr="00D35BA5">
        <w:trPr>
          <w:del w:id="1263" w:author="Author"/>
        </w:trPr>
        <w:tc>
          <w:tcPr>
            <w:tcW w:w="1075" w:type="dxa"/>
          </w:tcPr>
          <w:p w14:paraId="2C65EC1E" w14:textId="77777777" w:rsidR="005F3B68" w:rsidRPr="00B85628" w:rsidRDefault="005F3B68" w:rsidP="008745E1">
            <w:pPr>
              <w:pStyle w:val="NormalWeb"/>
              <w:spacing w:before="170" w:beforeAutospacing="0" w:after="170" w:afterAutospacing="0"/>
              <w:rPr>
                <w:del w:id="1264" w:author="Author"/>
                <w:rFonts w:asciiTheme="minorBidi" w:hAnsiTheme="minorBidi" w:cstheme="minorBidi"/>
                <w:szCs w:val="17"/>
              </w:rPr>
            </w:pPr>
            <w:del w:id="1265" w:author="Author">
              <w:r w:rsidRPr="00B85628">
                <w:rPr>
                  <w:rFonts w:asciiTheme="minorBidi" w:hAnsiTheme="minorBidi" w:cstheme="minorBidi"/>
                  <w:szCs w:val="17"/>
                </w:rPr>
                <w:delText>[</w:delText>
              </w:r>
              <w:r w:rsidRPr="00B85628">
                <w:rPr>
                  <w:rFonts w:asciiTheme="minorBidi" w:eastAsia="Times New Roman" w:hAnsiTheme="minorBidi" w:cstheme="minorBidi"/>
                  <w:szCs w:val="17"/>
                </w:rPr>
                <w:delText>RSG</w:delText>
              </w:r>
              <w:r w:rsidRPr="00B85628">
                <w:rPr>
                  <w:rFonts w:asciiTheme="minorBidi" w:hAnsiTheme="minorBidi" w:cstheme="minorBidi"/>
                  <w:szCs w:val="17"/>
                </w:rPr>
                <w:delText>-55]</w:delText>
              </w:r>
            </w:del>
          </w:p>
        </w:tc>
        <w:tc>
          <w:tcPr>
            <w:tcW w:w="5670" w:type="dxa"/>
          </w:tcPr>
          <w:p w14:paraId="5D200B25" w14:textId="77777777" w:rsidR="005F3B68" w:rsidRPr="00B85628" w:rsidRDefault="005F3B68" w:rsidP="008745E1">
            <w:pPr>
              <w:pStyle w:val="NormalWeb"/>
              <w:spacing w:before="170" w:beforeAutospacing="0" w:after="170" w:afterAutospacing="0" w:line="276" w:lineRule="auto"/>
              <w:rPr>
                <w:del w:id="1266" w:author="Author"/>
                <w:rFonts w:asciiTheme="minorBidi" w:hAnsiTheme="minorBidi" w:cstheme="minorBidi"/>
                <w:szCs w:val="17"/>
              </w:rPr>
            </w:pPr>
            <w:del w:id="1267" w:author="Author">
              <w:r w:rsidRPr="00B85628">
                <w:rPr>
                  <w:rFonts w:asciiTheme="minorBidi" w:hAnsiTheme="minorBidi" w:cstheme="minorBidi"/>
                  <w:szCs w:val="17"/>
                </w:rPr>
                <w:delText xml:space="preserve">The value of the </w:delText>
              </w:r>
              <w:r w:rsidRPr="00E47331">
                <w:rPr>
                  <w:rFonts w:ascii="Courier New" w:eastAsia="Times New Roman" w:hAnsi="Courier New" w:cs="Courier New"/>
                  <w:szCs w:val="17"/>
                </w:rPr>
                <w:delText>Via</w:delText>
              </w:r>
              <w:r w:rsidRPr="00B85628">
                <w:rPr>
                  <w:rFonts w:asciiTheme="minorBidi" w:hAnsiTheme="minorBidi" w:cstheme="minorBidi"/>
                  <w:szCs w:val="17"/>
                </w:rPr>
                <w:delText xml:space="preserve"> HTTP header field MUST act to track the request chain. </w:delText>
              </w:r>
            </w:del>
          </w:p>
        </w:tc>
        <w:tc>
          <w:tcPr>
            <w:tcW w:w="2515" w:type="dxa"/>
          </w:tcPr>
          <w:p w14:paraId="315878E3" w14:textId="77777777" w:rsidR="005F3B68" w:rsidRPr="004211C8" w:rsidRDefault="005F3B68" w:rsidP="008745E1">
            <w:pPr>
              <w:pStyle w:val="NormalWeb"/>
              <w:spacing w:before="170" w:beforeAutospacing="0" w:after="170" w:afterAutospacing="0"/>
              <w:rPr>
                <w:del w:id="1268" w:author="Author"/>
                <w:rFonts w:asciiTheme="minorBidi" w:hAnsiTheme="minorBidi" w:cstheme="minorBidi"/>
                <w:szCs w:val="17"/>
              </w:rPr>
            </w:pPr>
            <w:del w:id="1269" w:author="Author">
              <w:r w:rsidRPr="004211C8">
                <w:rPr>
                  <w:rFonts w:asciiTheme="minorBidi" w:hAnsiTheme="minorBidi" w:cstheme="minorBidi"/>
                  <w:szCs w:val="17"/>
                </w:rPr>
                <w:delText>AJ, AX, AAJ, AAX</w:delText>
              </w:r>
            </w:del>
          </w:p>
        </w:tc>
      </w:tr>
      <w:tr w:rsidR="005F3B68" w:rsidRPr="00B67A3A" w14:paraId="2C9F8B15" w14:textId="77777777" w:rsidTr="00D35BA5">
        <w:trPr>
          <w:del w:id="1270" w:author="Author"/>
        </w:trPr>
        <w:tc>
          <w:tcPr>
            <w:tcW w:w="1075" w:type="dxa"/>
          </w:tcPr>
          <w:p w14:paraId="05A03157" w14:textId="77777777" w:rsidR="005F3B68" w:rsidRPr="00B85628" w:rsidRDefault="005F3B68" w:rsidP="008745E1">
            <w:pPr>
              <w:pStyle w:val="NormalWeb"/>
              <w:spacing w:before="170" w:beforeAutospacing="0" w:after="170" w:afterAutospacing="0"/>
              <w:rPr>
                <w:del w:id="1271" w:author="Author"/>
                <w:rFonts w:asciiTheme="minorBidi" w:hAnsiTheme="minorBidi" w:cstheme="minorBidi"/>
                <w:szCs w:val="17"/>
              </w:rPr>
            </w:pPr>
            <w:del w:id="1272" w:author="Author">
              <w:r w:rsidRPr="00B85628">
                <w:rPr>
                  <w:rFonts w:asciiTheme="minorBidi" w:hAnsiTheme="minorBidi" w:cstheme="minorBidi"/>
                  <w:szCs w:val="17"/>
                </w:rPr>
                <w:delText>[</w:delText>
              </w:r>
              <w:r w:rsidRPr="00B85628">
                <w:rPr>
                  <w:rFonts w:asciiTheme="minorBidi" w:eastAsia="Times New Roman" w:hAnsiTheme="minorBidi" w:cstheme="minorBidi"/>
                  <w:szCs w:val="17"/>
                </w:rPr>
                <w:delText>RSG</w:delText>
              </w:r>
              <w:r w:rsidRPr="00B85628">
                <w:rPr>
                  <w:rFonts w:asciiTheme="minorBidi" w:hAnsiTheme="minorBidi" w:cstheme="minorBidi"/>
                  <w:szCs w:val="17"/>
                </w:rPr>
                <w:delText>-56]</w:delText>
              </w:r>
            </w:del>
          </w:p>
        </w:tc>
        <w:tc>
          <w:tcPr>
            <w:tcW w:w="5670" w:type="dxa"/>
          </w:tcPr>
          <w:p w14:paraId="6D9198C4" w14:textId="77777777" w:rsidR="005F3B68" w:rsidRPr="00B85628" w:rsidRDefault="005F3B68" w:rsidP="008745E1">
            <w:pPr>
              <w:pStyle w:val="NormalWeb"/>
              <w:spacing w:before="170" w:beforeAutospacing="0" w:after="170" w:afterAutospacing="0" w:line="276" w:lineRule="auto"/>
              <w:rPr>
                <w:del w:id="1273" w:author="Author"/>
                <w:rFonts w:asciiTheme="minorBidi" w:hAnsiTheme="minorBidi" w:cstheme="minorBidi"/>
                <w:szCs w:val="17"/>
              </w:rPr>
            </w:pPr>
            <w:del w:id="1274" w:author="Author">
              <w:r w:rsidRPr="00B85628">
                <w:rPr>
                  <w:rFonts w:asciiTheme="minorBidi" w:hAnsiTheme="minorBidi" w:cstheme="minorBidi"/>
                  <w:szCs w:val="17"/>
                </w:rPr>
                <w:delText>The Max-Forwards HTTP header field MUST be used to allow the client to limit the length of the request chain.</w:delText>
              </w:r>
            </w:del>
          </w:p>
        </w:tc>
        <w:tc>
          <w:tcPr>
            <w:tcW w:w="2515" w:type="dxa"/>
          </w:tcPr>
          <w:p w14:paraId="059E7FF5" w14:textId="77777777" w:rsidR="005F3B68" w:rsidRPr="004211C8" w:rsidRDefault="005F3B68" w:rsidP="008745E1">
            <w:pPr>
              <w:pStyle w:val="NormalWeb"/>
              <w:spacing w:before="170" w:beforeAutospacing="0" w:after="170" w:afterAutospacing="0"/>
              <w:rPr>
                <w:del w:id="1275" w:author="Author"/>
                <w:rFonts w:asciiTheme="minorBidi" w:hAnsiTheme="minorBidi" w:cstheme="minorBidi"/>
                <w:szCs w:val="17"/>
              </w:rPr>
            </w:pPr>
            <w:del w:id="1276" w:author="Author">
              <w:r w:rsidRPr="004211C8">
                <w:rPr>
                  <w:rFonts w:asciiTheme="minorBidi" w:hAnsiTheme="minorBidi" w:cstheme="minorBidi"/>
                  <w:szCs w:val="17"/>
                </w:rPr>
                <w:delText>AJ, AX, AAJ, AAX</w:delText>
              </w:r>
            </w:del>
          </w:p>
        </w:tc>
      </w:tr>
      <w:tr w:rsidR="005F3B68" w:rsidRPr="00B67A3A" w14:paraId="614B412D" w14:textId="77777777" w:rsidTr="00D35BA5">
        <w:trPr>
          <w:del w:id="1277" w:author="Author"/>
        </w:trPr>
        <w:tc>
          <w:tcPr>
            <w:tcW w:w="1075" w:type="dxa"/>
          </w:tcPr>
          <w:p w14:paraId="7FA77D7E" w14:textId="77777777" w:rsidR="005F3B68" w:rsidRPr="00B85628" w:rsidRDefault="005F3B68" w:rsidP="008745E1">
            <w:pPr>
              <w:pStyle w:val="NormalWeb"/>
              <w:spacing w:before="170" w:beforeAutospacing="0" w:after="170" w:afterAutospacing="0"/>
              <w:rPr>
                <w:del w:id="1278" w:author="Author"/>
                <w:rFonts w:asciiTheme="minorBidi" w:hAnsiTheme="minorBidi" w:cstheme="minorBidi"/>
                <w:szCs w:val="17"/>
              </w:rPr>
            </w:pPr>
            <w:del w:id="1279" w:author="Author">
              <w:r w:rsidRPr="00B85628">
                <w:rPr>
                  <w:rFonts w:asciiTheme="minorBidi" w:hAnsiTheme="minorBidi" w:cstheme="minorBidi"/>
                  <w:szCs w:val="17"/>
                </w:rPr>
                <w:delText>[</w:delText>
              </w:r>
              <w:r w:rsidRPr="00B85628">
                <w:rPr>
                  <w:rFonts w:asciiTheme="minorBidi" w:eastAsia="Times New Roman" w:hAnsiTheme="minorBidi" w:cstheme="minorBidi"/>
                  <w:szCs w:val="17"/>
                </w:rPr>
                <w:delText>RSG</w:delText>
              </w:r>
              <w:r w:rsidRPr="00B85628">
                <w:rPr>
                  <w:rFonts w:asciiTheme="minorBidi" w:hAnsiTheme="minorBidi" w:cstheme="minorBidi"/>
                  <w:szCs w:val="17"/>
                </w:rPr>
                <w:delText>-58]</w:delText>
              </w:r>
            </w:del>
          </w:p>
        </w:tc>
        <w:tc>
          <w:tcPr>
            <w:tcW w:w="5670" w:type="dxa"/>
          </w:tcPr>
          <w:p w14:paraId="578634F2" w14:textId="77777777" w:rsidR="005F3B68" w:rsidRPr="00B85628" w:rsidRDefault="005F3B68" w:rsidP="008745E1">
            <w:pPr>
              <w:pStyle w:val="NormalWeb"/>
              <w:spacing w:before="170" w:beforeAutospacing="0" w:after="170" w:afterAutospacing="0" w:line="276" w:lineRule="auto"/>
              <w:rPr>
                <w:del w:id="1280" w:author="Author"/>
                <w:rFonts w:asciiTheme="minorBidi" w:hAnsiTheme="minorBidi" w:cstheme="minorBidi"/>
                <w:szCs w:val="17"/>
              </w:rPr>
            </w:pPr>
            <w:del w:id="1281" w:author="Author">
              <w:r w:rsidRPr="00B85628">
                <w:rPr>
                  <w:rFonts w:asciiTheme="minorBidi" w:hAnsiTheme="minorBidi" w:cstheme="minorBidi"/>
                  <w:szCs w:val="17"/>
                </w:rPr>
                <w:delText xml:space="preserve">Responses to </w:delText>
              </w:r>
              <w:r w:rsidRPr="00E47331">
                <w:rPr>
                  <w:rFonts w:ascii="Courier New" w:eastAsia="Times New Roman" w:hAnsi="Courier New" w:cs="Courier New"/>
                  <w:szCs w:val="17"/>
                </w:rPr>
                <w:delText>TRACE</w:delText>
              </w:r>
              <w:r w:rsidRPr="00B85628">
                <w:rPr>
                  <w:rFonts w:asciiTheme="minorBidi" w:hAnsiTheme="minorBidi" w:cstheme="minorBidi"/>
                  <w:szCs w:val="17"/>
                </w:rPr>
                <w:delText xml:space="preserve"> MUST NOT be cached.</w:delText>
              </w:r>
            </w:del>
          </w:p>
        </w:tc>
        <w:tc>
          <w:tcPr>
            <w:tcW w:w="2515" w:type="dxa"/>
          </w:tcPr>
          <w:p w14:paraId="52AA1097" w14:textId="77777777" w:rsidR="005F3B68" w:rsidRPr="004211C8" w:rsidRDefault="005F3B68" w:rsidP="008745E1">
            <w:pPr>
              <w:pStyle w:val="NormalWeb"/>
              <w:spacing w:before="170" w:beforeAutospacing="0" w:after="170" w:afterAutospacing="0"/>
              <w:rPr>
                <w:del w:id="1282" w:author="Author"/>
                <w:rFonts w:asciiTheme="minorBidi" w:hAnsiTheme="minorBidi" w:cstheme="minorBidi"/>
                <w:szCs w:val="17"/>
              </w:rPr>
            </w:pPr>
            <w:del w:id="1283" w:author="Author">
              <w:r w:rsidRPr="004211C8">
                <w:rPr>
                  <w:rFonts w:asciiTheme="minorBidi" w:hAnsiTheme="minorBidi" w:cstheme="minorBidi"/>
                  <w:szCs w:val="17"/>
                </w:rPr>
                <w:delText>AJ, AX, AAJ, AAX</w:delText>
              </w:r>
            </w:del>
          </w:p>
        </w:tc>
      </w:tr>
      <w:tr w:rsidR="005F3B68" w:rsidRPr="00B67A3A" w14:paraId="6F4F1027" w14:textId="77777777" w:rsidTr="00D35BA5">
        <w:trPr>
          <w:del w:id="1284" w:author="Author"/>
        </w:trPr>
        <w:tc>
          <w:tcPr>
            <w:tcW w:w="1075" w:type="dxa"/>
          </w:tcPr>
          <w:p w14:paraId="1F1050C3" w14:textId="77777777" w:rsidR="005F3B68" w:rsidRPr="00B85628" w:rsidRDefault="005F3B68" w:rsidP="008745E1">
            <w:pPr>
              <w:pStyle w:val="NormalWeb"/>
              <w:spacing w:before="170" w:beforeAutospacing="0" w:after="170" w:afterAutospacing="0"/>
              <w:rPr>
                <w:del w:id="1285" w:author="Author"/>
                <w:rFonts w:asciiTheme="minorBidi" w:hAnsiTheme="minorBidi" w:cstheme="minorBidi"/>
                <w:szCs w:val="17"/>
              </w:rPr>
            </w:pPr>
            <w:del w:id="1286" w:author="Author">
              <w:r w:rsidRPr="00B85628">
                <w:rPr>
                  <w:rFonts w:asciiTheme="minorBidi" w:eastAsia="Times New Roman" w:hAnsiTheme="minorBidi" w:cstheme="minorBidi"/>
                  <w:szCs w:val="17"/>
                </w:rPr>
                <w:delText>[RSG-60]</w:delText>
              </w:r>
            </w:del>
          </w:p>
        </w:tc>
        <w:tc>
          <w:tcPr>
            <w:tcW w:w="5670" w:type="dxa"/>
          </w:tcPr>
          <w:p w14:paraId="4FF71484" w14:textId="77777777" w:rsidR="005F3B68" w:rsidRPr="00B85628" w:rsidRDefault="005F3B68" w:rsidP="008745E1">
            <w:pPr>
              <w:pStyle w:val="NormalWeb"/>
              <w:spacing w:before="170" w:beforeAutospacing="0" w:after="170" w:afterAutospacing="0" w:line="276" w:lineRule="auto"/>
              <w:rPr>
                <w:del w:id="1287" w:author="Author"/>
                <w:rFonts w:asciiTheme="minorBidi" w:eastAsia="Times New Roman" w:hAnsiTheme="minorBidi" w:cstheme="minorBidi"/>
                <w:szCs w:val="17"/>
              </w:rPr>
            </w:pPr>
            <w:del w:id="1288" w:author="Author">
              <w:r w:rsidRPr="00B85628">
                <w:rPr>
                  <w:rFonts w:asciiTheme="minorBidi" w:eastAsia="Times New Roman" w:hAnsiTheme="minorBidi" w:cstheme="minorBidi"/>
                  <w:szCs w:val="17"/>
                </w:rPr>
                <w:delText xml:space="preserve">An </w:delText>
              </w:r>
              <w:r w:rsidRPr="00E47331">
                <w:rPr>
                  <w:rFonts w:ascii="Courier New" w:eastAsia="Times New Roman" w:hAnsi="Courier New" w:cs="Courier New"/>
                  <w:szCs w:val="17"/>
                </w:rPr>
                <w:delText>OPTIONS</w:delText>
              </w:r>
              <w:r w:rsidRPr="00B85628">
                <w:rPr>
                  <w:rFonts w:asciiTheme="minorBidi" w:eastAsia="Times New Roman" w:hAnsiTheme="minorBidi" w:cstheme="minorBidi"/>
                  <w:szCs w:val="17"/>
                </w:rPr>
                <w:delText xml:space="preserve"> request MUST be idempotent.</w:delText>
              </w:r>
            </w:del>
          </w:p>
        </w:tc>
        <w:tc>
          <w:tcPr>
            <w:tcW w:w="2515" w:type="dxa"/>
          </w:tcPr>
          <w:p w14:paraId="54DAF753" w14:textId="77777777" w:rsidR="005F3B68" w:rsidRPr="004211C8" w:rsidRDefault="005F3B68" w:rsidP="008745E1">
            <w:pPr>
              <w:pStyle w:val="NormalWeb"/>
              <w:spacing w:before="170" w:beforeAutospacing="0" w:after="170" w:afterAutospacing="0"/>
              <w:rPr>
                <w:del w:id="1289" w:author="Author"/>
                <w:rFonts w:asciiTheme="minorBidi" w:hAnsiTheme="minorBidi" w:cstheme="minorBidi"/>
                <w:szCs w:val="17"/>
              </w:rPr>
            </w:pPr>
            <w:del w:id="1290" w:author="Author">
              <w:r w:rsidRPr="004211C8">
                <w:rPr>
                  <w:rFonts w:asciiTheme="minorBidi" w:hAnsiTheme="minorBidi" w:cstheme="minorBidi"/>
                  <w:szCs w:val="17"/>
                </w:rPr>
                <w:delText>AJ, AX, AAJ, AAX</w:delText>
              </w:r>
            </w:del>
          </w:p>
        </w:tc>
      </w:tr>
      <w:tr w:rsidR="005F3B68" w:rsidRPr="00B67A3A" w14:paraId="037D5817" w14:textId="77777777" w:rsidTr="00D35BA5">
        <w:trPr>
          <w:del w:id="1291" w:author="Author"/>
        </w:trPr>
        <w:tc>
          <w:tcPr>
            <w:tcW w:w="1075" w:type="dxa"/>
          </w:tcPr>
          <w:p w14:paraId="472BA2AD" w14:textId="77777777" w:rsidR="005F3B68" w:rsidRPr="00B85628" w:rsidRDefault="005F3B68" w:rsidP="008745E1">
            <w:pPr>
              <w:pStyle w:val="NormalWeb"/>
              <w:spacing w:before="170" w:beforeAutospacing="0" w:after="170" w:afterAutospacing="0"/>
              <w:rPr>
                <w:del w:id="1292" w:author="Author"/>
                <w:rFonts w:asciiTheme="minorBidi" w:hAnsiTheme="minorBidi" w:cstheme="minorBidi"/>
                <w:szCs w:val="17"/>
              </w:rPr>
            </w:pPr>
            <w:del w:id="1293" w:author="Author">
              <w:r w:rsidRPr="00B85628">
                <w:rPr>
                  <w:rFonts w:asciiTheme="minorBidi" w:eastAsia="Times New Roman" w:hAnsiTheme="minorBidi" w:cstheme="minorBidi"/>
                  <w:szCs w:val="17"/>
                </w:rPr>
                <w:delText>[RSG-</w:delText>
              </w:r>
              <w:r>
                <w:rPr>
                  <w:rFonts w:asciiTheme="minorBidi" w:eastAsia="Times New Roman" w:hAnsiTheme="minorBidi" w:cstheme="minorBidi"/>
                  <w:szCs w:val="17"/>
                </w:rPr>
                <w:delText>70</w:delText>
              </w:r>
              <w:r w:rsidRPr="00B85628">
                <w:rPr>
                  <w:rFonts w:asciiTheme="minorBidi" w:eastAsia="Times New Roman" w:hAnsiTheme="minorBidi" w:cstheme="minorBidi"/>
                  <w:szCs w:val="17"/>
                </w:rPr>
                <w:delText>]</w:delText>
              </w:r>
            </w:del>
          </w:p>
        </w:tc>
        <w:tc>
          <w:tcPr>
            <w:tcW w:w="5670" w:type="dxa"/>
          </w:tcPr>
          <w:p w14:paraId="700CA016" w14:textId="77777777" w:rsidR="005F3B68" w:rsidRPr="00B85628" w:rsidRDefault="005F3B68" w:rsidP="008745E1">
            <w:pPr>
              <w:spacing w:line="276" w:lineRule="auto"/>
              <w:rPr>
                <w:del w:id="1294" w:author="Author"/>
                <w:rFonts w:asciiTheme="minorBidi" w:eastAsia="Times New Roman" w:hAnsiTheme="minorBidi" w:cstheme="minorBidi"/>
                <w:szCs w:val="17"/>
              </w:rPr>
            </w:pPr>
            <w:del w:id="1295" w:author="Author">
              <w:r w:rsidRPr="00B85628">
                <w:rPr>
                  <w:rFonts w:asciiTheme="minorBidi" w:eastAsia="Times New Roman" w:hAnsiTheme="minorBidi" w:cstheme="minorBidi"/>
                  <w:szCs w:val="17"/>
                </w:rPr>
                <w:delText>A Web API MUST use query parameters to implement pagination. </w:delText>
              </w:r>
            </w:del>
          </w:p>
        </w:tc>
        <w:tc>
          <w:tcPr>
            <w:tcW w:w="2515" w:type="dxa"/>
          </w:tcPr>
          <w:p w14:paraId="2F6652A5" w14:textId="77777777" w:rsidR="005F3B68" w:rsidRPr="004211C8" w:rsidRDefault="005F3B68" w:rsidP="008745E1">
            <w:pPr>
              <w:pStyle w:val="NormalWeb"/>
              <w:spacing w:before="170" w:beforeAutospacing="0" w:after="170" w:afterAutospacing="0"/>
              <w:rPr>
                <w:del w:id="1296" w:author="Author"/>
                <w:rFonts w:asciiTheme="minorBidi" w:hAnsiTheme="minorBidi" w:cstheme="minorBidi"/>
                <w:szCs w:val="17"/>
              </w:rPr>
            </w:pPr>
            <w:del w:id="1297" w:author="Author">
              <w:r w:rsidRPr="004211C8">
                <w:rPr>
                  <w:rFonts w:asciiTheme="minorBidi" w:hAnsiTheme="minorBidi" w:cstheme="minorBidi"/>
                  <w:szCs w:val="17"/>
                </w:rPr>
                <w:delText>AJ, AX, AAJ, AAX</w:delText>
              </w:r>
            </w:del>
          </w:p>
        </w:tc>
      </w:tr>
      <w:tr w:rsidR="005F3B68" w:rsidRPr="00B67A3A" w14:paraId="4FAC46CE" w14:textId="77777777" w:rsidTr="00D35BA5">
        <w:trPr>
          <w:del w:id="1298" w:author="Author"/>
        </w:trPr>
        <w:tc>
          <w:tcPr>
            <w:tcW w:w="1075" w:type="dxa"/>
          </w:tcPr>
          <w:p w14:paraId="7AA91D27" w14:textId="77777777" w:rsidR="005F3B68" w:rsidRPr="00B85628" w:rsidRDefault="005F3B68" w:rsidP="008745E1">
            <w:pPr>
              <w:pStyle w:val="NormalWeb"/>
              <w:spacing w:before="170" w:beforeAutospacing="0" w:after="170" w:afterAutospacing="0"/>
              <w:rPr>
                <w:del w:id="1299" w:author="Author"/>
                <w:rFonts w:asciiTheme="minorBidi" w:hAnsiTheme="minorBidi" w:cstheme="minorBidi"/>
                <w:szCs w:val="17"/>
              </w:rPr>
            </w:pPr>
            <w:del w:id="1300" w:author="Author">
              <w:r w:rsidRPr="00B85628">
                <w:rPr>
                  <w:rFonts w:asciiTheme="minorBidi" w:eastAsia="Times New Roman" w:hAnsiTheme="minorBidi" w:cstheme="minorBidi"/>
                  <w:szCs w:val="17"/>
                </w:rPr>
                <w:delText>[RSG-7</w:delText>
              </w:r>
              <w:r>
                <w:rPr>
                  <w:rFonts w:asciiTheme="minorBidi" w:eastAsia="Times New Roman" w:hAnsiTheme="minorBidi" w:cstheme="minorBidi"/>
                  <w:szCs w:val="17"/>
                </w:rPr>
                <w:delText>1</w:delText>
              </w:r>
              <w:r w:rsidRPr="00B85628">
                <w:rPr>
                  <w:rFonts w:asciiTheme="minorBidi" w:eastAsia="Times New Roman" w:hAnsiTheme="minorBidi" w:cstheme="minorBidi"/>
                  <w:szCs w:val="17"/>
                </w:rPr>
                <w:delText>]</w:delText>
              </w:r>
            </w:del>
          </w:p>
        </w:tc>
        <w:tc>
          <w:tcPr>
            <w:tcW w:w="5670" w:type="dxa"/>
          </w:tcPr>
          <w:p w14:paraId="44D06737" w14:textId="77777777" w:rsidR="005F3B68" w:rsidRPr="00B85628" w:rsidRDefault="005F3B68" w:rsidP="008745E1">
            <w:pPr>
              <w:spacing w:line="276" w:lineRule="auto"/>
              <w:rPr>
                <w:del w:id="1301" w:author="Author"/>
                <w:rFonts w:asciiTheme="minorBidi" w:eastAsia="Times New Roman" w:hAnsiTheme="minorBidi" w:cstheme="minorBidi"/>
                <w:szCs w:val="17"/>
              </w:rPr>
            </w:pPr>
            <w:del w:id="1302" w:author="Author">
              <w:r w:rsidRPr="00B85628">
                <w:rPr>
                  <w:rFonts w:asciiTheme="minorBidi" w:eastAsia="Times New Roman" w:hAnsiTheme="minorBidi" w:cstheme="minorBidi"/>
                  <w:szCs w:val="17"/>
                </w:rPr>
                <w:delText>A Web API MUST NOT use HTTP headers to implement pagination.</w:delText>
              </w:r>
            </w:del>
          </w:p>
        </w:tc>
        <w:tc>
          <w:tcPr>
            <w:tcW w:w="2515" w:type="dxa"/>
          </w:tcPr>
          <w:p w14:paraId="0A14812D" w14:textId="77777777" w:rsidR="005F3B68" w:rsidRPr="004211C8" w:rsidRDefault="005F3B68" w:rsidP="008745E1">
            <w:pPr>
              <w:pStyle w:val="NormalWeb"/>
              <w:spacing w:before="170" w:beforeAutospacing="0" w:after="170" w:afterAutospacing="0"/>
              <w:rPr>
                <w:del w:id="1303" w:author="Author"/>
                <w:rFonts w:asciiTheme="minorBidi" w:hAnsiTheme="minorBidi" w:cstheme="minorBidi"/>
                <w:szCs w:val="17"/>
              </w:rPr>
            </w:pPr>
            <w:del w:id="1304" w:author="Author">
              <w:r w:rsidRPr="004211C8">
                <w:rPr>
                  <w:rFonts w:asciiTheme="minorBidi" w:hAnsiTheme="minorBidi" w:cstheme="minorBidi"/>
                  <w:szCs w:val="17"/>
                </w:rPr>
                <w:delText>AJ, AX, AAJ, AAX</w:delText>
              </w:r>
            </w:del>
          </w:p>
        </w:tc>
      </w:tr>
      <w:tr w:rsidR="005F3B68" w:rsidRPr="00B67A3A" w14:paraId="465D898D" w14:textId="77777777" w:rsidTr="00D35BA5">
        <w:trPr>
          <w:del w:id="1305" w:author="Author"/>
        </w:trPr>
        <w:tc>
          <w:tcPr>
            <w:tcW w:w="1075" w:type="dxa"/>
          </w:tcPr>
          <w:p w14:paraId="1F25342A" w14:textId="77777777" w:rsidR="005F3B68" w:rsidRPr="00B85628" w:rsidRDefault="005F3B68" w:rsidP="008745E1">
            <w:pPr>
              <w:pStyle w:val="NormalWeb"/>
              <w:spacing w:before="170" w:beforeAutospacing="0" w:after="170" w:afterAutospacing="0"/>
              <w:rPr>
                <w:del w:id="1306" w:author="Author"/>
                <w:rFonts w:asciiTheme="minorBidi" w:hAnsiTheme="minorBidi" w:cstheme="minorBidi"/>
                <w:szCs w:val="17"/>
              </w:rPr>
            </w:pPr>
            <w:del w:id="1307" w:author="Author">
              <w:r w:rsidRPr="00B85628">
                <w:rPr>
                  <w:rFonts w:asciiTheme="minorBidi" w:hAnsiTheme="minorBidi" w:cstheme="minorBidi"/>
                  <w:szCs w:val="17"/>
                </w:rPr>
                <w:delText>[RSG-7</w:delText>
              </w:r>
              <w:r>
                <w:rPr>
                  <w:rFonts w:asciiTheme="minorBidi" w:hAnsiTheme="minorBidi" w:cstheme="minorBidi"/>
                  <w:szCs w:val="17"/>
                </w:rPr>
                <w:delText>5</w:delText>
              </w:r>
              <w:r w:rsidRPr="00B85628">
                <w:rPr>
                  <w:rFonts w:asciiTheme="minorBidi" w:hAnsiTheme="minorBidi" w:cstheme="minorBidi"/>
                  <w:szCs w:val="17"/>
                </w:rPr>
                <w:delText>]</w:delText>
              </w:r>
            </w:del>
          </w:p>
        </w:tc>
        <w:tc>
          <w:tcPr>
            <w:tcW w:w="5670" w:type="dxa"/>
          </w:tcPr>
          <w:p w14:paraId="714EF53D" w14:textId="77777777" w:rsidR="005F3B68" w:rsidRPr="00B85628" w:rsidRDefault="005F3B68" w:rsidP="008745E1">
            <w:pPr>
              <w:spacing w:line="276" w:lineRule="auto"/>
              <w:rPr>
                <w:del w:id="1308" w:author="Author"/>
                <w:rFonts w:asciiTheme="minorBidi" w:hAnsiTheme="minorBidi" w:cstheme="minorBidi"/>
                <w:szCs w:val="17"/>
              </w:rPr>
            </w:pPr>
            <w:del w:id="1309" w:author="Author">
              <w:r w:rsidRPr="00B85628">
                <w:rPr>
                  <w:rFonts w:asciiTheme="minorBidi" w:hAnsiTheme="minorBidi" w:cstheme="minorBidi"/>
                  <w:szCs w:val="17"/>
                </w:rPr>
                <w:delText xml:space="preserve">In order to specify a multi-attribute sorting criterion, a query parameter MUST be used. </w:delText>
              </w:r>
              <w:r w:rsidRPr="00B85628" w:rsidDel="00125866">
                <w:rPr>
                  <w:rFonts w:asciiTheme="minorBidi" w:eastAsia="Times New Roman" w:hAnsiTheme="minorBidi" w:cstheme="minorBidi"/>
                  <w:szCs w:val="17"/>
                </w:rPr>
                <w:delText>The value of this parameter is a comma-separated list of sort keys and sort directions either ‘</w:delText>
              </w:r>
              <w:r w:rsidRPr="00954718" w:rsidDel="00125866">
                <w:rPr>
                  <w:rFonts w:ascii="Courier New" w:eastAsia="Times New Roman" w:hAnsi="Courier New" w:cs="Courier New"/>
                  <w:szCs w:val="17"/>
                </w:rPr>
                <w:delText>asc</w:delText>
              </w:r>
              <w:r w:rsidRPr="00B85628" w:rsidDel="00125866">
                <w:rPr>
                  <w:rFonts w:asciiTheme="minorBidi" w:eastAsia="Times New Roman" w:hAnsiTheme="minorBidi" w:cstheme="minorBidi"/>
                  <w:szCs w:val="17"/>
                </w:rPr>
                <w:delText>’ for ascending or ‘</w:delText>
              </w:r>
              <w:r w:rsidRPr="00954718" w:rsidDel="00125866">
                <w:rPr>
                  <w:rFonts w:ascii="Courier New" w:eastAsia="Times New Roman" w:hAnsi="Courier New" w:cs="Courier New"/>
                  <w:szCs w:val="17"/>
                </w:rPr>
                <w:delText>desc</w:delText>
              </w:r>
              <w:r w:rsidRPr="00B85628" w:rsidDel="00125866">
                <w:rPr>
                  <w:rFonts w:asciiTheme="minorBidi" w:eastAsia="Times New Roman" w:hAnsiTheme="minorBidi" w:cstheme="minorBidi"/>
                  <w:szCs w:val="17"/>
                </w:rPr>
                <w:delText xml:space="preserve">’ for descending MAY be appended to each sort key, separated by the colon ‘:’ character. </w:delText>
              </w:r>
              <w:r w:rsidRPr="00B85628" w:rsidDel="00125866">
                <w:rPr>
                  <w:rFonts w:asciiTheme="minorBidi" w:hAnsiTheme="minorBidi" w:cstheme="minorBidi"/>
                  <w:szCs w:val="17"/>
                </w:rPr>
                <w:delText xml:space="preserve"> </w:delText>
              </w:r>
              <w:r w:rsidRPr="00B85628">
                <w:rPr>
                  <w:rFonts w:asciiTheme="minorBidi" w:hAnsiTheme="minorBidi" w:cstheme="minorBidi"/>
                  <w:szCs w:val="17"/>
                </w:rPr>
                <w:delText xml:space="preserve">The default direction MUST be specified by the server in case that </w:delText>
              </w:r>
              <w:r w:rsidRPr="00B85628">
                <w:rPr>
                  <w:rFonts w:asciiTheme="minorBidi" w:eastAsia="Times New Roman" w:hAnsiTheme="minorBidi" w:cstheme="minorBidi"/>
                  <w:szCs w:val="17"/>
                </w:rPr>
                <w:delText>a sort direction is not specified for a key</w:delText>
              </w:r>
              <w:r w:rsidRPr="00B85628">
                <w:rPr>
                  <w:rFonts w:asciiTheme="minorBidi" w:hAnsiTheme="minorBidi" w:cstheme="minorBidi"/>
                  <w:szCs w:val="17"/>
                </w:rPr>
                <w:delText>.</w:delText>
              </w:r>
            </w:del>
          </w:p>
        </w:tc>
        <w:tc>
          <w:tcPr>
            <w:tcW w:w="2515" w:type="dxa"/>
          </w:tcPr>
          <w:p w14:paraId="7D231806" w14:textId="77777777" w:rsidR="005F3B68" w:rsidRPr="004211C8" w:rsidRDefault="005F3B68" w:rsidP="008745E1">
            <w:pPr>
              <w:pStyle w:val="NormalWeb"/>
              <w:spacing w:before="170" w:beforeAutospacing="0" w:after="170" w:afterAutospacing="0"/>
              <w:rPr>
                <w:del w:id="1310" w:author="Author"/>
                <w:rFonts w:asciiTheme="minorBidi" w:hAnsiTheme="minorBidi" w:cstheme="minorBidi"/>
                <w:szCs w:val="17"/>
              </w:rPr>
            </w:pPr>
            <w:del w:id="1311" w:author="Author">
              <w:r w:rsidRPr="004211C8">
                <w:rPr>
                  <w:rFonts w:asciiTheme="minorBidi" w:hAnsiTheme="minorBidi" w:cstheme="minorBidi"/>
                  <w:szCs w:val="17"/>
                </w:rPr>
                <w:delText>AJ, AX, AAJ, AAX</w:delText>
              </w:r>
            </w:del>
          </w:p>
        </w:tc>
      </w:tr>
      <w:tr w:rsidR="005F3B68" w:rsidRPr="00B67A3A" w14:paraId="3B5E7A54" w14:textId="77777777" w:rsidTr="00D35BA5">
        <w:trPr>
          <w:del w:id="1312" w:author="Author"/>
        </w:trPr>
        <w:tc>
          <w:tcPr>
            <w:tcW w:w="1075" w:type="dxa"/>
          </w:tcPr>
          <w:p w14:paraId="0D72CB4E" w14:textId="77777777" w:rsidR="005F3B68" w:rsidRPr="00B85628" w:rsidRDefault="005F3B68" w:rsidP="008745E1">
            <w:pPr>
              <w:pStyle w:val="NormalWeb"/>
              <w:spacing w:before="170" w:beforeAutospacing="0" w:after="170" w:afterAutospacing="0"/>
              <w:rPr>
                <w:del w:id="1313" w:author="Author"/>
                <w:rFonts w:asciiTheme="minorBidi" w:hAnsiTheme="minorBidi" w:cstheme="minorBidi"/>
                <w:szCs w:val="17"/>
              </w:rPr>
            </w:pPr>
            <w:del w:id="1314" w:author="Author">
              <w:r w:rsidRPr="00B85628">
                <w:rPr>
                  <w:rFonts w:asciiTheme="minorBidi" w:hAnsiTheme="minorBidi" w:cstheme="minorBidi"/>
                  <w:szCs w:val="17"/>
                </w:rPr>
                <w:delText>[RSG-7</w:delText>
              </w:r>
              <w:r>
                <w:rPr>
                  <w:rFonts w:asciiTheme="minorBidi" w:hAnsiTheme="minorBidi" w:cstheme="minorBidi"/>
                  <w:szCs w:val="17"/>
                </w:rPr>
                <w:delText>6</w:delText>
              </w:r>
              <w:r w:rsidRPr="00B85628">
                <w:rPr>
                  <w:rFonts w:asciiTheme="minorBidi" w:hAnsiTheme="minorBidi" w:cstheme="minorBidi"/>
                  <w:szCs w:val="17"/>
                </w:rPr>
                <w:delText>]</w:delText>
              </w:r>
            </w:del>
          </w:p>
        </w:tc>
        <w:tc>
          <w:tcPr>
            <w:tcW w:w="5670" w:type="dxa"/>
          </w:tcPr>
          <w:p w14:paraId="07EE2417" w14:textId="77777777" w:rsidR="005F3B68" w:rsidRPr="00B85628" w:rsidRDefault="005F3B68" w:rsidP="008745E1">
            <w:pPr>
              <w:spacing w:line="276" w:lineRule="auto"/>
              <w:rPr>
                <w:del w:id="1315" w:author="Author"/>
                <w:rFonts w:asciiTheme="minorBidi" w:hAnsiTheme="minorBidi" w:cstheme="minorBidi"/>
                <w:szCs w:val="17"/>
              </w:rPr>
            </w:pPr>
            <w:del w:id="1316" w:author="Author">
              <w:r w:rsidRPr="00B85628">
                <w:rPr>
                  <w:rFonts w:asciiTheme="minorBidi" w:hAnsiTheme="minorBidi" w:cstheme="minorBidi"/>
                  <w:szCs w:val="17"/>
                </w:rPr>
                <w:delText>A Web API SHOULD return the sorting criteria in the response.</w:delText>
              </w:r>
            </w:del>
          </w:p>
        </w:tc>
        <w:tc>
          <w:tcPr>
            <w:tcW w:w="2515" w:type="dxa"/>
          </w:tcPr>
          <w:p w14:paraId="55EB3509" w14:textId="77777777" w:rsidR="005F3B68" w:rsidRPr="004211C8" w:rsidRDefault="005F3B68" w:rsidP="008745E1">
            <w:pPr>
              <w:pStyle w:val="NormalWeb"/>
              <w:spacing w:before="170" w:beforeAutospacing="0" w:after="170" w:afterAutospacing="0"/>
              <w:rPr>
                <w:del w:id="1317" w:author="Author"/>
                <w:rFonts w:asciiTheme="minorBidi" w:hAnsiTheme="minorBidi" w:cstheme="minorBidi"/>
                <w:szCs w:val="17"/>
              </w:rPr>
            </w:pPr>
            <w:del w:id="1318" w:author="Author">
              <w:r w:rsidRPr="004211C8">
                <w:rPr>
                  <w:rFonts w:asciiTheme="minorBidi" w:hAnsiTheme="minorBidi" w:cstheme="minorBidi"/>
                  <w:szCs w:val="17"/>
                </w:rPr>
                <w:delText>AJ, AX, AAJ, AAX</w:delText>
              </w:r>
            </w:del>
          </w:p>
        </w:tc>
      </w:tr>
      <w:tr w:rsidR="005F3B68" w:rsidRPr="00B67A3A" w14:paraId="70CE312E" w14:textId="77777777" w:rsidTr="00D35BA5">
        <w:trPr>
          <w:del w:id="1319" w:author="Author"/>
        </w:trPr>
        <w:tc>
          <w:tcPr>
            <w:tcW w:w="1075" w:type="dxa"/>
          </w:tcPr>
          <w:p w14:paraId="3287BD1C" w14:textId="77777777" w:rsidR="005F3B68" w:rsidRPr="00B85628" w:rsidRDefault="005F3B68" w:rsidP="008745E1">
            <w:pPr>
              <w:pStyle w:val="NormalWeb"/>
              <w:spacing w:before="170" w:beforeAutospacing="0" w:after="170" w:afterAutospacing="0"/>
              <w:rPr>
                <w:del w:id="1320" w:author="Author"/>
                <w:rFonts w:asciiTheme="minorBidi" w:hAnsiTheme="minorBidi" w:cstheme="minorBidi"/>
                <w:szCs w:val="17"/>
              </w:rPr>
            </w:pPr>
            <w:del w:id="1321" w:author="Author">
              <w:r>
                <w:rPr>
                  <w:rFonts w:asciiTheme="minorBidi" w:eastAsia="Times New Roman" w:hAnsiTheme="minorBidi" w:cstheme="minorBidi"/>
                  <w:szCs w:val="17"/>
                </w:rPr>
                <w:delText>[RSG-79</w:delText>
              </w:r>
              <w:r w:rsidRPr="00B85628">
                <w:rPr>
                  <w:rFonts w:asciiTheme="minorBidi" w:eastAsia="Times New Roman" w:hAnsiTheme="minorBidi" w:cstheme="minorBidi"/>
                  <w:szCs w:val="17"/>
                </w:rPr>
                <w:delText>]</w:delText>
              </w:r>
            </w:del>
          </w:p>
        </w:tc>
        <w:tc>
          <w:tcPr>
            <w:tcW w:w="5670" w:type="dxa"/>
          </w:tcPr>
          <w:p w14:paraId="1C6EB7C9" w14:textId="77777777" w:rsidR="005F3B68" w:rsidRPr="00B85628" w:rsidRDefault="005F3B68" w:rsidP="008745E1">
            <w:pPr>
              <w:spacing w:line="276" w:lineRule="auto"/>
              <w:rPr>
                <w:del w:id="1322" w:author="Author"/>
                <w:rFonts w:asciiTheme="minorBidi" w:eastAsia="Times New Roman" w:hAnsiTheme="minorBidi" w:cstheme="minorBidi"/>
                <w:szCs w:val="17"/>
              </w:rPr>
            </w:pPr>
            <w:del w:id="1323" w:author="Author">
              <w:r w:rsidRPr="00B85628">
                <w:rPr>
                  <w:rFonts w:asciiTheme="minorBidi" w:eastAsia="Times New Roman" w:hAnsiTheme="minorBidi" w:cstheme="minorBidi"/>
                  <w:szCs w:val="17"/>
                </w:rPr>
                <w:delText xml:space="preserve">A Web API MUST support returning the number of items in a collection. </w:delText>
              </w:r>
            </w:del>
          </w:p>
        </w:tc>
        <w:tc>
          <w:tcPr>
            <w:tcW w:w="2515" w:type="dxa"/>
          </w:tcPr>
          <w:p w14:paraId="5E8D60FA" w14:textId="77777777" w:rsidR="005F3B68" w:rsidRPr="004211C8" w:rsidRDefault="005F3B68" w:rsidP="008745E1">
            <w:pPr>
              <w:pStyle w:val="NormalWeb"/>
              <w:spacing w:before="170" w:beforeAutospacing="0" w:after="170" w:afterAutospacing="0"/>
              <w:rPr>
                <w:del w:id="1324" w:author="Author"/>
                <w:rFonts w:asciiTheme="minorBidi" w:hAnsiTheme="minorBidi" w:cstheme="minorBidi"/>
                <w:szCs w:val="17"/>
              </w:rPr>
            </w:pPr>
            <w:del w:id="1325" w:author="Author">
              <w:r w:rsidRPr="004211C8">
                <w:rPr>
                  <w:rFonts w:asciiTheme="minorBidi" w:hAnsiTheme="minorBidi" w:cstheme="minorBidi"/>
                  <w:szCs w:val="17"/>
                </w:rPr>
                <w:delText>AJ, AX, AAJ, AAX</w:delText>
              </w:r>
            </w:del>
          </w:p>
        </w:tc>
      </w:tr>
      <w:tr w:rsidR="005F3B68" w:rsidRPr="00B67A3A" w14:paraId="0C8A5526" w14:textId="77777777" w:rsidTr="00D35BA5">
        <w:trPr>
          <w:del w:id="1326" w:author="Author"/>
        </w:trPr>
        <w:tc>
          <w:tcPr>
            <w:tcW w:w="1075" w:type="dxa"/>
          </w:tcPr>
          <w:p w14:paraId="3141B42A" w14:textId="77777777" w:rsidR="005F3B68" w:rsidRPr="00B85628" w:rsidRDefault="005F3B68" w:rsidP="008745E1">
            <w:pPr>
              <w:pStyle w:val="NormalWeb"/>
              <w:spacing w:before="170" w:beforeAutospacing="0" w:after="170" w:afterAutospacing="0"/>
              <w:rPr>
                <w:del w:id="1327" w:author="Author"/>
                <w:rFonts w:asciiTheme="minorBidi" w:hAnsiTheme="minorBidi" w:cstheme="minorBidi"/>
                <w:szCs w:val="17"/>
              </w:rPr>
            </w:pPr>
            <w:del w:id="1328" w:author="Author">
              <w:r>
                <w:rPr>
                  <w:rFonts w:asciiTheme="minorBidi" w:eastAsia="Times New Roman" w:hAnsiTheme="minorBidi" w:cstheme="minorBidi"/>
                  <w:szCs w:val="17"/>
                </w:rPr>
                <w:delText>[RSG-80</w:delText>
              </w:r>
              <w:r w:rsidRPr="00B85628">
                <w:rPr>
                  <w:rFonts w:asciiTheme="minorBidi" w:eastAsia="Times New Roman" w:hAnsiTheme="minorBidi" w:cstheme="minorBidi"/>
                  <w:szCs w:val="17"/>
                </w:rPr>
                <w:delText>]</w:delText>
              </w:r>
            </w:del>
          </w:p>
        </w:tc>
        <w:tc>
          <w:tcPr>
            <w:tcW w:w="5670" w:type="dxa"/>
          </w:tcPr>
          <w:p w14:paraId="40A96BE0" w14:textId="77777777" w:rsidR="005F3B68" w:rsidRPr="00B85628" w:rsidRDefault="005F3B68" w:rsidP="008745E1">
            <w:pPr>
              <w:spacing w:line="276" w:lineRule="auto"/>
              <w:rPr>
                <w:del w:id="1329" w:author="Author"/>
                <w:rFonts w:asciiTheme="minorBidi" w:eastAsia="Times New Roman" w:hAnsiTheme="minorBidi" w:cstheme="minorBidi"/>
                <w:szCs w:val="17"/>
              </w:rPr>
            </w:pPr>
            <w:del w:id="1330" w:author="Author">
              <w:r w:rsidRPr="00B85628">
                <w:rPr>
                  <w:rFonts w:asciiTheme="minorBidi" w:eastAsia="Times New Roman" w:hAnsiTheme="minorBidi" w:cstheme="minorBidi"/>
                  <w:szCs w:val="17"/>
                </w:rPr>
                <w:delText xml:space="preserve">A query parameter MUST be used to support returning the number of items in a collection. </w:delText>
              </w:r>
            </w:del>
          </w:p>
        </w:tc>
        <w:tc>
          <w:tcPr>
            <w:tcW w:w="2515" w:type="dxa"/>
          </w:tcPr>
          <w:p w14:paraId="3E9C4831" w14:textId="77777777" w:rsidR="005F3B68" w:rsidRPr="004211C8" w:rsidRDefault="005F3B68" w:rsidP="008745E1">
            <w:pPr>
              <w:pStyle w:val="NormalWeb"/>
              <w:spacing w:before="170" w:beforeAutospacing="0" w:after="170" w:afterAutospacing="0"/>
              <w:rPr>
                <w:del w:id="1331" w:author="Author"/>
                <w:rFonts w:asciiTheme="minorBidi" w:hAnsiTheme="minorBidi" w:cstheme="minorBidi"/>
                <w:szCs w:val="17"/>
              </w:rPr>
            </w:pPr>
            <w:del w:id="1332" w:author="Author">
              <w:r w:rsidRPr="004211C8">
                <w:rPr>
                  <w:rFonts w:asciiTheme="minorBidi" w:hAnsiTheme="minorBidi" w:cstheme="minorBidi"/>
                  <w:szCs w:val="17"/>
                </w:rPr>
                <w:delText>AJ, AX, AAJ, AAX</w:delText>
              </w:r>
            </w:del>
          </w:p>
        </w:tc>
      </w:tr>
      <w:tr w:rsidR="005F3B68" w:rsidRPr="00B67A3A" w14:paraId="6025FF72" w14:textId="77777777" w:rsidTr="00D35BA5">
        <w:trPr>
          <w:del w:id="1333" w:author="Author"/>
        </w:trPr>
        <w:tc>
          <w:tcPr>
            <w:tcW w:w="1075" w:type="dxa"/>
          </w:tcPr>
          <w:p w14:paraId="31F14203" w14:textId="77777777" w:rsidR="005F3B68" w:rsidRPr="00B85628" w:rsidRDefault="005F3B68" w:rsidP="008745E1">
            <w:pPr>
              <w:pStyle w:val="NormalWeb"/>
              <w:spacing w:before="170" w:beforeAutospacing="0" w:after="170" w:afterAutospacing="0"/>
              <w:rPr>
                <w:del w:id="1334" w:author="Author"/>
                <w:rFonts w:asciiTheme="minorBidi" w:hAnsiTheme="minorBidi" w:cstheme="minorBidi"/>
                <w:szCs w:val="17"/>
              </w:rPr>
            </w:pPr>
            <w:del w:id="1335" w:author="Author">
              <w:r>
                <w:rPr>
                  <w:rFonts w:asciiTheme="minorBidi" w:eastAsia="Times New Roman" w:hAnsiTheme="minorBidi" w:cstheme="minorBidi"/>
                  <w:szCs w:val="17"/>
                </w:rPr>
                <w:delText>[RSG-82</w:delText>
              </w:r>
              <w:r w:rsidRPr="00B85628">
                <w:rPr>
                  <w:rFonts w:asciiTheme="minorBidi" w:eastAsia="Times New Roman" w:hAnsiTheme="minorBidi" w:cstheme="minorBidi"/>
                  <w:szCs w:val="17"/>
                </w:rPr>
                <w:delText>]</w:delText>
              </w:r>
            </w:del>
          </w:p>
        </w:tc>
        <w:tc>
          <w:tcPr>
            <w:tcW w:w="5670" w:type="dxa"/>
          </w:tcPr>
          <w:p w14:paraId="0F7E3134" w14:textId="77777777" w:rsidR="005F3B68" w:rsidRPr="00B85628" w:rsidRDefault="005F3B68" w:rsidP="008745E1">
            <w:pPr>
              <w:spacing w:line="276" w:lineRule="auto"/>
              <w:rPr>
                <w:del w:id="1336" w:author="Author"/>
                <w:rFonts w:asciiTheme="minorBidi" w:eastAsia="Times New Roman" w:hAnsiTheme="minorBidi" w:cstheme="minorBidi"/>
                <w:szCs w:val="17"/>
              </w:rPr>
            </w:pPr>
            <w:del w:id="1337" w:author="Author">
              <w:r w:rsidRPr="00B85628">
                <w:rPr>
                  <w:rFonts w:asciiTheme="minorBidi" w:eastAsia="Times New Roman" w:hAnsiTheme="minorBidi" w:cstheme="minorBidi"/>
                  <w:szCs w:val="17"/>
                </w:rPr>
                <w:delText xml:space="preserve">A Web API MAY support returning the number of items in a collection inline, i.e. as the part of the response that contains the collection itself. A query parameter MUST be used. </w:delText>
              </w:r>
            </w:del>
          </w:p>
        </w:tc>
        <w:tc>
          <w:tcPr>
            <w:tcW w:w="2515" w:type="dxa"/>
          </w:tcPr>
          <w:p w14:paraId="77324FA2" w14:textId="77777777" w:rsidR="005F3B68" w:rsidRPr="004211C8" w:rsidRDefault="005F3B68" w:rsidP="008745E1">
            <w:pPr>
              <w:pStyle w:val="NormalWeb"/>
              <w:spacing w:before="170" w:beforeAutospacing="0" w:after="170" w:afterAutospacing="0"/>
              <w:rPr>
                <w:del w:id="1338" w:author="Author"/>
                <w:rFonts w:asciiTheme="minorBidi" w:hAnsiTheme="minorBidi" w:cstheme="minorBidi"/>
                <w:szCs w:val="17"/>
              </w:rPr>
            </w:pPr>
            <w:del w:id="1339" w:author="Author">
              <w:r w:rsidRPr="004211C8">
                <w:rPr>
                  <w:rFonts w:asciiTheme="minorBidi" w:hAnsiTheme="minorBidi" w:cstheme="minorBidi"/>
                  <w:szCs w:val="17"/>
                </w:rPr>
                <w:delText>AJ, AX, AAJ, AAX</w:delText>
              </w:r>
            </w:del>
          </w:p>
        </w:tc>
      </w:tr>
      <w:tr w:rsidR="005F3B68" w:rsidRPr="00B67A3A" w14:paraId="6039F8E5" w14:textId="77777777" w:rsidTr="00D35BA5">
        <w:trPr>
          <w:del w:id="1340" w:author="Author"/>
        </w:trPr>
        <w:tc>
          <w:tcPr>
            <w:tcW w:w="1075" w:type="dxa"/>
          </w:tcPr>
          <w:p w14:paraId="2CC5B386" w14:textId="77777777" w:rsidR="005F3B68" w:rsidRPr="00B85628" w:rsidRDefault="005F3B68" w:rsidP="008745E1">
            <w:pPr>
              <w:pStyle w:val="NormalWeb"/>
              <w:spacing w:before="170" w:beforeAutospacing="0" w:after="170" w:afterAutospacing="0"/>
              <w:rPr>
                <w:del w:id="1341" w:author="Author"/>
                <w:rFonts w:asciiTheme="minorBidi" w:hAnsiTheme="minorBidi" w:cstheme="minorBidi"/>
                <w:szCs w:val="17"/>
              </w:rPr>
            </w:pPr>
            <w:del w:id="1342" w:author="Author">
              <w:r>
                <w:rPr>
                  <w:rFonts w:asciiTheme="minorBidi" w:eastAsia="Times New Roman" w:hAnsiTheme="minorBidi" w:cstheme="minorBidi"/>
                  <w:szCs w:val="17"/>
                </w:rPr>
                <w:delText>[RSG-86</w:delText>
              </w:r>
              <w:r w:rsidRPr="00B85628">
                <w:rPr>
                  <w:rFonts w:asciiTheme="minorBidi" w:eastAsia="Times New Roman" w:hAnsiTheme="minorBidi" w:cstheme="minorBidi"/>
                  <w:szCs w:val="17"/>
                </w:rPr>
                <w:delText>]</w:delText>
              </w:r>
            </w:del>
          </w:p>
        </w:tc>
        <w:tc>
          <w:tcPr>
            <w:tcW w:w="5670" w:type="dxa"/>
          </w:tcPr>
          <w:p w14:paraId="3784DFDE" w14:textId="77777777" w:rsidR="005F3B68" w:rsidRPr="00B85628" w:rsidRDefault="005F3B68" w:rsidP="008745E1">
            <w:pPr>
              <w:spacing w:line="276" w:lineRule="auto"/>
              <w:rPr>
                <w:del w:id="1343" w:author="Author"/>
                <w:rFonts w:asciiTheme="minorBidi" w:eastAsia="Times New Roman" w:hAnsiTheme="minorBidi" w:cstheme="minorBidi"/>
                <w:szCs w:val="17"/>
              </w:rPr>
            </w:pPr>
            <w:del w:id="1344" w:author="Author">
              <w:r w:rsidRPr="00B85628">
                <w:rPr>
                  <w:rFonts w:asciiTheme="minorBidi" w:eastAsia="Times New Roman" w:hAnsiTheme="minorBidi" w:cstheme="minorBidi"/>
                  <w:szCs w:val="17"/>
                </w:rPr>
                <w:delText xml:space="preserve">A Service Contract MUST specify the grammar supported (such as fields, functions, keywords, and operators). </w:delText>
              </w:r>
            </w:del>
          </w:p>
        </w:tc>
        <w:tc>
          <w:tcPr>
            <w:tcW w:w="2515" w:type="dxa"/>
          </w:tcPr>
          <w:p w14:paraId="7F8D065C" w14:textId="77777777" w:rsidR="005F3B68" w:rsidRPr="004211C8" w:rsidRDefault="005F3B68" w:rsidP="008745E1">
            <w:pPr>
              <w:pStyle w:val="NormalWeb"/>
              <w:spacing w:before="170" w:beforeAutospacing="0" w:after="170" w:afterAutospacing="0"/>
              <w:rPr>
                <w:del w:id="1345" w:author="Author"/>
                <w:rFonts w:asciiTheme="minorBidi" w:hAnsiTheme="minorBidi" w:cstheme="minorBidi"/>
                <w:szCs w:val="17"/>
              </w:rPr>
            </w:pPr>
            <w:del w:id="1346" w:author="Author">
              <w:r w:rsidRPr="004211C8">
                <w:rPr>
                  <w:rFonts w:asciiTheme="minorBidi" w:hAnsiTheme="minorBidi" w:cstheme="minorBidi"/>
                  <w:szCs w:val="17"/>
                </w:rPr>
                <w:delText>AJ, AX, AAJ, AAX</w:delText>
              </w:r>
            </w:del>
          </w:p>
        </w:tc>
      </w:tr>
      <w:tr w:rsidR="005F3B68" w:rsidRPr="00B67A3A" w14:paraId="36F72599" w14:textId="77777777" w:rsidTr="00D35BA5">
        <w:trPr>
          <w:del w:id="1347" w:author="Author"/>
        </w:trPr>
        <w:tc>
          <w:tcPr>
            <w:tcW w:w="1075" w:type="dxa"/>
          </w:tcPr>
          <w:p w14:paraId="2B0E649A" w14:textId="77777777" w:rsidR="005F3B68" w:rsidRPr="00B85628" w:rsidRDefault="005F3B68" w:rsidP="008745E1">
            <w:pPr>
              <w:pStyle w:val="NormalWeb"/>
              <w:spacing w:before="170" w:beforeAutospacing="0" w:after="170" w:afterAutospacing="0"/>
              <w:rPr>
                <w:del w:id="1348" w:author="Author"/>
                <w:rFonts w:asciiTheme="minorBidi" w:hAnsiTheme="minorBidi" w:cstheme="minorBidi"/>
                <w:szCs w:val="17"/>
              </w:rPr>
            </w:pPr>
            <w:del w:id="1349" w:author="Author">
              <w:r>
                <w:rPr>
                  <w:rFonts w:asciiTheme="minorBidi" w:eastAsia="Times New Roman" w:hAnsiTheme="minorBidi" w:cstheme="minorBidi"/>
                  <w:szCs w:val="17"/>
                </w:rPr>
                <w:delText>[RSG-87</w:delText>
              </w:r>
              <w:r w:rsidRPr="00B85628">
                <w:rPr>
                  <w:rFonts w:asciiTheme="minorBidi" w:eastAsia="Times New Roman" w:hAnsiTheme="minorBidi" w:cstheme="minorBidi"/>
                  <w:szCs w:val="17"/>
                </w:rPr>
                <w:delText>]</w:delText>
              </w:r>
            </w:del>
          </w:p>
        </w:tc>
        <w:tc>
          <w:tcPr>
            <w:tcW w:w="5670" w:type="dxa"/>
          </w:tcPr>
          <w:p w14:paraId="623621A3" w14:textId="77777777" w:rsidR="005F3B68" w:rsidRPr="00B85628" w:rsidRDefault="005F3B68" w:rsidP="008745E1">
            <w:pPr>
              <w:spacing w:line="276" w:lineRule="auto"/>
              <w:rPr>
                <w:del w:id="1350" w:author="Author"/>
                <w:rFonts w:asciiTheme="minorBidi" w:eastAsia="Times New Roman" w:hAnsiTheme="minorBidi" w:cstheme="minorBidi"/>
                <w:szCs w:val="17"/>
              </w:rPr>
            </w:pPr>
            <w:del w:id="1351" w:author="Author">
              <w:r w:rsidRPr="00B85628">
                <w:rPr>
                  <w:rFonts w:asciiTheme="minorBidi" w:eastAsia="Times New Roman" w:hAnsiTheme="minorBidi" w:cstheme="minorBidi"/>
                  <w:szCs w:val="17"/>
                </w:rPr>
                <w:delText>The query parameter “</w:delText>
              </w:r>
              <w:r w:rsidRPr="00954718">
                <w:rPr>
                  <w:rFonts w:ascii="Courier New" w:eastAsia="Times New Roman" w:hAnsi="Courier New" w:cs="Courier New"/>
                  <w:szCs w:val="17"/>
                </w:rPr>
                <w:delText>q</w:delText>
              </w:r>
              <w:r w:rsidRPr="00B85628">
                <w:rPr>
                  <w:rFonts w:asciiTheme="minorBidi" w:eastAsia="Times New Roman" w:hAnsiTheme="minorBidi" w:cstheme="minorBidi"/>
                  <w:szCs w:val="17"/>
                </w:rPr>
                <w:delText>” MUST be used.</w:delText>
              </w:r>
            </w:del>
          </w:p>
        </w:tc>
        <w:tc>
          <w:tcPr>
            <w:tcW w:w="2515" w:type="dxa"/>
          </w:tcPr>
          <w:p w14:paraId="51B5652C" w14:textId="77777777" w:rsidR="005F3B68" w:rsidRPr="004211C8" w:rsidRDefault="005F3B68" w:rsidP="008745E1">
            <w:pPr>
              <w:pStyle w:val="NormalWeb"/>
              <w:spacing w:before="170" w:beforeAutospacing="0" w:after="170" w:afterAutospacing="0"/>
              <w:rPr>
                <w:del w:id="1352" w:author="Author"/>
                <w:rFonts w:asciiTheme="minorBidi" w:hAnsiTheme="minorBidi" w:cstheme="minorBidi"/>
                <w:szCs w:val="17"/>
              </w:rPr>
            </w:pPr>
            <w:del w:id="1353" w:author="Author">
              <w:r w:rsidRPr="004211C8">
                <w:rPr>
                  <w:rFonts w:asciiTheme="minorBidi" w:hAnsiTheme="minorBidi" w:cstheme="minorBidi"/>
                  <w:szCs w:val="17"/>
                </w:rPr>
                <w:delText>AJ, AX, AAJ, AAX</w:delText>
              </w:r>
            </w:del>
          </w:p>
        </w:tc>
      </w:tr>
      <w:tr w:rsidR="005F3B68" w:rsidRPr="00B67A3A" w14:paraId="7039C2AF" w14:textId="77777777" w:rsidTr="00D35BA5">
        <w:trPr>
          <w:del w:id="1354" w:author="Author"/>
        </w:trPr>
        <w:tc>
          <w:tcPr>
            <w:tcW w:w="1075" w:type="dxa"/>
          </w:tcPr>
          <w:p w14:paraId="426A258A" w14:textId="77777777" w:rsidR="005F3B68" w:rsidRPr="00B85628" w:rsidRDefault="005F3B68" w:rsidP="008745E1">
            <w:pPr>
              <w:pStyle w:val="NormalWeb"/>
              <w:spacing w:before="170" w:beforeAutospacing="0" w:after="170" w:afterAutospacing="0"/>
              <w:rPr>
                <w:del w:id="1355" w:author="Author"/>
                <w:rFonts w:asciiTheme="minorBidi" w:hAnsiTheme="minorBidi" w:cstheme="minorBidi"/>
                <w:szCs w:val="17"/>
              </w:rPr>
            </w:pPr>
            <w:del w:id="1356" w:author="Author">
              <w:r>
                <w:rPr>
                  <w:rFonts w:asciiTheme="minorBidi" w:eastAsia="Times New Roman" w:hAnsiTheme="minorBidi" w:cstheme="minorBidi"/>
                  <w:szCs w:val="17"/>
                </w:rPr>
                <w:delText>[RSG-88</w:delText>
              </w:r>
              <w:r w:rsidRPr="00B85628">
                <w:rPr>
                  <w:rFonts w:asciiTheme="minorBidi" w:eastAsia="Times New Roman" w:hAnsiTheme="minorBidi" w:cstheme="minorBidi"/>
                  <w:szCs w:val="17"/>
                </w:rPr>
                <w:delText>] </w:delText>
              </w:r>
            </w:del>
          </w:p>
        </w:tc>
        <w:tc>
          <w:tcPr>
            <w:tcW w:w="5670" w:type="dxa"/>
          </w:tcPr>
          <w:p w14:paraId="7D2EF97E" w14:textId="77777777" w:rsidR="005F3B68" w:rsidRPr="00B85628" w:rsidRDefault="005F3B68" w:rsidP="008745E1">
            <w:pPr>
              <w:spacing w:line="276" w:lineRule="auto"/>
              <w:rPr>
                <w:del w:id="1357" w:author="Author"/>
                <w:rFonts w:asciiTheme="minorBidi" w:eastAsia="Times New Roman" w:hAnsiTheme="minorBidi" w:cstheme="minorBidi"/>
                <w:szCs w:val="17"/>
              </w:rPr>
            </w:pPr>
            <w:del w:id="1358" w:author="Author">
              <w:r w:rsidRPr="00B85628">
                <w:rPr>
                  <w:rFonts w:asciiTheme="minorBidi" w:eastAsia="Times New Roman" w:hAnsiTheme="minorBidi" w:cstheme="minorBidi"/>
                  <w:szCs w:val="17"/>
                </w:rPr>
                <w:delText>On the protocol level, a Web API MUST return an appropriate HTTP status code selected from the list of standard HTTP Status Codes. </w:delText>
              </w:r>
            </w:del>
          </w:p>
        </w:tc>
        <w:tc>
          <w:tcPr>
            <w:tcW w:w="2515" w:type="dxa"/>
          </w:tcPr>
          <w:p w14:paraId="0E26593A" w14:textId="77777777" w:rsidR="005F3B68" w:rsidRPr="004211C8" w:rsidRDefault="005F3B68" w:rsidP="008745E1">
            <w:pPr>
              <w:pStyle w:val="NormalWeb"/>
              <w:spacing w:before="170" w:beforeAutospacing="0" w:after="170" w:afterAutospacing="0"/>
              <w:rPr>
                <w:del w:id="1359" w:author="Author"/>
                <w:rFonts w:asciiTheme="minorBidi" w:hAnsiTheme="minorBidi" w:cstheme="minorBidi"/>
                <w:szCs w:val="17"/>
              </w:rPr>
            </w:pPr>
            <w:del w:id="1360" w:author="Author">
              <w:r w:rsidRPr="004211C8">
                <w:rPr>
                  <w:rFonts w:asciiTheme="minorBidi" w:hAnsiTheme="minorBidi" w:cstheme="minorBidi"/>
                  <w:szCs w:val="17"/>
                </w:rPr>
                <w:delText>AJ, AX, AAJ, AAX</w:delText>
              </w:r>
            </w:del>
          </w:p>
        </w:tc>
      </w:tr>
      <w:tr w:rsidR="005F3B68" w:rsidRPr="00B67A3A" w14:paraId="3945A0E2" w14:textId="77777777" w:rsidTr="00D35BA5">
        <w:trPr>
          <w:del w:id="1361" w:author="Author"/>
        </w:trPr>
        <w:tc>
          <w:tcPr>
            <w:tcW w:w="1075" w:type="dxa"/>
          </w:tcPr>
          <w:p w14:paraId="72EEB1C0" w14:textId="77777777" w:rsidR="005F3B68" w:rsidRPr="00B85628" w:rsidRDefault="005F3B68" w:rsidP="008745E1">
            <w:pPr>
              <w:pStyle w:val="NormalWeb"/>
              <w:spacing w:before="170" w:beforeAutospacing="0" w:after="170" w:afterAutospacing="0"/>
              <w:rPr>
                <w:del w:id="1362" w:author="Author"/>
                <w:rFonts w:asciiTheme="minorBidi" w:hAnsiTheme="minorBidi" w:cstheme="minorBidi"/>
                <w:szCs w:val="17"/>
              </w:rPr>
            </w:pPr>
            <w:del w:id="1363" w:author="Author">
              <w:r>
                <w:rPr>
                  <w:rFonts w:asciiTheme="minorBidi" w:eastAsia="Times New Roman" w:hAnsiTheme="minorBidi" w:cstheme="minorBidi"/>
                  <w:szCs w:val="17"/>
                </w:rPr>
                <w:delText>[RSJ-89</w:delText>
              </w:r>
              <w:r w:rsidRPr="00B85628">
                <w:rPr>
                  <w:rFonts w:asciiTheme="minorBidi" w:eastAsia="Times New Roman" w:hAnsiTheme="minorBidi" w:cstheme="minorBidi"/>
                  <w:szCs w:val="17"/>
                </w:rPr>
                <w:delText>] </w:delText>
              </w:r>
            </w:del>
          </w:p>
        </w:tc>
        <w:tc>
          <w:tcPr>
            <w:tcW w:w="5670" w:type="dxa"/>
          </w:tcPr>
          <w:p w14:paraId="4A260E75" w14:textId="77777777" w:rsidR="005F3B68" w:rsidRPr="00B85628" w:rsidRDefault="005F3B68" w:rsidP="008745E1">
            <w:pPr>
              <w:spacing w:line="276" w:lineRule="auto"/>
              <w:rPr>
                <w:del w:id="1364" w:author="Author"/>
                <w:rFonts w:asciiTheme="minorBidi" w:eastAsia="Times New Roman" w:hAnsiTheme="minorBidi" w:cstheme="minorBidi"/>
                <w:szCs w:val="17"/>
              </w:rPr>
            </w:pPr>
            <w:del w:id="1365" w:author="Author">
              <w:r w:rsidRPr="00B85628">
                <w:rPr>
                  <w:rFonts w:asciiTheme="minorBidi" w:eastAsia="Times New Roman" w:hAnsiTheme="minorBidi" w:cstheme="minorBidi"/>
                  <w:szCs w:val="17"/>
                </w:rPr>
                <w:delText xml:space="preserve">On the application level, a Web API MUST return a payload reporting the error in adequate granularity.  The code and message attributes are mandatory, the details attribute is conditionally mandatory and target, status, </w:delText>
              </w:r>
              <w:r w:rsidRPr="00B85628">
                <w:rPr>
                  <w:rFonts w:ascii="Courier New" w:eastAsia="Times New Roman" w:hAnsi="Courier New" w:cs="Courier New"/>
                  <w:szCs w:val="17"/>
                </w:rPr>
                <w:delText>moreInfo</w:delText>
              </w:r>
              <w:r w:rsidRPr="00B85628">
                <w:rPr>
                  <w:rFonts w:asciiTheme="minorBidi" w:eastAsia="Times New Roman" w:hAnsiTheme="minorBidi" w:cstheme="minorBidi"/>
                  <w:szCs w:val="17"/>
                </w:rPr>
                <w:delText xml:space="preserve">, and </w:delText>
              </w:r>
              <w:r w:rsidRPr="00B85628">
                <w:rPr>
                  <w:rFonts w:ascii="Courier New" w:eastAsia="Times New Roman" w:hAnsi="Courier New" w:cs="Courier New"/>
                  <w:szCs w:val="17"/>
                </w:rPr>
                <w:delText>internalMessage</w:delText>
              </w:r>
              <w:r w:rsidRPr="00B85628">
                <w:rPr>
                  <w:rFonts w:asciiTheme="minorBidi" w:eastAsia="Times New Roman" w:hAnsiTheme="minorBidi" w:cstheme="minorBidi"/>
                  <w:szCs w:val="17"/>
                </w:rPr>
                <w:delText xml:space="preserve"> attributes are optional. </w:delText>
              </w:r>
            </w:del>
          </w:p>
        </w:tc>
        <w:tc>
          <w:tcPr>
            <w:tcW w:w="2515" w:type="dxa"/>
          </w:tcPr>
          <w:p w14:paraId="31057426" w14:textId="77777777" w:rsidR="005F3B68" w:rsidRPr="004211C8" w:rsidRDefault="005F3B68" w:rsidP="008745E1">
            <w:pPr>
              <w:pStyle w:val="NormalWeb"/>
              <w:spacing w:before="170" w:beforeAutospacing="0" w:after="170" w:afterAutospacing="0"/>
              <w:rPr>
                <w:del w:id="1366" w:author="Author"/>
                <w:rFonts w:asciiTheme="minorBidi" w:hAnsiTheme="minorBidi" w:cstheme="minorBidi"/>
                <w:szCs w:val="17"/>
              </w:rPr>
            </w:pPr>
            <w:del w:id="1367" w:author="Author">
              <w:r w:rsidRPr="004211C8">
                <w:rPr>
                  <w:rFonts w:asciiTheme="minorBidi" w:hAnsiTheme="minorBidi" w:cstheme="minorBidi"/>
                  <w:szCs w:val="17"/>
                </w:rPr>
                <w:delText>AJ, AX, AAJ, AAX</w:delText>
              </w:r>
            </w:del>
          </w:p>
        </w:tc>
      </w:tr>
      <w:tr w:rsidR="005F3B68" w:rsidRPr="00B67A3A" w14:paraId="113E5BB7" w14:textId="77777777" w:rsidTr="00D35BA5">
        <w:trPr>
          <w:del w:id="1368" w:author="Author"/>
        </w:trPr>
        <w:tc>
          <w:tcPr>
            <w:tcW w:w="1075" w:type="dxa"/>
          </w:tcPr>
          <w:p w14:paraId="3F39D817" w14:textId="77777777" w:rsidR="005F3B68" w:rsidRPr="00B85628" w:rsidRDefault="005F3B68" w:rsidP="008745E1">
            <w:pPr>
              <w:pStyle w:val="NormalWeb"/>
              <w:spacing w:before="170" w:beforeAutospacing="0" w:after="170" w:afterAutospacing="0"/>
              <w:rPr>
                <w:del w:id="1369" w:author="Author"/>
                <w:rFonts w:asciiTheme="minorBidi" w:hAnsiTheme="minorBidi" w:cstheme="minorBidi"/>
                <w:szCs w:val="17"/>
              </w:rPr>
            </w:pPr>
            <w:del w:id="1370" w:author="Author">
              <w:r>
                <w:rPr>
                  <w:rFonts w:asciiTheme="minorBidi" w:eastAsia="Times New Roman" w:hAnsiTheme="minorBidi" w:cstheme="minorBidi"/>
                  <w:szCs w:val="17"/>
                </w:rPr>
                <w:delText>[RSG-90</w:delText>
              </w:r>
              <w:r w:rsidRPr="00B85628">
                <w:rPr>
                  <w:rFonts w:asciiTheme="minorBidi" w:eastAsia="Times New Roman" w:hAnsiTheme="minorBidi" w:cstheme="minorBidi"/>
                  <w:szCs w:val="17"/>
                </w:rPr>
                <w:delText>] </w:delText>
              </w:r>
            </w:del>
          </w:p>
        </w:tc>
        <w:tc>
          <w:tcPr>
            <w:tcW w:w="5670" w:type="dxa"/>
          </w:tcPr>
          <w:p w14:paraId="2923C9F7" w14:textId="77777777" w:rsidR="005F3B68" w:rsidRPr="00B85628" w:rsidRDefault="005F3B68" w:rsidP="008745E1">
            <w:pPr>
              <w:spacing w:line="276" w:lineRule="auto"/>
              <w:rPr>
                <w:del w:id="1371" w:author="Author"/>
                <w:rFonts w:asciiTheme="minorBidi" w:eastAsia="Times New Roman" w:hAnsiTheme="minorBidi" w:cstheme="minorBidi"/>
                <w:szCs w:val="17"/>
              </w:rPr>
            </w:pPr>
            <w:del w:id="1372" w:author="Author">
              <w:r w:rsidRPr="00B85628">
                <w:rPr>
                  <w:rFonts w:asciiTheme="minorBidi" w:eastAsia="Times New Roman" w:hAnsiTheme="minorBidi" w:cstheme="minorBidi"/>
                  <w:szCs w:val="17"/>
                </w:rPr>
                <w:delText>Errors MUST NOT expose security-critical data or internal technical details, such as call stacks in the error messages.</w:delText>
              </w:r>
            </w:del>
          </w:p>
        </w:tc>
        <w:tc>
          <w:tcPr>
            <w:tcW w:w="2515" w:type="dxa"/>
          </w:tcPr>
          <w:p w14:paraId="5D07D9E0" w14:textId="77777777" w:rsidR="005F3B68" w:rsidRPr="004211C8" w:rsidRDefault="005F3B68" w:rsidP="008745E1">
            <w:pPr>
              <w:pStyle w:val="NormalWeb"/>
              <w:spacing w:before="170" w:beforeAutospacing="0" w:after="170" w:afterAutospacing="0"/>
              <w:rPr>
                <w:del w:id="1373" w:author="Author"/>
                <w:rFonts w:asciiTheme="minorBidi" w:hAnsiTheme="minorBidi" w:cstheme="minorBidi"/>
                <w:szCs w:val="17"/>
              </w:rPr>
            </w:pPr>
            <w:del w:id="1374" w:author="Author">
              <w:r w:rsidRPr="004211C8">
                <w:rPr>
                  <w:rFonts w:asciiTheme="minorBidi" w:hAnsiTheme="minorBidi" w:cstheme="minorBidi"/>
                  <w:szCs w:val="17"/>
                </w:rPr>
                <w:delText>AJ, AX, AAJ, AAX</w:delText>
              </w:r>
            </w:del>
          </w:p>
        </w:tc>
      </w:tr>
      <w:tr w:rsidR="005F3B68" w:rsidRPr="00B67A3A" w14:paraId="0AF19D06" w14:textId="77777777" w:rsidTr="00D35BA5">
        <w:trPr>
          <w:del w:id="1375" w:author="Author"/>
        </w:trPr>
        <w:tc>
          <w:tcPr>
            <w:tcW w:w="1075" w:type="dxa"/>
          </w:tcPr>
          <w:p w14:paraId="20514031" w14:textId="77777777" w:rsidR="005F3B68" w:rsidRPr="00B85628" w:rsidRDefault="005F3B68" w:rsidP="008745E1">
            <w:pPr>
              <w:pStyle w:val="NormalWeb"/>
              <w:spacing w:before="170" w:beforeAutospacing="0" w:after="170" w:afterAutospacing="0"/>
              <w:rPr>
                <w:del w:id="1376" w:author="Author"/>
                <w:rFonts w:asciiTheme="minorBidi" w:hAnsiTheme="minorBidi" w:cstheme="minorBidi"/>
                <w:szCs w:val="17"/>
              </w:rPr>
            </w:pPr>
            <w:del w:id="1377" w:author="Author">
              <w:r>
                <w:rPr>
                  <w:rFonts w:asciiTheme="minorBidi" w:eastAsia="Times New Roman" w:hAnsiTheme="minorBidi" w:cstheme="minorBidi"/>
                  <w:szCs w:val="17"/>
                </w:rPr>
                <w:delText>[RSG-91</w:delText>
              </w:r>
              <w:r w:rsidRPr="00B85628">
                <w:rPr>
                  <w:rFonts w:asciiTheme="minorBidi" w:eastAsia="Times New Roman" w:hAnsiTheme="minorBidi" w:cstheme="minorBidi"/>
                  <w:szCs w:val="17"/>
                </w:rPr>
                <w:delText>]</w:delText>
              </w:r>
            </w:del>
          </w:p>
        </w:tc>
        <w:tc>
          <w:tcPr>
            <w:tcW w:w="5670" w:type="dxa"/>
          </w:tcPr>
          <w:p w14:paraId="681860EE" w14:textId="77777777" w:rsidR="005F3B68" w:rsidRPr="00B85628" w:rsidRDefault="005F3B68" w:rsidP="008745E1">
            <w:pPr>
              <w:spacing w:line="276" w:lineRule="auto"/>
              <w:rPr>
                <w:del w:id="1378" w:author="Author"/>
                <w:rFonts w:asciiTheme="minorBidi" w:eastAsia="Times New Roman" w:hAnsiTheme="minorBidi" w:cstheme="minorBidi"/>
                <w:szCs w:val="17"/>
              </w:rPr>
            </w:pPr>
            <w:del w:id="1379" w:author="Author">
              <w:r w:rsidRPr="00B85628">
                <w:rPr>
                  <w:rFonts w:asciiTheme="minorBidi" w:eastAsia="Times New Roman" w:hAnsiTheme="minorBidi" w:cstheme="minorBidi"/>
                  <w:szCs w:val="17"/>
                </w:rPr>
                <w:delText xml:space="preserve">The HTTP </w:delText>
              </w:r>
              <w:r w:rsidRPr="007A1A57">
                <w:rPr>
                  <w:rFonts w:ascii="Courier New" w:eastAsia="Times New Roman" w:hAnsi="Courier New" w:cs="Courier New"/>
                  <w:szCs w:val="17"/>
                </w:rPr>
                <w:delText>Header: Reason-Phrase</w:delText>
              </w:r>
              <w:r w:rsidRPr="00B85628">
                <w:rPr>
                  <w:rFonts w:asciiTheme="minorBidi" w:eastAsia="Times New Roman" w:hAnsiTheme="minorBidi" w:cstheme="minorBidi"/>
                  <w:szCs w:val="17"/>
                </w:rPr>
                <w:delText xml:space="preserve"> (described in RFC 2616) MUST NOT be used to carry error messages. </w:delText>
              </w:r>
            </w:del>
          </w:p>
        </w:tc>
        <w:tc>
          <w:tcPr>
            <w:tcW w:w="2515" w:type="dxa"/>
          </w:tcPr>
          <w:p w14:paraId="0A4B6F18" w14:textId="77777777" w:rsidR="005F3B68" w:rsidRPr="004211C8" w:rsidRDefault="005F3B68" w:rsidP="008745E1">
            <w:pPr>
              <w:pStyle w:val="NormalWeb"/>
              <w:spacing w:before="170" w:beforeAutospacing="0" w:after="170" w:afterAutospacing="0"/>
              <w:rPr>
                <w:del w:id="1380" w:author="Author"/>
                <w:rFonts w:asciiTheme="minorBidi" w:hAnsiTheme="minorBidi" w:cstheme="minorBidi"/>
                <w:szCs w:val="17"/>
              </w:rPr>
            </w:pPr>
            <w:del w:id="1381" w:author="Author">
              <w:r w:rsidRPr="004211C8">
                <w:rPr>
                  <w:rFonts w:asciiTheme="minorBidi" w:hAnsiTheme="minorBidi" w:cstheme="minorBidi"/>
                  <w:szCs w:val="17"/>
                </w:rPr>
                <w:delText>AJ, AX, AAJ, AAX</w:delText>
              </w:r>
            </w:del>
          </w:p>
        </w:tc>
      </w:tr>
      <w:tr w:rsidR="005F3B68" w:rsidRPr="00B67A3A" w14:paraId="5E670B61" w14:textId="77777777" w:rsidTr="00D35BA5">
        <w:trPr>
          <w:del w:id="1382" w:author="Author"/>
        </w:trPr>
        <w:tc>
          <w:tcPr>
            <w:tcW w:w="1075" w:type="dxa"/>
          </w:tcPr>
          <w:p w14:paraId="7221B695" w14:textId="77777777" w:rsidR="005F3B68" w:rsidRPr="00B85628" w:rsidRDefault="005F3B68" w:rsidP="008745E1">
            <w:pPr>
              <w:pStyle w:val="NormalWeb"/>
              <w:spacing w:before="170" w:beforeAutospacing="0" w:after="170" w:afterAutospacing="0"/>
              <w:rPr>
                <w:del w:id="1383" w:author="Author"/>
                <w:rFonts w:asciiTheme="minorBidi" w:hAnsiTheme="minorBidi" w:cstheme="minorBidi"/>
                <w:szCs w:val="17"/>
              </w:rPr>
            </w:pPr>
            <w:del w:id="1384" w:author="Author">
              <w:r>
                <w:rPr>
                  <w:rFonts w:asciiTheme="minorBidi" w:eastAsia="Times New Roman" w:hAnsiTheme="minorBidi" w:cstheme="minorBidi"/>
                  <w:szCs w:val="17"/>
                </w:rPr>
                <w:delText>[RSG-93</w:delText>
              </w:r>
              <w:r w:rsidRPr="00B85628">
                <w:rPr>
                  <w:rFonts w:asciiTheme="minorBidi" w:eastAsia="Times New Roman" w:hAnsiTheme="minorBidi" w:cstheme="minorBidi"/>
                  <w:szCs w:val="17"/>
                </w:rPr>
                <w:delText>]</w:delText>
              </w:r>
            </w:del>
          </w:p>
        </w:tc>
        <w:tc>
          <w:tcPr>
            <w:tcW w:w="5670" w:type="dxa"/>
          </w:tcPr>
          <w:p w14:paraId="1266764E" w14:textId="77777777" w:rsidR="005F3B68" w:rsidRPr="00B85628" w:rsidRDefault="005F3B68" w:rsidP="008745E1">
            <w:pPr>
              <w:rPr>
                <w:del w:id="1385" w:author="Author"/>
                <w:rFonts w:asciiTheme="minorBidi" w:eastAsia="Times New Roman" w:hAnsiTheme="minorBidi" w:cstheme="minorBidi"/>
                <w:szCs w:val="17"/>
              </w:rPr>
            </w:pPr>
            <w:del w:id="1386" w:author="Author">
              <w:r w:rsidRPr="00B85628">
                <w:rPr>
                  <w:rFonts w:asciiTheme="minorBidi" w:eastAsia="Times New Roman" w:hAnsiTheme="minorBidi" w:cstheme="minorBidi"/>
                  <w:szCs w:val="17"/>
                </w:rPr>
                <w:delText>A Service Contract format MUST include the following:</w:delText>
              </w:r>
            </w:del>
          </w:p>
          <w:p w14:paraId="7FD551B1" w14:textId="77777777" w:rsidR="005F3B68" w:rsidRPr="00B85628" w:rsidRDefault="005F3B68" w:rsidP="008745E1">
            <w:pPr>
              <w:pStyle w:val="NormalWeb"/>
              <w:numPr>
                <w:ilvl w:val="0"/>
                <w:numId w:val="8"/>
              </w:numPr>
              <w:spacing w:before="170" w:beforeAutospacing="0" w:after="170" w:afterAutospacing="0"/>
              <w:rPr>
                <w:del w:id="1387" w:author="Author"/>
                <w:rFonts w:asciiTheme="minorBidi" w:eastAsia="Times New Roman" w:hAnsiTheme="minorBidi" w:cstheme="minorBidi"/>
                <w:szCs w:val="17"/>
              </w:rPr>
            </w:pPr>
            <w:del w:id="1388" w:author="Author">
              <w:r w:rsidRPr="00B85628">
                <w:rPr>
                  <w:rFonts w:asciiTheme="minorBidi" w:eastAsia="Times New Roman" w:hAnsiTheme="minorBidi" w:cstheme="minorBidi"/>
                  <w:szCs w:val="17"/>
                </w:rPr>
                <w:delText>API version;</w:delText>
              </w:r>
            </w:del>
          </w:p>
          <w:p w14:paraId="35ABFED1" w14:textId="77777777" w:rsidR="005F3B68" w:rsidRPr="00B85628" w:rsidRDefault="005F3B68" w:rsidP="008745E1">
            <w:pPr>
              <w:pStyle w:val="NormalWeb"/>
              <w:numPr>
                <w:ilvl w:val="0"/>
                <w:numId w:val="8"/>
              </w:numPr>
              <w:spacing w:before="170" w:beforeAutospacing="0" w:after="170" w:afterAutospacing="0"/>
              <w:rPr>
                <w:del w:id="1389" w:author="Author"/>
                <w:rFonts w:asciiTheme="minorBidi" w:eastAsia="Times New Roman" w:hAnsiTheme="minorBidi" w:cstheme="minorBidi"/>
                <w:szCs w:val="17"/>
              </w:rPr>
            </w:pPr>
            <w:del w:id="1390" w:author="Author">
              <w:r w:rsidRPr="00B85628">
                <w:rPr>
                  <w:rFonts w:asciiTheme="minorBidi" w:eastAsia="Times New Roman" w:hAnsiTheme="minorBidi" w:cstheme="minorBidi"/>
                  <w:szCs w:val="17"/>
                </w:rPr>
                <w:delText>Information about the semantics of API elements;</w:delText>
              </w:r>
            </w:del>
          </w:p>
          <w:p w14:paraId="225B7A29" w14:textId="77777777" w:rsidR="005F3B68" w:rsidRPr="00B85628" w:rsidRDefault="005F3B68" w:rsidP="008745E1">
            <w:pPr>
              <w:pStyle w:val="NormalWeb"/>
              <w:numPr>
                <w:ilvl w:val="0"/>
                <w:numId w:val="8"/>
              </w:numPr>
              <w:spacing w:before="170" w:beforeAutospacing="0" w:after="170" w:afterAutospacing="0"/>
              <w:rPr>
                <w:del w:id="1391" w:author="Author"/>
                <w:rFonts w:asciiTheme="minorBidi" w:eastAsia="Times New Roman" w:hAnsiTheme="minorBidi" w:cstheme="minorBidi"/>
                <w:szCs w:val="17"/>
              </w:rPr>
            </w:pPr>
            <w:del w:id="1392" w:author="Author">
              <w:r w:rsidRPr="00B85628">
                <w:rPr>
                  <w:rFonts w:asciiTheme="minorBidi" w:eastAsia="Times New Roman" w:hAnsiTheme="minorBidi" w:cstheme="minorBidi"/>
                  <w:szCs w:val="17"/>
                </w:rPr>
                <w:delText>Resources;</w:delText>
              </w:r>
            </w:del>
          </w:p>
          <w:p w14:paraId="2A6A2F64" w14:textId="77777777" w:rsidR="005F3B68" w:rsidRPr="00B85628" w:rsidRDefault="005F3B68" w:rsidP="008745E1">
            <w:pPr>
              <w:pStyle w:val="NormalWeb"/>
              <w:numPr>
                <w:ilvl w:val="0"/>
                <w:numId w:val="8"/>
              </w:numPr>
              <w:spacing w:before="170" w:beforeAutospacing="0" w:after="170" w:afterAutospacing="0"/>
              <w:rPr>
                <w:del w:id="1393" w:author="Author"/>
                <w:rFonts w:asciiTheme="minorBidi" w:eastAsia="Times New Roman" w:hAnsiTheme="minorBidi" w:cstheme="minorBidi"/>
                <w:szCs w:val="17"/>
              </w:rPr>
            </w:pPr>
            <w:del w:id="1394" w:author="Author">
              <w:r w:rsidRPr="00B85628">
                <w:rPr>
                  <w:rFonts w:asciiTheme="minorBidi" w:eastAsia="Times New Roman" w:hAnsiTheme="minorBidi" w:cstheme="minorBidi"/>
                  <w:szCs w:val="17"/>
                </w:rPr>
                <w:delText>Resource attributes;</w:delText>
              </w:r>
            </w:del>
          </w:p>
          <w:p w14:paraId="46A8E785" w14:textId="77777777" w:rsidR="005F3B68" w:rsidRPr="00B85628" w:rsidRDefault="005F3B68" w:rsidP="008745E1">
            <w:pPr>
              <w:pStyle w:val="NormalWeb"/>
              <w:numPr>
                <w:ilvl w:val="0"/>
                <w:numId w:val="8"/>
              </w:numPr>
              <w:spacing w:before="170" w:beforeAutospacing="0" w:after="170" w:afterAutospacing="0"/>
              <w:rPr>
                <w:del w:id="1395" w:author="Author"/>
                <w:rFonts w:asciiTheme="minorBidi" w:eastAsia="Times New Roman" w:hAnsiTheme="minorBidi" w:cstheme="minorBidi"/>
                <w:szCs w:val="17"/>
              </w:rPr>
            </w:pPr>
            <w:del w:id="1396" w:author="Author">
              <w:r w:rsidRPr="00B85628">
                <w:rPr>
                  <w:rFonts w:asciiTheme="minorBidi" w:eastAsia="Times New Roman" w:hAnsiTheme="minorBidi" w:cstheme="minorBidi"/>
                  <w:szCs w:val="17"/>
                </w:rPr>
                <w:delText>Query Parameters;</w:delText>
              </w:r>
            </w:del>
          </w:p>
          <w:p w14:paraId="58C6AB23" w14:textId="77777777" w:rsidR="005F3B68" w:rsidRPr="00B85628" w:rsidRDefault="005F3B68" w:rsidP="008745E1">
            <w:pPr>
              <w:pStyle w:val="NormalWeb"/>
              <w:numPr>
                <w:ilvl w:val="0"/>
                <w:numId w:val="8"/>
              </w:numPr>
              <w:spacing w:before="170" w:beforeAutospacing="0" w:after="170" w:afterAutospacing="0"/>
              <w:rPr>
                <w:del w:id="1397" w:author="Author"/>
                <w:rFonts w:asciiTheme="minorBidi" w:eastAsia="Times New Roman" w:hAnsiTheme="minorBidi" w:cstheme="minorBidi"/>
                <w:szCs w:val="17"/>
              </w:rPr>
            </w:pPr>
            <w:del w:id="1398" w:author="Author">
              <w:r w:rsidRPr="00B85628">
                <w:rPr>
                  <w:rFonts w:asciiTheme="minorBidi" w:eastAsia="Times New Roman" w:hAnsiTheme="minorBidi" w:cstheme="minorBidi"/>
                  <w:szCs w:val="17"/>
                </w:rPr>
                <w:delText>Methods;</w:delText>
              </w:r>
            </w:del>
          </w:p>
          <w:p w14:paraId="58A0450A" w14:textId="77777777" w:rsidR="005F3B68" w:rsidRPr="00B85628" w:rsidRDefault="005F3B68" w:rsidP="008745E1">
            <w:pPr>
              <w:pStyle w:val="NormalWeb"/>
              <w:numPr>
                <w:ilvl w:val="0"/>
                <w:numId w:val="8"/>
              </w:numPr>
              <w:spacing w:before="170" w:beforeAutospacing="0" w:after="170" w:afterAutospacing="0"/>
              <w:rPr>
                <w:del w:id="1399" w:author="Author"/>
                <w:rFonts w:asciiTheme="minorBidi" w:eastAsia="Times New Roman" w:hAnsiTheme="minorBidi" w:cstheme="minorBidi"/>
                <w:szCs w:val="17"/>
              </w:rPr>
            </w:pPr>
            <w:del w:id="1400" w:author="Author">
              <w:r w:rsidRPr="00B85628">
                <w:rPr>
                  <w:rFonts w:asciiTheme="minorBidi" w:eastAsia="Times New Roman" w:hAnsiTheme="minorBidi" w:cstheme="minorBidi"/>
                  <w:szCs w:val="17"/>
                </w:rPr>
                <w:delText>Media types;</w:delText>
              </w:r>
            </w:del>
          </w:p>
          <w:p w14:paraId="17857CFB" w14:textId="77777777" w:rsidR="005F3B68" w:rsidRPr="00B85628" w:rsidRDefault="005F3B68" w:rsidP="008745E1">
            <w:pPr>
              <w:pStyle w:val="NormalWeb"/>
              <w:numPr>
                <w:ilvl w:val="0"/>
                <w:numId w:val="8"/>
              </w:numPr>
              <w:spacing w:before="170" w:beforeAutospacing="0" w:after="170" w:afterAutospacing="0"/>
              <w:rPr>
                <w:del w:id="1401" w:author="Author"/>
                <w:rFonts w:asciiTheme="minorBidi" w:eastAsia="Times New Roman" w:hAnsiTheme="minorBidi" w:cstheme="minorBidi"/>
                <w:szCs w:val="17"/>
              </w:rPr>
            </w:pPr>
            <w:del w:id="1402" w:author="Author">
              <w:r w:rsidRPr="00B85628">
                <w:rPr>
                  <w:rFonts w:asciiTheme="minorBidi" w:eastAsia="Times New Roman" w:hAnsiTheme="minorBidi" w:cstheme="minorBidi"/>
                  <w:szCs w:val="17"/>
                </w:rPr>
                <w:delText>Search grammar (if one is supported);</w:delText>
              </w:r>
            </w:del>
          </w:p>
          <w:p w14:paraId="771875AF" w14:textId="77777777" w:rsidR="005F3B68" w:rsidRPr="00B85628" w:rsidRDefault="005F3B68" w:rsidP="008745E1">
            <w:pPr>
              <w:pStyle w:val="NormalWeb"/>
              <w:numPr>
                <w:ilvl w:val="0"/>
                <w:numId w:val="8"/>
              </w:numPr>
              <w:spacing w:before="170" w:beforeAutospacing="0" w:after="170" w:afterAutospacing="0"/>
              <w:rPr>
                <w:del w:id="1403" w:author="Author"/>
                <w:rFonts w:asciiTheme="minorBidi" w:eastAsia="Times New Roman" w:hAnsiTheme="minorBidi" w:cstheme="minorBidi"/>
                <w:szCs w:val="17"/>
              </w:rPr>
            </w:pPr>
            <w:del w:id="1404" w:author="Author">
              <w:r w:rsidRPr="00B85628">
                <w:rPr>
                  <w:rFonts w:asciiTheme="minorBidi" w:eastAsia="Times New Roman" w:hAnsiTheme="minorBidi" w:cstheme="minorBidi"/>
                  <w:szCs w:val="17"/>
                </w:rPr>
                <w:delText>HTTP Status Codes;</w:delText>
              </w:r>
            </w:del>
          </w:p>
          <w:p w14:paraId="0067A5E0" w14:textId="77777777" w:rsidR="005F3B68" w:rsidRPr="00B85628" w:rsidRDefault="005F3B68" w:rsidP="008745E1">
            <w:pPr>
              <w:pStyle w:val="NormalWeb"/>
              <w:numPr>
                <w:ilvl w:val="0"/>
                <w:numId w:val="8"/>
              </w:numPr>
              <w:spacing w:before="170" w:beforeAutospacing="0" w:after="170" w:afterAutospacing="0"/>
              <w:rPr>
                <w:del w:id="1405" w:author="Author"/>
                <w:rFonts w:asciiTheme="minorBidi" w:eastAsia="Times New Roman" w:hAnsiTheme="minorBidi" w:cstheme="minorBidi"/>
                <w:szCs w:val="17"/>
              </w:rPr>
            </w:pPr>
            <w:del w:id="1406" w:author="Author">
              <w:r w:rsidRPr="00B85628">
                <w:rPr>
                  <w:rFonts w:asciiTheme="minorBidi" w:eastAsia="Times New Roman" w:hAnsiTheme="minorBidi" w:cstheme="minorBidi"/>
                  <w:szCs w:val="17"/>
                </w:rPr>
                <w:delText>HTTP Methods;</w:delText>
              </w:r>
            </w:del>
          </w:p>
          <w:p w14:paraId="23533A0C" w14:textId="77777777" w:rsidR="005F3B68" w:rsidRPr="00B85628" w:rsidRDefault="005F3B68" w:rsidP="008745E1">
            <w:pPr>
              <w:pStyle w:val="NormalWeb"/>
              <w:numPr>
                <w:ilvl w:val="0"/>
                <w:numId w:val="8"/>
              </w:numPr>
              <w:spacing w:before="170" w:beforeAutospacing="0" w:after="170" w:afterAutospacing="0"/>
              <w:rPr>
                <w:del w:id="1407" w:author="Author"/>
                <w:rFonts w:asciiTheme="minorBidi" w:eastAsia="Times New Roman" w:hAnsiTheme="minorBidi" w:cstheme="minorBidi"/>
                <w:szCs w:val="17"/>
              </w:rPr>
            </w:pPr>
            <w:del w:id="1408" w:author="Author">
              <w:r w:rsidRPr="00B85628">
                <w:rPr>
                  <w:rFonts w:asciiTheme="minorBidi" w:eastAsia="Times New Roman" w:hAnsiTheme="minorBidi" w:cstheme="minorBidi"/>
                  <w:szCs w:val="17"/>
                </w:rPr>
                <w:delText>Restrictions and distinctive features;</w:delText>
              </w:r>
              <w:r>
                <w:rPr>
                  <w:rFonts w:asciiTheme="minorBidi" w:eastAsia="Times New Roman" w:hAnsiTheme="minorBidi" w:cstheme="minorBidi"/>
                  <w:szCs w:val="17"/>
                </w:rPr>
                <w:delText xml:space="preserve"> and</w:delText>
              </w:r>
            </w:del>
          </w:p>
          <w:p w14:paraId="4AE6B6A0" w14:textId="77777777" w:rsidR="005F3B68" w:rsidRPr="00B85628" w:rsidRDefault="005F3B68" w:rsidP="008745E1">
            <w:pPr>
              <w:pStyle w:val="NormalWeb"/>
              <w:numPr>
                <w:ilvl w:val="0"/>
                <w:numId w:val="8"/>
              </w:numPr>
              <w:spacing w:before="170" w:beforeAutospacing="0" w:after="170" w:afterAutospacing="0"/>
              <w:rPr>
                <w:del w:id="1409" w:author="Author"/>
                <w:rFonts w:asciiTheme="minorBidi" w:eastAsia="Times New Roman" w:hAnsiTheme="minorBidi" w:cstheme="minorBidi"/>
                <w:szCs w:val="17"/>
              </w:rPr>
            </w:pPr>
            <w:del w:id="1410" w:author="Author">
              <w:r w:rsidRPr="00B85628">
                <w:rPr>
                  <w:rFonts w:asciiTheme="minorBidi" w:eastAsia="Times New Roman" w:hAnsiTheme="minorBidi" w:cstheme="minorBidi"/>
                  <w:szCs w:val="17"/>
                </w:rPr>
                <w:delText>Security (if any).</w:delText>
              </w:r>
            </w:del>
          </w:p>
        </w:tc>
        <w:tc>
          <w:tcPr>
            <w:tcW w:w="2515" w:type="dxa"/>
          </w:tcPr>
          <w:p w14:paraId="0FF8FF4E" w14:textId="77777777" w:rsidR="005F3B68" w:rsidRPr="004211C8" w:rsidRDefault="005F3B68" w:rsidP="008745E1">
            <w:pPr>
              <w:pStyle w:val="NormalWeb"/>
              <w:spacing w:before="170" w:beforeAutospacing="0" w:after="170" w:afterAutospacing="0"/>
              <w:rPr>
                <w:del w:id="1411" w:author="Author"/>
                <w:rFonts w:asciiTheme="minorBidi" w:hAnsiTheme="minorBidi" w:cstheme="minorBidi"/>
                <w:szCs w:val="17"/>
              </w:rPr>
            </w:pPr>
            <w:del w:id="1412" w:author="Author">
              <w:r w:rsidRPr="004211C8">
                <w:rPr>
                  <w:rFonts w:asciiTheme="minorBidi" w:hAnsiTheme="minorBidi" w:cstheme="minorBidi"/>
                  <w:szCs w:val="17"/>
                </w:rPr>
                <w:delText>AJ, AX, AAJ, AAX</w:delText>
              </w:r>
            </w:del>
          </w:p>
        </w:tc>
      </w:tr>
      <w:tr w:rsidR="005F3B68" w:rsidRPr="00B67A3A" w14:paraId="7C81E017" w14:textId="77777777" w:rsidTr="00D35BA5">
        <w:trPr>
          <w:del w:id="1413" w:author="Author"/>
        </w:trPr>
        <w:tc>
          <w:tcPr>
            <w:tcW w:w="1075" w:type="dxa"/>
          </w:tcPr>
          <w:p w14:paraId="322C8359" w14:textId="77777777" w:rsidR="005F3B68" w:rsidRPr="00B85628" w:rsidRDefault="005F3B68" w:rsidP="008745E1">
            <w:pPr>
              <w:pStyle w:val="NormalWeb"/>
              <w:spacing w:before="170" w:beforeAutospacing="0" w:after="170" w:afterAutospacing="0"/>
              <w:rPr>
                <w:del w:id="1414" w:author="Author"/>
                <w:rFonts w:asciiTheme="minorBidi" w:hAnsiTheme="minorBidi" w:cstheme="minorBidi"/>
                <w:szCs w:val="17"/>
              </w:rPr>
            </w:pPr>
            <w:del w:id="1415" w:author="Author">
              <w:r>
                <w:rPr>
                  <w:rFonts w:asciiTheme="minorBidi" w:eastAsia="Times New Roman" w:hAnsiTheme="minorBidi" w:cstheme="minorBidi"/>
                  <w:szCs w:val="17"/>
                </w:rPr>
                <w:delText>[RSG-95</w:delText>
              </w:r>
              <w:r w:rsidRPr="00B85628">
                <w:rPr>
                  <w:rFonts w:asciiTheme="minorBidi" w:eastAsia="Times New Roman" w:hAnsiTheme="minorBidi" w:cstheme="minorBidi"/>
                  <w:szCs w:val="17"/>
                </w:rPr>
                <w:delText>]</w:delText>
              </w:r>
            </w:del>
          </w:p>
        </w:tc>
        <w:tc>
          <w:tcPr>
            <w:tcW w:w="5670" w:type="dxa"/>
          </w:tcPr>
          <w:p w14:paraId="70B7B184" w14:textId="77777777" w:rsidR="005F3B68" w:rsidRPr="000C3E67" w:rsidRDefault="005F3B68" w:rsidP="008745E1">
            <w:pPr>
              <w:rPr>
                <w:del w:id="1416" w:author="Author"/>
                <w:rFonts w:asciiTheme="minorBidi" w:eastAsia="Times New Roman" w:hAnsiTheme="minorBidi" w:cstheme="minorBidi"/>
                <w:szCs w:val="17"/>
              </w:rPr>
            </w:pPr>
            <w:del w:id="1417" w:author="Author">
              <w:r w:rsidRPr="000C3E67">
                <w:rPr>
                  <w:rFonts w:asciiTheme="minorBidi" w:eastAsia="Times New Roman" w:hAnsiTheme="minorBidi" w:cstheme="minorBidi"/>
                  <w:szCs w:val="17"/>
                </w:rPr>
                <w:delText>A REST API MUST provide API documentation as a Service Contract.</w:delText>
              </w:r>
            </w:del>
          </w:p>
        </w:tc>
        <w:tc>
          <w:tcPr>
            <w:tcW w:w="2515" w:type="dxa"/>
          </w:tcPr>
          <w:p w14:paraId="5221FA08" w14:textId="77777777" w:rsidR="005F3B68" w:rsidRPr="004211C8" w:rsidRDefault="005F3B68" w:rsidP="008745E1">
            <w:pPr>
              <w:pStyle w:val="NormalWeb"/>
              <w:spacing w:before="170" w:beforeAutospacing="0" w:after="170" w:afterAutospacing="0"/>
              <w:rPr>
                <w:del w:id="1418" w:author="Author"/>
                <w:rFonts w:asciiTheme="minorBidi" w:hAnsiTheme="minorBidi" w:cstheme="minorBidi"/>
                <w:szCs w:val="17"/>
              </w:rPr>
            </w:pPr>
            <w:del w:id="1419" w:author="Author">
              <w:r w:rsidRPr="004211C8">
                <w:rPr>
                  <w:rFonts w:asciiTheme="minorBidi" w:hAnsiTheme="minorBidi" w:cstheme="minorBidi"/>
                  <w:szCs w:val="17"/>
                </w:rPr>
                <w:delText>AJ, AX, AAJ, AAX</w:delText>
              </w:r>
            </w:del>
          </w:p>
        </w:tc>
      </w:tr>
      <w:tr w:rsidR="005F3B68" w:rsidRPr="00B67A3A" w14:paraId="1DA92647" w14:textId="77777777" w:rsidTr="00D35BA5">
        <w:trPr>
          <w:del w:id="1420" w:author="Author"/>
        </w:trPr>
        <w:tc>
          <w:tcPr>
            <w:tcW w:w="1075" w:type="dxa"/>
          </w:tcPr>
          <w:p w14:paraId="1D7ED4BC" w14:textId="77777777" w:rsidR="005F3B68" w:rsidRPr="00B85628" w:rsidRDefault="005F3B68" w:rsidP="008745E1">
            <w:pPr>
              <w:pStyle w:val="NormalWeb"/>
              <w:spacing w:before="170" w:beforeAutospacing="0" w:after="170" w:afterAutospacing="0"/>
              <w:rPr>
                <w:del w:id="1421" w:author="Author"/>
                <w:rFonts w:asciiTheme="minorBidi" w:hAnsiTheme="minorBidi" w:cstheme="minorBidi"/>
                <w:szCs w:val="17"/>
              </w:rPr>
            </w:pPr>
            <w:del w:id="1422" w:author="Author">
              <w:r>
                <w:rPr>
                  <w:rFonts w:asciiTheme="minorBidi" w:eastAsia="Times New Roman" w:hAnsiTheme="minorBidi" w:cstheme="minorBidi"/>
                  <w:szCs w:val="17"/>
                </w:rPr>
                <w:delText>[RSG-96</w:delText>
              </w:r>
              <w:r w:rsidRPr="00B85628">
                <w:rPr>
                  <w:rFonts w:asciiTheme="minorBidi" w:eastAsia="Times New Roman" w:hAnsiTheme="minorBidi" w:cstheme="minorBidi"/>
                  <w:szCs w:val="17"/>
                </w:rPr>
                <w:delText>]</w:delText>
              </w:r>
            </w:del>
          </w:p>
        </w:tc>
        <w:tc>
          <w:tcPr>
            <w:tcW w:w="5670" w:type="dxa"/>
          </w:tcPr>
          <w:p w14:paraId="25B3E5DF" w14:textId="77777777" w:rsidR="005F3B68" w:rsidRPr="000C3E67" w:rsidRDefault="005F3B68" w:rsidP="008745E1">
            <w:pPr>
              <w:rPr>
                <w:del w:id="1423" w:author="Author"/>
                <w:rFonts w:asciiTheme="minorBidi" w:eastAsia="Times New Roman" w:hAnsiTheme="minorBidi" w:cstheme="minorBidi"/>
                <w:szCs w:val="17"/>
              </w:rPr>
            </w:pPr>
            <w:del w:id="1424" w:author="Author">
              <w:r w:rsidRPr="000C3E67">
                <w:rPr>
                  <w:rFonts w:asciiTheme="minorBidi" w:eastAsia="Times New Roman" w:hAnsiTheme="minorBidi" w:cstheme="minorBidi"/>
                  <w:szCs w:val="17"/>
                </w:rPr>
                <w:delText>A Web API implementation deviating from this Standard MUST be explicitly documented in the Service Contract. If a deviating rule is not specified in the Service Contract, it MUST be assumed that this Standard is followed.</w:delText>
              </w:r>
            </w:del>
          </w:p>
        </w:tc>
        <w:tc>
          <w:tcPr>
            <w:tcW w:w="2515" w:type="dxa"/>
          </w:tcPr>
          <w:p w14:paraId="018670FC" w14:textId="77777777" w:rsidR="005F3B68" w:rsidRPr="004211C8" w:rsidRDefault="005F3B68" w:rsidP="008745E1">
            <w:pPr>
              <w:pStyle w:val="NormalWeb"/>
              <w:spacing w:before="170" w:beforeAutospacing="0" w:after="170" w:afterAutospacing="0"/>
              <w:rPr>
                <w:del w:id="1425" w:author="Author"/>
                <w:rFonts w:asciiTheme="minorBidi" w:hAnsiTheme="minorBidi" w:cstheme="minorBidi"/>
                <w:szCs w:val="17"/>
              </w:rPr>
            </w:pPr>
            <w:del w:id="1426" w:author="Author">
              <w:r w:rsidRPr="004211C8">
                <w:rPr>
                  <w:rFonts w:asciiTheme="minorBidi" w:hAnsiTheme="minorBidi" w:cstheme="minorBidi"/>
                  <w:szCs w:val="17"/>
                </w:rPr>
                <w:delText>AJ, AX, AAJ, AAX</w:delText>
              </w:r>
            </w:del>
          </w:p>
        </w:tc>
      </w:tr>
      <w:tr w:rsidR="005F3B68" w:rsidRPr="00B67A3A" w14:paraId="36D4F901" w14:textId="77777777" w:rsidTr="00D35BA5">
        <w:trPr>
          <w:del w:id="1427" w:author="Author"/>
        </w:trPr>
        <w:tc>
          <w:tcPr>
            <w:tcW w:w="1075" w:type="dxa"/>
          </w:tcPr>
          <w:p w14:paraId="7D2E2424" w14:textId="77777777" w:rsidR="005F3B68" w:rsidRPr="00B85628" w:rsidRDefault="005F3B68" w:rsidP="008745E1">
            <w:pPr>
              <w:pStyle w:val="NormalWeb"/>
              <w:spacing w:before="170" w:beforeAutospacing="0" w:after="170" w:afterAutospacing="0"/>
              <w:rPr>
                <w:del w:id="1428" w:author="Author"/>
                <w:rFonts w:asciiTheme="minorBidi" w:hAnsiTheme="minorBidi" w:cstheme="minorBidi"/>
                <w:szCs w:val="17"/>
              </w:rPr>
            </w:pPr>
            <w:del w:id="1429" w:author="Author">
              <w:r>
                <w:rPr>
                  <w:rFonts w:asciiTheme="minorBidi" w:eastAsia="Times New Roman" w:hAnsiTheme="minorBidi" w:cstheme="minorBidi"/>
                  <w:szCs w:val="17"/>
                </w:rPr>
                <w:delText>[RSG-97</w:delText>
              </w:r>
              <w:r w:rsidRPr="00B85628">
                <w:rPr>
                  <w:rFonts w:asciiTheme="minorBidi" w:eastAsia="Times New Roman" w:hAnsiTheme="minorBidi" w:cstheme="minorBidi"/>
                  <w:szCs w:val="17"/>
                </w:rPr>
                <w:delText>]</w:delText>
              </w:r>
            </w:del>
          </w:p>
        </w:tc>
        <w:tc>
          <w:tcPr>
            <w:tcW w:w="5670" w:type="dxa"/>
          </w:tcPr>
          <w:p w14:paraId="6E2D872D" w14:textId="77777777" w:rsidR="005F3B68" w:rsidRPr="000C3E67" w:rsidRDefault="005F3B68" w:rsidP="008745E1">
            <w:pPr>
              <w:rPr>
                <w:del w:id="1430" w:author="Author"/>
                <w:rFonts w:asciiTheme="minorBidi" w:eastAsia="Times New Roman" w:hAnsiTheme="minorBidi" w:cstheme="minorBidi"/>
                <w:szCs w:val="17"/>
              </w:rPr>
            </w:pPr>
            <w:del w:id="1431" w:author="Author">
              <w:r w:rsidRPr="000C3E67">
                <w:rPr>
                  <w:rFonts w:asciiTheme="minorBidi" w:eastAsia="Times New Roman" w:hAnsiTheme="minorBidi" w:cstheme="minorBidi"/>
                  <w:szCs w:val="17"/>
                </w:rPr>
                <w:delText xml:space="preserve">A Service Contract MUST allow API client skeleton code generation. </w:delText>
              </w:r>
            </w:del>
          </w:p>
        </w:tc>
        <w:tc>
          <w:tcPr>
            <w:tcW w:w="2515" w:type="dxa"/>
          </w:tcPr>
          <w:p w14:paraId="63A7C8F3" w14:textId="77777777" w:rsidR="005F3B68" w:rsidRPr="004211C8" w:rsidRDefault="005F3B68" w:rsidP="008745E1">
            <w:pPr>
              <w:pStyle w:val="NormalWeb"/>
              <w:spacing w:before="170" w:beforeAutospacing="0" w:after="170" w:afterAutospacing="0"/>
              <w:rPr>
                <w:del w:id="1432" w:author="Author"/>
                <w:rFonts w:asciiTheme="minorBidi" w:hAnsiTheme="minorBidi" w:cstheme="minorBidi"/>
                <w:szCs w:val="17"/>
              </w:rPr>
            </w:pPr>
            <w:del w:id="1433" w:author="Author">
              <w:r w:rsidRPr="004211C8">
                <w:rPr>
                  <w:rFonts w:asciiTheme="minorBidi" w:hAnsiTheme="minorBidi" w:cstheme="minorBidi"/>
                  <w:szCs w:val="17"/>
                </w:rPr>
                <w:delText>AJ, AX, AAJ, AAX</w:delText>
              </w:r>
            </w:del>
          </w:p>
        </w:tc>
      </w:tr>
      <w:tr w:rsidR="005F3B68" w:rsidRPr="00B67A3A" w14:paraId="65F9D8A8" w14:textId="77777777" w:rsidTr="00D35BA5">
        <w:trPr>
          <w:del w:id="1434" w:author="Author"/>
        </w:trPr>
        <w:tc>
          <w:tcPr>
            <w:tcW w:w="1075" w:type="dxa"/>
          </w:tcPr>
          <w:p w14:paraId="23617654" w14:textId="77777777" w:rsidR="005F3B68" w:rsidRPr="00B85628" w:rsidRDefault="005F3B68" w:rsidP="008745E1">
            <w:pPr>
              <w:pStyle w:val="NormalWeb"/>
              <w:spacing w:before="170" w:beforeAutospacing="0" w:after="170" w:afterAutospacing="0"/>
              <w:rPr>
                <w:del w:id="1435" w:author="Author"/>
                <w:rFonts w:asciiTheme="minorBidi" w:hAnsiTheme="minorBidi" w:cstheme="minorBidi"/>
                <w:szCs w:val="17"/>
              </w:rPr>
            </w:pPr>
            <w:del w:id="1436" w:author="Author">
              <w:r>
                <w:rPr>
                  <w:rFonts w:asciiTheme="minorBidi" w:eastAsia="Times New Roman" w:hAnsiTheme="minorBidi" w:cstheme="minorBidi"/>
                  <w:szCs w:val="17"/>
                </w:rPr>
                <w:delText>[RSG-105</w:delText>
              </w:r>
              <w:r w:rsidRPr="00B85628">
                <w:rPr>
                  <w:rFonts w:asciiTheme="minorBidi" w:eastAsia="Times New Roman" w:hAnsiTheme="minorBidi" w:cstheme="minorBidi"/>
                  <w:szCs w:val="17"/>
                </w:rPr>
                <w:delText>]</w:delText>
              </w:r>
            </w:del>
          </w:p>
        </w:tc>
        <w:tc>
          <w:tcPr>
            <w:tcW w:w="5670" w:type="dxa"/>
          </w:tcPr>
          <w:p w14:paraId="6D053B9F" w14:textId="77777777" w:rsidR="005F3B68" w:rsidRPr="000C3E67" w:rsidRDefault="005F3B68" w:rsidP="008745E1">
            <w:pPr>
              <w:pStyle w:val="NormalWeb"/>
              <w:spacing w:before="170" w:beforeAutospacing="0" w:after="170" w:afterAutospacing="0" w:line="276" w:lineRule="auto"/>
              <w:rPr>
                <w:del w:id="1437" w:author="Author"/>
                <w:rFonts w:asciiTheme="minorBidi" w:hAnsiTheme="minorBidi" w:cstheme="minorBidi"/>
                <w:szCs w:val="17"/>
              </w:rPr>
            </w:pPr>
            <w:del w:id="1438" w:author="Author">
              <w:r w:rsidRPr="000C3E67">
                <w:rPr>
                  <w:rFonts w:asciiTheme="minorBidi" w:eastAsia="Times New Roman" w:hAnsiTheme="minorBidi" w:cstheme="minorBidi"/>
                  <w:szCs w:val="17"/>
                </w:rPr>
                <w:delText>A Web API MUST support caching of GET results; a Web API MAY support caching of results from other HTTP Methods.</w:delText>
              </w:r>
            </w:del>
          </w:p>
        </w:tc>
        <w:tc>
          <w:tcPr>
            <w:tcW w:w="2515" w:type="dxa"/>
          </w:tcPr>
          <w:p w14:paraId="7CCD2B0F" w14:textId="77777777" w:rsidR="005F3B68" w:rsidRPr="00B85628" w:rsidRDefault="005F3B68" w:rsidP="008745E1">
            <w:pPr>
              <w:pStyle w:val="NormalWeb"/>
              <w:spacing w:before="170" w:beforeAutospacing="0" w:after="170" w:afterAutospacing="0"/>
              <w:rPr>
                <w:del w:id="1439" w:author="Author"/>
                <w:rFonts w:asciiTheme="minorBidi" w:hAnsiTheme="minorBidi" w:cstheme="minorBidi"/>
                <w:szCs w:val="17"/>
              </w:rPr>
            </w:pPr>
            <w:del w:id="1440" w:author="Author">
              <w:r w:rsidRPr="00B85628">
                <w:rPr>
                  <w:rFonts w:asciiTheme="minorBidi" w:hAnsiTheme="minorBidi" w:cstheme="minorBidi"/>
                  <w:szCs w:val="17"/>
                </w:rPr>
                <w:delText>AJ, AX, AAJ</w:delText>
              </w:r>
            </w:del>
          </w:p>
        </w:tc>
      </w:tr>
      <w:tr w:rsidR="005F3B68" w:rsidRPr="00B67A3A" w14:paraId="2B5148B9" w14:textId="77777777" w:rsidTr="00D35BA5">
        <w:trPr>
          <w:del w:id="1441" w:author="Author"/>
        </w:trPr>
        <w:tc>
          <w:tcPr>
            <w:tcW w:w="1075" w:type="dxa"/>
          </w:tcPr>
          <w:p w14:paraId="3CF988C3" w14:textId="77777777" w:rsidR="005F3B68" w:rsidRPr="00B85628" w:rsidRDefault="005F3B68" w:rsidP="008745E1">
            <w:pPr>
              <w:pStyle w:val="NormalWeb"/>
              <w:spacing w:before="170" w:beforeAutospacing="0" w:after="170" w:afterAutospacing="0"/>
              <w:rPr>
                <w:del w:id="1442" w:author="Author"/>
                <w:rFonts w:asciiTheme="minorBidi" w:hAnsiTheme="minorBidi" w:cstheme="minorBidi"/>
                <w:szCs w:val="17"/>
              </w:rPr>
            </w:pPr>
            <w:del w:id="1443" w:author="Author">
              <w:r>
                <w:rPr>
                  <w:rFonts w:asciiTheme="minorBidi" w:eastAsia="Times New Roman" w:hAnsiTheme="minorBidi" w:cstheme="minorBidi"/>
                  <w:szCs w:val="17"/>
                </w:rPr>
                <w:delText>[RSG-113</w:delText>
              </w:r>
              <w:r w:rsidRPr="00B85628">
                <w:rPr>
                  <w:rFonts w:asciiTheme="minorBidi" w:eastAsia="Times New Roman" w:hAnsiTheme="minorBidi" w:cstheme="minorBidi"/>
                  <w:szCs w:val="17"/>
                </w:rPr>
                <w:delText>]</w:delText>
              </w:r>
            </w:del>
          </w:p>
        </w:tc>
        <w:tc>
          <w:tcPr>
            <w:tcW w:w="5670" w:type="dxa"/>
          </w:tcPr>
          <w:p w14:paraId="4C00719D" w14:textId="77777777" w:rsidR="005F3B68" w:rsidRPr="000C3E67" w:rsidRDefault="005F3B68" w:rsidP="008745E1">
            <w:pPr>
              <w:pStyle w:val="NormalWeb"/>
              <w:spacing w:before="170" w:beforeAutospacing="0" w:after="170" w:afterAutospacing="0" w:line="276" w:lineRule="auto"/>
              <w:rPr>
                <w:del w:id="1444" w:author="Author"/>
                <w:rFonts w:asciiTheme="minorBidi" w:hAnsiTheme="minorBidi" w:cstheme="minorBidi"/>
                <w:szCs w:val="17"/>
              </w:rPr>
            </w:pPr>
            <w:del w:id="1445" w:author="Author">
              <w:r w:rsidRPr="000C3E67">
                <w:rPr>
                  <w:rFonts w:asciiTheme="minorBidi" w:eastAsia="Times New Roman" w:hAnsiTheme="minorBidi" w:cstheme="minorBidi"/>
                  <w:szCs w:val="17"/>
                </w:rPr>
                <w:delText xml:space="preserve">If a Web API supports preference handling, the nomenclature of preferences that MAY be set by using the </w:delText>
              </w:r>
              <w:r w:rsidRPr="009624B8">
                <w:rPr>
                  <w:rFonts w:ascii="Courier New" w:eastAsia="Times New Roman" w:hAnsi="Courier New" w:cs="Courier New"/>
                  <w:szCs w:val="17"/>
                </w:rPr>
                <w:delText>Prefer</w:delText>
              </w:r>
              <w:r w:rsidRPr="000C3E67">
                <w:rPr>
                  <w:rFonts w:asciiTheme="minorBidi" w:eastAsia="Times New Roman" w:hAnsiTheme="minorBidi" w:cstheme="minorBidi"/>
                  <w:szCs w:val="17"/>
                </w:rPr>
                <w:delText xml:space="preserve"> header MUST be recorded in the Service Contract.</w:delText>
              </w:r>
            </w:del>
          </w:p>
        </w:tc>
        <w:tc>
          <w:tcPr>
            <w:tcW w:w="2515" w:type="dxa"/>
          </w:tcPr>
          <w:p w14:paraId="48136688" w14:textId="77777777" w:rsidR="005F3B68" w:rsidRPr="00B85628" w:rsidRDefault="005F3B68" w:rsidP="008745E1">
            <w:pPr>
              <w:pStyle w:val="NormalWeb"/>
              <w:spacing w:before="170" w:beforeAutospacing="0" w:after="170" w:afterAutospacing="0"/>
              <w:rPr>
                <w:del w:id="1446" w:author="Author"/>
                <w:rFonts w:asciiTheme="minorBidi" w:hAnsiTheme="minorBidi" w:cstheme="minorBidi"/>
                <w:szCs w:val="17"/>
              </w:rPr>
            </w:pPr>
            <w:del w:id="1447" w:author="Author">
              <w:r w:rsidRPr="00B85628">
                <w:rPr>
                  <w:rFonts w:asciiTheme="minorBidi" w:hAnsiTheme="minorBidi" w:cstheme="minorBidi"/>
                  <w:szCs w:val="17"/>
                </w:rPr>
                <w:delText>AAJ, AAX, AJ, AX</w:delText>
              </w:r>
            </w:del>
          </w:p>
        </w:tc>
      </w:tr>
      <w:tr w:rsidR="005F3B68" w:rsidRPr="00B67A3A" w14:paraId="3323908D" w14:textId="77777777" w:rsidTr="00D35BA5">
        <w:trPr>
          <w:del w:id="1448" w:author="Author"/>
        </w:trPr>
        <w:tc>
          <w:tcPr>
            <w:tcW w:w="1075" w:type="dxa"/>
          </w:tcPr>
          <w:p w14:paraId="685FA876" w14:textId="77777777" w:rsidR="005F3B68" w:rsidRPr="00B85628" w:rsidRDefault="005F3B68" w:rsidP="008745E1">
            <w:pPr>
              <w:pStyle w:val="NormalWeb"/>
              <w:spacing w:before="170" w:beforeAutospacing="0" w:after="170" w:afterAutospacing="0"/>
              <w:rPr>
                <w:del w:id="1449" w:author="Author"/>
                <w:rFonts w:asciiTheme="minorBidi" w:hAnsiTheme="minorBidi" w:cstheme="minorBidi"/>
                <w:szCs w:val="17"/>
              </w:rPr>
            </w:pPr>
            <w:del w:id="1450" w:author="Author">
              <w:r>
                <w:rPr>
                  <w:rFonts w:asciiTheme="minorBidi" w:eastAsia="Times New Roman" w:hAnsiTheme="minorBidi" w:cstheme="minorBidi"/>
                  <w:szCs w:val="17"/>
                </w:rPr>
                <w:delText>[RSG-114</w:delText>
              </w:r>
              <w:r w:rsidRPr="00B85628">
                <w:rPr>
                  <w:rFonts w:asciiTheme="minorBidi" w:eastAsia="Times New Roman" w:hAnsiTheme="minorBidi" w:cstheme="minorBidi"/>
                  <w:szCs w:val="17"/>
                </w:rPr>
                <w:delText>]</w:delText>
              </w:r>
            </w:del>
          </w:p>
        </w:tc>
        <w:tc>
          <w:tcPr>
            <w:tcW w:w="5670" w:type="dxa"/>
          </w:tcPr>
          <w:p w14:paraId="38CEAD1B" w14:textId="77777777" w:rsidR="005F3B68" w:rsidRPr="000C3E67" w:rsidRDefault="005F3B68" w:rsidP="008745E1">
            <w:pPr>
              <w:rPr>
                <w:del w:id="1451" w:author="Author"/>
                <w:rFonts w:asciiTheme="minorBidi" w:eastAsia="Times New Roman" w:hAnsiTheme="minorBidi" w:cstheme="minorBidi"/>
                <w:szCs w:val="17"/>
              </w:rPr>
            </w:pPr>
            <w:del w:id="1452" w:author="Author">
              <w:r w:rsidRPr="000C3E67">
                <w:rPr>
                  <w:rFonts w:asciiTheme="minorBidi" w:eastAsia="Times New Roman" w:hAnsiTheme="minorBidi" w:cstheme="minorBidi"/>
                  <w:szCs w:val="17"/>
                </w:rPr>
                <w:delText xml:space="preserve">If a Web API supports localized data, the request HTTP header </w:delText>
              </w:r>
              <w:r w:rsidRPr="009624B8">
                <w:rPr>
                  <w:rFonts w:ascii="Courier New" w:eastAsia="Times New Roman" w:hAnsi="Courier New" w:cs="Courier New"/>
                  <w:szCs w:val="17"/>
                </w:rPr>
                <w:delText xml:space="preserve">Accept-Language </w:delText>
              </w:r>
              <w:r w:rsidRPr="000C3E67">
                <w:rPr>
                  <w:rFonts w:asciiTheme="minorBidi" w:eastAsia="Times New Roman" w:hAnsiTheme="minorBidi" w:cstheme="minorBidi"/>
                  <w:szCs w:val="17"/>
                </w:rPr>
                <w:delText>MUST be supported to indicate the set of natural languages that are preferred in the response as specified in IETF RFC 7231.</w:delText>
              </w:r>
            </w:del>
          </w:p>
        </w:tc>
        <w:tc>
          <w:tcPr>
            <w:tcW w:w="2515" w:type="dxa"/>
          </w:tcPr>
          <w:p w14:paraId="6BD3B069" w14:textId="77777777" w:rsidR="005F3B68" w:rsidRPr="00B85628" w:rsidRDefault="005F3B68" w:rsidP="008745E1">
            <w:pPr>
              <w:pStyle w:val="NormalWeb"/>
              <w:spacing w:before="170" w:beforeAutospacing="0" w:after="170" w:afterAutospacing="0"/>
              <w:rPr>
                <w:del w:id="1453" w:author="Author"/>
                <w:rFonts w:asciiTheme="minorBidi" w:hAnsiTheme="minorBidi" w:cstheme="minorBidi"/>
                <w:szCs w:val="17"/>
              </w:rPr>
            </w:pPr>
            <w:del w:id="1454" w:author="Author">
              <w:r w:rsidRPr="00B85628">
                <w:rPr>
                  <w:rFonts w:asciiTheme="minorBidi" w:hAnsiTheme="minorBidi" w:cstheme="minorBidi"/>
                  <w:szCs w:val="17"/>
                </w:rPr>
                <w:delText>AAJ, AAX, AJ, AX</w:delText>
              </w:r>
            </w:del>
          </w:p>
        </w:tc>
      </w:tr>
      <w:tr w:rsidR="005F3B68" w:rsidRPr="00B67A3A" w14:paraId="2F597434" w14:textId="77777777" w:rsidTr="00D35BA5">
        <w:trPr>
          <w:del w:id="1455" w:author="Author"/>
        </w:trPr>
        <w:tc>
          <w:tcPr>
            <w:tcW w:w="1075" w:type="dxa"/>
          </w:tcPr>
          <w:p w14:paraId="766D33FB" w14:textId="77777777" w:rsidR="005F3B68" w:rsidRPr="00B85628" w:rsidRDefault="005F3B68" w:rsidP="008745E1">
            <w:pPr>
              <w:pStyle w:val="NormalWeb"/>
              <w:spacing w:before="170" w:beforeAutospacing="0" w:after="170" w:afterAutospacing="0"/>
              <w:rPr>
                <w:del w:id="1456" w:author="Author"/>
                <w:rFonts w:asciiTheme="minorBidi" w:hAnsiTheme="minorBidi" w:cstheme="minorBidi"/>
                <w:szCs w:val="17"/>
              </w:rPr>
            </w:pPr>
            <w:del w:id="1457" w:author="Author">
              <w:r>
                <w:rPr>
                  <w:rFonts w:asciiTheme="minorBidi" w:hAnsiTheme="minorBidi" w:cstheme="minorBidi"/>
                  <w:szCs w:val="17"/>
                </w:rPr>
                <w:delText>[RSG-116</w:delText>
              </w:r>
              <w:r w:rsidRPr="00B85628">
                <w:rPr>
                  <w:rFonts w:asciiTheme="minorBidi" w:hAnsiTheme="minorBidi" w:cstheme="minorBidi"/>
                  <w:szCs w:val="17"/>
                </w:rPr>
                <w:delText>]</w:delText>
              </w:r>
            </w:del>
          </w:p>
        </w:tc>
        <w:tc>
          <w:tcPr>
            <w:tcW w:w="5670" w:type="dxa"/>
          </w:tcPr>
          <w:p w14:paraId="56701E51" w14:textId="77777777" w:rsidR="005F3B68" w:rsidRPr="000C3E67" w:rsidRDefault="005F3B68" w:rsidP="008745E1">
            <w:pPr>
              <w:rPr>
                <w:del w:id="1458" w:author="Author"/>
                <w:rFonts w:asciiTheme="minorBidi" w:hAnsiTheme="minorBidi" w:cstheme="minorBidi"/>
                <w:szCs w:val="17"/>
              </w:rPr>
            </w:pPr>
            <w:del w:id="1459" w:author="Author">
              <w:r w:rsidRPr="000C3E67">
                <w:rPr>
                  <w:rFonts w:asciiTheme="minorBidi" w:hAnsiTheme="minorBidi" w:cstheme="minorBidi"/>
                  <w:szCs w:val="17"/>
                </w:rPr>
                <w:delText>Confidentiality</w:delText>
              </w:r>
              <w:r w:rsidRPr="000C3E67">
                <w:rPr>
                  <w:rFonts w:asciiTheme="minorBidi" w:hAnsiTheme="minorBidi" w:cstheme="minorBidi"/>
                  <w:b/>
                  <w:szCs w:val="17"/>
                </w:rPr>
                <w:delText>:</w:delText>
              </w:r>
              <w:r w:rsidRPr="000C3E67">
                <w:rPr>
                  <w:rFonts w:asciiTheme="minorBidi" w:hAnsiTheme="minorBidi" w:cstheme="minorBidi"/>
                  <w:szCs w:val="17"/>
                  <w:lang w:eastAsia="zh-CN"/>
                </w:rPr>
                <w:delText xml:space="preserve"> APIs and API </w:delText>
              </w:r>
              <w:r w:rsidRPr="000C3E67">
                <w:rPr>
                  <w:rFonts w:asciiTheme="minorBidi" w:hAnsiTheme="minorBidi" w:cstheme="minorBidi"/>
                  <w:szCs w:val="17"/>
                </w:rPr>
                <w:delText xml:space="preserve">Information MUST be identified, classified, and protected against unauthorized access, disclosure and eavesdropping at all times. The least privilege, </w:delText>
              </w:r>
              <w:r>
                <w:rPr>
                  <w:rFonts w:asciiTheme="minorBidi" w:hAnsiTheme="minorBidi" w:cstheme="minorBidi"/>
                  <w:szCs w:val="17"/>
                </w:rPr>
                <w:delText xml:space="preserve">zero trust, </w:delText>
              </w:r>
              <w:r w:rsidRPr="000C3E67">
                <w:rPr>
                  <w:rFonts w:asciiTheme="minorBidi" w:hAnsiTheme="minorBidi" w:cstheme="minorBidi"/>
                  <w:szCs w:val="17"/>
                </w:rPr>
                <w:delText>need to know and need to share principles MUST be followed.</w:delText>
              </w:r>
            </w:del>
          </w:p>
        </w:tc>
        <w:tc>
          <w:tcPr>
            <w:tcW w:w="2515" w:type="dxa"/>
          </w:tcPr>
          <w:p w14:paraId="2647E644" w14:textId="77777777" w:rsidR="005F3B68" w:rsidRPr="00B85628" w:rsidRDefault="005F3B68" w:rsidP="008745E1">
            <w:pPr>
              <w:pStyle w:val="NormalWeb"/>
              <w:spacing w:before="170" w:beforeAutospacing="0" w:after="170" w:afterAutospacing="0"/>
              <w:rPr>
                <w:del w:id="1460" w:author="Author"/>
                <w:rFonts w:asciiTheme="minorBidi" w:hAnsiTheme="minorBidi" w:cstheme="minorBidi"/>
                <w:szCs w:val="17"/>
              </w:rPr>
            </w:pPr>
            <w:del w:id="1461" w:author="Author">
              <w:r w:rsidRPr="00B85628">
                <w:rPr>
                  <w:rFonts w:asciiTheme="minorBidi" w:hAnsiTheme="minorBidi" w:cstheme="minorBidi"/>
                  <w:szCs w:val="17"/>
                </w:rPr>
                <w:delText>AAJ, AAX, AJ, AX</w:delText>
              </w:r>
            </w:del>
          </w:p>
        </w:tc>
      </w:tr>
      <w:tr w:rsidR="005F3B68" w:rsidRPr="00B67A3A" w14:paraId="2501BF38" w14:textId="77777777" w:rsidTr="00D35BA5">
        <w:trPr>
          <w:del w:id="1462" w:author="Author"/>
        </w:trPr>
        <w:tc>
          <w:tcPr>
            <w:tcW w:w="1075" w:type="dxa"/>
          </w:tcPr>
          <w:p w14:paraId="15CBBCE5" w14:textId="77777777" w:rsidR="005F3B68" w:rsidRPr="00B85628" w:rsidRDefault="005F3B68" w:rsidP="008745E1">
            <w:pPr>
              <w:pStyle w:val="NormalWeb"/>
              <w:spacing w:before="170" w:beforeAutospacing="0" w:after="170" w:afterAutospacing="0"/>
              <w:rPr>
                <w:del w:id="1463" w:author="Author"/>
                <w:rFonts w:asciiTheme="minorBidi" w:hAnsiTheme="minorBidi" w:cstheme="minorBidi"/>
                <w:szCs w:val="17"/>
              </w:rPr>
            </w:pPr>
            <w:del w:id="1464" w:author="Author">
              <w:r>
                <w:rPr>
                  <w:rFonts w:asciiTheme="minorBidi" w:hAnsiTheme="minorBidi" w:cstheme="minorBidi"/>
                  <w:szCs w:val="17"/>
                </w:rPr>
                <w:delText>[RSG-117</w:delText>
              </w:r>
              <w:r w:rsidRPr="00B85628">
                <w:rPr>
                  <w:rFonts w:asciiTheme="minorBidi" w:hAnsiTheme="minorBidi" w:cstheme="minorBidi"/>
                  <w:szCs w:val="17"/>
                </w:rPr>
                <w:delText>]</w:delText>
              </w:r>
            </w:del>
          </w:p>
        </w:tc>
        <w:tc>
          <w:tcPr>
            <w:tcW w:w="5670" w:type="dxa"/>
          </w:tcPr>
          <w:p w14:paraId="441A540A" w14:textId="77777777" w:rsidR="005F3B68" w:rsidRPr="000C3E67" w:rsidRDefault="005F3B68" w:rsidP="008745E1">
            <w:pPr>
              <w:rPr>
                <w:del w:id="1465" w:author="Author"/>
                <w:rFonts w:asciiTheme="minorBidi" w:hAnsiTheme="minorBidi" w:cstheme="minorBidi"/>
                <w:szCs w:val="17"/>
              </w:rPr>
            </w:pPr>
            <w:del w:id="1466" w:author="Author">
              <w:r w:rsidRPr="000C3E67">
                <w:rPr>
                  <w:rFonts w:asciiTheme="minorBidi" w:hAnsiTheme="minorBidi" w:cstheme="minorBidi"/>
                  <w:szCs w:val="17"/>
                </w:rPr>
                <w:delText>Integrity-Assurance: APIs and API Information MUST be protected against unauthorized modification, duplication, corruption and destruction. Information MUST be modified through approved transactions and interfaces. Systems MUST be updated using approved configuration management, change management and patch management processes.</w:delText>
              </w:r>
            </w:del>
          </w:p>
        </w:tc>
        <w:tc>
          <w:tcPr>
            <w:tcW w:w="2515" w:type="dxa"/>
          </w:tcPr>
          <w:p w14:paraId="4116DBF9" w14:textId="77777777" w:rsidR="005F3B68" w:rsidRPr="00B85628" w:rsidRDefault="005F3B68" w:rsidP="008745E1">
            <w:pPr>
              <w:pStyle w:val="NormalWeb"/>
              <w:spacing w:before="170" w:beforeAutospacing="0" w:after="170" w:afterAutospacing="0"/>
              <w:rPr>
                <w:del w:id="1467" w:author="Author"/>
                <w:rFonts w:asciiTheme="minorBidi" w:hAnsiTheme="minorBidi" w:cstheme="minorBidi"/>
                <w:szCs w:val="17"/>
              </w:rPr>
            </w:pPr>
            <w:del w:id="1468" w:author="Author">
              <w:r w:rsidRPr="00B85628">
                <w:rPr>
                  <w:rFonts w:asciiTheme="minorBidi" w:hAnsiTheme="minorBidi" w:cstheme="minorBidi"/>
                  <w:szCs w:val="17"/>
                </w:rPr>
                <w:delText>AAJ, AAX, AJ, AX</w:delText>
              </w:r>
            </w:del>
          </w:p>
        </w:tc>
      </w:tr>
      <w:tr w:rsidR="005F3B68" w:rsidRPr="00B67A3A" w14:paraId="036C9FF9" w14:textId="77777777" w:rsidTr="00D35BA5">
        <w:trPr>
          <w:del w:id="1469" w:author="Author"/>
        </w:trPr>
        <w:tc>
          <w:tcPr>
            <w:tcW w:w="1075" w:type="dxa"/>
          </w:tcPr>
          <w:p w14:paraId="4F118010" w14:textId="77777777" w:rsidR="005F3B68" w:rsidRPr="00B85628" w:rsidRDefault="005F3B68" w:rsidP="008745E1">
            <w:pPr>
              <w:pStyle w:val="NormalWeb"/>
              <w:spacing w:before="170" w:beforeAutospacing="0" w:after="170" w:afterAutospacing="0"/>
              <w:rPr>
                <w:del w:id="1470" w:author="Author"/>
                <w:rFonts w:asciiTheme="minorBidi" w:hAnsiTheme="minorBidi" w:cstheme="minorBidi"/>
                <w:szCs w:val="17"/>
              </w:rPr>
            </w:pPr>
            <w:del w:id="1471" w:author="Author">
              <w:r>
                <w:rPr>
                  <w:rFonts w:asciiTheme="minorBidi" w:hAnsiTheme="minorBidi" w:cstheme="minorBidi"/>
                  <w:szCs w:val="17"/>
                </w:rPr>
                <w:delText>[RSG-118</w:delText>
              </w:r>
              <w:r w:rsidRPr="00B85628">
                <w:rPr>
                  <w:rFonts w:asciiTheme="minorBidi" w:hAnsiTheme="minorBidi" w:cstheme="minorBidi"/>
                  <w:szCs w:val="17"/>
                </w:rPr>
                <w:delText>]</w:delText>
              </w:r>
            </w:del>
          </w:p>
        </w:tc>
        <w:tc>
          <w:tcPr>
            <w:tcW w:w="5670" w:type="dxa"/>
          </w:tcPr>
          <w:p w14:paraId="6D6AD2E8" w14:textId="77777777" w:rsidR="005F3B68" w:rsidRPr="000C3E67" w:rsidRDefault="005F3B68" w:rsidP="008745E1">
            <w:pPr>
              <w:rPr>
                <w:del w:id="1472" w:author="Author"/>
                <w:rFonts w:asciiTheme="minorBidi" w:hAnsiTheme="minorBidi" w:cstheme="minorBidi"/>
                <w:szCs w:val="17"/>
              </w:rPr>
            </w:pPr>
            <w:del w:id="1473" w:author="Author">
              <w:r w:rsidRPr="000C3E67">
                <w:rPr>
                  <w:rFonts w:asciiTheme="minorBidi" w:hAnsiTheme="minorBidi" w:cstheme="minorBidi"/>
                  <w:szCs w:val="17"/>
                </w:rPr>
                <w:delText>Availability: APIs and API Information MUST be available to authorized users at the right time as defined in the Service Level Agreements (SLAs), access-control policies and defined business processes.</w:delText>
              </w:r>
            </w:del>
          </w:p>
        </w:tc>
        <w:tc>
          <w:tcPr>
            <w:tcW w:w="2515" w:type="dxa"/>
          </w:tcPr>
          <w:p w14:paraId="3629FA1B" w14:textId="77777777" w:rsidR="005F3B68" w:rsidRPr="00B85628" w:rsidRDefault="005F3B68" w:rsidP="008745E1">
            <w:pPr>
              <w:pStyle w:val="NormalWeb"/>
              <w:spacing w:before="170" w:beforeAutospacing="0" w:after="170" w:afterAutospacing="0"/>
              <w:rPr>
                <w:del w:id="1474" w:author="Author"/>
                <w:rFonts w:asciiTheme="minorBidi" w:hAnsiTheme="minorBidi" w:cstheme="minorBidi"/>
                <w:szCs w:val="17"/>
              </w:rPr>
            </w:pPr>
            <w:del w:id="1475" w:author="Author">
              <w:r w:rsidRPr="00B85628">
                <w:rPr>
                  <w:rFonts w:asciiTheme="minorBidi" w:hAnsiTheme="minorBidi" w:cstheme="minorBidi"/>
                  <w:szCs w:val="17"/>
                </w:rPr>
                <w:delText>AAJ, AAX, AJ, AX</w:delText>
              </w:r>
            </w:del>
          </w:p>
        </w:tc>
      </w:tr>
      <w:tr w:rsidR="005F3B68" w:rsidRPr="00B67A3A" w14:paraId="53330E90" w14:textId="77777777" w:rsidTr="00D35BA5">
        <w:trPr>
          <w:del w:id="1476" w:author="Author"/>
        </w:trPr>
        <w:tc>
          <w:tcPr>
            <w:tcW w:w="1075" w:type="dxa"/>
          </w:tcPr>
          <w:p w14:paraId="7941D5D7" w14:textId="77777777" w:rsidR="005F3B68" w:rsidRPr="00B85628" w:rsidRDefault="005F3B68" w:rsidP="008745E1">
            <w:pPr>
              <w:pStyle w:val="NormalWeb"/>
              <w:spacing w:before="170" w:beforeAutospacing="0" w:after="170" w:afterAutospacing="0"/>
              <w:rPr>
                <w:del w:id="1477" w:author="Author"/>
                <w:rFonts w:asciiTheme="minorBidi" w:hAnsiTheme="minorBidi" w:cstheme="minorBidi"/>
                <w:szCs w:val="17"/>
              </w:rPr>
            </w:pPr>
            <w:del w:id="1478" w:author="Author">
              <w:r>
                <w:rPr>
                  <w:rFonts w:asciiTheme="minorBidi" w:hAnsiTheme="minorBidi" w:cstheme="minorBidi"/>
                  <w:szCs w:val="17"/>
                </w:rPr>
                <w:delText>[RSG-119</w:delText>
              </w:r>
              <w:r w:rsidRPr="00B85628">
                <w:rPr>
                  <w:rFonts w:asciiTheme="minorBidi" w:hAnsiTheme="minorBidi" w:cstheme="minorBidi"/>
                  <w:szCs w:val="17"/>
                </w:rPr>
                <w:delText>]</w:delText>
              </w:r>
            </w:del>
          </w:p>
        </w:tc>
        <w:tc>
          <w:tcPr>
            <w:tcW w:w="5670" w:type="dxa"/>
          </w:tcPr>
          <w:p w14:paraId="6DB596C2" w14:textId="77777777" w:rsidR="005F3B68" w:rsidRPr="000C3E67" w:rsidRDefault="005F3B68" w:rsidP="008745E1">
            <w:pPr>
              <w:rPr>
                <w:del w:id="1479" w:author="Author"/>
                <w:rFonts w:asciiTheme="minorBidi" w:hAnsiTheme="minorBidi" w:cstheme="minorBidi"/>
                <w:szCs w:val="17"/>
              </w:rPr>
            </w:pPr>
            <w:del w:id="1480" w:author="Author">
              <w:r w:rsidRPr="000C3E67">
                <w:rPr>
                  <w:rFonts w:asciiTheme="minorBidi" w:hAnsiTheme="minorBidi" w:cstheme="minorBidi"/>
                  <w:szCs w:val="17"/>
                </w:rPr>
                <w:delText>Non-repudiation: Every transaction processed or action performed by APIs MUST enforce non-repudiation through the implementation of proper auditing, authorization, authentication, and the implementation of secure paths and non-repudiation services and mechanisms.</w:delText>
              </w:r>
            </w:del>
          </w:p>
        </w:tc>
        <w:tc>
          <w:tcPr>
            <w:tcW w:w="2515" w:type="dxa"/>
          </w:tcPr>
          <w:p w14:paraId="6A6581D7" w14:textId="77777777" w:rsidR="005F3B68" w:rsidRPr="00B85628" w:rsidRDefault="005F3B68" w:rsidP="008745E1">
            <w:pPr>
              <w:pStyle w:val="NormalWeb"/>
              <w:spacing w:before="170" w:beforeAutospacing="0" w:after="170" w:afterAutospacing="0"/>
              <w:rPr>
                <w:del w:id="1481" w:author="Author"/>
                <w:rFonts w:asciiTheme="minorBidi" w:hAnsiTheme="minorBidi" w:cstheme="minorBidi"/>
                <w:szCs w:val="17"/>
              </w:rPr>
            </w:pPr>
            <w:del w:id="1482" w:author="Author">
              <w:r w:rsidRPr="00B85628">
                <w:rPr>
                  <w:rFonts w:asciiTheme="minorBidi" w:hAnsiTheme="minorBidi" w:cstheme="minorBidi"/>
                  <w:szCs w:val="17"/>
                </w:rPr>
                <w:delText>AAJ, AAX, AJ, AX</w:delText>
              </w:r>
            </w:del>
          </w:p>
        </w:tc>
      </w:tr>
      <w:tr w:rsidR="005F3B68" w:rsidRPr="00B67A3A" w14:paraId="7F6FC5FB" w14:textId="77777777" w:rsidTr="00D35BA5">
        <w:trPr>
          <w:del w:id="1483" w:author="Author"/>
        </w:trPr>
        <w:tc>
          <w:tcPr>
            <w:tcW w:w="1075" w:type="dxa"/>
          </w:tcPr>
          <w:p w14:paraId="68C29502" w14:textId="77777777" w:rsidR="005F3B68" w:rsidRPr="00B85628" w:rsidRDefault="005F3B68" w:rsidP="008745E1">
            <w:pPr>
              <w:pStyle w:val="NormalWeb"/>
              <w:spacing w:before="170" w:beforeAutospacing="0" w:after="170" w:afterAutospacing="0"/>
              <w:rPr>
                <w:del w:id="1484" w:author="Author"/>
                <w:rFonts w:asciiTheme="minorBidi" w:hAnsiTheme="minorBidi" w:cstheme="minorBidi"/>
                <w:szCs w:val="17"/>
              </w:rPr>
            </w:pPr>
            <w:del w:id="1485" w:author="Author">
              <w:r>
                <w:rPr>
                  <w:rFonts w:asciiTheme="minorBidi" w:hAnsiTheme="minorBidi" w:cstheme="minorBidi"/>
                  <w:szCs w:val="17"/>
                </w:rPr>
                <w:delText>[RSG-120</w:delText>
              </w:r>
              <w:r w:rsidRPr="00B85628">
                <w:rPr>
                  <w:rFonts w:asciiTheme="minorBidi" w:hAnsiTheme="minorBidi" w:cstheme="minorBidi"/>
                  <w:szCs w:val="17"/>
                </w:rPr>
                <w:delText>]</w:delText>
              </w:r>
            </w:del>
          </w:p>
        </w:tc>
        <w:tc>
          <w:tcPr>
            <w:tcW w:w="5670" w:type="dxa"/>
          </w:tcPr>
          <w:p w14:paraId="0BDB60BF" w14:textId="77777777" w:rsidR="005F3B68" w:rsidRPr="000C3E67" w:rsidRDefault="005F3B68" w:rsidP="008745E1">
            <w:pPr>
              <w:rPr>
                <w:del w:id="1486" w:author="Author"/>
                <w:rFonts w:asciiTheme="minorBidi" w:hAnsiTheme="minorBidi" w:cstheme="minorBidi"/>
                <w:szCs w:val="17"/>
              </w:rPr>
            </w:pPr>
            <w:del w:id="1487" w:author="Author">
              <w:r w:rsidRPr="000C3E67">
                <w:rPr>
                  <w:rFonts w:asciiTheme="minorBidi" w:hAnsiTheme="minorBidi" w:cstheme="minorBidi"/>
                  <w:szCs w:val="17"/>
                </w:rPr>
                <w:delText>Authentication, Authorization, Auditing: Users, systems, APIs or devices involved in critical transactions or actions MUST be authenticated, authorized using role-based or attribute based access-control services and maintain segregation of duty. In addition, all actions MUST be logged and the authentication’s strength must increase with the associated information risk.</w:delText>
              </w:r>
            </w:del>
          </w:p>
        </w:tc>
        <w:tc>
          <w:tcPr>
            <w:tcW w:w="2515" w:type="dxa"/>
          </w:tcPr>
          <w:p w14:paraId="7A1B2BE4" w14:textId="77777777" w:rsidR="005F3B68" w:rsidRPr="00B85628" w:rsidRDefault="005F3B68" w:rsidP="008745E1">
            <w:pPr>
              <w:pStyle w:val="NormalWeb"/>
              <w:spacing w:before="170" w:beforeAutospacing="0" w:after="170" w:afterAutospacing="0"/>
              <w:rPr>
                <w:del w:id="1488" w:author="Author"/>
                <w:rFonts w:asciiTheme="minorBidi" w:hAnsiTheme="minorBidi" w:cstheme="minorBidi"/>
                <w:szCs w:val="17"/>
              </w:rPr>
            </w:pPr>
            <w:del w:id="1489" w:author="Author">
              <w:r w:rsidRPr="00B85628">
                <w:rPr>
                  <w:rFonts w:asciiTheme="minorBidi" w:hAnsiTheme="minorBidi" w:cstheme="minorBidi"/>
                  <w:szCs w:val="17"/>
                </w:rPr>
                <w:delText>AAJ, AAX, AJ, AX</w:delText>
              </w:r>
            </w:del>
          </w:p>
        </w:tc>
      </w:tr>
      <w:tr w:rsidR="005F3B68" w:rsidRPr="00B67A3A" w14:paraId="058F8A1A" w14:textId="77777777" w:rsidTr="00D35BA5">
        <w:trPr>
          <w:del w:id="1490" w:author="Author"/>
        </w:trPr>
        <w:tc>
          <w:tcPr>
            <w:tcW w:w="1075" w:type="dxa"/>
          </w:tcPr>
          <w:p w14:paraId="7E0B2DA2" w14:textId="77777777" w:rsidR="005F3B68" w:rsidRPr="00B85628" w:rsidRDefault="005F3B68" w:rsidP="008745E1">
            <w:pPr>
              <w:pStyle w:val="NormalWeb"/>
              <w:spacing w:before="170" w:beforeAutospacing="0" w:after="170" w:afterAutospacing="0"/>
              <w:rPr>
                <w:del w:id="1491" w:author="Author"/>
                <w:rFonts w:asciiTheme="minorBidi" w:hAnsiTheme="minorBidi" w:cstheme="minorBidi"/>
                <w:szCs w:val="17"/>
              </w:rPr>
            </w:pPr>
            <w:del w:id="1492" w:author="Author">
              <w:r>
                <w:rPr>
                  <w:rFonts w:asciiTheme="minorBidi" w:eastAsia="Times New Roman" w:hAnsiTheme="minorBidi" w:cstheme="minorBidi"/>
                  <w:szCs w:val="17"/>
                </w:rPr>
                <w:delText>[RSG-121</w:delText>
              </w:r>
              <w:r w:rsidRPr="00B85628">
                <w:rPr>
                  <w:rFonts w:asciiTheme="minorBidi" w:eastAsia="Times New Roman" w:hAnsiTheme="minorBidi" w:cstheme="minorBidi"/>
                  <w:szCs w:val="17"/>
                </w:rPr>
                <w:delText>]</w:delText>
              </w:r>
            </w:del>
          </w:p>
        </w:tc>
        <w:tc>
          <w:tcPr>
            <w:tcW w:w="5670" w:type="dxa"/>
          </w:tcPr>
          <w:p w14:paraId="0DE29F02" w14:textId="77777777" w:rsidR="005F3B68" w:rsidRPr="000C3E67" w:rsidRDefault="005F3B68" w:rsidP="008745E1">
            <w:pPr>
              <w:pStyle w:val="NormalWeb"/>
              <w:spacing w:before="170" w:beforeAutospacing="0" w:after="170" w:afterAutospacing="0"/>
              <w:rPr>
                <w:del w:id="1493" w:author="Author"/>
                <w:rFonts w:asciiTheme="minorBidi" w:eastAsia="Times New Roman" w:hAnsiTheme="minorBidi" w:cstheme="minorBidi"/>
                <w:szCs w:val="17"/>
              </w:rPr>
            </w:pPr>
            <w:del w:id="1494" w:author="Author">
              <w:r w:rsidRPr="000C3E67">
                <w:rPr>
                  <w:rFonts w:asciiTheme="minorBidi" w:eastAsia="Times New Roman" w:hAnsiTheme="minorBidi" w:cstheme="minorBidi"/>
                  <w:szCs w:val="17"/>
                </w:rPr>
                <w:delText>While developing APIs, threats, malicious use cases, secure coding techniques, transport layer security and security testing MUST be carefully considered, especially:</w:delText>
              </w:r>
            </w:del>
          </w:p>
          <w:p w14:paraId="49FACCA5" w14:textId="77777777" w:rsidR="005F3B68" w:rsidRPr="000C3E67" w:rsidRDefault="005F3B68" w:rsidP="008745E1">
            <w:pPr>
              <w:pStyle w:val="NormalWeb"/>
              <w:numPr>
                <w:ilvl w:val="0"/>
                <w:numId w:val="8"/>
              </w:numPr>
              <w:spacing w:before="170" w:beforeAutospacing="0" w:after="170" w:afterAutospacing="0"/>
              <w:rPr>
                <w:del w:id="1495" w:author="Author"/>
                <w:rFonts w:asciiTheme="minorBidi" w:eastAsia="Times New Roman" w:hAnsiTheme="minorBidi" w:cstheme="minorBidi"/>
                <w:szCs w:val="17"/>
              </w:rPr>
            </w:pPr>
            <w:del w:id="1496" w:author="Author">
              <w:r w:rsidRPr="00990ED6">
                <w:rPr>
                  <w:rFonts w:ascii="Courier New" w:eastAsia="Times New Roman" w:hAnsi="Courier New" w:cs="Courier New"/>
                  <w:szCs w:val="17"/>
                </w:rPr>
                <w:delText>PUTs</w:delText>
              </w:r>
              <w:r w:rsidRPr="000C3E67">
                <w:rPr>
                  <w:rFonts w:asciiTheme="minorBidi" w:eastAsia="Times New Roman" w:hAnsiTheme="minorBidi" w:cstheme="minorBidi"/>
                  <w:szCs w:val="17"/>
                </w:rPr>
                <w:delText xml:space="preserve"> and </w:delText>
              </w:r>
              <w:r w:rsidRPr="00990ED6">
                <w:rPr>
                  <w:rFonts w:ascii="Courier New" w:eastAsia="Times New Roman" w:hAnsi="Courier New" w:cs="Courier New"/>
                  <w:szCs w:val="17"/>
                </w:rPr>
                <w:delText>POSTs</w:delText>
              </w:r>
              <w:r w:rsidRPr="000C3E67">
                <w:rPr>
                  <w:rFonts w:asciiTheme="minorBidi" w:eastAsia="Times New Roman" w:hAnsiTheme="minorBidi" w:cstheme="minorBidi"/>
                  <w:szCs w:val="17"/>
                </w:rPr>
                <w:delText xml:space="preserve"> – i.e.: which change to internal data could potentially</w:delText>
              </w:r>
              <w:r>
                <w:rPr>
                  <w:rFonts w:asciiTheme="minorBidi" w:eastAsia="Times New Roman" w:hAnsiTheme="minorBidi" w:cstheme="minorBidi"/>
                  <w:szCs w:val="17"/>
                </w:rPr>
                <w:delText xml:space="preserve"> be used to attack or misinform;</w:delText>
              </w:r>
            </w:del>
          </w:p>
          <w:p w14:paraId="3589A345" w14:textId="77777777" w:rsidR="005F3B68" w:rsidRPr="000C3E67" w:rsidRDefault="005F3B68" w:rsidP="008745E1">
            <w:pPr>
              <w:pStyle w:val="NormalWeb"/>
              <w:numPr>
                <w:ilvl w:val="0"/>
                <w:numId w:val="8"/>
              </w:numPr>
              <w:spacing w:before="170" w:beforeAutospacing="0" w:after="170" w:afterAutospacing="0"/>
              <w:rPr>
                <w:del w:id="1497" w:author="Author"/>
                <w:rFonts w:asciiTheme="minorBidi" w:eastAsia="Times New Roman" w:hAnsiTheme="minorBidi" w:cstheme="minorBidi"/>
                <w:szCs w:val="17"/>
              </w:rPr>
            </w:pPr>
            <w:del w:id="1498" w:author="Author">
              <w:r w:rsidRPr="00990ED6">
                <w:rPr>
                  <w:rFonts w:ascii="Courier New" w:eastAsia="Times New Roman" w:hAnsi="Courier New" w:cs="Courier New"/>
                  <w:szCs w:val="17"/>
                </w:rPr>
                <w:delText>DELETES</w:delText>
              </w:r>
              <w:r w:rsidRPr="000C3E67">
                <w:rPr>
                  <w:rFonts w:asciiTheme="minorBidi" w:eastAsia="Times New Roman" w:hAnsiTheme="minorBidi" w:cstheme="minorBidi"/>
                  <w:szCs w:val="17"/>
                </w:rPr>
                <w:delText xml:space="preserve"> – i.e.: could be used to remove the contents of an internal resource repository</w:delText>
              </w:r>
              <w:r>
                <w:rPr>
                  <w:rFonts w:asciiTheme="minorBidi" w:eastAsia="Times New Roman" w:hAnsiTheme="minorBidi" w:cstheme="minorBidi"/>
                  <w:szCs w:val="17"/>
                </w:rPr>
                <w:delText>;</w:delText>
              </w:r>
            </w:del>
          </w:p>
          <w:p w14:paraId="7C4952EC" w14:textId="77777777" w:rsidR="005F3B68" w:rsidRPr="000C3E67" w:rsidRDefault="005F3B68" w:rsidP="008745E1">
            <w:pPr>
              <w:pStyle w:val="NormalWeb"/>
              <w:numPr>
                <w:ilvl w:val="0"/>
                <w:numId w:val="8"/>
              </w:numPr>
              <w:spacing w:before="170" w:beforeAutospacing="0" w:after="170" w:afterAutospacing="0"/>
              <w:rPr>
                <w:del w:id="1499" w:author="Author"/>
                <w:rFonts w:asciiTheme="minorBidi" w:eastAsia="Times New Roman" w:hAnsiTheme="minorBidi" w:cstheme="minorBidi"/>
                <w:szCs w:val="17"/>
              </w:rPr>
            </w:pPr>
            <w:del w:id="1500" w:author="Author">
              <w:r w:rsidRPr="000C3E67">
                <w:rPr>
                  <w:rFonts w:asciiTheme="minorBidi" w:eastAsia="Times New Roman" w:hAnsiTheme="minorBidi" w:cstheme="minorBidi"/>
                  <w:szCs w:val="17"/>
                </w:rPr>
                <w:delText>Whitelist allowable methods- to ensure that allowable HTTP Methods are properly restricted while others woul</w:delText>
              </w:r>
              <w:r>
                <w:rPr>
                  <w:rFonts w:asciiTheme="minorBidi" w:eastAsia="Times New Roman" w:hAnsiTheme="minorBidi" w:cstheme="minorBidi"/>
                  <w:szCs w:val="17"/>
                </w:rPr>
                <w:delText>d return a proper response code;  and</w:delText>
              </w:r>
            </w:del>
          </w:p>
          <w:p w14:paraId="23FF252B" w14:textId="77777777" w:rsidR="005F3B68" w:rsidRPr="000C3E67" w:rsidRDefault="005F3B68" w:rsidP="008745E1">
            <w:pPr>
              <w:pStyle w:val="NormalWeb"/>
              <w:numPr>
                <w:ilvl w:val="0"/>
                <w:numId w:val="8"/>
              </w:numPr>
              <w:spacing w:before="170" w:beforeAutospacing="0" w:after="170" w:afterAutospacing="0"/>
              <w:rPr>
                <w:del w:id="1501" w:author="Author"/>
                <w:rFonts w:asciiTheme="minorBidi" w:hAnsiTheme="minorBidi" w:cstheme="minorBidi"/>
                <w:szCs w:val="17"/>
              </w:rPr>
            </w:pPr>
            <w:del w:id="1502" w:author="Author">
              <w:r w:rsidRPr="000C3E67">
                <w:rPr>
                  <w:rFonts w:asciiTheme="minorBidi" w:eastAsia="Times New Roman" w:hAnsiTheme="minorBidi" w:cstheme="minorBidi"/>
                  <w:szCs w:val="17"/>
                </w:rPr>
                <w:delText xml:space="preserve">Well known attacks should be considered during the threat-modeling phase of the design process to ensure that the threat risk does not increase. </w:delText>
              </w:r>
              <w:r>
                <w:rPr>
                  <w:rFonts w:asciiTheme="minorBidi" w:eastAsia="Times New Roman" w:hAnsiTheme="minorBidi" w:cstheme="minorBidi"/>
                  <w:szCs w:val="17"/>
                </w:rPr>
                <w:delText xml:space="preserve"> </w:delText>
              </w:r>
              <w:r w:rsidRPr="000C3E67">
                <w:rPr>
                  <w:rFonts w:asciiTheme="minorBidi" w:eastAsia="Times New Roman" w:hAnsiTheme="minorBidi" w:cstheme="minorBidi"/>
                  <w:szCs w:val="17"/>
                </w:rPr>
                <w:delText xml:space="preserve">The threats and mitigation defined within </w:delText>
              </w:r>
              <w:r>
                <w:fldChar w:fldCharType="begin"/>
              </w:r>
              <w:r>
                <w:delInstrText>HYPERLINK "https://www.owasp.org/index.php/OWASP_Top_Ten_Cheat_Sheet"</w:delInstrText>
              </w:r>
              <w:r>
                <w:fldChar w:fldCharType="separate"/>
              </w:r>
              <w:r w:rsidRPr="000C3E67">
                <w:rPr>
                  <w:rFonts w:asciiTheme="minorBidi" w:eastAsia="Times New Roman" w:hAnsiTheme="minorBidi" w:cstheme="minorBidi"/>
                  <w:szCs w:val="17"/>
                </w:rPr>
                <w:delText>OWASP Top Ten Cheat Sheet</w:delText>
              </w:r>
              <w:r>
                <w:fldChar w:fldCharType="end"/>
              </w:r>
              <w:r w:rsidRPr="000C3E67">
                <w:rPr>
                  <w:rFonts w:asciiTheme="minorBidi" w:eastAsia="Times New Roman" w:hAnsiTheme="minorBidi" w:cstheme="minorBidi"/>
                  <w:szCs w:val="17"/>
                </w:rPr>
                <w:delText> MUST be taken into consideration.</w:delText>
              </w:r>
            </w:del>
          </w:p>
        </w:tc>
        <w:tc>
          <w:tcPr>
            <w:tcW w:w="2515" w:type="dxa"/>
          </w:tcPr>
          <w:p w14:paraId="0E4198CC" w14:textId="77777777" w:rsidR="005F3B68" w:rsidRPr="00B85628" w:rsidRDefault="005F3B68" w:rsidP="008745E1">
            <w:pPr>
              <w:pStyle w:val="NormalWeb"/>
              <w:spacing w:before="170" w:beforeAutospacing="0" w:after="170" w:afterAutospacing="0"/>
              <w:rPr>
                <w:del w:id="1503" w:author="Author"/>
                <w:rFonts w:asciiTheme="minorBidi" w:hAnsiTheme="minorBidi" w:cstheme="minorBidi"/>
                <w:szCs w:val="17"/>
              </w:rPr>
            </w:pPr>
            <w:del w:id="1504" w:author="Author">
              <w:r w:rsidRPr="00B85628">
                <w:rPr>
                  <w:rFonts w:asciiTheme="minorBidi" w:hAnsiTheme="minorBidi" w:cstheme="minorBidi"/>
                  <w:szCs w:val="17"/>
                </w:rPr>
                <w:delText>AAJ, AAX, AJ, AX</w:delText>
              </w:r>
            </w:del>
          </w:p>
        </w:tc>
      </w:tr>
      <w:tr w:rsidR="005F3B68" w:rsidRPr="00B67A3A" w14:paraId="78141A4F" w14:textId="77777777" w:rsidTr="00D35BA5">
        <w:trPr>
          <w:del w:id="1505" w:author="Author"/>
        </w:trPr>
        <w:tc>
          <w:tcPr>
            <w:tcW w:w="1075" w:type="dxa"/>
          </w:tcPr>
          <w:p w14:paraId="6EB1BF90" w14:textId="77777777" w:rsidR="005F3B68" w:rsidRPr="00B85628" w:rsidRDefault="005F3B68" w:rsidP="008745E1">
            <w:pPr>
              <w:pStyle w:val="NormalWeb"/>
              <w:spacing w:before="170" w:beforeAutospacing="0" w:after="170" w:afterAutospacing="0"/>
              <w:rPr>
                <w:del w:id="1506" w:author="Author"/>
                <w:rFonts w:asciiTheme="minorBidi" w:hAnsiTheme="minorBidi" w:cstheme="minorBidi"/>
                <w:szCs w:val="17"/>
              </w:rPr>
            </w:pPr>
            <w:del w:id="1507" w:author="Author">
              <w:r>
                <w:rPr>
                  <w:rFonts w:asciiTheme="minorBidi" w:eastAsia="Times New Roman" w:hAnsiTheme="minorBidi" w:cstheme="minorBidi"/>
                  <w:szCs w:val="17"/>
                </w:rPr>
                <w:delText>[RSG-122</w:delText>
              </w:r>
              <w:r w:rsidRPr="00B85628">
                <w:rPr>
                  <w:rFonts w:asciiTheme="minorBidi" w:eastAsia="Times New Roman" w:hAnsiTheme="minorBidi" w:cstheme="minorBidi"/>
                  <w:szCs w:val="17"/>
                </w:rPr>
                <w:delText>]</w:delText>
              </w:r>
            </w:del>
          </w:p>
        </w:tc>
        <w:tc>
          <w:tcPr>
            <w:tcW w:w="5670" w:type="dxa"/>
          </w:tcPr>
          <w:p w14:paraId="340EF964" w14:textId="77777777" w:rsidR="005F3B68" w:rsidRPr="000C3E67" w:rsidRDefault="005F3B68" w:rsidP="008745E1">
            <w:pPr>
              <w:pStyle w:val="NormalWeb"/>
              <w:spacing w:before="170" w:beforeAutospacing="0" w:after="170" w:afterAutospacing="0"/>
              <w:rPr>
                <w:del w:id="1508" w:author="Author"/>
                <w:rFonts w:asciiTheme="minorBidi" w:eastAsia="Times New Roman" w:hAnsiTheme="minorBidi" w:cstheme="minorBidi"/>
                <w:szCs w:val="17"/>
              </w:rPr>
            </w:pPr>
            <w:del w:id="1509" w:author="Author">
              <w:r w:rsidRPr="000C3E67">
                <w:rPr>
                  <w:rFonts w:asciiTheme="minorBidi" w:hAnsiTheme="minorBidi" w:cstheme="minorBidi"/>
                  <w:szCs w:val="17"/>
                </w:rPr>
                <w:delText>W</w:delText>
              </w:r>
              <w:r w:rsidRPr="000C3E67">
                <w:rPr>
                  <w:rFonts w:asciiTheme="minorBidi" w:eastAsia="Times New Roman" w:hAnsiTheme="minorBidi" w:cstheme="minorBidi"/>
                  <w:szCs w:val="17"/>
                </w:rPr>
                <w:delText>hile developing APIs, the standards and best practices l</w:delText>
              </w:r>
              <w:r w:rsidRPr="000C3E67">
                <w:rPr>
                  <w:rFonts w:asciiTheme="minorBidi" w:hAnsiTheme="minorBidi" w:cstheme="minorBidi"/>
                  <w:szCs w:val="17"/>
                </w:rPr>
                <w:delText>isted below SHOULD be followed:</w:delText>
              </w:r>
            </w:del>
          </w:p>
          <w:p w14:paraId="3D823164" w14:textId="77777777" w:rsidR="005F3B68" w:rsidRPr="000C3E67" w:rsidRDefault="005F3B68" w:rsidP="008745E1">
            <w:pPr>
              <w:pStyle w:val="NormalWeb"/>
              <w:numPr>
                <w:ilvl w:val="0"/>
                <w:numId w:val="8"/>
              </w:numPr>
              <w:spacing w:before="170" w:beforeAutospacing="0" w:after="170" w:afterAutospacing="0"/>
              <w:rPr>
                <w:del w:id="1510" w:author="Author"/>
                <w:rFonts w:asciiTheme="minorBidi" w:eastAsia="Times New Roman" w:hAnsiTheme="minorBidi" w:cstheme="minorBidi"/>
                <w:szCs w:val="17"/>
              </w:rPr>
            </w:pPr>
            <w:del w:id="1511" w:author="Author">
              <w:r w:rsidRPr="000C3E67">
                <w:rPr>
                  <w:rFonts w:asciiTheme="minorBidi" w:eastAsia="Times New Roman" w:hAnsiTheme="minorBidi" w:cstheme="minorBidi"/>
                  <w:szCs w:val="17"/>
                </w:rPr>
                <w:delText xml:space="preserve">Secure coding best practices: </w:delText>
              </w:r>
              <w:r>
                <w:fldChar w:fldCharType="begin"/>
              </w:r>
              <w:r>
                <w:delInstrText>HYPERLINK "https://www.owasp.org/index.php/Secure_Coding_Principles"</w:delInstrText>
              </w:r>
              <w:r>
                <w:fldChar w:fldCharType="separate"/>
              </w:r>
              <w:r w:rsidRPr="000C3E67">
                <w:rPr>
                  <w:rFonts w:asciiTheme="minorBidi" w:eastAsia="Times New Roman" w:hAnsiTheme="minorBidi" w:cstheme="minorBidi"/>
                  <w:szCs w:val="17"/>
                </w:rPr>
                <w:delText>OWASP Secure Coding Principles</w:delText>
              </w:r>
              <w:r>
                <w:fldChar w:fldCharType="end"/>
              </w:r>
              <w:r>
                <w:rPr>
                  <w:rFonts w:asciiTheme="minorBidi" w:eastAsia="Times New Roman" w:hAnsiTheme="minorBidi" w:cstheme="minorBidi"/>
                  <w:szCs w:val="17"/>
                </w:rPr>
                <w:delText xml:space="preserve">;  </w:delText>
              </w:r>
            </w:del>
          </w:p>
          <w:p w14:paraId="46ADAEC8" w14:textId="77777777" w:rsidR="005F3B68" w:rsidRPr="000C3E67" w:rsidRDefault="005F3B68" w:rsidP="008745E1">
            <w:pPr>
              <w:pStyle w:val="NormalWeb"/>
              <w:numPr>
                <w:ilvl w:val="0"/>
                <w:numId w:val="8"/>
              </w:numPr>
              <w:spacing w:before="170" w:beforeAutospacing="0" w:after="170" w:afterAutospacing="0"/>
              <w:rPr>
                <w:del w:id="1512" w:author="Author"/>
                <w:rFonts w:asciiTheme="minorBidi" w:eastAsia="Times New Roman" w:hAnsiTheme="minorBidi" w:cstheme="minorBidi"/>
                <w:szCs w:val="17"/>
              </w:rPr>
            </w:pPr>
            <w:del w:id="1513" w:author="Author">
              <w:r w:rsidRPr="000C3E67">
                <w:rPr>
                  <w:rFonts w:asciiTheme="minorBidi" w:eastAsia="Times New Roman" w:hAnsiTheme="minorBidi" w:cstheme="minorBidi"/>
                  <w:szCs w:val="17"/>
                </w:rPr>
                <w:delText xml:space="preserve">Rest API security: </w:delText>
              </w:r>
              <w:r>
                <w:fldChar w:fldCharType="begin"/>
              </w:r>
              <w:r>
                <w:delInstrText>HYPERLINK "https://www.owasp.org/index.php/REST_Security_Cheat_Sheet"</w:delInstrText>
              </w:r>
              <w:r>
                <w:fldChar w:fldCharType="separate"/>
              </w:r>
              <w:r w:rsidRPr="000C3E67">
                <w:rPr>
                  <w:rFonts w:asciiTheme="minorBidi" w:eastAsia="Times New Roman" w:hAnsiTheme="minorBidi" w:cstheme="minorBidi"/>
                  <w:szCs w:val="17"/>
                </w:rPr>
                <w:delText>REST Security Cheat Sheet</w:delText>
              </w:r>
              <w:r>
                <w:fldChar w:fldCharType="end"/>
              </w:r>
              <w:r>
                <w:rPr>
                  <w:rFonts w:asciiTheme="minorBidi" w:eastAsia="Times New Roman" w:hAnsiTheme="minorBidi" w:cstheme="minorBidi"/>
                  <w:szCs w:val="17"/>
                </w:rPr>
                <w:delText xml:space="preserve">;  </w:delText>
              </w:r>
            </w:del>
          </w:p>
          <w:p w14:paraId="10170640" w14:textId="77777777" w:rsidR="005F3B68" w:rsidRPr="000C3E67" w:rsidRDefault="005F3B68" w:rsidP="008745E1">
            <w:pPr>
              <w:pStyle w:val="NormalWeb"/>
              <w:numPr>
                <w:ilvl w:val="0"/>
                <w:numId w:val="8"/>
              </w:numPr>
              <w:spacing w:before="170" w:beforeAutospacing="0" w:after="170" w:afterAutospacing="0"/>
              <w:rPr>
                <w:del w:id="1514" w:author="Author"/>
                <w:rFonts w:asciiTheme="minorBidi" w:eastAsia="Times New Roman" w:hAnsiTheme="minorBidi" w:cstheme="minorBidi"/>
                <w:szCs w:val="17"/>
              </w:rPr>
            </w:pPr>
            <w:del w:id="1515" w:author="Author">
              <w:r w:rsidRPr="000C3E67">
                <w:rPr>
                  <w:rFonts w:asciiTheme="minorBidi" w:eastAsia="Times New Roman" w:hAnsiTheme="minorBidi" w:cstheme="minorBidi"/>
                  <w:szCs w:val="17"/>
                </w:rPr>
                <w:delText xml:space="preserve">Escape inputs and cross site scripting protection: </w:delText>
              </w:r>
              <w:r>
                <w:fldChar w:fldCharType="begin"/>
              </w:r>
              <w:r>
                <w:delInstrText>HYPERLINK "https://www.owasp.org/index.php/XSS_Prevention_Cheat_Sheet"</w:delInstrText>
              </w:r>
              <w:r>
                <w:fldChar w:fldCharType="separate"/>
              </w:r>
              <w:r w:rsidRPr="000C3E67">
                <w:rPr>
                  <w:rFonts w:asciiTheme="minorBidi" w:eastAsia="Times New Roman" w:hAnsiTheme="minorBidi" w:cstheme="minorBidi"/>
                  <w:szCs w:val="17"/>
                </w:rPr>
                <w:delText>OWASP XSS Cheat Sheet</w:delText>
              </w:r>
              <w:r>
                <w:fldChar w:fldCharType="end"/>
              </w:r>
              <w:r>
                <w:rPr>
                  <w:rFonts w:asciiTheme="minorBidi" w:eastAsia="Times New Roman" w:hAnsiTheme="minorBidi" w:cstheme="minorBidi"/>
                  <w:szCs w:val="17"/>
                </w:rPr>
                <w:delText xml:space="preserve">;  </w:delText>
              </w:r>
            </w:del>
          </w:p>
          <w:p w14:paraId="5E5785B0" w14:textId="77777777" w:rsidR="005F3B68" w:rsidRPr="000C3E67" w:rsidRDefault="005F3B68" w:rsidP="008745E1">
            <w:pPr>
              <w:pStyle w:val="NormalWeb"/>
              <w:numPr>
                <w:ilvl w:val="0"/>
                <w:numId w:val="8"/>
              </w:numPr>
              <w:spacing w:before="170" w:beforeAutospacing="0" w:after="170" w:afterAutospacing="0"/>
              <w:rPr>
                <w:del w:id="1516" w:author="Author"/>
                <w:rFonts w:asciiTheme="minorBidi" w:eastAsia="Times New Roman" w:hAnsiTheme="minorBidi" w:cstheme="minorBidi"/>
                <w:szCs w:val="17"/>
              </w:rPr>
            </w:pPr>
            <w:del w:id="1517" w:author="Author">
              <w:r w:rsidRPr="000C3E67">
                <w:rPr>
                  <w:rFonts w:asciiTheme="minorBidi" w:eastAsia="Times New Roman" w:hAnsiTheme="minorBidi" w:cstheme="minorBidi"/>
                  <w:szCs w:val="17"/>
                </w:rPr>
                <w:delText xml:space="preserve">SQL Injection prevention: </w:delText>
              </w:r>
              <w:r>
                <w:fldChar w:fldCharType="begin"/>
              </w:r>
              <w:r>
                <w:delInstrText>HYPERLINK "https://www.owasp.org/index.php/SQL_Injection_Prevention_Cheat_Sheet"</w:delInstrText>
              </w:r>
              <w:r>
                <w:fldChar w:fldCharType="separate"/>
              </w:r>
              <w:r w:rsidRPr="000C3E67">
                <w:rPr>
                  <w:rFonts w:asciiTheme="minorBidi" w:eastAsia="Times New Roman" w:hAnsiTheme="minorBidi" w:cstheme="minorBidi"/>
                  <w:szCs w:val="17"/>
                </w:rPr>
                <w:delText>OWASP SQL Injection Cheat Sheet</w:delText>
              </w:r>
              <w:r>
                <w:fldChar w:fldCharType="end"/>
              </w:r>
              <w:r w:rsidRPr="000C3E67">
                <w:rPr>
                  <w:rFonts w:asciiTheme="minorBidi" w:hAnsiTheme="minorBidi" w:cstheme="minorBidi"/>
                  <w:szCs w:val="17"/>
                </w:rPr>
                <w:delText xml:space="preserve">, </w:delText>
              </w:r>
              <w:r>
                <w:fldChar w:fldCharType="begin"/>
              </w:r>
              <w:r>
                <w:delInstrText>HYPERLINK "https://www.owasp.org/index.php/Query_Parameterization_Cheat_Sheet"</w:delInstrText>
              </w:r>
              <w:r>
                <w:fldChar w:fldCharType="separate"/>
              </w:r>
              <w:r w:rsidRPr="000C3E67">
                <w:rPr>
                  <w:rFonts w:asciiTheme="minorBidi" w:eastAsia="Times New Roman" w:hAnsiTheme="minorBidi" w:cstheme="minorBidi"/>
                  <w:szCs w:val="17"/>
                </w:rPr>
                <w:delText>OWASP Parameterization Cheat Sheet</w:delText>
              </w:r>
              <w:r>
                <w:fldChar w:fldCharType="end"/>
              </w:r>
              <w:r>
                <w:rPr>
                  <w:rFonts w:asciiTheme="minorBidi" w:eastAsia="Times New Roman" w:hAnsiTheme="minorBidi" w:cstheme="minorBidi"/>
                  <w:szCs w:val="17"/>
                </w:rPr>
                <w:delText>;  and</w:delText>
              </w:r>
            </w:del>
          </w:p>
          <w:p w14:paraId="5EB092DE" w14:textId="77777777" w:rsidR="005F3B68" w:rsidRPr="000C3E67" w:rsidRDefault="005F3B68" w:rsidP="008745E1">
            <w:pPr>
              <w:pStyle w:val="NormalWeb"/>
              <w:numPr>
                <w:ilvl w:val="0"/>
                <w:numId w:val="8"/>
              </w:numPr>
              <w:spacing w:before="170" w:beforeAutospacing="0" w:after="170" w:afterAutospacing="0"/>
              <w:rPr>
                <w:del w:id="1518" w:author="Author"/>
                <w:rFonts w:asciiTheme="minorBidi" w:eastAsia="Times New Roman" w:hAnsiTheme="minorBidi" w:cstheme="minorBidi"/>
                <w:szCs w:val="17"/>
              </w:rPr>
            </w:pPr>
            <w:del w:id="1519" w:author="Author">
              <w:r w:rsidRPr="000C3E67">
                <w:rPr>
                  <w:rFonts w:asciiTheme="minorBidi" w:eastAsia="Times New Roman" w:hAnsiTheme="minorBidi" w:cstheme="minorBidi"/>
                  <w:szCs w:val="17"/>
                </w:rPr>
                <w:delText xml:space="preserve">Transport layer security: </w:delText>
              </w:r>
              <w:r>
                <w:fldChar w:fldCharType="begin"/>
              </w:r>
              <w:r>
                <w:delInstrText>HYPERLINK "https://www.owasp.org/index.php/Transport_Layer_Protection_Cheat_Sheet"</w:delInstrText>
              </w:r>
              <w:r>
                <w:fldChar w:fldCharType="separate"/>
              </w:r>
              <w:r w:rsidRPr="000C3E67">
                <w:rPr>
                  <w:rFonts w:asciiTheme="minorBidi" w:eastAsia="Times New Roman" w:hAnsiTheme="minorBidi" w:cstheme="minorBidi"/>
                  <w:szCs w:val="17"/>
                </w:rPr>
                <w:delText>OWASP Transport Layer Protection Cheat Sheet</w:delText>
              </w:r>
              <w:r>
                <w:fldChar w:fldCharType="end"/>
              </w:r>
              <w:r>
                <w:rPr>
                  <w:rFonts w:asciiTheme="minorBidi" w:eastAsia="Times New Roman" w:hAnsiTheme="minorBidi" w:cstheme="minorBidi"/>
                  <w:szCs w:val="17"/>
                </w:rPr>
                <w:delText>.</w:delText>
              </w:r>
            </w:del>
          </w:p>
        </w:tc>
        <w:tc>
          <w:tcPr>
            <w:tcW w:w="2515" w:type="dxa"/>
          </w:tcPr>
          <w:p w14:paraId="36FF3800" w14:textId="77777777" w:rsidR="005F3B68" w:rsidRPr="00B85628" w:rsidRDefault="005F3B68" w:rsidP="008745E1">
            <w:pPr>
              <w:pStyle w:val="NormalWeb"/>
              <w:spacing w:before="170" w:beforeAutospacing="0" w:after="170" w:afterAutospacing="0"/>
              <w:rPr>
                <w:del w:id="1520" w:author="Author"/>
                <w:rFonts w:asciiTheme="minorBidi" w:hAnsiTheme="minorBidi" w:cstheme="minorBidi"/>
                <w:szCs w:val="17"/>
              </w:rPr>
            </w:pPr>
            <w:del w:id="1521" w:author="Author">
              <w:r w:rsidRPr="00B85628">
                <w:rPr>
                  <w:rFonts w:asciiTheme="minorBidi" w:hAnsiTheme="minorBidi" w:cstheme="minorBidi"/>
                  <w:szCs w:val="17"/>
                </w:rPr>
                <w:delText>AJ, AX, AAX, AAJ</w:delText>
              </w:r>
            </w:del>
          </w:p>
        </w:tc>
      </w:tr>
      <w:tr w:rsidR="005F3B68" w:rsidRPr="00B67A3A" w14:paraId="75F6565C" w14:textId="77777777" w:rsidTr="002C1CA2">
        <w:trPr>
          <w:trHeight w:val="890"/>
          <w:del w:id="1522" w:author="Author"/>
        </w:trPr>
        <w:tc>
          <w:tcPr>
            <w:tcW w:w="1075" w:type="dxa"/>
          </w:tcPr>
          <w:p w14:paraId="36423F63" w14:textId="77777777" w:rsidR="005F3B68" w:rsidRPr="00B85628" w:rsidRDefault="005F3B68" w:rsidP="008745E1">
            <w:pPr>
              <w:pStyle w:val="NormalWeb"/>
              <w:spacing w:before="170" w:beforeAutospacing="0" w:after="170" w:afterAutospacing="0"/>
              <w:rPr>
                <w:del w:id="1523" w:author="Author"/>
                <w:rFonts w:asciiTheme="minorBidi" w:eastAsia="Times New Roman" w:hAnsiTheme="minorBidi" w:cstheme="minorBidi"/>
                <w:szCs w:val="17"/>
              </w:rPr>
            </w:pPr>
            <w:del w:id="1524" w:author="Author">
              <w:r>
                <w:rPr>
                  <w:rFonts w:asciiTheme="minorBidi" w:eastAsia="Times New Roman" w:hAnsiTheme="minorBidi" w:cstheme="minorBidi"/>
                  <w:szCs w:val="17"/>
                </w:rPr>
                <w:delText>[RSG-123</w:delText>
              </w:r>
              <w:r w:rsidRPr="00B85628">
                <w:rPr>
                  <w:rFonts w:asciiTheme="minorBidi" w:eastAsia="Times New Roman" w:hAnsiTheme="minorBidi" w:cstheme="minorBidi"/>
                  <w:szCs w:val="17"/>
                </w:rPr>
                <w:delText>]</w:delText>
              </w:r>
            </w:del>
          </w:p>
        </w:tc>
        <w:tc>
          <w:tcPr>
            <w:tcW w:w="5670" w:type="dxa"/>
          </w:tcPr>
          <w:p w14:paraId="26868804" w14:textId="77777777" w:rsidR="005F3B68" w:rsidRPr="000C3E67" w:rsidRDefault="005F3B68" w:rsidP="008745E1">
            <w:pPr>
              <w:pStyle w:val="NormalWeb"/>
              <w:spacing w:before="170" w:beforeAutospacing="0" w:after="170" w:afterAutospacing="0"/>
              <w:rPr>
                <w:del w:id="1525" w:author="Author"/>
                <w:rFonts w:asciiTheme="minorBidi" w:hAnsiTheme="minorBidi" w:cstheme="minorBidi"/>
                <w:szCs w:val="17"/>
              </w:rPr>
            </w:pPr>
            <w:del w:id="1526" w:author="Author">
              <w:r w:rsidRPr="000C3E67">
                <w:rPr>
                  <w:rFonts w:asciiTheme="minorBidi" w:eastAsia="Times New Roman" w:hAnsiTheme="minorBidi" w:cstheme="minorBidi"/>
                  <w:szCs w:val="17"/>
                </w:rPr>
                <w:delText>Security testing and vulnerability assessment MUST be carried out to ensure that APIs are secure and threat-resistant. This requirement MAY be achieved by leveraging Static and Dynamic Application Security Testing (SAST/DAST), automated vulnerability management tools and penetration testing.</w:delText>
              </w:r>
            </w:del>
          </w:p>
        </w:tc>
        <w:tc>
          <w:tcPr>
            <w:tcW w:w="2515" w:type="dxa"/>
          </w:tcPr>
          <w:p w14:paraId="121CCD22" w14:textId="77777777" w:rsidR="005F3B68" w:rsidRPr="00B85628" w:rsidRDefault="005F3B68" w:rsidP="008745E1">
            <w:pPr>
              <w:pStyle w:val="NormalWeb"/>
              <w:spacing w:before="170" w:beforeAutospacing="0" w:after="170" w:afterAutospacing="0"/>
              <w:rPr>
                <w:del w:id="1527" w:author="Author"/>
                <w:rFonts w:asciiTheme="minorBidi" w:hAnsiTheme="minorBidi" w:cstheme="minorBidi"/>
                <w:szCs w:val="17"/>
              </w:rPr>
            </w:pPr>
            <w:del w:id="1528" w:author="Author">
              <w:r w:rsidRPr="00B85628">
                <w:rPr>
                  <w:rFonts w:asciiTheme="minorBidi" w:hAnsiTheme="minorBidi" w:cstheme="minorBidi"/>
                  <w:szCs w:val="17"/>
                </w:rPr>
                <w:delText>AJ, AX, AAJ, AAX</w:delText>
              </w:r>
            </w:del>
          </w:p>
        </w:tc>
      </w:tr>
      <w:tr w:rsidR="005F3B68" w:rsidRPr="00B67A3A" w14:paraId="7798A81E" w14:textId="77777777" w:rsidTr="00D35BA5">
        <w:trPr>
          <w:del w:id="1529" w:author="Author"/>
        </w:trPr>
        <w:tc>
          <w:tcPr>
            <w:tcW w:w="1075" w:type="dxa"/>
          </w:tcPr>
          <w:p w14:paraId="065BEC6E" w14:textId="77777777" w:rsidR="005F3B68" w:rsidRPr="00B85628" w:rsidRDefault="005F3B68" w:rsidP="008745E1">
            <w:pPr>
              <w:pStyle w:val="NormalWeb"/>
              <w:spacing w:before="170" w:beforeAutospacing="0" w:after="170" w:afterAutospacing="0"/>
              <w:rPr>
                <w:del w:id="1530" w:author="Author"/>
                <w:rFonts w:asciiTheme="minorBidi" w:hAnsiTheme="minorBidi" w:cstheme="minorBidi"/>
                <w:szCs w:val="17"/>
              </w:rPr>
            </w:pPr>
            <w:del w:id="1531" w:author="Author">
              <w:r>
                <w:rPr>
                  <w:rFonts w:asciiTheme="minorBidi" w:eastAsia="Times New Roman" w:hAnsiTheme="minorBidi" w:cstheme="minorBidi"/>
                  <w:szCs w:val="17"/>
                </w:rPr>
                <w:delText>[RSG-124</w:delText>
              </w:r>
              <w:r w:rsidRPr="00B85628">
                <w:rPr>
                  <w:rFonts w:asciiTheme="minorBidi" w:eastAsia="Times New Roman" w:hAnsiTheme="minorBidi" w:cstheme="minorBidi"/>
                  <w:szCs w:val="17"/>
                </w:rPr>
                <w:delText>]</w:delText>
              </w:r>
            </w:del>
          </w:p>
        </w:tc>
        <w:tc>
          <w:tcPr>
            <w:tcW w:w="5670" w:type="dxa"/>
          </w:tcPr>
          <w:p w14:paraId="0F89E5BF" w14:textId="77777777" w:rsidR="005F3B68" w:rsidRPr="000C3E67" w:rsidRDefault="005F3B68" w:rsidP="008745E1">
            <w:pPr>
              <w:rPr>
                <w:del w:id="1532" w:author="Author"/>
                <w:rFonts w:asciiTheme="minorBidi" w:eastAsia="Times New Roman" w:hAnsiTheme="minorBidi" w:cstheme="minorBidi"/>
                <w:szCs w:val="17"/>
              </w:rPr>
            </w:pPr>
            <w:del w:id="1533" w:author="Author">
              <w:r w:rsidRPr="000C3E67">
                <w:rPr>
                  <w:rFonts w:asciiTheme="minorBidi" w:eastAsia="Times New Roman" w:hAnsiTheme="minorBidi" w:cstheme="minorBidi"/>
                  <w:szCs w:val="17"/>
                </w:rPr>
                <w:delText>Protected services MU</w:delText>
              </w:r>
              <w:r>
                <w:rPr>
                  <w:rFonts w:asciiTheme="minorBidi" w:eastAsia="Times New Roman" w:hAnsiTheme="minorBidi" w:cstheme="minorBidi"/>
                  <w:szCs w:val="17"/>
                </w:rPr>
                <w:delText>ST only provide HTTPS endpoints using</w:delText>
              </w:r>
              <w:r w:rsidRPr="000C3E67">
                <w:rPr>
                  <w:rFonts w:asciiTheme="minorBidi" w:eastAsia="Times New Roman" w:hAnsiTheme="minorBidi" w:cstheme="minorBidi"/>
                  <w:szCs w:val="17"/>
                </w:rPr>
                <w:delText xml:space="preserve"> TLS 1.2, or higher, with a cipher suite that includes ECDHE for key exchange. </w:delText>
              </w:r>
            </w:del>
          </w:p>
        </w:tc>
        <w:tc>
          <w:tcPr>
            <w:tcW w:w="2515" w:type="dxa"/>
          </w:tcPr>
          <w:p w14:paraId="383F8330" w14:textId="77777777" w:rsidR="005F3B68" w:rsidRPr="00B85628" w:rsidRDefault="005F3B68" w:rsidP="008745E1">
            <w:pPr>
              <w:pStyle w:val="NormalWeb"/>
              <w:spacing w:before="170" w:beforeAutospacing="0" w:after="170" w:afterAutospacing="0"/>
              <w:rPr>
                <w:del w:id="1534" w:author="Author"/>
                <w:rFonts w:asciiTheme="minorBidi" w:hAnsiTheme="minorBidi" w:cstheme="minorBidi"/>
                <w:szCs w:val="17"/>
              </w:rPr>
            </w:pPr>
            <w:del w:id="1535" w:author="Author">
              <w:r w:rsidRPr="00B85628">
                <w:rPr>
                  <w:rFonts w:asciiTheme="minorBidi" w:hAnsiTheme="minorBidi" w:cstheme="minorBidi"/>
                  <w:szCs w:val="17"/>
                </w:rPr>
                <w:delText>AJ, AX, AAJ, AAX</w:delText>
              </w:r>
            </w:del>
          </w:p>
        </w:tc>
      </w:tr>
      <w:tr w:rsidR="005F3B68" w:rsidRPr="00B67A3A" w14:paraId="469CFA98" w14:textId="77777777" w:rsidTr="00D35BA5">
        <w:trPr>
          <w:del w:id="1536" w:author="Author"/>
        </w:trPr>
        <w:tc>
          <w:tcPr>
            <w:tcW w:w="1075" w:type="dxa"/>
          </w:tcPr>
          <w:p w14:paraId="36768561" w14:textId="77777777" w:rsidR="005F3B68" w:rsidRPr="00B85628" w:rsidRDefault="005F3B68" w:rsidP="008745E1">
            <w:pPr>
              <w:pStyle w:val="NormalWeb"/>
              <w:spacing w:before="170" w:beforeAutospacing="0" w:after="170" w:afterAutospacing="0"/>
              <w:rPr>
                <w:del w:id="1537" w:author="Author"/>
                <w:rFonts w:asciiTheme="minorBidi" w:hAnsiTheme="minorBidi" w:cstheme="minorBidi"/>
                <w:szCs w:val="17"/>
              </w:rPr>
            </w:pPr>
            <w:del w:id="1538" w:author="Author">
              <w:r w:rsidRPr="00B85628">
                <w:rPr>
                  <w:rFonts w:asciiTheme="minorBidi" w:eastAsia="Times New Roman" w:hAnsiTheme="minorBidi" w:cstheme="minorBidi"/>
                  <w:szCs w:val="17"/>
                </w:rPr>
                <w:delText>[RSG-1</w:delText>
              </w:r>
              <w:r>
                <w:rPr>
                  <w:rFonts w:asciiTheme="minorBidi" w:eastAsia="Times New Roman" w:hAnsiTheme="minorBidi" w:cstheme="minorBidi"/>
                  <w:szCs w:val="17"/>
                </w:rPr>
                <w:delText>30</w:delText>
              </w:r>
              <w:r w:rsidRPr="00B85628">
                <w:rPr>
                  <w:rFonts w:asciiTheme="minorBidi" w:eastAsia="Times New Roman" w:hAnsiTheme="minorBidi" w:cstheme="minorBidi"/>
                  <w:szCs w:val="17"/>
                </w:rPr>
                <w:delText>]</w:delText>
              </w:r>
            </w:del>
          </w:p>
        </w:tc>
        <w:tc>
          <w:tcPr>
            <w:tcW w:w="5670" w:type="dxa"/>
          </w:tcPr>
          <w:p w14:paraId="7BE7A517" w14:textId="77777777" w:rsidR="005F3B68" w:rsidRPr="000C3E67" w:rsidRDefault="005F3B68" w:rsidP="008745E1">
            <w:pPr>
              <w:pStyle w:val="NormalWeb"/>
              <w:spacing w:before="170" w:beforeAutospacing="0" w:after="170" w:afterAutospacing="0"/>
              <w:rPr>
                <w:del w:id="1539" w:author="Author"/>
                <w:rFonts w:asciiTheme="minorBidi" w:eastAsia="Times New Roman" w:hAnsiTheme="minorBidi" w:cstheme="minorBidi"/>
                <w:szCs w:val="17"/>
              </w:rPr>
            </w:pPr>
            <w:del w:id="1540" w:author="Author">
              <w:r w:rsidRPr="000C3E67">
                <w:rPr>
                  <w:rFonts w:asciiTheme="minorBidi" w:eastAsia="Times New Roman" w:hAnsiTheme="minorBidi" w:cstheme="minorBidi"/>
                  <w:szCs w:val="17"/>
                </w:rPr>
                <w:delText xml:space="preserve">Anonymous authentication MUST only be used when the customers and the application they are using accesses information or feature with a low sensitivity level which should not require authentication, such as, public information. </w:delText>
              </w:r>
            </w:del>
          </w:p>
        </w:tc>
        <w:tc>
          <w:tcPr>
            <w:tcW w:w="2515" w:type="dxa"/>
          </w:tcPr>
          <w:p w14:paraId="00B54ECF" w14:textId="77777777" w:rsidR="005F3B68" w:rsidRPr="00B85628" w:rsidRDefault="005F3B68" w:rsidP="008745E1">
            <w:pPr>
              <w:pStyle w:val="NormalWeb"/>
              <w:spacing w:before="170" w:beforeAutospacing="0" w:after="170" w:afterAutospacing="0"/>
              <w:rPr>
                <w:del w:id="1541" w:author="Author"/>
                <w:rFonts w:asciiTheme="minorBidi" w:hAnsiTheme="minorBidi" w:cstheme="minorBidi"/>
                <w:szCs w:val="17"/>
              </w:rPr>
            </w:pPr>
            <w:del w:id="1542" w:author="Author">
              <w:r w:rsidRPr="00B85628">
                <w:rPr>
                  <w:rFonts w:asciiTheme="minorBidi" w:hAnsiTheme="minorBidi" w:cstheme="minorBidi"/>
                  <w:szCs w:val="17"/>
                </w:rPr>
                <w:delText>AJ, AX, AAJ, AAX</w:delText>
              </w:r>
            </w:del>
          </w:p>
        </w:tc>
      </w:tr>
      <w:tr w:rsidR="005F3B68" w:rsidRPr="00B67A3A" w14:paraId="5348B751" w14:textId="77777777" w:rsidTr="00D35BA5">
        <w:trPr>
          <w:del w:id="1543" w:author="Author"/>
        </w:trPr>
        <w:tc>
          <w:tcPr>
            <w:tcW w:w="1075" w:type="dxa"/>
          </w:tcPr>
          <w:p w14:paraId="0F46772F" w14:textId="77777777" w:rsidR="005F3B68" w:rsidRPr="00B85628" w:rsidRDefault="005F3B68" w:rsidP="008745E1">
            <w:pPr>
              <w:pStyle w:val="NormalWeb"/>
              <w:spacing w:before="170" w:beforeAutospacing="0" w:after="170" w:afterAutospacing="0"/>
              <w:rPr>
                <w:del w:id="1544" w:author="Author"/>
                <w:rFonts w:asciiTheme="minorBidi" w:hAnsiTheme="minorBidi" w:cstheme="minorBidi"/>
                <w:szCs w:val="17"/>
              </w:rPr>
            </w:pPr>
            <w:del w:id="1545" w:author="Author">
              <w:r>
                <w:rPr>
                  <w:rFonts w:asciiTheme="minorBidi" w:eastAsia="Times New Roman" w:hAnsiTheme="minorBidi" w:cstheme="minorBidi"/>
                  <w:szCs w:val="17"/>
                </w:rPr>
                <w:delText>[RSG-131</w:delText>
              </w:r>
              <w:r w:rsidRPr="00B85628">
                <w:rPr>
                  <w:rFonts w:asciiTheme="minorBidi" w:eastAsia="Times New Roman" w:hAnsiTheme="minorBidi" w:cstheme="minorBidi"/>
                  <w:szCs w:val="17"/>
                </w:rPr>
                <w:delText>]</w:delText>
              </w:r>
            </w:del>
          </w:p>
        </w:tc>
        <w:tc>
          <w:tcPr>
            <w:tcW w:w="5670" w:type="dxa"/>
          </w:tcPr>
          <w:p w14:paraId="1D56FC79" w14:textId="77777777" w:rsidR="005F3B68" w:rsidRPr="000C3E67" w:rsidRDefault="005F3B68" w:rsidP="008745E1">
            <w:pPr>
              <w:pStyle w:val="NormalWeb"/>
              <w:spacing w:before="170" w:beforeAutospacing="0" w:after="170" w:afterAutospacing="0"/>
              <w:rPr>
                <w:del w:id="1546" w:author="Author"/>
                <w:rFonts w:asciiTheme="minorBidi" w:eastAsia="Times New Roman" w:hAnsiTheme="minorBidi" w:cstheme="minorBidi"/>
                <w:szCs w:val="17"/>
              </w:rPr>
            </w:pPr>
            <w:del w:id="1547" w:author="Author">
              <w:r w:rsidRPr="000C3E67">
                <w:rPr>
                  <w:rFonts w:asciiTheme="minorBidi" w:eastAsia="Times New Roman" w:hAnsiTheme="minorBidi" w:cstheme="minorBidi"/>
                  <w:szCs w:val="17"/>
                </w:rPr>
                <w:delText>Username and password or password hash authentication MUST NOT be allowed.</w:delText>
              </w:r>
            </w:del>
          </w:p>
        </w:tc>
        <w:tc>
          <w:tcPr>
            <w:tcW w:w="2515" w:type="dxa"/>
          </w:tcPr>
          <w:p w14:paraId="2D2082DA" w14:textId="77777777" w:rsidR="005F3B68" w:rsidRPr="00B85628" w:rsidRDefault="005F3B68" w:rsidP="008745E1">
            <w:pPr>
              <w:pStyle w:val="NormalWeb"/>
              <w:spacing w:before="170" w:beforeAutospacing="0" w:after="170" w:afterAutospacing="0"/>
              <w:rPr>
                <w:del w:id="1548" w:author="Author"/>
                <w:rFonts w:asciiTheme="minorBidi" w:hAnsiTheme="minorBidi" w:cstheme="minorBidi"/>
                <w:szCs w:val="17"/>
              </w:rPr>
            </w:pPr>
            <w:del w:id="1549" w:author="Author">
              <w:r w:rsidRPr="00B85628">
                <w:rPr>
                  <w:rFonts w:asciiTheme="minorBidi" w:hAnsiTheme="minorBidi" w:cstheme="minorBidi"/>
                  <w:szCs w:val="17"/>
                </w:rPr>
                <w:delText>AJ, AX, AAJ, AAX</w:delText>
              </w:r>
            </w:del>
          </w:p>
        </w:tc>
      </w:tr>
      <w:tr w:rsidR="005F3B68" w:rsidRPr="00B67A3A" w14:paraId="767E3D09" w14:textId="77777777" w:rsidTr="00D35BA5">
        <w:trPr>
          <w:del w:id="1550" w:author="Author"/>
        </w:trPr>
        <w:tc>
          <w:tcPr>
            <w:tcW w:w="1075" w:type="dxa"/>
          </w:tcPr>
          <w:p w14:paraId="27AD7B44" w14:textId="77777777" w:rsidR="005F3B68" w:rsidRPr="00B85628" w:rsidRDefault="005F3B68" w:rsidP="008745E1">
            <w:pPr>
              <w:pStyle w:val="NormalWeb"/>
              <w:spacing w:before="170" w:beforeAutospacing="0" w:after="170" w:afterAutospacing="0"/>
              <w:rPr>
                <w:del w:id="1551" w:author="Author"/>
                <w:rFonts w:asciiTheme="minorBidi" w:hAnsiTheme="minorBidi" w:cstheme="minorBidi"/>
                <w:szCs w:val="17"/>
              </w:rPr>
            </w:pPr>
            <w:del w:id="1552" w:author="Author">
              <w:r>
                <w:rPr>
                  <w:rFonts w:asciiTheme="minorBidi" w:eastAsia="Times New Roman" w:hAnsiTheme="minorBidi" w:cstheme="minorBidi"/>
                  <w:szCs w:val="17"/>
                </w:rPr>
                <w:delText>[RSG-141</w:delText>
              </w:r>
              <w:r w:rsidRPr="00B85628">
                <w:rPr>
                  <w:rFonts w:asciiTheme="minorBidi" w:eastAsia="Times New Roman" w:hAnsiTheme="minorBidi" w:cstheme="minorBidi"/>
                  <w:szCs w:val="17"/>
                </w:rPr>
                <w:delText>]</w:delText>
              </w:r>
            </w:del>
          </w:p>
        </w:tc>
        <w:tc>
          <w:tcPr>
            <w:tcW w:w="5670" w:type="dxa"/>
          </w:tcPr>
          <w:p w14:paraId="455E9534" w14:textId="77777777" w:rsidR="005F3B68" w:rsidRPr="000C3E67" w:rsidRDefault="005F3B68" w:rsidP="008745E1">
            <w:pPr>
              <w:rPr>
                <w:del w:id="1553" w:author="Author"/>
                <w:rFonts w:asciiTheme="minorBidi" w:eastAsia="Times New Roman" w:hAnsiTheme="minorBidi" w:cstheme="minorBidi"/>
                <w:szCs w:val="17"/>
              </w:rPr>
            </w:pPr>
            <w:del w:id="1554" w:author="Author">
              <w:r w:rsidRPr="000C3E67">
                <w:rPr>
                  <w:rFonts w:asciiTheme="minorBidi" w:eastAsia="Times New Roman" w:hAnsiTheme="minorBidi" w:cstheme="minorBidi"/>
                  <w:szCs w:val="17"/>
                </w:rPr>
                <w:delText>API Keys MUST be revoked if the client violates the usage agreemen</w:delText>
              </w:r>
              <w:r>
                <w:rPr>
                  <w:rFonts w:asciiTheme="minorBidi" w:eastAsia="Times New Roman" w:hAnsiTheme="minorBidi" w:cstheme="minorBidi"/>
                  <w:szCs w:val="17"/>
                </w:rPr>
                <w:delText>t</w:delText>
              </w:r>
              <w:r w:rsidRPr="00C80407">
                <w:rPr>
                  <w:rFonts w:asciiTheme="minorBidi" w:eastAsia="Times New Roman" w:hAnsiTheme="minorBidi" w:cstheme="minorBidi"/>
                  <w:szCs w:val="17"/>
                </w:rPr>
                <w:delText>, as specified by the IP Office.</w:delText>
              </w:r>
            </w:del>
          </w:p>
        </w:tc>
        <w:tc>
          <w:tcPr>
            <w:tcW w:w="2515" w:type="dxa"/>
          </w:tcPr>
          <w:p w14:paraId="588EB9E4" w14:textId="77777777" w:rsidR="005F3B68" w:rsidRPr="00B85628" w:rsidRDefault="005F3B68" w:rsidP="008745E1">
            <w:pPr>
              <w:pStyle w:val="NormalWeb"/>
              <w:spacing w:before="170" w:beforeAutospacing="0" w:after="170" w:afterAutospacing="0"/>
              <w:rPr>
                <w:del w:id="1555" w:author="Author"/>
                <w:rFonts w:asciiTheme="minorBidi" w:hAnsiTheme="minorBidi" w:cstheme="minorBidi"/>
                <w:szCs w:val="17"/>
              </w:rPr>
            </w:pPr>
            <w:del w:id="1556" w:author="Author">
              <w:r w:rsidRPr="00B85628">
                <w:rPr>
                  <w:rFonts w:asciiTheme="minorBidi" w:hAnsiTheme="minorBidi" w:cstheme="minorBidi"/>
                  <w:szCs w:val="17"/>
                </w:rPr>
                <w:delText>AJ, AX, AAJ, AAX</w:delText>
              </w:r>
            </w:del>
          </w:p>
        </w:tc>
      </w:tr>
      <w:tr w:rsidR="005F3B68" w:rsidRPr="00B67A3A" w14:paraId="520175CC" w14:textId="77777777" w:rsidTr="00D35BA5">
        <w:trPr>
          <w:del w:id="1557" w:author="Author"/>
        </w:trPr>
        <w:tc>
          <w:tcPr>
            <w:tcW w:w="1075" w:type="dxa"/>
          </w:tcPr>
          <w:p w14:paraId="63F880F9" w14:textId="77777777" w:rsidR="005F3B68" w:rsidRPr="00B85628" w:rsidRDefault="005F3B68" w:rsidP="008745E1">
            <w:pPr>
              <w:pStyle w:val="NormalWeb"/>
              <w:spacing w:before="170" w:beforeAutospacing="0" w:after="170" w:afterAutospacing="0"/>
              <w:rPr>
                <w:del w:id="1558" w:author="Author"/>
                <w:rFonts w:asciiTheme="minorBidi" w:eastAsia="Times New Roman" w:hAnsiTheme="minorBidi" w:cstheme="minorBidi"/>
                <w:szCs w:val="17"/>
              </w:rPr>
            </w:pPr>
            <w:del w:id="1559" w:author="Author">
              <w:r>
                <w:rPr>
                  <w:rFonts w:asciiTheme="minorBidi" w:eastAsia="Times New Roman" w:hAnsiTheme="minorBidi" w:cstheme="minorBidi"/>
                  <w:szCs w:val="17"/>
                </w:rPr>
                <w:delText>[RSG-144</w:delText>
              </w:r>
              <w:r w:rsidRPr="0001170E">
                <w:rPr>
                  <w:rFonts w:asciiTheme="minorBidi" w:eastAsia="Times New Roman" w:hAnsiTheme="minorBidi" w:cstheme="minorBidi"/>
                  <w:szCs w:val="17"/>
                </w:rPr>
                <w:delText>] </w:delText>
              </w:r>
            </w:del>
          </w:p>
        </w:tc>
        <w:tc>
          <w:tcPr>
            <w:tcW w:w="5670" w:type="dxa"/>
          </w:tcPr>
          <w:p w14:paraId="4F78B04A" w14:textId="77777777" w:rsidR="005F3B68" w:rsidRPr="000C3E67" w:rsidRDefault="005F3B68" w:rsidP="008745E1">
            <w:pPr>
              <w:rPr>
                <w:del w:id="1560" w:author="Author"/>
                <w:rFonts w:asciiTheme="minorBidi" w:eastAsia="Times New Roman" w:hAnsiTheme="minorBidi" w:cstheme="minorBidi"/>
                <w:szCs w:val="17"/>
              </w:rPr>
            </w:pPr>
            <w:del w:id="1561" w:author="Author">
              <w:r w:rsidRPr="000C5F68">
                <w:rPr>
                  <w:rFonts w:asciiTheme="minorBidi" w:eastAsia="Times New Roman" w:hAnsiTheme="minorBidi" w:cstheme="minorBidi"/>
                  <w:szCs w:val="17"/>
                </w:rPr>
                <w:delText>Secure and trusted certificates MUST be issued by a mutually trusted certificate authority (CA) through a trust establishment process or cross-certification.</w:delText>
              </w:r>
            </w:del>
          </w:p>
        </w:tc>
        <w:tc>
          <w:tcPr>
            <w:tcW w:w="2515" w:type="dxa"/>
          </w:tcPr>
          <w:p w14:paraId="640FECEF" w14:textId="77777777" w:rsidR="005F3B68" w:rsidRPr="00B85628" w:rsidRDefault="005F3B68" w:rsidP="008745E1">
            <w:pPr>
              <w:pStyle w:val="NormalWeb"/>
              <w:spacing w:before="170" w:beforeAutospacing="0" w:after="170" w:afterAutospacing="0"/>
              <w:rPr>
                <w:del w:id="1562" w:author="Author"/>
                <w:rFonts w:asciiTheme="minorBidi" w:hAnsiTheme="minorBidi" w:cstheme="minorBidi"/>
                <w:szCs w:val="17"/>
              </w:rPr>
            </w:pPr>
            <w:del w:id="1563" w:author="Author">
              <w:r w:rsidRPr="00B85628">
                <w:rPr>
                  <w:rFonts w:asciiTheme="minorBidi" w:hAnsiTheme="minorBidi" w:cstheme="minorBidi"/>
                  <w:szCs w:val="17"/>
                </w:rPr>
                <w:delText>AJ, AX, AAJ, AAX</w:delText>
              </w:r>
            </w:del>
          </w:p>
        </w:tc>
      </w:tr>
      <w:tr w:rsidR="005F3B68" w:rsidRPr="00B67A3A" w14:paraId="78F17605" w14:textId="77777777" w:rsidTr="00D35BA5">
        <w:trPr>
          <w:del w:id="1564" w:author="Author"/>
        </w:trPr>
        <w:tc>
          <w:tcPr>
            <w:tcW w:w="1075" w:type="dxa"/>
          </w:tcPr>
          <w:p w14:paraId="1D10FF4F" w14:textId="77777777" w:rsidR="005F3B68" w:rsidRPr="0001170E" w:rsidRDefault="005F3B68" w:rsidP="008745E1">
            <w:pPr>
              <w:pStyle w:val="NormalWeb"/>
              <w:spacing w:before="170" w:beforeAutospacing="0" w:after="170" w:afterAutospacing="0"/>
              <w:rPr>
                <w:del w:id="1565" w:author="Author"/>
                <w:rFonts w:asciiTheme="minorBidi" w:eastAsia="Times New Roman" w:hAnsiTheme="minorBidi" w:cstheme="minorBidi"/>
                <w:szCs w:val="17"/>
              </w:rPr>
            </w:pPr>
            <w:del w:id="1566" w:author="Author">
              <w:r>
                <w:rPr>
                  <w:rFonts w:asciiTheme="minorBidi" w:eastAsia="Times New Roman" w:hAnsiTheme="minorBidi" w:cstheme="minorBidi"/>
                  <w:szCs w:val="17"/>
                </w:rPr>
                <w:delText>[RSG-145</w:delText>
              </w:r>
              <w:r w:rsidRPr="000C3E67">
                <w:rPr>
                  <w:rFonts w:asciiTheme="minorBidi" w:eastAsia="Times New Roman" w:hAnsiTheme="minorBidi" w:cstheme="minorBidi"/>
                  <w:szCs w:val="17"/>
                </w:rPr>
                <w:delText>] </w:delText>
              </w:r>
            </w:del>
          </w:p>
        </w:tc>
        <w:tc>
          <w:tcPr>
            <w:tcW w:w="5670" w:type="dxa"/>
          </w:tcPr>
          <w:p w14:paraId="301F3844" w14:textId="77777777" w:rsidR="005F3B68" w:rsidRPr="000C5F68" w:rsidRDefault="005F3B68" w:rsidP="008745E1">
            <w:pPr>
              <w:rPr>
                <w:del w:id="1567" w:author="Author"/>
                <w:rFonts w:asciiTheme="minorBidi" w:eastAsia="Times New Roman" w:hAnsiTheme="minorBidi" w:cstheme="minorBidi"/>
                <w:szCs w:val="17"/>
              </w:rPr>
            </w:pPr>
            <w:del w:id="1568" w:author="Author">
              <w:r w:rsidRPr="000C5F68">
                <w:rPr>
                  <w:rFonts w:asciiTheme="minorBidi" w:eastAsia="Times New Roman" w:hAnsiTheme="minorBidi" w:cstheme="minorBidi"/>
                  <w:szCs w:val="17"/>
                </w:rPr>
                <w:delText xml:space="preserve">Certificates shared between the client and the server SHOULD be used to mitigate identity security risks particular to sensitive systems and privileged actions, </w:delText>
              </w:r>
              <w:r w:rsidR="00711916">
                <w:rPr>
                  <w:rFonts w:asciiTheme="minorBidi" w:eastAsia="Times New Roman" w:hAnsiTheme="minorBidi" w:cstheme="minorBidi"/>
                  <w:szCs w:val="17"/>
                </w:rPr>
                <w:delText>e.g.,</w:delText>
              </w:r>
              <w:r w:rsidRPr="000C5F68">
                <w:rPr>
                  <w:rFonts w:asciiTheme="minorBidi" w:eastAsia="Times New Roman" w:hAnsiTheme="minorBidi" w:cstheme="minorBidi"/>
                  <w:szCs w:val="17"/>
                </w:rPr>
                <w:delText xml:space="preserve"> X.509.</w:delText>
              </w:r>
            </w:del>
          </w:p>
        </w:tc>
        <w:tc>
          <w:tcPr>
            <w:tcW w:w="2515" w:type="dxa"/>
          </w:tcPr>
          <w:p w14:paraId="38BE55E1" w14:textId="77777777" w:rsidR="005F3B68" w:rsidRPr="00B85628" w:rsidRDefault="005F3B68" w:rsidP="008745E1">
            <w:pPr>
              <w:pStyle w:val="NormalWeb"/>
              <w:spacing w:before="170" w:beforeAutospacing="0" w:after="170" w:afterAutospacing="0"/>
              <w:rPr>
                <w:del w:id="1569" w:author="Author"/>
                <w:rFonts w:asciiTheme="minorBidi" w:hAnsiTheme="minorBidi" w:cstheme="minorBidi"/>
                <w:szCs w:val="17"/>
              </w:rPr>
            </w:pPr>
            <w:del w:id="1570" w:author="Author">
              <w:r w:rsidRPr="00B85628">
                <w:rPr>
                  <w:rFonts w:asciiTheme="minorBidi" w:hAnsiTheme="minorBidi" w:cstheme="minorBidi"/>
                  <w:szCs w:val="17"/>
                </w:rPr>
                <w:delText>AJ, AX, AAJ, AAX</w:delText>
              </w:r>
            </w:del>
          </w:p>
        </w:tc>
      </w:tr>
      <w:tr w:rsidR="005F3B68" w:rsidRPr="00B67A3A" w14:paraId="2FF31880" w14:textId="77777777" w:rsidTr="00D35BA5">
        <w:trPr>
          <w:del w:id="1571" w:author="Author"/>
        </w:trPr>
        <w:tc>
          <w:tcPr>
            <w:tcW w:w="1075" w:type="dxa"/>
          </w:tcPr>
          <w:p w14:paraId="6249A37D" w14:textId="77777777" w:rsidR="005F3B68" w:rsidRPr="00B85628" w:rsidRDefault="005F3B68" w:rsidP="008745E1">
            <w:pPr>
              <w:pStyle w:val="NormalWeb"/>
              <w:spacing w:before="170" w:beforeAutospacing="0" w:after="170" w:afterAutospacing="0"/>
              <w:rPr>
                <w:del w:id="1572" w:author="Author"/>
                <w:rFonts w:asciiTheme="minorBidi" w:hAnsiTheme="minorBidi" w:cstheme="minorBidi"/>
                <w:szCs w:val="17"/>
              </w:rPr>
            </w:pPr>
            <w:del w:id="1573" w:author="Author">
              <w:r>
                <w:rPr>
                  <w:rFonts w:asciiTheme="minorBidi" w:eastAsia="Times New Roman" w:hAnsiTheme="minorBidi" w:cstheme="minorBidi"/>
                  <w:szCs w:val="17"/>
                </w:rPr>
                <w:delText>[RSG-148</w:delText>
              </w:r>
              <w:r w:rsidRPr="00B85628">
                <w:rPr>
                  <w:rFonts w:asciiTheme="minorBidi" w:eastAsia="Times New Roman" w:hAnsiTheme="minorBidi" w:cstheme="minorBidi"/>
                  <w:szCs w:val="17"/>
                </w:rPr>
                <w:delText>]</w:delText>
              </w:r>
            </w:del>
          </w:p>
        </w:tc>
        <w:tc>
          <w:tcPr>
            <w:tcW w:w="5670" w:type="dxa"/>
          </w:tcPr>
          <w:p w14:paraId="3E11CE0C" w14:textId="77777777" w:rsidR="005F3B68" w:rsidRPr="000C3E67" w:rsidRDefault="005F3B68" w:rsidP="008745E1">
            <w:pPr>
              <w:rPr>
                <w:del w:id="1574" w:author="Author"/>
                <w:rFonts w:asciiTheme="minorBidi" w:eastAsia="Times New Roman" w:hAnsiTheme="minorBidi" w:cstheme="minorBidi"/>
                <w:szCs w:val="17"/>
              </w:rPr>
            </w:pPr>
            <w:del w:id="1575" w:author="Author">
              <w:r w:rsidRPr="00F04850">
                <w:rPr>
                  <w:rFonts w:asciiTheme="minorBidi" w:eastAsia="Times New Roman" w:hAnsiTheme="minorBidi" w:cstheme="minorBidi"/>
                  <w:szCs w:val="17"/>
                </w:rPr>
                <w:delText>If the REST API is public, the HTTP header Access-Control-Allow-Origin MUST be set to ‘*’.</w:delText>
              </w:r>
            </w:del>
          </w:p>
        </w:tc>
        <w:tc>
          <w:tcPr>
            <w:tcW w:w="2515" w:type="dxa"/>
          </w:tcPr>
          <w:p w14:paraId="4C1A81D1" w14:textId="77777777" w:rsidR="005F3B68" w:rsidRPr="00B85628" w:rsidRDefault="005F3B68" w:rsidP="008745E1">
            <w:pPr>
              <w:pStyle w:val="NormalWeb"/>
              <w:spacing w:before="170" w:beforeAutospacing="0" w:after="170" w:afterAutospacing="0"/>
              <w:rPr>
                <w:del w:id="1576" w:author="Author"/>
                <w:rFonts w:asciiTheme="minorBidi" w:hAnsiTheme="minorBidi" w:cstheme="minorBidi"/>
                <w:szCs w:val="17"/>
              </w:rPr>
            </w:pPr>
            <w:del w:id="1577" w:author="Author">
              <w:r w:rsidRPr="00B85628">
                <w:rPr>
                  <w:rFonts w:asciiTheme="minorBidi" w:hAnsiTheme="minorBidi" w:cstheme="minorBidi"/>
                  <w:szCs w:val="17"/>
                </w:rPr>
                <w:delText>AJ, AX, AAJ, AAX</w:delText>
              </w:r>
            </w:del>
          </w:p>
        </w:tc>
      </w:tr>
    </w:tbl>
    <w:p w14:paraId="1BFFBDB8" w14:textId="77777777" w:rsidR="00472B12" w:rsidRDefault="00472B12" w:rsidP="008745E1">
      <w:pPr>
        <w:rPr>
          <w:del w:id="1578" w:author="Author"/>
        </w:rPr>
      </w:pPr>
    </w:p>
    <w:p w14:paraId="3D1DFFCE" w14:textId="77777777" w:rsidR="00617A64" w:rsidRDefault="00617A64" w:rsidP="008745E1">
      <w:pPr>
        <w:rPr>
          <w:del w:id="1579" w:author="Author"/>
        </w:rPr>
      </w:pPr>
      <w:del w:id="1580" w:author="Author">
        <w:r>
          <w:br w:type="page"/>
        </w:r>
      </w:del>
    </w:p>
    <w:p w14:paraId="42EB5202" w14:textId="77777777" w:rsidR="005F3B68" w:rsidRPr="00663A9C" w:rsidRDefault="005F3B68" w:rsidP="008745E1">
      <w:pPr>
        <w:pStyle w:val="Caption"/>
        <w:rPr>
          <w:del w:id="1581" w:author="Author"/>
          <w:rFonts w:cs="Arial"/>
          <w:sz w:val="17"/>
          <w:szCs w:val="17"/>
        </w:rPr>
      </w:pPr>
      <w:del w:id="1582" w:author="Author">
        <w:r w:rsidRPr="00663A9C">
          <w:rPr>
            <w:rFonts w:cs="Arial"/>
            <w:sz w:val="17"/>
            <w:szCs w:val="17"/>
          </w:rPr>
          <w:delText xml:space="preserve">Table </w:delText>
        </w:r>
        <w:r w:rsidRPr="00663A9C">
          <w:rPr>
            <w:rFonts w:cs="Arial"/>
            <w:bCs w:val="0"/>
            <w:szCs w:val="17"/>
          </w:rPr>
          <w:fldChar w:fldCharType="begin"/>
        </w:r>
        <w:r w:rsidRPr="00663A9C">
          <w:rPr>
            <w:rFonts w:cs="Arial"/>
            <w:sz w:val="17"/>
            <w:szCs w:val="17"/>
          </w:rPr>
          <w:delInstrText xml:space="preserve"> SEQ Table \* ARABIC </w:delInstrText>
        </w:r>
        <w:r w:rsidRPr="00663A9C">
          <w:rPr>
            <w:rFonts w:cs="Arial"/>
            <w:bCs w:val="0"/>
            <w:szCs w:val="17"/>
          </w:rPr>
          <w:fldChar w:fldCharType="separate"/>
        </w:r>
        <w:r w:rsidR="00A03556">
          <w:rPr>
            <w:rFonts w:cs="Arial"/>
            <w:noProof/>
            <w:sz w:val="17"/>
            <w:szCs w:val="17"/>
          </w:rPr>
          <w:delText>3</w:delText>
        </w:r>
        <w:r w:rsidRPr="00663A9C">
          <w:rPr>
            <w:rFonts w:cs="Arial"/>
            <w:bCs w:val="0"/>
            <w:szCs w:val="17"/>
          </w:rPr>
          <w:fldChar w:fldCharType="end"/>
        </w:r>
        <w:r w:rsidRPr="00663A9C">
          <w:rPr>
            <w:rFonts w:cs="Arial"/>
            <w:sz w:val="17"/>
            <w:szCs w:val="17"/>
          </w:rPr>
          <w:delText>: Conformance Table Level AAJ</w:delText>
        </w:r>
      </w:del>
    </w:p>
    <w:tbl>
      <w:tblPr>
        <w:tblStyle w:val="TableGrid"/>
        <w:tblW w:w="0" w:type="auto"/>
        <w:tblLook w:val="04A0" w:firstRow="1" w:lastRow="0" w:firstColumn="1" w:lastColumn="0" w:noHBand="0" w:noVBand="1"/>
      </w:tblPr>
      <w:tblGrid>
        <w:gridCol w:w="1075"/>
        <w:gridCol w:w="5670"/>
        <w:gridCol w:w="2515"/>
      </w:tblGrid>
      <w:tr w:rsidR="005F3B68" w:rsidRPr="00B67A3A" w14:paraId="21703B56" w14:textId="77777777" w:rsidTr="001C7CE8">
        <w:trPr>
          <w:del w:id="1583" w:author="Author"/>
        </w:trPr>
        <w:tc>
          <w:tcPr>
            <w:tcW w:w="1075" w:type="dxa"/>
            <w:shd w:val="clear" w:color="auto" w:fill="FFFFFF" w:themeFill="background1"/>
          </w:tcPr>
          <w:p w14:paraId="58B5FE34" w14:textId="77777777" w:rsidR="005F3B68" w:rsidRPr="000C3E67" w:rsidRDefault="005F3B68" w:rsidP="008745E1">
            <w:pPr>
              <w:rPr>
                <w:del w:id="1584" w:author="Author"/>
                <w:rFonts w:asciiTheme="minorBidi" w:hAnsiTheme="minorBidi" w:cstheme="minorBidi"/>
                <w:b/>
                <w:szCs w:val="17"/>
              </w:rPr>
            </w:pPr>
            <w:del w:id="1585" w:author="Author">
              <w:r w:rsidRPr="000C3E67">
                <w:rPr>
                  <w:rFonts w:asciiTheme="minorBidi" w:hAnsiTheme="minorBidi" w:cstheme="minorBidi"/>
                  <w:b/>
                  <w:szCs w:val="17"/>
                </w:rPr>
                <w:delText>Rule ID</w:delText>
              </w:r>
            </w:del>
          </w:p>
        </w:tc>
        <w:tc>
          <w:tcPr>
            <w:tcW w:w="5670" w:type="dxa"/>
            <w:shd w:val="clear" w:color="auto" w:fill="FFFFFF" w:themeFill="background1"/>
          </w:tcPr>
          <w:p w14:paraId="58E5E4CF" w14:textId="77777777" w:rsidR="005F3B68" w:rsidRPr="000C3E67" w:rsidRDefault="005F3B68" w:rsidP="008745E1">
            <w:pPr>
              <w:rPr>
                <w:del w:id="1586" w:author="Author"/>
                <w:rFonts w:asciiTheme="minorBidi" w:hAnsiTheme="minorBidi" w:cstheme="minorBidi"/>
                <w:b/>
                <w:szCs w:val="17"/>
              </w:rPr>
            </w:pPr>
            <w:del w:id="1587" w:author="Author">
              <w:r w:rsidRPr="000C3E67">
                <w:rPr>
                  <w:rFonts w:asciiTheme="minorBidi" w:hAnsiTheme="minorBidi" w:cstheme="minorBidi"/>
                  <w:b/>
                  <w:szCs w:val="17"/>
                </w:rPr>
                <w:delText>Rule</w:delText>
              </w:r>
            </w:del>
          </w:p>
        </w:tc>
        <w:tc>
          <w:tcPr>
            <w:tcW w:w="2515" w:type="dxa"/>
            <w:shd w:val="clear" w:color="auto" w:fill="FFFFFF" w:themeFill="background1"/>
          </w:tcPr>
          <w:p w14:paraId="0687C3D3" w14:textId="77777777" w:rsidR="005F3B68" w:rsidRPr="000C3E67" w:rsidRDefault="005F3B68" w:rsidP="008745E1">
            <w:pPr>
              <w:rPr>
                <w:del w:id="1588" w:author="Author"/>
                <w:rFonts w:asciiTheme="minorBidi" w:hAnsiTheme="minorBidi" w:cstheme="minorBidi"/>
                <w:b/>
                <w:szCs w:val="17"/>
              </w:rPr>
            </w:pPr>
            <w:del w:id="1589" w:author="Author">
              <w:r w:rsidRPr="000C3E67">
                <w:rPr>
                  <w:rFonts w:asciiTheme="minorBidi" w:hAnsiTheme="minorBidi" w:cstheme="minorBidi"/>
                  <w:b/>
                  <w:szCs w:val="17"/>
                </w:rPr>
                <w:delText>Cross reference and remark</w:delText>
              </w:r>
            </w:del>
          </w:p>
        </w:tc>
      </w:tr>
      <w:tr w:rsidR="005F3B68" w:rsidRPr="00B67A3A" w14:paraId="24BE984F" w14:textId="77777777" w:rsidTr="00E3148C">
        <w:trPr>
          <w:del w:id="1590" w:author="Author"/>
        </w:trPr>
        <w:tc>
          <w:tcPr>
            <w:tcW w:w="1075" w:type="dxa"/>
          </w:tcPr>
          <w:p w14:paraId="69A1293B" w14:textId="77777777" w:rsidR="005F3B68" w:rsidRPr="000C3E67" w:rsidRDefault="005F3B68" w:rsidP="008745E1">
            <w:pPr>
              <w:rPr>
                <w:del w:id="1591" w:author="Author"/>
                <w:rFonts w:asciiTheme="minorBidi" w:hAnsiTheme="minorBidi" w:cstheme="minorBidi"/>
                <w:szCs w:val="17"/>
              </w:rPr>
            </w:pPr>
            <w:del w:id="1592" w:author="Author">
              <w:r w:rsidRPr="000C3E67">
                <w:rPr>
                  <w:rFonts w:asciiTheme="minorBidi" w:hAnsiTheme="minorBidi" w:cstheme="minorBidi"/>
                  <w:szCs w:val="17"/>
                </w:rPr>
                <w:delText>[RSG-01]</w:delText>
              </w:r>
            </w:del>
          </w:p>
        </w:tc>
        <w:tc>
          <w:tcPr>
            <w:tcW w:w="5670" w:type="dxa"/>
          </w:tcPr>
          <w:p w14:paraId="66B7B837" w14:textId="77777777" w:rsidR="005F3B68" w:rsidRPr="000C3E67" w:rsidRDefault="005F3B68" w:rsidP="008745E1">
            <w:pPr>
              <w:rPr>
                <w:del w:id="1593" w:author="Author"/>
                <w:rFonts w:asciiTheme="minorBidi" w:hAnsiTheme="minorBidi" w:cstheme="minorBidi"/>
                <w:szCs w:val="17"/>
              </w:rPr>
            </w:pPr>
            <w:del w:id="1594" w:author="Author">
              <w:r w:rsidRPr="000C3E67">
                <w:rPr>
                  <w:rFonts w:asciiTheme="minorBidi" w:hAnsiTheme="minorBidi" w:cstheme="minorBidi"/>
                  <w:szCs w:val="17"/>
                </w:rPr>
                <w:delText>The forward slash character “/” MUST be used in the path of the URI to indicate a hierarchical relationship between resources but the path MUST NOT end with a forward slash as it does not provide any semantic value and may cause confusion.</w:delText>
              </w:r>
            </w:del>
          </w:p>
        </w:tc>
        <w:tc>
          <w:tcPr>
            <w:tcW w:w="2515" w:type="dxa"/>
          </w:tcPr>
          <w:p w14:paraId="3122F285" w14:textId="77777777" w:rsidR="005F3B68" w:rsidRPr="000C3E67" w:rsidRDefault="005F3B68" w:rsidP="008745E1">
            <w:pPr>
              <w:rPr>
                <w:del w:id="1595" w:author="Author"/>
                <w:rFonts w:asciiTheme="minorBidi" w:hAnsiTheme="minorBidi" w:cstheme="minorBidi"/>
                <w:szCs w:val="17"/>
              </w:rPr>
            </w:pPr>
            <w:del w:id="1596" w:author="Author">
              <w:r w:rsidRPr="000C3E67">
                <w:rPr>
                  <w:rFonts w:asciiTheme="minorBidi" w:hAnsiTheme="minorBidi" w:cstheme="minorBidi"/>
                  <w:szCs w:val="17"/>
                </w:rPr>
                <w:delText>AAJ, AAX, AX, AJ</w:delText>
              </w:r>
            </w:del>
          </w:p>
        </w:tc>
      </w:tr>
      <w:tr w:rsidR="005F3B68" w:rsidRPr="00B67A3A" w14:paraId="03EF9B0E" w14:textId="77777777" w:rsidTr="00E3148C">
        <w:trPr>
          <w:del w:id="1597" w:author="Author"/>
        </w:trPr>
        <w:tc>
          <w:tcPr>
            <w:tcW w:w="1075" w:type="dxa"/>
          </w:tcPr>
          <w:p w14:paraId="3EE5C6D2" w14:textId="77777777" w:rsidR="005F3B68" w:rsidRPr="000C3E67" w:rsidRDefault="005F3B68" w:rsidP="008745E1">
            <w:pPr>
              <w:rPr>
                <w:del w:id="1598" w:author="Author"/>
                <w:rFonts w:asciiTheme="minorBidi" w:hAnsiTheme="minorBidi" w:cstheme="minorBidi"/>
                <w:szCs w:val="17"/>
              </w:rPr>
            </w:pPr>
            <w:del w:id="1599" w:author="Author">
              <w:r w:rsidRPr="000C3E67">
                <w:rPr>
                  <w:rFonts w:asciiTheme="minorBidi" w:eastAsia="Times New Roman" w:hAnsiTheme="minorBidi" w:cstheme="minorBidi"/>
                  <w:szCs w:val="17"/>
                </w:rPr>
                <w:delText>[RSG-02]</w:delText>
              </w:r>
            </w:del>
          </w:p>
        </w:tc>
        <w:tc>
          <w:tcPr>
            <w:tcW w:w="5670" w:type="dxa"/>
          </w:tcPr>
          <w:p w14:paraId="10094201" w14:textId="77777777" w:rsidR="005F3B68" w:rsidRPr="000C3E67" w:rsidRDefault="005F3B68" w:rsidP="008745E1">
            <w:pPr>
              <w:rPr>
                <w:del w:id="1600" w:author="Author"/>
                <w:rFonts w:asciiTheme="minorBidi" w:hAnsiTheme="minorBidi" w:cstheme="minorBidi"/>
                <w:szCs w:val="17"/>
              </w:rPr>
            </w:pPr>
            <w:del w:id="1601" w:author="Author">
              <w:r w:rsidRPr="000C3E67">
                <w:rPr>
                  <w:rFonts w:asciiTheme="minorBidi" w:eastAsia="Times New Roman" w:hAnsiTheme="minorBidi" w:cstheme="minorBidi"/>
                  <w:szCs w:val="17"/>
                </w:rPr>
                <w:delText>Resources name MUST be consistent in their naming pattern.</w:delText>
              </w:r>
            </w:del>
          </w:p>
        </w:tc>
        <w:tc>
          <w:tcPr>
            <w:tcW w:w="2515" w:type="dxa"/>
          </w:tcPr>
          <w:p w14:paraId="4E35E06D" w14:textId="77777777" w:rsidR="005F3B68" w:rsidRPr="000C3E67" w:rsidRDefault="005F3B68" w:rsidP="008745E1">
            <w:pPr>
              <w:rPr>
                <w:del w:id="1602" w:author="Author"/>
                <w:rFonts w:asciiTheme="minorBidi" w:hAnsiTheme="minorBidi" w:cstheme="minorBidi"/>
                <w:szCs w:val="17"/>
              </w:rPr>
            </w:pPr>
            <w:del w:id="1603" w:author="Author">
              <w:r w:rsidRPr="000C3E67">
                <w:rPr>
                  <w:rFonts w:asciiTheme="minorBidi" w:hAnsiTheme="minorBidi" w:cstheme="minorBidi"/>
                  <w:szCs w:val="17"/>
                </w:rPr>
                <w:delText>AAJ, AAX, AX, AJ</w:delText>
              </w:r>
            </w:del>
          </w:p>
        </w:tc>
      </w:tr>
      <w:tr w:rsidR="005F3B68" w:rsidRPr="00B67A3A" w14:paraId="6300DF54" w14:textId="77777777" w:rsidTr="00E3148C">
        <w:trPr>
          <w:del w:id="1604" w:author="Author"/>
        </w:trPr>
        <w:tc>
          <w:tcPr>
            <w:tcW w:w="1075" w:type="dxa"/>
          </w:tcPr>
          <w:p w14:paraId="1A1C1951" w14:textId="77777777" w:rsidR="005F3B68" w:rsidRPr="000C3E67" w:rsidRDefault="005F3B68" w:rsidP="008745E1">
            <w:pPr>
              <w:rPr>
                <w:del w:id="1605" w:author="Author"/>
                <w:rFonts w:asciiTheme="minorBidi" w:hAnsiTheme="minorBidi" w:cstheme="minorBidi"/>
                <w:szCs w:val="17"/>
              </w:rPr>
            </w:pPr>
            <w:del w:id="1606" w:author="Author">
              <w:r w:rsidRPr="000C3E67">
                <w:rPr>
                  <w:rFonts w:asciiTheme="minorBidi" w:eastAsia="Times New Roman" w:hAnsiTheme="minorBidi" w:cstheme="minorBidi"/>
                  <w:szCs w:val="17"/>
                </w:rPr>
                <w:delText>[RSG-03]</w:delText>
              </w:r>
            </w:del>
          </w:p>
        </w:tc>
        <w:tc>
          <w:tcPr>
            <w:tcW w:w="5670" w:type="dxa"/>
          </w:tcPr>
          <w:p w14:paraId="4303F8DD" w14:textId="77777777" w:rsidR="005F3B68" w:rsidRPr="000C3E67" w:rsidRDefault="005F3B68" w:rsidP="008745E1">
            <w:pPr>
              <w:rPr>
                <w:del w:id="1607" w:author="Author"/>
                <w:rFonts w:asciiTheme="minorBidi" w:hAnsiTheme="minorBidi" w:cstheme="minorBidi"/>
                <w:szCs w:val="17"/>
              </w:rPr>
            </w:pPr>
            <w:del w:id="1608" w:author="Author">
              <w:r w:rsidRPr="000C3E67">
                <w:rPr>
                  <w:rFonts w:asciiTheme="minorBidi" w:eastAsia="Times New Roman" w:hAnsiTheme="minorBidi" w:cstheme="minorBidi"/>
                  <w:szCs w:val="17"/>
                </w:rPr>
                <w:delText>Resource names SHOULD use lowercase or kebab-case naming conventions.  Resources name MAY be abbreviated.</w:delText>
              </w:r>
            </w:del>
          </w:p>
        </w:tc>
        <w:tc>
          <w:tcPr>
            <w:tcW w:w="2515" w:type="dxa"/>
          </w:tcPr>
          <w:p w14:paraId="0A6F1838" w14:textId="77777777" w:rsidR="005F3B68" w:rsidRPr="000C3E67" w:rsidRDefault="005F3B68" w:rsidP="008745E1">
            <w:pPr>
              <w:rPr>
                <w:del w:id="1609" w:author="Author"/>
                <w:rFonts w:asciiTheme="minorBidi" w:hAnsiTheme="minorBidi" w:cstheme="minorBidi"/>
                <w:szCs w:val="17"/>
              </w:rPr>
            </w:pPr>
            <w:del w:id="1610" w:author="Author">
              <w:r w:rsidRPr="000C3E67">
                <w:rPr>
                  <w:rFonts w:asciiTheme="minorBidi" w:hAnsiTheme="minorBidi" w:cstheme="minorBidi"/>
                  <w:szCs w:val="17"/>
                </w:rPr>
                <w:delText>AAJ, AAX</w:delText>
              </w:r>
            </w:del>
          </w:p>
        </w:tc>
      </w:tr>
      <w:tr w:rsidR="005F3B68" w:rsidRPr="00B67A3A" w14:paraId="36E99C9A" w14:textId="77777777" w:rsidTr="00E3148C">
        <w:trPr>
          <w:del w:id="1611" w:author="Author"/>
        </w:trPr>
        <w:tc>
          <w:tcPr>
            <w:tcW w:w="1075" w:type="dxa"/>
          </w:tcPr>
          <w:p w14:paraId="33848231" w14:textId="77777777" w:rsidR="005F3B68" w:rsidRPr="000C3E67" w:rsidRDefault="005F3B68" w:rsidP="008745E1">
            <w:pPr>
              <w:rPr>
                <w:del w:id="1612" w:author="Author"/>
                <w:rFonts w:asciiTheme="minorBidi" w:hAnsiTheme="minorBidi" w:cstheme="minorBidi"/>
                <w:szCs w:val="17"/>
              </w:rPr>
            </w:pPr>
            <w:del w:id="1613" w:author="Author">
              <w:r w:rsidRPr="000C3E67">
                <w:rPr>
                  <w:rFonts w:asciiTheme="minorBidi" w:eastAsia="Times New Roman" w:hAnsiTheme="minorBidi" w:cstheme="minorBidi"/>
                  <w:szCs w:val="17"/>
                </w:rPr>
                <w:delText>[RSG-05]</w:delText>
              </w:r>
            </w:del>
          </w:p>
        </w:tc>
        <w:tc>
          <w:tcPr>
            <w:tcW w:w="5670" w:type="dxa"/>
          </w:tcPr>
          <w:p w14:paraId="7D83621F" w14:textId="77777777" w:rsidR="005F3B68" w:rsidRPr="009B4086" w:rsidRDefault="005F3B68" w:rsidP="008745E1">
            <w:pPr>
              <w:rPr>
                <w:del w:id="1614" w:author="Author"/>
                <w:rFonts w:asciiTheme="minorBidi" w:hAnsiTheme="minorBidi" w:cstheme="minorBidi"/>
                <w:szCs w:val="17"/>
              </w:rPr>
            </w:pPr>
            <w:del w:id="1615" w:author="Author">
              <w:r w:rsidRPr="009B4086">
                <w:rPr>
                  <w:rFonts w:asciiTheme="minorBidi" w:eastAsia="Times New Roman" w:hAnsiTheme="minorBidi" w:cstheme="minorBidi"/>
                  <w:szCs w:val="17"/>
                </w:rPr>
                <w:delText>Query parameters SHOULD use the lowerCamelCase convention. Query parameter MAY be abbreviated.</w:delText>
              </w:r>
            </w:del>
          </w:p>
        </w:tc>
        <w:tc>
          <w:tcPr>
            <w:tcW w:w="2515" w:type="dxa"/>
          </w:tcPr>
          <w:p w14:paraId="345834AD" w14:textId="77777777" w:rsidR="005F3B68" w:rsidRPr="000C3E67" w:rsidRDefault="005F3B68" w:rsidP="008745E1">
            <w:pPr>
              <w:rPr>
                <w:del w:id="1616" w:author="Author"/>
                <w:rFonts w:asciiTheme="minorBidi" w:hAnsiTheme="minorBidi" w:cstheme="minorBidi"/>
                <w:szCs w:val="17"/>
              </w:rPr>
            </w:pPr>
            <w:del w:id="1617" w:author="Author">
              <w:r w:rsidRPr="000C3E67">
                <w:rPr>
                  <w:rFonts w:asciiTheme="minorBidi" w:hAnsiTheme="minorBidi" w:cstheme="minorBidi"/>
                  <w:szCs w:val="17"/>
                </w:rPr>
                <w:delText>AAJ, AAX</w:delText>
              </w:r>
            </w:del>
          </w:p>
        </w:tc>
      </w:tr>
      <w:tr w:rsidR="005F3B68" w:rsidRPr="00B67A3A" w14:paraId="48A74F04" w14:textId="77777777" w:rsidTr="00E3148C">
        <w:trPr>
          <w:del w:id="1618" w:author="Author"/>
        </w:trPr>
        <w:tc>
          <w:tcPr>
            <w:tcW w:w="1075" w:type="dxa"/>
          </w:tcPr>
          <w:p w14:paraId="3B298BEC" w14:textId="77777777" w:rsidR="005F3B68" w:rsidRPr="000C3E67" w:rsidRDefault="005F3B68" w:rsidP="008745E1">
            <w:pPr>
              <w:rPr>
                <w:del w:id="1619" w:author="Author"/>
                <w:rFonts w:asciiTheme="minorBidi" w:hAnsiTheme="minorBidi" w:cstheme="minorBidi"/>
                <w:szCs w:val="17"/>
              </w:rPr>
            </w:pPr>
            <w:del w:id="1620" w:author="Author">
              <w:r w:rsidRPr="000C3E67">
                <w:rPr>
                  <w:rFonts w:asciiTheme="minorBidi" w:eastAsia="Times New Roman" w:hAnsiTheme="minorBidi" w:cstheme="minorBidi"/>
                  <w:szCs w:val="17"/>
                </w:rPr>
                <w:delText>[RSG-06]</w:delText>
              </w:r>
            </w:del>
          </w:p>
        </w:tc>
        <w:tc>
          <w:tcPr>
            <w:tcW w:w="5670" w:type="dxa"/>
          </w:tcPr>
          <w:p w14:paraId="43E9BD9E" w14:textId="77777777" w:rsidR="005F3B68" w:rsidRPr="009B4086" w:rsidRDefault="005F3B68" w:rsidP="008745E1">
            <w:pPr>
              <w:rPr>
                <w:del w:id="1621" w:author="Author"/>
                <w:rFonts w:asciiTheme="minorBidi" w:hAnsiTheme="minorBidi" w:cstheme="minorBidi"/>
                <w:szCs w:val="17"/>
              </w:rPr>
            </w:pPr>
            <w:del w:id="1622" w:author="Author">
              <w:r w:rsidRPr="009B4086">
                <w:rPr>
                  <w:rFonts w:asciiTheme="minorBidi" w:eastAsia="Times New Roman" w:hAnsiTheme="minorBidi" w:cstheme="minorBidi"/>
                  <w:szCs w:val="17"/>
                </w:rPr>
                <w:delText>The URL pattern for a Web API MUST contain the word “api” in the URI.</w:delText>
              </w:r>
            </w:del>
          </w:p>
        </w:tc>
        <w:tc>
          <w:tcPr>
            <w:tcW w:w="2515" w:type="dxa"/>
          </w:tcPr>
          <w:p w14:paraId="791C2AEA" w14:textId="77777777" w:rsidR="005F3B68" w:rsidRPr="000C3E67" w:rsidRDefault="005F3B68" w:rsidP="008745E1">
            <w:pPr>
              <w:rPr>
                <w:del w:id="1623" w:author="Author"/>
                <w:rFonts w:asciiTheme="minorBidi" w:hAnsiTheme="minorBidi" w:cstheme="minorBidi"/>
                <w:szCs w:val="17"/>
              </w:rPr>
            </w:pPr>
            <w:del w:id="1624" w:author="Author">
              <w:r w:rsidRPr="000C3E67">
                <w:rPr>
                  <w:rFonts w:asciiTheme="minorBidi" w:hAnsiTheme="minorBidi" w:cstheme="minorBidi"/>
                  <w:szCs w:val="17"/>
                </w:rPr>
                <w:delText>AAJ, AAX, AX, AJ</w:delText>
              </w:r>
            </w:del>
          </w:p>
        </w:tc>
      </w:tr>
      <w:tr w:rsidR="005F3B68" w:rsidRPr="00B67A3A" w14:paraId="65472B65" w14:textId="77777777" w:rsidTr="00E3148C">
        <w:trPr>
          <w:del w:id="1625" w:author="Author"/>
        </w:trPr>
        <w:tc>
          <w:tcPr>
            <w:tcW w:w="1075" w:type="dxa"/>
          </w:tcPr>
          <w:p w14:paraId="558F179B" w14:textId="77777777" w:rsidR="005F3B68" w:rsidRPr="000C3E67" w:rsidRDefault="005F3B68" w:rsidP="008745E1">
            <w:pPr>
              <w:rPr>
                <w:del w:id="1626" w:author="Author"/>
                <w:rFonts w:asciiTheme="minorBidi" w:hAnsiTheme="minorBidi" w:cstheme="minorBidi"/>
                <w:szCs w:val="17"/>
              </w:rPr>
            </w:pPr>
            <w:del w:id="1627" w:author="Author">
              <w:r w:rsidRPr="000C3E67">
                <w:rPr>
                  <w:rFonts w:asciiTheme="minorBidi" w:eastAsia="Times New Roman" w:hAnsiTheme="minorBidi" w:cstheme="minorBidi"/>
                  <w:szCs w:val="17"/>
                </w:rPr>
                <w:delText>[RSG-07]</w:delText>
              </w:r>
            </w:del>
          </w:p>
        </w:tc>
        <w:tc>
          <w:tcPr>
            <w:tcW w:w="5670" w:type="dxa"/>
          </w:tcPr>
          <w:p w14:paraId="6D897643" w14:textId="77777777" w:rsidR="005F3B68" w:rsidRPr="009B4086" w:rsidRDefault="005F3B68" w:rsidP="008745E1">
            <w:pPr>
              <w:rPr>
                <w:del w:id="1628" w:author="Author"/>
                <w:rFonts w:asciiTheme="minorBidi" w:hAnsiTheme="minorBidi" w:cstheme="minorBidi"/>
                <w:szCs w:val="17"/>
              </w:rPr>
            </w:pPr>
            <w:del w:id="1629" w:author="Author">
              <w:r w:rsidRPr="009B4086">
                <w:rPr>
                  <w:rFonts w:asciiTheme="minorBidi" w:eastAsia="Times New Roman" w:hAnsiTheme="minorBidi" w:cstheme="minorBidi"/>
                  <w:szCs w:val="17"/>
                </w:rPr>
                <w:delText>Matrix parameters MUST NOT be used. </w:delText>
              </w:r>
            </w:del>
          </w:p>
        </w:tc>
        <w:tc>
          <w:tcPr>
            <w:tcW w:w="2515" w:type="dxa"/>
          </w:tcPr>
          <w:p w14:paraId="4D8AEA31" w14:textId="77777777" w:rsidR="005F3B68" w:rsidRPr="000C3E67" w:rsidRDefault="005F3B68" w:rsidP="008745E1">
            <w:pPr>
              <w:rPr>
                <w:del w:id="1630" w:author="Author"/>
                <w:rFonts w:asciiTheme="minorBidi" w:hAnsiTheme="minorBidi" w:cstheme="minorBidi"/>
                <w:szCs w:val="17"/>
              </w:rPr>
            </w:pPr>
            <w:del w:id="1631" w:author="Author">
              <w:r w:rsidRPr="000C3E67">
                <w:rPr>
                  <w:rFonts w:asciiTheme="minorBidi" w:hAnsiTheme="minorBidi" w:cstheme="minorBidi"/>
                  <w:szCs w:val="17"/>
                </w:rPr>
                <w:delText>AAJ, AAX, AX, AJ</w:delText>
              </w:r>
            </w:del>
          </w:p>
        </w:tc>
      </w:tr>
      <w:tr w:rsidR="005F3B68" w:rsidRPr="00B67A3A" w14:paraId="42A2C8DF" w14:textId="77777777" w:rsidTr="00E3148C">
        <w:trPr>
          <w:del w:id="1632" w:author="Author"/>
        </w:trPr>
        <w:tc>
          <w:tcPr>
            <w:tcW w:w="1075" w:type="dxa"/>
          </w:tcPr>
          <w:p w14:paraId="7658BA79" w14:textId="77777777" w:rsidR="005F3B68" w:rsidRPr="000C3E67" w:rsidRDefault="005F3B68" w:rsidP="008745E1">
            <w:pPr>
              <w:rPr>
                <w:del w:id="1633" w:author="Author"/>
                <w:rFonts w:asciiTheme="minorBidi" w:hAnsiTheme="minorBidi" w:cstheme="minorBidi"/>
                <w:szCs w:val="17"/>
              </w:rPr>
            </w:pPr>
            <w:del w:id="1634" w:author="Author">
              <w:r w:rsidRPr="000C3E67">
                <w:rPr>
                  <w:rFonts w:asciiTheme="minorBidi" w:eastAsia="Times New Roman" w:hAnsiTheme="minorBidi" w:cstheme="minorBidi"/>
                  <w:szCs w:val="17"/>
                </w:rPr>
                <w:delText>[RSG-08]</w:delText>
              </w:r>
            </w:del>
          </w:p>
        </w:tc>
        <w:tc>
          <w:tcPr>
            <w:tcW w:w="5670" w:type="dxa"/>
          </w:tcPr>
          <w:p w14:paraId="44F6ACAB" w14:textId="77777777" w:rsidR="005F3B68" w:rsidRPr="009B4086" w:rsidRDefault="005F3B68" w:rsidP="008745E1">
            <w:pPr>
              <w:rPr>
                <w:del w:id="1635" w:author="Author"/>
                <w:rFonts w:asciiTheme="minorBidi" w:hAnsiTheme="minorBidi" w:cstheme="minorBidi"/>
                <w:szCs w:val="17"/>
              </w:rPr>
            </w:pPr>
            <w:del w:id="1636" w:author="Author">
              <w:r w:rsidRPr="009B4086">
                <w:rPr>
                  <w:rFonts w:asciiTheme="minorBidi" w:eastAsia="Times New Roman" w:hAnsiTheme="minorBidi" w:cstheme="minorBidi"/>
                  <w:szCs w:val="17"/>
                </w:rPr>
                <w:delText>A Web API MUST consistently apply HTTP status codes as described in IETF RFCs</w:delText>
              </w:r>
            </w:del>
          </w:p>
        </w:tc>
        <w:tc>
          <w:tcPr>
            <w:tcW w:w="2515" w:type="dxa"/>
          </w:tcPr>
          <w:p w14:paraId="464AE793" w14:textId="77777777" w:rsidR="005F3B68" w:rsidRPr="000C3E67" w:rsidRDefault="005F3B68" w:rsidP="008745E1">
            <w:pPr>
              <w:rPr>
                <w:del w:id="1637" w:author="Author"/>
                <w:rFonts w:asciiTheme="minorBidi" w:hAnsiTheme="minorBidi" w:cstheme="minorBidi"/>
                <w:szCs w:val="17"/>
              </w:rPr>
            </w:pPr>
            <w:del w:id="1638" w:author="Author">
              <w:r w:rsidRPr="000C3E67">
                <w:rPr>
                  <w:rFonts w:asciiTheme="minorBidi" w:hAnsiTheme="minorBidi" w:cstheme="minorBidi"/>
                  <w:szCs w:val="17"/>
                </w:rPr>
                <w:delText>AAJ, AAX, AX, AJ</w:delText>
              </w:r>
            </w:del>
          </w:p>
        </w:tc>
      </w:tr>
      <w:tr w:rsidR="005F3B68" w:rsidRPr="00B67A3A" w14:paraId="53E423B6" w14:textId="77777777" w:rsidTr="00E3148C">
        <w:trPr>
          <w:del w:id="1639" w:author="Author"/>
        </w:trPr>
        <w:tc>
          <w:tcPr>
            <w:tcW w:w="1075" w:type="dxa"/>
          </w:tcPr>
          <w:p w14:paraId="7A00DE03" w14:textId="77777777" w:rsidR="005F3B68" w:rsidRPr="000C3E67" w:rsidRDefault="005F3B68" w:rsidP="008745E1">
            <w:pPr>
              <w:rPr>
                <w:del w:id="1640" w:author="Author"/>
                <w:rFonts w:asciiTheme="minorBidi" w:eastAsia="Times New Roman" w:hAnsiTheme="minorBidi" w:cstheme="minorBidi"/>
                <w:szCs w:val="17"/>
              </w:rPr>
            </w:pPr>
            <w:del w:id="1641" w:author="Author">
              <w:r w:rsidRPr="000C3E67">
                <w:rPr>
                  <w:rFonts w:asciiTheme="minorBidi" w:eastAsia="Times New Roman" w:hAnsiTheme="minorBidi" w:cstheme="minorBidi"/>
                  <w:szCs w:val="17"/>
                </w:rPr>
                <w:delText>[RSG-09]</w:delText>
              </w:r>
            </w:del>
          </w:p>
        </w:tc>
        <w:tc>
          <w:tcPr>
            <w:tcW w:w="5670" w:type="dxa"/>
          </w:tcPr>
          <w:p w14:paraId="0E52127A" w14:textId="77777777" w:rsidR="005F3B68" w:rsidRPr="009B4086" w:rsidRDefault="005F3B68" w:rsidP="008745E1">
            <w:pPr>
              <w:rPr>
                <w:del w:id="1642" w:author="Author"/>
                <w:rFonts w:asciiTheme="minorBidi" w:eastAsia="Times New Roman" w:hAnsiTheme="minorBidi" w:cstheme="minorBidi"/>
                <w:szCs w:val="17"/>
              </w:rPr>
            </w:pPr>
            <w:del w:id="1643" w:author="Author">
              <w:r w:rsidRPr="009B4086">
                <w:rPr>
                  <w:rFonts w:asciiTheme="minorBidi" w:eastAsia="Times New Roman" w:hAnsiTheme="minorBidi" w:cstheme="minorBidi"/>
                  <w:szCs w:val="17"/>
                </w:rPr>
                <w:delText>The recommended codes in Annex V SHOULD be used by a Web API to classify the error. </w:delText>
              </w:r>
            </w:del>
          </w:p>
        </w:tc>
        <w:tc>
          <w:tcPr>
            <w:tcW w:w="2515" w:type="dxa"/>
          </w:tcPr>
          <w:p w14:paraId="7D9B8FAF" w14:textId="77777777" w:rsidR="005F3B68" w:rsidRPr="000C3E67" w:rsidRDefault="005F3B68" w:rsidP="008745E1">
            <w:pPr>
              <w:rPr>
                <w:del w:id="1644" w:author="Author"/>
                <w:rFonts w:asciiTheme="minorBidi" w:hAnsiTheme="minorBidi" w:cstheme="minorBidi"/>
                <w:szCs w:val="17"/>
              </w:rPr>
            </w:pPr>
            <w:del w:id="1645" w:author="Author">
              <w:r w:rsidRPr="000C3E67">
                <w:rPr>
                  <w:rFonts w:asciiTheme="minorBidi" w:hAnsiTheme="minorBidi" w:cstheme="minorBidi"/>
                  <w:szCs w:val="17"/>
                </w:rPr>
                <w:delText>AAX, AAJ</w:delText>
              </w:r>
            </w:del>
          </w:p>
        </w:tc>
      </w:tr>
      <w:tr w:rsidR="005F3B68" w:rsidRPr="00B67A3A" w14:paraId="749982A8" w14:textId="77777777" w:rsidTr="00E3148C">
        <w:trPr>
          <w:del w:id="1646" w:author="Author"/>
        </w:trPr>
        <w:tc>
          <w:tcPr>
            <w:tcW w:w="1075" w:type="dxa"/>
          </w:tcPr>
          <w:p w14:paraId="723ACFC3" w14:textId="77777777" w:rsidR="005F3B68" w:rsidRPr="000C3E67" w:rsidRDefault="005F3B68" w:rsidP="008745E1">
            <w:pPr>
              <w:rPr>
                <w:del w:id="1647" w:author="Author"/>
                <w:rFonts w:asciiTheme="minorBidi" w:hAnsiTheme="minorBidi" w:cstheme="minorBidi"/>
                <w:szCs w:val="17"/>
              </w:rPr>
            </w:pPr>
            <w:del w:id="1648" w:author="Author">
              <w:r w:rsidRPr="000C3E67">
                <w:rPr>
                  <w:rFonts w:asciiTheme="minorBidi" w:eastAsia="Times New Roman" w:hAnsiTheme="minorBidi" w:cstheme="minorBidi"/>
                  <w:szCs w:val="17"/>
                </w:rPr>
                <w:delText>[RSG-10]</w:delText>
              </w:r>
            </w:del>
          </w:p>
        </w:tc>
        <w:tc>
          <w:tcPr>
            <w:tcW w:w="5670" w:type="dxa"/>
          </w:tcPr>
          <w:p w14:paraId="55415317" w14:textId="77777777" w:rsidR="005F3B68" w:rsidRPr="009B4086" w:rsidRDefault="005F3B68" w:rsidP="008745E1">
            <w:pPr>
              <w:rPr>
                <w:del w:id="1649" w:author="Author"/>
                <w:rFonts w:asciiTheme="minorBidi" w:hAnsiTheme="minorBidi" w:cstheme="minorBidi"/>
                <w:szCs w:val="17"/>
              </w:rPr>
            </w:pPr>
            <w:del w:id="1650" w:author="Author">
              <w:r w:rsidRPr="009B4086">
                <w:rPr>
                  <w:rFonts w:asciiTheme="minorBidi" w:eastAsia="Times New Roman" w:hAnsiTheme="minorBidi" w:cstheme="minorBidi"/>
                  <w:szCs w:val="17"/>
                </w:rPr>
                <w:delText>If the API detects invalid input values, it MUST return the HTTP status code “</w:delText>
              </w:r>
              <w:r w:rsidRPr="00722E62">
                <w:rPr>
                  <w:rFonts w:ascii="Courier New" w:eastAsia="Times New Roman" w:hAnsi="Courier New" w:cs="Courier New"/>
                  <w:szCs w:val="17"/>
                </w:rPr>
                <w:delText>400 Bad Request</w:delText>
              </w:r>
              <w:r w:rsidRPr="009B4086">
                <w:rPr>
                  <w:rFonts w:asciiTheme="minorBidi" w:eastAsia="Times New Roman" w:hAnsiTheme="minorBidi" w:cstheme="minorBidi"/>
                  <w:szCs w:val="17"/>
                </w:rPr>
                <w:delText>”. The error payload MUST indicate the erroneous value.</w:delText>
              </w:r>
            </w:del>
          </w:p>
        </w:tc>
        <w:tc>
          <w:tcPr>
            <w:tcW w:w="2515" w:type="dxa"/>
          </w:tcPr>
          <w:p w14:paraId="461D7EE2" w14:textId="77777777" w:rsidR="005F3B68" w:rsidRPr="000C3E67" w:rsidRDefault="005F3B68" w:rsidP="008745E1">
            <w:pPr>
              <w:rPr>
                <w:del w:id="1651" w:author="Author"/>
                <w:rFonts w:asciiTheme="minorBidi" w:hAnsiTheme="minorBidi" w:cstheme="minorBidi"/>
                <w:szCs w:val="17"/>
              </w:rPr>
            </w:pPr>
            <w:del w:id="1652" w:author="Author">
              <w:r w:rsidRPr="000C3E67">
                <w:rPr>
                  <w:rFonts w:asciiTheme="minorBidi" w:hAnsiTheme="minorBidi" w:cstheme="minorBidi"/>
                  <w:szCs w:val="17"/>
                </w:rPr>
                <w:delText>AAJ, AAX, AX, AJ</w:delText>
              </w:r>
            </w:del>
          </w:p>
        </w:tc>
      </w:tr>
      <w:tr w:rsidR="005F3B68" w:rsidRPr="00B67A3A" w14:paraId="71CB8196" w14:textId="77777777" w:rsidTr="00E3148C">
        <w:trPr>
          <w:del w:id="1653" w:author="Author"/>
        </w:trPr>
        <w:tc>
          <w:tcPr>
            <w:tcW w:w="1075" w:type="dxa"/>
          </w:tcPr>
          <w:p w14:paraId="40367013" w14:textId="77777777" w:rsidR="005F3B68" w:rsidRPr="000C3E67" w:rsidRDefault="005F3B68" w:rsidP="008745E1">
            <w:pPr>
              <w:rPr>
                <w:del w:id="1654" w:author="Author"/>
                <w:rFonts w:asciiTheme="minorBidi" w:hAnsiTheme="minorBidi" w:cstheme="minorBidi"/>
                <w:szCs w:val="17"/>
              </w:rPr>
            </w:pPr>
            <w:del w:id="1655" w:author="Author">
              <w:r w:rsidRPr="000C3E67">
                <w:rPr>
                  <w:rFonts w:asciiTheme="minorBidi" w:eastAsia="Times New Roman" w:hAnsiTheme="minorBidi" w:cstheme="minorBidi"/>
                  <w:szCs w:val="17"/>
                </w:rPr>
                <w:delText>[RSG-11]</w:delText>
              </w:r>
            </w:del>
          </w:p>
        </w:tc>
        <w:tc>
          <w:tcPr>
            <w:tcW w:w="5670" w:type="dxa"/>
          </w:tcPr>
          <w:p w14:paraId="03766B4A" w14:textId="77777777" w:rsidR="005F3B68" w:rsidRPr="009B4086" w:rsidRDefault="005F3B68" w:rsidP="008745E1">
            <w:pPr>
              <w:rPr>
                <w:del w:id="1656" w:author="Author"/>
                <w:rFonts w:asciiTheme="minorBidi" w:hAnsiTheme="minorBidi" w:cstheme="minorBidi"/>
                <w:szCs w:val="17"/>
              </w:rPr>
            </w:pPr>
            <w:del w:id="1657" w:author="Author">
              <w:r w:rsidRPr="009B4086">
                <w:rPr>
                  <w:rFonts w:asciiTheme="minorBidi" w:eastAsia="Times New Roman" w:hAnsiTheme="minorBidi" w:cstheme="minorBidi"/>
                  <w:szCs w:val="17"/>
                </w:rPr>
                <w:delText>If the API detects syntactically correct argument names (in the request or query parameters) that are not expected, it SHOULD ignore them.</w:delText>
              </w:r>
            </w:del>
          </w:p>
        </w:tc>
        <w:tc>
          <w:tcPr>
            <w:tcW w:w="2515" w:type="dxa"/>
          </w:tcPr>
          <w:p w14:paraId="70FE95F3" w14:textId="77777777" w:rsidR="005F3B68" w:rsidRPr="000C3E67" w:rsidRDefault="005F3B68" w:rsidP="008745E1">
            <w:pPr>
              <w:rPr>
                <w:del w:id="1658" w:author="Author"/>
                <w:rFonts w:asciiTheme="minorBidi" w:hAnsiTheme="minorBidi" w:cstheme="minorBidi"/>
                <w:szCs w:val="17"/>
              </w:rPr>
            </w:pPr>
            <w:del w:id="1659" w:author="Author">
              <w:r w:rsidRPr="000C3E67">
                <w:rPr>
                  <w:rFonts w:asciiTheme="minorBidi" w:hAnsiTheme="minorBidi" w:cstheme="minorBidi"/>
                  <w:szCs w:val="17"/>
                </w:rPr>
                <w:delText>AAJ, AAX</w:delText>
              </w:r>
            </w:del>
          </w:p>
        </w:tc>
      </w:tr>
      <w:tr w:rsidR="005F3B68" w:rsidRPr="00B67A3A" w14:paraId="28235881" w14:textId="77777777" w:rsidTr="00E3148C">
        <w:trPr>
          <w:del w:id="1660" w:author="Author"/>
        </w:trPr>
        <w:tc>
          <w:tcPr>
            <w:tcW w:w="1075" w:type="dxa"/>
          </w:tcPr>
          <w:p w14:paraId="27375081" w14:textId="77777777" w:rsidR="005F3B68" w:rsidRPr="000C3E67" w:rsidRDefault="005F3B68" w:rsidP="008745E1">
            <w:pPr>
              <w:rPr>
                <w:del w:id="1661" w:author="Author"/>
                <w:rFonts w:asciiTheme="minorBidi" w:hAnsiTheme="minorBidi" w:cstheme="minorBidi"/>
                <w:szCs w:val="17"/>
              </w:rPr>
            </w:pPr>
            <w:del w:id="1662" w:author="Author">
              <w:r w:rsidRPr="000C3E67">
                <w:rPr>
                  <w:rFonts w:asciiTheme="minorBidi" w:eastAsia="Times New Roman" w:hAnsiTheme="minorBidi" w:cstheme="minorBidi"/>
                  <w:szCs w:val="17"/>
                </w:rPr>
                <w:delText>[RSG-12]</w:delText>
              </w:r>
            </w:del>
          </w:p>
        </w:tc>
        <w:tc>
          <w:tcPr>
            <w:tcW w:w="5670" w:type="dxa"/>
          </w:tcPr>
          <w:p w14:paraId="101825D4" w14:textId="77777777" w:rsidR="005F3B68" w:rsidRPr="009B4086" w:rsidRDefault="005F3B68" w:rsidP="008745E1">
            <w:pPr>
              <w:rPr>
                <w:del w:id="1663" w:author="Author"/>
                <w:rFonts w:asciiTheme="minorBidi" w:eastAsia="Times New Roman" w:hAnsiTheme="minorBidi" w:cstheme="minorBidi"/>
                <w:szCs w:val="17"/>
              </w:rPr>
            </w:pPr>
            <w:del w:id="1664" w:author="Author">
              <w:r w:rsidRPr="009B4086">
                <w:rPr>
                  <w:rFonts w:asciiTheme="minorBidi" w:eastAsia="Times New Roman" w:hAnsiTheme="minorBidi" w:cstheme="minorBidi"/>
                  <w:szCs w:val="17"/>
                </w:rPr>
                <w:delText>If the API detects valid values that require features to not be implemented, it MUST return the HTTP status code “</w:delText>
              </w:r>
              <w:r w:rsidRPr="00954718">
                <w:rPr>
                  <w:rFonts w:ascii="Courier New" w:eastAsia="Times New Roman" w:hAnsi="Courier New" w:cs="Courier New"/>
                  <w:szCs w:val="17"/>
                </w:rPr>
                <w:delText>501 Not Implemented</w:delText>
              </w:r>
              <w:r w:rsidRPr="009B4086">
                <w:rPr>
                  <w:rFonts w:asciiTheme="minorBidi" w:eastAsia="Times New Roman" w:hAnsiTheme="minorBidi" w:cstheme="minorBidi"/>
                  <w:szCs w:val="17"/>
                </w:rPr>
                <w:delText>”. The error payload MUST indicate the unhandled value.</w:delText>
              </w:r>
            </w:del>
          </w:p>
        </w:tc>
        <w:tc>
          <w:tcPr>
            <w:tcW w:w="2515" w:type="dxa"/>
          </w:tcPr>
          <w:p w14:paraId="096FFC01" w14:textId="77777777" w:rsidR="005F3B68" w:rsidRPr="000C3E67" w:rsidRDefault="005F3B68" w:rsidP="008745E1">
            <w:pPr>
              <w:rPr>
                <w:del w:id="1665" w:author="Author"/>
                <w:rFonts w:asciiTheme="minorBidi" w:hAnsiTheme="minorBidi" w:cstheme="minorBidi"/>
                <w:szCs w:val="17"/>
              </w:rPr>
            </w:pPr>
            <w:del w:id="1666" w:author="Author">
              <w:r w:rsidRPr="000C3E67">
                <w:rPr>
                  <w:rFonts w:asciiTheme="minorBidi" w:hAnsiTheme="minorBidi" w:cstheme="minorBidi"/>
                  <w:szCs w:val="17"/>
                </w:rPr>
                <w:delText>AAJ, AAX, AX, AJ</w:delText>
              </w:r>
            </w:del>
          </w:p>
        </w:tc>
      </w:tr>
      <w:tr w:rsidR="005F3B68" w:rsidRPr="00B67A3A" w14:paraId="55C1147D" w14:textId="77777777" w:rsidTr="00E3148C">
        <w:trPr>
          <w:del w:id="1667" w:author="Author"/>
        </w:trPr>
        <w:tc>
          <w:tcPr>
            <w:tcW w:w="1075" w:type="dxa"/>
          </w:tcPr>
          <w:p w14:paraId="6F0711CB" w14:textId="77777777" w:rsidR="005F3B68" w:rsidRPr="000C3E67" w:rsidRDefault="005F3B68" w:rsidP="008745E1">
            <w:pPr>
              <w:rPr>
                <w:del w:id="1668" w:author="Author"/>
                <w:rFonts w:asciiTheme="minorBidi" w:hAnsiTheme="minorBidi" w:cstheme="minorBidi"/>
                <w:szCs w:val="17"/>
              </w:rPr>
            </w:pPr>
            <w:del w:id="1669" w:author="Author">
              <w:r w:rsidRPr="000C3E67">
                <w:rPr>
                  <w:rFonts w:asciiTheme="minorBidi" w:eastAsia="Times New Roman" w:hAnsiTheme="minorBidi" w:cstheme="minorBidi"/>
                  <w:szCs w:val="17"/>
                </w:rPr>
                <w:delText>[RSG-13]</w:delText>
              </w:r>
            </w:del>
          </w:p>
        </w:tc>
        <w:tc>
          <w:tcPr>
            <w:tcW w:w="5670" w:type="dxa"/>
          </w:tcPr>
          <w:p w14:paraId="7D429D24" w14:textId="77777777" w:rsidR="005F3B68" w:rsidRPr="009B4086" w:rsidRDefault="005F3B68" w:rsidP="008745E1">
            <w:pPr>
              <w:rPr>
                <w:del w:id="1670" w:author="Author"/>
                <w:rFonts w:asciiTheme="minorBidi" w:hAnsiTheme="minorBidi" w:cstheme="minorBidi"/>
                <w:szCs w:val="17"/>
              </w:rPr>
            </w:pPr>
            <w:del w:id="1671" w:author="Author">
              <w:r w:rsidRPr="009B4086">
                <w:rPr>
                  <w:rFonts w:asciiTheme="minorBidi" w:eastAsia="Times New Roman" w:hAnsiTheme="minorBidi" w:cstheme="minorBidi"/>
                  <w:szCs w:val="17"/>
                </w:rPr>
                <w:delText>A Web API SHOULD only use top-level resources. If there are sub-resources, they should be collections and imply an association. An entity should be accessible as either top-level resource or sub-resource but not using both ways.</w:delText>
              </w:r>
            </w:del>
          </w:p>
        </w:tc>
        <w:tc>
          <w:tcPr>
            <w:tcW w:w="2515" w:type="dxa"/>
          </w:tcPr>
          <w:p w14:paraId="7F936CC7" w14:textId="77777777" w:rsidR="005F3B68" w:rsidRPr="000C3E67" w:rsidRDefault="005F3B68" w:rsidP="008745E1">
            <w:pPr>
              <w:rPr>
                <w:del w:id="1672" w:author="Author"/>
                <w:rFonts w:asciiTheme="minorBidi" w:hAnsiTheme="minorBidi" w:cstheme="minorBidi"/>
                <w:szCs w:val="17"/>
              </w:rPr>
            </w:pPr>
            <w:del w:id="1673" w:author="Author">
              <w:r w:rsidRPr="000C3E67">
                <w:rPr>
                  <w:rFonts w:asciiTheme="minorBidi" w:hAnsiTheme="minorBidi" w:cstheme="minorBidi"/>
                  <w:szCs w:val="17"/>
                </w:rPr>
                <w:delText>AAJ, AAX</w:delText>
              </w:r>
            </w:del>
          </w:p>
        </w:tc>
      </w:tr>
      <w:tr w:rsidR="005F3B68" w:rsidRPr="00B67A3A" w14:paraId="5CBB9AEB" w14:textId="77777777" w:rsidTr="00E3148C">
        <w:trPr>
          <w:del w:id="1674" w:author="Author"/>
        </w:trPr>
        <w:tc>
          <w:tcPr>
            <w:tcW w:w="1075" w:type="dxa"/>
          </w:tcPr>
          <w:p w14:paraId="6B3BE589" w14:textId="77777777" w:rsidR="005F3B68" w:rsidRPr="000C3E67" w:rsidRDefault="005F3B68" w:rsidP="008745E1">
            <w:pPr>
              <w:rPr>
                <w:del w:id="1675" w:author="Author"/>
                <w:rFonts w:asciiTheme="minorBidi" w:hAnsiTheme="minorBidi" w:cstheme="minorBidi"/>
                <w:szCs w:val="17"/>
              </w:rPr>
            </w:pPr>
            <w:del w:id="1676" w:author="Author">
              <w:r w:rsidRPr="000C3E67">
                <w:rPr>
                  <w:rFonts w:asciiTheme="minorBidi" w:eastAsia="Times New Roman" w:hAnsiTheme="minorBidi" w:cstheme="minorBidi"/>
                  <w:szCs w:val="17"/>
                </w:rPr>
                <w:delText>[RSG-14]</w:delText>
              </w:r>
            </w:del>
          </w:p>
        </w:tc>
        <w:tc>
          <w:tcPr>
            <w:tcW w:w="5670" w:type="dxa"/>
          </w:tcPr>
          <w:p w14:paraId="73E1A8B6" w14:textId="77777777" w:rsidR="005F3B68" w:rsidRPr="009B4086" w:rsidRDefault="005F3B68" w:rsidP="008745E1">
            <w:pPr>
              <w:rPr>
                <w:del w:id="1677" w:author="Author"/>
                <w:rFonts w:asciiTheme="minorBidi" w:hAnsiTheme="minorBidi" w:cstheme="minorBidi"/>
                <w:szCs w:val="17"/>
              </w:rPr>
            </w:pPr>
            <w:del w:id="1678" w:author="Author">
              <w:r w:rsidRPr="009B4086">
                <w:rPr>
                  <w:rFonts w:asciiTheme="minorBidi" w:eastAsia="Times New Roman" w:hAnsiTheme="minorBidi" w:cstheme="minorBidi"/>
                  <w:szCs w:val="17"/>
                </w:rPr>
                <w:delText xml:space="preserve">If a resource can be stand-alone it MUST be a top-level resource, or otherwise a sub-resource.  </w:delText>
              </w:r>
            </w:del>
          </w:p>
        </w:tc>
        <w:tc>
          <w:tcPr>
            <w:tcW w:w="2515" w:type="dxa"/>
          </w:tcPr>
          <w:p w14:paraId="33123658" w14:textId="77777777" w:rsidR="005F3B68" w:rsidRPr="000C3E67" w:rsidRDefault="005F3B68" w:rsidP="008745E1">
            <w:pPr>
              <w:rPr>
                <w:del w:id="1679" w:author="Author"/>
                <w:rFonts w:asciiTheme="minorBidi" w:hAnsiTheme="minorBidi" w:cstheme="minorBidi"/>
                <w:szCs w:val="17"/>
              </w:rPr>
            </w:pPr>
            <w:del w:id="1680" w:author="Author">
              <w:r w:rsidRPr="000C3E67">
                <w:rPr>
                  <w:rFonts w:asciiTheme="minorBidi" w:hAnsiTheme="minorBidi" w:cstheme="minorBidi"/>
                  <w:szCs w:val="17"/>
                </w:rPr>
                <w:delText>AAJ, AAX, AX, AJ</w:delText>
              </w:r>
            </w:del>
          </w:p>
        </w:tc>
      </w:tr>
      <w:tr w:rsidR="005F3B68" w:rsidRPr="00B67A3A" w14:paraId="2B5BE43A" w14:textId="77777777" w:rsidTr="00E3148C">
        <w:trPr>
          <w:del w:id="1681" w:author="Author"/>
        </w:trPr>
        <w:tc>
          <w:tcPr>
            <w:tcW w:w="1075" w:type="dxa"/>
          </w:tcPr>
          <w:p w14:paraId="2433181E" w14:textId="77777777" w:rsidR="005F3B68" w:rsidRPr="000C3E67" w:rsidRDefault="005F3B68" w:rsidP="008745E1">
            <w:pPr>
              <w:rPr>
                <w:del w:id="1682" w:author="Author"/>
                <w:rFonts w:asciiTheme="minorBidi" w:hAnsiTheme="minorBidi" w:cstheme="minorBidi"/>
                <w:szCs w:val="17"/>
              </w:rPr>
            </w:pPr>
            <w:del w:id="1683" w:author="Author">
              <w:r w:rsidRPr="000C3E67">
                <w:rPr>
                  <w:rFonts w:asciiTheme="minorBidi" w:eastAsia="Times New Roman" w:hAnsiTheme="minorBidi" w:cstheme="minorBidi"/>
                  <w:szCs w:val="17"/>
                </w:rPr>
                <w:delText>[RSG-15]</w:delText>
              </w:r>
            </w:del>
          </w:p>
        </w:tc>
        <w:tc>
          <w:tcPr>
            <w:tcW w:w="5670" w:type="dxa"/>
          </w:tcPr>
          <w:p w14:paraId="5730FC35" w14:textId="77777777" w:rsidR="005F3B68" w:rsidRPr="009B4086" w:rsidRDefault="005F3B68" w:rsidP="008745E1">
            <w:pPr>
              <w:rPr>
                <w:del w:id="1684" w:author="Author"/>
                <w:rFonts w:asciiTheme="minorBidi" w:hAnsiTheme="minorBidi" w:cstheme="minorBidi"/>
                <w:szCs w:val="17"/>
              </w:rPr>
            </w:pPr>
            <w:del w:id="1685" w:author="Author">
              <w:r w:rsidRPr="009B4086">
                <w:rPr>
                  <w:rFonts w:asciiTheme="minorBidi" w:eastAsia="Times New Roman" w:hAnsiTheme="minorBidi" w:cstheme="minorBidi"/>
                  <w:szCs w:val="17"/>
                </w:rPr>
                <w:delText xml:space="preserve">Query parameters MUST be used instead of URL paths to retrieve nested resources.  </w:delText>
              </w:r>
            </w:del>
          </w:p>
        </w:tc>
        <w:tc>
          <w:tcPr>
            <w:tcW w:w="2515" w:type="dxa"/>
          </w:tcPr>
          <w:p w14:paraId="0D4857C5" w14:textId="77777777" w:rsidR="005F3B68" w:rsidRPr="000C3E67" w:rsidRDefault="005F3B68" w:rsidP="008745E1">
            <w:pPr>
              <w:rPr>
                <w:del w:id="1686" w:author="Author"/>
                <w:rFonts w:asciiTheme="minorBidi" w:hAnsiTheme="minorBidi" w:cstheme="minorBidi"/>
                <w:szCs w:val="17"/>
              </w:rPr>
            </w:pPr>
            <w:del w:id="1687" w:author="Author">
              <w:r w:rsidRPr="000C3E67">
                <w:rPr>
                  <w:rFonts w:asciiTheme="minorBidi" w:hAnsiTheme="minorBidi" w:cstheme="minorBidi"/>
                  <w:szCs w:val="17"/>
                </w:rPr>
                <w:delText>AAJ, AAX, AX, AJ</w:delText>
              </w:r>
            </w:del>
          </w:p>
        </w:tc>
      </w:tr>
      <w:tr w:rsidR="005F3B68" w:rsidRPr="00B67A3A" w14:paraId="1F357041" w14:textId="77777777" w:rsidTr="00E3148C">
        <w:trPr>
          <w:del w:id="1688" w:author="Author"/>
        </w:trPr>
        <w:tc>
          <w:tcPr>
            <w:tcW w:w="1075" w:type="dxa"/>
          </w:tcPr>
          <w:p w14:paraId="7F4F5FBB" w14:textId="77777777" w:rsidR="005F3B68" w:rsidRPr="000C3E67" w:rsidRDefault="005F3B68" w:rsidP="008745E1">
            <w:pPr>
              <w:rPr>
                <w:del w:id="1689" w:author="Author"/>
                <w:rFonts w:asciiTheme="minorBidi" w:hAnsiTheme="minorBidi" w:cstheme="minorBidi"/>
                <w:szCs w:val="17"/>
              </w:rPr>
            </w:pPr>
            <w:del w:id="1690" w:author="Author">
              <w:r w:rsidRPr="000C3E67">
                <w:rPr>
                  <w:rFonts w:asciiTheme="minorBidi" w:eastAsia="Times New Roman" w:hAnsiTheme="minorBidi" w:cstheme="minorBidi"/>
                  <w:szCs w:val="17"/>
                </w:rPr>
                <w:delText>[RSG-16]</w:delText>
              </w:r>
            </w:del>
          </w:p>
        </w:tc>
        <w:tc>
          <w:tcPr>
            <w:tcW w:w="5670" w:type="dxa"/>
          </w:tcPr>
          <w:p w14:paraId="231880E5" w14:textId="77777777" w:rsidR="005F3B68" w:rsidRPr="009B4086" w:rsidRDefault="005F3B68" w:rsidP="008745E1">
            <w:pPr>
              <w:rPr>
                <w:del w:id="1691" w:author="Author"/>
                <w:rFonts w:asciiTheme="minorBidi" w:eastAsia="Times New Roman" w:hAnsiTheme="minorBidi" w:cstheme="minorBidi"/>
                <w:szCs w:val="17"/>
              </w:rPr>
            </w:pPr>
            <w:del w:id="1692" w:author="Author">
              <w:r w:rsidRPr="009B4086">
                <w:rPr>
                  <w:rFonts w:asciiTheme="minorBidi" w:eastAsia="Times New Roman" w:hAnsiTheme="minorBidi" w:cstheme="minorBidi"/>
                  <w:szCs w:val="17"/>
                </w:rPr>
                <w:delText>Resource names SHOULD be nouns for CRUD Web APIs and verbs for Intent Web APIs.</w:delText>
              </w:r>
            </w:del>
          </w:p>
        </w:tc>
        <w:tc>
          <w:tcPr>
            <w:tcW w:w="2515" w:type="dxa"/>
          </w:tcPr>
          <w:p w14:paraId="7E15A3AF" w14:textId="77777777" w:rsidR="005F3B68" w:rsidRPr="000C3E67" w:rsidRDefault="005F3B68" w:rsidP="008745E1">
            <w:pPr>
              <w:rPr>
                <w:del w:id="1693" w:author="Author"/>
                <w:rFonts w:asciiTheme="minorBidi" w:hAnsiTheme="minorBidi" w:cstheme="minorBidi"/>
                <w:szCs w:val="17"/>
              </w:rPr>
            </w:pPr>
            <w:del w:id="1694" w:author="Author">
              <w:r w:rsidRPr="000C3E67">
                <w:rPr>
                  <w:rFonts w:asciiTheme="minorBidi" w:hAnsiTheme="minorBidi" w:cstheme="minorBidi"/>
                  <w:szCs w:val="17"/>
                </w:rPr>
                <w:delText>AAJ, AAX</w:delText>
              </w:r>
            </w:del>
          </w:p>
        </w:tc>
      </w:tr>
      <w:tr w:rsidR="005F3B68" w:rsidRPr="00B67A3A" w14:paraId="114F8E95" w14:textId="77777777" w:rsidTr="00E3148C">
        <w:trPr>
          <w:del w:id="1695" w:author="Author"/>
        </w:trPr>
        <w:tc>
          <w:tcPr>
            <w:tcW w:w="1075" w:type="dxa"/>
          </w:tcPr>
          <w:p w14:paraId="602034DE" w14:textId="77777777" w:rsidR="005F3B68" w:rsidRPr="000C3E67" w:rsidRDefault="005F3B68" w:rsidP="008745E1">
            <w:pPr>
              <w:rPr>
                <w:del w:id="1696" w:author="Author"/>
                <w:rFonts w:asciiTheme="minorBidi" w:hAnsiTheme="minorBidi" w:cstheme="minorBidi"/>
                <w:szCs w:val="17"/>
              </w:rPr>
            </w:pPr>
            <w:del w:id="1697" w:author="Author">
              <w:r w:rsidRPr="000C3E67">
                <w:rPr>
                  <w:rFonts w:asciiTheme="minorBidi" w:eastAsia="Times New Roman" w:hAnsiTheme="minorBidi" w:cstheme="minorBidi"/>
                  <w:szCs w:val="17"/>
                </w:rPr>
                <w:delText>[RSG-17]</w:delText>
              </w:r>
            </w:del>
          </w:p>
        </w:tc>
        <w:tc>
          <w:tcPr>
            <w:tcW w:w="5670" w:type="dxa"/>
          </w:tcPr>
          <w:p w14:paraId="4E991EE2" w14:textId="77777777" w:rsidR="005F3B68" w:rsidRPr="009B4086" w:rsidRDefault="005F3B68" w:rsidP="008745E1">
            <w:pPr>
              <w:rPr>
                <w:del w:id="1698" w:author="Author"/>
                <w:rFonts w:asciiTheme="minorBidi" w:hAnsiTheme="minorBidi" w:cstheme="minorBidi"/>
                <w:szCs w:val="17"/>
              </w:rPr>
            </w:pPr>
            <w:del w:id="1699" w:author="Author">
              <w:r w:rsidRPr="009B4086">
                <w:rPr>
                  <w:rFonts w:asciiTheme="minorBidi" w:eastAsia="Times New Roman" w:hAnsiTheme="minorBidi" w:cstheme="minorBidi"/>
                  <w:szCs w:val="17"/>
                </w:rPr>
                <w:delText xml:space="preserve">If resource name is a noun it SHOULD always use the plural form. Irregular noun forms SHOULD NOT be used. For example, </w:delText>
              </w:r>
              <w:r w:rsidRPr="009B4086">
                <w:rPr>
                  <w:rFonts w:ascii="Courier New" w:eastAsia="Times New Roman" w:hAnsi="Courier New" w:cs="Courier New"/>
                  <w:szCs w:val="17"/>
                </w:rPr>
                <w:delText>/persons</w:delText>
              </w:r>
              <w:r w:rsidRPr="009B4086">
                <w:rPr>
                  <w:rFonts w:asciiTheme="minorBidi" w:eastAsia="Times New Roman" w:hAnsiTheme="minorBidi" w:cstheme="minorBidi"/>
                  <w:szCs w:val="17"/>
                </w:rPr>
                <w:delText xml:space="preserve"> should be used instead of </w:delText>
              </w:r>
              <w:r w:rsidRPr="009B4086">
                <w:rPr>
                  <w:rFonts w:ascii="Courier New" w:eastAsia="Times New Roman" w:hAnsi="Courier New" w:cs="Courier New"/>
                  <w:szCs w:val="17"/>
                </w:rPr>
                <w:delText>/people</w:delText>
              </w:r>
              <w:r w:rsidRPr="009B4086">
                <w:rPr>
                  <w:rFonts w:asciiTheme="minorBidi" w:eastAsia="Times New Roman" w:hAnsiTheme="minorBidi" w:cstheme="minorBidi"/>
                  <w:szCs w:val="17"/>
                </w:rPr>
                <w:delText>.</w:delText>
              </w:r>
            </w:del>
          </w:p>
        </w:tc>
        <w:tc>
          <w:tcPr>
            <w:tcW w:w="2515" w:type="dxa"/>
          </w:tcPr>
          <w:p w14:paraId="6342B611" w14:textId="77777777" w:rsidR="005F3B68" w:rsidRPr="000C3E67" w:rsidRDefault="005F3B68" w:rsidP="008745E1">
            <w:pPr>
              <w:rPr>
                <w:del w:id="1700" w:author="Author"/>
                <w:rFonts w:asciiTheme="minorBidi" w:hAnsiTheme="minorBidi" w:cstheme="minorBidi"/>
                <w:szCs w:val="17"/>
              </w:rPr>
            </w:pPr>
            <w:del w:id="1701" w:author="Author">
              <w:r w:rsidRPr="000C3E67">
                <w:rPr>
                  <w:rFonts w:asciiTheme="minorBidi" w:hAnsiTheme="minorBidi" w:cstheme="minorBidi"/>
                  <w:szCs w:val="17"/>
                </w:rPr>
                <w:delText>AAJ, AAX</w:delText>
              </w:r>
            </w:del>
          </w:p>
        </w:tc>
      </w:tr>
      <w:tr w:rsidR="005F3B68" w:rsidRPr="00B67A3A" w14:paraId="49735111" w14:textId="77777777" w:rsidTr="00E3148C">
        <w:trPr>
          <w:del w:id="1702" w:author="Author"/>
        </w:trPr>
        <w:tc>
          <w:tcPr>
            <w:tcW w:w="1075" w:type="dxa"/>
          </w:tcPr>
          <w:p w14:paraId="341DACE4" w14:textId="77777777" w:rsidR="005F3B68" w:rsidRPr="000C3E67" w:rsidRDefault="005F3B68" w:rsidP="008745E1">
            <w:pPr>
              <w:rPr>
                <w:del w:id="1703" w:author="Author"/>
                <w:rFonts w:asciiTheme="minorBidi" w:hAnsiTheme="minorBidi" w:cstheme="minorBidi"/>
                <w:szCs w:val="17"/>
              </w:rPr>
            </w:pPr>
            <w:del w:id="1704" w:author="Author">
              <w:r w:rsidRPr="000C3E67">
                <w:rPr>
                  <w:rFonts w:asciiTheme="minorBidi" w:eastAsia="Times New Roman" w:hAnsiTheme="minorBidi" w:cstheme="minorBidi"/>
                  <w:szCs w:val="17"/>
                </w:rPr>
                <w:delText>[RSG-18]</w:delText>
              </w:r>
            </w:del>
          </w:p>
        </w:tc>
        <w:tc>
          <w:tcPr>
            <w:tcW w:w="5670" w:type="dxa"/>
          </w:tcPr>
          <w:p w14:paraId="717E7A98" w14:textId="77777777" w:rsidR="005F3B68" w:rsidRPr="009B4086" w:rsidRDefault="005F3B68" w:rsidP="008745E1">
            <w:pPr>
              <w:rPr>
                <w:del w:id="1705" w:author="Author"/>
                <w:rFonts w:asciiTheme="minorBidi" w:hAnsiTheme="minorBidi" w:cstheme="minorBidi"/>
                <w:szCs w:val="17"/>
              </w:rPr>
            </w:pPr>
            <w:del w:id="1706" w:author="Author">
              <w:r w:rsidRPr="009B4086">
                <w:rPr>
                  <w:rFonts w:asciiTheme="minorBidi" w:eastAsia="Times New Roman" w:hAnsiTheme="minorBidi" w:cstheme="minorBidi"/>
                  <w:szCs w:val="17"/>
                </w:rPr>
                <w:delText>Resource names, segment and query parameters MUST be composed of words in the English language, using the primary English spellings provided in the Oxford English Dictionary. Resource names that are localized due to business requirements MAY be in other languages.</w:delText>
              </w:r>
            </w:del>
          </w:p>
        </w:tc>
        <w:tc>
          <w:tcPr>
            <w:tcW w:w="2515" w:type="dxa"/>
          </w:tcPr>
          <w:p w14:paraId="1C321C45" w14:textId="77777777" w:rsidR="005F3B68" w:rsidRPr="000C3E67" w:rsidRDefault="005F3B68" w:rsidP="008745E1">
            <w:pPr>
              <w:rPr>
                <w:del w:id="1707" w:author="Author"/>
                <w:rFonts w:asciiTheme="minorBidi" w:hAnsiTheme="minorBidi" w:cstheme="minorBidi"/>
                <w:szCs w:val="17"/>
              </w:rPr>
            </w:pPr>
            <w:del w:id="1708" w:author="Author">
              <w:r w:rsidRPr="000C3E67">
                <w:rPr>
                  <w:rFonts w:asciiTheme="minorBidi" w:hAnsiTheme="minorBidi" w:cstheme="minorBidi"/>
                  <w:szCs w:val="17"/>
                </w:rPr>
                <w:delText>AAJ, AAX, AX, AJ</w:delText>
              </w:r>
            </w:del>
          </w:p>
        </w:tc>
      </w:tr>
      <w:tr w:rsidR="005F3B68" w:rsidRPr="00B67A3A" w14:paraId="3B9F93F4" w14:textId="77777777" w:rsidTr="00E3148C">
        <w:trPr>
          <w:del w:id="1709" w:author="Author"/>
        </w:trPr>
        <w:tc>
          <w:tcPr>
            <w:tcW w:w="1075" w:type="dxa"/>
          </w:tcPr>
          <w:p w14:paraId="67F9D662" w14:textId="77777777" w:rsidR="005F3B68" w:rsidRPr="000C3E67" w:rsidRDefault="005F3B68" w:rsidP="008745E1">
            <w:pPr>
              <w:rPr>
                <w:del w:id="1710" w:author="Author"/>
                <w:rFonts w:asciiTheme="minorBidi" w:hAnsiTheme="minorBidi" w:cstheme="minorBidi"/>
                <w:szCs w:val="17"/>
              </w:rPr>
            </w:pPr>
            <w:del w:id="1711" w:author="Author">
              <w:r w:rsidRPr="000C3E67">
                <w:rPr>
                  <w:rFonts w:asciiTheme="minorBidi" w:hAnsiTheme="minorBidi" w:cstheme="minorBidi"/>
                  <w:szCs w:val="17"/>
                </w:rPr>
                <w:delText>[RSG-19]</w:delText>
              </w:r>
            </w:del>
          </w:p>
        </w:tc>
        <w:tc>
          <w:tcPr>
            <w:tcW w:w="5670" w:type="dxa"/>
          </w:tcPr>
          <w:p w14:paraId="76A26C4D" w14:textId="77777777" w:rsidR="005F3B68" w:rsidRPr="009B4086" w:rsidRDefault="005F3B68" w:rsidP="008745E1">
            <w:pPr>
              <w:rPr>
                <w:del w:id="1712" w:author="Author"/>
                <w:rFonts w:asciiTheme="minorBidi" w:hAnsiTheme="minorBidi" w:cstheme="minorBidi"/>
                <w:szCs w:val="17"/>
              </w:rPr>
            </w:pPr>
            <w:del w:id="1713" w:author="Author">
              <w:r w:rsidRPr="009B4086">
                <w:rPr>
                  <w:rFonts w:asciiTheme="minorBidi" w:hAnsiTheme="minorBidi" w:cstheme="minorBidi"/>
                  <w:szCs w:val="17"/>
                </w:rPr>
                <w:delText xml:space="preserve">A Web API SHOULD use for </w:delText>
              </w:r>
              <w:r w:rsidRPr="009B4086">
                <w:rPr>
                  <w:rFonts w:asciiTheme="minorBidi" w:eastAsia="Times New Roman" w:hAnsiTheme="minorBidi" w:cstheme="minorBidi"/>
                  <w:szCs w:val="17"/>
                </w:rPr>
                <w:delText xml:space="preserve">content type negotiation the request HTTP header </w:delText>
              </w:r>
              <w:r w:rsidRPr="00722E62">
                <w:rPr>
                  <w:rFonts w:ascii="Courier New" w:eastAsia="Times New Roman" w:hAnsi="Courier New" w:cs="Courier New"/>
                  <w:szCs w:val="17"/>
                </w:rPr>
                <w:delText>Accept</w:delText>
              </w:r>
              <w:r w:rsidRPr="009B4086">
                <w:rPr>
                  <w:rFonts w:asciiTheme="minorBidi" w:eastAsia="Times New Roman" w:hAnsiTheme="minorBidi" w:cstheme="minorBidi"/>
                  <w:szCs w:val="17"/>
                </w:rPr>
                <w:delText xml:space="preserve"> and the response HTTP header </w:delText>
              </w:r>
              <w:r w:rsidRPr="00722E62">
                <w:rPr>
                  <w:rFonts w:ascii="Courier New" w:eastAsia="Times New Roman" w:hAnsi="Courier New" w:cs="Courier New"/>
                  <w:szCs w:val="17"/>
                </w:rPr>
                <w:delText>Content-Type</w:delText>
              </w:r>
              <w:r w:rsidRPr="009B4086">
                <w:rPr>
                  <w:rFonts w:asciiTheme="minorBidi" w:hAnsiTheme="minorBidi" w:cstheme="minorBidi"/>
                  <w:szCs w:val="17"/>
                </w:rPr>
                <w:delText>.</w:delText>
              </w:r>
            </w:del>
          </w:p>
        </w:tc>
        <w:tc>
          <w:tcPr>
            <w:tcW w:w="2515" w:type="dxa"/>
          </w:tcPr>
          <w:p w14:paraId="5021CC18" w14:textId="77777777" w:rsidR="005F3B68" w:rsidRPr="000C3E67" w:rsidRDefault="005F3B68" w:rsidP="008745E1">
            <w:pPr>
              <w:rPr>
                <w:del w:id="1714" w:author="Author"/>
                <w:rFonts w:asciiTheme="minorBidi" w:hAnsiTheme="minorBidi" w:cstheme="minorBidi"/>
                <w:szCs w:val="17"/>
              </w:rPr>
            </w:pPr>
            <w:del w:id="1715" w:author="Author">
              <w:r w:rsidRPr="000C3E67">
                <w:rPr>
                  <w:rFonts w:asciiTheme="minorBidi" w:hAnsiTheme="minorBidi" w:cstheme="minorBidi"/>
                  <w:szCs w:val="17"/>
                </w:rPr>
                <w:delText>AAJ, AAX</w:delText>
              </w:r>
            </w:del>
          </w:p>
        </w:tc>
      </w:tr>
      <w:tr w:rsidR="005F3B68" w:rsidRPr="00B67A3A" w14:paraId="5E92ACE1" w14:textId="77777777" w:rsidTr="00E3148C">
        <w:trPr>
          <w:del w:id="1716" w:author="Author"/>
        </w:trPr>
        <w:tc>
          <w:tcPr>
            <w:tcW w:w="1075" w:type="dxa"/>
          </w:tcPr>
          <w:p w14:paraId="73FBCC4F" w14:textId="77777777" w:rsidR="005F3B68" w:rsidRPr="000C3E67" w:rsidRDefault="005F3B68" w:rsidP="008745E1">
            <w:pPr>
              <w:rPr>
                <w:del w:id="1717" w:author="Author"/>
                <w:rFonts w:asciiTheme="minorBidi" w:hAnsiTheme="minorBidi" w:cstheme="minorBidi"/>
                <w:szCs w:val="17"/>
              </w:rPr>
            </w:pPr>
            <w:del w:id="1718" w:author="Author">
              <w:r w:rsidRPr="000C3E67">
                <w:rPr>
                  <w:rFonts w:asciiTheme="minorBidi" w:eastAsia="Times New Roman" w:hAnsiTheme="minorBidi" w:cstheme="minorBidi"/>
                  <w:szCs w:val="17"/>
                </w:rPr>
                <w:delText>[RSG-20]</w:delText>
              </w:r>
            </w:del>
          </w:p>
        </w:tc>
        <w:tc>
          <w:tcPr>
            <w:tcW w:w="5670" w:type="dxa"/>
          </w:tcPr>
          <w:p w14:paraId="1DD9D648" w14:textId="77777777" w:rsidR="005F3B68" w:rsidRPr="009B4086" w:rsidRDefault="005F3B68" w:rsidP="008745E1">
            <w:pPr>
              <w:rPr>
                <w:del w:id="1719" w:author="Author"/>
                <w:rFonts w:asciiTheme="minorBidi" w:hAnsiTheme="minorBidi" w:cstheme="minorBidi"/>
                <w:szCs w:val="17"/>
              </w:rPr>
            </w:pPr>
            <w:del w:id="1720" w:author="Author">
              <w:r w:rsidRPr="009B4086">
                <w:rPr>
                  <w:rFonts w:asciiTheme="minorBidi" w:eastAsia="Times New Roman" w:hAnsiTheme="minorBidi" w:cstheme="minorBidi"/>
                  <w:szCs w:val="17"/>
                </w:rPr>
                <w:delText>A Web API MUST support content type negotiation following IETF RFC 7231.</w:delText>
              </w:r>
            </w:del>
          </w:p>
        </w:tc>
        <w:tc>
          <w:tcPr>
            <w:tcW w:w="2515" w:type="dxa"/>
          </w:tcPr>
          <w:p w14:paraId="48FE4B11" w14:textId="77777777" w:rsidR="005F3B68" w:rsidRPr="000C3E67" w:rsidRDefault="005F3B68" w:rsidP="008745E1">
            <w:pPr>
              <w:rPr>
                <w:del w:id="1721" w:author="Author"/>
                <w:rFonts w:asciiTheme="minorBidi" w:hAnsiTheme="minorBidi" w:cstheme="minorBidi"/>
                <w:szCs w:val="17"/>
              </w:rPr>
            </w:pPr>
            <w:del w:id="1722" w:author="Author">
              <w:r w:rsidRPr="000C3E67">
                <w:rPr>
                  <w:rFonts w:asciiTheme="minorBidi" w:hAnsiTheme="minorBidi" w:cstheme="minorBidi"/>
                  <w:szCs w:val="17"/>
                </w:rPr>
                <w:delText>AAJ, AAX, AX, AJ</w:delText>
              </w:r>
            </w:del>
          </w:p>
        </w:tc>
      </w:tr>
      <w:tr w:rsidR="005F3B68" w:rsidRPr="00B67A3A" w14:paraId="10E9F8B6" w14:textId="77777777" w:rsidTr="00E3148C">
        <w:trPr>
          <w:del w:id="1723" w:author="Author"/>
        </w:trPr>
        <w:tc>
          <w:tcPr>
            <w:tcW w:w="1075" w:type="dxa"/>
          </w:tcPr>
          <w:p w14:paraId="3BFF2E8C" w14:textId="77777777" w:rsidR="005F3B68" w:rsidRPr="000C3E67" w:rsidRDefault="005F3B68" w:rsidP="008745E1">
            <w:pPr>
              <w:rPr>
                <w:del w:id="1724" w:author="Author"/>
                <w:rFonts w:asciiTheme="minorBidi" w:hAnsiTheme="minorBidi" w:cstheme="minorBidi"/>
                <w:szCs w:val="17"/>
              </w:rPr>
            </w:pPr>
            <w:del w:id="1725" w:author="Author">
              <w:r w:rsidRPr="000C3E67">
                <w:rPr>
                  <w:rFonts w:asciiTheme="minorBidi" w:eastAsia="Times New Roman" w:hAnsiTheme="minorBidi" w:cstheme="minorBidi"/>
                  <w:szCs w:val="17"/>
                </w:rPr>
                <w:delText>[RSG-21]</w:delText>
              </w:r>
            </w:del>
          </w:p>
        </w:tc>
        <w:tc>
          <w:tcPr>
            <w:tcW w:w="5670" w:type="dxa"/>
          </w:tcPr>
          <w:p w14:paraId="47A97F89" w14:textId="77777777" w:rsidR="005F3B68" w:rsidRPr="009B4086" w:rsidRDefault="005F3B68" w:rsidP="008745E1">
            <w:pPr>
              <w:rPr>
                <w:del w:id="1726" w:author="Author"/>
                <w:rFonts w:asciiTheme="minorBidi" w:hAnsiTheme="minorBidi" w:cstheme="minorBidi"/>
                <w:szCs w:val="17"/>
              </w:rPr>
            </w:pPr>
            <w:del w:id="1727" w:author="Author">
              <w:r w:rsidRPr="009B4086">
                <w:rPr>
                  <w:rFonts w:asciiTheme="minorBidi" w:eastAsia="Times New Roman" w:hAnsiTheme="minorBidi" w:cstheme="minorBidi"/>
                  <w:szCs w:val="17"/>
                </w:rPr>
                <w:delText>JSON format MUST be assumed when no specific content type is requested.</w:delText>
              </w:r>
            </w:del>
          </w:p>
        </w:tc>
        <w:tc>
          <w:tcPr>
            <w:tcW w:w="2515" w:type="dxa"/>
          </w:tcPr>
          <w:p w14:paraId="4C8E79F8" w14:textId="77777777" w:rsidR="005F3B68" w:rsidRPr="000C3E67" w:rsidRDefault="005F3B68" w:rsidP="008745E1">
            <w:pPr>
              <w:rPr>
                <w:del w:id="1728" w:author="Author"/>
                <w:rFonts w:asciiTheme="minorBidi" w:hAnsiTheme="minorBidi" w:cstheme="minorBidi"/>
                <w:szCs w:val="17"/>
              </w:rPr>
            </w:pPr>
            <w:del w:id="1729" w:author="Author">
              <w:r w:rsidRPr="000C3E67">
                <w:rPr>
                  <w:rFonts w:asciiTheme="minorBidi" w:hAnsiTheme="minorBidi" w:cstheme="minorBidi"/>
                  <w:szCs w:val="17"/>
                </w:rPr>
                <w:delText>AAJ, AAX, AX, AJ</w:delText>
              </w:r>
            </w:del>
          </w:p>
        </w:tc>
      </w:tr>
      <w:tr w:rsidR="005F3B68" w:rsidRPr="00B67A3A" w14:paraId="7C03EC86" w14:textId="77777777" w:rsidTr="00E3148C">
        <w:trPr>
          <w:del w:id="1730" w:author="Author"/>
        </w:trPr>
        <w:tc>
          <w:tcPr>
            <w:tcW w:w="1075" w:type="dxa"/>
          </w:tcPr>
          <w:p w14:paraId="7AF71AE1" w14:textId="77777777" w:rsidR="005F3B68" w:rsidRPr="000C3E67" w:rsidRDefault="005F3B68" w:rsidP="008745E1">
            <w:pPr>
              <w:rPr>
                <w:del w:id="1731" w:author="Author"/>
                <w:rFonts w:asciiTheme="minorBidi" w:hAnsiTheme="minorBidi" w:cstheme="minorBidi"/>
                <w:szCs w:val="17"/>
              </w:rPr>
            </w:pPr>
            <w:del w:id="1732" w:author="Author">
              <w:r w:rsidRPr="000C3E67">
                <w:rPr>
                  <w:rFonts w:asciiTheme="minorBidi" w:eastAsia="Times New Roman" w:hAnsiTheme="minorBidi" w:cstheme="minorBidi"/>
                  <w:szCs w:val="17"/>
                </w:rPr>
                <w:delText>[RSG-22]</w:delText>
              </w:r>
            </w:del>
          </w:p>
        </w:tc>
        <w:tc>
          <w:tcPr>
            <w:tcW w:w="5670" w:type="dxa"/>
          </w:tcPr>
          <w:p w14:paraId="74CF35DA" w14:textId="77777777" w:rsidR="005F3B68" w:rsidRPr="009B4086" w:rsidRDefault="005F3B68" w:rsidP="008745E1">
            <w:pPr>
              <w:rPr>
                <w:del w:id="1733" w:author="Author"/>
                <w:rFonts w:asciiTheme="minorBidi" w:hAnsiTheme="minorBidi" w:cstheme="minorBidi"/>
                <w:szCs w:val="17"/>
              </w:rPr>
            </w:pPr>
            <w:del w:id="1734" w:author="Author">
              <w:r w:rsidRPr="009B4086">
                <w:rPr>
                  <w:rFonts w:asciiTheme="minorBidi" w:eastAsia="Times New Roman" w:hAnsiTheme="minorBidi" w:cstheme="minorBidi"/>
                  <w:szCs w:val="17"/>
                </w:rPr>
                <w:delText>A Web API SHOULD return the status code “</w:delText>
              </w:r>
              <w:r w:rsidRPr="00722E62">
                <w:rPr>
                  <w:rFonts w:ascii="Courier New" w:eastAsia="Times New Roman" w:hAnsi="Courier New" w:cs="Courier New"/>
                  <w:szCs w:val="17"/>
                </w:rPr>
                <w:delText>406 Not Acceptable</w:delText>
              </w:r>
              <w:r w:rsidRPr="009B4086">
                <w:rPr>
                  <w:rFonts w:asciiTheme="minorBidi" w:eastAsia="Times New Roman" w:hAnsiTheme="minorBidi" w:cstheme="minorBidi"/>
                  <w:szCs w:val="17"/>
                </w:rPr>
                <w:delText>” if a requested format is not supported.</w:delText>
              </w:r>
            </w:del>
          </w:p>
        </w:tc>
        <w:tc>
          <w:tcPr>
            <w:tcW w:w="2515" w:type="dxa"/>
          </w:tcPr>
          <w:p w14:paraId="4C51DFCF" w14:textId="77777777" w:rsidR="005F3B68" w:rsidRPr="000C3E67" w:rsidRDefault="005F3B68" w:rsidP="008745E1">
            <w:pPr>
              <w:rPr>
                <w:del w:id="1735" w:author="Author"/>
                <w:rFonts w:asciiTheme="minorBidi" w:hAnsiTheme="minorBidi" w:cstheme="minorBidi"/>
                <w:szCs w:val="17"/>
              </w:rPr>
            </w:pPr>
            <w:del w:id="1736" w:author="Author">
              <w:r w:rsidRPr="000C3E67">
                <w:rPr>
                  <w:rFonts w:asciiTheme="minorBidi" w:hAnsiTheme="minorBidi" w:cstheme="minorBidi"/>
                  <w:szCs w:val="17"/>
                </w:rPr>
                <w:delText>AAJ, AAX</w:delText>
              </w:r>
            </w:del>
          </w:p>
        </w:tc>
      </w:tr>
      <w:tr w:rsidR="005F3B68" w:rsidRPr="00B67A3A" w14:paraId="22347A4E" w14:textId="77777777" w:rsidTr="00E3148C">
        <w:trPr>
          <w:del w:id="1737" w:author="Author"/>
        </w:trPr>
        <w:tc>
          <w:tcPr>
            <w:tcW w:w="1075" w:type="dxa"/>
          </w:tcPr>
          <w:p w14:paraId="3D95D933" w14:textId="77777777" w:rsidR="005F3B68" w:rsidRPr="000C3E67" w:rsidRDefault="005F3B68" w:rsidP="008745E1">
            <w:pPr>
              <w:rPr>
                <w:del w:id="1738" w:author="Author"/>
                <w:rFonts w:asciiTheme="minorBidi" w:hAnsiTheme="minorBidi" w:cstheme="minorBidi"/>
                <w:szCs w:val="17"/>
              </w:rPr>
            </w:pPr>
            <w:del w:id="1739" w:author="Author">
              <w:r w:rsidRPr="000C3E67">
                <w:rPr>
                  <w:rFonts w:asciiTheme="minorBidi" w:eastAsia="Times New Roman" w:hAnsiTheme="minorBidi" w:cstheme="minorBidi"/>
                  <w:szCs w:val="17"/>
                </w:rPr>
                <w:delText>[RSG-23]</w:delText>
              </w:r>
            </w:del>
          </w:p>
        </w:tc>
        <w:tc>
          <w:tcPr>
            <w:tcW w:w="5670" w:type="dxa"/>
          </w:tcPr>
          <w:p w14:paraId="38BA5192" w14:textId="77777777" w:rsidR="005F3B68" w:rsidRPr="009B4086" w:rsidRDefault="005F3B68" w:rsidP="008745E1">
            <w:pPr>
              <w:rPr>
                <w:del w:id="1740" w:author="Author"/>
                <w:rFonts w:asciiTheme="minorBidi" w:eastAsia="Times New Roman" w:hAnsiTheme="minorBidi" w:cstheme="minorBidi"/>
                <w:szCs w:val="17"/>
              </w:rPr>
            </w:pPr>
            <w:del w:id="1741" w:author="Author">
              <w:r w:rsidRPr="009B4086">
                <w:rPr>
                  <w:rFonts w:asciiTheme="minorBidi" w:eastAsia="Times New Roman" w:hAnsiTheme="minorBidi" w:cstheme="minorBidi"/>
                  <w:szCs w:val="17"/>
                </w:rPr>
                <w:delText>A Web API SHOULD reject requests containing unexpected or missing content type headers with the HTTP status code “</w:delText>
              </w:r>
              <w:r w:rsidRPr="00722E62">
                <w:rPr>
                  <w:rFonts w:ascii="Courier New" w:eastAsia="Times New Roman" w:hAnsi="Courier New" w:cs="Courier New"/>
                  <w:szCs w:val="17"/>
                </w:rPr>
                <w:delText>406 Not Acceptable</w:delText>
              </w:r>
              <w:r w:rsidRPr="009B4086">
                <w:rPr>
                  <w:rFonts w:asciiTheme="minorBidi" w:eastAsia="Times New Roman" w:hAnsiTheme="minorBidi" w:cstheme="minorBidi"/>
                  <w:szCs w:val="17"/>
                </w:rPr>
                <w:delText>” or “</w:delText>
              </w:r>
              <w:r w:rsidRPr="00722E62">
                <w:rPr>
                  <w:rFonts w:ascii="Courier New" w:eastAsia="Times New Roman" w:hAnsi="Courier New" w:cs="Courier New"/>
                  <w:szCs w:val="17"/>
                </w:rPr>
                <w:delText>415 Unsupported Media Type</w:delText>
              </w:r>
              <w:r w:rsidRPr="009B4086">
                <w:rPr>
                  <w:rFonts w:asciiTheme="minorBidi" w:eastAsia="Times New Roman" w:hAnsiTheme="minorBidi" w:cstheme="minorBidi"/>
                  <w:szCs w:val="17"/>
                </w:rPr>
                <w:delText>”.</w:delText>
              </w:r>
            </w:del>
          </w:p>
        </w:tc>
        <w:tc>
          <w:tcPr>
            <w:tcW w:w="2515" w:type="dxa"/>
          </w:tcPr>
          <w:p w14:paraId="5ED811EC" w14:textId="77777777" w:rsidR="005F3B68" w:rsidRPr="000C3E67" w:rsidRDefault="005F3B68" w:rsidP="008745E1">
            <w:pPr>
              <w:rPr>
                <w:del w:id="1742" w:author="Author"/>
                <w:rFonts w:asciiTheme="minorBidi" w:hAnsiTheme="minorBidi" w:cstheme="minorBidi"/>
                <w:szCs w:val="17"/>
              </w:rPr>
            </w:pPr>
            <w:del w:id="1743" w:author="Author">
              <w:r w:rsidRPr="000C3E67">
                <w:rPr>
                  <w:rFonts w:asciiTheme="minorBidi" w:hAnsiTheme="minorBidi" w:cstheme="minorBidi"/>
                  <w:szCs w:val="17"/>
                </w:rPr>
                <w:delText>AAJ, AAX</w:delText>
              </w:r>
            </w:del>
          </w:p>
        </w:tc>
      </w:tr>
      <w:tr w:rsidR="00316754" w:rsidRPr="00B67A3A" w14:paraId="47A588B8" w14:textId="77777777" w:rsidTr="00E3148C">
        <w:trPr>
          <w:del w:id="1744" w:author="Author"/>
        </w:trPr>
        <w:tc>
          <w:tcPr>
            <w:tcW w:w="1075" w:type="dxa"/>
          </w:tcPr>
          <w:p w14:paraId="5244C792" w14:textId="77777777" w:rsidR="00316754" w:rsidRPr="000C3E67" w:rsidRDefault="00316754" w:rsidP="008745E1">
            <w:pPr>
              <w:rPr>
                <w:del w:id="1745" w:author="Author"/>
                <w:rFonts w:asciiTheme="minorBidi" w:eastAsia="Times New Roman" w:hAnsiTheme="minorBidi" w:cstheme="minorBidi"/>
                <w:szCs w:val="17"/>
              </w:rPr>
            </w:pPr>
            <w:del w:id="1746" w:author="Author">
              <w:r>
                <w:rPr>
                  <w:rFonts w:asciiTheme="minorBidi" w:eastAsia="Times New Roman" w:hAnsiTheme="minorBidi" w:cstheme="minorBidi"/>
                  <w:szCs w:val="17"/>
                </w:rPr>
                <w:delText>[RSG-24]</w:delText>
              </w:r>
            </w:del>
          </w:p>
        </w:tc>
        <w:tc>
          <w:tcPr>
            <w:tcW w:w="5670" w:type="dxa"/>
          </w:tcPr>
          <w:p w14:paraId="33A8FF96" w14:textId="77777777" w:rsidR="00316754" w:rsidRPr="009B4086" w:rsidRDefault="00316754" w:rsidP="008745E1">
            <w:pPr>
              <w:rPr>
                <w:del w:id="1747" w:author="Author"/>
                <w:rFonts w:asciiTheme="minorBidi" w:hAnsiTheme="minorBidi" w:cstheme="minorBidi"/>
                <w:szCs w:val="17"/>
              </w:rPr>
            </w:pPr>
            <w:del w:id="1748" w:author="Author">
              <w:r w:rsidRPr="00316754">
                <w:rPr>
                  <w:rFonts w:asciiTheme="minorBidi" w:hAnsiTheme="minorBidi" w:cstheme="minorBidi"/>
                  <w:szCs w:val="17"/>
                </w:rPr>
                <w:delText xml:space="preserve">The requests and responses (naming convention, message format, data </w:delText>
              </w:r>
              <w:r>
                <w:rPr>
                  <w:rFonts w:asciiTheme="minorBidi" w:hAnsiTheme="minorBidi" w:cstheme="minorBidi"/>
                  <w:szCs w:val="17"/>
                </w:rPr>
                <w:delText xml:space="preserve">structure, and data dictionary) </w:delText>
              </w:r>
              <w:r w:rsidRPr="00316754">
                <w:rPr>
                  <w:rFonts w:asciiTheme="minorBidi" w:hAnsiTheme="minorBidi" w:cstheme="minorBidi"/>
                  <w:szCs w:val="17"/>
                </w:rPr>
                <w:delText>SHOULD refer to WIPO Standard ST.96</w:delText>
              </w:r>
              <w:r>
                <w:rPr>
                  <w:rFonts w:asciiTheme="minorBidi" w:hAnsiTheme="minorBidi" w:cstheme="minorBidi"/>
                  <w:szCs w:val="17"/>
                </w:rPr>
                <w:delText xml:space="preserve"> </w:delText>
              </w:r>
              <w:r w:rsidRPr="00954718">
                <w:rPr>
                  <w:rFonts w:ascii="Arial" w:eastAsia="Times New Roman" w:hAnsi="Arial" w:cs="Arial"/>
                  <w:szCs w:val="17"/>
                </w:rPr>
                <w:delText>for XML or WIPO Standard ST.97 for JSON</w:delText>
              </w:r>
              <w:r w:rsidRPr="00954718">
                <w:rPr>
                  <w:rFonts w:ascii="Arial" w:hAnsi="Arial" w:cs="Arial"/>
                  <w:szCs w:val="17"/>
                </w:rPr>
                <w:delText>.</w:delText>
              </w:r>
            </w:del>
          </w:p>
        </w:tc>
        <w:tc>
          <w:tcPr>
            <w:tcW w:w="2515" w:type="dxa"/>
          </w:tcPr>
          <w:p w14:paraId="7561E545" w14:textId="77777777" w:rsidR="00316754" w:rsidRPr="000C3E67" w:rsidRDefault="00316754" w:rsidP="008745E1">
            <w:pPr>
              <w:rPr>
                <w:del w:id="1749" w:author="Author"/>
                <w:rFonts w:asciiTheme="minorBidi" w:hAnsiTheme="minorBidi" w:cstheme="minorBidi"/>
                <w:szCs w:val="17"/>
              </w:rPr>
            </w:pPr>
            <w:del w:id="1750" w:author="Author">
              <w:r>
                <w:rPr>
                  <w:rFonts w:asciiTheme="minorBidi" w:hAnsiTheme="minorBidi" w:cstheme="minorBidi"/>
                  <w:szCs w:val="17"/>
                </w:rPr>
                <w:delText>AAX, AAJ</w:delText>
              </w:r>
            </w:del>
          </w:p>
        </w:tc>
      </w:tr>
      <w:tr w:rsidR="005F3B68" w:rsidRPr="00B67A3A" w14:paraId="067DAE73" w14:textId="77777777" w:rsidTr="00E3148C">
        <w:trPr>
          <w:del w:id="1751" w:author="Author"/>
        </w:trPr>
        <w:tc>
          <w:tcPr>
            <w:tcW w:w="1075" w:type="dxa"/>
          </w:tcPr>
          <w:p w14:paraId="347AD00A" w14:textId="77777777" w:rsidR="005F3B68" w:rsidRPr="000C3E67" w:rsidRDefault="005F3B68" w:rsidP="008745E1">
            <w:pPr>
              <w:rPr>
                <w:del w:id="1752" w:author="Author"/>
                <w:rFonts w:asciiTheme="minorBidi" w:hAnsiTheme="minorBidi" w:cstheme="minorBidi"/>
                <w:szCs w:val="17"/>
              </w:rPr>
            </w:pPr>
            <w:del w:id="1753" w:author="Author">
              <w:r w:rsidRPr="000C3E67">
                <w:rPr>
                  <w:rFonts w:asciiTheme="minorBidi" w:eastAsia="Times New Roman" w:hAnsiTheme="minorBidi" w:cstheme="minorBidi"/>
                  <w:szCs w:val="17"/>
                </w:rPr>
                <w:delText>[RSJ-25]</w:delText>
              </w:r>
            </w:del>
          </w:p>
        </w:tc>
        <w:tc>
          <w:tcPr>
            <w:tcW w:w="5670" w:type="dxa"/>
          </w:tcPr>
          <w:p w14:paraId="668BD743" w14:textId="77777777" w:rsidR="005F3B68" w:rsidRPr="009B4086" w:rsidRDefault="005F3B68" w:rsidP="008745E1">
            <w:pPr>
              <w:rPr>
                <w:del w:id="1754" w:author="Author"/>
                <w:rFonts w:asciiTheme="minorBidi" w:eastAsia="Times New Roman" w:hAnsiTheme="minorBidi" w:cstheme="minorBidi"/>
                <w:szCs w:val="17"/>
              </w:rPr>
            </w:pPr>
            <w:del w:id="1755" w:author="Author">
              <w:r w:rsidRPr="009B4086">
                <w:rPr>
                  <w:rFonts w:asciiTheme="minorBidi" w:hAnsiTheme="minorBidi" w:cstheme="minorBidi"/>
                  <w:szCs w:val="17"/>
                </w:rPr>
                <w:delText>JSON object property names</w:delText>
              </w:r>
              <w:r w:rsidRPr="009B4086" w:rsidDel="00724EBF">
                <w:rPr>
                  <w:rFonts w:asciiTheme="minorBidi" w:eastAsia="Times New Roman" w:hAnsiTheme="minorBidi" w:cstheme="minorBidi"/>
                  <w:szCs w:val="17"/>
                </w:rPr>
                <w:delText xml:space="preserve"> </w:delText>
              </w:r>
              <w:r w:rsidRPr="009B4086">
                <w:rPr>
                  <w:rFonts w:asciiTheme="minorBidi" w:eastAsia="Times New Roman" w:hAnsiTheme="minorBidi" w:cstheme="minorBidi"/>
                  <w:szCs w:val="17"/>
                </w:rPr>
                <w:delText xml:space="preserve">SHOULD be provided in lowerCamelCase, e.g., </w:delText>
              </w:r>
              <w:r w:rsidRPr="009B4086">
                <w:rPr>
                  <w:rFonts w:ascii="Courier New" w:eastAsia="Times New Roman" w:hAnsi="Courier New" w:cs="Courier New"/>
                  <w:szCs w:val="17"/>
                </w:rPr>
                <w:delText>applicantName</w:delText>
              </w:r>
              <w:r w:rsidRPr="009B4086">
                <w:rPr>
                  <w:rFonts w:asciiTheme="minorBidi" w:eastAsia="Times New Roman" w:hAnsiTheme="minorBidi" w:cstheme="minorBidi"/>
                  <w:szCs w:val="17"/>
                </w:rPr>
                <w:delText>.</w:delText>
              </w:r>
            </w:del>
          </w:p>
        </w:tc>
        <w:tc>
          <w:tcPr>
            <w:tcW w:w="2515" w:type="dxa"/>
          </w:tcPr>
          <w:p w14:paraId="1DCE180F" w14:textId="77777777" w:rsidR="005F3B68" w:rsidRPr="000C3E67" w:rsidRDefault="005F3B68" w:rsidP="008745E1">
            <w:pPr>
              <w:rPr>
                <w:del w:id="1756" w:author="Author"/>
                <w:rFonts w:asciiTheme="minorBidi" w:hAnsiTheme="minorBidi" w:cstheme="minorBidi"/>
                <w:szCs w:val="17"/>
              </w:rPr>
            </w:pPr>
            <w:del w:id="1757" w:author="Author">
              <w:r w:rsidRPr="000C3E67">
                <w:rPr>
                  <w:rFonts w:asciiTheme="minorBidi" w:hAnsiTheme="minorBidi" w:cstheme="minorBidi"/>
                  <w:szCs w:val="17"/>
                </w:rPr>
                <w:delText>AAJ</w:delText>
              </w:r>
            </w:del>
          </w:p>
        </w:tc>
      </w:tr>
      <w:tr w:rsidR="005F3B68" w:rsidRPr="00B67A3A" w14:paraId="4059BF87" w14:textId="77777777" w:rsidTr="00E3148C">
        <w:trPr>
          <w:del w:id="1758" w:author="Author"/>
        </w:trPr>
        <w:tc>
          <w:tcPr>
            <w:tcW w:w="1075" w:type="dxa"/>
          </w:tcPr>
          <w:p w14:paraId="1E9A31B2" w14:textId="77777777" w:rsidR="005F3B68" w:rsidRPr="000C3E67" w:rsidRDefault="005F3B68" w:rsidP="008745E1">
            <w:pPr>
              <w:rPr>
                <w:del w:id="1759" w:author="Author"/>
                <w:rFonts w:asciiTheme="minorBidi" w:hAnsiTheme="minorBidi" w:cstheme="minorBidi"/>
                <w:szCs w:val="17"/>
              </w:rPr>
            </w:pPr>
            <w:del w:id="1760" w:author="Author">
              <w:r w:rsidRPr="000C3E67">
                <w:rPr>
                  <w:rFonts w:asciiTheme="minorBidi" w:eastAsia="Times New Roman" w:hAnsiTheme="minorBidi" w:cstheme="minorBidi"/>
                  <w:szCs w:val="17"/>
                </w:rPr>
                <w:delText>[RSG-27]</w:delText>
              </w:r>
            </w:del>
          </w:p>
        </w:tc>
        <w:tc>
          <w:tcPr>
            <w:tcW w:w="5670" w:type="dxa"/>
          </w:tcPr>
          <w:p w14:paraId="1C712AD2" w14:textId="77777777" w:rsidR="005F3B68" w:rsidRPr="009B4086" w:rsidRDefault="005F3B68" w:rsidP="008745E1">
            <w:pPr>
              <w:rPr>
                <w:del w:id="1761" w:author="Author"/>
                <w:rFonts w:asciiTheme="minorBidi" w:eastAsia="Times New Roman" w:hAnsiTheme="minorBidi" w:cstheme="minorBidi"/>
                <w:szCs w:val="17"/>
              </w:rPr>
            </w:pPr>
            <w:del w:id="1762" w:author="Author">
              <w:r w:rsidRPr="009B4086">
                <w:rPr>
                  <w:rFonts w:asciiTheme="minorBidi" w:eastAsia="Times New Roman" w:hAnsiTheme="minorBidi" w:cstheme="minorBidi"/>
                  <w:szCs w:val="17"/>
                </w:rPr>
                <w:delText xml:space="preserve">A </w:delText>
              </w:r>
              <w:r w:rsidRPr="009B4086">
                <w:rPr>
                  <w:rFonts w:asciiTheme="minorBidi" w:hAnsiTheme="minorBidi" w:cstheme="minorBidi"/>
                  <w:szCs w:val="17"/>
                </w:rPr>
                <w:delText>Web API MUST support at least XML or JSON.</w:delText>
              </w:r>
            </w:del>
          </w:p>
        </w:tc>
        <w:tc>
          <w:tcPr>
            <w:tcW w:w="2515" w:type="dxa"/>
          </w:tcPr>
          <w:p w14:paraId="3C8473C2" w14:textId="77777777" w:rsidR="005F3B68" w:rsidRPr="000C3E67" w:rsidRDefault="005F3B68" w:rsidP="008745E1">
            <w:pPr>
              <w:rPr>
                <w:del w:id="1763" w:author="Author"/>
                <w:rFonts w:asciiTheme="minorBidi" w:hAnsiTheme="minorBidi" w:cstheme="minorBidi"/>
                <w:szCs w:val="17"/>
              </w:rPr>
            </w:pPr>
            <w:del w:id="1764" w:author="Author">
              <w:r w:rsidRPr="000C3E67">
                <w:rPr>
                  <w:rFonts w:asciiTheme="minorBidi" w:hAnsiTheme="minorBidi" w:cstheme="minorBidi"/>
                  <w:szCs w:val="17"/>
                </w:rPr>
                <w:delText>AAJ, AAX, AX, AJ</w:delText>
              </w:r>
            </w:del>
          </w:p>
        </w:tc>
      </w:tr>
      <w:tr w:rsidR="005F3B68" w:rsidRPr="00B67A3A" w14:paraId="23BE6BFA" w14:textId="77777777" w:rsidTr="00E3148C">
        <w:trPr>
          <w:del w:id="1765" w:author="Author"/>
        </w:trPr>
        <w:tc>
          <w:tcPr>
            <w:tcW w:w="1075" w:type="dxa"/>
          </w:tcPr>
          <w:p w14:paraId="4E158704" w14:textId="77777777" w:rsidR="005F3B68" w:rsidRPr="000C3E67" w:rsidRDefault="005F3B68" w:rsidP="008745E1">
            <w:pPr>
              <w:rPr>
                <w:del w:id="1766" w:author="Author"/>
                <w:rFonts w:asciiTheme="minorBidi" w:hAnsiTheme="minorBidi" w:cstheme="minorBidi"/>
                <w:szCs w:val="17"/>
              </w:rPr>
            </w:pPr>
            <w:del w:id="1767" w:author="Author">
              <w:r w:rsidRPr="000C3E67">
                <w:rPr>
                  <w:rFonts w:asciiTheme="minorBidi" w:eastAsia="Times New Roman" w:hAnsiTheme="minorBidi" w:cstheme="minorBidi"/>
                  <w:szCs w:val="17"/>
                </w:rPr>
                <w:delText>[RSG-28]</w:delText>
              </w:r>
            </w:del>
          </w:p>
        </w:tc>
        <w:tc>
          <w:tcPr>
            <w:tcW w:w="5670" w:type="dxa"/>
          </w:tcPr>
          <w:p w14:paraId="2AE990A7" w14:textId="77777777" w:rsidR="005F3B68" w:rsidRPr="009B4086" w:rsidRDefault="005F3B68" w:rsidP="008745E1">
            <w:pPr>
              <w:pStyle w:val="NormalWeb"/>
              <w:spacing w:before="170" w:beforeAutospacing="0" w:after="170" w:afterAutospacing="0"/>
              <w:rPr>
                <w:del w:id="1768" w:author="Author"/>
                <w:rFonts w:asciiTheme="minorBidi" w:eastAsia="Times New Roman" w:hAnsiTheme="minorBidi" w:cstheme="minorBidi"/>
                <w:szCs w:val="17"/>
              </w:rPr>
            </w:pPr>
            <w:del w:id="1769" w:author="Author">
              <w:r w:rsidRPr="009B4086">
                <w:rPr>
                  <w:rFonts w:asciiTheme="minorBidi" w:eastAsia="Times New Roman" w:hAnsiTheme="minorBidi" w:cstheme="minorBidi"/>
                  <w:szCs w:val="17"/>
                </w:rPr>
                <w:delText xml:space="preserve">HTTP Methods MUST be restricted to the HTTP standard methods </w:delText>
              </w:r>
              <w:r w:rsidRPr="00E47331">
                <w:rPr>
                  <w:rFonts w:ascii="Courier New" w:eastAsia="Times New Roman" w:hAnsi="Courier New" w:cs="Courier New"/>
                  <w:szCs w:val="17"/>
                </w:rPr>
                <w:delText>POST</w:delText>
              </w:r>
              <w:r w:rsidRPr="009B4086">
                <w:rPr>
                  <w:rFonts w:asciiTheme="minorBidi" w:eastAsia="Times New Roman" w:hAnsiTheme="minorBidi" w:cstheme="minorBidi"/>
                  <w:szCs w:val="17"/>
                </w:rPr>
                <w:delText xml:space="preserve">, </w:delText>
              </w:r>
              <w:r w:rsidRPr="00E47331">
                <w:rPr>
                  <w:rFonts w:ascii="Courier New" w:eastAsia="Times New Roman" w:hAnsi="Courier New" w:cs="Courier New"/>
                  <w:szCs w:val="17"/>
                </w:rPr>
                <w:delText>GET</w:delText>
              </w:r>
              <w:r w:rsidRPr="009B4086">
                <w:rPr>
                  <w:rFonts w:asciiTheme="minorBidi" w:eastAsia="Times New Roman" w:hAnsiTheme="minorBidi" w:cstheme="minorBidi"/>
                  <w:szCs w:val="17"/>
                </w:rPr>
                <w:delText xml:space="preserve">, </w:delText>
              </w:r>
              <w:r w:rsidRPr="00E47331">
                <w:rPr>
                  <w:rFonts w:ascii="Courier New" w:eastAsia="Times New Roman" w:hAnsi="Courier New" w:cs="Courier New"/>
                  <w:szCs w:val="17"/>
                </w:rPr>
                <w:delText>PUT</w:delText>
              </w:r>
              <w:r w:rsidRPr="009B4086">
                <w:rPr>
                  <w:rFonts w:asciiTheme="minorBidi" w:eastAsia="Times New Roman" w:hAnsiTheme="minorBidi" w:cstheme="minorBidi"/>
                  <w:szCs w:val="17"/>
                </w:rPr>
                <w:delText xml:space="preserve">, </w:delText>
              </w:r>
              <w:r w:rsidRPr="00E47331">
                <w:rPr>
                  <w:rFonts w:ascii="Courier New" w:eastAsia="Times New Roman" w:hAnsi="Courier New" w:cs="Courier New"/>
                  <w:szCs w:val="17"/>
                </w:rPr>
                <w:delText>DELETE</w:delText>
              </w:r>
              <w:r w:rsidRPr="009B4086">
                <w:rPr>
                  <w:rFonts w:asciiTheme="minorBidi" w:eastAsia="Times New Roman" w:hAnsiTheme="minorBidi" w:cstheme="minorBidi"/>
                  <w:szCs w:val="17"/>
                </w:rPr>
                <w:delText xml:space="preserve">, </w:delText>
              </w:r>
              <w:r w:rsidRPr="00E47331">
                <w:rPr>
                  <w:rFonts w:ascii="Courier New" w:eastAsia="Times New Roman" w:hAnsi="Courier New" w:cs="Courier New"/>
                  <w:szCs w:val="17"/>
                </w:rPr>
                <w:delText>OPTIONS</w:delText>
              </w:r>
              <w:r w:rsidRPr="009B4086">
                <w:rPr>
                  <w:rFonts w:asciiTheme="minorBidi" w:eastAsia="Times New Roman" w:hAnsiTheme="minorBidi" w:cstheme="minorBidi"/>
                  <w:szCs w:val="17"/>
                </w:rPr>
                <w:delText xml:space="preserve">, </w:delText>
              </w:r>
              <w:r w:rsidRPr="00E47331">
                <w:rPr>
                  <w:rFonts w:ascii="Courier New" w:eastAsia="Times New Roman" w:hAnsi="Courier New" w:cs="Courier New"/>
                  <w:szCs w:val="17"/>
                </w:rPr>
                <w:delText>PATCH</w:delText>
              </w:r>
              <w:r w:rsidRPr="009B4086">
                <w:rPr>
                  <w:rFonts w:asciiTheme="minorBidi" w:eastAsia="Times New Roman" w:hAnsiTheme="minorBidi" w:cstheme="minorBidi"/>
                  <w:szCs w:val="17"/>
                </w:rPr>
                <w:delText xml:space="preserve">, </w:delText>
              </w:r>
              <w:r w:rsidRPr="00E47331">
                <w:rPr>
                  <w:rFonts w:ascii="Courier New" w:eastAsia="Times New Roman" w:hAnsi="Courier New" w:cs="Courier New"/>
                  <w:szCs w:val="17"/>
                </w:rPr>
                <w:delText>TRACE</w:delText>
              </w:r>
              <w:r w:rsidRPr="009B4086">
                <w:rPr>
                  <w:rFonts w:asciiTheme="minorBidi" w:eastAsia="Times New Roman" w:hAnsiTheme="minorBidi" w:cstheme="minorBidi"/>
                  <w:szCs w:val="17"/>
                </w:rPr>
                <w:delText xml:space="preserve"> and </w:delText>
              </w:r>
              <w:r w:rsidRPr="00E47331">
                <w:rPr>
                  <w:rFonts w:ascii="Courier New" w:eastAsia="Times New Roman" w:hAnsi="Courier New" w:cs="Courier New"/>
                  <w:szCs w:val="17"/>
                </w:rPr>
                <w:delText>HEAD</w:delText>
              </w:r>
              <w:r w:rsidRPr="009B4086">
                <w:rPr>
                  <w:rFonts w:asciiTheme="minorBidi" w:eastAsia="Times New Roman" w:hAnsiTheme="minorBidi" w:cstheme="minorBidi"/>
                  <w:szCs w:val="17"/>
                </w:rPr>
                <w:delText>, as specified in IETF RFC 7231 and 5789.</w:delText>
              </w:r>
            </w:del>
          </w:p>
        </w:tc>
        <w:tc>
          <w:tcPr>
            <w:tcW w:w="2515" w:type="dxa"/>
          </w:tcPr>
          <w:p w14:paraId="5D5F153B" w14:textId="77777777" w:rsidR="005F3B68" w:rsidRPr="000C3E67" w:rsidRDefault="005F3B68" w:rsidP="008745E1">
            <w:pPr>
              <w:rPr>
                <w:del w:id="1770" w:author="Author"/>
                <w:rFonts w:asciiTheme="minorBidi" w:hAnsiTheme="minorBidi" w:cstheme="minorBidi"/>
                <w:szCs w:val="17"/>
              </w:rPr>
            </w:pPr>
            <w:del w:id="1771" w:author="Author">
              <w:r w:rsidRPr="000C3E67">
                <w:rPr>
                  <w:rFonts w:asciiTheme="minorBidi" w:hAnsiTheme="minorBidi" w:cstheme="minorBidi"/>
                  <w:szCs w:val="17"/>
                </w:rPr>
                <w:delText>AAJ, AAX, AX, AJ</w:delText>
              </w:r>
            </w:del>
          </w:p>
        </w:tc>
      </w:tr>
      <w:tr w:rsidR="005F3B68" w:rsidRPr="00B67A3A" w14:paraId="3F10336A" w14:textId="77777777" w:rsidTr="00E3148C">
        <w:trPr>
          <w:del w:id="1772" w:author="Author"/>
        </w:trPr>
        <w:tc>
          <w:tcPr>
            <w:tcW w:w="1075" w:type="dxa"/>
          </w:tcPr>
          <w:p w14:paraId="5B410CBE" w14:textId="77777777" w:rsidR="005F3B68" w:rsidRPr="000C3E67" w:rsidRDefault="005F3B68" w:rsidP="008745E1">
            <w:pPr>
              <w:rPr>
                <w:del w:id="1773" w:author="Author"/>
                <w:rFonts w:asciiTheme="minorBidi" w:eastAsia="Times New Roman" w:hAnsiTheme="minorBidi" w:cstheme="minorBidi"/>
                <w:szCs w:val="17"/>
              </w:rPr>
            </w:pPr>
            <w:del w:id="1774" w:author="Author">
              <w:r w:rsidRPr="000C3E67">
                <w:rPr>
                  <w:rFonts w:asciiTheme="minorBidi" w:eastAsia="Times New Roman" w:hAnsiTheme="minorBidi" w:cstheme="minorBidi"/>
                  <w:szCs w:val="17"/>
                </w:rPr>
                <w:delText>[RSG-29]</w:delText>
              </w:r>
            </w:del>
          </w:p>
        </w:tc>
        <w:tc>
          <w:tcPr>
            <w:tcW w:w="5670" w:type="dxa"/>
          </w:tcPr>
          <w:p w14:paraId="6992B454" w14:textId="77777777" w:rsidR="005F3B68" w:rsidRPr="009B4086" w:rsidRDefault="005F3B68" w:rsidP="008745E1">
            <w:pPr>
              <w:pStyle w:val="NormalWeb"/>
              <w:spacing w:before="170" w:beforeAutospacing="0" w:after="170" w:afterAutospacing="0"/>
              <w:rPr>
                <w:del w:id="1775" w:author="Author"/>
                <w:rFonts w:asciiTheme="minorBidi" w:eastAsia="Times New Roman" w:hAnsiTheme="minorBidi" w:cstheme="minorBidi"/>
                <w:szCs w:val="17"/>
              </w:rPr>
            </w:pPr>
            <w:del w:id="1776" w:author="Author">
              <w:r w:rsidRPr="009B4086">
                <w:rPr>
                  <w:rFonts w:asciiTheme="minorBidi" w:eastAsia="Times New Roman" w:hAnsiTheme="minorBidi" w:cstheme="minorBidi"/>
                  <w:szCs w:val="17"/>
                </w:rPr>
                <w:delText>HTTP Methods MAY follow the pick-and-choose principle, which states that only the functionality needed by the target usage scenario should be implemented.</w:delText>
              </w:r>
            </w:del>
          </w:p>
        </w:tc>
        <w:tc>
          <w:tcPr>
            <w:tcW w:w="2515" w:type="dxa"/>
          </w:tcPr>
          <w:p w14:paraId="3C1CFC84" w14:textId="77777777" w:rsidR="005F3B68" w:rsidRPr="000C3E67" w:rsidRDefault="005F3B68" w:rsidP="008745E1">
            <w:pPr>
              <w:rPr>
                <w:del w:id="1777" w:author="Author"/>
                <w:rFonts w:asciiTheme="minorBidi" w:hAnsiTheme="minorBidi" w:cstheme="minorBidi"/>
                <w:szCs w:val="17"/>
              </w:rPr>
            </w:pPr>
            <w:del w:id="1778" w:author="Author">
              <w:r w:rsidRPr="000C3E67">
                <w:rPr>
                  <w:rFonts w:asciiTheme="minorBidi" w:hAnsiTheme="minorBidi" w:cstheme="minorBidi"/>
                  <w:szCs w:val="17"/>
                </w:rPr>
                <w:delText>AAJ, AAX</w:delText>
              </w:r>
            </w:del>
          </w:p>
        </w:tc>
      </w:tr>
      <w:tr w:rsidR="005F3B68" w:rsidRPr="00B67A3A" w14:paraId="36F5771B" w14:textId="77777777" w:rsidTr="00E3148C">
        <w:trPr>
          <w:del w:id="1779" w:author="Author"/>
        </w:trPr>
        <w:tc>
          <w:tcPr>
            <w:tcW w:w="1075" w:type="dxa"/>
          </w:tcPr>
          <w:p w14:paraId="6B912CB7" w14:textId="77777777" w:rsidR="005F3B68" w:rsidRPr="000C3E67" w:rsidRDefault="005F3B68" w:rsidP="008745E1">
            <w:pPr>
              <w:rPr>
                <w:del w:id="1780" w:author="Author"/>
                <w:rFonts w:asciiTheme="minorBidi" w:eastAsia="Times New Roman" w:hAnsiTheme="minorBidi" w:cstheme="minorBidi"/>
                <w:szCs w:val="17"/>
              </w:rPr>
            </w:pPr>
            <w:del w:id="1781" w:author="Author">
              <w:r w:rsidRPr="000C3E67">
                <w:rPr>
                  <w:rFonts w:asciiTheme="minorBidi" w:eastAsia="Times New Roman" w:hAnsiTheme="minorBidi" w:cstheme="minorBidi"/>
                  <w:szCs w:val="17"/>
                </w:rPr>
                <w:delText>[RSG-30]</w:delText>
              </w:r>
            </w:del>
          </w:p>
        </w:tc>
        <w:tc>
          <w:tcPr>
            <w:tcW w:w="5670" w:type="dxa"/>
          </w:tcPr>
          <w:p w14:paraId="3B6D6610" w14:textId="77777777" w:rsidR="005F3B68" w:rsidRPr="009B4086" w:rsidRDefault="005F3B68" w:rsidP="008745E1">
            <w:pPr>
              <w:pStyle w:val="NormalWeb"/>
              <w:spacing w:before="170" w:beforeAutospacing="0" w:after="170" w:afterAutospacing="0"/>
              <w:rPr>
                <w:del w:id="1782" w:author="Author"/>
                <w:rFonts w:asciiTheme="minorBidi" w:eastAsia="Times New Roman" w:hAnsiTheme="minorBidi" w:cstheme="minorBidi"/>
                <w:szCs w:val="17"/>
              </w:rPr>
            </w:pPr>
            <w:del w:id="1783" w:author="Author">
              <w:r w:rsidRPr="009B4086">
                <w:rPr>
                  <w:rFonts w:asciiTheme="minorBidi" w:eastAsia="Times New Roman" w:hAnsiTheme="minorBidi" w:cstheme="minorBidi"/>
                  <w:szCs w:val="17"/>
                </w:rPr>
                <w:delText xml:space="preserve">Some proxies support only </w:delText>
              </w:r>
              <w:r w:rsidRPr="00AD3BBA">
                <w:rPr>
                  <w:rFonts w:ascii="Courier New" w:eastAsia="Times New Roman" w:hAnsi="Courier New" w:cs="Courier New"/>
                  <w:szCs w:val="17"/>
                </w:rPr>
                <w:delText>POST</w:delText>
              </w:r>
              <w:r w:rsidRPr="009B4086">
                <w:rPr>
                  <w:rFonts w:asciiTheme="minorBidi" w:eastAsia="Times New Roman" w:hAnsiTheme="minorBidi" w:cstheme="minorBidi"/>
                  <w:szCs w:val="17"/>
                </w:rPr>
                <w:delText xml:space="preserve"> and </w:delText>
              </w:r>
              <w:r w:rsidRPr="00AD3BBA">
                <w:rPr>
                  <w:rFonts w:ascii="Courier New" w:eastAsia="Times New Roman" w:hAnsi="Courier New" w:cs="Courier New"/>
                  <w:szCs w:val="17"/>
                </w:rPr>
                <w:delText>GET</w:delText>
              </w:r>
              <w:r w:rsidRPr="009B4086">
                <w:rPr>
                  <w:rFonts w:asciiTheme="minorBidi" w:eastAsia="Times New Roman" w:hAnsiTheme="minorBidi" w:cstheme="minorBidi"/>
                  <w:szCs w:val="17"/>
                </w:rPr>
                <w:delText xml:space="preserve"> methods. To overcome these limitations, a Web API MAY use a </w:delText>
              </w:r>
              <w:r w:rsidRPr="00AD3BBA">
                <w:rPr>
                  <w:rFonts w:ascii="Courier New" w:eastAsia="Times New Roman" w:hAnsi="Courier New" w:cs="Courier New"/>
                  <w:szCs w:val="17"/>
                </w:rPr>
                <w:delText>POST</w:delText>
              </w:r>
              <w:r w:rsidRPr="009B4086">
                <w:rPr>
                  <w:rFonts w:asciiTheme="minorBidi" w:eastAsia="Times New Roman" w:hAnsiTheme="minorBidi" w:cstheme="minorBidi"/>
                  <w:szCs w:val="17"/>
                </w:rPr>
                <w:delText xml:space="preserve"> method with a custom HTTP header “tunneling” the real HTTP method. The custom HTTP header </w:delText>
              </w:r>
              <w:r w:rsidRPr="00AD3BBA">
                <w:rPr>
                  <w:rFonts w:ascii="Courier New" w:eastAsia="Times New Roman" w:hAnsi="Courier New" w:cs="Courier New"/>
                  <w:szCs w:val="17"/>
                </w:rPr>
                <w:delText>X-HTTP-Method</w:delText>
              </w:r>
              <w:r w:rsidRPr="009B4086">
                <w:rPr>
                  <w:rFonts w:asciiTheme="minorBidi" w:eastAsia="Times New Roman" w:hAnsiTheme="minorBidi" w:cstheme="minorBidi"/>
                  <w:szCs w:val="17"/>
                </w:rPr>
                <w:delText xml:space="preserve"> SHOULD be used.</w:delText>
              </w:r>
            </w:del>
          </w:p>
        </w:tc>
        <w:tc>
          <w:tcPr>
            <w:tcW w:w="2515" w:type="dxa"/>
          </w:tcPr>
          <w:p w14:paraId="6EF137C5" w14:textId="77777777" w:rsidR="005F3B68" w:rsidRPr="000C3E67" w:rsidRDefault="005F3B68" w:rsidP="008745E1">
            <w:pPr>
              <w:rPr>
                <w:del w:id="1784" w:author="Author"/>
                <w:rFonts w:asciiTheme="minorBidi" w:hAnsiTheme="minorBidi" w:cstheme="minorBidi"/>
                <w:szCs w:val="17"/>
              </w:rPr>
            </w:pPr>
            <w:del w:id="1785" w:author="Author">
              <w:r w:rsidRPr="000C3E67">
                <w:rPr>
                  <w:rFonts w:asciiTheme="minorBidi" w:hAnsiTheme="minorBidi" w:cstheme="minorBidi"/>
                  <w:szCs w:val="17"/>
                </w:rPr>
                <w:delText>AAJ, AAX</w:delText>
              </w:r>
            </w:del>
          </w:p>
        </w:tc>
      </w:tr>
      <w:tr w:rsidR="005F3B68" w:rsidRPr="00B67A3A" w14:paraId="683DE356" w14:textId="77777777" w:rsidTr="00E3148C">
        <w:trPr>
          <w:del w:id="1786" w:author="Author"/>
        </w:trPr>
        <w:tc>
          <w:tcPr>
            <w:tcW w:w="1075" w:type="dxa"/>
          </w:tcPr>
          <w:p w14:paraId="01E70813" w14:textId="77777777" w:rsidR="005F3B68" w:rsidRPr="000C3E67" w:rsidRDefault="005F3B68" w:rsidP="008745E1">
            <w:pPr>
              <w:rPr>
                <w:del w:id="1787" w:author="Author"/>
                <w:rFonts w:asciiTheme="minorBidi" w:hAnsiTheme="minorBidi" w:cstheme="minorBidi"/>
                <w:szCs w:val="17"/>
              </w:rPr>
            </w:pPr>
            <w:del w:id="1788" w:author="Author">
              <w:r w:rsidRPr="000C3E67">
                <w:rPr>
                  <w:rFonts w:asciiTheme="minorBidi" w:eastAsia="Times New Roman" w:hAnsiTheme="minorBidi" w:cstheme="minorBidi"/>
                  <w:szCs w:val="17"/>
                </w:rPr>
                <w:delText>[RSG-31]</w:delText>
              </w:r>
            </w:del>
          </w:p>
        </w:tc>
        <w:tc>
          <w:tcPr>
            <w:tcW w:w="5670" w:type="dxa"/>
          </w:tcPr>
          <w:p w14:paraId="172D7C66" w14:textId="77777777" w:rsidR="005F3B68" w:rsidRPr="009B4086" w:rsidRDefault="005F3B68" w:rsidP="008745E1">
            <w:pPr>
              <w:rPr>
                <w:del w:id="1789" w:author="Author"/>
                <w:rFonts w:asciiTheme="minorBidi" w:hAnsiTheme="minorBidi" w:cstheme="minorBidi"/>
                <w:szCs w:val="17"/>
              </w:rPr>
            </w:pPr>
            <w:del w:id="1790" w:author="Author">
              <w:r w:rsidRPr="009B4086">
                <w:rPr>
                  <w:rFonts w:asciiTheme="minorBidi" w:eastAsia="Times New Roman" w:hAnsiTheme="minorBidi" w:cstheme="minorBidi"/>
                  <w:szCs w:val="17"/>
                </w:rPr>
                <w:delText>If a HTTP Method is not supported, the HTTP status code “</w:delText>
              </w:r>
              <w:r w:rsidRPr="00722E62">
                <w:rPr>
                  <w:rFonts w:ascii="Courier New" w:eastAsia="Times New Roman" w:hAnsi="Courier New" w:cs="Courier New"/>
                  <w:szCs w:val="17"/>
                </w:rPr>
                <w:delText>405 Method Not Allowed</w:delText>
              </w:r>
              <w:r w:rsidRPr="009B4086">
                <w:rPr>
                  <w:rFonts w:asciiTheme="minorBidi" w:eastAsia="Times New Roman" w:hAnsiTheme="minorBidi" w:cstheme="minorBidi"/>
                  <w:szCs w:val="17"/>
                </w:rPr>
                <w:delText>” SHOULD be returned.</w:delText>
              </w:r>
            </w:del>
          </w:p>
        </w:tc>
        <w:tc>
          <w:tcPr>
            <w:tcW w:w="2515" w:type="dxa"/>
          </w:tcPr>
          <w:p w14:paraId="470A1113" w14:textId="77777777" w:rsidR="005F3B68" w:rsidRPr="000C3E67" w:rsidRDefault="005F3B68" w:rsidP="008745E1">
            <w:pPr>
              <w:rPr>
                <w:del w:id="1791" w:author="Author"/>
                <w:rFonts w:asciiTheme="minorBidi" w:hAnsiTheme="minorBidi" w:cstheme="minorBidi"/>
                <w:szCs w:val="17"/>
              </w:rPr>
            </w:pPr>
            <w:del w:id="1792" w:author="Author">
              <w:r w:rsidRPr="000C3E67">
                <w:rPr>
                  <w:rFonts w:asciiTheme="minorBidi" w:hAnsiTheme="minorBidi" w:cstheme="minorBidi"/>
                  <w:szCs w:val="17"/>
                </w:rPr>
                <w:delText>AAJ, AAX</w:delText>
              </w:r>
            </w:del>
          </w:p>
        </w:tc>
      </w:tr>
      <w:tr w:rsidR="005F3B68" w:rsidRPr="00B67A3A" w14:paraId="04C5CC88" w14:textId="77777777" w:rsidTr="00E3148C">
        <w:trPr>
          <w:del w:id="1793" w:author="Author"/>
        </w:trPr>
        <w:tc>
          <w:tcPr>
            <w:tcW w:w="1075" w:type="dxa"/>
          </w:tcPr>
          <w:p w14:paraId="2947477D" w14:textId="77777777" w:rsidR="005F3B68" w:rsidRPr="000C3E67" w:rsidRDefault="005F3B68" w:rsidP="008745E1">
            <w:pPr>
              <w:rPr>
                <w:del w:id="1794" w:author="Author"/>
                <w:rFonts w:asciiTheme="minorBidi" w:hAnsiTheme="minorBidi" w:cstheme="minorBidi"/>
                <w:szCs w:val="17"/>
              </w:rPr>
            </w:pPr>
            <w:del w:id="1795" w:author="Author">
              <w:r w:rsidRPr="000C3E67">
                <w:rPr>
                  <w:rFonts w:asciiTheme="minorBidi" w:eastAsia="Times New Roman" w:hAnsiTheme="minorBidi" w:cstheme="minorBidi"/>
                  <w:szCs w:val="17"/>
                </w:rPr>
                <w:delText>[RSG-32]</w:delText>
              </w:r>
            </w:del>
          </w:p>
        </w:tc>
        <w:tc>
          <w:tcPr>
            <w:tcW w:w="5670" w:type="dxa"/>
          </w:tcPr>
          <w:p w14:paraId="2E8E59CF" w14:textId="77777777" w:rsidR="005F3B68" w:rsidRPr="009B4086" w:rsidRDefault="005F3B68" w:rsidP="008745E1">
            <w:pPr>
              <w:rPr>
                <w:del w:id="1796" w:author="Author"/>
                <w:rFonts w:asciiTheme="minorBidi" w:eastAsia="Times New Roman" w:hAnsiTheme="minorBidi" w:cstheme="minorBidi"/>
                <w:szCs w:val="17"/>
              </w:rPr>
            </w:pPr>
            <w:del w:id="1797" w:author="Author">
              <w:r w:rsidRPr="009B4086">
                <w:rPr>
                  <w:rFonts w:asciiTheme="minorBidi" w:eastAsia="Times New Roman" w:hAnsiTheme="minorBidi" w:cstheme="minorBidi"/>
                  <w:szCs w:val="17"/>
                </w:rPr>
                <w:delText>A Web API SHOULD support batching operations (aka bulk operations) in place of multiple individual requests to achieve latency reduction. The same semantics should be used for HTTP Methods and HTTP status codes. The response payload SHOULD contain information about all batching operations. If multiple errors occur, the error payload SHOULD contain information about all the occurrences (in the details attribute). All bulk operations SHOULD be executed in an atomic operation.</w:delText>
              </w:r>
            </w:del>
          </w:p>
        </w:tc>
        <w:tc>
          <w:tcPr>
            <w:tcW w:w="2515" w:type="dxa"/>
          </w:tcPr>
          <w:p w14:paraId="2618140C" w14:textId="77777777" w:rsidR="005F3B68" w:rsidRPr="000C3E67" w:rsidRDefault="005F3B68" w:rsidP="008745E1">
            <w:pPr>
              <w:rPr>
                <w:del w:id="1798" w:author="Author"/>
                <w:rFonts w:asciiTheme="minorBidi" w:hAnsiTheme="minorBidi" w:cstheme="minorBidi"/>
                <w:szCs w:val="17"/>
              </w:rPr>
            </w:pPr>
            <w:del w:id="1799" w:author="Author">
              <w:r w:rsidRPr="000C3E67">
                <w:rPr>
                  <w:rFonts w:asciiTheme="minorBidi" w:hAnsiTheme="minorBidi" w:cstheme="minorBidi"/>
                  <w:szCs w:val="17"/>
                </w:rPr>
                <w:delText>AAJ, AAX</w:delText>
              </w:r>
            </w:del>
          </w:p>
        </w:tc>
      </w:tr>
      <w:tr w:rsidR="005F3B68" w:rsidRPr="00B67A3A" w14:paraId="0E35E137" w14:textId="77777777" w:rsidTr="00E3148C">
        <w:trPr>
          <w:del w:id="1800" w:author="Author"/>
        </w:trPr>
        <w:tc>
          <w:tcPr>
            <w:tcW w:w="1075" w:type="dxa"/>
          </w:tcPr>
          <w:p w14:paraId="33442B6A" w14:textId="77777777" w:rsidR="005F3B68" w:rsidRPr="000C3E67" w:rsidRDefault="005F3B68" w:rsidP="008745E1">
            <w:pPr>
              <w:rPr>
                <w:del w:id="1801" w:author="Author"/>
                <w:rFonts w:asciiTheme="minorBidi" w:hAnsiTheme="minorBidi" w:cstheme="minorBidi"/>
                <w:szCs w:val="17"/>
              </w:rPr>
            </w:pPr>
            <w:del w:id="1802" w:author="Author">
              <w:r w:rsidRPr="000C3E67">
                <w:rPr>
                  <w:rFonts w:asciiTheme="minorBidi" w:eastAsia="Times New Roman" w:hAnsiTheme="minorBidi" w:cstheme="minorBidi"/>
                  <w:szCs w:val="17"/>
                </w:rPr>
                <w:delText>[RSG-33]</w:delText>
              </w:r>
            </w:del>
          </w:p>
        </w:tc>
        <w:tc>
          <w:tcPr>
            <w:tcW w:w="5670" w:type="dxa"/>
          </w:tcPr>
          <w:p w14:paraId="59424937" w14:textId="77777777" w:rsidR="005F3B68" w:rsidRPr="009B4086" w:rsidRDefault="005F3B68" w:rsidP="008745E1">
            <w:pPr>
              <w:rPr>
                <w:del w:id="1803" w:author="Author"/>
                <w:rFonts w:asciiTheme="minorBidi" w:eastAsia="Times New Roman" w:hAnsiTheme="minorBidi" w:cstheme="minorBidi"/>
                <w:szCs w:val="17"/>
              </w:rPr>
            </w:pPr>
            <w:del w:id="1804" w:author="Author">
              <w:r w:rsidRPr="009B4086">
                <w:rPr>
                  <w:rFonts w:asciiTheme="minorBidi" w:eastAsia="Times New Roman" w:hAnsiTheme="minorBidi" w:cstheme="minorBidi"/>
                  <w:szCs w:val="17"/>
                </w:rPr>
                <w:delText xml:space="preserve">For an end point which fetches a single resource, if a resource is not found, the method </w:delText>
              </w:r>
              <w:r w:rsidRPr="00E47331">
                <w:rPr>
                  <w:rFonts w:ascii="Courier New" w:eastAsia="Times New Roman" w:hAnsi="Courier New" w:cs="Courier New"/>
                  <w:szCs w:val="17"/>
                </w:rPr>
                <w:delText>GET</w:delText>
              </w:r>
              <w:r w:rsidRPr="009B4086">
                <w:rPr>
                  <w:rFonts w:asciiTheme="minorBidi" w:eastAsia="Times New Roman" w:hAnsiTheme="minorBidi" w:cstheme="minorBidi"/>
                  <w:szCs w:val="17"/>
                </w:rPr>
                <w:delText xml:space="preserve"> MUST return the status code “</w:delText>
              </w:r>
              <w:r w:rsidRPr="00722E62">
                <w:rPr>
                  <w:rFonts w:ascii="Courier New" w:eastAsia="Times New Roman" w:hAnsi="Courier New" w:cs="Courier New"/>
                  <w:szCs w:val="17"/>
                </w:rPr>
                <w:delText>404 Not Found</w:delText>
              </w:r>
              <w:r w:rsidRPr="009B4086">
                <w:rPr>
                  <w:rFonts w:asciiTheme="minorBidi" w:eastAsia="Times New Roman" w:hAnsiTheme="minorBidi" w:cstheme="minorBidi"/>
                  <w:szCs w:val="17"/>
                </w:rPr>
                <w:delText>”.  Endpoints which return lists of resources will simply return an empty list.</w:delText>
              </w:r>
            </w:del>
          </w:p>
        </w:tc>
        <w:tc>
          <w:tcPr>
            <w:tcW w:w="2515" w:type="dxa"/>
          </w:tcPr>
          <w:p w14:paraId="5EFF964D" w14:textId="77777777" w:rsidR="005F3B68" w:rsidRPr="000C3E67" w:rsidRDefault="005F3B68" w:rsidP="008745E1">
            <w:pPr>
              <w:rPr>
                <w:del w:id="1805" w:author="Author"/>
                <w:rFonts w:asciiTheme="minorBidi" w:hAnsiTheme="minorBidi" w:cstheme="minorBidi"/>
                <w:szCs w:val="17"/>
              </w:rPr>
            </w:pPr>
            <w:del w:id="1806" w:author="Author">
              <w:r w:rsidRPr="000C3E67">
                <w:rPr>
                  <w:rFonts w:asciiTheme="minorBidi" w:hAnsiTheme="minorBidi" w:cstheme="minorBidi"/>
                  <w:szCs w:val="17"/>
                </w:rPr>
                <w:delText>AAJ, AAX, AX, AJ</w:delText>
              </w:r>
            </w:del>
          </w:p>
        </w:tc>
      </w:tr>
      <w:tr w:rsidR="005F3B68" w:rsidRPr="00B67A3A" w14:paraId="55259E8F" w14:textId="77777777" w:rsidTr="00E3148C">
        <w:trPr>
          <w:del w:id="1807" w:author="Author"/>
        </w:trPr>
        <w:tc>
          <w:tcPr>
            <w:tcW w:w="1075" w:type="dxa"/>
          </w:tcPr>
          <w:p w14:paraId="440DBB45" w14:textId="77777777" w:rsidR="005F3B68" w:rsidRPr="000C3E67" w:rsidRDefault="005F3B68" w:rsidP="008745E1">
            <w:pPr>
              <w:rPr>
                <w:del w:id="1808" w:author="Author"/>
                <w:rFonts w:asciiTheme="minorBidi" w:hAnsiTheme="minorBidi" w:cstheme="minorBidi"/>
                <w:szCs w:val="17"/>
              </w:rPr>
            </w:pPr>
            <w:del w:id="1809" w:author="Author">
              <w:r w:rsidRPr="000C3E67">
                <w:rPr>
                  <w:rFonts w:asciiTheme="minorBidi" w:eastAsia="Times New Roman" w:hAnsiTheme="minorBidi" w:cstheme="minorBidi"/>
                  <w:szCs w:val="17"/>
                </w:rPr>
                <w:delText>[RSG-34]</w:delText>
              </w:r>
            </w:del>
          </w:p>
        </w:tc>
        <w:tc>
          <w:tcPr>
            <w:tcW w:w="5670" w:type="dxa"/>
          </w:tcPr>
          <w:p w14:paraId="5DD61A0F" w14:textId="77777777" w:rsidR="005F3B68" w:rsidRPr="009B4086" w:rsidRDefault="005F3B68" w:rsidP="008745E1">
            <w:pPr>
              <w:rPr>
                <w:del w:id="1810" w:author="Author"/>
                <w:rFonts w:asciiTheme="minorBidi" w:eastAsia="Times New Roman" w:hAnsiTheme="minorBidi" w:cstheme="minorBidi"/>
                <w:szCs w:val="17"/>
              </w:rPr>
            </w:pPr>
            <w:del w:id="1811" w:author="Author">
              <w:r w:rsidRPr="009B4086">
                <w:rPr>
                  <w:rFonts w:asciiTheme="minorBidi" w:eastAsia="Times New Roman" w:hAnsiTheme="minorBidi" w:cstheme="minorBidi"/>
                  <w:szCs w:val="17"/>
                </w:rPr>
                <w:delText xml:space="preserve">If a resource is retrieved successfully, the </w:delText>
              </w:r>
              <w:r w:rsidRPr="00E47331">
                <w:rPr>
                  <w:rFonts w:ascii="Courier New" w:eastAsia="Times New Roman" w:hAnsi="Courier New" w:cs="Courier New"/>
                  <w:szCs w:val="17"/>
                </w:rPr>
                <w:delText>GET</w:delText>
              </w:r>
              <w:r w:rsidRPr="009B4086">
                <w:rPr>
                  <w:rFonts w:asciiTheme="minorBidi" w:eastAsia="Times New Roman" w:hAnsiTheme="minorBidi" w:cstheme="minorBidi"/>
                  <w:szCs w:val="17"/>
                </w:rPr>
                <w:delText xml:space="preserve"> method MUST return </w:delText>
              </w:r>
              <w:r w:rsidR="00705891">
                <w:rPr>
                  <w:rFonts w:asciiTheme="minorBidi" w:eastAsia="Times New Roman" w:hAnsiTheme="minorBidi" w:cstheme="minorBidi"/>
                  <w:szCs w:val="17"/>
                </w:rPr>
                <w:delText>"</w:delText>
              </w:r>
              <w:r w:rsidRPr="00E47331">
                <w:rPr>
                  <w:rFonts w:ascii="Courier New" w:eastAsia="Times New Roman" w:hAnsi="Courier New" w:cs="Courier New"/>
                  <w:szCs w:val="17"/>
                </w:rPr>
                <w:delText>200 OK</w:delText>
              </w:r>
              <w:r w:rsidR="00705891">
                <w:rPr>
                  <w:rFonts w:ascii="Courier New" w:eastAsia="Times New Roman" w:hAnsi="Courier New" w:cs="Courier New"/>
                  <w:szCs w:val="17"/>
                </w:rPr>
                <w:delText>"</w:delText>
              </w:r>
              <w:r w:rsidRPr="009B4086">
                <w:rPr>
                  <w:rFonts w:asciiTheme="minorBidi" w:eastAsia="Times New Roman" w:hAnsiTheme="minorBidi" w:cstheme="minorBidi"/>
                  <w:szCs w:val="17"/>
                </w:rPr>
                <w:delText>.</w:delText>
              </w:r>
            </w:del>
          </w:p>
        </w:tc>
        <w:tc>
          <w:tcPr>
            <w:tcW w:w="2515" w:type="dxa"/>
          </w:tcPr>
          <w:p w14:paraId="79B2A30A" w14:textId="77777777" w:rsidR="005F3B68" w:rsidRPr="000C3E67" w:rsidRDefault="005F3B68" w:rsidP="008745E1">
            <w:pPr>
              <w:rPr>
                <w:del w:id="1812" w:author="Author"/>
                <w:rFonts w:asciiTheme="minorBidi" w:hAnsiTheme="minorBidi" w:cstheme="minorBidi"/>
                <w:szCs w:val="17"/>
              </w:rPr>
            </w:pPr>
            <w:del w:id="1813" w:author="Author">
              <w:r w:rsidRPr="000C3E67">
                <w:rPr>
                  <w:rFonts w:asciiTheme="minorBidi" w:hAnsiTheme="minorBidi" w:cstheme="minorBidi"/>
                  <w:szCs w:val="17"/>
                </w:rPr>
                <w:delText>AAJ, AAX, AX, AJ</w:delText>
              </w:r>
            </w:del>
          </w:p>
        </w:tc>
      </w:tr>
      <w:tr w:rsidR="005F3B68" w:rsidRPr="00B67A3A" w14:paraId="462A6A0F" w14:textId="77777777" w:rsidTr="00E3148C">
        <w:trPr>
          <w:del w:id="1814" w:author="Author"/>
        </w:trPr>
        <w:tc>
          <w:tcPr>
            <w:tcW w:w="1075" w:type="dxa"/>
          </w:tcPr>
          <w:p w14:paraId="1F40AB65" w14:textId="77777777" w:rsidR="005F3B68" w:rsidRPr="000C3E67" w:rsidRDefault="005F3B68" w:rsidP="008745E1">
            <w:pPr>
              <w:rPr>
                <w:del w:id="1815" w:author="Author"/>
                <w:rFonts w:asciiTheme="minorBidi" w:eastAsia="Times New Roman" w:hAnsiTheme="minorBidi" w:cstheme="minorBidi"/>
                <w:szCs w:val="17"/>
              </w:rPr>
            </w:pPr>
            <w:del w:id="1816" w:author="Author">
              <w:r w:rsidRPr="000C3E67">
                <w:rPr>
                  <w:rFonts w:asciiTheme="minorBidi" w:eastAsia="Times New Roman" w:hAnsiTheme="minorBidi" w:cstheme="minorBidi"/>
                  <w:szCs w:val="17"/>
                </w:rPr>
                <w:delText>[RSG-35]</w:delText>
              </w:r>
            </w:del>
          </w:p>
        </w:tc>
        <w:tc>
          <w:tcPr>
            <w:tcW w:w="5670" w:type="dxa"/>
          </w:tcPr>
          <w:p w14:paraId="0EFBF432" w14:textId="77777777" w:rsidR="005F3B68" w:rsidRPr="009B4086" w:rsidRDefault="005F3B68" w:rsidP="008745E1">
            <w:pPr>
              <w:rPr>
                <w:del w:id="1817" w:author="Author"/>
                <w:rFonts w:asciiTheme="minorBidi" w:eastAsia="Times New Roman" w:hAnsiTheme="minorBidi" w:cstheme="minorBidi"/>
                <w:szCs w:val="17"/>
              </w:rPr>
            </w:pPr>
            <w:del w:id="1818" w:author="Author">
              <w:r w:rsidRPr="009B4086">
                <w:rPr>
                  <w:rFonts w:asciiTheme="minorBidi" w:eastAsia="Times New Roman" w:hAnsiTheme="minorBidi" w:cstheme="minorBidi"/>
                  <w:szCs w:val="17"/>
                </w:rPr>
                <w:delText xml:space="preserve">A </w:delText>
              </w:r>
              <w:r w:rsidRPr="00E47331">
                <w:rPr>
                  <w:rFonts w:ascii="Courier New" w:eastAsia="Times New Roman" w:hAnsi="Courier New" w:cs="Courier New"/>
                  <w:szCs w:val="17"/>
                </w:rPr>
                <w:delText>GET</w:delText>
              </w:r>
              <w:r w:rsidRPr="009B4086">
                <w:rPr>
                  <w:rFonts w:asciiTheme="minorBidi" w:eastAsia="Times New Roman" w:hAnsiTheme="minorBidi" w:cstheme="minorBidi"/>
                  <w:szCs w:val="17"/>
                </w:rPr>
                <w:delText xml:space="preserve"> request MUST be idempotent.</w:delText>
              </w:r>
            </w:del>
          </w:p>
        </w:tc>
        <w:tc>
          <w:tcPr>
            <w:tcW w:w="2515" w:type="dxa"/>
          </w:tcPr>
          <w:p w14:paraId="72D3E5F9" w14:textId="77777777" w:rsidR="005F3B68" w:rsidRPr="000C3E67" w:rsidRDefault="005F3B68" w:rsidP="008745E1">
            <w:pPr>
              <w:rPr>
                <w:del w:id="1819" w:author="Author"/>
                <w:rFonts w:asciiTheme="minorBidi" w:hAnsiTheme="minorBidi" w:cstheme="minorBidi"/>
                <w:szCs w:val="17"/>
              </w:rPr>
            </w:pPr>
            <w:del w:id="1820" w:author="Author">
              <w:r w:rsidRPr="000C3E67">
                <w:rPr>
                  <w:rFonts w:asciiTheme="minorBidi" w:hAnsiTheme="minorBidi" w:cstheme="minorBidi"/>
                  <w:szCs w:val="17"/>
                </w:rPr>
                <w:delText>AAJ, AAX, AX, AJ</w:delText>
              </w:r>
            </w:del>
          </w:p>
        </w:tc>
      </w:tr>
      <w:tr w:rsidR="005F3B68" w:rsidRPr="00B67A3A" w14:paraId="3CEA2770" w14:textId="77777777" w:rsidTr="00E3148C">
        <w:trPr>
          <w:del w:id="1821" w:author="Author"/>
        </w:trPr>
        <w:tc>
          <w:tcPr>
            <w:tcW w:w="1075" w:type="dxa"/>
          </w:tcPr>
          <w:p w14:paraId="64338ACD" w14:textId="77777777" w:rsidR="005F3B68" w:rsidRPr="000C3E67" w:rsidRDefault="005F3B68" w:rsidP="008745E1">
            <w:pPr>
              <w:rPr>
                <w:del w:id="1822" w:author="Author"/>
                <w:rFonts w:asciiTheme="minorBidi" w:hAnsiTheme="minorBidi" w:cstheme="minorBidi"/>
                <w:szCs w:val="17"/>
              </w:rPr>
            </w:pPr>
            <w:del w:id="1823" w:author="Author">
              <w:r w:rsidRPr="000C3E67">
                <w:rPr>
                  <w:rFonts w:asciiTheme="minorBidi" w:eastAsia="Times New Roman" w:hAnsiTheme="minorBidi" w:cstheme="minorBidi"/>
                  <w:szCs w:val="17"/>
                </w:rPr>
                <w:delText>[RSG-36]</w:delText>
              </w:r>
            </w:del>
          </w:p>
        </w:tc>
        <w:tc>
          <w:tcPr>
            <w:tcW w:w="5670" w:type="dxa"/>
          </w:tcPr>
          <w:p w14:paraId="2860D402" w14:textId="77777777" w:rsidR="005F3B68" w:rsidRPr="009B4086" w:rsidRDefault="005F3B68" w:rsidP="008745E1">
            <w:pPr>
              <w:rPr>
                <w:del w:id="1824" w:author="Author"/>
                <w:rFonts w:asciiTheme="minorBidi" w:eastAsia="Times New Roman" w:hAnsiTheme="minorBidi" w:cstheme="minorBidi"/>
                <w:strike/>
                <w:szCs w:val="17"/>
              </w:rPr>
            </w:pPr>
            <w:del w:id="1825" w:author="Author">
              <w:r w:rsidRPr="009B4086">
                <w:rPr>
                  <w:rFonts w:asciiTheme="minorBidi" w:eastAsia="Times New Roman" w:hAnsiTheme="minorBidi" w:cstheme="minorBidi"/>
                  <w:szCs w:val="17"/>
                </w:rPr>
                <w:delText xml:space="preserve">When the URI length exceeds the 255 bytes, the </w:delText>
              </w:r>
              <w:r w:rsidRPr="00E47331">
                <w:rPr>
                  <w:rFonts w:ascii="Courier New" w:eastAsia="Times New Roman" w:hAnsi="Courier New" w:cs="Courier New"/>
                  <w:szCs w:val="17"/>
                </w:rPr>
                <w:delText>POST</w:delText>
              </w:r>
              <w:r w:rsidRPr="009B4086">
                <w:rPr>
                  <w:rFonts w:asciiTheme="minorBidi" w:eastAsia="Times New Roman" w:hAnsiTheme="minorBidi" w:cstheme="minorBidi"/>
                  <w:szCs w:val="17"/>
                </w:rPr>
                <w:delText xml:space="preserve"> method SHOULD be used instead of </w:delText>
              </w:r>
              <w:r w:rsidRPr="00E47331">
                <w:rPr>
                  <w:rFonts w:ascii="Courier New" w:eastAsia="Times New Roman" w:hAnsi="Courier New" w:cs="Courier New"/>
                  <w:szCs w:val="17"/>
                </w:rPr>
                <w:delText>GET</w:delText>
              </w:r>
              <w:r w:rsidRPr="009B4086">
                <w:rPr>
                  <w:rFonts w:asciiTheme="minorBidi" w:eastAsia="Times New Roman" w:hAnsiTheme="minorBidi" w:cstheme="minorBidi"/>
                  <w:szCs w:val="17"/>
                </w:rPr>
                <w:delText xml:space="preserve"> due to </w:delText>
              </w:r>
              <w:r w:rsidRPr="00E47331">
                <w:rPr>
                  <w:rFonts w:ascii="Courier New" w:eastAsia="Times New Roman" w:hAnsi="Courier New" w:cs="Courier New"/>
                  <w:szCs w:val="17"/>
                </w:rPr>
                <w:delText>GET</w:delText>
              </w:r>
              <w:r w:rsidRPr="009B4086">
                <w:rPr>
                  <w:rFonts w:asciiTheme="minorBidi" w:eastAsia="Times New Roman" w:hAnsiTheme="minorBidi" w:cstheme="minorBidi"/>
                  <w:szCs w:val="17"/>
                </w:rPr>
                <w:delText xml:space="preserve"> limitations, or else create named queries if possible.</w:delText>
              </w:r>
            </w:del>
          </w:p>
        </w:tc>
        <w:tc>
          <w:tcPr>
            <w:tcW w:w="2515" w:type="dxa"/>
          </w:tcPr>
          <w:p w14:paraId="25B21C08" w14:textId="77777777" w:rsidR="005F3B68" w:rsidRPr="000C3E67" w:rsidRDefault="005F3B68" w:rsidP="008745E1">
            <w:pPr>
              <w:rPr>
                <w:del w:id="1826" w:author="Author"/>
                <w:rFonts w:asciiTheme="minorBidi" w:hAnsiTheme="minorBidi" w:cstheme="minorBidi"/>
                <w:szCs w:val="17"/>
              </w:rPr>
            </w:pPr>
            <w:del w:id="1827" w:author="Author">
              <w:r w:rsidRPr="000C3E67">
                <w:rPr>
                  <w:rFonts w:asciiTheme="minorBidi" w:hAnsiTheme="minorBidi" w:cstheme="minorBidi"/>
                  <w:szCs w:val="17"/>
                </w:rPr>
                <w:delText>AAJ, AAX</w:delText>
              </w:r>
            </w:del>
          </w:p>
        </w:tc>
      </w:tr>
      <w:tr w:rsidR="005F3B68" w:rsidRPr="00B67A3A" w14:paraId="7CA4E522" w14:textId="77777777" w:rsidTr="00E3148C">
        <w:trPr>
          <w:del w:id="1828" w:author="Author"/>
        </w:trPr>
        <w:tc>
          <w:tcPr>
            <w:tcW w:w="1075" w:type="dxa"/>
          </w:tcPr>
          <w:p w14:paraId="7DF7C6EE" w14:textId="77777777" w:rsidR="005F3B68" w:rsidRPr="000C3E67" w:rsidRDefault="005F3B68" w:rsidP="008745E1">
            <w:pPr>
              <w:rPr>
                <w:del w:id="1829" w:author="Author"/>
                <w:rFonts w:asciiTheme="minorBidi" w:hAnsiTheme="minorBidi" w:cstheme="minorBidi"/>
                <w:szCs w:val="17"/>
              </w:rPr>
            </w:pPr>
            <w:del w:id="1830" w:author="Author">
              <w:r w:rsidRPr="000C3E67">
                <w:rPr>
                  <w:rFonts w:asciiTheme="minorBidi" w:eastAsia="Times New Roman" w:hAnsiTheme="minorBidi" w:cstheme="minorBidi"/>
                  <w:szCs w:val="17"/>
                </w:rPr>
                <w:delText>[RSG-37]</w:delText>
              </w:r>
            </w:del>
          </w:p>
        </w:tc>
        <w:tc>
          <w:tcPr>
            <w:tcW w:w="5670" w:type="dxa"/>
          </w:tcPr>
          <w:p w14:paraId="25979119" w14:textId="77777777" w:rsidR="005F3B68" w:rsidRPr="009B4086" w:rsidRDefault="005F3B68" w:rsidP="008745E1">
            <w:pPr>
              <w:rPr>
                <w:del w:id="1831" w:author="Author"/>
                <w:rFonts w:asciiTheme="minorBidi" w:eastAsia="Times New Roman" w:hAnsiTheme="minorBidi" w:cstheme="minorBidi"/>
                <w:szCs w:val="17"/>
              </w:rPr>
            </w:pPr>
            <w:del w:id="1832" w:author="Author">
              <w:r w:rsidRPr="009B4086">
                <w:rPr>
                  <w:rFonts w:asciiTheme="minorBidi" w:eastAsia="Times New Roman" w:hAnsiTheme="minorBidi" w:cstheme="minorBidi"/>
                  <w:szCs w:val="17"/>
                </w:rPr>
                <w:delText xml:space="preserve">A </w:delText>
              </w:r>
              <w:r w:rsidRPr="00E47331">
                <w:rPr>
                  <w:rFonts w:ascii="Courier New" w:eastAsia="Times New Roman" w:hAnsi="Courier New" w:cs="Courier New"/>
                  <w:szCs w:val="17"/>
                </w:rPr>
                <w:delText>HEAD</w:delText>
              </w:r>
              <w:r w:rsidRPr="009B4086">
                <w:rPr>
                  <w:rFonts w:asciiTheme="minorBidi" w:eastAsia="Times New Roman" w:hAnsiTheme="minorBidi" w:cstheme="minorBidi"/>
                  <w:szCs w:val="17"/>
                </w:rPr>
                <w:delText xml:space="preserve"> request MUST be idempotent.</w:delText>
              </w:r>
            </w:del>
          </w:p>
        </w:tc>
        <w:tc>
          <w:tcPr>
            <w:tcW w:w="2515" w:type="dxa"/>
          </w:tcPr>
          <w:p w14:paraId="42A630A4" w14:textId="77777777" w:rsidR="005F3B68" w:rsidRPr="000C3E67" w:rsidRDefault="005F3B68" w:rsidP="008745E1">
            <w:pPr>
              <w:rPr>
                <w:del w:id="1833" w:author="Author"/>
                <w:rFonts w:asciiTheme="minorBidi" w:hAnsiTheme="minorBidi" w:cstheme="minorBidi"/>
                <w:szCs w:val="17"/>
              </w:rPr>
            </w:pPr>
            <w:del w:id="1834" w:author="Author">
              <w:r w:rsidRPr="000C3E67">
                <w:rPr>
                  <w:rFonts w:asciiTheme="minorBidi" w:hAnsiTheme="minorBidi" w:cstheme="minorBidi"/>
                  <w:szCs w:val="17"/>
                </w:rPr>
                <w:delText>AAJ, AAX, AX, AJ</w:delText>
              </w:r>
            </w:del>
          </w:p>
        </w:tc>
      </w:tr>
      <w:tr w:rsidR="005F3B68" w:rsidRPr="00B67A3A" w14:paraId="3BE030F3" w14:textId="77777777" w:rsidTr="00E3148C">
        <w:trPr>
          <w:del w:id="1835" w:author="Author"/>
        </w:trPr>
        <w:tc>
          <w:tcPr>
            <w:tcW w:w="1075" w:type="dxa"/>
          </w:tcPr>
          <w:p w14:paraId="5CF73639" w14:textId="77777777" w:rsidR="005F3B68" w:rsidRPr="000C3E67" w:rsidRDefault="005F3B68" w:rsidP="008745E1">
            <w:pPr>
              <w:rPr>
                <w:del w:id="1836" w:author="Author"/>
                <w:rFonts w:asciiTheme="minorBidi" w:hAnsiTheme="minorBidi" w:cstheme="minorBidi"/>
                <w:szCs w:val="17"/>
              </w:rPr>
            </w:pPr>
            <w:del w:id="1837" w:author="Author">
              <w:r w:rsidRPr="000C3E67">
                <w:rPr>
                  <w:rFonts w:asciiTheme="minorBidi" w:eastAsia="Times New Roman" w:hAnsiTheme="minorBidi" w:cstheme="minorBidi"/>
                  <w:szCs w:val="17"/>
                </w:rPr>
                <w:delText>[RSG-38]</w:delText>
              </w:r>
            </w:del>
          </w:p>
        </w:tc>
        <w:tc>
          <w:tcPr>
            <w:tcW w:w="5670" w:type="dxa"/>
          </w:tcPr>
          <w:p w14:paraId="12E7FFB4" w14:textId="77777777" w:rsidR="005F3B68" w:rsidRPr="009B4086" w:rsidRDefault="005F3B68" w:rsidP="008745E1">
            <w:pPr>
              <w:rPr>
                <w:del w:id="1838" w:author="Author"/>
                <w:rFonts w:asciiTheme="minorBidi" w:eastAsia="Times New Roman" w:hAnsiTheme="minorBidi" w:cstheme="minorBidi"/>
                <w:szCs w:val="17"/>
              </w:rPr>
            </w:pPr>
            <w:del w:id="1839" w:author="Author">
              <w:r w:rsidRPr="009B4086">
                <w:rPr>
                  <w:rFonts w:asciiTheme="minorBidi" w:eastAsia="Times New Roman" w:hAnsiTheme="minorBidi" w:cstheme="minorBidi"/>
                  <w:szCs w:val="17"/>
                </w:rPr>
                <w:delText xml:space="preserve">Some proxies support only </w:delText>
              </w:r>
              <w:r w:rsidRPr="00E47331">
                <w:rPr>
                  <w:rFonts w:ascii="Courier New" w:eastAsia="Times New Roman" w:hAnsi="Courier New" w:cs="Courier New"/>
                  <w:szCs w:val="17"/>
                </w:rPr>
                <w:delText>POST</w:delText>
              </w:r>
              <w:r w:rsidRPr="009B4086">
                <w:rPr>
                  <w:rFonts w:asciiTheme="minorBidi" w:eastAsia="Times New Roman" w:hAnsiTheme="minorBidi" w:cstheme="minorBidi"/>
                  <w:szCs w:val="17"/>
                </w:rPr>
                <w:delText xml:space="preserve"> and </w:delText>
              </w:r>
              <w:r w:rsidRPr="00E47331">
                <w:rPr>
                  <w:rFonts w:ascii="Courier New" w:eastAsia="Times New Roman" w:hAnsi="Courier New" w:cs="Courier New"/>
                  <w:szCs w:val="17"/>
                </w:rPr>
                <w:delText>GET</w:delText>
              </w:r>
              <w:r w:rsidRPr="009B4086">
                <w:rPr>
                  <w:rFonts w:asciiTheme="minorBidi" w:eastAsia="Times New Roman" w:hAnsiTheme="minorBidi" w:cstheme="minorBidi"/>
                  <w:szCs w:val="17"/>
                </w:rPr>
                <w:delText xml:space="preserve"> methods. A Web API SHOULD support a custom HTTP request header to override the HTTP Method in order to overcome these limitations.</w:delText>
              </w:r>
            </w:del>
          </w:p>
        </w:tc>
        <w:tc>
          <w:tcPr>
            <w:tcW w:w="2515" w:type="dxa"/>
          </w:tcPr>
          <w:p w14:paraId="69494B72" w14:textId="77777777" w:rsidR="005F3B68" w:rsidRPr="000C3E67" w:rsidRDefault="005F3B68" w:rsidP="008745E1">
            <w:pPr>
              <w:rPr>
                <w:del w:id="1840" w:author="Author"/>
                <w:rFonts w:asciiTheme="minorBidi" w:hAnsiTheme="minorBidi" w:cstheme="minorBidi"/>
                <w:szCs w:val="17"/>
              </w:rPr>
            </w:pPr>
            <w:del w:id="1841" w:author="Author">
              <w:r w:rsidRPr="000C3E67">
                <w:rPr>
                  <w:rFonts w:asciiTheme="minorBidi" w:hAnsiTheme="minorBidi" w:cstheme="minorBidi"/>
                  <w:szCs w:val="17"/>
                </w:rPr>
                <w:delText>AAJ, AAX</w:delText>
              </w:r>
            </w:del>
          </w:p>
        </w:tc>
      </w:tr>
      <w:tr w:rsidR="005F3B68" w:rsidRPr="00B67A3A" w14:paraId="2434820D" w14:textId="77777777" w:rsidTr="00E3148C">
        <w:trPr>
          <w:del w:id="1842" w:author="Author"/>
        </w:trPr>
        <w:tc>
          <w:tcPr>
            <w:tcW w:w="1075" w:type="dxa"/>
          </w:tcPr>
          <w:p w14:paraId="22C2C0A2" w14:textId="77777777" w:rsidR="005F3B68" w:rsidRPr="000C3E67" w:rsidRDefault="005F3B68" w:rsidP="008745E1">
            <w:pPr>
              <w:rPr>
                <w:del w:id="1843" w:author="Author"/>
                <w:rFonts w:asciiTheme="minorBidi" w:hAnsiTheme="minorBidi" w:cstheme="minorBidi"/>
                <w:szCs w:val="17"/>
              </w:rPr>
            </w:pPr>
            <w:del w:id="1844" w:author="Author">
              <w:r w:rsidRPr="000C3E67">
                <w:rPr>
                  <w:rFonts w:asciiTheme="minorBidi" w:eastAsia="Times New Roman" w:hAnsiTheme="minorBidi" w:cstheme="minorBidi"/>
                  <w:szCs w:val="17"/>
                </w:rPr>
                <w:delText>[RSG-39]</w:delText>
              </w:r>
            </w:del>
          </w:p>
        </w:tc>
        <w:tc>
          <w:tcPr>
            <w:tcW w:w="5670" w:type="dxa"/>
          </w:tcPr>
          <w:p w14:paraId="2464BEFA" w14:textId="77777777" w:rsidR="005F3B68" w:rsidRPr="009B4086" w:rsidRDefault="005F3B68" w:rsidP="008745E1">
            <w:pPr>
              <w:rPr>
                <w:del w:id="1845" w:author="Author"/>
                <w:rFonts w:asciiTheme="minorBidi" w:eastAsia="Times New Roman" w:hAnsiTheme="minorBidi" w:cstheme="minorBidi"/>
                <w:szCs w:val="17"/>
              </w:rPr>
            </w:pPr>
            <w:del w:id="1846" w:author="Author">
              <w:r w:rsidRPr="009B4086">
                <w:rPr>
                  <w:rFonts w:asciiTheme="minorBidi" w:eastAsia="Times New Roman" w:hAnsiTheme="minorBidi" w:cstheme="minorBidi"/>
                  <w:szCs w:val="17"/>
                </w:rPr>
                <w:delText xml:space="preserve">A </w:delText>
              </w:r>
              <w:r w:rsidRPr="00E47331">
                <w:rPr>
                  <w:rFonts w:ascii="Courier New" w:eastAsia="Times New Roman" w:hAnsi="Courier New" w:cs="Courier New"/>
                  <w:szCs w:val="17"/>
                </w:rPr>
                <w:delText>POST</w:delText>
              </w:r>
              <w:r w:rsidRPr="009B4086">
                <w:rPr>
                  <w:rFonts w:asciiTheme="minorBidi" w:eastAsia="Times New Roman" w:hAnsiTheme="minorBidi" w:cstheme="minorBidi"/>
                  <w:szCs w:val="17"/>
                </w:rPr>
                <w:delText xml:space="preserve"> request MUST NOT be idempotent according to the IETF RFC 2616.</w:delText>
              </w:r>
            </w:del>
          </w:p>
        </w:tc>
        <w:tc>
          <w:tcPr>
            <w:tcW w:w="2515" w:type="dxa"/>
          </w:tcPr>
          <w:p w14:paraId="47FF322B" w14:textId="77777777" w:rsidR="005F3B68" w:rsidRPr="000C3E67" w:rsidRDefault="005F3B68" w:rsidP="008745E1">
            <w:pPr>
              <w:rPr>
                <w:del w:id="1847" w:author="Author"/>
                <w:rFonts w:asciiTheme="minorBidi" w:hAnsiTheme="minorBidi" w:cstheme="minorBidi"/>
                <w:szCs w:val="17"/>
              </w:rPr>
            </w:pPr>
            <w:del w:id="1848" w:author="Author">
              <w:r w:rsidRPr="000C3E67">
                <w:rPr>
                  <w:rFonts w:asciiTheme="minorBidi" w:hAnsiTheme="minorBidi" w:cstheme="minorBidi"/>
                  <w:szCs w:val="17"/>
                </w:rPr>
                <w:delText>AAJ, AAX, AX, AJ</w:delText>
              </w:r>
            </w:del>
          </w:p>
        </w:tc>
      </w:tr>
      <w:tr w:rsidR="005F3B68" w:rsidRPr="00B67A3A" w14:paraId="1DB80407" w14:textId="77777777" w:rsidTr="00E3148C">
        <w:trPr>
          <w:del w:id="1849" w:author="Author"/>
        </w:trPr>
        <w:tc>
          <w:tcPr>
            <w:tcW w:w="1075" w:type="dxa"/>
          </w:tcPr>
          <w:p w14:paraId="0D6DEBD1" w14:textId="77777777" w:rsidR="005F3B68" w:rsidRPr="000C3E67" w:rsidRDefault="005F3B68" w:rsidP="008745E1">
            <w:pPr>
              <w:rPr>
                <w:del w:id="1850" w:author="Author"/>
                <w:rFonts w:asciiTheme="minorBidi" w:hAnsiTheme="minorBidi" w:cstheme="minorBidi"/>
                <w:szCs w:val="17"/>
              </w:rPr>
            </w:pPr>
            <w:del w:id="1851" w:author="Author">
              <w:r w:rsidRPr="000C3E67">
                <w:rPr>
                  <w:rFonts w:asciiTheme="minorBidi" w:eastAsia="Times New Roman" w:hAnsiTheme="minorBidi" w:cstheme="minorBidi"/>
                  <w:szCs w:val="17"/>
                </w:rPr>
                <w:delText>[RSG-40]</w:delText>
              </w:r>
            </w:del>
          </w:p>
        </w:tc>
        <w:tc>
          <w:tcPr>
            <w:tcW w:w="5670" w:type="dxa"/>
          </w:tcPr>
          <w:p w14:paraId="4CFC6227" w14:textId="77777777" w:rsidR="005F3B68" w:rsidRPr="009B4086" w:rsidRDefault="005F3B68" w:rsidP="008745E1">
            <w:pPr>
              <w:rPr>
                <w:del w:id="1852" w:author="Author"/>
                <w:rFonts w:asciiTheme="minorBidi" w:eastAsia="Times New Roman" w:hAnsiTheme="minorBidi" w:cstheme="minorBidi"/>
                <w:szCs w:val="17"/>
              </w:rPr>
            </w:pPr>
            <w:del w:id="1853" w:author="Author">
              <w:r w:rsidRPr="009B4086">
                <w:rPr>
                  <w:rFonts w:asciiTheme="minorBidi" w:eastAsia="Times New Roman" w:hAnsiTheme="minorBidi" w:cstheme="minorBidi"/>
                  <w:szCs w:val="17"/>
                </w:rPr>
                <w:delText>If the resource creation was successful, the HTTP header Location SHOULD contain a URI (absolute or relative) pointing to a created resource.</w:delText>
              </w:r>
            </w:del>
          </w:p>
        </w:tc>
        <w:tc>
          <w:tcPr>
            <w:tcW w:w="2515" w:type="dxa"/>
          </w:tcPr>
          <w:p w14:paraId="094E58F9" w14:textId="77777777" w:rsidR="005F3B68" w:rsidRPr="000C3E67" w:rsidRDefault="005F3B68" w:rsidP="008745E1">
            <w:pPr>
              <w:rPr>
                <w:del w:id="1854" w:author="Author"/>
                <w:rFonts w:asciiTheme="minorBidi" w:hAnsiTheme="minorBidi" w:cstheme="minorBidi"/>
                <w:szCs w:val="17"/>
              </w:rPr>
            </w:pPr>
            <w:del w:id="1855" w:author="Author">
              <w:r w:rsidRPr="000C3E67">
                <w:rPr>
                  <w:rFonts w:asciiTheme="minorBidi" w:hAnsiTheme="minorBidi" w:cstheme="minorBidi"/>
                  <w:szCs w:val="17"/>
                </w:rPr>
                <w:delText>AAJ, AAX</w:delText>
              </w:r>
            </w:del>
          </w:p>
        </w:tc>
      </w:tr>
      <w:tr w:rsidR="005F3B68" w:rsidRPr="00B67A3A" w14:paraId="132101AC" w14:textId="77777777" w:rsidTr="00E3148C">
        <w:trPr>
          <w:del w:id="1856" w:author="Author"/>
        </w:trPr>
        <w:tc>
          <w:tcPr>
            <w:tcW w:w="1075" w:type="dxa"/>
          </w:tcPr>
          <w:p w14:paraId="377F4388" w14:textId="77777777" w:rsidR="005F3B68" w:rsidRPr="000C3E67" w:rsidRDefault="005F3B68" w:rsidP="008745E1">
            <w:pPr>
              <w:rPr>
                <w:del w:id="1857" w:author="Author"/>
                <w:rFonts w:asciiTheme="minorBidi" w:hAnsiTheme="minorBidi" w:cstheme="minorBidi"/>
                <w:szCs w:val="17"/>
              </w:rPr>
            </w:pPr>
            <w:del w:id="1858" w:author="Author">
              <w:r w:rsidRPr="000C3E67">
                <w:rPr>
                  <w:rFonts w:asciiTheme="minorBidi" w:eastAsia="Times New Roman" w:hAnsiTheme="minorBidi" w:cstheme="minorBidi"/>
                  <w:szCs w:val="17"/>
                </w:rPr>
                <w:delText>[RSG-41]</w:delText>
              </w:r>
            </w:del>
          </w:p>
        </w:tc>
        <w:tc>
          <w:tcPr>
            <w:tcW w:w="5670" w:type="dxa"/>
          </w:tcPr>
          <w:p w14:paraId="284E7AB8" w14:textId="77777777" w:rsidR="005F3B68" w:rsidRPr="009B4086" w:rsidRDefault="005F3B68" w:rsidP="008745E1">
            <w:pPr>
              <w:rPr>
                <w:del w:id="1859" w:author="Author"/>
                <w:rFonts w:asciiTheme="minorBidi" w:eastAsia="Times New Roman" w:hAnsiTheme="minorBidi" w:cstheme="minorBidi"/>
                <w:szCs w:val="17"/>
              </w:rPr>
            </w:pPr>
            <w:del w:id="1860" w:author="Author">
              <w:r w:rsidRPr="009B4086">
                <w:rPr>
                  <w:rFonts w:asciiTheme="minorBidi" w:eastAsia="Times New Roman" w:hAnsiTheme="minorBidi" w:cstheme="minorBidi"/>
                  <w:szCs w:val="17"/>
                </w:rPr>
                <w:delText>If the resource creation was successful, the response SHOULD contain the status code “201 Created”.</w:delText>
              </w:r>
            </w:del>
          </w:p>
        </w:tc>
        <w:tc>
          <w:tcPr>
            <w:tcW w:w="2515" w:type="dxa"/>
          </w:tcPr>
          <w:p w14:paraId="65C6B52A" w14:textId="77777777" w:rsidR="005F3B68" w:rsidRPr="000C3E67" w:rsidRDefault="005F3B68" w:rsidP="008745E1">
            <w:pPr>
              <w:rPr>
                <w:del w:id="1861" w:author="Author"/>
                <w:rFonts w:asciiTheme="minorBidi" w:hAnsiTheme="minorBidi" w:cstheme="minorBidi"/>
                <w:szCs w:val="17"/>
              </w:rPr>
            </w:pPr>
            <w:del w:id="1862" w:author="Author">
              <w:r w:rsidRPr="000C3E67">
                <w:rPr>
                  <w:rFonts w:asciiTheme="minorBidi" w:hAnsiTheme="minorBidi" w:cstheme="minorBidi"/>
                  <w:szCs w:val="17"/>
                </w:rPr>
                <w:delText>AAJ, AAX</w:delText>
              </w:r>
            </w:del>
          </w:p>
        </w:tc>
      </w:tr>
      <w:tr w:rsidR="005F3B68" w:rsidRPr="00B67A3A" w14:paraId="299CAFC5" w14:textId="77777777" w:rsidTr="00E3148C">
        <w:trPr>
          <w:del w:id="1863" w:author="Author"/>
        </w:trPr>
        <w:tc>
          <w:tcPr>
            <w:tcW w:w="1075" w:type="dxa"/>
          </w:tcPr>
          <w:p w14:paraId="7449EF29" w14:textId="77777777" w:rsidR="005F3B68" w:rsidRPr="000C3E67" w:rsidRDefault="005F3B68" w:rsidP="008745E1">
            <w:pPr>
              <w:rPr>
                <w:del w:id="1864" w:author="Author"/>
                <w:rFonts w:asciiTheme="minorBidi" w:hAnsiTheme="minorBidi" w:cstheme="minorBidi"/>
                <w:szCs w:val="17"/>
              </w:rPr>
            </w:pPr>
            <w:del w:id="1865" w:author="Author">
              <w:r w:rsidRPr="000C3E67">
                <w:rPr>
                  <w:rFonts w:asciiTheme="minorBidi" w:eastAsia="Times New Roman" w:hAnsiTheme="minorBidi" w:cstheme="minorBidi"/>
                  <w:szCs w:val="17"/>
                </w:rPr>
                <w:delText>[RSG-42]</w:delText>
              </w:r>
            </w:del>
          </w:p>
        </w:tc>
        <w:tc>
          <w:tcPr>
            <w:tcW w:w="5670" w:type="dxa"/>
          </w:tcPr>
          <w:p w14:paraId="5368E344" w14:textId="77777777" w:rsidR="005F3B68" w:rsidRPr="009B4086" w:rsidRDefault="005F3B68" w:rsidP="008745E1">
            <w:pPr>
              <w:rPr>
                <w:del w:id="1866" w:author="Author"/>
                <w:rFonts w:asciiTheme="minorBidi" w:hAnsiTheme="minorBidi" w:cstheme="minorBidi"/>
                <w:szCs w:val="17"/>
              </w:rPr>
            </w:pPr>
            <w:del w:id="1867" w:author="Author">
              <w:r w:rsidRPr="009B4086">
                <w:rPr>
                  <w:rFonts w:asciiTheme="minorBidi" w:eastAsia="Times New Roman" w:hAnsiTheme="minorBidi" w:cstheme="minorBidi"/>
                  <w:szCs w:val="17"/>
                </w:rPr>
                <w:delText xml:space="preserve">If the resource creation was successful, the response payload SHOULD by default contain the body of the created resource, to allow the client to use it without making an additional HTTP call. </w:delText>
              </w:r>
            </w:del>
          </w:p>
        </w:tc>
        <w:tc>
          <w:tcPr>
            <w:tcW w:w="2515" w:type="dxa"/>
          </w:tcPr>
          <w:p w14:paraId="79E38CC7" w14:textId="77777777" w:rsidR="005F3B68" w:rsidRPr="000C3E67" w:rsidRDefault="005F3B68" w:rsidP="008745E1">
            <w:pPr>
              <w:rPr>
                <w:del w:id="1868" w:author="Author"/>
                <w:rFonts w:asciiTheme="minorBidi" w:hAnsiTheme="minorBidi" w:cstheme="minorBidi"/>
                <w:szCs w:val="17"/>
              </w:rPr>
            </w:pPr>
            <w:del w:id="1869" w:author="Author">
              <w:r w:rsidRPr="000C3E67">
                <w:rPr>
                  <w:rFonts w:asciiTheme="minorBidi" w:hAnsiTheme="minorBidi" w:cstheme="minorBidi"/>
                  <w:szCs w:val="17"/>
                </w:rPr>
                <w:delText>AAJ, AAX</w:delText>
              </w:r>
            </w:del>
          </w:p>
        </w:tc>
      </w:tr>
      <w:tr w:rsidR="005F3B68" w:rsidRPr="00B67A3A" w14:paraId="0B87EA66" w14:textId="77777777" w:rsidTr="00E3148C">
        <w:trPr>
          <w:del w:id="1870" w:author="Author"/>
        </w:trPr>
        <w:tc>
          <w:tcPr>
            <w:tcW w:w="1075" w:type="dxa"/>
          </w:tcPr>
          <w:p w14:paraId="7B0FED9B" w14:textId="77777777" w:rsidR="005F3B68" w:rsidRPr="000C3E67" w:rsidRDefault="005F3B68" w:rsidP="008745E1">
            <w:pPr>
              <w:rPr>
                <w:del w:id="1871" w:author="Author"/>
                <w:rFonts w:asciiTheme="minorBidi" w:hAnsiTheme="minorBidi" w:cstheme="minorBidi"/>
                <w:szCs w:val="17"/>
              </w:rPr>
            </w:pPr>
            <w:del w:id="1872" w:author="Author">
              <w:r w:rsidRPr="000C3E67">
                <w:rPr>
                  <w:rFonts w:asciiTheme="minorBidi" w:hAnsiTheme="minorBidi" w:cstheme="minorBidi"/>
                  <w:szCs w:val="17"/>
                </w:rPr>
                <w:delText>[RSG-43]</w:delText>
              </w:r>
            </w:del>
          </w:p>
        </w:tc>
        <w:tc>
          <w:tcPr>
            <w:tcW w:w="5670" w:type="dxa"/>
          </w:tcPr>
          <w:p w14:paraId="2D1B59BB" w14:textId="77777777" w:rsidR="005F3B68" w:rsidRPr="009B4086" w:rsidRDefault="005F3B68" w:rsidP="008745E1">
            <w:pPr>
              <w:rPr>
                <w:del w:id="1873" w:author="Author"/>
                <w:rFonts w:asciiTheme="minorBidi" w:hAnsiTheme="minorBidi" w:cstheme="minorBidi"/>
                <w:szCs w:val="17"/>
              </w:rPr>
            </w:pPr>
            <w:del w:id="1874" w:author="Author">
              <w:r w:rsidRPr="009B4086">
                <w:rPr>
                  <w:rFonts w:asciiTheme="minorBidi" w:hAnsiTheme="minorBidi" w:cstheme="minorBidi"/>
                  <w:szCs w:val="17"/>
                </w:rPr>
                <w:delText xml:space="preserve">A </w:delText>
              </w:r>
              <w:r w:rsidRPr="00E47331">
                <w:rPr>
                  <w:rFonts w:ascii="Courier New" w:eastAsia="Times New Roman" w:hAnsi="Courier New" w:cs="Courier New"/>
                  <w:szCs w:val="17"/>
                </w:rPr>
                <w:delText>PUT</w:delText>
              </w:r>
              <w:r w:rsidRPr="009B4086">
                <w:rPr>
                  <w:rFonts w:asciiTheme="minorBidi" w:hAnsiTheme="minorBidi" w:cstheme="minorBidi"/>
                  <w:szCs w:val="17"/>
                </w:rPr>
                <w:delText xml:space="preserve"> request MUST be idempotent.</w:delText>
              </w:r>
            </w:del>
          </w:p>
        </w:tc>
        <w:tc>
          <w:tcPr>
            <w:tcW w:w="2515" w:type="dxa"/>
          </w:tcPr>
          <w:p w14:paraId="0D4E2FAE" w14:textId="77777777" w:rsidR="005F3B68" w:rsidRPr="000C3E67" w:rsidRDefault="005F3B68" w:rsidP="008745E1">
            <w:pPr>
              <w:rPr>
                <w:del w:id="1875" w:author="Author"/>
                <w:rFonts w:asciiTheme="minorBidi" w:hAnsiTheme="minorBidi" w:cstheme="minorBidi"/>
                <w:szCs w:val="17"/>
              </w:rPr>
            </w:pPr>
            <w:del w:id="1876" w:author="Author">
              <w:r w:rsidRPr="000C3E67">
                <w:rPr>
                  <w:rFonts w:asciiTheme="minorBidi" w:hAnsiTheme="minorBidi" w:cstheme="minorBidi"/>
                  <w:szCs w:val="17"/>
                </w:rPr>
                <w:delText>AAJ, AAX, AX, AJ</w:delText>
              </w:r>
            </w:del>
          </w:p>
        </w:tc>
      </w:tr>
      <w:tr w:rsidR="005F3B68" w:rsidRPr="00B67A3A" w14:paraId="06EE72AD" w14:textId="77777777" w:rsidTr="00E3148C">
        <w:trPr>
          <w:del w:id="1877" w:author="Author"/>
        </w:trPr>
        <w:tc>
          <w:tcPr>
            <w:tcW w:w="1075" w:type="dxa"/>
          </w:tcPr>
          <w:p w14:paraId="783809C4" w14:textId="77777777" w:rsidR="005F3B68" w:rsidRPr="000C3E67" w:rsidRDefault="005F3B68" w:rsidP="008745E1">
            <w:pPr>
              <w:rPr>
                <w:del w:id="1878" w:author="Author"/>
                <w:rFonts w:asciiTheme="minorBidi" w:hAnsiTheme="minorBidi" w:cstheme="minorBidi"/>
                <w:szCs w:val="17"/>
              </w:rPr>
            </w:pPr>
            <w:del w:id="1879" w:author="Author">
              <w:r w:rsidRPr="000C3E67">
                <w:rPr>
                  <w:rFonts w:asciiTheme="minorBidi" w:eastAsia="Times New Roman" w:hAnsiTheme="minorBidi" w:cstheme="minorBidi"/>
                  <w:szCs w:val="17"/>
                </w:rPr>
                <w:delText>[RSG-44]</w:delText>
              </w:r>
            </w:del>
          </w:p>
        </w:tc>
        <w:tc>
          <w:tcPr>
            <w:tcW w:w="5670" w:type="dxa"/>
          </w:tcPr>
          <w:p w14:paraId="18DBA5AF" w14:textId="77777777" w:rsidR="005F3B68" w:rsidRPr="009B4086" w:rsidRDefault="005F3B68" w:rsidP="008745E1">
            <w:pPr>
              <w:rPr>
                <w:del w:id="1880" w:author="Author"/>
                <w:rFonts w:asciiTheme="minorBidi" w:eastAsia="Times New Roman" w:hAnsiTheme="minorBidi" w:cstheme="minorBidi"/>
                <w:szCs w:val="17"/>
              </w:rPr>
            </w:pPr>
            <w:del w:id="1881" w:author="Author">
              <w:r w:rsidRPr="009B4086">
                <w:rPr>
                  <w:rFonts w:asciiTheme="minorBidi" w:eastAsia="Times New Roman" w:hAnsiTheme="minorBidi" w:cstheme="minorBidi"/>
                  <w:szCs w:val="17"/>
                </w:rPr>
                <w:delText xml:space="preserve">If a resource is not found, </w:delText>
              </w:r>
              <w:r w:rsidRPr="00E47331">
                <w:rPr>
                  <w:rFonts w:ascii="Courier New" w:eastAsia="Times New Roman" w:hAnsi="Courier New" w:cs="Courier New"/>
                  <w:szCs w:val="17"/>
                </w:rPr>
                <w:delText>PUT</w:delText>
              </w:r>
              <w:r w:rsidRPr="009B4086">
                <w:rPr>
                  <w:rFonts w:asciiTheme="minorBidi" w:eastAsia="Times New Roman" w:hAnsiTheme="minorBidi" w:cstheme="minorBidi"/>
                  <w:szCs w:val="17"/>
                </w:rPr>
                <w:delText xml:space="preserve"> MUST return the status code “</w:delText>
              </w:r>
              <w:r w:rsidRPr="00E47331">
                <w:rPr>
                  <w:rFonts w:ascii="Courier New" w:eastAsia="Times New Roman" w:hAnsi="Courier New" w:cs="Courier New"/>
                  <w:szCs w:val="17"/>
                </w:rPr>
                <w:delText>404 Not Found</w:delText>
              </w:r>
              <w:r w:rsidRPr="009B4086">
                <w:rPr>
                  <w:rFonts w:asciiTheme="minorBidi" w:eastAsia="Times New Roman" w:hAnsiTheme="minorBidi" w:cstheme="minorBidi"/>
                  <w:szCs w:val="17"/>
                </w:rPr>
                <w:delText>”.</w:delText>
              </w:r>
            </w:del>
          </w:p>
        </w:tc>
        <w:tc>
          <w:tcPr>
            <w:tcW w:w="2515" w:type="dxa"/>
          </w:tcPr>
          <w:p w14:paraId="3D6FD941" w14:textId="77777777" w:rsidR="005F3B68" w:rsidRPr="000C3E67" w:rsidRDefault="005F3B68" w:rsidP="008745E1">
            <w:pPr>
              <w:rPr>
                <w:del w:id="1882" w:author="Author"/>
                <w:rFonts w:asciiTheme="minorBidi" w:hAnsiTheme="minorBidi" w:cstheme="minorBidi"/>
                <w:szCs w:val="17"/>
              </w:rPr>
            </w:pPr>
            <w:del w:id="1883" w:author="Author">
              <w:r w:rsidRPr="000C3E67">
                <w:rPr>
                  <w:rFonts w:asciiTheme="minorBidi" w:hAnsiTheme="minorBidi" w:cstheme="minorBidi"/>
                  <w:szCs w:val="17"/>
                </w:rPr>
                <w:delText>AAJ, AAX, AX, AJ</w:delText>
              </w:r>
            </w:del>
          </w:p>
        </w:tc>
      </w:tr>
      <w:tr w:rsidR="005F3B68" w:rsidRPr="00B67A3A" w14:paraId="05435908" w14:textId="77777777" w:rsidTr="00E3148C">
        <w:trPr>
          <w:del w:id="1884" w:author="Author"/>
        </w:trPr>
        <w:tc>
          <w:tcPr>
            <w:tcW w:w="1075" w:type="dxa"/>
          </w:tcPr>
          <w:p w14:paraId="04B20515" w14:textId="77777777" w:rsidR="005F3B68" w:rsidRPr="000C3E67" w:rsidRDefault="005F3B68" w:rsidP="008745E1">
            <w:pPr>
              <w:rPr>
                <w:del w:id="1885" w:author="Author"/>
                <w:rFonts w:asciiTheme="minorBidi" w:hAnsiTheme="minorBidi" w:cstheme="minorBidi"/>
                <w:szCs w:val="17"/>
              </w:rPr>
            </w:pPr>
            <w:del w:id="1886" w:author="Author">
              <w:r w:rsidRPr="000C3E67">
                <w:rPr>
                  <w:rFonts w:asciiTheme="minorBidi" w:eastAsia="Times New Roman" w:hAnsiTheme="minorBidi" w:cstheme="minorBidi"/>
                  <w:szCs w:val="17"/>
                </w:rPr>
                <w:delText>[RSG-45]</w:delText>
              </w:r>
            </w:del>
          </w:p>
        </w:tc>
        <w:tc>
          <w:tcPr>
            <w:tcW w:w="5670" w:type="dxa"/>
          </w:tcPr>
          <w:p w14:paraId="3C79ACE1" w14:textId="77777777" w:rsidR="005F3B68" w:rsidRPr="009B4086" w:rsidRDefault="005F3B68" w:rsidP="008745E1">
            <w:pPr>
              <w:rPr>
                <w:del w:id="1887" w:author="Author"/>
                <w:rFonts w:asciiTheme="minorBidi" w:eastAsia="Times New Roman" w:hAnsiTheme="minorBidi" w:cstheme="minorBidi"/>
                <w:szCs w:val="17"/>
              </w:rPr>
            </w:pPr>
            <w:del w:id="1888" w:author="Author">
              <w:r w:rsidRPr="009B4086">
                <w:rPr>
                  <w:rFonts w:asciiTheme="minorBidi" w:eastAsia="Times New Roman" w:hAnsiTheme="minorBidi" w:cstheme="minorBidi"/>
                  <w:szCs w:val="17"/>
                </w:rPr>
                <w:delText xml:space="preserve">If a resource is updated successfully, </w:delText>
              </w:r>
              <w:r w:rsidRPr="00E47331">
                <w:rPr>
                  <w:rFonts w:ascii="Courier New" w:eastAsia="Times New Roman" w:hAnsi="Courier New" w:cs="Courier New"/>
                  <w:szCs w:val="17"/>
                </w:rPr>
                <w:delText>PUT</w:delText>
              </w:r>
              <w:r w:rsidRPr="009B4086">
                <w:rPr>
                  <w:rFonts w:asciiTheme="minorBidi" w:eastAsia="Times New Roman" w:hAnsiTheme="minorBidi" w:cstheme="minorBidi"/>
                  <w:szCs w:val="17"/>
                </w:rPr>
                <w:delText xml:space="preserve"> MUST return the status code “</w:delText>
              </w:r>
              <w:r w:rsidRPr="00E47331">
                <w:rPr>
                  <w:rFonts w:ascii="Courier New" w:eastAsia="Times New Roman" w:hAnsi="Courier New" w:cs="Courier New"/>
                  <w:szCs w:val="17"/>
                </w:rPr>
                <w:delText>200 OK</w:delText>
              </w:r>
              <w:r w:rsidRPr="009B4086">
                <w:rPr>
                  <w:rFonts w:asciiTheme="minorBidi" w:eastAsia="Times New Roman" w:hAnsiTheme="minorBidi" w:cstheme="minorBidi"/>
                  <w:szCs w:val="17"/>
                </w:rPr>
                <w:delText>” if the updated resource is returned or a “</w:delText>
              </w:r>
              <w:r w:rsidRPr="00E47331">
                <w:rPr>
                  <w:rFonts w:ascii="Courier New" w:eastAsia="Times New Roman" w:hAnsi="Courier New" w:cs="Courier New"/>
                  <w:szCs w:val="17"/>
                </w:rPr>
                <w:delText>204 No Content</w:delText>
              </w:r>
              <w:r w:rsidRPr="009B4086">
                <w:rPr>
                  <w:rFonts w:asciiTheme="minorBidi" w:eastAsia="Times New Roman" w:hAnsiTheme="minorBidi" w:cstheme="minorBidi"/>
                  <w:szCs w:val="17"/>
                </w:rPr>
                <w:delText>” if it is not returned.</w:delText>
              </w:r>
            </w:del>
          </w:p>
        </w:tc>
        <w:tc>
          <w:tcPr>
            <w:tcW w:w="2515" w:type="dxa"/>
          </w:tcPr>
          <w:p w14:paraId="22E9FAB3" w14:textId="77777777" w:rsidR="005F3B68" w:rsidRPr="000C3E67" w:rsidRDefault="005F3B68" w:rsidP="008745E1">
            <w:pPr>
              <w:rPr>
                <w:del w:id="1889" w:author="Author"/>
                <w:rFonts w:asciiTheme="minorBidi" w:hAnsiTheme="minorBidi" w:cstheme="minorBidi"/>
                <w:szCs w:val="17"/>
              </w:rPr>
            </w:pPr>
            <w:del w:id="1890" w:author="Author">
              <w:r w:rsidRPr="000C3E67">
                <w:rPr>
                  <w:rFonts w:asciiTheme="minorBidi" w:hAnsiTheme="minorBidi" w:cstheme="minorBidi"/>
                  <w:szCs w:val="17"/>
                </w:rPr>
                <w:delText>AAJ, AAX, AX, AJ</w:delText>
              </w:r>
            </w:del>
          </w:p>
        </w:tc>
      </w:tr>
      <w:tr w:rsidR="005F3B68" w:rsidRPr="00B67A3A" w14:paraId="1BF15A9A" w14:textId="77777777" w:rsidTr="00E3148C">
        <w:trPr>
          <w:del w:id="1891" w:author="Author"/>
        </w:trPr>
        <w:tc>
          <w:tcPr>
            <w:tcW w:w="1075" w:type="dxa"/>
          </w:tcPr>
          <w:p w14:paraId="03BB3DA2" w14:textId="77777777" w:rsidR="005F3B68" w:rsidRPr="000C3E67" w:rsidRDefault="005F3B68" w:rsidP="008745E1">
            <w:pPr>
              <w:rPr>
                <w:del w:id="1892" w:author="Author"/>
                <w:rFonts w:asciiTheme="minorBidi" w:hAnsiTheme="minorBidi" w:cstheme="minorBidi"/>
                <w:szCs w:val="17"/>
              </w:rPr>
            </w:pPr>
            <w:del w:id="1893" w:author="Author">
              <w:r w:rsidRPr="000C3E67">
                <w:rPr>
                  <w:rFonts w:asciiTheme="minorBidi" w:eastAsia="Times New Roman" w:hAnsiTheme="minorBidi" w:cstheme="minorBidi"/>
                  <w:szCs w:val="17"/>
                </w:rPr>
                <w:delText>[RSG-46]</w:delText>
              </w:r>
            </w:del>
          </w:p>
        </w:tc>
        <w:tc>
          <w:tcPr>
            <w:tcW w:w="5670" w:type="dxa"/>
          </w:tcPr>
          <w:p w14:paraId="41382C65" w14:textId="77777777" w:rsidR="005F3B68" w:rsidRPr="009B4086" w:rsidRDefault="005F3B68" w:rsidP="008745E1">
            <w:pPr>
              <w:rPr>
                <w:del w:id="1894" w:author="Author"/>
                <w:rFonts w:asciiTheme="minorBidi" w:eastAsia="Times New Roman" w:hAnsiTheme="minorBidi" w:cstheme="minorBidi"/>
                <w:szCs w:val="17"/>
              </w:rPr>
            </w:pPr>
            <w:del w:id="1895" w:author="Author">
              <w:r w:rsidRPr="009B4086">
                <w:rPr>
                  <w:rFonts w:asciiTheme="minorBidi" w:eastAsia="Times New Roman" w:hAnsiTheme="minorBidi" w:cstheme="minorBidi"/>
                  <w:szCs w:val="17"/>
                </w:rPr>
                <w:delText xml:space="preserve">A </w:delText>
              </w:r>
              <w:r w:rsidRPr="00E47331">
                <w:rPr>
                  <w:rFonts w:ascii="Courier New" w:eastAsia="Times New Roman" w:hAnsi="Courier New" w:cs="Courier New"/>
                  <w:szCs w:val="17"/>
                </w:rPr>
                <w:delText>PATCH</w:delText>
              </w:r>
              <w:r w:rsidRPr="009B4086">
                <w:rPr>
                  <w:rFonts w:asciiTheme="minorBidi" w:eastAsia="Times New Roman" w:hAnsiTheme="minorBidi" w:cstheme="minorBidi"/>
                  <w:szCs w:val="17"/>
                </w:rPr>
                <w:delText xml:space="preserve"> request MUST NOT be idempotent. </w:delText>
              </w:r>
            </w:del>
          </w:p>
        </w:tc>
        <w:tc>
          <w:tcPr>
            <w:tcW w:w="2515" w:type="dxa"/>
          </w:tcPr>
          <w:p w14:paraId="230BEF8B" w14:textId="77777777" w:rsidR="005F3B68" w:rsidRPr="000C3E67" w:rsidRDefault="005F3B68" w:rsidP="008745E1">
            <w:pPr>
              <w:rPr>
                <w:del w:id="1896" w:author="Author"/>
                <w:rFonts w:asciiTheme="minorBidi" w:hAnsiTheme="minorBidi" w:cstheme="minorBidi"/>
                <w:szCs w:val="17"/>
              </w:rPr>
            </w:pPr>
            <w:del w:id="1897" w:author="Author">
              <w:r w:rsidRPr="000C3E67">
                <w:rPr>
                  <w:rFonts w:asciiTheme="minorBidi" w:hAnsiTheme="minorBidi" w:cstheme="minorBidi"/>
                  <w:szCs w:val="17"/>
                </w:rPr>
                <w:delText>AAJ, AAX, AX, AJ</w:delText>
              </w:r>
            </w:del>
          </w:p>
        </w:tc>
      </w:tr>
      <w:tr w:rsidR="005F3B68" w:rsidRPr="00B67A3A" w14:paraId="1E758E24" w14:textId="77777777" w:rsidTr="00E3148C">
        <w:trPr>
          <w:del w:id="1898" w:author="Author"/>
        </w:trPr>
        <w:tc>
          <w:tcPr>
            <w:tcW w:w="1075" w:type="dxa"/>
          </w:tcPr>
          <w:p w14:paraId="152D74C7" w14:textId="77777777" w:rsidR="005F3B68" w:rsidRPr="000C3E67" w:rsidRDefault="005F3B68" w:rsidP="008745E1">
            <w:pPr>
              <w:rPr>
                <w:del w:id="1899" w:author="Author"/>
                <w:rFonts w:asciiTheme="minorBidi" w:hAnsiTheme="minorBidi" w:cstheme="minorBidi"/>
                <w:szCs w:val="17"/>
              </w:rPr>
            </w:pPr>
            <w:del w:id="1900" w:author="Author">
              <w:r w:rsidRPr="000C3E67">
                <w:rPr>
                  <w:rFonts w:asciiTheme="minorBidi" w:eastAsia="Times New Roman" w:hAnsiTheme="minorBidi" w:cstheme="minorBidi"/>
                  <w:szCs w:val="17"/>
                </w:rPr>
                <w:delText>[RSG-47]</w:delText>
              </w:r>
            </w:del>
          </w:p>
        </w:tc>
        <w:tc>
          <w:tcPr>
            <w:tcW w:w="5670" w:type="dxa"/>
          </w:tcPr>
          <w:p w14:paraId="0BE5BDEE" w14:textId="77777777" w:rsidR="005F3B68" w:rsidRPr="009B4086" w:rsidRDefault="005F3B68" w:rsidP="008745E1">
            <w:pPr>
              <w:rPr>
                <w:del w:id="1901" w:author="Author"/>
                <w:rFonts w:asciiTheme="minorBidi" w:eastAsia="Times New Roman" w:hAnsiTheme="minorBidi" w:cstheme="minorBidi"/>
                <w:szCs w:val="17"/>
              </w:rPr>
            </w:pPr>
            <w:del w:id="1902" w:author="Author">
              <w:r w:rsidRPr="009B4086">
                <w:rPr>
                  <w:rFonts w:asciiTheme="minorBidi" w:eastAsia="Times New Roman" w:hAnsiTheme="minorBidi" w:cstheme="minorBidi"/>
                  <w:szCs w:val="17"/>
                </w:rPr>
                <w:delText xml:space="preserve">If a Web API implements partial updates, idempotent characteristics of </w:delText>
              </w:r>
              <w:r w:rsidRPr="00E47331">
                <w:rPr>
                  <w:rFonts w:ascii="Courier New" w:eastAsia="Times New Roman" w:hAnsi="Courier New" w:cs="Courier New"/>
                  <w:szCs w:val="17"/>
                </w:rPr>
                <w:delText>PATCH</w:delText>
              </w:r>
              <w:r w:rsidRPr="009B4086">
                <w:rPr>
                  <w:rFonts w:asciiTheme="minorBidi" w:eastAsia="Times New Roman" w:hAnsiTheme="minorBidi" w:cstheme="minorBidi"/>
                  <w:szCs w:val="17"/>
                </w:rPr>
                <w:delText xml:space="preserve"> SHOULD be taken into account. </w:delText>
              </w:r>
              <w:r w:rsidRPr="009B4086" w:rsidDel="00353C2E">
                <w:rPr>
                  <w:rFonts w:asciiTheme="minorBidi" w:eastAsia="Times New Roman" w:hAnsiTheme="minorBidi" w:cstheme="minorBidi"/>
                  <w:szCs w:val="17"/>
                </w:rPr>
                <w:delText>In order to make it idempotent the API MAY follow the IETF RFC 5789 suggestion of using optimistic locking.</w:delText>
              </w:r>
            </w:del>
          </w:p>
        </w:tc>
        <w:tc>
          <w:tcPr>
            <w:tcW w:w="2515" w:type="dxa"/>
          </w:tcPr>
          <w:p w14:paraId="07B3F974" w14:textId="77777777" w:rsidR="005F3B68" w:rsidRPr="000C3E67" w:rsidRDefault="005F3B68" w:rsidP="008745E1">
            <w:pPr>
              <w:rPr>
                <w:del w:id="1903" w:author="Author"/>
                <w:rFonts w:asciiTheme="minorBidi" w:hAnsiTheme="minorBidi" w:cstheme="minorBidi"/>
                <w:szCs w:val="17"/>
              </w:rPr>
            </w:pPr>
            <w:del w:id="1904" w:author="Author">
              <w:r w:rsidRPr="000C3E67">
                <w:rPr>
                  <w:rFonts w:asciiTheme="minorBidi" w:hAnsiTheme="minorBidi" w:cstheme="minorBidi"/>
                  <w:szCs w:val="17"/>
                </w:rPr>
                <w:delText>AAJ, AAX</w:delText>
              </w:r>
            </w:del>
          </w:p>
        </w:tc>
      </w:tr>
      <w:tr w:rsidR="005F3B68" w:rsidRPr="00B67A3A" w14:paraId="73579608" w14:textId="77777777" w:rsidTr="00E3148C">
        <w:trPr>
          <w:del w:id="1905" w:author="Author"/>
        </w:trPr>
        <w:tc>
          <w:tcPr>
            <w:tcW w:w="1075" w:type="dxa"/>
          </w:tcPr>
          <w:p w14:paraId="1EDABAFF" w14:textId="77777777" w:rsidR="005F3B68" w:rsidRPr="000C3E67" w:rsidRDefault="005F3B68" w:rsidP="008745E1">
            <w:pPr>
              <w:rPr>
                <w:del w:id="1906" w:author="Author"/>
                <w:rFonts w:asciiTheme="minorBidi" w:hAnsiTheme="minorBidi" w:cstheme="minorBidi"/>
                <w:szCs w:val="17"/>
              </w:rPr>
            </w:pPr>
            <w:del w:id="1907" w:author="Author">
              <w:r w:rsidRPr="000C3E67">
                <w:rPr>
                  <w:rFonts w:asciiTheme="minorBidi" w:eastAsia="Times New Roman" w:hAnsiTheme="minorBidi" w:cstheme="minorBidi"/>
                  <w:szCs w:val="17"/>
                </w:rPr>
                <w:delText>[RSG-48]</w:delText>
              </w:r>
            </w:del>
          </w:p>
        </w:tc>
        <w:tc>
          <w:tcPr>
            <w:tcW w:w="5670" w:type="dxa"/>
          </w:tcPr>
          <w:p w14:paraId="484479CA" w14:textId="77777777" w:rsidR="005F3B68" w:rsidRPr="009B4086" w:rsidRDefault="005F3B68" w:rsidP="008745E1">
            <w:pPr>
              <w:rPr>
                <w:del w:id="1908" w:author="Author"/>
                <w:rFonts w:asciiTheme="minorBidi" w:eastAsia="Times New Roman" w:hAnsiTheme="minorBidi" w:cstheme="minorBidi"/>
                <w:szCs w:val="17"/>
              </w:rPr>
            </w:pPr>
            <w:del w:id="1909" w:author="Author">
              <w:r w:rsidRPr="009B4086">
                <w:rPr>
                  <w:rFonts w:asciiTheme="minorBidi" w:eastAsia="Times New Roman" w:hAnsiTheme="minorBidi" w:cstheme="minorBidi"/>
                  <w:szCs w:val="17"/>
                </w:rPr>
                <w:delText xml:space="preserve">If a resource is not found </w:delText>
              </w:r>
              <w:r w:rsidRPr="00E47331">
                <w:rPr>
                  <w:rFonts w:ascii="Courier New" w:eastAsia="Times New Roman" w:hAnsi="Courier New" w:cs="Courier New"/>
                  <w:szCs w:val="17"/>
                </w:rPr>
                <w:delText>PATCH</w:delText>
              </w:r>
              <w:r w:rsidRPr="009B4086">
                <w:rPr>
                  <w:rFonts w:asciiTheme="minorBidi" w:eastAsia="Times New Roman" w:hAnsiTheme="minorBidi" w:cstheme="minorBidi"/>
                  <w:szCs w:val="17"/>
                </w:rPr>
                <w:delText xml:space="preserve"> MUST return the status code “</w:delText>
              </w:r>
              <w:r w:rsidRPr="00E47331">
                <w:rPr>
                  <w:rFonts w:ascii="Courier New" w:eastAsia="Times New Roman" w:hAnsi="Courier New" w:cs="Courier New"/>
                  <w:szCs w:val="17"/>
                </w:rPr>
                <w:delText>404 Not Found</w:delText>
              </w:r>
              <w:r w:rsidRPr="009B4086">
                <w:rPr>
                  <w:rFonts w:asciiTheme="minorBidi" w:eastAsia="Times New Roman" w:hAnsiTheme="minorBidi" w:cstheme="minorBidi"/>
                  <w:szCs w:val="17"/>
                </w:rPr>
                <w:delText>”.</w:delText>
              </w:r>
            </w:del>
          </w:p>
        </w:tc>
        <w:tc>
          <w:tcPr>
            <w:tcW w:w="2515" w:type="dxa"/>
          </w:tcPr>
          <w:p w14:paraId="06011A38" w14:textId="77777777" w:rsidR="005F3B68" w:rsidRPr="000C3E67" w:rsidRDefault="005F3B68" w:rsidP="008745E1">
            <w:pPr>
              <w:rPr>
                <w:del w:id="1910" w:author="Author"/>
                <w:rFonts w:asciiTheme="minorBidi" w:hAnsiTheme="minorBidi" w:cstheme="minorBidi"/>
                <w:szCs w:val="17"/>
              </w:rPr>
            </w:pPr>
            <w:del w:id="1911" w:author="Author">
              <w:r w:rsidRPr="000C3E67">
                <w:rPr>
                  <w:rFonts w:asciiTheme="minorBidi" w:hAnsiTheme="minorBidi" w:cstheme="minorBidi"/>
                  <w:szCs w:val="17"/>
                </w:rPr>
                <w:delText>AAJ, AAX, AX, AJ</w:delText>
              </w:r>
            </w:del>
          </w:p>
        </w:tc>
      </w:tr>
      <w:tr w:rsidR="005F3B68" w:rsidRPr="00B67A3A" w14:paraId="7D2EF32E" w14:textId="77777777" w:rsidTr="00E3148C">
        <w:trPr>
          <w:del w:id="1912" w:author="Author"/>
        </w:trPr>
        <w:tc>
          <w:tcPr>
            <w:tcW w:w="1075" w:type="dxa"/>
          </w:tcPr>
          <w:p w14:paraId="022399E3" w14:textId="77777777" w:rsidR="005F3B68" w:rsidRPr="000C3E67" w:rsidRDefault="005F3B68" w:rsidP="008745E1">
            <w:pPr>
              <w:rPr>
                <w:del w:id="1913" w:author="Author"/>
                <w:rFonts w:asciiTheme="minorBidi" w:hAnsiTheme="minorBidi" w:cstheme="minorBidi"/>
                <w:szCs w:val="17"/>
              </w:rPr>
            </w:pPr>
            <w:del w:id="1914" w:author="Author">
              <w:r w:rsidRPr="000C3E67">
                <w:rPr>
                  <w:rFonts w:asciiTheme="minorBidi" w:eastAsia="Times New Roman" w:hAnsiTheme="minorBidi" w:cstheme="minorBidi"/>
                  <w:szCs w:val="17"/>
                </w:rPr>
                <w:delText>[RSJ-49]</w:delText>
              </w:r>
            </w:del>
          </w:p>
        </w:tc>
        <w:tc>
          <w:tcPr>
            <w:tcW w:w="5670" w:type="dxa"/>
          </w:tcPr>
          <w:p w14:paraId="2AD33903" w14:textId="77777777" w:rsidR="005F3B68" w:rsidRPr="009B4086" w:rsidRDefault="005F3B68" w:rsidP="008745E1">
            <w:pPr>
              <w:rPr>
                <w:del w:id="1915" w:author="Author"/>
                <w:rFonts w:asciiTheme="minorBidi" w:hAnsiTheme="minorBidi" w:cstheme="minorBidi"/>
                <w:szCs w:val="17"/>
              </w:rPr>
            </w:pPr>
            <w:del w:id="1916" w:author="Author">
              <w:r w:rsidRPr="009B4086">
                <w:rPr>
                  <w:rFonts w:asciiTheme="minorBidi" w:eastAsia="Times New Roman" w:hAnsiTheme="minorBidi" w:cstheme="minorBidi"/>
                  <w:szCs w:val="17"/>
                </w:rPr>
                <w:delText xml:space="preserve">If a Web API implements partial updates using </w:delText>
              </w:r>
              <w:r w:rsidRPr="00E47331">
                <w:rPr>
                  <w:rFonts w:ascii="Courier New" w:eastAsia="Times New Roman" w:hAnsi="Courier New" w:cs="Courier New"/>
                  <w:szCs w:val="17"/>
                </w:rPr>
                <w:delText>PATCH</w:delText>
              </w:r>
              <w:r w:rsidRPr="009B4086">
                <w:rPr>
                  <w:rFonts w:asciiTheme="minorBidi" w:eastAsia="Times New Roman" w:hAnsiTheme="minorBidi" w:cstheme="minorBidi"/>
                  <w:szCs w:val="17"/>
                </w:rPr>
                <w:delText xml:space="preserve">, it MUST use the JSON Merge Patch format to describe the partial change set, as described in IETF RFC 7386 (by using the content type </w:delText>
              </w:r>
              <w:r w:rsidRPr="00733393">
                <w:rPr>
                  <w:rFonts w:ascii="Courier New" w:eastAsia="Times New Roman" w:hAnsi="Courier New" w:cs="Courier New"/>
                  <w:szCs w:val="17"/>
                </w:rPr>
                <w:delText>application/merge-patch+json</w:delText>
              </w:r>
              <w:r>
                <w:rPr>
                  <w:rFonts w:ascii="Courier New" w:eastAsia="Times New Roman" w:hAnsi="Courier New" w:cs="Courier New"/>
                  <w:szCs w:val="17"/>
                </w:rPr>
                <w:delText>)</w:delText>
              </w:r>
              <w:r w:rsidRPr="009B4086">
                <w:rPr>
                  <w:rFonts w:asciiTheme="minorBidi" w:eastAsia="Times New Roman" w:hAnsiTheme="minorBidi" w:cstheme="minorBidi"/>
                  <w:szCs w:val="17"/>
                </w:rPr>
                <w:delText>.</w:delText>
              </w:r>
            </w:del>
          </w:p>
        </w:tc>
        <w:tc>
          <w:tcPr>
            <w:tcW w:w="2515" w:type="dxa"/>
          </w:tcPr>
          <w:p w14:paraId="043EEDA1" w14:textId="77777777" w:rsidR="005F3B68" w:rsidRPr="000C3E67" w:rsidRDefault="005F3B68" w:rsidP="008745E1">
            <w:pPr>
              <w:rPr>
                <w:del w:id="1917" w:author="Author"/>
                <w:rFonts w:asciiTheme="minorBidi" w:hAnsiTheme="minorBidi" w:cstheme="minorBidi"/>
                <w:szCs w:val="17"/>
              </w:rPr>
            </w:pPr>
            <w:del w:id="1918" w:author="Author">
              <w:r w:rsidRPr="000C3E67">
                <w:rPr>
                  <w:rFonts w:asciiTheme="minorBidi" w:hAnsiTheme="minorBidi" w:cstheme="minorBidi"/>
                  <w:szCs w:val="17"/>
                </w:rPr>
                <w:delText>AAJ, AJ</w:delText>
              </w:r>
            </w:del>
          </w:p>
        </w:tc>
      </w:tr>
      <w:tr w:rsidR="005F3B68" w:rsidRPr="00B67A3A" w14:paraId="0BC762DF" w14:textId="77777777" w:rsidTr="00E3148C">
        <w:trPr>
          <w:del w:id="1919" w:author="Author"/>
        </w:trPr>
        <w:tc>
          <w:tcPr>
            <w:tcW w:w="1075" w:type="dxa"/>
          </w:tcPr>
          <w:p w14:paraId="0D3426AC" w14:textId="77777777" w:rsidR="005F3B68" w:rsidRPr="000C3E67" w:rsidRDefault="005F3B68" w:rsidP="008745E1">
            <w:pPr>
              <w:rPr>
                <w:del w:id="1920" w:author="Author"/>
                <w:rFonts w:asciiTheme="minorBidi" w:hAnsiTheme="minorBidi" w:cstheme="minorBidi"/>
                <w:szCs w:val="17"/>
              </w:rPr>
            </w:pPr>
            <w:del w:id="1921" w:author="Author">
              <w:r w:rsidRPr="000C3E67">
                <w:rPr>
                  <w:rFonts w:asciiTheme="minorBidi" w:eastAsia="Times New Roman" w:hAnsiTheme="minorBidi" w:cstheme="minorBidi"/>
                  <w:szCs w:val="17"/>
                </w:rPr>
                <w:delText>[RSG-50]</w:delText>
              </w:r>
            </w:del>
          </w:p>
        </w:tc>
        <w:tc>
          <w:tcPr>
            <w:tcW w:w="5670" w:type="dxa"/>
          </w:tcPr>
          <w:p w14:paraId="24BC4ACF" w14:textId="77777777" w:rsidR="005F3B68" w:rsidRPr="009B4086" w:rsidRDefault="005F3B68" w:rsidP="008745E1">
            <w:pPr>
              <w:rPr>
                <w:del w:id="1922" w:author="Author"/>
                <w:rFonts w:asciiTheme="minorBidi" w:eastAsia="Times New Roman" w:hAnsiTheme="minorBidi" w:cstheme="minorBidi"/>
                <w:szCs w:val="17"/>
              </w:rPr>
            </w:pPr>
            <w:del w:id="1923" w:author="Author">
              <w:r w:rsidRPr="009B4086">
                <w:rPr>
                  <w:rFonts w:asciiTheme="minorBidi" w:eastAsia="Times New Roman" w:hAnsiTheme="minorBidi" w:cstheme="minorBidi"/>
                  <w:szCs w:val="17"/>
                </w:rPr>
                <w:delText xml:space="preserve">A </w:delText>
              </w:r>
              <w:r w:rsidRPr="00E47331">
                <w:rPr>
                  <w:rFonts w:ascii="Courier New" w:eastAsia="Times New Roman" w:hAnsi="Courier New" w:cs="Courier New"/>
                  <w:szCs w:val="17"/>
                </w:rPr>
                <w:delText>DELETE</w:delText>
              </w:r>
              <w:r w:rsidRPr="009B4086">
                <w:rPr>
                  <w:rFonts w:asciiTheme="minorBidi" w:eastAsia="Times New Roman" w:hAnsiTheme="minorBidi" w:cstheme="minorBidi"/>
                  <w:szCs w:val="17"/>
                </w:rPr>
                <w:delText xml:space="preserve"> request MUST NOT be idempotent.</w:delText>
              </w:r>
            </w:del>
          </w:p>
        </w:tc>
        <w:tc>
          <w:tcPr>
            <w:tcW w:w="2515" w:type="dxa"/>
          </w:tcPr>
          <w:p w14:paraId="668EB51F" w14:textId="77777777" w:rsidR="005F3B68" w:rsidRPr="000C3E67" w:rsidRDefault="005F3B68" w:rsidP="008745E1">
            <w:pPr>
              <w:rPr>
                <w:del w:id="1924" w:author="Author"/>
                <w:rFonts w:asciiTheme="minorBidi" w:hAnsiTheme="minorBidi" w:cstheme="minorBidi"/>
                <w:szCs w:val="17"/>
              </w:rPr>
            </w:pPr>
            <w:del w:id="1925" w:author="Author">
              <w:r w:rsidRPr="000C3E67">
                <w:rPr>
                  <w:rFonts w:asciiTheme="minorBidi" w:hAnsiTheme="minorBidi" w:cstheme="minorBidi"/>
                  <w:szCs w:val="17"/>
                </w:rPr>
                <w:delText>AAJ, AAX, AX, AJ</w:delText>
              </w:r>
            </w:del>
          </w:p>
        </w:tc>
      </w:tr>
      <w:tr w:rsidR="005F3B68" w:rsidRPr="00B67A3A" w14:paraId="6C935502" w14:textId="77777777" w:rsidTr="00E3148C">
        <w:trPr>
          <w:del w:id="1926" w:author="Author"/>
        </w:trPr>
        <w:tc>
          <w:tcPr>
            <w:tcW w:w="1075" w:type="dxa"/>
          </w:tcPr>
          <w:p w14:paraId="7B28BB1B" w14:textId="77777777" w:rsidR="005F3B68" w:rsidRPr="000C3E67" w:rsidRDefault="005F3B68" w:rsidP="008745E1">
            <w:pPr>
              <w:rPr>
                <w:del w:id="1927" w:author="Author"/>
                <w:rFonts w:asciiTheme="minorBidi" w:hAnsiTheme="minorBidi" w:cstheme="minorBidi"/>
                <w:szCs w:val="17"/>
              </w:rPr>
            </w:pPr>
            <w:del w:id="1928" w:author="Author">
              <w:r w:rsidRPr="000C3E67">
                <w:rPr>
                  <w:rFonts w:asciiTheme="minorBidi" w:eastAsia="Times New Roman" w:hAnsiTheme="minorBidi" w:cstheme="minorBidi"/>
                  <w:szCs w:val="17"/>
                </w:rPr>
                <w:delText>[RSG-51]</w:delText>
              </w:r>
            </w:del>
          </w:p>
        </w:tc>
        <w:tc>
          <w:tcPr>
            <w:tcW w:w="5670" w:type="dxa"/>
          </w:tcPr>
          <w:p w14:paraId="649F008E" w14:textId="77777777" w:rsidR="005F3B68" w:rsidRPr="009B4086" w:rsidRDefault="005F3B68" w:rsidP="008745E1">
            <w:pPr>
              <w:rPr>
                <w:del w:id="1929" w:author="Author"/>
                <w:rFonts w:asciiTheme="minorBidi" w:eastAsia="Times New Roman" w:hAnsiTheme="minorBidi" w:cstheme="minorBidi"/>
                <w:szCs w:val="17"/>
              </w:rPr>
            </w:pPr>
            <w:del w:id="1930" w:author="Author">
              <w:r w:rsidRPr="009B4086">
                <w:rPr>
                  <w:rFonts w:asciiTheme="minorBidi" w:eastAsia="Times New Roman" w:hAnsiTheme="minorBidi" w:cstheme="minorBidi"/>
                  <w:szCs w:val="17"/>
                </w:rPr>
                <w:delText xml:space="preserve">If a resource is not found, </w:delText>
              </w:r>
              <w:r w:rsidRPr="00E47331">
                <w:rPr>
                  <w:rFonts w:ascii="Courier New" w:eastAsia="Times New Roman" w:hAnsi="Courier New" w:cs="Courier New"/>
                  <w:szCs w:val="17"/>
                </w:rPr>
                <w:delText>DELETE</w:delText>
              </w:r>
              <w:r w:rsidRPr="009B4086">
                <w:rPr>
                  <w:rFonts w:asciiTheme="minorBidi" w:eastAsia="Times New Roman" w:hAnsiTheme="minorBidi" w:cstheme="minorBidi"/>
                  <w:szCs w:val="17"/>
                </w:rPr>
                <w:delText xml:space="preserve"> MUST return the status code “</w:delText>
              </w:r>
              <w:r w:rsidRPr="00E47331">
                <w:rPr>
                  <w:rFonts w:ascii="Courier New" w:eastAsia="Times New Roman" w:hAnsi="Courier New" w:cs="Courier New"/>
                  <w:szCs w:val="17"/>
                </w:rPr>
                <w:delText>404 Not Found</w:delText>
              </w:r>
              <w:r w:rsidRPr="009B4086">
                <w:rPr>
                  <w:rFonts w:asciiTheme="minorBidi" w:eastAsia="Times New Roman" w:hAnsiTheme="minorBidi" w:cstheme="minorBidi"/>
                  <w:szCs w:val="17"/>
                </w:rPr>
                <w:delText>”.</w:delText>
              </w:r>
            </w:del>
          </w:p>
        </w:tc>
        <w:tc>
          <w:tcPr>
            <w:tcW w:w="2515" w:type="dxa"/>
          </w:tcPr>
          <w:p w14:paraId="42E52A44" w14:textId="77777777" w:rsidR="005F3B68" w:rsidRPr="000C3E67" w:rsidRDefault="005F3B68" w:rsidP="008745E1">
            <w:pPr>
              <w:rPr>
                <w:del w:id="1931" w:author="Author"/>
                <w:rFonts w:asciiTheme="minorBidi" w:hAnsiTheme="minorBidi" w:cstheme="minorBidi"/>
                <w:szCs w:val="17"/>
              </w:rPr>
            </w:pPr>
            <w:del w:id="1932" w:author="Author">
              <w:r w:rsidRPr="000C3E67">
                <w:rPr>
                  <w:rFonts w:asciiTheme="minorBidi" w:hAnsiTheme="minorBidi" w:cstheme="minorBidi"/>
                  <w:szCs w:val="17"/>
                </w:rPr>
                <w:delText>AAJ, AAX, AX, AJ</w:delText>
              </w:r>
            </w:del>
          </w:p>
        </w:tc>
      </w:tr>
      <w:tr w:rsidR="005F3B68" w:rsidRPr="00B67A3A" w14:paraId="428A13A3" w14:textId="77777777" w:rsidTr="00E3148C">
        <w:trPr>
          <w:del w:id="1933" w:author="Author"/>
        </w:trPr>
        <w:tc>
          <w:tcPr>
            <w:tcW w:w="1075" w:type="dxa"/>
          </w:tcPr>
          <w:p w14:paraId="6B31138D" w14:textId="77777777" w:rsidR="005F3B68" w:rsidRPr="000C3E67" w:rsidRDefault="005F3B68" w:rsidP="008745E1">
            <w:pPr>
              <w:rPr>
                <w:del w:id="1934" w:author="Author"/>
                <w:rFonts w:asciiTheme="minorBidi" w:hAnsiTheme="minorBidi" w:cstheme="minorBidi"/>
                <w:szCs w:val="17"/>
              </w:rPr>
            </w:pPr>
            <w:del w:id="1935" w:author="Author">
              <w:r w:rsidRPr="000C3E67">
                <w:rPr>
                  <w:rFonts w:asciiTheme="minorBidi" w:eastAsia="Times New Roman" w:hAnsiTheme="minorBidi" w:cstheme="minorBidi"/>
                  <w:szCs w:val="17"/>
                </w:rPr>
                <w:delText>[RSG-52]</w:delText>
              </w:r>
            </w:del>
          </w:p>
        </w:tc>
        <w:tc>
          <w:tcPr>
            <w:tcW w:w="5670" w:type="dxa"/>
          </w:tcPr>
          <w:p w14:paraId="54C802BB" w14:textId="77777777" w:rsidR="005F3B68" w:rsidRPr="009B4086" w:rsidRDefault="005F3B68" w:rsidP="008745E1">
            <w:pPr>
              <w:rPr>
                <w:del w:id="1936" w:author="Author"/>
                <w:rFonts w:asciiTheme="minorBidi" w:eastAsia="Times New Roman" w:hAnsiTheme="minorBidi" w:cstheme="minorBidi"/>
                <w:szCs w:val="17"/>
              </w:rPr>
            </w:pPr>
            <w:del w:id="1937" w:author="Author">
              <w:r w:rsidRPr="009B4086">
                <w:rPr>
                  <w:rFonts w:asciiTheme="minorBidi" w:eastAsia="Times New Roman" w:hAnsiTheme="minorBidi" w:cstheme="minorBidi"/>
                  <w:szCs w:val="17"/>
                </w:rPr>
                <w:delText xml:space="preserve">If a resource is deleted successfully, </w:delText>
              </w:r>
              <w:r w:rsidRPr="00E47331">
                <w:rPr>
                  <w:rFonts w:ascii="Courier New" w:eastAsia="Times New Roman" w:hAnsi="Courier New" w:cs="Courier New"/>
                  <w:szCs w:val="17"/>
                </w:rPr>
                <w:delText>DELETE</w:delText>
              </w:r>
              <w:r w:rsidRPr="009B4086">
                <w:rPr>
                  <w:rFonts w:asciiTheme="minorBidi" w:eastAsia="Times New Roman" w:hAnsiTheme="minorBidi" w:cstheme="minorBidi"/>
                  <w:szCs w:val="17"/>
                </w:rPr>
                <w:delText xml:space="preserve"> MUST return the status “</w:delText>
              </w:r>
              <w:r w:rsidRPr="00E47331">
                <w:rPr>
                  <w:rFonts w:ascii="Courier New" w:eastAsia="Times New Roman" w:hAnsi="Courier New" w:cs="Courier New"/>
                  <w:szCs w:val="17"/>
                </w:rPr>
                <w:delText>200 OK</w:delText>
              </w:r>
              <w:r w:rsidRPr="009B4086">
                <w:rPr>
                  <w:rFonts w:asciiTheme="minorBidi" w:eastAsia="Times New Roman" w:hAnsiTheme="minorBidi" w:cstheme="minorBidi"/>
                  <w:szCs w:val="17"/>
                </w:rPr>
                <w:delText>” if the deleted resource is returned or “</w:delText>
              </w:r>
              <w:r w:rsidRPr="00E47331">
                <w:rPr>
                  <w:rFonts w:ascii="Courier New" w:eastAsia="Times New Roman" w:hAnsi="Courier New" w:cs="Courier New"/>
                  <w:szCs w:val="17"/>
                </w:rPr>
                <w:delText>204 No Content</w:delText>
              </w:r>
              <w:r w:rsidRPr="009B4086">
                <w:rPr>
                  <w:rFonts w:asciiTheme="minorBidi" w:eastAsia="Times New Roman" w:hAnsiTheme="minorBidi" w:cstheme="minorBidi"/>
                  <w:szCs w:val="17"/>
                </w:rPr>
                <w:delText>” if it is not returned.</w:delText>
              </w:r>
            </w:del>
          </w:p>
        </w:tc>
        <w:tc>
          <w:tcPr>
            <w:tcW w:w="2515" w:type="dxa"/>
          </w:tcPr>
          <w:p w14:paraId="181D992D" w14:textId="77777777" w:rsidR="005F3B68" w:rsidRPr="000C3E67" w:rsidRDefault="005F3B68" w:rsidP="008745E1">
            <w:pPr>
              <w:rPr>
                <w:del w:id="1938" w:author="Author"/>
                <w:rFonts w:asciiTheme="minorBidi" w:hAnsiTheme="minorBidi" w:cstheme="minorBidi"/>
                <w:szCs w:val="17"/>
              </w:rPr>
            </w:pPr>
            <w:del w:id="1939" w:author="Author">
              <w:r w:rsidRPr="000C3E67">
                <w:rPr>
                  <w:rFonts w:asciiTheme="minorBidi" w:hAnsiTheme="minorBidi" w:cstheme="minorBidi"/>
                  <w:szCs w:val="17"/>
                </w:rPr>
                <w:delText>AAJ, AAX, AX, AJ</w:delText>
              </w:r>
            </w:del>
          </w:p>
        </w:tc>
      </w:tr>
      <w:tr w:rsidR="005F3B68" w:rsidRPr="00B67A3A" w14:paraId="7512A20E" w14:textId="77777777" w:rsidTr="00E3148C">
        <w:trPr>
          <w:del w:id="1940" w:author="Author"/>
        </w:trPr>
        <w:tc>
          <w:tcPr>
            <w:tcW w:w="1075" w:type="dxa"/>
          </w:tcPr>
          <w:p w14:paraId="46202836" w14:textId="77777777" w:rsidR="005F3B68" w:rsidRPr="000C3E67" w:rsidRDefault="005F3B68" w:rsidP="008745E1">
            <w:pPr>
              <w:rPr>
                <w:del w:id="1941" w:author="Author"/>
                <w:rFonts w:asciiTheme="minorBidi" w:hAnsiTheme="minorBidi" w:cstheme="minorBidi"/>
                <w:szCs w:val="17"/>
              </w:rPr>
            </w:pPr>
            <w:del w:id="1942" w:author="Author">
              <w:r w:rsidRPr="000C3E67">
                <w:rPr>
                  <w:rFonts w:asciiTheme="minorBidi" w:hAnsiTheme="minorBidi" w:cstheme="minorBidi"/>
                  <w:szCs w:val="17"/>
                </w:rPr>
                <w:delText>[</w:delText>
              </w:r>
              <w:r w:rsidRPr="000C3E67">
                <w:rPr>
                  <w:rFonts w:asciiTheme="minorBidi" w:eastAsia="Times New Roman" w:hAnsiTheme="minorBidi" w:cstheme="minorBidi"/>
                  <w:szCs w:val="17"/>
                </w:rPr>
                <w:delText>RSG-53]</w:delText>
              </w:r>
            </w:del>
          </w:p>
        </w:tc>
        <w:tc>
          <w:tcPr>
            <w:tcW w:w="5670" w:type="dxa"/>
          </w:tcPr>
          <w:p w14:paraId="5AB36AD8" w14:textId="77777777" w:rsidR="005F3B68" w:rsidRPr="009B4086" w:rsidRDefault="005F3B68" w:rsidP="008745E1">
            <w:pPr>
              <w:pStyle w:val="NormalWeb"/>
              <w:spacing w:before="170" w:beforeAutospacing="0" w:after="170" w:afterAutospacing="0"/>
              <w:rPr>
                <w:del w:id="1943" w:author="Author"/>
                <w:rFonts w:asciiTheme="minorBidi" w:eastAsia="Times New Roman" w:hAnsiTheme="minorBidi" w:cstheme="minorBidi"/>
                <w:szCs w:val="17"/>
              </w:rPr>
            </w:pPr>
            <w:del w:id="1944" w:author="Author">
              <w:r w:rsidRPr="009B4086">
                <w:rPr>
                  <w:rFonts w:asciiTheme="minorBidi" w:eastAsia="Times New Roman" w:hAnsiTheme="minorBidi" w:cstheme="minorBidi"/>
                  <w:szCs w:val="17"/>
                </w:rPr>
                <w:delText xml:space="preserve">The final recipient is either the origin server or the first proxy or gateway to receive a Max-Forwards value of zero in the request. A </w:delText>
              </w:r>
              <w:r w:rsidRPr="00E47331">
                <w:rPr>
                  <w:rFonts w:ascii="Courier New" w:eastAsia="Times New Roman" w:hAnsi="Courier New" w:cs="Courier New"/>
                  <w:szCs w:val="17"/>
                </w:rPr>
                <w:delText>TRACE</w:delText>
              </w:r>
              <w:r w:rsidRPr="009B4086">
                <w:rPr>
                  <w:rFonts w:asciiTheme="minorBidi" w:eastAsia="Times New Roman" w:hAnsiTheme="minorBidi" w:cstheme="minorBidi"/>
                  <w:szCs w:val="17"/>
                </w:rPr>
                <w:delText xml:space="preserve"> request MUST NOT include a body.</w:delText>
              </w:r>
            </w:del>
          </w:p>
        </w:tc>
        <w:tc>
          <w:tcPr>
            <w:tcW w:w="2515" w:type="dxa"/>
          </w:tcPr>
          <w:p w14:paraId="3016C865" w14:textId="77777777" w:rsidR="005F3B68" w:rsidRPr="000C3E67" w:rsidRDefault="005F3B68" w:rsidP="008745E1">
            <w:pPr>
              <w:rPr>
                <w:del w:id="1945" w:author="Author"/>
                <w:rFonts w:asciiTheme="minorBidi" w:hAnsiTheme="minorBidi" w:cstheme="minorBidi"/>
                <w:szCs w:val="17"/>
              </w:rPr>
            </w:pPr>
            <w:del w:id="1946" w:author="Author">
              <w:r w:rsidRPr="000C3E67">
                <w:rPr>
                  <w:rFonts w:asciiTheme="minorBidi" w:hAnsiTheme="minorBidi" w:cstheme="minorBidi"/>
                  <w:szCs w:val="17"/>
                </w:rPr>
                <w:delText>AAJ, AAX, AX, AJ</w:delText>
              </w:r>
            </w:del>
          </w:p>
        </w:tc>
      </w:tr>
      <w:tr w:rsidR="005F3B68" w:rsidRPr="00B67A3A" w14:paraId="5D4A0071" w14:textId="77777777" w:rsidTr="00E3148C">
        <w:trPr>
          <w:del w:id="1947" w:author="Author"/>
        </w:trPr>
        <w:tc>
          <w:tcPr>
            <w:tcW w:w="1075" w:type="dxa"/>
          </w:tcPr>
          <w:p w14:paraId="66DFEB58" w14:textId="77777777" w:rsidR="005F3B68" w:rsidRPr="000C3E67" w:rsidRDefault="005F3B68" w:rsidP="008745E1">
            <w:pPr>
              <w:rPr>
                <w:del w:id="1948" w:author="Author"/>
                <w:rFonts w:asciiTheme="minorBidi" w:hAnsiTheme="minorBidi" w:cstheme="minorBidi"/>
                <w:szCs w:val="17"/>
              </w:rPr>
            </w:pPr>
            <w:del w:id="1949" w:author="Author">
              <w:r w:rsidRPr="000C3E67">
                <w:rPr>
                  <w:rFonts w:asciiTheme="minorBidi" w:hAnsiTheme="minorBidi" w:cstheme="minorBidi"/>
                  <w:szCs w:val="17"/>
                </w:rPr>
                <w:delText>[</w:delText>
              </w:r>
              <w:r w:rsidRPr="000C3E67">
                <w:rPr>
                  <w:rFonts w:asciiTheme="minorBidi" w:eastAsia="Times New Roman" w:hAnsiTheme="minorBidi" w:cstheme="minorBidi"/>
                  <w:szCs w:val="17"/>
                </w:rPr>
                <w:delText>RSG</w:delText>
              </w:r>
              <w:r w:rsidRPr="000C3E67">
                <w:rPr>
                  <w:rFonts w:asciiTheme="minorBidi" w:hAnsiTheme="minorBidi" w:cstheme="minorBidi"/>
                  <w:szCs w:val="17"/>
                </w:rPr>
                <w:delText>-54]</w:delText>
              </w:r>
            </w:del>
          </w:p>
        </w:tc>
        <w:tc>
          <w:tcPr>
            <w:tcW w:w="5670" w:type="dxa"/>
          </w:tcPr>
          <w:p w14:paraId="37547D57" w14:textId="77777777" w:rsidR="005F3B68" w:rsidRPr="009B4086" w:rsidRDefault="005F3B68" w:rsidP="008745E1">
            <w:pPr>
              <w:pStyle w:val="NormalWeb"/>
              <w:spacing w:before="170" w:beforeAutospacing="0" w:after="170" w:afterAutospacing="0"/>
              <w:rPr>
                <w:del w:id="1950" w:author="Author"/>
                <w:rFonts w:asciiTheme="minorBidi" w:hAnsiTheme="minorBidi" w:cstheme="minorBidi"/>
                <w:szCs w:val="17"/>
              </w:rPr>
            </w:pPr>
            <w:del w:id="1951" w:author="Author">
              <w:r w:rsidRPr="009B4086">
                <w:rPr>
                  <w:rFonts w:asciiTheme="minorBidi" w:hAnsiTheme="minorBidi" w:cstheme="minorBidi"/>
                  <w:szCs w:val="17"/>
                </w:rPr>
                <w:delText xml:space="preserve">A </w:delText>
              </w:r>
              <w:r w:rsidRPr="00E47331">
                <w:rPr>
                  <w:rFonts w:ascii="Courier New" w:eastAsia="Times New Roman" w:hAnsi="Courier New" w:cs="Courier New"/>
                  <w:szCs w:val="17"/>
                </w:rPr>
                <w:delText>TRACE</w:delText>
              </w:r>
              <w:r w:rsidRPr="009B4086">
                <w:rPr>
                  <w:rFonts w:asciiTheme="minorBidi" w:hAnsiTheme="minorBidi" w:cstheme="minorBidi"/>
                  <w:szCs w:val="17"/>
                </w:rPr>
                <w:delText xml:space="preserve"> request MUST NOT be idempotent.</w:delText>
              </w:r>
            </w:del>
          </w:p>
        </w:tc>
        <w:tc>
          <w:tcPr>
            <w:tcW w:w="2515" w:type="dxa"/>
          </w:tcPr>
          <w:p w14:paraId="3F593B70" w14:textId="77777777" w:rsidR="005F3B68" w:rsidRPr="000C3E67" w:rsidRDefault="005F3B68" w:rsidP="008745E1">
            <w:pPr>
              <w:rPr>
                <w:del w:id="1952" w:author="Author"/>
                <w:rFonts w:asciiTheme="minorBidi" w:hAnsiTheme="minorBidi" w:cstheme="minorBidi"/>
                <w:szCs w:val="17"/>
              </w:rPr>
            </w:pPr>
            <w:del w:id="1953" w:author="Author">
              <w:r w:rsidRPr="000C3E67">
                <w:rPr>
                  <w:rFonts w:asciiTheme="minorBidi" w:hAnsiTheme="minorBidi" w:cstheme="minorBidi"/>
                  <w:szCs w:val="17"/>
                </w:rPr>
                <w:delText>AAJ, AAX, AX, AJ</w:delText>
              </w:r>
            </w:del>
          </w:p>
        </w:tc>
      </w:tr>
      <w:tr w:rsidR="005F3B68" w:rsidRPr="00B67A3A" w14:paraId="4BFCFEA7" w14:textId="77777777" w:rsidTr="00E3148C">
        <w:trPr>
          <w:del w:id="1954" w:author="Author"/>
        </w:trPr>
        <w:tc>
          <w:tcPr>
            <w:tcW w:w="1075" w:type="dxa"/>
          </w:tcPr>
          <w:p w14:paraId="7AFFD733" w14:textId="77777777" w:rsidR="005F3B68" w:rsidRPr="000C3E67" w:rsidRDefault="005F3B68" w:rsidP="008745E1">
            <w:pPr>
              <w:rPr>
                <w:del w:id="1955" w:author="Author"/>
                <w:rFonts w:asciiTheme="minorBidi" w:hAnsiTheme="minorBidi" w:cstheme="minorBidi"/>
                <w:szCs w:val="17"/>
              </w:rPr>
            </w:pPr>
            <w:del w:id="1956" w:author="Author">
              <w:r w:rsidRPr="000C3E67">
                <w:rPr>
                  <w:rFonts w:asciiTheme="minorBidi" w:hAnsiTheme="minorBidi" w:cstheme="minorBidi"/>
                  <w:szCs w:val="17"/>
                </w:rPr>
                <w:delText>[</w:delText>
              </w:r>
              <w:r w:rsidRPr="000C3E67">
                <w:rPr>
                  <w:rFonts w:asciiTheme="minorBidi" w:eastAsia="Times New Roman" w:hAnsiTheme="minorBidi" w:cstheme="minorBidi"/>
                  <w:szCs w:val="17"/>
                </w:rPr>
                <w:delText>RSG</w:delText>
              </w:r>
              <w:r w:rsidRPr="000C3E67">
                <w:rPr>
                  <w:rFonts w:asciiTheme="minorBidi" w:hAnsiTheme="minorBidi" w:cstheme="minorBidi"/>
                  <w:szCs w:val="17"/>
                </w:rPr>
                <w:delText>-55]</w:delText>
              </w:r>
            </w:del>
          </w:p>
        </w:tc>
        <w:tc>
          <w:tcPr>
            <w:tcW w:w="5670" w:type="dxa"/>
          </w:tcPr>
          <w:p w14:paraId="43EFABCC" w14:textId="77777777" w:rsidR="005F3B68" w:rsidRPr="009B4086" w:rsidRDefault="005F3B68" w:rsidP="008745E1">
            <w:pPr>
              <w:pStyle w:val="NormalWeb"/>
              <w:spacing w:before="170" w:beforeAutospacing="0" w:after="170" w:afterAutospacing="0"/>
              <w:rPr>
                <w:del w:id="1957" w:author="Author"/>
                <w:rFonts w:asciiTheme="minorBidi" w:hAnsiTheme="minorBidi" w:cstheme="minorBidi"/>
                <w:szCs w:val="17"/>
              </w:rPr>
            </w:pPr>
            <w:del w:id="1958" w:author="Author">
              <w:r w:rsidRPr="009B4086">
                <w:rPr>
                  <w:rFonts w:asciiTheme="minorBidi" w:hAnsiTheme="minorBidi" w:cstheme="minorBidi"/>
                  <w:szCs w:val="17"/>
                </w:rPr>
                <w:delText xml:space="preserve">The value of the </w:delText>
              </w:r>
              <w:r w:rsidRPr="00E47331">
                <w:rPr>
                  <w:rFonts w:ascii="Courier New" w:eastAsia="Times New Roman" w:hAnsi="Courier New" w:cs="Courier New"/>
                  <w:szCs w:val="17"/>
                </w:rPr>
                <w:delText>Via</w:delText>
              </w:r>
              <w:r w:rsidRPr="009B4086">
                <w:rPr>
                  <w:rFonts w:asciiTheme="minorBidi" w:hAnsiTheme="minorBidi" w:cstheme="minorBidi"/>
                  <w:szCs w:val="17"/>
                </w:rPr>
                <w:delText xml:space="preserve"> HTTP header field MUST act to track the request chain. </w:delText>
              </w:r>
            </w:del>
          </w:p>
        </w:tc>
        <w:tc>
          <w:tcPr>
            <w:tcW w:w="2515" w:type="dxa"/>
          </w:tcPr>
          <w:p w14:paraId="5C9E9D14" w14:textId="77777777" w:rsidR="005F3B68" w:rsidRPr="000C3E67" w:rsidRDefault="005F3B68" w:rsidP="008745E1">
            <w:pPr>
              <w:rPr>
                <w:del w:id="1959" w:author="Author"/>
                <w:rFonts w:asciiTheme="minorBidi" w:hAnsiTheme="minorBidi" w:cstheme="minorBidi"/>
                <w:szCs w:val="17"/>
              </w:rPr>
            </w:pPr>
            <w:del w:id="1960" w:author="Author">
              <w:r w:rsidRPr="000C3E67">
                <w:rPr>
                  <w:rFonts w:asciiTheme="minorBidi" w:hAnsiTheme="minorBidi" w:cstheme="minorBidi"/>
                  <w:szCs w:val="17"/>
                </w:rPr>
                <w:delText>AAJ, AAX, AX, AJ</w:delText>
              </w:r>
            </w:del>
          </w:p>
        </w:tc>
      </w:tr>
      <w:tr w:rsidR="005F3B68" w:rsidRPr="00B67A3A" w14:paraId="1F024B55" w14:textId="77777777" w:rsidTr="00E3148C">
        <w:trPr>
          <w:del w:id="1961" w:author="Author"/>
        </w:trPr>
        <w:tc>
          <w:tcPr>
            <w:tcW w:w="1075" w:type="dxa"/>
          </w:tcPr>
          <w:p w14:paraId="43C22635" w14:textId="77777777" w:rsidR="005F3B68" w:rsidRPr="000C3E67" w:rsidRDefault="005F3B68" w:rsidP="008745E1">
            <w:pPr>
              <w:rPr>
                <w:del w:id="1962" w:author="Author"/>
                <w:rFonts w:asciiTheme="minorBidi" w:hAnsiTheme="minorBidi" w:cstheme="minorBidi"/>
                <w:szCs w:val="17"/>
              </w:rPr>
            </w:pPr>
            <w:del w:id="1963" w:author="Author">
              <w:r w:rsidRPr="000C3E67">
                <w:rPr>
                  <w:rFonts w:asciiTheme="minorBidi" w:hAnsiTheme="minorBidi" w:cstheme="minorBidi"/>
                  <w:szCs w:val="17"/>
                </w:rPr>
                <w:delText>[</w:delText>
              </w:r>
              <w:r w:rsidRPr="000C3E67">
                <w:rPr>
                  <w:rFonts w:asciiTheme="minorBidi" w:eastAsia="Times New Roman" w:hAnsiTheme="minorBidi" w:cstheme="minorBidi"/>
                  <w:szCs w:val="17"/>
                </w:rPr>
                <w:delText>RSG</w:delText>
              </w:r>
              <w:r w:rsidRPr="000C3E67">
                <w:rPr>
                  <w:rFonts w:asciiTheme="minorBidi" w:hAnsiTheme="minorBidi" w:cstheme="minorBidi"/>
                  <w:szCs w:val="17"/>
                </w:rPr>
                <w:delText>-56]</w:delText>
              </w:r>
            </w:del>
          </w:p>
        </w:tc>
        <w:tc>
          <w:tcPr>
            <w:tcW w:w="5670" w:type="dxa"/>
          </w:tcPr>
          <w:p w14:paraId="0A409B6B" w14:textId="77777777" w:rsidR="005F3B68" w:rsidRPr="009B4086" w:rsidRDefault="005F3B68" w:rsidP="008745E1">
            <w:pPr>
              <w:pStyle w:val="NormalWeb"/>
              <w:spacing w:before="170" w:beforeAutospacing="0" w:after="170" w:afterAutospacing="0"/>
              <w:rPr>
                <w:del w:id="1964" w:author="Author"/>
                <w:rFonts w:asciiTheme="minorBidi" w:hAnsiTheme="minorBidi" w:cstheme="minorBidi"/>
                <w:szCs w:val="17"/>
              </w:rPr>
            </w:pPr>
            <w:del w:id="1965" w:author="Author">
              <w:r w:rsidRPr="009B4086">
                <w:rPr>
                  <w:rFonts w:asciiTheme="minorBidi" w:hAnsiTheme="minorBidi" w:cstheme="minorBidi"/>
                  <w:szCs w:val="17"/>
                </w:rPr>
                <w:delText>The Max-Forwards HTTP header field MUST be used to allow the client to limit the length of the request chain.</w:delText>
              </w:r>
            </w:del>
          </w:p>
        </w:tc>
        <w:tc>
          <w:tcPr>
            <w:tcW w:w="2515" w:type="dxa"/>
          </w:tcPr>
          <w:p w14:paraId="6B971B61" w14:textId="77777777" w:rsidR="005F3B68" w:rsidRPr="000C3E67" w:rsidRDefault="005F3B68" w:rsidP="008745E1">
            <w:pPr>
              <w:rPr>
                <w:del w:id="1966" w:author="Author"/>
                <w:rFonts w:asciiTheme="minorBidi" w:hAnsiTheme="minorBidi" w:cstheme="minorBidi"/>
                <w:szCs w:val="17"/>
              </w:rPr>
            </w:pPr>
            <w:del w:id="1967" w:author="Author">
              <w:r w:rsidRPr="000C3E67">
                <w:rPr>
                  <w:rFonts w:asciiTheme="minorBidi" w:hAnsiTheme="minorBidi" w:cstheme="minorBidi"/>
                  <w:szCs w:val="17"/>
                </w:rPr>
                <w:delText>AAJ, AAX, AX, AJ</w:delText>
              </w:r>
            </w:del>
          </w:p>
        </w:tc>
      </w:tr>
      <w:tr w:rsidR="005F3B68" w:rsidRPr="00B67A3A" w14:paraId="3980C061" w14:textId="77777777" w:rsidTr="00E3148C">
        <w:trPr>
          <w:del w:id="1968" w:author="Author"/>
        </w:trPr>
        <w:tc>
          <w:tcPr>
            <w:tcW w:w="1075" w:type="dxa"/>
          </w:tcPr>
          <w:p w14:paraId="3610AF5B" w14:textId="77777777" w:rsidR="005F3B68" w:rsidRPr="000C3E67" w:rsidRDefault="005F3B68" w:rsidP="008745E1">
            <w:pPr>
              <w:rPr>
                <w:del w:id="1969" w:author="Author"/>
                <w:rFonts w:asciiTheme="minorBidi" w:hAnsiTheme="minorBidi" w:cstheme="minorBidi"/>
                <w:szCs w:val="17"/>
              </w:rPr>
            </w:pPr>
            <w:del w:id="1970" w:author="Author">
              <w:r w:rsidRPr="000C3E67">
                <w:rPr>
                  <w:rFonts w:asciiTheme="minorBidi" w:hAnsiTheme="minorBidi" w:cstheme="minorBidi"/>
                  <w:szCs w:val="17"/>
                </w:rPr>
                <w:delText>[</w:delText>
              </w:r>
              <w:r w:rsidRPr="000C3E67">
                <w:rPr>
                  <w:rFonts w:asciiTheme="minorBidi" w:eastAsia="Times New Roman" w:hAnsiTheme="minorBidi" w:cstheme="minorBidi"/>
                  <w:szCs w:val="17"/>
                </w:rPr>
                <w:delText>RSG</w:delText>
              </w:r>
              <w:r w:rsidRPr="000C3E67">
                <w:rPr>
                  <w:rFonts w:asciiTheme="minorBidi" w:hAnsiTheme="minorBidi" w:cstheme="minorBidi"/>
                  <w:szCs w:val="17"/>
                </w:rPr>
                <w:delText>-57]</w:delText>
              </w:r>
            </w:del>
          </w:p>
        </w:tc>
        <w:tc>
          <w:tcPr>
            <w:tcW w:w="5670" w:type="dxa"/>
          </w:tcPr>
          <w:p w14:paraId="392407BB" w14:textId="77777777" w:rsidR="005F3B68" w:rsidRPr="009B4086" w:rsidRDefault="005F3B68" w:rsidP="008745E1">
            <w:pPr>
              <w:pStyle w:val="NormalWeb"/>
              <w:spacing w:before="170" w:beforeAutospacing="0" w:after="170" w:afterAutospacing="0"/>
              <w:rPr>
                <w:del w:id="1971" w:author="Author"/>
                <w:rFonts w:asciiTheme="minorBidi" w:hAnsiTheme="minorBidi" w:cstheme="minorBidi"/>
                <w:szCs w:val="17"/>
              </w:rPr>
            </w:pPr>
            <w:del w:id="1972" w:author="Author">
              <w:r w:rsidRPr="009B4086">
                <w:rPr>
                  <w:rFonts w:asciiTheme="minorBidi" w:hAnsiTheme="minorBidi" w:cstheme="minorBidi"/>
                  <w:szCs w:val="17"/>
                </w:rPr>
                <w:delText>If the request is valid, the response SHOULD contain the entire request message in the response body, with a Content-Type of "message/http".</w:delText>
              </w:r>
            </w:del>
          </w:p>
        </w:tc>
        <w:tc>
          <w:tcPr>
            <w:tcW w:w="2515" w:type="dxa"/>
          </w:tcPr>
          <w:p w14:paraId="36496A53" w14:textId="77777777" w:rsidR="005F3B68" w:rsidRPr="000C3E67" w:rsidRDefault="005F3B68" w:rsidP="008745E1">
            <w:pPr>
              <w:rPr>
                <w:del w:id="1973" w:author="Author"/>
                <w:rFonts w:asciiTheme="minorBidi" w:hAnsiTheme="minorBidi" w:cstheme="minorBidi"/>
                <w:szCs w:val="17"/>
              </w:rPr>
            </w:pPr>
            <w:del w:id="1974" w:author="Author">
              <w:r w:rsidRPr="000C3E67">
                <w:rPr>
                  <w:rFonts w:asciiTheme="minorBidi" w:hAnsiTheme="minorBidi" w:cstheme="minorBidi"/>
                  <w:szCs w:val="17"/>
                </w:rPr>
                <w:delText>AAJ, AAX</w:delText>
              </w:r>
            </w:del>
          </w:p>
        </w:tc>
      </w:tr>
      <w:tr w:rsidR="005F3B68" w:rsidRPr="00B67A3A" w14:paraId="2FEBA4F2" w14:textId="77777777" w:rsidTr="00E3148C">
        <w:trPr>
          <w:del w:id="1975" w:author="Author"/>
        </w:trPr>
        <w:tc>
          <w:tcPr>
            <w:tcW w:w="1075" w:type="dxa"/>
          </w:tcPr>
          <w:p w14:paraId="1B6114FE" w14:textId="77777777" w:rsidR="005F3B68" w:rsidRPr="000C3E67" w:rsidRDefault="005F3B68" w:rsidP="008745E1">
            <w:pPr>
              <w:rPr>
                <w:del w:id="1976" w:author="Author"/>
                <w:rFonts w:asciiTheme="minorBidi" w:hAnsiTheme="minorBidi" w:cstheme="minorBidi"/>
                <w:szCs w:val="17"/>
              </w:rPr>
            </w:pPr>
            <w:del w:id="1977" w:author="Author">
              <w:r w:rsidRPr="000C3E67">
                <w:rPr>
                  <w:rFonts w:asciiTheme="minorBidi" w:hAnsiTheme="minorBidi" w:cstheme="minorBidi"/>
                  <w:szCs w:val="17"/>
                </w:rPr>
                <w:delText>[</w:delText>
              </w:r>
              <w:r w:rsidRPr="000C3E67">
                <w:rPr>
                  <w:rFonts w:asciiTheme="minorBidi" w:eastAsia="Times New Roman" w:hAnsiTheme="minorBidi" w:cstheme="minorBidi"/>
                  <w:szCs w:val="17"/>
                </w:rPr>
                <w:delText>RSG</w:delText>
              </w:r>
              <w:r w:rsidRPr="000C3E67">
                <w:rPr>
                  <w:rFonts w:asciiTheme="minorBidi" w:hAnsiTheme="minorBidi" w:cstheme="minorBidi"/>
                  <w:szCs w:val="17"/>
                </w:rPr>
                <w:delText>-58]</w:delText>
              </w:r>
            </w:del>
          </w:p>
        </w:tc>
        <w:tc>
          <w:tcPr>
            <w:tcW w:w="5670" w:type="dxa"/>
          </w:tcPr>
          <w:p w14:paraId="766F203F" w14:textId="77777777" w:rsidR="005F3B68" w:rsidRPr="009B4086" w:rsidRDefault="005F3B68" w:rsidP="008745E1">
            <w:pPr>
              <w:pStyle w:val="NormalWeb"/>
              <w:spacing w:before="170" w:beforeAutospacing="0" w:after="170" w:afterAutospacing="0"/>
              <w:rPr>
                <w:del w:id="1978" w:author="Author"/>
                <w:rFonts w:asciiTheme="minorBidi" w:hAnsiTheme="minorBidi" w:cstheme="minorBidi"/>
                <w:szCs w:val="17"/>
              </w:rPr>
            </w:pPr>
            <w:del w:id="1979" w:author="Author">
              <w:r w:rsidRPr="009B4086">
                <w:rPr>
                  <w:rFonts w:asciiTheme="minorBidi" w:hAnsiTheme="minorBidi" w:cstheme="minorBidi"/>
                  <w:szCs w:val="17"/>
                </w:rPr>
                <w:delText xml:space="preserve">Responses to </w:delText>
              </w:r>
              <w:r w:rsidRPr="00E47331">
                <w:rPr>
                  <w:rFonts w:ascii="Courier New" w:eastAsia="Times New Roman" w:hAnsi="Courier New" w:cs="Courier New"/>
                  <w:szCs w:val="17"/>
                </w:rPr>
                <w:delText>TRACE</w:delText>
              </w:r>
              <w:r w:rsidRPr="009B4086">
                <w:rPr>
                  <w:rFonts w:asciiTheme="minorBidi" w:hAnsiTheme="minorBidi" w:cstheme="minorBidi"/>
                  <w:szCs w:val="17"/>
                </w:rPr>
                <w:delText xml:space="preserve"> MUST NOT be cached.</w:delText>
              </w:r>
            </w:del>
          </w:p>
        </w:tc>
        <w:tc>
          <w:tcPr>
            <w:tcW w:w="2515" w:type="dxa"/>
          </w:tcPr>
          <w:p w14:paraId="20351822" w14:textId="77777777" w:rsidR="005F3B68" w:rsidRPr="000C3E67" w:rsidRDefault="005F3B68" w:rsidP="008745E1">
            <w:pPr>
              <w:rPr>
                <w:del w:id="1980" w:author="Author"/>
                <w:rFonts w:asciiTheme="minorBidi" w:hAnsiTheme="minorBidi" w:cstheme="minorBidi"/>
                <w:szCs w:val="17"/>
              </w:rPr>
            </w:pPr>
            <w:del w:id="1981" w:author="Author">
              <w:r w:rsidRPr="000C3E67">
                <w:rPr>
                  <w:rFonts w:asciiTheme="minorBidi" w:hAnsiTheme="minorBidi" w:cstheme="minorBidi"/>
                  <w:szCs w:val="17"/>
                </w:rPr>
                <w:delText>AAJ, AAX, AX, AJ</w:delText>
              </w:r>
            </w:del>
          </w:p>
        </w:tc>
      </w:tr>
      <w:tr w:rsidR="005F3B68" w:rsidRPr="00B67A3A" w14:paraId="37DBF3BE" w14:textId="77777777" w:rsidTr="00E3148C">
        <w:trPr>
          <w:del w:id="1982" w:author="Author"/>
        </w:trPr>
        <w:tc>
          <w:tcPr>
            <w:tcW w:w="1075" w:type="dxa"/>
          </w:tcPr>
          <w:p w14:paraId="7E23B486" w14:textId="77777777" w:rsidR="005F3B68" w:rsidRPr="000C3E67" w:rsidRDefault="005F3B68" w:rsidP="008745E1">
            <w:pPr>
              <w:rPr>
                <w:del w:id="1983" w:author="Author"/>
                <w:rFonts w:asciiTheme="minorBidi" w:hAnsiTheme="minorBidi" w:cstheme="minorBidi"/>
                <w:szCs w:val="17"/>
              </w:rPr>
            </w:pPr>
            <w:del w:id="1984" w:author="Author">
              <w:r w:rsidRPr="000C3E67">
                <w:rPr>
                  <w:rFonts w:asciiTheme="minorBidi" w:hAnsiTheme="minorBidi" w:cstheme="minorBidi"/>
                  <w:szCs w:val="17"/>
                </w:rPr>
                <w:delText>[</w:delText>
              </w:r>
              <w:r w:rsidRPr="000C3E67">
                <w:rPr>
                  <w:rFonts w:asciiTheme="minorBidi" w:eastAsia="Times New Roman" w:hAnsiTheme="minorBidi" w:cstheme="minorBidi"/>
                  <w:szCs w:val="17"/>
                </w:rPr>
                <w:delText>RSG</w:delText>
              </w:r>
              <w:r w:rsidRPr="000C3E67">
                <w:rPr>
                  <w:rFonts w:asciiTheme="minorBidi" w:hAnsiTheme="minorBidi" w:cstheme="minorBidi"/>
                  <w:szCs w:val="17"/>
                </w:rPr>
                <w:delText>-59]</w:delText>
              </w:r>
            </w:del>
          </w:p>
        </w:tc>
        <w:tc>
          <w:tcPr>
            <w:tcW w:w="5670" w:type="dxa"/>
          </w:tcPr>
          <w:p w14:paraId="3AD16600" w14:textId="77777777" w:rsidR="005F3B68" w:rsidRPr="009B4086" w:rsidRDefault="005F3B68" w:rsidP="008745E1">
            <w:pPr>
              <w:pStyle w:val="NormalWeb"/>
              <w:spacing w:before="170" w:beforeAutospacing="0" w:after="170" w:afterAutospacing="0"/>
              <w:rPr>
                <w:del w:id="1985" w:author="Author"/>
                <w:rFonts w:asciiTheme="minorBidi" w:hAnsiTheme="minorBidi" w:cstheme="minorBidi"/>
                <w:szCs w:val="17"/>
              </w:rPr>
            </w:pPr>
            <w:del w:id="1986" w:author="Author">
              <w:r w:rsidRPr="009B4086">
                <w:rPr>
                  <w:rFonts w:asciiTheme="minorBidi" w:hAnsiTheme="minorBidi" w:cstheme="minorBidi"/>
                  <w:szCs w:val="17"/>
                </w:rPr>
                <w:delText>The status code “</w:delText>
              </w:r>
              <w:r w:rsidRPr="00E47331">
                <w:rPr>
                  <w:rFonts w:ascii="Courier New" w:eastAsia="Times New Roman" w:hAnsi="Courier New" w:cs="Courier New"/>
                  <w:szCs w:val="17"/>
                </w:rPr>
                <w:delText>200 OK</w:delText>
              </w:r>
              <w:r w:rsidRPr="009B4086">
                <w:rPr>
                  <w:rFonts w:asciiTheme="minorBidi" w:hAnsiTheme="minorBidi" w:cstheme="minorBidi"/>
                  <w:szCs w:val="17"/>
                </w:rPr>
                <w:delText xml:space="preserve">” SHOULD be returned to </w:delText>
              </w:r>
              <w:r w:rsidRPr="00E47331">
                <w:rPr>
                  <w:rFonts w:ascii="Courier New" w:eastAsia="Times New Roman" w:hAnsi="Courier New" w:cs="Courier New"/>
                  <w:szCs w:val="17"/>
                </w:rPr>
                <w:delText>TRACE</w:delText>
              </w:r>
              <w:r w:rsidRPr="009B4086">
                <w:rPr>
                  <w:rFonts w:asciiTheme="minorBidi" w:hAnsiTheme="minorBidi" w:cstheme="minorBidi"/>
                  <w:szCs w:val="17"/>
                </w:rPr>
                <w:delText>.</w:delText>
              </w:r>
            </w:del>
          </w:p>
        </w:tc>
        <w:tc>
          <w:tcPr>
            <w:tcW w:w="2515" w:type="dxa"/>
          </w:tcPr>
          <w:p w14:paraId="0E42E871" w14:textId="77777777" w:rsidR="005F3B68" w:rsidRPr="000C3E67" w:rsidRDefault="005F3B68" w:rsidP="008745E1">
            <w:pPr>
              <w:rPr>
                <w:del w:id="1987" w:author="Author"/>
                <w:rFonts w:asciiTheme="minorBidi" w:hAnsiTheme="minorBidi" w:cstheme="minorBidi"/>
                <w:szCs w:val="17"/>
              </w:rPr>
            </w:pPr>
            <w:del w:id="1988" w:author="Author">
              <w:r w:rsidRPr="000C3E67">
                <w:rPr>
                  <w:rFonts w:asciiTheme="minorBidi" w:hAnsiTheme="minorBidi" w:cstheme="minorBidi"/>
                  <w:szCs w:val="17"/>
                </w:rPr>
                <w:delText>AAJ, AAX</w:delText>
              </w:r>
            </w:del>
          </w:p>
        </w:tc>
      </w:tr>
      <w:tr w:rsidR="005F3B68" w:rsidRPr="00B67A3A" w14:paraId="21E2924D" w14:textId="77777777" w:rsidTr="00E3148C">
        <w:trPr>
          <w:del w:id="1989" w:author="Author"/>
        </w:trPr>
        <w:tc>
          <w:tcPr>
            <w:tcW w:w="1075" w:type="dxa"/>
          </w:tcPr>
          <w:p w14:paraId="0C229ED0" w14:textId="77777777" w:rsidR="005F3B68" w:rsidRPr="000C3E67" w:rsidRDefault="005F3B68" w:rsidP="008745E1">
            <w:pPr>
              <w:rPr>
                <w:del w:id="1990" w:author="Author"/>
                <w:rFonts w:asciiTheme="minorBidi" w:hAnsiTheme="minorBidi" w:cstheme="minorBidi"/>
                <w:szCs w:val="17"/>
              </w:rPr>
            </w:pPr>
            <w:del w:id="1991" w:author="Author">
              <w:r w:rsidRPr="000C3E67">
                <w:rPr>
                  <w:rFonts w:asciiTheme="minorBidi" w:eastAsia="Times New Roman" w:hAnsiTheme="minorBidi" w:cstheme="minorBidi"/>
                  <w:szCs w:val="17"/>
                </w:rPr>
                <w:delText>[RSG-60]</w:delText>
              </w:r>
            </w:del>
          </w:p>
        </w:tc>
        <w:tc>
          <w:tcPr>
            <w:tcW w:w="5670" w:type="dxa"/>
          </w:tcPr>
          <w:p w14:paraId="27333C6C" w14:textId="77777777" w:rsidR="005F3B68" w:rsidRPr="009B4086" w:rsidRDefault="005F3B68" w:rsidP="008745E1">
            <w:pPr>
              <w:pStyle w:val="NormalWeb"/>
              <w:spacing w:before="170" w:beforeAutospacing="0" w:after="170" w:afterAutospacing="0"/>
              <w:rPr>
                <w:del w:id="1992" w:author="Author"/>
                <w:rFonts w:asciiTheme="minorBidi" w:eastAsia="Times New Roman" w:hAnsiTheme="minorBidi" w:cstheme="minorBidi"/>
                <w:szCs w:val="17"/>
              </w:rPr>
            </w:pPr>
            <w:del w:id="1993" w:author="Author">
              <w:r w:rsidRPr="009B4086">
                <w:rPr>
                  <w:rFonts w:asciiTheme="minorBidi" w:eastAsia="Times New Roman" w:hAnsiTheme="minorBidi" w:cstheme="minorBidi"/>
                  <w:szCs w:val="17"/>
                </w:rPr>
                <w:delText xml:space="preserve">An </w:delText>
              </w:r>
              <w:r w:rsidRPr="00E47331">
                <w:rPr>
                  <w:rFonts w:ascii="Courier New" w:eastAsia="Times New Roman" w:hAnsi="Courier New" w:cs="Courier New"/>
                  <w:szCs w:val="17"/>
                </w:rPr>
                <w:delText>OPTIONS</w:delText>
              </w:r>
              <w:r w:rsidRPr="009B4086">
                <w:rPr>
                  <w:rFonts w:asciiTheme="minorBidi" w:eastAsia="Times New Roman" w:hAnsiTheme="minorBidi" w:cstheme="minorBidi"/>
                  <w:szCs w:val="17"/>
                </w:rPr>
                <w:delText xml:space="preserve"> request MUST be idempotent.</w:delText>
              </w:r>
            </w:del>
          </w:p>
        </w:tc>
        <w:tc>
          <w:tcPr>
            <w:tcW w:w="2515" w:type="dxa"/>
          </w:tcPr>
          <w:p w14:paraId="73A1D12D" w14:textId="77777777" w:rsidR="005F3B68" w:rsidRPr="000C3E67" w:rsidRDefault="005F3B68" w:rsidP="008745E1">
            <w:pPr>
              <w:rPr>
                <w:del w:id="1994" w:author="Author"/>
                <w:rFonts w:asciiTheme="minorBidi" w:hAnsiTheme="minorBidi" w:cstheme="minorBidi"/>
                <w:szCs w:val="17"/>
              </w:rPr>
            </w:pPr>
            <w:del w:id="1995" w:author="Author">
              <w:r w:rsidRPr="000C3E67">
                <w:rPr>
                  <w:rFonts w:asciiTheme="minorBidi" w:hAnsiTheme="minorBidi" w:cstheme="minorBidi"/>
                  <w:szCs w:val="17"/>
                </w:rPr>
                <w:delText>AAJ, AAX, AX, AJ</w:delText>
              </w:r>
            </w:del>
          </w:p>
        </w:tc>
      </w:tr>
      <w:tr w:rsidR="005F3B68" w:rsidRPr="00B67A3A" w14:paraId="3A6534DE" w14:textId="77777777" w:rsidTr="00E3148C">
        <w:trPr>
          <w:del w:id="1996" w:author="Author"/>
        </w:trPr>
        <w:tc>
          <w:tcPr>
            <w:tcW w:w="1075" w:type="dxa"/>
          </w:tcPr>
          <w:p w14:paraId="0C135DA1" w14:textId="77777777" w:rsidR="005F3B68" w:rsidRPr="000C3E67" w:rsidRDefault="005F3B68" w:rsidP="008745E1">
            <w:pPr>
              <w:rPr>
                <w:del w:id="1997" w:author="Author"/>
                <w:rFonts w:asciiTheme="minorBidi" w:hAnsiTheme="minorBidi" w:cstheme="minorBidi"/>
                <w:szCs w:val="17"/>
              </w:rPr>
            </w:pPr>
            <w:del w:id="1998" w:author="Author">
              <w:r w:rsidRPr="000C3E67">
                <w:rPr>
                  <w:rFonts w:asciiTheme="minorBidi" w:hAnsiTheme="minorBidi" w:cstheme="minorBidi"/>
                  <w:szCs w:val="17"/>
                </w:rPr>
                <w:delText>[RSG-61]</w:delText>
              </w:r>
            </w:del>
          </w:p>
        </w:tc>
        <w:tc>
          <w:tcPr>
            <w:tcW w:w="5670" w:type="dxa"/>
          </w:tcPr>
          <w:p w14:paraId="5DFBB22B" w14:textId="77777777" w:rsidR="005F3B68" w:rsidRPr="009B4086" w:rsidRDefault="005F3B68" w:rsidP="008745E1">
            <w:pPr>
              <w:pStyle w:val="NormalWeb"/>
              <w:spacing w:before="170" w:beforeAutospacing="0" w:after="170" w:afterAutospacing="0"/>
              <w:rPr>
                <w:del w:id="1999" w:author="Author"/>
                <w:rFonts w:asciiTheme="minorBidi" w:hAnsiTheme="minorBidi" w:cstheme="minorBidi"/>
                <w:szCs w:val="17"/>
              </w:rPr>
            </w:pPr>
            <w:del w:id="2000" w:author="Author">
              <w:r w:rsidRPr="009B4086">
                <w:rPr>
                  <w:rFonts w:asciiTheme="minorBidi" w:hAnsiTheme="minorBidi" w:cstheme="minorBidi"/>
                  <w:szCs w:val="17"/>
                </w:rPr>
                <w:delText>Custom HTTP headers starting with the “</w:delText>
              </w:r>
              <w:r w:rsidRPr="009B4086">
                <w:rPr>
                  <w:rFonts w:asciiTheme="minorBidi" w:eastAsia="Times New Roman" w:hAnsiTheme="minorBidi" w:cstheme="minorBidi"/>
                  <w:szCs w:val="17"/>
                </w:rPr>
                <w:delText>X-</w:delText>
              </w:r>
              <w:r w:rsidRPr="009B4086">
                <w:rPr>
                  <w:rFonts w:asciiTheme="minorBidi" w:hAnsiTheme="minorBidi" w:cstheme="minorBidi"/>
                  <w:szCs w:val="17"/>
                </w:rPr>
                <w:delText>” prefix SHOULD NOT be used.</w:delText>
              </w:r>
            </w:del>
          </w:p>
        </w:tc>
        <w:tc>
          <w:tcPr>
            <w:tcW w:w="2515" w:type="dxa"/>
          </w:tcPr>
          <w:p w14:paraId="1BEEFCCE" w14:textId="77777777" w:rsidR="005F3B68" w:rsidRPr="000C3E67" w:rsidRDefault="005F3B68" w:rsidP="008745E1">
            <w:pPr>
              <w:rPr>
                <w:del w:id="2001" w:author="Author"/>
                <w:rFonts w:asciiTheme="minorBidi" w:hAnsiTheme="minorBidi" w:cstheme="minorBidi"/>
                <w:szCs w:val="17"/>
              </w:rPr>
            </w:pPr>
            <w:del w:id="2002" w:author="Author">
              <w:r w:rsidRPr="000C3E67">
                <w:rPr>
                  <w:rFonts w:asciiTheme="minorBidi" w:hAnsiTheme="minorBidi" w:cstheme="minorBidi"/>
                  <w:szCs w:val="17"/>
                </w:rPr>
                <w:delText>AAJ, AAX</w:delText>
              </w:r>
            </w:del>
          </w:p>
        </w:tc>
      </w:tr>
      <w:tr w:rsidR="005F3B68" w:rsidRPr="00B67A3A" w14:paraId="39317814" w14:textId="77777777" w:rsidTr="00E3148C">
        <w:trPr>
          <w:del w:id="2003" w:author="Author"/>
        </w:trPr>
        <w:tc>
          <w:tcPr>
            <w:tcW w:w="1075" w:type="dxa"/>
          </w:tcPr>
          <w:p w14:paraId="57A9EDCE" w14:textId="77777777" w:rsidR="005F3B68" w:rsidRPr="000C3E67" w:rsidRDefault="005F3B68" w:rsidP="008745E1">
            <w:pPr>
              <w:rPr>
                <w:del w:id="2004" w:author="Author"/>
                <w:rFonts w:asciiTheme="minorBidi" w:hAnsiTheme="minorBidi" w:cstheme="minorBidi"/>
                <w:szCs w:val="17"/>
              </w:rPr>
            </w:pPr>
            <w:del w:id="2005" w:author="Author">
              <w:r w:rsidRPr="000C3E67">
                <w:rPr>
                  <w:rFonts w:asciiTheme="minorBidi" w:eastAsia="Times New Roman" w:hAnsiTheme="minorBidi" w:cstheme="minorBidi"/>
                  <w:szCs w:val="17"/>
                </w:rPr>
                <w:delText>[RSG-62]</w:delText>
              </w:r>
            </w:del>
          </w:p>
        </w:tc>
        <w:tc>
          <w:tcPr>
            <w:tcW w:w="5670" w:type="dxa"/>
          </w:tcPr>
          <w:p w14:paraId="2D14EAC7" w14:textId="77777777" w:rsidR="005F3B68" w:rsidRPr="009B4086" w:rsidRDefault="005F3B68" w:rsidP="008745E1">
            <w:pPr>
              <w:rPr>
                <w:del w:id="2006" w:author="Author"/>
                <w:rFonts w:asciiTheme="minorBidi" w:eastAsia="Times New Roman" w:hAnsiTheme="minorBidi" w:cstheme="minorBidi"/>
                <w:szCs w:val="17"/>
              </w:rPr>
            </w:pPr>
            <w:del w:id="2007" w:author="Author">
              <w:r w:rsidRPr="009B4086">
                <w:rPr>
                  <w:rFonts w:asciiTheme="minorBidi" w:eastAsia="Times New Roman" w:hAnsiTheme="minorBidi" w:cstheme="minorBidi"/>
                  <w:szCs w:val="17"/>
                </w:rPr>
                <w:delText>Custom HTTP headers SHOULD NOT be used to change the behavior of HTTP Methods unless it is to resolve any existing technical limitations (</w:delText>
              </w:r>
              <w:r w:rsidR="00711916">
                <w:rPr>
                  <w:rFonts w:asciiTheme="minorBidi" w:eastAsia="Times New Roman" w:hAnsiTheme="minorBidi" w:cstheme="minorBidi"/>
                  <w:szCs w:val="17"/>
                </w:rPr>
                <w:delText>e.g.,</w:delText>
              </w:r>
              <w:r w:rsidRPr="009B4086">
                <w:rPr>
                  <w:rFonts w:asciiTheme="minorBidi" w:eastAsia="Times New Roman" w:hAnsiTheme="minorBidi" w:cstheme="minorBidi"/>
                  <w:szCs w:val="17"/>
                </w:rPr>
                <w:delText xml:space="preserve"> see [RSG-39]). </w:delText>
              </w:r>
            </w:del>
          </w:p>
        </w:tc>
        <w:tc>
          <w:tcPr>
            <w:tcW w:w="2515" w:type="dxa"/>
          </w:tcPr>
          <w:p w14:paraId="167FA033" w14:textId="77777777" w:rsidR="005F3B68" w:rsidRPr="000C3E67" w:rsidRDefault="005F3B68" w:rsidP="008745E1">
            <w:pPr>
              <w:rPr>
                <w:del w:id="2008" w:author="Author"/>
                <w:rFonts w:asciiTheme="minorBidi" w:hAnsiTheme="minorBidi" w:cstheme="minorBidi"/>
                <w:szCs w:val="17"/>
              </w:rPr>
            </w:pPr>
            <w:del w:id="2009" w:author="Author">
              <w:r w:rsidRPr="000C3E67">
                <w:rPr>
                  <w:rFonts w:asciiTheme="minorBidi" w:hAnsiTheme="minorBidi" w:cstheme="minorBidi"/>
                  <w:szCs w:val="17"/>
                </w:rPr>
                <w:delText>AAJ, AAX</w:delText>
              </w:r>
            </w:del>
          </w:p>
        </w:tc>
      </w:tr>
      <w:tr w:rsidR="005F3B68" w:rsidRPr="00B67A3A" w14:paraId="584085E2" w14:textId="77777777" w:rsidTr="00E3148C">
        <w:trPr>
          <w:del w:id="2010" w:author="Author"/>
        </w:trPr>
        <w:tc>
          <w:tcPr>
            <w:tcW w:w="1075" w:type="dxa"/>
          </w:tcPr>
          <w:p w14:paraId="39D86FE8" w14:textId="77777777" w:rsidR="005F3B68" w:rsidRPr="000C3E67" w:rsidRDefault="005F3B68" w:rsidP="008745E1">
            <w:pPr>
              <w:rPr>
                <w:del w:id="2011" w:author="Author"/>
                <w:rFonts w:asciiTheme="minorBidi" w:hAnsiTheme="minorBidi" w:cstheme="minorBidi"/>
                <w:szCs w:val="17"/>
              </w:rPr>
            </w:pPr>
            <w:del w:id="2012" w:author="Author">
              <w:r w:rsidRPr="000C3E67">
                <w:rPr>
                  <w:rFonts w:asciiTheme="minorBidi" w:eastAsia="Times New Roman" w:hAnsiTheme="minorBidi" w:cstheme="minorBidi"/>
                  <w:szCs w:val="17"/>
                </w:rPr>
                <w:delText>[RSG-63]</w:delText>
              </w:r>
            </w:del>
          </w:p>
        </w:tc>
        <w:tc>
          <w:tcPr>
            <w:tcW w:w="5670" w:type="dxa"/>
          </w:tcPr>
          <w:p w14:paraId="3F49EC8D" w14:textId="77777777" w:rsidR="005F3B68" w:rsidRPr="009B4086" w:rsidRDefault="005F3B68" w:rsidP="008745E1">
            <w:pPr>
              <w:rPr>
                <w:del w:id="2013" w:author="Author"/>
                <w:rFonts w:asciiTheme="minorBidi" w:eastAsia="Times New Roman" w:hAnsiTheme="minorBidi" w:cstheme="minorBidi"/>
                <w:szCs w:val="17"/>
              </w:rPr>
            </w:pPr>
            <w:del w:id="2014" w:author="Author">
              <w:r w:rsidRPr="009B4086">
                <w:rPr>
                  <w:rFonts w:asciiTheme="minorBidi" w:eastAsia="Times New Roman" w:hAnsiTheme="minorBidi" w:cstheme="minorBidi"/>
                  <w:szCs w:val="17"/>
                </w:rPr>
                <w:delText xml:space="preserve">The naming convention for custom HTTP headers is </w:delText>
              </w:r>
              <w:r w:rsidRPr="009B4086">
                <w:rPr>
                  <w:rFonts w:ascii="Courier New" w:eastAsia="Times New Roman" w:hAnsi="Courier New" w:cs="Courier New"/>
                  <w:szCs w:val="17"/>
                </w:rPr>
                <w:delText>&lt;organization&gt;-&lt;header name&gt;,</w:delText>
              </w:r>
              <w:r w:rsidRPr="009B4086">
                <w:rPr>
                  <w:rFonts w:asciiTheme="minorBidi" w:eastAsia="Times New Roman" w:hAnsiTheme="minorBidi" w:cstheme="minorBidi"/>
                  <w:szCs w:val="17"/>
                </w:rPr>
                <w:delText xml:space="preserve"> where </w:delText>
              </w:r>
              <w:r w:rsidRPr="009B4086">
                <w:rPr>
                  <w:rFonts w:ascii="Courier New" w:eastAsia="Times New Roman" w:hAnsi="Courier New" w:cs="Courier New"/>
                  <w:szCs w:val="17"/>
                </w:rPr>
                <w:delText>&lt;organization&gt;</w:delText>
              </w:r>
              <w:r w:rsidRPr="009B4086">
                <w:rPr>
                  <w:rFonts w:asciiTheme="minorBidi" w:eastAsia="Times New Roman" w:hAnsiTheme="minorBidi" w:cstheme="minorBidi"/>
                  <w:szCs w:val="17"/>
                </w:rPr>
                <w:delText xml:space="preserve"> and </w:delText>
              </w:r>
              <w:r w:rsidRPr="009B4086">
                <w:rPr>
                  <w:rFonts w:ascii="Courier New" w:eastAsia="Times New Roman" w:hAnsi="Courier New" w:cs="Courier New"/>
                  <w:szCs w:val="17"/>
                </w:rPr>
                <w:delText>&lt;header&gt;</w:delText>
              </w:r>
              <w:r w:rsidRPr="009B4086">
                <w:rPr>
                  <w:rFonts w:asciiTheme="minorBidi" w:eastAsia="Times New Roman" w:hAnsiTheme="minorBidi" w:cstheme="minorBidi"/>
                  <w:szCs w:val="17"/>
                </w:rPr>
                <w:delText xml:space="preserve"> SHOULD follow the kebab-case convention.</w:delText>
              </w:r>
            </w:del>
          </w:p>
        </w:tc>
        <w:tc>
          <w:tcPr>
            <w:tcW w:w="2515" w:type="dxa"/>
          </w:tcPr>
          <w:p w14:paraId="1204ABD3" w14:textId="77777777" w:rsidR="005F3B68" w:rsidRPr="000C3E67" w:rsidRDefault="005F3B68" w:rsidP="008745E1">
            <w:pPr>
              <w:rPr>
                <w:del w:id="2015" w:author="Author"/>
                <w:rFonts w:asciiTheme="minorBidi" w:hAnsiTheme="minorBidi" w:cstheme="minorBidi"/>
                <w:szCs w:val="17"/>
              </w:rPr>
            </w:pPr>
            <w:del w:id="2016" w:author="Author">
              <w:r w:rsidRPr="000C3E67">
                <w:rPr>
                  <w:rFonts w:asciiTheme="minorBidi" w:hAnsiTheme="minorBidi" w:cstheme="minorBidi"/>
                  <w:szCs w:val="17"/>
                </w:rPr>
                <w:delText>AAJ, AAX</w:delText>
              </w:r>
            </w:del>
          </w:p>
        </w:tc>
      </w:tr>
      <w:tr w:rsidR="005F3B68" w:rsidRPr="00B67A3A" w14:paraId="131DFADB" w14:textId="77777777" w:rsidTr="00E3148C">
        <w:trPr>
          <w:del w:id="2017" w:author="Author"/>
        </w:trPr>
        <w:tc>
          <w:tcPr>
            <w:tcW w:w="1075" w:type="dxa"/>
          </w:tcPr>
          <w:p w14:paraId="3E5D0CD6" w14:textId="77777777" w:rsidR="005F3B68" w:rsidRPr="000C3E67" w:rsidRDefault="005F3B68" w:rsidP="008745E1">
            <w:pPr>
              <w:rPr>
                <w:del w:id="2018" w:author="Author"/>
                <w:rFonts w:asciiTheme="minorBidi" w:hAnsiTheme="minorBidi" w:cstheme="minorBidi"/>
                <w:szCs w:val="17"/>
              </w:rPr>
            </w:pPr>
            <w:del w:id="2019" w:author="Author">
              <w:r w:rsidRPr="000C3E67">
                <w:rPr>
                  <w:rFonts w:asciiTheme="minorBidi" w:eastAsia="Times New Roman" w:hAnsiTheme="minorBidi" w:cstheme="minorBidi"/>
                  <w:szCs w:val="17"/>
                </w:rPr>
                <w:delText>[RSG-64]</w:delText>
              </w:r>
            </w:del>
          </w:p>
        </w:tc>
        <w:tc>
          <w:tcPr>
            <w:tcW w:w="5670" w:type="dxa"/>
          </w:tcPr>
          <w:p w14:paraId="12C25080" w14:textId="77777777" w:rsidR="005F3B68" w:rsidRPr="00BE21FF" w:rsidRDefault="005F3B68" w:rsidP="008745E1">
            <w:pPr>
              <w:rPr>
                <w:del w:id="2020" w:author="Author"/>
                <w:rFonts w:ascii="Arial" w:eastAsia="Times New Roman" w:hAnsi="Arial" w:cs="Arial"/>
                <w:szCs w:val="17"/>
              </w:rPr>
            </w:pPr>
            <w:del w:id="2021" w:author="Author">
              <w:r w:rsidRPr="00BE21FF">
                <w:rPr>
                  <w:rFonts w:ascii="Arial" w:eastAsia="Times New Roman" w:hAnsi="Arial" w:cs="Arial"/>
                  <w:szCs w:val="17"/>
                </w:rPr>
                <w:delText xml:space="preserve">A Web API SHOULD support a single method of service versioning using URI versioning, </w:delText>
              </w:r>
              <w:r w:rsidR="00711916">
                <w:rPr>
                  <w:rFonts w:ascii="Arial" w:eastAsia="Times New Roman" w:hAnsi="Arial" w:cs="Arial"/>
                  <w:szCs w:val="17"/>
                </w:rPr>
                <w:delText>e.g.,</w:delText>
              </w:r>
              <w:r w:rsidRPr="00BE21FF">
                <w:rPr>
                  <w:rFonts w:ascii="Arial" w:eastAsia="Times New Roman" w:hAnsi="Arial" w:cs="Arial"/>
                  <w:szCs w:val="17"/>
                </w:rPr>
                <w:delText xml:space="preserve"> </w:delText>
              </w:r>
              <w:r w:rsidRPr="00733393">
                <w:rPr>
                  <w:rFonts w:ascii="Courier New" w:eastAsia="Times New Roman" w:hAnsi="Courier New" w:cs="Courier New"/>
                  <w:szCs w:val="17"/>
                </w:rPr>
                <w:delText>/api/v1/inventors</w:delText>
              </w:r>
              <w:r w:rsidRPr="00BE21FF">
                <w:rPr>
                  <w:rFonts w:ascii="Arial" w:eastAsia="Times New Roman" w:hAnsi="Arial" w:cs="Arial"/>
                  <w:szCs w:val="17"/>
                </w:rPr>
                <w:delText xml:space="preserve"> or Header versioning, </w:delText>
              </w:r>
              <w:r w:rsidR="00711916">
                <w:rPr>
                  <w:rFonts w:ascii="Arial" w:eastAsia="Times New Roman" w:hAnsi="Arial" w:cs="Arial"/>
                  <w:szCs w:val="17"/>
                </w:rPr>
                <w:delText>e.g.,</w:delText>
              </w:r>
              <w:r w:rsidRPr="00BE21FF">
                <w:rPr>
                  <w:rFonts w:ascii="Arial" w:eastAsia="Times New Roman" w:hAnsi="Arial" w:cs="Arial"/>
                  <w:szCs w:val="17"/>
                </w:rPr>
                <w:delText xml:space="preserve"> </w:delText>
              </w:r>
              <w:r w:rsidRPr="00733393">
                <w:rPr>
                  <w:rFonts w:ascii="Courier New" w:eastAsia="Times New Roman" w:hAnsi="Courier New" w:cs="Courier New"/>
                  <w:szCs w:val="17"/>
                </w:rPr>
                <w:delText>Accept-version: v1</w:delText>
              </w:r>
              <w:r w:rsidRPr="00BE21FF">
                <w:rPr>
                  <w:rFonts w:ascii="Arial" w:eastAsia="Times New Roman" w:hAnsi="Arial" w:cs="Arial"/>
                  <w:szCs w:val="17"/>
                </w:rPr>
                <w:delText xml:space="preserve"> or Media type versioning, </w:delText>
              </w:r>
              <w:r w:rsidR="00711916">
                <w:rPr>
                  <w:rFonts w:ascii="Arial" w:eastAsia="Times New Roman" w:hAnsi="Arial" w:cs="Arial"/>
                  <w:szCs w:val="17"/>
                </w:rPr>
                <w:delText>e.g,</w:delText>
              </w:r>
              <w:r w:rsidRPr="00BE21FF">
                <w:rPr>
                  <w:rFonts w:ascii="Arial" w:eastAsia="Times New Roman" w:hAnsi="Arial" w:cs="Arial"/>
                  <w:szCs w:val="17"/>
                </w:rPr>
                <w:delText xml:space="preserve"> </w:delText>
              </w:r>
              <w:r w:rsidRPr="00733393">
                <w:rPr>
                  <w:rFonts w:ascii="Courier New" w:eastAsia="Times New Roman" w:hAnsi="Courier New" w:cs="Courier New"/>
                  <w:szCs w:val="17"/>
                </w:rPr>
                <w:delText>Accept: application/vnd.v1+json</w:delText>
              </w:r>
              <w:r w:rsidRPr="00BE21FF">
                <w:rPr>
                  <w:rFonts w:ascii="Arial" w:eastAsia="Times New Roman" w:hAnsi="Arial" w:cs="Arial"/>
                  <w:szCs w:val="17"/>
                </w:rPr>
                <w:delText>.   Query string versioning SHOULD NOT be used.</w:delText>
              </w:r>
            </w:del>
          </w:p>
        </w:tc>
        <w:tc>
          <w:tcPr>
            <w:tcW w:w="2515" w:type="dxa"/>
          </w:tcPr>
          <w:p w14:paraId="43970169" w14:textId="77777777" w:rsidR="005F3B68" w:rsidRPr="000C3E67" w:rsidRDefault="005F3B68" w:rsidP="008745E1">
            <w:pPr>
              <w:rPr>
                <w:del w:id="2022" w:author="Author"/>
                <w:rFonts w:asciiTheme="minorBidi" w:hAnsiTheme="minorBidi" w:cstheme="minorBidi"/>
                <w:szCs w:val="17"/>
              </w:rPr>
            </w:pPr>
            <w:del w:id="2023" w:author="Author">
              <w:r w:rsidRPr="000C3E67">
                <w:rPr>
                  <w:rFonts w:asciiTheme="minorBidi" w:hAnsiTheme="minorBidi" w:cstheme="minorBidi"/>
                  <w:szCs w:val="17"/>
                </w:rPr>
                <w:delText>AAJ, AAX</w:delText>
              </w:r>
            </w:del>
          </w:p>
        </w:tc>
      </w:tr>
      <w:tr w:rsidR="005F3B68" w:rsidRPr="00B67A3A" w14:paraId="7E03768F" w14:textId="77777777" w:rsidTr="00E3148C">
        <w:trPr>
          <w:del w:id="2024" w:author="Author"/>
        </w:trPr>
        <w:tc>
          <w:tcPr>
            <w:tcW w:w="1075" w:type="dxa"/>
          </w:tcPr>
          <w:p w14:paraId="002D51A5" w14:textId="77777777" w:rsidR="005F3B68" w:rsidRPr="000C3E67" w:rsidRDefault="005F3B68" w:rsidP="008745E1">
            <w:pPr>
              <w:rPr>
                <w:del w:id="2025" w:author="Author"/>
                <w:rFonts w:asciiTheme="minorBidi" w:hAnsiTheme="minorBidi" w:cstheme="minorBidi"/>
                <w:szCs w:val="17"/>
              </w:rPr>
            </w:pPr>
            <w:del w:id="2026" w:author="Author">
              <w:r w:rsidRPr="000C3E67">
                <w:rPr>
                  <w:rFonts w:asciiTheme="minorBidi" w:eastAsia="Times New Roman" w:hAnsiTheme="minorBidi" w:cstheme="minorBidi"/>
                  <w:szCs w:val="17"/>
                </w:rPr>
                <w:delText>[RSG-65]</w:delText>
              </w:r>
            </w:del>
          </w:p>
        </w:tc>
        <w:tc>
          <w:tcPr>
            <w:tcW w:w="5670" w:type="dxa"/>
          </w:tcPr>
          <w:p w14:paraId="65A1CF40" w14:textId="77777777" w:rsidR="005F3B68" w:rsidRPr="00663A9C" w:rsidRDefault="005F3B68" w:rsidP="008745E1">
            <w:pPr>
              <w:rPr>
                <w:del w:id="2027" w:author="Author"/>
                <w:rFonts w:ascii="Arial" w:eastAsia="Times New Roman" w:hAnsi="Arial" w:cs="Arial"/>
                <w:szCs w:val="17"/>
              </w:rPr>
            </w:pPr>
            <w:del w:id="2028" w:author="Author">
              <w:r w:rsidRPr="009B4086">
                <w:rPr>
                  <w:rFonts w:asciiTheme="minorBidi" w:eastAsia="Times New Roman" w:hAnsiTheme="minorBidi" w:cstheme="minorBidi"/>
                  <w:szCs w:val="17"/>
                </w:rPr>
                <w:delText>A versioning-numbering scheme SHOULD be followed considering only the major version number (for example</w:delText>
              </w:r>
              <w:r w:rsidRPr="00B67A3A">
                <w:rPr>
                  <w:rFonts w:eastAsia="Times New Roman" w:cs="Arial"/>
                  <w:szCs w:val="17"/>
                </w:rPr>
                <w:delText> </w:delText>
              </w:r>
              <w:r w:rsidRPr="009B4086">
                <w:rPr>
                  <w:rFonts w:ascii="Courier New" w:eastAsia="Times New Roman" w:hAnsi="Courier New" w:cs="Courier New"/>
                  <w:szCs w:val="17"/>
                </w:rPr>
                <w:delText>/v1</w:delText>
              </w:r>
              <w:r w:rsidRPr="009B4086">
                <w:rPr>
                  <w:rFonts w:asciiTheme="minorBidi" w:eastAsia="Times New Roman" w:hAnsiTheme="minorBidi" w:cstheme="minorBidi"/>
                  <w:szCs w:val="17"/>
                </w:rPr>
                <w:delText>).</w:delText>
              </w:r>
              <w:r w:rsidRPr="00B67A3A">
                <w:rPr>
                  <w:rFonts w:eastAsia="Times New Roman" w:cs="Arial"/>
                  <w:szCs w:val="17"/>
                </w:rPr>
                <w:delText> </w:delText>
              </w:r>
            </w:del>
          </w:p>
        </w:tc>
        <w:tc>
          <w:tcPr>
            <w:tcW w:w="2515" w:type="dxa"/>
          </w:tcPr>
          <w:p w14:paraId="0B98BFD1" w14:textId="77777777" w:rsidR="005F3B68" w:rsidRPr="000C3E67" w:rsidRDefault="005F3B68" w:rsidP="008745E1">
            <w:pPr>
              <w:rPr>
                <w:del w:id="2029" w:author="Author"/>
                <w:rFonts w:asciiTheme="minorBidi" w:hAnsiTheme="minorBidi" w:cstheme="minorBidi"/>
                <w:szCs w:val="17"/>
              </w:rPr>
            </w:pPr>
            <w:del w:id="2030" w:author="Author">
              <w:r w:rsidRPr="000C3E67">
                <w:rPr>
                  <w:rFonts w:asciiTheme="minorBidi" w:hAnsiTheme="minorBidi" w:cstheme="minorBidi"/>
                  <w:szCs w:val="17"/>
                </w:rPr>
                <w:delText>AAJ, AAX</w:delText>
              </w:r>
            </w:del>
          </w:p>
        </w:tc>
      </w:tr>
      <w:tr w:rsidR="005F3B68" w:rsidRPr="00B67A3A" w14:paraId="75719EDD" w14:textId="77777777" w:rsidTr="00E3148C">
        <w:trPr>
          <w:del w:id="2031" w:author="Author"/>
        </w:trPr>
        <w:tc>
          <w:tcPr>
            <w:tcW w:w="1075" w:type="dxa"/>
          </w:tcPr>
          <w:p w14:paraId="65E850A5" w14:textId="77777777" w:rsidR="005F3B68" w:rsidRPr="009B4086" w:rsidRDefault="005F3B68" w:rsidP="008745E1">
            <w:pPr>
              <w:rPr>
                <w:del w:id="2032" w:author="Author"/>
                <w:rFonts w:asciiTheme="minorBidi" w:eastAsia="Times New Roman" w:hAnsiTheme="minorBidi" w:cstheme="minorBidi"/>
                <w:szCs w:val="17"/>
              </w:rPr>
            </w:pPr>
            <w:del w:id="2033" w:author="Author">
              <w:r w:rsidRPr="009B4086">
                <w:rPr>
                  <w:rFonts w:asciiTheme="minorBidi" w:eastAsia="Times New Roman" w:hAnsiTheme="minorBidi" w:cstheme="minorBidi"/>
                  <w:szCs w:val="17"/>
                </w:rPr>
                <w:delText>[RSG-66]</w:delText>
              </w:r>
            </w:del>
          </w:p>
        </w:tc>
        <w:tc>
          <w:tcPr>
            <w:tcW w:w="5670" w:type="dxa"/>
          </w:tcPr>
          <w:p w14:paraId="1C6ABE28" w14:textId="77777777" w:rsidR="005F3B68" w:rsidRPr="009B4086" w:rsidRDefault="005F3B68" w:rsidP="008745E1">
            <w:pPr>
              <w:pStyle w:val="NormalWeb"/>
              <w:spacing w:before="170" w:beforeAutospacing="0" w:after="170" w:afterAutospacing="0"/>
              <w:rPr>
                <w:del w:id="2034" w:author="Author"/>
                <w:rFonts w:asciiTheme="minorBidi" w:hAnsiTheme="minorBidi" w:cstheme="minorBidi"/>
                <w:szCs w:val="17"/>
              </w:rPr>
            </w:pPr>
            <w:del w:id="2035" w:author="Author">
              <w:r w:rsidRPr="009B4086">
                <w:rPr>
                  <w:rFonts w:asciiTheme="minorBidi" w:hAnsiTheme="minorBidi" w:cstheme="minorBidi"/>
                  <w:szCs w:val="17"/>
                </w:rPr>
                <w:delText>API service contracts MAY include endpoint redirection feature. When a service consumer attempts to invoke a service, a redirection response may be returned to tell the service consumer to resend the request to a new endpoint. Redirections MAY be temporary or permanent:</w:delText>
              </w:r>
            </w:del>
          </w:p>
          <w:p w14:paraId="460DD3CE" w14:textId="77777777" w:rsidR="005F3B68" w:rsidRPr="009B4086" w:rsidRDefault="005F3B68" w:rsidP="008745E1">
            <w:pPr>
              <w:numPr>
                <w:ilvl w:val="1"/>
                <w:numId w:val="4"/>
              </w:numPr>
              <w:ind w:left="1080"/>
              <w:rPr>
                <w:del w:id="2036" w:author="Author"/>
                <w:rFonts w:asciiTheme="minorBidi" w:hAnsiTheme="minorBidi" w:cstheme="minorBidi"/>
                <w:szCs w:val="17"/>
              </w:rPr>
            </w:pPr>
            <w:del w:id="2037" w:author="Author">
              <w:r w:rsidRPr="009B4086">
                <w:rPr>
                  <w:rFonts w:asciiTheme="minorBidi" w:hAnsiTheme="minorBidi" w:cstheme="minorBidi"/>
                  <w:szCs w:val="17"/>
                </w:rPr>
                <w:delText>Temporary redirect - using the HTTP response header Location and the HTTP status code “</w:delText>
              </w:r>
              <w:r w:rsidRPr="00954718">
                <w:rPr>
                  <w:rFonts w:ascii="Courier New" w:hAnsi="Courier New" w:cs="Courier New"/>
                  <w:szCs w:val="17"/>
                </w:rPr>
                <w:delText>302 Found</w:delText>
              </w:r>
              <w:r w:rsidRPr="009B4086">
                <w:rPr>
                  <w:rFonts w:asciiTheme="minorBidi" w:hAnsiTheme="minorBidi" w:cstheme="minorBidi"/>
                  <w:szCs w:val="17"/>
                </w:rPr>
                <w:delText>” according to IETF RFC 7231; or</w:delText>
              </w:r>
            </w:del>
          </w:p>
          <w:p w14:paraId="1B83666C" w14:textId="77777777" w:rsidR="005F3B68" w:rsidRPr="009B4086" w:rsidRDefault="005F3B68" w:rsidP="008745E1">
            <w:pPr>
              <w:numPr>
                <w:ilvl w:val="1"/>
                <w:numId w:val="4"/>
              </w:numPr>
              <w:ind w:left="1080"/>
              <w:rPr>
                <w:del w:id="2038" w:author="Author"/>
                <w:rFonts w:asciiTheme="minorBidi" w:hAnsiTheme="minorBidi" w:cstheme="minorBidi"/>
                <w:szCs w:val="17"/>
              </w:rPr>
            </w:pPr>
            <w:del w:id="2039" w:author="Author">
              <w:r w:rsidRPr="009B4086">
                <w:rPr>
                  <w:rFonts w:asciiTheme="minorBidi" w:hAnsiTheme="minorBidi" w:cstheme="minorBidi"/>
                  <w:szCs w:val="17"/>
                </w:rPr>
                <w:delText>Permanent redirect - using the HTTP response header Location and the HTTP status code “</w:delText>
              </w:r>
              <w:r w:rsidRPr="00954718">
                <w:rPr>
                  <w:rFonts w:ascii="Courier New" w:hAnsi="Courier New" w:cs="Courier New"/>
                  <w:szCs w:val="17"/>
                </w:rPr>
                <w:delText>301 Moved Permanently</w:delText>
              </w:r>
              <w:r w:rsidRPr="009B4086">
                <w:rPr>
                  <w:rFonts w:asciiTheme="minorBidi" w:hAnsiTheme="minorBidi" w:cstheme="minorBidi"/>
                  <w:szCs w:val="17"/>
                </w:rPr>
                <w:delText>” according to IETF RFC 7238.</w:delText>
              </w:r>
            </w:del>
          </w:p>
        </w:tc>
        <w:tc>
          <w:tcPr>
            <w:tcW w:w="2515" w:type="dxa"/>
          </w:tcPr>
          <w:p w14:paraId="1AFCF5E2" w14:textId="77777777" w:rsidR="005F3B68" w:rsidRPr="000C3E67" w:rsidRDefault="005F3B68" w:rsidP="008745E1">
            <w:pPr>
              <w:rPr>
                <w:del w:id="2040" w:author="Author"/>
                <w:rFonts w:asciiTheme="minorBidi" w:hAnsiTheme="minorBidi" w:cstheme="minorBidi"/>
                <w:szCs w:val="17"/>
              </w:rPr>
            </w:pPr>
            <w:del w:id="2041" w:author="Author">
              <w:r w:rsidRPr="000C3E67">
                <w:rPr>
                  <w:rFonts w:asciiTheme="minorBidi" w:hAnsiTheme="minorBidi" w:cstheme="minorBidi"/>
                  <w:szCs w:val="17"/>
                </w:rPr>
                <w:delText>AAJ, AAX</w:delText>
              </w:r>
            </w:del>
          </w:p>
        </w:tc>
      </w:tr>
      <w:tr w:rsidR="005F3B68" w:rsidRPr="00B67A3A" w14:paraId="4C1D51D2" w14:textId="77777777" w:rsidTr="00E3148C">
        <w:trPr>
          <w:trHeight w:val="346"/>
          <w:del w:id="2042" w:author="Author"/>
        </w:trPr>
        <w:tc>
          <w:tcPr>
            <w:tcW w:w="1075" w:type="dxa"/>
          </w:tcPr>
          <w:p w14:paraId="22E8743B" w14:textId="77777777" w:rsidR="005F3B68" w:rsidRPr="009B4086" w:rsidRDefault="005F3B68" w:rsidP="008745E1">
            <w:pPr>
              <w:rPr>
                <w:del w:id="2043" w:author="Author"/>
                <w:rFonts w:asciiTheme="minorBidi" w:eastAsia="Times New Roman" w:hAnsiTheme="minorBidi" w:cstheme="minorBidi"/>
                <w:szCs w:val="17"/>
              </w:rPr>
            </w:pPr>
            <w:del w:id="2044" w:author="Author">
              <w:r w:rsidRPr="000C3E67">
                <w:rPr>
                  <w:rFonts w:asciiTheme="minorBidi" w:eastAsia="Times New Roman" w:hAnsiTheme="minorBidi" w:cstheme="minorBidi"/>
                  <w:szCs w:val="17"/>
                </w:rPr>
                <w:delText>[RSG-67]</w:delText>
              </w:r>
            </w:del>
          </w:p>
        </w:tc>
        <w:tc>
          <w:tcPr>
            <w:tcW w:w="5670" w:type="dxa"/>
          </w:tcPr>
          <w:p w14:paraId="4ABFBD4C" w14:textId="77777777" w:rsidR="005F3B68" w:rsidRPr="00930ADC" w:rsidRDefault="005F3B68" w:rsidP="008745E1">
            <w:pPr>
              <w:rPr>
                <w:del w:id="2045" w:author="Author"/>
                <w:rFonts w:asciiTheme="minorBidi" w:eastAsia="Times New Roman" w:hAnsiTheme="minorBidi" w:cstheme="minorBidi"/>
                <w:szCs w:val="17"/>
              </w:rPr>
            </w:pPr>
            <w:del w:id="2046" w:author="Author">
              <w:r w:rsidRPr="00930ADC">
                <w:rPr>
                  <w:rFonts w:asciiTheme="minorBidi" w:eastAsia="Times New Roman" w:hAnsiTheme="minorBidi" w:cstheme="minorBidi"/>
                  <w:szCs w:val="17"/>
                </w:rPr>
                <w:delText>API lifecycle strategies SHOULD be published by the developers to assist users in understanding how long a version will be maintained.</w:delText>
              </w:r>
            </w:del>
          </w:p>
        </w:tc>
        <w:tc>
          <w:tcPr>
            <w:tcW w:w="2515" w:type="dxa"/>
          </w:tcPr>
          <w:p w14:paraId="38CDD97D" w14:textId="77777777" w:rsidR="005F3B68" w:rsidRPr="000C3E67" w:rsidRDefault="005F3B68" w:rsidP="008745E1">
            <w:pPr>
              <w:rPr>
                <w:del w:id="2047" w:author="Author"/>
                <w:rFonts w:asciiTheme="minorBidi" w:hAnsiTheme="minorBidi" w:cstheme="minorBidi"/>
                <w:szCs w:val="17"/>
              </w:rPr>
            </w:pPr>
            <w:del w:id="2048" w:author="Author">
              <w:r w:rsidRPr="0001170E">
                <w:rPr>
                  <w:rFonts w:asciiTheme="minorBidi" w:hAnsiTheme="minorBidi" w:cstheme="minorBidi"/>
                  <w:szCs w:val="17"/>
                </w:rPr>
                <w:delText>AAJ, AAX</w:delText>
              </w:r>
            </w:del>
          </w:p>
        </w:tc>
      </w:tr>
      <w:tr w:rsidR="005F3B68" w:rsidRPr="00B67A3A" w14:paraId="11458AA9" w14:textId="77777777" w:rsidTr="00E3148C">
        <w:trPr>
          <w:del w:id="2049" w:author="Author"/>
        </w:trPr>
        <w:tc>
          <w:tcPr>
            <w:tcW w:w="1075" w:type="dxa"/>
          </w:tcPr>
          <w:p w14:paraId="1BD8D516" w14:textId="77777777" w:rsidR="005F3B68" w:rsidRPr="000C3E67" w:rsidRDefault="005F3B68" w:rsidP="008745E1">
            <w:pPr>
              <w:rPr>
                <w:del w:id="2050" w:author="Author"/>
                <w:rFonts w:asciiTheme="minorBidi" w:hAnsiTheme="minorBidi" w:cstheme="minorBidi"/>
                <w:szCs w:val="17"/>
              </w:rPr>
            </w:pPr>
            <w:del w:id="2051" w:author="Author">
              <w:r>
                <w:rPr>
                  <w:rFonts w:asciiTheme="minorBidi" w:eastAsia="Times New Roman" w:hAnsiTheme="minorBidi" w:cstheme="minorBidi"/>
                  <w:szCs w:val="17"/>
                </w:rPr>
                <w:delText>[RSG-68</w:delText>
              </w:r>
              <w:r w:rsidRPr="000C3E67">
                <w:rPr>
                  <w:rFonts w:asciiTheme="minorBidi" w:eastAsia="Times New Roman" w:hAnsiTheme="minorBidi" w:cstheme="minorBidi"/>
                  <w:szCs w:val="17"/>
                </w:rPr>
                <w:delText>]</w:delText>
              </w:r>
            </w:del>
          </w:p>
        </w:tc>
        <w:tc>
          <w:tcPr>
            <w:tcW w:w="5670" w:type="dxa"/>
          </w:tcPr>
          <w:p w14:paraId="687360C4" w14:textId="77777777" w:rsidR="005F3B68" w:rsidRPr="009B4086" w:rsidRDefault="005F3B68" w:rsidP="008745E1">
            <w:pPr>
              <w:rPr>
                <w:del w:id="2052" w:author="Author"/>
                <w:rFonts w:asciiTheme="minorBidi" w:eastAsia="Times New Roman" w:hAnsiTheme="minorBidi" w:cstheme="minorBidi"/>
                <w:szCs w:val="17"/>
              </w:rPr>
            </w:pPr>
            <w:del w:id="2053" w:author="Author">
              <w:r w:rsidRPr="009B4086">
                <w:rPr>
                  <w:rFonts w:asciiTheme="minorBidi" w:eastAsia="Times New Roman" w:hAnsiTheme="minorBidi" w:cstheme="minorBidi"/>
                  <w:szCs w:val="17"/>
                </w:rPr>
                <w:delText>A Web API SHOULD support pagination.</w:delText>
              </w:r>
            </w:del>
          </w:p>
        </w:tc>
        <w:tc>
          <w:tcPr>
            <w:tcW w:w="2515" w:type="dxa"/>
          </w:tcPr>
          <w:p w14:paraId="2D542CC0" w14:textId="77777777" w:rsidR="005F3B68" w:rsidRPr="000C3E67" w:rsidRDefault="005F3B68" w:rsidP="008745E1">
            <w:pPr>
              <w:rPr>
                <w:del w:id="2054" w:author="Author"/>
                <w:rFonts w:asciiTheme="minorBidi" w:hAnsiTheme="minorBidi" w:cstheme="minorBidi"/>
                <w:szCs w:val="17"/>
              </w:rPr>
            </w:pPr>
            <w:del w:id="2055" w:author="Author">
              <w:r w:rsidRPr="000C3E67">
                <w:rPr>
                  <w:rFonts w:asciiTheme="minorBidi" w:hAnsiTheme="minorBidi" w:cstheme="minorBidi"/>
                  <w:szCs w:val="17"/>
                </w:rPr>
                <w:delText>AAJ, AAX</w:delText>
              </w:r>
            </w:del>
          </w:p>
        </w:tc>
      </w:tr>
      <w:tr w:rsidR="005F3B68" w:rsidRPr="00B67A3A" w14:paraId="4823F4BB" w14:textId="77777777" w:rsidTr="00E3148C">
        <w:trPr>
          <w:del w:id="2056" w:author="Author"/>
        </w:trPr>
        <w:tc>
          <w:tcPr>
            <w:tcW w:w="1075" w:type="dxa"/>
          </w:tcPr>
          <w:p w14:paraId="33E51EC2" w14:textId="77777777" w:rsidR="005F3B68" w:rsidRPr="000C3E67" w:rsidRDefault="005F3B68" w:rsidP="008745E1">
            <w:pPr>
              <w:rPr>
                <w:del w:id="2057" w:author="Author"/>
                <w:rFonts w:asciiTheme="minorBidi" w:eastAsia="Times New Roman" w:hAnsiTheme="minorBidi" w:cstheme="minorBidi"/>
                <w:szCs w:val="17"/>
              </w:rPr>
            </w:pPr>
            <w:del w:id="2058" w:author="Author">
              <w:r>
                <w:rPr>
                  <w:rFonts w:asciiTheme="minorBidi" w:eastAsia="Times New Roman" w:hAnsiTheme="minorBidi" w:cstheme="minorBidi"/>
                  <w:szCs w:val="17"/>
                </w:rPr>
                <w:delText>[RSG-69</w:delText>
              </w:r>
              <w:r w:rsidRPr="000C3E67">
                <w:rPr>
                  <w:rFonts w:asciiTheme="minorBidi" w:eastAsia="Times New Roman" w:hAnsiTheme="minorBidi" w:cstheme="minorBidi"/>
                  <w:szCs w:val="17"/>
                </w:rPr>
                <w:delText>]</w:delText>
              </w:r>
            </w:del>
          </w:p>
        </w:tc>
        <w:tc>
          <w:tcPr>
            <w:tcW w:w="5670" w:type="dxa"/>
          </w:tcPr>
          <w:p w14:paraId="77D9B624" w14:textId="77777777" w:rsidR="005F3B68" w:rsidRPr="009B4086" w:rsidRDefault="005F3B68" w:rsidP="008745E1">
            <w:pPr>
              <w:rPr>
                <w:del w:id="2059" w:author="Author"/>
                <w:rFonts w:asciiTheme="minorBidi" w:eastAsia="Times New Roman" w:hAnsiTheme="minorBidi" w:cstheme="minorBidi"/>
                <w:szCs w:val="17"/>
              </w:rPr>
            </w:pPr>
            <w:del w:id="2060" w:author="Author">
              <w:r w:rsidRPr="009B4086">
                <w:rPr>
                  <w:rFonts w:asciiTheme="minorBidi" w:eastAsia="Times New Roman" w:hAnsiTheme="minorBidi" w:cstheme="minorBidi"/>
                  <w:szCs w:val="17"/>
                </w:rPr>
                <w:delText>Paginated requests MAY NOT be idempotent.</w:delText>
              </w:r>
            </w:del>
          </w:p>
        </w:tc>
        <w:tc>
          <w:tcPr>
            <w:tcW w:w="2515" w:type="dxa"/>
          </w:tcPr>
          <w:p w14:paraId="762D6FB9" w14:textId="77777777" w:rsidR="005F3B68" w:rsidRPr="000C3E67" w:rsidRDefault="005F3B68" w:rsidP="008745E1">
            <w:pPr>
              <w:rPr>
                <w:del w:id="2061" w:author="Author"/>
                <w:rFonts w:asciiTheme="minorBidi" w:hAnsiTheme="minorBidi" w:cstheme="minorBidi"/>
                <w:szCs w:val="17"/>
              </w:rPr>
            </w:pPr>
            <w:del w:id="2062" w:author="Author">
              <w:r w:rsidRPr="000C3E67">
                <w:rPr>
                  <w:rFonts w:asciiTheme="minorBidi" w:hAnsiTheme="minorBidi" w:cstheme="minorBidi"/>
                  <w:szCs w:val="17"/>
                </w:rPr>
                <w:delText>AAJ, AAX</w:delText>
              </w:r>
            </w:del>
          </w:p>
        </w:tc>
      </w:tr>
      <w:tr w:rsidR="005F3B68" w:rsidRPr="00B67A3A" w14:paraId="75232705" w14:textId="77777777" w:rsidTr="00E3148C">
        <w:trPr>
          <w:del w:id="2063" w:author="Author"/>
        </w:trPr>
        <w:tc>
          <w:tcPr>
            <w:tcW w:w="1075" w:type="dxa"/>
          </w:tcPr>
          <w:p w14:paraId="267092C3" w14:textId="77777777" w:rsidR="005F3B68" w:rsidRPr="000C3E67" w:rsidRDefault="005F3B68" w:rsidP="008745E1">
            <w:pPr>
              <w:rPr>
                <w:del w:id="2064" w:author="Author"/>
                <w:rFonts w:asciiTheme="minorBidi" w:hAnsiTheme="minorBidi" w:cstheme="minorBidi"/>
                <w:szCs w:val="17"/>
              </w:rPr>
            </w:pPr>
            <w:del w:id="2065" w:author="Author">
              <w:r w:rsidRPr="000C3E67">
                <w:rPr>
                  <w:rFonts w:asciiTheme="minorBidi" w:eastAsia="Times New Roman" w:hAnsiTheme="minorBidi" w:cstheme="minorBidi"/>
                  <w:szCs w:val="17"/>
                </w:rPr>
                <w:delText>[RSG-</w:delText>
              </w:r>
              <w:r>
                <w:rPr>
                  <w:rFonts w:asciiTheme="minorBidi" w:eastAsia="Times New Roman" w:hAnsiTheme="minorBidi" w:cstheme="minorBidi"/>
                  <w:szCs w:val="17"/>
                </w:rPr>
                <w:delText>70</w:delText>
              </w:r>
              <w:r w:rsidRPr="000C3E67">
                <w:rPr>
                  <w:rFonts w:asciiTheme="minorBidi" w:eastAsia="Times New Roman" w:hAnsiTheme="minorBidi" w:cstheme="minorBidi"/>
                  <w:szCs w:val="17"/>
                </w:rPr>
                <w:delText>]</w:delText>
              </w:r>
            </w:del>
          </w:p>
        </w:tc>
        <w:tc>
          <w:tcPr>
            <w:tcW w:w="5670" w:type="dxa"/>
          </w:tcPr>
          <w:p w14:paraId="47BAFABC" w14:textId="77777777" w:rsidR="005F3B68" w:rsidRPr="009B4086" w:rsidRDefault="005F3B68" w:rsidP="008745E1">
            <w:pPr>
              <w:rPr>
                <w:del w:id="2066" w:author="Author"/>
                <w:rFonts w:asciiTheme="minorBidi" w:eastAsia="Times New Roman" w:hAnsiTheme="minorBidi" w:cstheme="minorBidi"/>
                <w:szCs w:val="17"/>
              </w:rPr>
            </w:pPr>
            <w:del w:id="2067" w:author="Author">
              <w:r w:rsidRPr="009B4086">
                <w:rPr>
                  <w:rFonts w:asciiTheme="minorBidi" w:eastAsia="Times New Roman" w:hAnsiTheme="minorBidi" w:cstheme="minorBidi"/>
                  <w:szCs w:val="17"/>
                </w:rPr>
                <w:delText>A Web API MUST use query parameters to implement pagination. </w:delText>
              </w:r>
            </w:del>
          </w:p>
        </w:tc>
        <w:tc>
          <w:tcPr>
            <w:tcW w:w="2515" w:type="dxa"/>
          </w:tcPr>
          <w:p w14:paraId="6B31EB77" w14:textId="77777777" w:rsidR="005F3B68" w:rsidRPr="000C3E67" w:rsidRDefault="005F3B68" w:rsidP="008745E1">
            <w:pPr>
              <w:rPr>
                <w:del w:id="2068" w:author="Author"/>
                <w:rFonts w:asciiTheme="minorBidi" w:hAnsiTheme="minorBidi" w:cstheme="minorBidi"/>
                <w:szCs w:val="17"/>
              </w:rPr>
            </w:pPr>
            <w:del w:id="2069" w:author="Author">
              <w:r w:rsidRPr="000C3E67">
                <w:rPr>
                  <w:rFonts w:asciiTheme="minorBidi" w:hAnsiTheme="minorBidi" w:cstheme="minorBidi"/>
                  <w:szCs w:val="17"/>
                </w:rPr>
                <w:delText>AAJ, AAX, AX, AJ</w:delText>
              </w:r>
            </w:del>
          </w:p>
        </w:tc>
      </w:tr>
      <w:tr w:rsidR="005F3B68" w:rsidRPr="00B67A3A" w14:paraId="655A994F" w14:textId="77777777" w:rsidTr="00E3148C">
        <w:trPr>
          <w:del w:id="2070" w:author="Author"/>
        </w:trPr>
        <w:tc>
          <w:tcPr>
            <w:tcW w:w="1075" w:type="dxa"/>
          </w:tcPr>
          <w:p w14:paraId="609CCF25" w14:textId="77777777" w:rsidR="005F3B68" w:rsidRPr="000C3E67" w:rsidRDefault="005F3B68" w:rsidP="008745E1">
            <w:pPr>
              <w:rPr>
                <w:del w:id="2071" w:author="Author"/>
                <w:rFonts w:asciiTheme="minorBidi" w:hAnsiTheme="minorBidi" w:cstheme="minorBidi"/>
                <w:szCs w:val="17"/>
              </w:rPr>
            </w:pPr>
            <w:del w:id="2072" w:author="Author">
              <w:r>
                <w:rPr>
                  <w:rFonts w:asciiTheme="minorBidi" w:eastAsia="Times New Roman" w:hAnsiTheme="minorBidi" w:cstheme="minorBidi"/>
                  <w:szCs w:val="17"/>
                </w:rPr>
                <w:delText>[RSG-71</w:delText>
              </w:r>
              <w:r w:rsidRPr="000C3E67">
                <w:rPr>
                  <w:rFonts w:asciiTheme="minorBidi" w:eastAsia="Times New Roman" w:hAnsiTheme="minorBidi" w:cstheme="minorBidi"/>
                  <w:szCs w:val="17"/>
                </w:rPr>
                <w:delText>]</w:delText>
              </w:r>
            </w:del>
          </w:p>
        </w:tc>
        <w:tc>
          <w:tcPr>
            <w:tcW w:w="5670" w:type="dxa"/>
          </w:tcPr>
          <w:p w14:paraId="7AC3A0AB" w14:textId="77777777" w:rsidR="005F3B68" w:rsidRPr="009B4086" w:rsidRDefault="005F3B68" w:rsidP="008745E1">
            <w:pPr>
              <w:rPr>
                <w:del w:id="2073" w:author="Author"/>
                <w:rFonts w:asciiTheme="minorBidi" w:eastAsia="Times New Roman" w:hAnsiTheme="minorBidi" w:cstheme="minorBidi"/>
                <w:szCs w:val="17"/>
              </w:rPr>
            </w:pPr>
            <w:del w:id="2074" w:author="Author">
              <w:r w:rsidRPr="009B4086">
                <w:rPr>
                  <w:rFonts w:asciiTheme="minorBidi" w:eastAsia="Times New Roman" w:hAnsiTheme="minorBidi" w:cstheme="minorBidi"/>
                  <w:szCs w:val="17"/>
                </w:rPr>
                <w:delText>A Web API MUST NOT use HTTP headers to implement pagination.</w:delText>
              </w:r>
            </w:del>
          </w:p>
        </w:tc>
        <w:tc>
          <w:tcPr>
            <w:tcW w:w="2515" w:type="dxa"/>
          </w:tcPr>
          <w:p w14:paraId="3DF7C558" w14:textId="77777777" w:rsidR="005F3B68" w:rsidRPr="000C3E67" w:rsidRDefault="005F3B68" w:rsidP="008745E1">
            <w:pPr>
              <w:rPr>
                <w:del w:id="2075" w:author="Author"/>
                <w:rFonts w:asciiTheme="minorBidi" w:hAnsiTheme="minorBidi" w:cstheme="minorBidi"/>
                <w:szCs w:val="17"/>
              </w:rPr>
            </w:pPr>
            <w:del w:id="2076" w:author="Author">
              <w:r w:rsidRPr="000C3E67">
                <w:rPr>
                  <w:rFonts w:asciiTheme="minorBidi" w:hAnsiTheme="minorBidi" w:cstheme="minorBidi"/>
                  <w:szCs w:val="17"/>
                </w:rPr>
                <w:delText>AAJ, AAX, AX, AJ</w:delText>
              </w:r>
            </w:del>
          </w:p>
        </w:tc>
      </w:tr>
      <w:tr w:rsidR="005F3B68" w:rsidRPr="00B67A3A" w14:paraId="5BA21083" w14:textId="77777777" w:rsidTr="00E3148C">
        <w:trPr>
          <w:del w:id="2077" w:author="Author"/>
        </w:trPr>
        <w:tc>
          <w:tcPr>
            <w:tcW w:w="1075" w:type="dxa"/>
          </w:tcPr>
          <w:p w14:paraId="5FB84B75" w14:textId="77777777" w:rsidR="005F3B68" w:rsidRPr="000C3E67" w:rsidRDefault="005F3B68" w:rsidP="008745E1">
            <w:pPr>
              <w:rPr>
                <w:del w:id="2078" w:author="Author"/>
                <w:rFonts w:asciiTheme="minorBidi" w:hAnsiTheme="minorBidi" w:cstheme="minorBidi"/>
                <w:szCs w:val="17"/>
              </w:rPr>
            </w:pPr>
            <w:del w:id="2079" w:author="Author">
              <w:r w:rsidRPr="000C3E67">
                <w:rPr>
                  <w:rFonts w:asciiTheme="minorBidi" w:eastAsia="Times New Roman" w:hAnsiTheme="minorBidi" w:cstheme="minorBidi"/>
                  <w:szCs w:val="17"/>
                </w:rPr>
                <w:delText>[RSG-7</w:delText>
              </w:r>
              <w:r>
                <w:rPr>
                  <w:rFonts w:asciiTheme="minorBidi" w:eastAsia="Times New Roman" w:hAnsiTheme="minorBidi" w:cstheme="minorBidi"/>
                  <w:szCs w:val="17"/>
                </w:rPr>
                <w:delText>2</w:delText>
              </w:r>
              <w:r w:rsidRPr="000C3E67">
                <w:rPr>
                  <w:rFonts w:asciiTheme="minorBidi" w:eastAsia="Times New Roman" w:hAnsiTheme="minorBidi" w:cstheme="minorBidi"/>
                  <w:szCs w:val="17"/>
                </w:rPr>
                <w:delText>]</w:delText>
              </w:r>
            </w:del>
          </w:p>
        </w:tc>
        <w:tc>
          <w:tcPr>
            <w:tcW w:w="5670" w:type="dxa"/>
          </w:tcPr>
          <w:p w14:paraId="3C33A697" w14:textId="77777777" w:rsidR="005F3B68" w:rsidRPr="004A15BA" w:rsidRDefault="005F3B68" w:rsidP="008745E1">
            <w:pPr>
              <w:rPr>
                <w:del w:id="2080" w:author="Author"/>
                <w:rFonts w:asciiTheme="minorBidi" w:eastAsia="Times New Roman" w:hAnsiTheme="minorBidi" w:cstheme="minorBidi"/>
                <w:szCs w:val="17"/>
              </w:rPr>
            </w:pPr>
            <w:del w:id="2081" w:author="Author">
              <w:r w:rsidRPr="004A15BA">
                <w:rPr>
                  <w:rFonts w:asciiTheme="minorBidi" w:eastAsia="Times New Roman" w:hAnsiTheme="minorBidi" w:cstheme="minorBidi"/>
                  <w:szCs w:val="17"/>
                </w:rPr>
                <w:delText xml:space="preserve">Query parameters </w:delText>
              </w:r>
              <w:r w:rsidRPr="004A15BA">
                <w:rPr>
                  <w:rFonts w:ascii="Courier New" w:eastAsia="Times New Roman" w:hAnsi="Courier New" w:cs="Courier New"/>
                  <w:szCs w:val="17"/>
                </w:rPr>
                <w:delText xml:space="preserve">limit=&lt;number of items to deliver&gt; </w:delText>
              </w:r>
              <w:r w:rsidRPr="004A15BA">
                <w:rPr>
                  <w:rFonts w:asciiTheme="minorBidi" w:eastAsia="Times New Roman" w:hAnsiTheme="minorBidi" w:cstheme="minorBidi"/>
                  <w:szCs w:val="17"/>
                </w:rPr>
                <w:delText xml:space="preserve">and </w:delText>
              </w:r>
              <w:r w:rsidRPr="004A15BA">
                <w:rPr>
                  <w:rFonts w:ascii="Courier New" w:eastAsia="Times New Roman" w:hAnsi="Courier New" w:cs="Courier New"/>
                  <w:szCs w:val="17"/>
                </w:rPr>
                <w:delText xml:space="preserve">offset=&lt;number of items to skip&gt; </w:delText>
              </w:r>
              <w:r w:rsidRPr="004A15BA">
                <w:rPr>
                  <w:rFonts w:asciiTheme="minorBidi" w:eastAsia="Times New Roman" w:hAnsiTheme="minorBidi" w:cstheme="minorBidi"/>
                  <w:szCs w:val="17"/>
                </w:rPr>
                <w:delText xml:space="preserve">SHOULD be used, where limit is the number of items to be returned (page size), and skip the number of items to be skipped (offset). If no page size limit is specified, a default SHOULD be defined - global or per collection; the default offset MUST be zero “0”. For example, the following is a valid URL: </w:delText>
              </w:r>
            </w:del>
          </w:p>
          <w:p w14:paraId="248AB597" w14:textId="77777777" w:rsidR="005F3B68" w:rsidRPr="00663A9C" w:rsidRDefault="005F3B68" w:rsidP="008745E1">
            <w:pPr>
              <w:rPr>
                <w:del w:id="2082" w:author="Author"/>
                <w:rFonts w:ascii="Arial" w:hAnsi="Arial" w:cs="Arial"/>
                <w:szCs w:val="17"/>
              </w:rPr>
            </w:pPr>
            <w:del w:id="2083" w:author="Author">
              <w:r>
                <w:fldChar w:fldCharType="begin"/>
              </w:r>
              <w:r>
                <w:delInstrText>HYPERLINK "https://wipo.int/api/v1/patents?limit=10&amp;offset=20"</w:delInstrText>
              </w:r>
              <w:r>
                <w:fldChar w:fldCharType="separate"/>
              </w:r>
              <w:r w:rsidRPr="004A15BA">
                <w:rPr>
                  <w:rStyle w:val="Hyperlink"/>
                  <w:rFonts w:asciiTheme="minorBidi" w:hAnsiTheme="minorBidi" w:cstheme="minorBidi"/>
                  <w:szCs w:val="17"/>
                </w:rPr>
                <w:delText>https://wipo.int/api/v1</w:delText>
              </w:r>
              <w:r w:rsidRPr="004A15BA">
                <w:rPr>
                  <w:rStyle w:val="Hyperlink"/>
                  <w:rFonts w:asciiTheme="minorBidi" w:eastAsia="Times New Roman" w:hAnsiTheme="minorBidi" w:cstheme="minorBidi"/>
                  <w:szCs w:val="17"/>
                </w:rPr>
                <w:delText>/patents?limit=10&amp;offset=20</w:delText>
              </w:r>
              <w:r>
                <w:fldChar w:fldCharType="end"/>
              </w:r>
              <w:r w:rsidRPr="00B67A3A">
                <w:rPr>
                  <w:rFonts w:eastAsia="Times New Roman" w:cs="Arial"/>
                  <w:szCs w:val="17"/>
                </w:rPr>
                <w:delText xml:space="preserve"> </w:delText>
              </w:r>
            </w:del>
          </w:p>
        </w:tc>
        <w:tc>
          <w:tcPr>
            <w:tcW w:w="2515" w:type="dxa"/>
          </w:tcPr>
          <w:p w14:paraId="78652750" w14:textId="77777777" w:rsidR="005F3B68" w:rsidRPr="000C3E67" w:rsidRDefault="005F3B68" w:rsidP="008745E1">
            <w:pPr>
              <w:rPr>
                <w:del w:id="2084" w:author="Author"/>
                <w:rFonts w:asciiTheme="minorBidi" w:hAnsiTheme="minorBidi" w:cstheme="minorBidi"/>
                <w:szCs w:val="17"/>
              </w:rPr>
            </w:pPr>
            <w:del w:id="2085" w:author="Author">
              <w:r w:rsidRPr="000C3E67">
                <w:rPr>
                  <w:rFonts w:asciiTheme="minorBidi" w:hAnsiTheme="minorBidi" w:cstheme="minorBidi"/>
                  <w:szCs w:val="17"/>
                </w:rPr>
                <w:delText>AAJ, AAX</w:delText>
              </w:r>
            </w:del>
          </w:p>
        </w:tc>
      </w:tr>
      <w:tr w:rsidR="005F3B68" w:rsidRPr="00B67A3A" w14:paraId="09DE3A64" w14:textId="77777777" w:rsidTr="00E3148C">
        <w:trPr>
          <w:del w:id="2086" w:author="Author"/>
        </w:trPr>
        <w:tc>
          <w:tcPr>
            <w:tcW w:w="1075" w:type="dxa"/>
          </w:tcPr>
          <w:p w14:paraId="73605385" w14:textId="77777777" w:rsidR="005F3B68" w:rsidRPr="000C3E67" w:rsidRDefault="005F3B68" w:rsidP="008745E1">
            <w:pPr>
              <w:rPr>
                <w:del w:id="2087" w:author="Author"/>
                <w:rFonts w:asciiTheme="minorBidi" w:hAnsiTheme="minorBidi" w:cstheme="minorBidi"/>
                <w:szCs w:val="17"/>
              </w:rPr>
            </w:pPr>
            <w:del w:id="2088" w:author="Author">
              <w:r w:rsidRPr="000C3E67">
                <w:rPr>
                  <w:rFonts w:asciiTheme="minorBidi" w:eastAsia="Times New Roman" w:hAnsiTheme="minorBidi" w:cstheme="minorBidi"/>
                  <w:szCs w:val="17"/>
                </w:rPr>
                <w:delText>[RSG-7</w:delText>
              </w:r>
              <w:r>
                <w:rPr>
                  <w:rFonts w:asciiTheme="minorBidi" w:eastAsia="Times New Roman" w:hAnsiTheme="minorBidi" w:cstheme="minorBidi"/>
                  <w:szCs w:val="17"/>
                </w:rPr>
                <w:delText>3</w:delText>
              </w:r>
              <w:r w:rsidRPr="000C3E67">
                <w:rPr>
                  <w:rFonts w:asciiTheme="minorBidi" w:eastAsia="Times New Roman" w:hAnsiTheme="minorBidi" w:cstheme="minorBidi"/>
                  <w:szCs w:val="17"/>
                </w:rPr>
                <w:delText>]</w:delText>
              </w:r>
            </w:del>
          </w:p>
        </w:tc>
        <w:tc>
          <w:tcPr>
            <w:tcW w:w="5670" w:type="dxa"/>
          </w:tcPr>
          <w:p w14:paraId="5170FEAA" w14:textId="77777777" w:rsidR="005F3B68" w:rsidRPr="004A15BA" w:rsidRDefault="005F3B68" w:rsidP="008745E1">
            <w:pPr>
              <w:rPr>
                <w:del w:id="2089" w:author="Author"/>
                <w:rFonts w:asciiTheme="minorBidi" w:eastAsia="Times New Roman" w:hAnsiTheme="minorBidi" w:cstheme="minorBidi"/>
                <w:szCs w:val="17"/>
              </w:rPr>
            </w:pPr>
            <w:del w:id="2090" w:author="Author">
              <w:r w:rsidRPr="004A15BA">
                <w:rPr>
                  <w:rFonts w:asciiTheme="minorBidi" w:eastAsia="Times New Roman" w:hAnsiTheme="minorBidi" w:cstheme="minorBidi"/>
                  <w:szCs w:val="17"/>
                </w:rPr>
                <w:delText>The limit and the offset parameter values SHOULD be included in the response.</w:delText>
              </w:r>
            </w:del>
          </w:p>
        </w:tc>
        <w:tc>
          <w:tcPr>
            <w:tcW w:w="2515" w:type="dxa"/>
          </w:tcPr>
          <w:p w14:paraId="76E6A894" w14:textId="77777777" w:rsidR="005F3B68" w:rsidRPr="000C3E67" w:rsidRDefault="005F3B68" w:rsidP="008745E1">
            <w:pPr>
              <w:rPr>
                <w:del w:id="2091" w:author="Author"/>
                <w:rFonts w:asciiTheme="minorBidi" w:hAnsiTheme="minorBidi" w:cstheme="minorBidi"/>
                <w:szCs w:val="17"/>
              </w:rPr>
            </w:pPr>
            <w:del w:id="2092" w:author="Author">
              <w:r w:rsidRPr="000C3E67">
                <w:rPr>
                  <w:rFonts w:asciiTheme="minorBidi" w:hAnsiTheme="minorBidi" w:cstheme="minorBidi"/>
                  <w:szCs w:val="17"/>
                </w:rPr>
                <w:delText>AAJ, AAX</w:delText>
              </w:r>
            </w:del>
          </w:p>
        </w:tc>
      </w:tr>
      <w:tr w:rsidR="005F3B68" w:rsidRPr="00B67A3A" w14:paraId="1F1F6958" w14:textId="77777777" w:rsidTr="00E3148C">
        <w:trPr>
          <w:del w:id="2093" w:author="Author"/>
        </w:trPr>
        <w:tc>
          <w:tcPr>
            <w:tcW w:w="1075" w:type="dxa"/>
          </w:tcPr>
          <w:p w14:paraId="2D72D549" w14:textId="77777777" w:rsidR="005F3B68" w:rsidRPr="000C3E67" w:rsidRDefault="005F3B68" w:rsidP="008745E1">
            <w:pPr>
              <w:rPr>
                <w:del w:id="2094" w:author="Author"/>
                <w:rFonts w:asciiTheme="minorBidi" w:hAnsiTheme="minorBidi" w:cstheme="minorBidi"/>
                <w:szCs w:val="17"/>
              </w:rPr>
            </w:pPr>
            <w:del w:id="2095" w:author="Author">
              <w:r w:rsidRPr="000C3E67">
                <w:rPr>
                  <w:rFonts w:asciiTheme="minorBidi" w:eastAsia="Times New Roman" w:hAnsiTheme="minorBidi" w:cstheme="minorBidi"/>
                  <w:szCs w:val="17"/>
                </w:rPr>
                <w:delText>[RSG-7</w:delText>
              </w:r>
              <w:r>
                <w:rPr>
                  <w:rFonts w:asciiTheme="minorBidi" w:eastAsia="Times New Roman" w:hAnsiTheme="minorBidi" w:cstheme="minorBidi"/>
                  <w:szCs w:val="17"/>
                </w:rPr>
                <w:delText>4</w:delText>
              </w:r>
              <w:r w:rsidRPr="000C3E67">
                <w:rPr>
                  <w:rFonts w:asciiTheme="minorBidi" w:eastAsia="Times New Roman" w:hAnsiTheme="minorBidi" w:cstheme="minorBidi"/>
                  <w:szCs w:val="17"/>
                </w:rPr>
                <w:delText>]</w:delText>
              </w:r>
            </w:del>
          </w:p>
        </w:tc>
        <w:tc>
          <w:tcPr>
            <w:tcW w:w="5670" w:type="dxa"/>
          </w:tcPr>
          <w:p w14:paraId="296D2BE2" w14:textId="77777777" w:rsidR="005F3B68" w:rsidRPr="004A15BA" w:rsidRDefault="005F3B68" w:rsidP="008745E1">
            <w:pPr>
              <w:rPr>
                <w:del w:id="2096" w:author="Author"/>
                <w:rFonts w:asciiTheme="minorBidi" w:eastAsia="Times New Roman" w:hAnsiTheme="minorBidi" w:cstheme="minorBidi"/>
                <w:szCs w:val="17"/>
              </w:rPr>
            </w:pPr>
            <w:del w:id="2097" w:author="Author">
              <w:r w:rsidRPr="004A15BA">
                <w:rPr>
                  <w:rFonts w:asciiTheme="minorBidi" w:eastAsia="Times New Roman" w:hAnsiTheme="minorBidi" w:cstheme="minorBidi"/>
                  <w:szCs w:val="17"/>
                </w:rPr>
                <w:delText xml:space="preserve">A Web API </w:delText>
              </w:r>
              <w:r>
                <w:rPr>
                  <w:rFonts w:asciiTheme="minorBidi" w:eastAsia="Times New Roman" w:hAnsiTheme="minorBidi" w:cstheme="minorBidi"/>
                  <w:szCs w:val="17"/>
                </w:rPr>
                <w:delText>SHOULD</w:delText>
              </w:r>
              <w:r w:rsidRPr="004A15BA">
                <w:rPr>
                  <w:rFonts w:asciiTheme="minorBidi" w:eastAsia="Times New Roman" w:hAnsiTheme="minorBidi" w:cstheme="minorBidi"/>
                  <w:szCs w:val="17"/>
                </w:rPr>
                <w:delText xml:space="preserve"> support sorting.</w:delText>
              </w:r>
            </w:del>
          </w:p>
        </w:tc>
        <w:tc>
          <w:tcPr>
            <w:tcW w:w="2515" w:type="dxa"/>
          </w:tcPr>
          <w:p w14:paraId="5C395930" w14:textId="77777777" w:rsidR="005F3B68" w:rsidRPr="000C3E67" w:rsidRDefault="005F3B68" w:rsidP="008745E1">
            <w:pPr>
              <w:rPr>
                <w:del w:id="2098" w:author="Author"/>
                <w:rFonts w:asciiTheme="minorBidi" w:hAnsiTheme="minorBidi" w:cstheme="minorBidi"/>
                <w:szCs w:val="17"/>
              </w:rPr>
            </w:pPr>
            <w:del w:id="2099" w:author="Author">
              <w:r w:rsidRPr="000C3E67">
                <w:rPr>
                  <w:rFonts w:asciiTheme="minorBidi" w:hAnsiTheme="minorBidi" w:cstheme="minorBidi"/>
                  <w:szCs w:val="17"/>
                </w:rPr>
                <w:delText>A</w:delText>
              </w:r>
              <w:r>
                <w:rPr>
                  <w:rFonts w:asciiTheme="minorBidi" w:hAnsiTheme="minorBidi" w:cstheme="minorBidi"/>
                  <w:szCs w:val="17"/>
                </w:rPr>
                <w:delText>AJ, AAX</w:delText>
              </w:r>
            </w:del>
          </w:p>
        </w:tc>
      </w:tr>
      <w:tr w:rsidR="005F3B68" w:rsidRPr="00B67A3A" w14:paraId="1F144550" w14:textId="77777777" w:rsidTr="00E3148C">
        <w:trPr>
          <w:del w:id="2100" w:author="Author"/>
        </w:trPr>
        <w:tc>
          <w:tcPr>
            <w:tcW w:w="1075" w:type="dxa"/>
          </w:tcPr>
          <w:p w14:paraId="131925D2" w14:textId="77777777" w:rsidR="005F3B68" w:rsidRPr="000C3E67" w:rsidRDefault="005F3B68" w:rsidP="008745E1">
            <w:pPr>
              <w:rPr>
                <w:del w:id="2101" w:author="Author"/>
                <w:rFonts w:asciiTheme="minorBidi" w:hAnsiTheme="minorBidi" w:cstheme="minorBidi"/>
                <w:szCs w:val="17"/>
              </w:rPr>
            </w:pPr>
            <w:del w:id="2102" w:author="Author">
              <w:r w:rsidRPr="000C3E67">
                <w:rPr>
                  <w:rFonts w:asciiTheme="minorBidi" w:hAnsiTheme="minorBidi" w:cstheme="minorBidi"/>
                  <w:szCs w:val="17"/>
                </w:rPr>
                <w:delText>[RSG-7</w:delText>
              </w:r>
              <w:r>
                <w:rPr>
                  <w:rFonts w:asciiTheme="minorBidi" w:hAnsiTheme="minorBidi" w:cstheme="minorBidi"/>
                  <w:szCs w:val="17"/>
                </w:rPr>
                <w:delText>5</w:delText>
              </w:r>
              <w:r w:rsidRPr="000C3E67">
                <w:rPr>
                  <w:rFonts w:asciiTheme="minorBidi" w:hAnsiTheme="minorBidi" w:cstheme="minorBidi"/>
                  <w:szCs w:val="17"/>
                </w:rPr>
                <w:delText>]</w:delText>
              </w:r>
            </w:del>
          </w:p>
        </w:tc>
        <w:tc>
          <w:tcPr>
            <w:tcW w:w="5670" w:type="dxa"/>
          </w:tcPr>
          <w:p w14:paraId="46CC9C64" w14:textId="77777777" w:rsidR="005F3B68" w:rsidRPr="004A15BA" w:rsidRDefault="005F3B68" w:rsidP="008745E1">
            <w:pPr>
              <w:rPr>
                <w:del w:id="2103" w:author="Author"/>
                <w:rFonts w:asciiTheme="minorBidi" w:hAnsiTheme="minorBidi" w:cstheme="minorBidi"/>
                <w:szCs w:val="17"/>
              </w:rPr>
            </w:pPr>
            <w:del w:id="2104" w:author="Author">
              <w:r w:rsidRPr="004A15BA">
                <w:rPr>
                  <w:rFonts w:asciiTheme="minorBidi" w:hAnsiTheme="minorBidi" w:cstheme="minorBidi"/>
                  <w:szCs w:val="17"/>
                </w:rPr>
                <w:delText xml:space="preserve">In order to specify a multi-attribute sorting criterion, a query parameter MUST be used. </w:delText>
              </w:r>
              <w:r w:rsidRPr="004A15BA" w:rsidDel="00125866">
                <w:rPr>
                  <w:rFonts w:asciiTheme="minorBidi" w:eastAsia="Times New Roman" w:hAnsiTheme="minorBidi" w:cstheme="minorBidi"/>
                  <w:szCs w:val="17"/>
                </w:rPr>
                <w:delText xml:space="preserve">The value of this parameter is a comma-separated list of sort keys and sort directions either ‘asc’ for ascending or ‘desc’ for descending MAY be appended to each sort key, separated by the colon ‘:’ character. </w:delText>
              </w:r>
              <w:r w:rsidRPr="004A15BA" w:rsidDel="00125866">
                <w:rPr>
                  <w:rFonts w:asciiTheme="minorBidi" w:hAnsiTheme="minorBidi" w:cstheme="minorBidi"/>
                  <w:szCs w:val="17"/>
                </w:rPr>
                <w:delText xml:space="preserve"> </w:delText>
              </w:r>
              <w:r w:rsidRPr="004A15BA">
                <w:rPr>
                  <w:rFonts w:asciiTheme="minorBidi" w:hAnsiTheme="minorBidi" w:cstheme="minorBidi"/>
                  <w:szCs w:val="17"/>
                </w:rPr>
                <w:delText xml:space="preserve">The default direction MUST be specified by the server in case that </w:delText>
              </w:r>
              <w:r w:rsidRPr="004A15BA">
                <w:rPr>
                  <w:rFonts w:asciiTheme="minorBidi" w:eastAsia="Times New Roman" w:hAnsiTheme="minorBidi" w:cstheme="minorBidi"/>
                  <w:szCs w:val="17"/>
                </w:rPr>
                <w:delText>a sort direction is not specified for a key</w:delText>
              </w:r>
              <w:r w:rsidRPr="004A15BA">
                <w:rPr>
                  <w:rFonts w:asciiTheme="minorBidi" w:hAnsiTheme="minorBidi" w:cstheme="minorBidi"/>
                  <w:szCs w:val="17"/>
                </w:rPr>
                <w:delText>.</w:delText>
              </w:r>
            </w:del>
          </w:p>
        </w:tc>
        <w:tc>
          <w:tcPr>
            <w:tcW w:w="2515" w:type="dxa"/>
          </w:tcPr>
          <w:p w14:paraId="32987D86" w14:textId="77777777" w:rsidR="005F3B68" w:rsidRPr="000C3E67" w:rsidRDefault="005F3B68" w:rsidP="008745E1">
            <w:pPr>
              <w:rPr>
                <w:del w:id="2105" w:author="Author"/>
                <w:rFonts w:asciiTheme="minorBidi" w:hAnsiTheme="minorBidi" w:cstheme="minorBidi"/>
                <w:szCs w:val="17"/>
              </w:rPr>
            </w:pPr>
            <w:del w:id="2106" w:author="Author">
              <w:r w:rsidRPr="000C3E67">
                <w:rPr>
                  <w:rFonts w:asciiTheme="minorBidi" w:hAnsiTheme="minorBidi" w:cstheme="minorBidi"/>
                  <w:szCs w:val="17"/>
                </w:rPr>
                <w:delText>AAJ, AAX, AX, AJ</w:delText>
              </w:r>
            </w:del>
          </w:p>
        </w:tc>
      </w:tr>
      <w:tr w:rsidR="005F3B68" w:rsidRPr="00B67A3A" w14:paraId="0F99D6B1" w14:textId="77777777" w:rsidTr="00E3148C">
        <w:trPr>
          <w:del w:id="2107" w:author="Author"/>
        </w:trPr>
        <w:tc>
          <w:tcPr>
            <w:tcW w:w="1075" w:type="dxa"/>
          </w:tcPr>
          <w:p w14:paraId="67B3DA6A" w14:textId="77777777" w:rsidR="005F3B68" w:rsidRPr="000C3E67" w:rsidRDefault="005F3B68" w:rsidP="008745E1">
            <w:pPr>
              <w:rPr>
                <w:del w:id="2108" w:author="Author"/>
                <w:rFonts w:asciiTheme="minorBidi" w:hAnsiTheme="minorBidi" w:cstheme="minorBidi"/>
                <w:szCs w:val="17"/>
              </w:rPr>
            </w:pPr>
            <w:del w:id="2109" w:author="Author">
              <w:r w:rsidRPr="000C3E67">
                <w:rPr>
                  <w:rFonts w:asciiTheme="minorBidi" w:hAnsiTheme="minorBidi" w:cstheme="minorBidi"/>
                  <w:szCs w:val="17"/>
                </w:rPr>
                <w:delText>[RSG-7</w:delText>
              </w:r>
              <w:r>
                <w:rPr>
                  <w:rFonts w:asciiTheme="minorBidi" w:hAnsiTheme="minorBidi" w:cstheme="minorBidi"/>
                  <w:szCs w:val="17"/>
                </w:rPr>
                <w:delText>6</w:delText>
              </w:r>
              <w:r w:rsidRPr="000C3E67">
                <w:rPr>
                  <w:rFonts w:asciiTheme="minorBidi" w:hAnsiTheme="minorBidi" w:cstheme="minorBidi"/>
                  <w:szCs w:val="17"/>
                </w:rPr>
                <w:delText>]</w:delText>
              </w:r>
            </w:del>
          </w:p>
        </w:tc>
        <w:tc>
          <w:tcPr>
            <w:tcW w:w="5670" w:type="dxa"/>
          </w:tcPr>
          <w:p w14:paraId="79CEF1DE" w14:textId="77777777" w:rsidR="005F3B68" w:rsidRPr="004A15BA" w:rsidRDefault="005F3B68" w:rsidP="008745E1">
            <w:pPr>
              <w:rPr>
                <w:del w:id="2110" w:author="Author"/>
                <w:rFonts w:asciiTheme="minorBidi" w:hAnsiTheme="minorBidi" w:cstheme="minorBidi"/>
                <w:szCs w:val="17"/>
              </w:rPr>
            </w:pPr>
            <w:del w:id="2111" w:author="Author">
              <w:r w:rsidRPr="004A15BA">
                <w:rPr>
                  <w:rFonts w:asciiTheme="minorBidi" w:hAnsiTheme="minorBidi" w:cstheme="minorBidi"/>
                  <w:szCs w:val="17"/>
                </w:rPr>
                <w:delText>A Web API SHOULD return the sorting criteria in the response.</w:delText>
              </w:r>
            </w:del>
          </w:p>
        </w:tc>
        <w:tc>
          <w:tcPr>
            <w:tcW w:w="2515" w:type="dxa"/>
          </w:tcPr>
          <w:p w14:paraId="1321B7EE" w14:textId="77777777" w:rsidR="005F3B68" w:rsidRPr="000C3E67" w:rsidRDefault="005F3B68" w:rsidP="008745E1">
            <w:pPr>
              <w:rPr>
                <w:del w:id="2112" w:author="Author"/>
                <w:rFonts w:asciiTheme="minorBidi" w:hAnsiTheme="minorBidi" w:cstheme="minorBidi"/>
                <w:szCs w:val="17"/>
              </w:rPr>
            </w:pPr>
            <w:del w:id="2113" w:author="Author">
              <w:r w:rsidRPr="000C3E67">
                <w:rPr>
                  <w:rFonts w:asciiTheme="minorBidi" w:hAnsiTheme="minorBidi" w:cstheme="minorBidi"/>
                  <w:szCs w:val="17"/>
                </w:rPr>
                <w:delText>AAJ, AAX, AX, AJ</w:delText>
              </w:r>
            </w:del>
          </w:p>
        </w:tc>
      </w:tr>
      <w:tr w:rsidR="005F3B68" w:rsidRPr="00B67A3A" w14:paraId="125DBD92" w14:textId="77777777" w:rsidTr="00E3148C">
        <w:trPr>
          <w:del w:id="2114" w:author="Author"/>
        </w:trPr>
        <w:tc>
          <w:tcPr>
            <w:tcW w:w="1075" w:type="dxa"/>
          </w:tcPr>
          <w:p w14:paraId="1BCE04BE" w14:textId="77777777" w:rsidR="005F3B68" w:rsidRPr="000C3E67" w:rsidRDefault="005F3B68" w:rsidP="008745E1">
            <w:pPr>
              <w:rPr>
                <w:del w:id="2115" w:author="Author"/>
                <w:rFonts w:asciiTheme="minorBidi" w:hAnsiTheme="minorBidi" w:cstheme="minorBidi"/>
                <w:szCs w:val="17"/>
              </w:rPr>
            </w:pPr>
            <w:del w:id="2116" w:author="Author">
              <w:r w:rsidRPr="000C3E67">
                <w:rPr>
                  <w:rFonts w:asciiTheme="minorBidi" w:eastAsia="Times New Roman" w:hAnsiTheme="minorBidi" w:cstheme="minorBidi"/>
                  <w:szCs w:val="17"/>
                </w:rPr>
                <w:delText>[RSG-7</w:delText>
              </w:r>
              <w:r>
                <w:rPr>
                  <w:rFonts w:asciiTheme="minorBidi" w:eastAsia="Times New Roman" w:hAnsiTheme="minorBidi" w:cstheme="minorBidi"/>
                  <w:szCs w:val="17"/>
                </w:rPr>
                <w:delText>7</w:delText>
              </w:r>
              <w:r w:rsidRPr="000C3E67">
                <w:rPr>
                  <w:rFonts w:asciiTheme="minorBidi" w:eastAsia="Times New Roman" w:hAnsiTheme="minorBidi" w:cstheme="minorBidi"/>
                  <w:szCs w:val="17"/>
                </w:rPr>
                <w:delText>]</w:delText>
              </w:r>
            </w:del>
          </w:p>
        </w:tc>
        <w:tc>
          <w:tcPr>
            <w:tcW w:w="5670" w:type="dxa"/>
          </w:tcPr>
          <w:p w14:paraId="4998A897" w14:textId="77777777" w:rsidR="005F3B68" w:rsidRPr="004A15BA" w:rsidRDefault="005F3B68" w:rsidP="008745E1">
            <w:pPr>
              <w:rPr>
                <w:del w:id="2117" w:author="Author"/>
                <w:rFonts w:asciiTheme="minorBidi" w:eastAsia="Times New Roman" w:hAnsiTheme="minorBidi" w:cstheme="minorBidi"/>
                <w:szCs w:val="17"/>
              </w:rPr>
            </w:pPr>
            <w:del w:id="2118" w:author="Author">
              <w:r w:rsidRPr="004A15BA">
                <w:rPr>
                  <w:rFonts w:asciiTheme="minorBidi" w:eastAsia="Times New Roman" w:hAnsiTheme="minorBidi" w:cstheme="minorBidi"/>
                  <w:szCs w:val="17"/>
                </w:rPr>
                <w:delText xml:space="preserve">A Web API MAY support expanding the body of returned content. The query parameter </w:delText>
              </w:r>
              <w:r w:rsidRPr="006B28AF">
                <w:rPr>
                  <w:rFonts w:ascii="Courier New" w:eastAsia="Times New Roman" w:hAnsi="Courier New" w:cs="Courier New"/>
                  <w:szCs w:val="17"/>
                </w:rPr>
                <w:delText>expand=&lt;comma-separated list of attributes names&gt;</w:delText>
              </w:r>
              <w:r w:rsidRPr="004A15BA">
                <w:rPr>
                  <w:rFonts w:asciiTheme="minorBidi" w:eastAsia="Times New Roman" w:hAnsiTheme="minorBidi" w:cstheme="minorBidi"/>
                  <w:szCs w:val="17"/>
                </w:rPr>
                <w:delText xml:space="preserve"> SHOULD be used. </w:delText>
              </w:r>
            </w:del>
          </w:p>
        </w:tc>
        <w:tc>
          <w:tcPr>
            <w:tcW w:w="2515" w:type="dxa"/>
          </w:tcPr>
          <w:p w14:paraId="00889235" w14:textId="77777777" w:rsidR="005F3B68" w:rsidRPr="000C3E67" w:rsidRDefault="005F3B68" w:rsidP="008745E1">
            <w:pPr>
              <w:rPr>
                <w:del w:id="2119" w:author="Author"/>
                <w:rFonts w:asciiTheme="minorBidi" w:hAnsiTheme="minorBidi" w:cstheme="minorBidi"/>
                <w:szCs w:val="17"/>
              </w:rPr>
            </w:pPr>
            <w:del w:id="2120" w:author="Author">
              <w:r w:rsidRPr="000C3E67">
                <w:rPr>
                  <w:rFonts w:asciiTheme="minorBidi" w:hAnsiTheme="minorBidi" w:cstheme="minorBidi"/>
                  <w:szCs w:val="17"/>
                </w:rPr>
                <w:delText>AAJ, AAX</w:delText>
              </w:r>
            </w:del>
          </w:p>
        </w:tc>
      </w:tr>
      <w:tr w:rsidR="005F3B68" w:rsidRPr="00B67A3A" w14:paraId="4C9C439B" w14:textId="77777777" w:rsidTr="00E3148C">
        <w:trPr>
          <w:del w:id="2121" w:author="Author"/>
        </w:trPr>
        <w:tc>
          <w:tcPr>
            <w:tcW w:w="1075" w:type="dxa"/>
          </w:tcPr>
          <w:p w14:paraId="313E3400" w14:textId="77777777" w:rsidR="005F3B68" w:rsidRPr="000C3E67" w:rsidRDefault="005F3B68" w:rsidP="008745E1">
            <w:pPr>
              <w:rPr>
                <w:del w:id="2122" w:author="Author"/>
                <w:rFonts w:asciiTheme="minorBidi" w:eastAsia="Times New Roman" w:hAnsiTheme="minorBidi" w:cstheme="minorBidi"/>
                <w:szCs w:val="17"/>
              </w:rPr>
            </w:pPr>
            <w:del w:id="2123" w:author="Author">
              <w:r>
                <w:rPr>
                  <w:rFonts w:asciiTheme="minorBidi" w:eastAsia="Times New Roman" w:hAnsiTheme="minorBidi" w:cstheme="minorBidi"/>
                  <w:szCs w:val="17"/>
                </w:rPr>
                <w:delText>[RSG-78</w:delText>
              </w:r>
              <w:r w:rsidRPr="000C3E67">
                <w:rPr>
                  <w:rFonts w:asciiTheme="minorBidi" w:eastAsia="Times New Roman" w:hAnsiTheme="minorBidi" w:cstheme="minorBidi"/>
                  <w:szCs w:val="17"/>
                </w:rPr>
                <w:delText>]</w:delText>
              </w:r>
            </w:del>
          </w:p>
        </w:tc>
        <w:tc>
          <w:tcPr>
            <w:tcW w:w="5670" w:type="dxa"/>
          </w:tcPr>
          <w:p w14:paraId="3A5DBE8D" w14:textId="77777777" w:rsidR="005F3B68" w:rsidRPr="00663A9C" w:rsidRDefault="005F3B68" w:rsidP="008745E1">
            <w:pPr>
              <w:rPr>
                <w:del w:id="2124" w:author="Author"/>
                <w:rFonts w:ascii="Arial" w:eastAsia="Times New Roman" w:hAnsi="Arial" w:cs="Arial"/>
                <w:szCs w:val="17"/>
              </w:rPr>
            </w:pPr>
            <w:del w:id="2125" w:author="Author">
              <w:r w:rsidRPr="006B28AF">
                <w:rPr>
                  <w:rFonts w:asciiTheme="minorBidi" w:eastAsia="Times New Roman" w:hAnsiTheme="minorBidi" w:cstheme="minorBidi"/>
                  <w:szCs w:val="17"/>
                </w:rPr>
                <w:delText>A query parameter SHOULD be used instead of URL paths in case that a Web API supports projection following the format:</w:delText>
              </w:r>
              <w:r w:rsidRPr="00B67A3A">
                <w:rPr>
                  <w:rFonts w:eastAsia="Times New Roman" w:cs="Arial"/>
                  <w:szCs w:val="17"/>
                </w:rPr>
                <w:delText xml:space="preserve"> </w:delText>
              </w:r>
              <w:r w:rsidRPr="006B28AF">
                <w:rPr>
                  <w:rFonts w:ascii="Courier New" w:eastAsia="Times New Roman" w:hAnsi="Courier New" w:cs="Courier New"/>
                  <w:szCs w:val="17"/>
                </w:rPr>
                <w:delText>“fields=”&lt;comma-separated list of attribute names&gt;</w:delText>
              </w:r>
              <w:r w:rsidRPr="00B67A3A">
                <w:rPr>
                  <w:rFonts w:eastAsia="Times New Roman" w:cs="Arial"/>
                  <w:szCs w:val="17"/>
                </w:rPr>
                <w:delText>.</w:delText>
              </w:r>
            </w:del>
          </w:p>
        </w:tc>
        <w:tc>
          <w:tcPr>
            <w:tcW w:w="2515" w:type="dxa"/>
          </w:tcPr>
          <w:p w14:paraId="3964018D" w14:textId="77777777" w:rsidR="005F3B68" w:rsidRPr="000C3E67" w:rsidRDefault="005F3B68" w:rsidP="008745E1">
            <w:pPr>
              <w:rPr>
                <w:del w:id="2126" w:author="Author"/>
                <w:rFonts w:asciiTheme="minorBidi" w:hAnsiTheme="minorBidi" w:cstheme="minorBidi"/>
                <w:szCs w:val="17"/>
              </w:rPr>
            </w:pPr>
            <w:del w:id="2127" w:author="Author">
              <w:r w:rsidRPr="000C3E67">
                <w:rPr>
                  <w:rFonts w:asciiTheme="minorBidi" w:hAnsiTheme="minorBidi" w:cstheme="minorBidi"/>
                  <w:szCs w:val="17"/>
                </w:rPr>
                <w:delText>AAJ, AAX</w:delText>
              </w:r>
            </w:del>
          </w:p>
        </w:tc>
      </w:tr>
      <w:tr w:rsidR="005F3B68" w:rsidRPr="00B67A3A" w14:paraId="0BE0F807" w14:textId="77777777" w:rsidTr="00E3148C">
        <w:trPr>
          <w:del w:id="2128" w:author="Author"/>
        </w:trPr>
        <w:tc>
          <w:tcPr>
            <w:tcW w:w="1075" w:type="dxa"/>
          </w:tcPr>
          <w:p w14:paraId="21DA72CB" w14:textId="77777777" w:rsidR="005F3B68" w:rsidRPr="000C3E67" w:rsidRDefault="005F3B68" w:rsidP="008745E1">
            <w:pPr>
              <w:rPr>
                <w:del w:id="2129" w:author="Author"/>
                <w:rFonts w:asciiTheme="minorBidi" w:hAnsiTheme="minorBidi" w:cstheme="minorBidi"/>
                <w:szCs w:val="17"/>
              </w:rPr>
            </w:pPr>
            <w:del w:id="2130" w:author="Author">
              <w:r>
                <w:rPr>
                  <w:rFonts w:asciiTheme="minorBidi" w:eastAsia="Times New Roman" w:hAnsiTheme="minorBidi" w:cstheme="minorBidi"/>
                  <w:szCs w:val="17"/>
                </w:rPr>
                <w:delText>[RSG-79</w:delText>
              </w:r>
              <w:r w:rsidRPr="000C3E67">
                <w:rPr>
                  <w:rFonts w:asciiTheme="minorBidi" w:eastAsia="Times New Roman" w:hAnsiTheme="minorBidi" w:cstheme="minorBidi"/>
                  <w:szCs w:val="17"/>
                </w:rPr>
                <w:delText>]</w:delText>
              </w:r>
            </w:del>
          </w:p>
        </w:tc>
        <w:tc>
          <w:tcPr>
            <w:tcW w:w="5670" w:type="dxa"/>
          </w:tcPr>
          <w:p w14:paraId="54729549" w14:textId="77777777" w:rsidR="005F3B68" w:rsidRPr="006B28AF" w:rsidRDefault="005F3B68" w:rsidP="008745E1">
            <w:pPr>
              <w:rPr>
                <w:del w:id="2131" w:author="Author"/>
                <w:rFonts w:asciiTheme="minorBidi" w:eastAsia="Times New Roman" w:hAnsiTheme="minorBidi" w:cstheme="minorBidi"/>
                <w:szCs w:val="17"/>
              </w:rPr>
            </w:pPr>
            <w:del w:id="2132" w:author="Author">
              <w:r w:rsidRPr="006B28AF">
                <w:rPr>
                  <w:rFonts w:asciiTheme="minorBidi" w:eastAsia="Times New Roman" w:hAnsiTheme="minorBidi" w:cstheme="minorBidi"/>
                  <w:szCs w:val="17"/>
                </w:rPr>
                <w:delText xml:space="preserve">A Web API MUST support returning the number of items in a collection. </w:delText>
              </w:r>
            </w:del>
          </w:p>
        </w:tc>
        <w:tc>
          <w:tcPr>
            <w:tcW w:w="2515" w:type="dxa"/>
          </w:tcPr>
          <w:p w14:paraId="4AD5EC8F" w14:textId="77777777" w:rsidR="005F3B68" w:rsidRPr="000C3E67" w:rsidRDefault="005F3B68" w:rsidP="008745E1">
            <w:pPr>
              <w:rPr>
                <w:del w:id="2133" w:author="Author"/>
                <w:rFonts w:asciiTheme="minorBidi" w:hAnsiTheme="minorBidi" w:cstheme="minorBidi"/>
                <w:szCs w:val="17"/>
              </w:rPr>
            </w:pPr>
            <w:del w:id="2134" w:author="Author">
              <w:r w:rsidRPr="000C3E67">
                <w:rPr>
                  <w:rFonts w:asciiTheme="minorBidi" w:hAnsiTheme="minorBidi" w:cstheme="minorBidi"/>
                  <w:szCs w:val="17"/>
                </w:rPr>
                <w:delText>AAJ, AAX, AX, AJ</w:delText>
              </w:r>
            </w:del>
          </w:p>
        </w:tc>
      </w:tr>
      <w:tr w:rsidR="005F3B68" w:rsidRPr="00B67A3A" w14:paraId="192A97C2" w14:textId="77777777" w:rsidTr="00E3148C">
        <w:trPr>
          <w:del w:id="2135" w:author="Author"/>
        </w:trPr>
        <w:tc>
          <w:tcPr>
            <w:tcW w:w="1075" w:type="dxa"/>
          </w:tcPr>
          <w:p w14:paraId="5097E25C" w14:textId="77777777" w:rsidR="005F3B68" w:rsidRPr="000C3E67" w:rsidRDefault="005F3B68" w:rsidP="008745E1">
            <w:pPr>
              <w:rPr>
                <w:del w:id="2136" w:author="Author"/>
                <w:rFonts w:asciiTheme="minorBidi" w:hAnsiTheme="minorBidi" w:cstheme="minorBidi"/>
                <w:szCs w:val="17"/>
              </w:rPr>
            </w:pPr>
            <w:del w:id="2137" w:author="Author">
              <w:r>
                <w:rPr>
                  <w:rFonts w:asciiTheme="minorBidi" w:eastAsia="Times New Roman" w:hAnsiTheme="minorBidi" w:cstheme="minorBidi"/>
                  <w:szCs w:val="17"/>
                </w:rPr>
                <w:delText>[RSG-80</w:delText>
              </w:r>
              <w:r w:rsidRPr="000C3E67">
                <w:rPr>
                  <w:rFonts w:asciiTheme="minorBidi" w:eastAsia="Times New Roman" w:hAnsiTheme="minorBidi" w:cstheme="minorBidi"/>
                  <w:szCs w:val="17"/>
                </w:rPr>
                <w:delText>]</w:delText>
              </w:r>
            </w:del>
          </w:p>
        </w:tc>
        <w:tc>
          <w:tcPr>
            <w:tcW w:w="5670" w:type="dxa"/>
          </w:tcPr>
          <w:p w14:paraId="6DD3B7A4" w14:textId="77777777" w:rsidR="005F3B68" w:rsidRPr="006B28AF" w:rsidRDefault="005F3B68" w:rsidP="008745E1">
            <w:pPr>
              <w:rPr>
                <w:del w:id="2138" w:author="Author"/>
                <w:rFonts w:asciiTheme="minorBidi" w:eastAsia="Times New Roman" w:hAnsiTheme="minorBidi" w:cstheme="minorBidi"/>
                <w:szCs w:val="17"/>
              </w:rPr>
            </w:pPr>
            <w:del w:id="2139" w:author="Author">
              <w:r w:rsidRPr="006B28AF">
                <w:rPr>
                  <w:rFonts w:asciiTheme="minorBidi" w:eastAsia="Times New Roman" w:hAnsiTheme="minorBidi" w:cstheme="minorBidi"/>
                  <w:szCs w:val="17"/>
                </w:rPr>
                <w:delText xml:space="preserve">A query parameter MUST be used to support returning the number of items in a collection. </w:delText>
              </w:r>
            </w:del>
          </w:p>
        </w:tc>
        <w:tc>
          <w:tcPr>
            <w:tcW w:w="2515" w:type="dxa"/>
          </w:tcPr>
          <w:p w14:paraId="6E38EEB5" w14:textId="77777777" w:rsidR="005F3B68" w:rsidRPr="000C3E67" w:rsidRDefault="005F3B68" w:rsidP="008745E1">
            <w:pPr>
              <w:rPr>
                <w:del w:id="2140" w:author="Author"/>
                <w:rFonts w:asciiTheme="minorBidi" w:hAnsiTheme="minorBidi" w:cstheme="minorBidi"/>
                <w:szCs w:val="17"/>
              </w:rPr>
            </w:pPr>
            <w:del w:id="2141" w:author="Author">
              <w:r w:rsidRPr="000C3E67">
                <w:rPr>
                  <w:rFonts w:asciiTheme="minorBidi" w:hAnsiTheme="minorBidi" w:cstheme="minorBidi"/>
                  <w:szCs w:val="17"/>
                </w:rPr>
                <w:delText>AAJ, AAX, AX, AJ</w:delText>
              </w:r>
            </w:del>
          </w:p>
        </w:tc>
      </w:tr>
      <w:tr w:rsidR="005F3B68" w:rsidRPr="00B67A3A" w14:paraId="21EECFC7" w14:textId="77777777" w:rsidTr="00E3148C">
        <w:trPr>
          <w:trHeight w:val="418"/>
          <w:del w:id="2142" w:author="Author"/>
        </w:trPr>
        <w:tc>
          <w:tcPr>
            <w:tcW w:w="1075" w:type="dxa"/>
          </w:tcPr>
          <w:p w14:paraId="120CA6A6" w14:textId="77777777" w:rsidR="005F3B68" w:rsidRPr="000C3E67" w:rsidRDefault="005F3B68" w:rsidP="008745E1">
            <w:pPr>
              <w:rPr>
                <w:del w:id="2143" w:author="Author"/>
                <w:rFonts w:asciiTheme="minorBidi" w:hAnsiTheme="minorBidi" w:cstheme="minorBidi"/>
                <w:szCs w:val="17"/>
              </w:rPr>
            </w:pPr>
            <w:del w:id="2144" w:author="Author">
              <w:r>
                <w:rPr>
                  <w:rFonts w:asciiTheme="minorBidi" w:eastAsia="Times New Roman" w:hAnsiTheme="minorBidi" w:cstheme="minorBidi"/>
                  <w:szCs w:val="17"/>
                </w:rPr>
                <w:delText>[RSG-81</w:delText>
              </w:r>
              <w:r w:rsidRPr="000C3E67">
                <w:rPr>
                  <w:rFonts w:asciiTheme="minorBidi" w:eastAsia="Times New Roman" w:hAnsiTheme="minorBidi" w:cstheme="minorBidi"/>
                  <w:szCs w:val="17"/>
                </w:rPr>
                <w:delText>]</w:delText>
              </w:r>
            </w:del>
          </w:p>
        </w:tc>
        <w:tc>
          <w:tcPr>
            <w:tcW w:w="5670" w:type="dxa"/>
          </w:tcPr>
          <w:p w14:paraId="0A61F87D" w14:textId="77777777" w:rsidR="005F3B68" w:rsidRPr="006B28AF" w:rsidRDefault="005F3B68" w:rsidP="008745E1">
            <w:pPr>
              <w:rPr>
                <w:del w:id="2145" w:author="Author"/>
                <w:rFonts w:asciiTheme="minorBidi" w:eastAsia="Times New Roman" w:hAnsiTheme="minorBidi" w:cstheme="minorBidi"/>
                <w:szCs w:val="17"/>
              </w:rPr>
            </w:pPr>
            <w:del w:id="2146" w:author="Author">
              <w:r w:rsidRPr="006B28AF">
                <w:rPr>
                  <w:rFonts w:asciiTheme="minorBidi" w:eastAsia="Times New Roman" w:hAnsiTheme="minorBidi" w:cstheme="minorBidi"/>
                  <w:szCs w:val="17"/>
                </w:rPr>
                <w:delText>The query parameter count SHOULD be used to return the number of items in a collection.</w:delText>
              </w:r>
            </w:del>
          </w:p>
        </w:tc>
        <w:tc>
          <w:tcPr>
            <w:tcW w:w="2515" w:type="dxa"/>
          </w:tcPr>
          <w:p w14:paraId="6B868024" w14:textId="77777777" w:rsidR="005F3B68" w:rsidRPr="000C3E67" w:rsidRDefault="005F3B68" w:rsidP="008745E1">
            <w:pPr>
              <w:rPr>
                <w:del w:id="2147" w:author="Author"/>
                <w:rFonts w:asciiTheme="minorBidi" w:hAnsiTheme="minorBidi" w:cstheme="minorBidi"/>
                <w:szCs w:val="17"/>
              </w:rPr>
            </w:pPr>
            <w:del w:id="2148" w:author="Author">
              <w:r w:rsidRPr="000C3E67">
                <w:rPr>
                  <w:rFonts w:asciiTheme="minorBidi" w:hAnsiTheme="minorBidi" w:cstheme="minorBidi"/>
                  <w:szCs w:val="17"/>
                </w:rPr>
                <w:delText>AAJ, AAX</w:delText>
              </w:r>
            </w:del>
          </w:p>
        </w:tc>
      </w:tr>
      <w:tr w:rsidR="005F3B68" w:rsidRPr="00B67A3A" w14:paraId="114C0395" w14:textId="77777777" w:rsidTr="00E3148C">
        <w:trPr>
          <w:del w:id="2149" w:author="Author"/>
        </w:trPr>
        <w:tc>
          <w:tcPr>
            <w:tcW w:w="1075" w:type="dxa"/>
          </w:tcPr>
          <w:p w14:paraId="61A5D1F1" w14:textId="77777777" w:rsidR="005F3B68" w:rsidRPr="000C3E67" w:rsidRDefault="005F3B68" w:rsidP="008745E1">
            <w:pPr>
              <w:rPr>
                <w:del w:id="2150" w:author="Author"/>
                <w:rFonts w:asciiTheme="minorBidi" w:hAnsiTheme="minorBidi" w:cstheme="minorBidi"/>
                <w:szCs w:val="17"/>
              </w:rPr>
            </w:pPr>
            <w:del w:id="2151" w:author="Author">
              <w:r>
                <w:rPr>
                  <w:rFonts w:asciiTheme="minorBidi" w:eastAsia="Times New Roman" w:hAnsiTheme="minorBidi" w:cstheme="minorBidi"/>
                  <w:szCs w:val="17"/>
                </w:rPr>
                <w:delText>[RSG-82</w:delText>
              </w:r>
              <w:r w:rsidRPr="000C3E67">
                <w:rPr>
                  <w:rFonts w:asciiTheme="minorBidi" w:eastAsia="Times New Roman" w:hAnsiTheme="minorBidi" w:cstheme="minorBidi"/>
                  <w:szCs w:val="17"/>
                </w:rPr>
                <w:delText>]</w:delText>
              </w:r>
            </w:del>
          </w:p>
        </w:tc>
        <w:tc>
          <w:tcPr>
            <w:tcW w:w="5670" w:type="dxa"/>
          </w:tcPr>
          <w:p w14:paraId="317403C9" w14:textId="77777777" w:rsidR="005F3B68" w:rsidRPr="006B28AF" w:rsidRDefault="005F3B68" w:rsidP="008745E1">
            <w:pPr>
              <w:rPr>
                <w:del w:id="2152" w:author="Author"/>
                <w:rFonts w:asciiTheme="minorBidi" w:eastAsia="Times New Roman" w:hAnsiTheme="minorBidi" w:cstheme="minorBidi"/>
                <w:szCs w:val="17"/>
              </w:rPr>
            </w:pPr>
            <w:del w:id="2153" w:author="Author">
              <w:r w:rsidRPr="006B28AF">
                <w:rPr>
                  <w:rFonts w:asciiTheme="minorBidi" w:eastAsia="Times New Roman" w:hAnsiTheme="minorBidi" w:cstheme="minorBidi"/>
                  <w:szCs w:val="17"/>
                </w:rPr>
                <w:delText xml:space="preserve">A Web API MAY support returning the number of items in a collection inline, i.e. as the part of the response that contains the collection itself. A query parameter MUST be used. </w:delText>
              </w:r>
            </w:del>
          </w:p>
        </w:tc>
        <w:tc>
          <w:tcPr>
            <w:tcW w:w="2515" w:type="dxa"/>
          </w:tcPr>
          <w:p w14:paraId="4AC20BD0" w14:textId="77777777" w:rsidR="005F3B68" w:rsidRPr="000C3E67" w:rsidRDefault="005F3B68" w:rsidP="008745E1">
            <w:pPr>
              <w:rPr>
                <w:del w:id="2154" w:author="Author"/>
                <w:rFonts w:asciiTheme="minorBidi" w:hAnsiTheme="minorBidi" w:cstheme="minorBidi"/>
                <w:szCs w:val="17"/>
              </w:rPr>
            </w:pPr>
            <w:del w:id="2155" w:author="Author">
              <w:r w:rsidRPr="000C3E67">
                <w:rPr>
                  <w:rFonts w:asciiTheme="minorBidi" w:hAnsiTheme="minorBidi" w:cstheme="minorBidi"/>
                  <w:szCs w:val="17"/>
                </w:rPr>
                <w:delText>AAJ, AAX, AX, AJ</w:delText>
              </w:r>
            </w:del>
          </w:p>
        </w:tc>
      </w:tr>
      <w:tr w:rsidR="005F3B68" w:rsidRPr="00B67A3A" w14:paraId="74A016BA" w14:textId="77777777" w:rsidTr="00E3148C">
        <w:trPr>
          <w:del w:id="2156" w:author="Author"/>
        </w:trPr>
        <w:tc>
          <w:tcPr>
            <w:tcW w:w="1075" w:type="dxa"/>
          </w:tcPr>
          <w:p w14:paraId="2C321684" w14:textId="77777777" w:rsidR="005F3B68" w:rsidRPr="000C3E67" w:rsidRDefault="005F3B68" w:rsidP="008745E1">
            <w:pPr>
              <w:rPr>
                <w:del w:id="2157" w:author="Author"/>
                <w:rFonts w:asciiTheme="minorBidi" w:hAnsiTheme="minorBidi" w:cstheme="minorBidi"/>
                <w:szCs w:val="17"/>
              </w:rPr>
            </w:pPr>
            <w:del w:id="2158" w:author="Author">
              <w:r>
                <w:rPr>
                  <w:rFonts w:asciiTheme="minorBidi" w:eastAsia="Times New Roman" w:hAnsiTheme="minorBidi" w:cstheme="minorBidi"/>
                  <w:szCs w:val="17"/>
                </w:rPr>
                <w:delText>[RSG-83</w:delText>
              </w:r>
              <w:r w:rsidRPr="000C3E67">
                <w:rPr>
                  <w:rFonts w:asciiTheme="minorBidi" w:eastAsia="Times New Roman" w:hAnsiTheme="minorBidi" w:cstheme="minorBidi"/>
                  <w:szCs w:val="17"/>
                </w:rPr>
                <w:delText>]</w:delText>
              </w:r>
            </w:del>
          </w:p>
        </w:tc>
        <w:tc>
          <w:tcPr>
            <w:tcW w:w="5670" w:type="dxa"/>
          </w:tcPr>
          <w:p w14:paraId="18967FF3" w14:textId="77777777" w:rsidR="005F3B68" w:rsidRPr="00663A9C" w:rsidRDefault="005F3B68" w:rsidP="008745E1">
            <w:pPr>
              <w:rPr>
                <w:del w:id="2159" w:author="Author"/>
                <w:rFonts w:ascii="Arial" w:eastAsia="Times New Roman" w:hAnsi="Arial" w:cs="Arial"/>
                <w:szCs w:val="17"/>
              </w:rPr>
            </w:pPr>
            <w:del w:id="2160" w:author="Author">
              <w:r w:rsidRPr="006B28AF">
                <w:rPr>
                  <w:rFonts w:asciiTheme="minorBidi" w:eastAsia="Times New Roman" w:hAnsiTheme="minorBidi" w:cstheme="minorBidi"/>
                  <w:szCs w:val="17"/>
                </w:rPr>
                <w:delText>The query parameter</w:delText>
              </w:r>
              <w:r w:rsidRPr="00B67A3A">
                <w:rPr>
                  <w:rFonts w:eastAsia="Times New Roman" w:cs="Arial"/>
                  <w:szCs w:val="17"/>
                </w:rPr>
                <w:delText xml:space="preserve"> </w:delText>
              </w:r>
              <w:r w:rsidRPr="006B28AF">
                <w:rPr>
                  <w:rFonts w:ascii="Courier New" w:eastAsia="Times New Roman" w:hAnsi="Courier New" w:cs="Courier New"/>
                  <w:szCs w:val="17"/>
                </w:rPr>
                <w:delText>count=true</w:delText>
              </w:r>
              <w:r w:rsidRPr="00B67A3A">
                <w:rPr>
                  <w:rFonts w:eastAsia="Times New Roman" w:cs="Arial"/>
                  <w:szCs w:val="17"/>
                </w:rPr>
                <w:delText xml:space="preserve"> </w:delText>
              </w:r>
              <w:r w:rsidRPr="006B28AF">
                <w:rPr>
                  <w:rFonts w:asciiTheme="minorBidi" w:eastAsia="Times New Roman" w:hAnsiTheme="minorBidi" w:cstheme="minorBidi"/>
                  <w:szCs w:val="17"/>
                </w:rPr>
                <w:delText>SHOULD be used. If not specified, count should be set by default to false.</w:delText>
              </w:r>
            </w:del>
          </w:p>
        </w:tc>
        <w:tc>
          <w:tcPr>
            <w:tcW w:w="2515" w:type="dxa"/>
          </w:tcPr>
          <w:p w14:paraId="60B75761" w14:textId="77777777" w:rsidR="005F3B68" w:rsidRPr="000C3E67" w:rsidRDefault="005F3B68" w:rsidP="008745E1">
            <w:pPr>
              <w:rPr>
                <w:del w:id="2161" w:author="Author"/>
                <w:rFonts w:asciiTheme="minorBidi" w:hAnsiTheme="minorBidi" w:cstheme="minorBidi"/>
                <w:szCs w:val="17"/>
              </w:rPr>
            </w:pPr>
            <w:del w:id="2162" w:author="Author">
              <w:r w:rsidRPr="000C3E67">
                <w:rPr>
                  <w:rFonts w:asciiTheme="minorBidi" w:hAnsiTheme="minorBidi" w:cstheme="minorBidi"/>
                  <w:szCs w:val="17"/>
                </w:rPr>
                <w:delText>AAJ, AAX</w:delText>
              </w:r>
            </w:del>
          </w:p>
        </w:tc>
      </w:tr>
      <w:tr w:rsidR="005F3B68" w:rsidRPr="00B67A3A" w14:paraId="55A7FB51" w14:textId="77777777" w:rsidTr="00E3148C">
        <w:trPr>
          <w:del w:id="2163" w:author="Author"/>
        </w:trPr>
        <w:tc>
          <w:tcPr>
            <w:tcW w:w="1075" w:type="dxa"/>
          </w:tcPr>
          <w:p w14:paraId="3C94CC64" w14:textId="77777777" w:rsidR="005F3B68" w:rsidRPr="000C3E67" w:rsidRDefault="005F3B68" w:rsidP="008745E1">
            <w:pPr>
              <w:rPr>
                <w:del w:id="2164" w:author="Author"/>
                <w:rFonts w:asciiTheme="minorBidi" w:hAnsiTheme="minorBidi" w:cstheme="minorBidi"/>
                <w:szCs w:val="17"/>
              </w:rPr>
            </w:pPr>
            <w:del w:id="2165" w:author="Author">
              <w:r>
                <w:rPr>
                  <w:rFonts w:asciiTheme="minorBidi" w:hAnsiTheme="minorBidi" w:cstheme="minorBidi"/>
                  <w:szCs w:val="17"/>
                </w:rPr>
                <w:delText>[RSG-84</w:delText>
              </w:r>
              <w:r w:rsidRPr="000C3E67">
                <w:rPr>
                  <w:rFonts w:asciiTheme="minorBidi" w:hAnsiTheme="minorBidi" w:cstheme="minorBidi"/>
                  <w:szCs w:val="17"/>
                </w:rPr>
                <w:delText>]</w:delText>
              </w:r>
            </w:del>
          </w:p>
        </w:tc>
        <w:tc>
          <w:tcPr>
            <w:tcW w:w="5670" w:type="dxa"/>
          </w:tcPr>
          <w:p w14:paraId="3371E4AE" w14:textId="77777777" w:rsidR="005F3B68" w:rsidRPr="006B28AF" w:rsidRDefault="005F3B68" w:rsidP="008745E1">
            <w:pPr>
              <w:pStyle w:val="NormalWeb"/>
              <w:spacing w:before="170" w:beforeAutospacing="0" w:after="170" w:afterAutospacing="0"/>
              <w:rPr>
                <w:del w:id="2166" w:author="Author"/>
                <w:rFonts w:asciiTheme="minorBidi" w:hAnsiTheme="minorBidi" w:cstheme="minorBidi"/>
                <w:szCs w:val="17"/>
              </w:rPr>
            </w:pPr>
            <w:del w:id="2167" w:author="Author">
              <w:r w:rsidRPr="006B28AF">
                <w:rPr>
                  <w:rFonts w:asciiTheme="minorBidi" w:hAnsiTheme="minorBidi" w:cstheme="minorBidi"/>
                  <w:szCs w:val="17"/>
                </w:rPr>
                <w:delText xml:space="preserve">If a </w:delText>
              </w:r>
              <w:r w:rsidRPr="006B28AF">
                <w:rPr>
                  <w:rFonts w:asciiTheme="minorBidi" w:eastAsia="Times New Roman" w:hAnsiTheme="minorBidi" w:cstheme="minorBidi"/>
                  <w:szCs w:val="17"/>
                </w:rPr>
                <w:delText>Web</w:delText>
              </w:r>
              <w:r w:rsidRPr="006B28AF">
                <w:rPr>
                  <w:rFonts w:asciiTheme="minorBidi" w:hAnsiTheme="minorBidi" w:cstheme="minorBidi"/>
                  <w:szCs w:val="17"/>
                </w:rPr>
                <w:delText xml:space="preserve"> API supports pagination, it SHOULD support returning inline in the response the number of the collection (i.e. the total number of items of the collection).</w:delText>
              </w:r>
            </w:del>
          </w:p>
        </w:tc>
        <w:tc>
          <w:tcPr>
            <w:tcW w:w="2515" w:type="dxa"/>
          </w:tcPr>
          <w:p w14:paraId="335EC493" w14:textId="77777777" w:rsidR="005F3B68" w:rsidRPr="000C3E67" w:rsidRDefault="005F3B68" w:rsidP="008745E1">
            <w:pPr>
              <w:rPr>
                <w:del w:id="2168" w:author="Author"/>
                <w:rFonts w:asciiTheme="minorBidi" w:hAnsiTheme="minorBidi" w:cstheme="minorBidi"/>
                <w:szCs w:val="17"/>
              </w:rPr>
            </w:pPr>
            <w:del w:id="2169" w:author="Author">
              <w:r w:rsidRPr="000C3E67">
                <w:rPr>
                  <w:rFonts w:asciiTheme="minorBidi" w:hAnsiTheme="minorBidi" w:cstheme="minorBidi"/>
                  <w:szCs w:val="17"/>
                </w:rPr>
                <w:delText>AAJ, AAX</w:delText>
              </w:r>
            </w:del>
          </w:p>
        </w:tc>
      </w:tr>
      <w:tr w:rsidR="005F3B68" w:rsidRPr="00B67A3A" w14:paraId="507682A4" w14:textId="77777777" w:rsidTr="00E3148C">
        <w:trPr>
          <w:del w:id="2170" w:author="Author"/>
        </w:trPr>
        <w:tc>
          <w:tcPr>
            <w:tcW w:w="1075" w:type="dxa"/>
          </w:tcPr>
          <w:p w14:paraId="286129F2" w14:textId="77777777" w:rsidR="005F3B68" w:rsidRPr="000C3E67" w:rsidRDefault="005F3B68" w:rsidP="008745E1">
            <w:pPr>
              <w:rPr>
                <w:del w:id="2171" w:author="Author"/>
                <w:rFonts w:asciiTheme="minorBidi" w:hAnsiTheme="minorBidi" w:cstheme="minorBidi"/>
                <w:szCs w:val="17"/>
              </w:rPr>
            </w:pPr>
            <w:del w:id="2172" w:author="Author">
              <w:r>
                <w:rPr>
                  <w:rFonts w:asciiTheme="minorBidi" w:eastAsia="Times New Roman" w:hAnsiTheme="minorBidi" w:cstheme="minorBidi"/>
                  <w:szCs w:val="17"/>
                </w:rPr>
                <w:delText>[RSG-85</w:delText>
              </w:r>
              <w:r w:rsidRPr="000C3E67">
                <w:rPr>
                  <w:rFonts w:asciiTheme="minorBidi" w:eastAsia="Times New Roman" w:hAnsiTheme="minorBidi" w:cstheme="minorBidi"/>
                  <w:szCs w:val="17"/>
                </w:rPr>
                <w:delText>]</w:delText>
              </w:r>
            </w:del>
          </w:p>
        </w:tc>
        <w:tc>
          <w:tcPr>
            <w:tcW w:w="5670" w:type="dxa"/>
          </w:tcPr>
          <w:p w14:paraId="3292E263" w14:textId="77777777" w:rsidR="005F3B68" w:rsidRPr="006B28AF" w:rsidRDefault="005F3B68" w:rsidP="008745E1">
            <w:pPr>
              <w:rPr>
                <w:del w:id="2173" w:author="Author"/>
                <w:rFonts w:asciiTheme="minorBidi" w:eastAsia="Times New Roman" w:hAnsiTheme="minorBidi" w:cstheme="minorBidi"/>
                <w:szCs w:val="17"/>
              </w:rPr>
            </w:pPr>
            <w:del w:id="2174" w:author="Author">
              <w:r w:rsidRPr="006B28AF">
                <w:rPr>
                  <w:rFonts w:asciiTheme="minorBidi" w:eastAsia="Times New Roman" w:hAnsiTheme="minorBidi" w:cstheme="minorBidi"/>
                  <w:szCs w:val="17"/>
                </w:rPr>
                <w:delText>When a Web API supports complex search expressions</w:delText>
              </w:r>
              <w:r>
                <w:rPr>
                  <w:rFonts w:asciiTheme="minorBidi" w:eastAsia="Times New Roman" w:hAnsiTheme="minorBidi" w:cstheme="minorBidi"/>
                  <w:szCs w:val="17"/>
                </w:rPr>
                <w:delText>,</w:delText>
              </w:r>
              <w:r w:rsidRPr="006B28AF">
                <w:rPr>
                  <w:rFonts w:asciiTheme="minorBidi" w:eastAsia="Times New Roman" w:hAnsiTheme="minorBidi" w:cstheme="minorBidi"/>
                  <w:szCs w:val="17"/>
                </w:rPr>
                <w:delText xml:space="preserve"> a query language SHOULD be specified, such as CQL. </w:delText>
              </w:r>
            </w:del>
          </w:p>
        </w:tc>
        <w:tc>
          <w:tcPr>
            <w:tcW w:w="2515" w:type="dxa"/>
          </w:tcPr>
          <w:p w14:paraId="4803AFA7" w14:textId="77777777" w:rsidR="005F3B68" w:rsidRPr="000C3E67" w:rsidRDefault="005F3B68" w:rsidP="008745E1">
            <w:pPr>
              <w:rPr>
                <w:del w:id="2175" w:author="Author"/>
                <w:rFonts w:asciiTheme="minorBidi" w:hAnsiTheme="minorBidi" w:cstheme="minorBidi"/>
                <w:szCs w:val="17"/>
              </w:rPr>
            </w:pPr>
            <w:del w:id="2176" w:author="Author">
              <w:r w:rsidRPr="000C3E67">
                <w:rPr>
                  <w:rFonts w:asciiTheme="minorBidi" w:hAnsiTheme="minorBidi" w:cstheme="minorBidi"/>
                  <w:szCs w:val="17"/>
                </w:rPr>
                <w:delText>AAJ, AAX</w:delText>
              </w:r>
            </w:del>
          </w:p>
        </w:tc>
      </w:tr>
      <w:tr w:rsidR="005F3B68" w:rsidRPr="00B67A3A" w14:paraId="15AEBA3E" w14:textId="77777777" w:rsidTr="00E3148C">
        <w:trPr>
          <w:del w:id="2177" w:author="Author"/>
        </w:trPr>
        <w:tc>
          <w:tcPr>
            <w:tcW w:w="1075" w:type="dxa"/>
          </w:tcPr>
          <w:p w14:paraId="6D7EB9C6" w14:textId="77777777" w:rsidR="005F3B68" w:rsidRPr="000C3E67" w:rsidRDefault="005F3B68" w:rsidP="008745E1">
            <w:pPr>
              <w:rPr>
                <w:del w:id="2178" w:author="Author"/>
                <w:rFonts w:asciiTheme="minorBidi" w:hAnsiTheme="minorBidi" w:cstheme="minorBidi"/>
                <w:szCs w:val="17"/>
              </w:rPr>
            </w:pPr>
            <w:del w:id="2179" w:author="Author">
              <w:r>
                <w:rPr>
                  <w:rFonts w:asciiTheme="minorBidi" w:eastAsia="Times New Roman" w:hAnsiTheme="minorBidi" w:cstheme="minorBidi"/>
                  <w:szCs w:val="17"/>
                </w:rPr>
                <w:delText>[RSG-86</w:delText>
              </w:r>
              <w:r w:rsidRPr="000C3E67">
                <w:rPr>
                  <w:rFonts w:asciiTheme="minorBidi" w:eastAsia="Times New Roman" w:hAnsiTheme="minorBidi" w:cstheme="minorBidi"/>
                  <w:szCs w:val="17"/>
                </w:rPr>
                <w:delText>]</w:delText>
              </w:r>
            </w:del>
          </w:p>
        </w:tc>
        <w:tc>
          <w:tcPr>
            <w:tcW w:w="5670" w:type="dxa"/>
          </w:tcPr>
          <w:p w14:paraId="31A9C5DC" w14:textId="77777777" w:rsidR="005F3B68" w:rsidRPr="006B28AF" w:rsidRDefault="005F3B68" w:rsidP="008745E1">
            <w:pPr>
              <w:rPr>
                <w:del w:id="2180" w:author="Author"/>
                <w:rFonts w:asciiTheme="minorBidi" w:eastAsia="Times New Roman" w:hAnsiTheme="minorBidi" w:cstheme="minorBidi"/>
                <w:szCs w:val="17"/>
              </w:rPr>
            </w:pPr>
            <w:del w:id="2181" w:author="Author">
              <w:r w:rsidRPr="006B28AF">
                <w:rPr>
                  <w:rFonts w:asciiTheme="minorBidi" w:eastAsia="Times New Roman" w:hAnsiTheme="minorBidi" w:cstheme="minorBidi"/>
                  <w:szCs w:val="17"/>
                </w:rPr>
                <w:delText xml:space="preserve">A Service Contract MUST specify the grammar supported (such as fields, functions, keywords, and operators). </w:delText>
              </w:r>
            </w:del>
          </w:p>
        </w:tc>
        <w:tc>
          <w:tcPr>
            <w:tcW w:w="2515" w:type="dxa"/>
          </w:tcPr>
          <w:p w14:paraId="5918562C" w14:textId="77777777" w:rsidR="005F3B68" w:rsidRPr="000C3E67" w:rsidRDefault="005F3B68" w:rsidP="008745E1">
            <w:pPr>
              <w:rPr>
                <w:del w:id="2182" w:author="Author"/>
                <w:rFonts w:asciiTheme="minorBidi" w:hAnsiTheme="minorBidi" w:cstheme="minorBidi"/>
                <w:szCs w:val="17"/>
              </w:rPr>
            </w:pPr>
            <w:del w:id="2183" w:author="Author">
              <w:r w:rsidRPr="000C3E67">
                <w:rPr>
                  <w:rFonts w:asciiTheme="minorBidi" w:hAnsiTheme="minorBidi" w:cstheme="minorBidi"/>
                  <w:szCs w:val="17"/>
                </w:rPr>
                <w:delText>AAJ, AAX, AX, AJ</w:delText>
              </w:r>
            </w:del>
          </w:p>
        </w:tc>
      </w:tr>
      <w:tr w:rsidR="005F3B68" w:rsidRPr="00B67A3A" w14:paraId="61E4AF40" w14:textId="77777777" w:rsidTr="00E3148C">
        <w:trPr>
          <w:del w:id="2184" w:author="Author"/>
        </w:trPr>
        <w:tc>
          <w:tcPr>
            <w:tcW w:w="1075" w:type="dxa"/>
          </w:tcPr>
          <w:p w14:paraId="6B2B9158" w14:textId="77777777" w:rsidR="005F3B68" w:rsidRPr="000C3E67" w:rsidRDefault="005F3B68" w:rsidP="008745E1">
            <w:pPr>
              <w:rPr>
                <w:del w:id="2185" w:author="Author"/>
                <w:rFonts w:asciiTheme="minorBidi" w:hAnsiTheme="minorBidi" w:cstheme="minorBidi"/>
                <w:szCs w:val="17"/>
              </w:rPr>
            </w:pPr>
            <w:del w:id="2186" w:author="Author">
              <w:r>
                <w:rPr>
                  <w:rFonts w:asciiTheme="minorBidi" w:eastAsia="Times New Roman" w:hAnsiTheme="minorBidi" w:cstheme="minorBidi"/>
                  <w:szCs w:val="17"/>
                </w:rPr>
                <w:delText>[RSG-87</w:delText>
              </w:r>
              <w:r w:rsidRPr="000C3E67">
                <w:rPr>
                  <w:rFonts w:asciiTheme="minorBidi" w:eastAsia="Times New Roman" w:hAnsiTheme="minorBidi" w:cstheme="minorBidi"/>
                  <w:szCs w:val="17"/>
                </w:rPr>
                <w:delText>]</w:delText>
              </w:r>
            </w:del>
          </w:p>
        </w:tc>
        <w:tc>
          <w:tcPr>
            <w:tcW w:w="5670" w:type="dxa"/>
          </w:tcPr>
          <w:p w14:paraId="0173DF59" w14:textId="77777777" w:rsidR="005F3B68" w:rsidRPr="006B28AF" w:rsidRDefault="005F3B68" w:rsidP="008745E1">
            <w:pPr>
              <w:rPr>
                <w:del w:id="2187" w:author="Author"/>
                <w:rFonts w:asciiTheme="minorBidi" w:eastAsia="Times New Roman" w:hAnsiTheme="minorBidi" w:cstheme="minorBidi"/>
                <w:szCs w:val="17"/>
              </w:rPr>
            </w:pPr>
            <w:del w:id="2188" w:author="Author">
              <w:r w:rsidRPr="006B28AF">
                <w:rPr>
                  <w:rFonts w:asciiTheme="minorBidi" w:eastAsia="Times New Roman" w:hAnsiTheme="minorBidi" w:cstheme="minorBidi"/>
                  <w:szCs w:val="17"/>
                </w:rPr>
                <w:delText>The query parameter “</w:delText>
              </w:r>
              <w:r w:rsidRPr="00954718">
                <w:rPr>
                  <w:rFonts w:ascii="Courier New" w:eastAsia="Times New Roman" w:hAnsi="Courier New" w:cs="Courier New"/>
                  <w:szCs w:val="17"/>
                </w:rPr>
                <w:delText>q</w:delText>
              </w:r>
              <w:r w:rsidRPr="006B28AF">
                <w:rPr>
                  <w:rFonts w:asciiTheme="minorBidi" w:eastAsia="Times New Roman" w:hAnsiTheme="minorBidi" w:cstheme="minorBidi"/>
                  <w:szCs w:val="17"/>
                </w:rPr>
                <w:delText>” MUST be used.</w:delText>
              </w:r>
            </w:del>
          </w:p>
        </w:tc>
        <w:tc>
          <w:tcPr>
            <w:tcW w:w="2515" w:type="dxa"/>
          </w:tcPr>
          <w:p w14:paraId="554C0EE8" w14:textId="77777777" w:rsidR="005F3B68" w:rsidRPr="000C3E67" w:rsidRDefault="005F3B68" w:rsidP="008745E1">
            <w:pPr>
              <w:rPr>
                <w:del w:id="2189" w:author="Author"/>
                <w:rFonts w:asciiTheme="minorBidi" w:hAnsiTheme="minorBidi" w:cstheme="minorBidi"/>
                <w:szCs w:val="17"/>
              </w:rPr>
            </w:pPr>
            <w:del w:id="2190" w:author="Author">
              <w:r w:rsidRPr="000C3E67">
                <w:rPr>
                  <w:rFonts w:asciiTheme="minorBidi" w:hAnsiTheme="minorBidi" w:cstheme="minorBidi"/>
                  <w:szCs w:val="17"/>
                </w:rPr>
                <w:delText>AAJ, AAX, AX, AJ</w:delText>
              </w:r>
            </w:del>
          </w:p>
        </w:tc>
      </w:tr>
      <w:tr w:rsidR="005F3B68" w:rsidRPr="00B67A3A" w14:paraId="55A9150B" w14:textId="77777777" w:rsidTr="00E3148C">
        <w:trPr>
          <w:del w:id="2191" w:author="Author"/>
        </w:trPr>
        <w:tc>
          <w:tcPr>
            <w:tcW w:w="1075" w:type="dxa"/>
          </w:tcPr>
          <w:p w14:paraId="1D240ECE" w14:textId="77777777" w:rsidR="005F3B68" w:rsidRPr="000C3E67" w:rsidRDefault="005F3B68" w:rsidP="008745E1">
            <w:pPr>
              <w:rPr>
                <w:del w:id="2192" w:author="Author"/>
                <w:rFonts w:asciiTheme="minorBidi" w:hAnsiTheme="minorBidi" w:cstheme="minorBidi"/>
                <w:szCs w:val="17"/>
              </w:rPr>
            </w:pPr>
            <w:del w:id="2193" w:author="Author">
              <w:r>
                <w:rPr>
                  <w:rFonts w:asciiTheme="minorBidi" w:eastAsia="Times New Roman" w:hAnsiTheme="minorBidi" w:cstheme="minorBidi"/>
                  <w:szCs w:val="17"/>
                </w:rPr>
                <w:delText>[RSG-88</w:delText>
              </w:r>
              <w:r w:rsidRPr="000C3E67">
                <w:rPr>
                  <w:rFonts w:asciiTheme="minorBidi" w:eastAsia="Times New Roman" w:hAnsiTheme="minorBidi" w:cstheme="minorBidi"/>
                  <w:szCs w:val="17"/>
                </w:rPr>
                <w:delText>] </w:delText>
              </w:r>
            </w:del>
          </w:p>
        </w:tc>
        <w:tc>
          <w:tcPr>
            <w:tcW w:w="5670" w:type="dxa"/>
          </w:tcPr>
          <w:p w14:paraId="0B58C58A" w14:textId="77777777" w:rsidR="005F3B68" w:rsidRPr="006B28AF" w:rsidRDefault="005F3B68" w:rsidP="008745E1">
            <w:pPr>
              <w:rPr>
                <w:del w:id="2194" w:author="Author"/>
                <w:rFonts w:asciiTheme="minorBidi" w:eastAsia="Times New Roman" w:hAnsiTheme="minorBidi" w:cstheme="minorBidi"/>
                <w:szCs w:val="17"/>
              </w:rPr>
            </w:pPr>
            <w:del w:id="2195" w:author="Author">
              <w:r w:rsidRPr="006B28AF">
                <w:rPr>
                  <w:rFonts w:asciiTheme="minorBidi" w:eastAsia="Times New Roman" w:hAnsiTheme="minorBidi" w:cstheme="minorBidi"/>
                  <w:szCs w:val="17"/>
                </w:rPr>
                <w:delText>On the protocol level, a Web API MUST return an appropriate HTTP status code selected from the list of standard HTTP Status Codes. </w:delText>
              </w:r>
            </w:del>
          </w:p>
        </w:tc>
        <w:tc>
          <w:tcPr>
            <w:tcW w:w="2515" w:type="dxa"/>
          </w:tcPr>
          <w:p w14:paraId="679EE44C" w14:textId="77777777" w:rsidR="005F3B68" w:rsidRPr="000C3E67" w:rsidRDefault="005F3B68" w:rsidP="008745E1">
            <w:pPr>
              <w:rPr>
                <w:del w:id="2196" w:author="Author"/>
                <w:rFonts w:asciiTheme="minorBidi" w:hAnsiTheme="minorBidi" w:cstheme="minorBidi"/>
                <w:szCs w:val="17"/>
              </w:rPr>
            </w:pPr>
            <w:del w:id="2197" w:author="Author">
              <w:r w:rsidRPr="000C3E67">
                <w:rPr>
                  <w:rFonts w:asciiTheme="minorBidi" w:hAnsiTheme="minorBidi" w:cstheme="minorBidi"/>
                  <w:szCs w:val="17"/>
                </w:rPr>
                <w:delText>AAJ, AAX, AX, AJ</w:delText>
              </w:r>
            </w:del>
          </w:p>
        </w:tc>
      </w:tr>
      <w:tr w:rsidR="005F3B68" w:rsidRPr="00B67A3A" w14:paraId="0369344D" w14:textId="77777777" w:rsidTr="00E3148C">
        <w:trPr>
          <w:del w:id="2198" w:author="Author"/>
        </w:trPr>
        <w:tc>
          <w:tcPr>
            <w:tcW w:w="1075" w:type="dxa"/>
          </w:tcPr>
          <w:p w14:paraId="5299343E" w14:textId="77777777" w:rsidR="005F3B68" w:rsidRPr="000C3E67" w:rsidRDefault="005F3B68" w:rsidP="008745E1">
            <w:pPr>
              <w:rPr>
                <w:del w:id="2199" w:author="Author"/>
                <w:rFonts w:asciiTheme="minorBidi" w:hAnsiTheme="minorBidi" w:cstheme="minorBidi"/>
                <w:szCs w:val="17"/>
              </w:rPr>
            </w:pPr>
            <w:del w:id="2200" w:author="Author">
              <w:r>
                <w:rPr>
                  <w:rFonts w:asciiTheme="minorBidi" w:eastAsia="Times New Roman" w:hAnsiTheme="minorBidi" w:cstheme="minorBidi"/>
                  <w:szCs w:val="17"/>
                </w:rPr>
                <w:delText>[RSJ-89</w:delText>
              </w:r>
              <w:r w:rsidRPr="000C3E67">
                <w:rPr>
                  <w:rFonts w:asciiTheme="minorBidi" w:eastAsia="Times New Roman" w:hAnsiTheme="minorBidi" w:cstheme="minorBidi"/>
                  <w:szCs w:val="17"/>
                </w:rPr>
                <w:delText>] </w:delText>
              </w:r>
            </w:del>
          </w:p>
        </w:tc>
        <w:tc>
          <w:tcPr>
            <w:tcW w:w="5670" w:type="dxa"/>
          </w:tcPr>
          <w:p w14:paraId="5A7601EB" w14:textId="77777777" w:rsidR="005F3B68" w:rsidRPr="00663A9C" w:rsidRDefault="005F3B68" w:rsidP="008745E1">
            <w:pPr>
              <w:rPr>
                <w:del w:id="2201" w:author="Author"/>
                <w:rFonts w:ascii="Arial" w:eastAsia="Times New Roman" w:hAnsi="Arial" w:cs="Arial"/>
                <w:szCs w:val="17"/>
              </w:rPr>
            </w:pPr>
            <w:del w:id="2202" w:author="Author">
              <w:r w:rsidRPr="00740F59">
                <w:rPr>
                  <w:rFonts w:asciiTheme="minorBidi" w:eastAsia="Times New Roman" w:hAnsiTheme="minorBidi" w:cstheme="minorBidi"/>
                  <w:szCs w:val="17"/>
                </w:rPr>
                <w:delText>On the application level, a Web API MUST return a payload reporting the error in adequate granularity.</w:delText>
              </w:r>
              <w:r w:rsidRPr="00711916">
                <w:rPr>
                  <w:rFonts w:eastAsia="Times New Roman" w:cs="Arial"/>
                  <w:szCs w:val="17"/>
                </w:rPr>
                <w:delText xml:space="preserve">  </w:delText>
              </w:r>
              <w:r w:rsidRPr="00954718">
                <w:rPr>
                  <w:rFonts w:ascii="Arial" w:eastAsia="Times New Roman" w:hAnsi="Arial" w:cs="Arial"/>
                  <w:szCs w:val="17"/>
                </w:rPr>
                <w:delText>The</w:delText>
              </w:r>
              <w:r w:rsidRPr="00B67A3A">
                <w:rPr>
                  <w:rFonts w:eastAsia="Times New Roman" w:cs="Arial"/>
                  <w:szCs w:val="17"/>
                </w:rPr>
                <w:delText xml:space="preserve"> </w:delText>
              </w:r>
              <w:r w:rsidRPr="006B28AF">
                <w:rPr>
                  <w:rFonts w:ascii="Courier New" w:eastAsia="Times New Roman" w:hAnsi="Courier New" w:cs="Courier New"/>
                  <w:szCs w:val="17"/>
                </w:rPr>
                <w:delText>code</w:delText>
              </w:r>
              <w:r w:rsidRPr="00B67A3A">
                <w:rPr>
                  <w:rFonts w:eastAsia="Times New Roman" w:cs="Arial"/>
                  <w:szCs w:val="17"/>
                </w:rPr>
                <w:delText xml:space="preserve"> </w:delText>
              </w:r>
              <w:r w:rsidRPr="006B28AF">
                <w:rPr>
                  <w:rFonts w:asciiTheme="minorBidi" w:eastAsia="Times New Roman" w:hAnsiTheme="minorBidi" w:cstheme="minorBidi"/>
                  <w:szCs w:val="17"/>
                </w:rPr>
                <w:delText>and</w:delText>
              </w:r>
              <w:r w:rsidRPr="00B67A3A">
                <w:rPr>
                  <w:rFonts w:eastAsia="Times New Roman" w:cs="Arial"/>
                  <w:szCs w:val="17"/>
                </w:rPr>
                <w:delText xml:space="preserve"> </w:delText>
              </w:r>
              <w:r w:rsidRPr="006B28AF">
                <w:rPr>
                  <w:rFonts w:ascii="Courier New" w:eastAsia="Times New Roman" w:hAnsi="Courier New" w:cs="Courier New"/>
                  <w:szCs w:val="17"/>
                </w:rPr>
                <w:delText>message</w:delText>
              </w:r>
              <w:r w:rsidRPr="00B67A3A">
                <w:rPr>
                  <w:rFonts w:eastAsia="Times New Roman" w:cs="Arial"/>
                  <w:szCs w:val="17"/>
                </w:rPr>
                <w:delText xml:space="preserve"> </w:delText>
              </w:r>
              <w:r w:rsidRPr="006B28AF">
                <w:rPr>
                  <w:rFonts w:asciiTheme="minorBidi" w:eastAsia="Times New Roman" w:hAnsiTheme="minorBidi" w:cstheme="minorBidi"/>
                  <w:szCs w:val="17"/>
                </w:rPr>
                <w:delText xml:space="preserve">attributes are mandatory, the </w:delText>
              </w:r>
              <w:r w:rsidRPr="006B28AF">
                <w:rPr>
                  <w:rFonts w:ascii="Courier New" w:eastAsia="Times New Roman" w:hAnsi="Courier New" w:cs="Courier New"/>
                  <w:szCs w:val="17"/>
                </w:rPr>
                <w:delText>details</w:delText>
              </w:r>
              <w:r w:rsidRPr="00B67A3A">
                <w:rPr>
                  <w:rFonts w:eastAsia="Times New Roman" w:cs="Arial"/>
                  <w:szCs w:val="17"/>
                </w:rPr>
                <w:delText xml:space="preserve"> </w:delText>
              </w:r>
              <w:r w:rsidRPr="00954718">
                <w:rPr>
                  <w:rFonts w:ascii="Arial" w:eastAsia="Times New Roman" w:hAnsi="Arial" w:cs="Arial"/>
                  <w:szCs w:val="17"/>
                </w:rPr>
                <w:delText xml:space="preserve">attribute is conditionally mandatory </w:delText>
              </w:r>
              <w:r w:rsidRPr="00DD3951">
                <w:rPr>
                  <w:rFonts w:eastAsia="Times New Roman" w:cs="Arial"/>
                  <w:szCs w:val="17"/>
                </w:rPr>
                <w:delText>and</w:delText>
              </w:r>
              <w:r w:rsidRPr="00B67A3A">
                <w:rPr>
                  <w:rFonts w:eastAsia="Times New Roman" w:cs="Arial"/>
                  <w:szCs w:val="17"/>
                </w:rPr>
                <w:delText xml:space="preserve"> </w:delText>
              </w:r>
              <w:r w:rsidRPr="006B28AF">
                <w:rPr>
                  <w:rFonts w:ascii="Courier New" w:eastAsia="Times New Roman" w:hAnsi="Courier New" w:cs="Courier New"/>
                  <w:szCs w:val="17"/>
                </w:rPr>
                <w:delText>target</w:delText>
              </w:r>
              <w:r w:rsidRPr="006B28AF">
                <w:rPr>
                  <w:rFonts w:asciiTheme="minorBidi" w:eastAsia="Times New Roman" w:hAnsiTheme="minorBidi" w:cstheme="minorBidi"/>
                  <w:szCs w:val="17"/>
                </w:rPr>
                <w:delText xml:space="preserve">, </w:delText>
              </w:r>
              <w:r w:rsidRPr="006B28AF">
                <w:rPr>
                  <w:rFonts w:ascii="Courier New" w:eastAsia="Times New Roman" w:hAnsi="Courier New" w:cs="Courier New"/>
                  <w:szCs w:val="17"/>
                </w:rPr>
                <w:delText>status</w:delText>
              </w:r>
              <w:r w:rsidRPr="006B28AF">
                <w:rPr>
                  <w:rFonts w:asciiTheme="minorBidi" w:eastAsia="Times New Roman" w:hAnsiTheme="minorBidi" w:cstheme="minorBidi"/>
                  <w:szCs w:val="17"/>
                </w:rPr>
                <w:delText xml:space="preserve">, </w:delText>
              </w:r>
              <w:r w:rsidRPr="006B28AF">
                <w:rPr>
                  <w:rFonts w:ascii="Courier New" w:eastAsia="Times New Roman" w:hAnsi="Courier New" w:cs="Courier New"/>
                  <w:szCs w:val="17"/>
                </w:rPr>
                <w:delText>moreInfo</w:delText>
              </w:r>
              <w:r w:rsidRPr="006B28AF">
                <w:rPr>
                  <w:rFonts w:asciiTheme="minorBidi" w:eastAsia="Times New Roman" w:hAnsiTheme="minorBidi" w:cstheme="minorBidi"/>
                  <w:szCs w:val="17"/>
                </w:rPr>
                <w:delText xml:space="preserve">, and </w:delText>
              </w:r>
              <w:r w:rsidRPr="006B28AF">
                <w:rPr>
                  <w:rFonts w:ascii="Courier New" w:eastAsia="Times New Roman" w:hAnsi="Courier New" w:cs="Courier New"/>
                  <w:szCs w:val="17"/>
                </w:rPr>
                <w:delText>internalMessage</w:delText>
              </w:r>
              <w:r w:rsidRPr="006B28AF">
                <w:rPr>
                  <w:rFonts w:asciiTheme="minorBidi" w:eastAsia="Times New Roman" w:hAnsiTheme="minorBidi" w:cstheme="minorBidi"/>
                  <w:szCs w:val="17"/>
                </w:rPr>
                <w:delText xml:space="preserve"> attributes are optional.</w:delText>
              </w:r>
              <w:r w:rsidRPr="00B67A3A">
                <w:rPr>
                  <w:rFonts w:eastAsia="Times New Roman" w:cs="Arial"/>
                  <w:szCs w:val="17"/>
                </w:rPr>
                <w:delText xml:space="preserve"> </w:delText>
              </w:r>
            </w:del>
          </w:p>
        </w:tc>
        <w:tc>
          <w:tcPr>
            <w:tcW w:w="2515" w:type="dxa"/>
          </w:tcPr>
          <w:p w14:paraId="7C347493" w14:textId="77777777" w:rsidR="005F3B68" w:rsidRPr="000C3E67" w:rsidRDefault="005F3B68" w:rsidP="008745E1">
            <w:pPr>
              <w:rPr>
                <w:del w:id="2203" w:author="Author"/>
                <w:rFonts w:asciiTheme="minorBidi" w:hAnsiTheme="minorBidi" w:cstheme="minorBidi"/>
                <w:szCs w:val="17"/>
              </w:rPr>
            </w:pPr>
            <w:del w:id="2204" w:author="Author">
              <w:r w:rsidRPr="000C3E67">
                <w:rPr>
                  <w:rFonts w:asciiTheme="minorBidi" w:hAnsiTheme="minorBidi" w:cstheme="minorBidi"/>
                  <w:szCs w:val="17"/>
                </w:rPr>
                <w:delText>AAJ, AAX, AX, AJ</w:delText>
              </w:r>
            </w:del>
          </w:p>
        </w:tc>
      </w:tr>
      <w:tr w:rsidR="005F3B68" w:rsidRPr="00B67A3A" w14:paraId="06CFEBFE" w14:textId="77777777" w:rsidTr="00E3148C">
        <w:trPr>
          <w:del w:id="2205" w:author="Author"/>
        </w:trPr>
        <w:tc>
          <w:tcPr>
            <w:tcW w:w="1075" w:type="dxa"/>
          </w:tcPr>
          <w:p w14:paraId="76081C0D" w14:textId="77777777" w:rsidR="005F3B68" w:rsidRPr="00D04894" w:rsidRDefault="005F3B68" w:rsidP="008745E1">
            <w:pPr>
              <w:rPr>
                <w:del w:id="2206" w:author="Author"/>
                <w:rFonts w:asciiTheme="minorBidi" w:eastAsia="Times New Roman" w:hAnsiTheme="minorBidi" w:cstheme="minorBidi"/>
                <w:szCs w:val="17"/>
              </w:rPr>
            </w:pPr>
            <w:del w:id="2207" w:author="Author">
              <w:r w:rsidRPr="000C3E67">
                <w:rPr>
                  <w:rFonts w:asciiTheme="minorBidi" w:eastAsia="Times New Roman" w:hAnsiTheme="minorBidi" w:cstheme="minorBidi"/>
                  <w:szCs w:val="17"/>
                </w:rPr>
                <w:delText>[RSG-</w:delText>
              </w:r>
              <w:r>
                <w:rPr>
                  <w:rFonts w:asciiTheme="minorBidi" w:eastAsia="Times New Roman" w:hAnsiTheme="minorBidi" w:cstheme="minorBidi"/>
                  <w:szCs w:val="17"/>
                </w:rPr>
                <w:delText>90</w:delText>
              </w:r>
              <w:r w:rsidRPr="000C3E67">
                <w:rPr>
                  <w:rFonts w:asciiTheme="minorBidi" w:eastAsia="Times New Roman" w:hAnsiTheme="minorBidi" w:cstheme="minorBidi"/>
                  <w:szCs w:val="17"/>
                </w:rPr>
                <w:delText>] </w:delText>
              </w:r>
            </w:del>
          </w:p>
        </w:tc>
        <w:tc>
          <w:tcPr>
            <w:tcW w:w="5670" w:type="dxa"/>
          </w:tcPr>
          <w:p w14:paraId="302913C3" w14:textId="77777777" w:rsidR="005F3B68" w:rsidRPr="00E00B82" w:rsidRDefault="005F3B68" w:rsidP="008745E1">
            <w:pPr>
              <w:rPr>
                <w:del w:id="2208" w:author="Author"/>
                <w:rFonts w:asciiTheme="minorBidi" w:eastAsia="Times New Roman" w:hAnsiTheme="minorBidi" w:cstheme="minorBidi"/>
                <w:szCs w:val="17"/>
              </w:rPr>
            </w:pPr>
            <w:del w:id="2209" w:author="Author">
              <w:r w:rsidRPr="00E00B82">
                <w:rPr>
                  <w:rFonts w:asciiTheme="minorBidi" w:eastAsia="Times New Roman" w:hAnsiTheme="minorBidi" w:cstheme="minorBidi"/>
                  <w:szCs w:val="17"/>
                </w:rPr>
                <w:delText>Errors MUST NOT expose security-critical data or internal technical details, such as call stacks in the error messages.</w:delText>
              </w:r>
            </w:del>
          </w:p>
        </w:tc>
        <w:tc>
          <w:tcPr>
            <w:tcW w:w="2515" w:type="dxa"/>
          </w:tcPr>
          <w:p w14:paraId="32E7EF31" w14:textId="77777777" w:rsidR="005F3B68" w:rsidRPr="000C3E67" w:rsidRDefault="005F3B68" w:rsidP="008745E1">
            <w:pPr>
              <w:rPr>
                <w:del w:id="2210" w:author="Author"/>
                <w:rFonts w:asciiTheme="minorBidi" w:hAnsiTheme="minorBidi" w:cstheme="minorBidi"/>
                <w:szCs w:val="17"/>
              </w:rPr>
            </w:pPr>
            <w:del w:id="2211" w:author="Author">
              <w:r w:rsidRPr="000C3E67">
                <w:rPr>
                  <w:rFonts w:asciiTheme="minorBidi" w:hAnsiTheme="minorBidi" w:cstheme="minorBidi"/>
                  <w:szCs w:val="17"/>
                </w:rPr>
                <w:delText>AAJ, AAX, AX, AJ</w:delText>
              </w:r>
            </w:del>
          </w:p>
        </w:tc>
      </w:tr>
      <w:tr w:rsidR="005F3B68" w:rsidRPr="00B67A3A" w14:paraId="23D14C31" w14:textId="77777777" w:rsidTr="00E3148C">
        <w:trPr>
          <w:del w:id="2212" w:author="Author"/>
        </w:trPr>
        <w:tc>
          <w:tcPr>
            <w:tcW w:w="1075" w:type="dxa"/>
          </w:tcPr>
          <w:p w14:paraId="719D23CC" w14:textId="77777777" w:rsidR="005F3B68" w:rsidRPr="000C3E67" w:rsidRDefault="005F3B68" w:rsidP="008745E1">
            <w:pPr>
              <w:rPr>
                <w:del w:id="2213" w:author="Author"/>
                <w:rFonts w:asciiTheme="minorBidi" w:hAnsiTheme="minorBidi" w:cstheme="minorBidi"/>
                <w:szCs w:val="17"/>
              </w:rPr>
            </w:pPr>
            <w:del w:id="2214" w:author="Author">
              <w:r>
                <w:rPr>
                  <w:rFonts w:asciiTheme="minorBidi" w:eastAsia="Times New Roman" w:hAnsiTheme="minorBidi" w:cstheme="minorBidi"/>
                  <w:szCs w:val="17"/>
                </w:rPr>
                <w:delText>[RSG-91</w:delText>
              </w:r>
              <w:r w:rsidRPr="000C3E67">
                <w:rPr>
                  <w:rFonts w:asciiTheme="minorBidi" w:eastAsia="Times New Roman" w:hAnsiTheme="minorBidi" w:cstheme="minorBidi"/>
                  <w:szCs w:val="17"/>
                </w:rPr>
                <w:delText>]</w:delText>
              </w:r>
            </w:del>
          </w:p>
        </w:tc>
        <w:tc>
          <w:tcPr>
            <w:tcW w:w="5670" w:type="dxa"/>
          </w:tcPr>
          <w:p w14:paraId="34732F9D" w14:textId="77777777" w:rsidR="005F3B68" w:rsidRPr="00E00B82" w:rsidRDefault="005F3B68" w:rsidP="008745E1">
            <w:pPr>
              <w:rPr>
                <w:del w:id="2215" w:author="Author"/>
                <w:rFonts w:asciiTheme="minorBidi" w:eastAsia="Times New Roman" w:hAnsiTheme="minorBidi" w:cstheme="minorBidi"/>
                <w:szCs w:val="17"/>
              </w:rPr>
            </w:pPr>
            <w:del w:id="2216" w:author="Author">
              <w:r w:rsidRPr="00E00B82">
                <w:rPr>
                  <w:rFonts w:asciiTheme="minorBidi" w:eastAsia="Times New Roman" w:hAnsiTheme="minorBidi" w:cstheme="minorBidi"/>
                  <w:szCs w:val="17"/>
                </w:rPr>
                <w:delText xml:space="preserve">The HTTP </w:delText>
              </w:r>
              <w:r w:rsidRPr="007A1A57">
                <w:rPr>
                  <w:rFonts w:ascii="Courier New" w:eastAsia="Times New Roman" w:hAnsi="Courier New" w:cs="Courier New"/>
                  <w:szCs w:val="17"/>
                </w:rPr>
                <w:delText>Header: Reason-Phrase</w:delText>
              </w:r>
              <w:r w:rsidRPr="00E00B82">
                <w:rPr>
                  <w:rFonts w:asciiTheme="minorBidi" w:eastAsia="Times New Roman" w:hAnsiTheme="minorBidi" w:cstheme="minorBidi"/>
                  <w:szCs w:val="17"/>
                </w:rPr>
                <w:delText xml:space="preserve"> (described in RFC 2616) MUST NOT be used to carry error messages. </w:delText>
              </w:r>
            </w:del>
          </w:p>
        </w:tc>
        <w:tc>
          <w:tcPr>
            <w:tcW w:w="2515" w:type="dxa"/>
          </w:tcPr>
          <w:p w14:paraId="41F66018" w14:textId="77777777" w:rsidR="005F3B68" w:rsidRPr="000C3E67" w:rsidRDefault="005F3B68" w:rsidP="008745E1">
            <w:pPr>
              <w:rPr>
                <w:del w:id="2217" w:author="Author"/>
                <w:rFonts w:asciiTheme="minorBidi" w:hAnsiTheme="minorBidi" w:cstheme="minorBidi"/>
                <w:szCs w:val="17"/>
              </w:rPr>
            </w:pPr>
            <w:del w:id="2218" w:author="Author">
              <w:r w:rsidRPr="000C3E67">
                <w:rPr>
                  <w:rFonts w:asciiTheme="minorBidi" w:hAnsiTheme="minorBidi" w:cstheme="minorBidi"/>
                  <w:szCs w:val="17"/>
                </w:rPr>
                <w:delText>AAJ, AAX, AX, AJ</w:delText>
              </w:r>
            </w:del>
          </w:p>
        </w:tc>
      </w:tr>
      <w:tr w:rsidR="005F3B68" w:rsidRPr="00B67A3A" w14:paraId="6468BC14" w14:textId="77777777" w:rsidTr="00E3148C">
        <w:trPr>
          <w:del w:id="2219" w:author="Author"/>
        </w:trPr>
        <w:tc>
          <w:tcPr>
            <w:tcW w:w="1075" w:type="dxa"/>
          </w:tcPr>
          <w:p w14:paraId="2F64B49D" w14:textId="77777777" w:rsidR="005F3B68" w:rsidRPr="000C3E67" w:rsidRDefault="005F3B68" w:rsidP="008745E1">
            <w:pPr>
              <w:rPr>
                <w:del w:id="2220" w:author="Author"/>
                <w:rFonts w:asciiTheme="minorBidi" w:hAnsiTheme="minorBidi" w:cstheme="minorBidi"/>
                <w:szCs w:val="17"/>
              </w:rPr>
            </w:pPr>
            <w:del w:id="2221" w:author="Author">
              <w:r>
                <w:rPr>
                  <w:rFonts w:asciiTheme="minorBidi" w:eastAsia="Times New Roman" w:hAnsiTheme="minorBidi" w:cstheme="minorBidi"/>
                  <w:szCs w:val="17"/>
                </w:rPr>
                <w:delText>[RSG-92</w:delText>
              </w:r>
              <w:r w:rsidRPr="000C3E67">
                <w:rPr>
                  <w:rFonts w:asciiTheme="minorBidi" w:eastAsia="Times New Roman" w:hAnsiTheme="minorBidi" w:cstheme="minorBidi"/>
                  <w:szCs w:val="17"/>
                </w:rPr>
                <w:delText>] </w:delText>
              </w:r>
            </w:del>
          </w:p>
        </w:tc>
        <w:tc>
          <w:tcPr>
            <w:tcW w:w="5670" w:type="dxa"/>
          </w:tcPr>
          <w:p w14:paraId="4571C972" w14:textId="77777777" w:rsidR="005F3B68" w:rsidRPr="00E00B82" w:rsidRDefault="005F3B68" w:rsidP="008745E1">
            <w:pPr>
              <w:rPr>
                <w:del w:id="2222" w:author="Author"/>
                <w:rFonts w:asciiTheme="minorBidi" w:eastAsia="Times New Roman" w:hAnsiTheme="minorBidi" w:cstheme="minorBidi"/>
                <w:szCs w:val="17"/>
              </w:rPr>
            </w:pPr>
            <w:del w:id="2223" w:author="Author">
              <w:r w:rsidRPr="00E00B82">
                <w:rPr>
                  <w:rFonts w:asciiTheme="minorBidi" w:eastAsia="Times New Roman" w:hAnsiTheme="minorBidi" w:cstheme="minorBidi"/>
                  <w:szCs w:val="17"/>
                </w:rPr>
                <w:delText>Every logged error SHOULD have a unique Correlation ID. A custom HTTP header SHOULD be used and SHOULD be named Correlation-ID.</w:delText>
              </w:r>
            </w:del>
          </w:p>
        </w:tc>
        <w:tc>
          <w:tcPr>
            <w:tcW w:w="2515" w:type="dxa"/>
          </w:tcPr>
          <w:p w14:paraId="3949EF29" w14:textId="77777777" w:rsidR="005F3B68" w:rsidRPr="000C3E67" w:rsidRDefault="005F3B68" w:rsidP="008745E1">
            <w:pPr>
              <w:rPr>
                <w:del w:id="2224" w:author="Author"/>
                <w:rFonts w:asciiTheme="minorBidi" w:hAnsiTheme="minorBidi" w:cstheme="minorBidi"/>
                <w:szCs w:val="17"/>
              </w:rPr>
            </w:pPr>
            <w:del w:id="2225" w:author="Author">
              <w:r w:rsidRPr="000C3E67">
                <w:rPr>
                  <w:rFonts w:asciiTheme="minorBidi" w:hAnsiTheme="minorBidi" w:cstheme="minorBidi"/>
                  <w:szCs w:val="17"/>
                </w:rPr>
                <w:delText>AAJ, AAX</w:delText>
              </w:r>
            </w:del>
          </w:p>
        </w:tc>
      </w:tr>
      <w:tr w:rsidR="005F3B68" w:rsidRPr="00B67A3A" w14:paraId="481267A6" w14:textId="77777777" w:rsidTr="00E3148C">
        <w:trPr>
          <w:del w:id="2226" w:author="Author"/>
        </w:trPr>
        <w:tc>
          <w:tcPr>
            <w:tcW w:w="1075" w:type="dxa"/>
          </w:tcPr>
          <w:p w14:paraId="21043059" w14:textId="77777777" w:rsidR="005F3B68" w:rsidRPr="00551F58" w:rsidRDefault="005F3B68" w:rsidP="008745E1">
            <w:pPr>
              <w:rPr>
                <w:del w:id="2227" w:author="Author"/>
                <w:rFonts w:asciiTheme="minorBidi" w:eastAsia="Times New Roman" w:hAnsiTheme="minorBidi" w:cstheme="minorBidi"/>
                <w:szCs w:val="17"/>
              </w:rPr>
            </w:pPr>
            <w:del w:id="2228" w:author="Author">
              <w:r>
                <w:rPr>
                  <w:rFonts w:asciiTheme="minorBidi" w:eastAsia="Times New Roman" w:hAnsiTheme="minorBidi" w:cstheme="minorBidi"/>
                  <w:szCs w:val="17"/>
                </w:rPr>
                <w:delText>[RSG-93</w:delText>
              </w:r>
              <w:r w:rsidRPr="000C3E67">
                <w:rPr>
                  <w:rFonts w:asciiTheme="minorBidi" w:eastAsia="Times New Roman" w:hAnsiTheme="minorBidi" w:cstheme="minorBidi"/>
                  <w:szCs w:val="17"/>
                </w:rPr>
                <w:delText>]</w:delText>
              </w:r>
            </w:del>
          </w:p>
        </w:tc>
        <w:tc>
          <w:tcPr>
            <w:tcW w:w="5670" w:type="dxa"/>
          </w:tcPr>
          <w:p w14:paraId="38BF7B15" w14:textId="77777777" w:rsidR="005F3B68" w:rsidRPr="00E00B82" w:rsidRDefault="005F3B68" w:rsidP="008745E1">
            <w:pPr>
              <w:rPr>
                <w:del w:id="2229" w:author="Author"/>
                <w:rFonts w:asciiTheme="minorBidi" w:eastAsia="Times New Roman" w:hAnsiTheme="minorBidi" w:cstheme="minorBidi"/>
                <w:szCs w:val="17"/>
              </w:rPr>
            </w:pPr>
            <w:del w:id="2230" w:author="Author">
              <w:r w:rsidRPr="00E00B82">
                <w:rPr>
                  <w:rFonts w:asciiTheme="minorBidi" w:eastAsia="Times New Roman" w:hAnsiTheme="minorBidi" w:cstheme="minorBidi"/>
                  <w:szCs w:val="17"/>
                </w:rPr>
                <w:delText>A Service Contract format MUST include the following:</w:delText>
              </w:r>
            </w:del>
          </w:p>
          <w:p w14:paraId="24E1A9AD" w14:textId="77777777" w:rsidR="005F3B68" w:rsidRPr="00E00B82" w:rsidRDefault="005F3B68" w:rsidP="008745E1">
            <w:pPr>
              <w:numPr>
                <w:ilvl w:val="1"/>
                <w:numId w:val="4"/>
              </w:numPr>
              <w:ind w:left="1080"/>
              <w:rPr>
                <w:del w:id="2231" w:author="Author"/>
                <w:rFonts w:asciiTheme="minorBidi" w:eastAsia="Times New Roman" w:hAnsiTheme="minorBidi" w:cstheme="minorBidi"/>
                <w:szCs w:val="17"/>
              </w:rPr>
            </w:pPr>
            <w:del w:id="2232" w:author="Author">
              <w:r w:rsidRPr="00E00B82">
                <w:rPr>
                  <w:rFonts w:asciiTheme="minorBidi" w:eastAsia="Times New Roman" w:hAnsiTheme="minorBidi" w:cstheme="minorBidi"/>
                  <w:szCs w:val="17"/>
                </w:rPr>
                <w:delText>API version;</w:delText>
              </w:r>
            </w:del>
          </w:p>
          <w:p w14:paraId="00370B8C" w14:textId="77777777" w:rsidR="005F3B68" w:rsidRPr="00E00B82" w:rsidRDefault="005F3B68" w:rsidP="008745E1">
            <w:pPr>
              <w:numPr>
                <w:ilvl w:val="1"/>
                <w:numId w:val="4"/>
              </w:numPr>
              <w:ind w:left="1080"/>
              <w:rPr>
                <w:del w:id="2233" w:author="Author"/>
                <w:rFonts w:asciiTheme="minorBidi" w:eastAsia="Times New Roman" w:hAnsiTheme="minorBidi" w:cstheme="minorBidi"/>
                <w:szCs w:val="17"/>
              </w:rPr>
            </w:pPr>
            <w:del w:id="2234" w:author="Author">
              <w:r w:rsidRPr="00E00B82">
                <w:rPr>
                  <w:rFonts w:asciiTheme="minorBidi" w:eastAsia="Times New Roman" w:hAnsiTheme="minorBidi" w:cstheme="minorBidi"/>
                  <w:szCs w:val="17"/>
                </w:rPr>
                <w:delText>Information about the semantics of API elements;</w:delText>
              </w:r>
            </w:del>
          </w:p>
          <w:p w14:paraId="5AC2A817" w14:textId="77777777" w:rsidR="005F3B68" w:rsidRPr="00E00B82" w:rsidRDefault="005F3B68" w:rsidP="008745E1">
            <w:pPr>
              <w:numPr>
                <w:ilvl w:val="1"/>
                <w:numId w:val="4"/>
              </w:numPr>
              <w:ind w:left="1080"/>
              <w:rPr>
                <w:del w:id="2235" w:author="Author"/>
                <w:rFonts w:asciiTheme="minorBidi" w:eastAsia="Times New Roman" w:hAnsiTheme="minorBidi" w:cstheme="minorBidi"/>
                <w:szCs w:val="17"/>
              </w:rPr>
            </w:pPr>
            <w:del w:id="2236" w:author="Author">
              <w:r w:rsidRPr="00E00B82">
                <w:rPr>
                  <w:rFonts w:asciiTheme="minorBidi" w:eastAsia="Times New Roman" w:hAnsiTheme="minorBidi" w:cstheme="minorBidi"/>
                  <w:szCs w:val="17"/>
                </w:rPr>
                <w:delText>Resources;</w:delText>
              </w:r>
            </w:del>
          </w:p>
          <w:p w14:paraId="78B756F7" w14:textId="77777777" w:rsidR="005F3B68" w:rsidRPr="00E00B82" w:rsidRDefault="005F3B68" w:rsidP="008745E1">
            <w:pPr>
              <w:numPr>
                <w:ilvl w:val="1"/>
                <w:numId w:val="4"/>
              </w:numPr>
              <w:ind w:left="1080"/>
              <w:rPr>
                <w:del w:id="2237" w:author="Author"/>
                <w:rFonts w:asciiTheme="minorBidi" w:eastAsia="Times New Roman" w:hAnsiTheme="minorBidi" w:cstheme="minorBidi"/>
                <w:szCs w:val="17"/>
              </w:rPr>
            </w:pPr>
            <w:del w:id="2238" w:author="Author">
              <w:r w:rsidRPr="00E00B82">
                <w:rPr>
                  <w:rFonts w:asciiTheme="minorBidi" w:eastAsia="Times New Roman" w:hAnsiTheme="minorBidi" w:cstheme="minorBidi"/>
                  <w:szCs w:val="17"/>
                </w:rPr>
                <w:delText>Resource attributes;</w:delText>
              </w:r>
            </w:del>
          </w:p>
          <w:p w14:paraId="2C903D70" w14:textId="77777777" w:rsidR="005F3B68" w:rsidRPr="00E00B82" w:rsidRDefault="005F3B68" w:rsidP="008745E1">
            <w:pPr>
              <w:numPr>
                <w:ilvl w:val="1"/>
                <w:numId w:val="4"/>
              </w:numPr>
              <w:ind w:left="1080"/>
              <w:rPr>
                <w:del w:id="2239" w:author="Author"/>
                <w:rFonts w:asciiTheme="minorBidi" w:eastAsia="Times New Roman" w:hAnsiTheme="minorBidi" w:cstheme="minorBidi"/>
                <w:szCs w:val="17"/>
              </w:rPr>
            </w:pPr>
            <w:del w:id="2240" w:author="Author">
              <w:r w:rsidRPr="00E00B82">
                <w:rPr>
                  <w:rFonts w:asciiTheme="minorBidi" w:eastAsia="Times New Roman" w:hAnsiTheme="minorBidi" w:cstheme="minorBidi"/>
                  <w:szCs w:val="17"/>
                </w:rPr>
                <w:delText>Query Parameters;</w:delText>
              </w:r>
            </w:del>
          </w:p>
          <w:p w14:paraId="3491C755" w14:textId="77777777" w:rsidR="005F3B68" w:rsidRPr="00E00B82" w:rsidRDefault="005F3B68" w:rsidP="008745E1">
            <w:pPr>
              <w:numPr>
                <w:ilvl w:val="1"/>
                <w:numId w:val="4"/>
              </w:numPr>
              <w:ind w:left="1080"/>
              <w:rPr>
                <w:del w:id="2241" w:author="Author"/>
                <w:rFonts w:asciiTheme="minorBidi" w:eastAsia="Times New Roman" w:hAnsiTheme="minorBidi" w:cstheme="minorBidi"/>
                <w:szCs w:val="17"/>
              </w:rPr>
            </w:pPr>
            <w:del w:id="2242" w:author="Author">
              <w:r w:rsidRPr="00E00B82">
                <w:rPr>
                  <w:rFonts w:asciiTheme="minorBidi" w:eastAsia="Times New Roman" w:hAnsiTheme="minorBidi" w:cstheme="minorBidi"/>
                  <w:szCs w:val="17"/>
                </w:rPr>
                <w:delText>Methods;</w:delText>
              </w:r>
            </w:del>
          </w:p>
          <w:p w14:paraId="5798D2F5" w14:textId="77777777" w:rsidR="005F3B68" w:rsidRPr="00E00B82" w:rsidRDefault="005F3B68" w:rsidP="008745E1">
            <w:pPr>
              <w:numPr>
                <w:ilvl w:val="1"/>
                <w:numId w:val="4"/>
              </w:numPr>
              <w:ind w:left="1080"/>
              <w:rPr>
                <w:del w:id="2243" w:author="Author"/>
                <w:rFonts w:asciiTheme="minorBidi" w:eastAsia="Times New Roman" w:hAnsiTheme="minorBidi" w:cstheme="minorBidi"/>
                <w:szCs w:val="17"/>
              </w:rPr>
            </w:pPr>
            <w:del w:id="2244" w:author="Author">
              <w:r w:rsidRPr="00E00B82">
                <w:rPr>
                  <w:rFonts w:asciiTheme="minorBidi" w:eastAsia="Times New Roman" w:hAnsiTheme="minorBidi" w:cstheme="minorBidi"/>
                  <w:szCs w:val="17"/>
                </w:rPr>
                <w:delText>Media types;</w:delText>
              </w:r>
            </w:del>
          </w:p>
          <w:p w14:paraId="1CE1DAFF" w14:textId="77777777" w:rsidR="005F3B68" w:rsidRPr="00E00B82" w:rsidRDefault="005F3B68" w:rsidP="008745E1">
            <w:pPr>
              <w:numPr>
                <w:ilvl w:val="1"/>
                <w:numId w:val="4"/>
              </w:numPr>
              <w:ind w:left="1080"/>
              <w:rPr>
                <w:del w:id="2245" w:author="Author"/>
                <w:rFonts w:asciiTheme="minorBidi" w:eastAsia="Times New Roman" w:hAnsiTheme="minorBidi" w:cstheme="minorBidi"/>
                <w:szCs w:val="17"/>
              </w:rPr>
            </w:pPr>
            <w:del w:id="2246" w:author="Author">
              <w:r w:rsidRPr="00E00B82">
                <w:rPr>
                  <w:rFonts w:asciiTheme="minorBidi" w:eastAsia="Times New Roman" w:hAnsiTheme="minorBidi" w:cstheme="minorBidi"/>
                  <w:szCs w:val="17"/>
                </w:rPr>
                <w:delText>Search grammar (if one is supported);</w:delText>
              </w:r>
            </w:del>
          </w:p>
          <w:p w14:paraId="1F9B21E2" w14:textId="77777777" w:rsidR="005F3B68" w:rsidRPr="00E00B82" w:rsidRDefault="005F3B68" w:rsidP="008745E1">
            <w:pPr>
              <w:numPr>
                <w:ilvl w:val="1"/>
                <w:numId w:val="4"/>
              </w:numPr>
              <w:ind w:left="1080"/>
              <w:rPr>
                <w:del w:id="2247" w:author="Author"/>
                <w:rFonts w:asciiTheme="minorBidi" w:eastAsia="Times New Roman" w:hAnsiTheme="minorBidi" w:cstheme="minorBidi"/>
                <w:szCs w:val="17"/>
              </w:rPr>
            </w:pPr>
            <w:del w:id="2248" w:author="Author">
              <w:r w:rsidRPr="00E00B82">
                <w:rPr>
                  <w:rFonts w:asciiTheme="minorBidi" w:eastAsia="Times New Roman" w:hAnsiTheme="minorBidi" w:cstheme="minorBidi"/>
                  <w:szCs w:val="17"/>
                </w:rPr>
                <w:delText>HTTP Status Codes;</w:delText>
              </w:r>
            </w:del>
          </w:p>
          <w:p w14:paraId="1D6FAC40" w14:textId="77777777" w:rsidR="005F3B68" w:rsidRPr="00E00B82" w:rsidRDefault="005F3B68" w:rsidP="008745E1">
            <w:pPr>
              <w:numPr>
                <w:ilvl w:val="1"/>
                <w:numId w:val="4"/>
              </w:numPr>
              <w:ind w:left="1080"/>
              <w:rPr>
                <w:del w:id="2249" w:author="Author"/>
                <w:rFonts w:asciiTheme="minorBidi" w:eastAsia="Times New Roman" w:hAnsiTheme="minorBidi" w:cstheme="minorBidi"/>
                <w:szCs w:val="17"/>
              </w:rPr>
            </w:pPr>
            <w:del w:id="2250" w:author="Author">
              <w:r w:rsidRPr="00E00B82">
                <w:rPr>
                  <w:rFonts w:asciiTheme="minorBidi" w:eastAsia="Times New Roman" w:hAnsiTheme="minorBidi" w:cstheme="minorBidi"/>
                  <w:szCs w:val="17"/>
                </w:rPr>
                <w:delText>HTTP Methods;</w:delText>
              </w:r>
            </w:del>
          </w:p>
          <w:p w14:paraId="602FE239" w14:textId="77777777" w:rsidR="005F3B68" w:rsidRPr="00E00B82" w:rsidRDefault="005F3B68" w:rsidP="008745E1">
            <w:pPr>
              <w:numPr>
                <w:ilvl w:val="1"/>
                <w:numId w:val="4"/>
              </w:numPr>
              <w:ind w:left="1080"/>
              <w:rPr>
                <w:del w:id="2251" w:author="Author"/>
                <w:rFonts w:asciiTheme="minorBidi" w:eastAsia="Times New Roman" w:hAnsiTheme="minorBidi" w:cstheme="minorBidi"/>
                <w:szCs w:val="17"/>
              </w:rPr>
            </w:pPr>
            <w:del w:id="2252" w:author="Author">
              <w:r w:rsidRPr="00E00B82">
                <w:rPr>
                  <w:rFonts w:asciiTheme="minorBidi" w:eastAsia="Times New Roman" w:hAnsiTheme="minorBidi" w:cstheme="minorBidi"/>
                  <w:szCs w:val="17"/>
                </w:rPr>
                <w:delText>Restrictions and distinctive features;</w:delText>
              </w:r>
              <w:r>
                <w:rPr>
                  <w:rFonts w:asciiTheme="minorBidi" w:eastAsia="Times New Roman" w:hAnsiTheme="minorBidi" w:cstheme="minorBidi"/>
                  <w:szCs w:val="17"/>
                </w:rPr>
                <w:delText xml:space="preserve"> and</w:delText>
              </w:r>
            </w:del>
          </w:p>
          <w:p w14:paraId="28068FC8" w14:textId="77777777" w:rsidR="005F3B68" w:rsidRPr="00E00B82" w:rsidRDefault="005F3B68" w:rsidP="008745E1">
            <w:pPr>
              <w:numPr>
                <w:ilvl w:val="1"/>
                <w:numId w:val="4"/>
              </w:numPr>
              <w:ind w:left="1080"/>
              <w:rPr>
                <w:del w:id="2253" w:author="Author"/>
                <w:rFonts w:asciiTheme="minorBidi" w:eastAsia="Times New Roman" w:hAnsiTheme="minorBidi" w:cstheme="minorBidi"/>
                <w:szCs w:val="17"/>
              </w:rPr>
            </w:pPr>
            <w:del w:id="2254" w:author="Author">
              <w:r w:rsidRPr="00E00B82">
                <w:rPr>
                  <w:rFonts w:asciiTheme="minorBidi" w:eastAsia="Times New Roman" w:hAnsiTheme="minorBidi" w:cstheme="minorBidi"/>
                  <w:szCs w:val="17"/>
                </w:rPr>
                <w:delText>Security (if any).</w:delText>
              </w:r>
            </w:del>
          </w:p>
        </w:tc>
        <w:tc>
          <w:tcPr>
            <w:tcW w:w="2515" w:type="dxa"/>
          </w:tcPr>
          <w:p w14:paraId="1EC6B4CA" w14:textId="77777777" w:rsidR="005F3B68" w:rsidRPr="000C3E67" w:rsidRDefault="005F3B68" w:rsidP="008745E1">
            <w:pPr>
              <w:rPr>
                <w:del w:id="2255" w:author="Author"/>
                <w:rFonts w:asciiTheme="minorBidi" w:hAnsiTheme="minorBidi" w:cstheme="minorBidi"/>
                <w:szCs w:val="17"/>
              </w:rPr>
            </w:pPr>
            <w:del w:id="2256" w:author="Author">
              <w:r w:rsidRPr="000C3E67">
                <w:rPr>
                  <w:rFonts w:asciiTheme="minorBidi" w:hAnsiTheme="minorBidi" w:cstheme="minorBidi"/>
                  <w:szCs w:val="17"/>
                </w:rPr>
                <w:delText>AAJ, AAX, AX, AJ</w:delText>
              </w:r>
            </w:del>
          </w:p>
        </w:tc>
      </w:tr>
      <w:tr w:rsidR="005F3B68" w:rsidRPr="00B67A3A" w14:paraId="3EA7C771" w14:textId="77777777" w:rsidTr="00E3148C">
        <w:trPr>
          <w:del w:id="2257" w:author="Author"/>
        </w:trPr>
        <w:tc>
          <w:tcPr>
            <w:tcW w:w="1075" w:type="dxa"/>
          </w:tcPr>
          <w:p w14:paraId="051F22FA" w14:textId="77777777" w:rsidR="005F3B68" w:rsidRPr="000C3E67" w:rsidRDefault="005F3B68" w:rsidP="008745E1">
            <w:pPr>
              <w:rPr>
                <w:del w:id="2258" w:author="Author"/>
                <w:rFonts w:asciiTheme="minorBidi" w:hAnsiTheme="minorBidi" w:cstheme="minorBidi"/>
                <w:szCs w:val="17"/>
              </w:rPr>
            </w:pPr>
            <w:del w:id="2259" w:author="Author">
              <w:r>
                <w:rPr>
                  <w:rFonts w:asciiTheme="minorBidi" w:eastAsia="Times New Roman" w:hAnsiTheme="minorBidi" w:cstheme="minorBidi"/>
                  <w:szCs w:val="17"/>
                </w:rPr>
                <w:delText>[RSG-94</w:delText>
              </w:r>
              <w:r w:rsidRPr="000C3E67">
                <w:rPr>
                  <w:rFonts w:asciiTheme="minorBidi" w:eastAsia="Times New Roman" w:hAnsiTheme="minorBidi" w:cstheme="minorBidi"/>
                  <w:szCs w:val="17"/>
                </w:rPr>
                <w:delText>]</w:delText>
              </w:r>
            </w:del>
          </w:p>
        </w:tc>
        <w:tc>
          <w:tcPr>
            <w:tcW w:w="5670" w:type="dxa"/>
          </w:tcPr>
          <w:p w14:paraId="168D71DE" w14:textId="77777777" w:rsidR="005F3B68" w:rsidRPr="00E00B82" w:rsidRDefault="005F3B68" w:rsidP="008745E1">
            <w:pPr>
              <w:rPr>
                <w:del w:id="2260" w:author="Author"/>
                <w:rFonts w:asciiTheme="minorBidi" w:eastAsia="Times New Roman" w:hAnsiTheme="minorBidi" w:cstheme="minorBidi"/>
                <w:szCs w:val="17"/>
              </w:rPr>
            </w:pPr>
            <w:del w:id="2261" w:author="Author">
              <w:r w:rsidRPr="0097190C">
                <w:rPr>
                  <w:rFonts w:asciiTheme="minorBidi" w:eastAsia="Times New Roman" w:hAnsiTheme="minorBidi" w:cstheme="minorBidi"/>
                  <w:szCs w:val="17"/>
                </w:rPr>
                <w:delText>Service Contract format SHOULD include requests and responses in XML schema or JSON Schema and examples of the API usage in the supported formats, i.e., XML or JSON.</w:delText>
              </w:r>
            </w:del>
          </w:p>
        </w:tc>
        <w:tc>
          <w:tcPr>
            <w:tcW w:w="2515" w:type="dxa"/>
          </w:tcPr>
          <w:p w14:paraId="4B560918" w14:textId="77777777" w:rsidR="005F3B68" w:rsidRPr="000C3E67" w:rsidRDefault="005F3B68" w:rsidP="008745E1">
            <w:pPr>
              <w:rPr>
                <w:del w:id="2262" w:author="Author"/>
                <w:rFonts w:asciiTheme="minorBidi" w:hAnsiTheme="minorBidi" w:cstheme="minorBidi"/>
                <w:szCs w:val="17"/>
              </w:rPr>
            </w:pPr>
            <w:del w:id="2263" w:author="Author">
              <w:r w:rsidRPr="000C3E67">
                <w:rPr>
                  <w:rFonts w:asciiTheme="minorBidi" w:hAnsiTheme="minorBidi" w:cstheme="minorBidi"/>
                  <w:szCs w:val="17"/>
                </w:rPr>
                <w:delText>AAJ, AAX</w:delText>
              </w:r>
            </w:del>
          </w:p>
        </w:tc>
      </w:tr>
      <w:tr w:rsidR="005F3B68" w:rsidRPr="00B67A3A" w14:paraId="60AE0DAB" w14:textId="77777777" w:rsidTr="00E3148C">
        <w:trPr>
          <w:del w:id="2264" w:author="Author"/>
        </w:trPr>
        <w:tc>
          <w:tcPr>
            <w:tcW w:w="1075" w:type="dxa"/>
          </w:tcPr>
          <w:p w14:paraId="459B1F34" w14:textId="77777777" w:rsidR="005F3B68" w:rsidRPr="000C3E67" w:rsidRDefault="005F3B68" w:rsidP="008745E1">
            <w:pPr>
              <w:rPr>
                <w:del w:id="2265" w:author="Author"/>
                <w:rFonts w:asciiTheme="minorBidi" w:hAnsiTheme="minorBidi" w:cstheme="minorBidi"/>
                <w:szCs w:val="17"/>
              </w:rPr>
            </w:pPr>
            <w:del w:id="2266" w:author="Author">
              <w:r>
                <w:rPr>
                  <w:rFonts w:asciiTheme="minorBidi" w:eastAsia="Times New Roman" w:hAnsiTheme="minorBidi" w:cstheme="minorBidi"/>
                  <w:szCs w:val="17"/>
                </w:rPr>
                <w:delText>[RSG-95</w:delText>
              </w:r>
              <w:r w:rsidRPr="000C3E67">
                <w:rPr>
                  <w:rFonts w:asciiTheme="minorBidi" w:eastAsia="Times New Roman" w:hAnsiTheme="minorBidi" w:cstheme="minorBidi"/>
                  <w:szCs w:val="17"/>
                </w:rPr>
                <w:delText>]</w:delText>
              </w:r>
            </w:del>
          </w:p>
        </w:tc>
        <w:tc>
          <w:tcPr>
            <w:tcW w:w="5670" w:type="dxa"/>
          </w:tcPr>
          <w:p w14:paraId="6B08EFF8" w14:textId="77777777" w:rsidR="005F3B68" w:rsidRPr="00E00B82" w:rsidRDefault="005F3B68" w:rsidP="008745E1">
            <w:pPr>
              <w:rPr>
                <w:del w:id="2267" w:author="Author"/>
                <w:rFonts w:asciiTheme="minorBidi" w:eastAsia="Times New Roman" w:hAnsiTheme="minorBidi" w:cstheme="minorBidi"/>
                <w:szCs w:val="17"/>
              </w:rPr>
            </w:pPr>
            <w:del w:id="2268" w:author="Author">
              <w:r w:rsidRPr="00E00B82">
                <w:rPr>
                  <w:rFonts w:asciiTheme="minorBidi" w:eastAsia="Times New Roman" w:hAnsiTheme="minorBidi" w:cstheme="minorBidi"/>
                  <w:szCs w:val="17"/>
                </w:rPr>
                <w:delText>A REST API MUST provide API documentation as a Service Contract.</w:delText>
              </w:r>
            </w:del>
          </w:p>
        </w:tc>
        <w:tc>
          <w:tcPr>
            <w:tcW w:w="2515" w:type="dxa"/>
          </w:tcPr>
          <w:p w14:paraId="50EAF461" w14:textId="77777777" w:rsidR="005F3B68" w:rsidRPr="000C3E67" w:rsidRDefault="005F3B68" w:rsidP="008745E1">
            <w:pPr>
              <w:rPr>
                <w:del w:id="2269" w:author="Author"/>
                <w:rFonts w:asciiTheme="minorBidi" w:hAnsiTheme="minorBidi" w:cstheme="minorBidi"/>
                <w:szCs w:val="17"/>
              </w:rPr>
            </w:pPr>
            <w:del w:id="2270" w:author="Author">
              <w:r w:rsidRPr="000C3E67">
                <w:rPr>
                  <w:rFonts w:asciiTheme="minorBidi" w:hAnsiTheme="minorBidi" w:cstheme="minorBidi"/>
                  <w:szCs w:val="17"/>
                </w:rPr>
                <w:delText>AAJ, AAX, AX, AJ</w:delText>
              </w:r>
            </w:del>
          </w:p>
        </w:tc>
      </w:tr>
      <w:tr w:rsidR="005F3B68" w:rsidRPr="00B67A3A" w14:paraId="270B2A80" w14:textId="77777777" w:rsidTr="00E3148C">
        <w:trPr>
          <w:del w:id="2271" w:author="Author"/>
        </w:trPr>
        <w:tc>
          <w:tcPr>
            <w:tcW w:w="1075" w:type="dxa"/>
          </w:tcPr>
          <w:p w14:paraId="104F508F" w14:textId="77777777" w:rsidR="005F3B68" w:rsidRPr="000C3E67" w:rsidRDefault="005F3B68" w:rsidP="008745E1">
            <w:pPr>
              <w:rPr>
                <w:del w:id="2272" w:author="Author"/>
                <w:rFonts w:asciiTheme="minorBidi" w:hAnsiTheme="minorBidi" w:cstheme="minorBidi"/>
                <w:szCs w:val="17"/>
              </w:rPr>
            </w:pPr>
            <w:del w:id="2273" w:author="Author">
              <w:r>
                <w:rPr>
                  <w:rFonts w:asciiTheme="minorBidi" w:eastAsia="Times New Roman" w:hAnsiTheme="minorBidi" w:cstheme="minorBidi"/>
                  <w:szCs w:val="17"/>
                </w:rPr>
                <w:delText>[RSG-96</w:delText>
              </w:r>
              <w:r w:rsidRPr="000C3E67">
                <w:rPr>
                  <w:rFonts w:asciiTheme="minorBidi" w:eastAsia="Times New Roman" w:hAnsiTheme="minorBidi" w:cstheme="minorBidi"/>
                  <w:szCs w:val="17"/>
                </w:rPr>
                <w:delText>]</w:delText>
              </w:r>
            </w:del>
          </w:p>
        </w:tc>
        <w:tc>
          <w:tcPr>
            <w:tcW w:w="5670" w:type="dxa"/>
          </w:tcPr>
          <w:p w14:paraId="4DD245F4" w14:textId="77777777" w:rsidR="005F3B68" w:rsidRPr="00E00B82" w:rsidRDefault="005F3B68" w:rsidP="008745E1">
            <w:pPr>
              <w:rPr>
                <w:del w:id="2274" w:author="Author"/>
                <w:rFonts w:asciiTheme="minorBidi" w:eastAsia="Times New Roman" w:hAnsiTheme="minorBidi" w:cstheme="minorBidi"/>
                <w:szCs w:val="17"/>
              </w:rPr>
            </w:pPr>
            <w:del w:id="2275" w:author="Author">
              <w:r w:rsidRPr="00E00B82">
                <w:rPr>
                  <w:rFonts w:asciiTheme="minorBidi" w:eastAsia="Times New Roman" w:hAnsiTheme="minorBidi" w:cstheme="minorBidi"/>
                  <w:szCs w:val="17"/>
                </w:rPr>
                <w:delText>A Web API implementation deviating from this Standard MUST be explicitly documented in the Service Contract. If a deviating rule is not specified in the Service Contract, it MUST be assumed that this Standard is followed.</w:delText>
              </w:r>
            </w:del>
          </w:p>
        </w:tc>
        <w:tc>
          <w:tcPr>
            <w:tcW w:w="2515" w:type="dxa"/>
          </w:tcPr>
          <w:p w14:paraId="16D290D6" w14:textId="77777777" w:rsidR="005F3B68" w:rsidRPr="000C3E67" w:rsidRDefault="005F3B68" w:rsidP="008745E1">
            <w:pPr>
              <w:rPr>
                <w:del w:id="2276" w:author="Author"/>
                <w:rFonts w:asciiTheme="minorBidi" w:hAnsiTheme="minorBidi" w:cstheme="minorBidi"/>
                <w:szCs w:val="17"/>
              </w:rPr>
            </w:pPr>
            <w:del w:id="2277" w:author="Author">
              <w:r w:rsidRPr="000C3E67">
                <w:rPr>
                  <w:rFonts w:asciiTheme="minorBidi" w:hAnsiTheme="minorBidi" w:cstheme="minorBidi"/>
                  <w:szCs w:val="17"/>
                </w:rPr>
                <w:delText>AAJ, AAX, AX, AJ</w:delText>
              </w:r>
            </w:del>
          </w:p>
        </w:tc>
      </w:tr>
      <w:tr w:rsidR="005F3B68" w:rsidRPr="00B67A3A" w14:paraId="535BF628" w14:textId="77777777" w:rsidTr="00E3148C">
        <w:trPr>
          <w:del w:id="2278" w:author="Author"/>
        </w:trPr>
        <w:tc>
          <w:tcPr>
            <w:tcW w:w="1075" w:type="dxa"/>
          </w:tcPr>
          <w:p w14:paraId="726A3249" w14:textId="77777777" w:rsidR="005F3B68" w:rsidRPr="000C3E67" w:rsidRDefault="005F3B68" w:rsidP="008745E1">
            <w:pPr>
              <w:rPr>
                <w:del w:id="2279" w:author="Author"/>
                <w:rFonts w:asciiTheme="minorBidi" w:eastAsia="Times New Roman" w:hAnsiTheme="minorBidi" w:cstheme="minorBidi"/>
                <w:szCs w:val="17"/>
              </w:rPr>
            </w:pPr>
            <w:del w:id="2280" w:author="Author">
              <w:r>
                <w:rPr>
                  <w:rFonts w:asciiTheme="minorBidi" w:eastAsia="Times New Roman" w:hAnsiTheme="minorBidi" w:cstheme="minorBidi"/>
                  <w:szCs w:val="17"/>
                </w:rPr>
                <w:delText>[RSG-97</w:delText>
              </w:r>
              <w:r w:rsidRPr="000C3E67">
                <w:rPr>
                  <w:rFonts w:asciiTheme="minorBidi" w:eastAsia="Times New Roman" w:hAnsiTheme="minorBidi" w:cstheme="minorBidi"/>
                  <w:szCs w:val="17"/>
                </w:rPr>
                <w:delText>]</w:delText>
              </w:r>
            </w:del>
          </w:p>
        </w:tc>
        <w:tc>
          <w:tcPr>
            <w:tcW w:w="5670" w:type="dxa"/>
          </w:tcPr>
          <w:p w14:paraId="6F1806CA" w14:textId="77777777" w:rsidR="005F3B68" w:rsidRPr="00E00B82" w:rsidRDefault="005F3B68" w:rsidP="008745E1">
            <w:pPr>
              <w:rPr>
                <w:del w:id="2281" w:author="Author"/>
                <w:rFonts w:asciiTheme="minorBidi" w:eastAsia="Times New Roman" w:hAnsiTheme="minorBidi" w:cstheme="minorBidi"/>
                <w:szCs w:val="17"/>
              </w:rPr>
            </w:pPr>
            <w:del w:id="2282" w:author="Author">
              <w:r w:rsidRPr="00E00B82">
                <w:rPr>
                  <w:rFonts w:asciiTheme="minorBidi" w:eastAsia="Times New Roman" w:hAnsiTheme="minorBidi" w:cstheme="minorBidi"/>
                  <w:szCs w:val="17"/>
                </w:rPr>
                <w:delText xml:space="preserve">A Service Contract MUST allow API client skeleton code generation. </w:delText>
              </w:r>
            </w:del>
          </w:p>
        </w:tc>
        <w:tc>
          <w:tcPr>
            <w:tcW w:w="2515" w:type="dxa"/>
          </w:tcPr>
          <w:p w14:paraId="07C95F5C" w14:textId="77777777" w:rsidR="005F3B68" w:rsidRPr="000C3E67" w:rsidRDefault="005F3B68" w:rsidP="008745E1">
            <w:pPr>
              <w:rPr>
                <w:del w:id="2283" w:author="Author"/>
                <w:rFonts w:asciiTheme="minorBidi" w:hAnsiTheme="minorBidi" w:cstheme="minorBidi"/>
                <w:szCs w:val="17"/>
              </w:rPr>
            </w:pPr>
            <w:del w:id="2284" w:author="Author">
              <w:r w:rsidRPr="000C3E67">
                <w:rPr>
                  <w:rFonts w:asciiTheme="minorBidi" w:hAnsiTheme="minorBidi" w:cstheme="minorBidi"/>
                  <w:szCs w:val="17"/>
                </w:rPr>
                <w:delText>AAJ, AAX, AX, AJ</w:delText>
              </w:r>
            </w:del>
          </w:p>
        </w:tc>
      </w:tr>
      <w:tr w:rsidR="005F3B68" w:rsidRPr="00B67A3A" w14:paraId="54786580" w14:textId="77777777" w:rsidTr="00E3148C">
        <w:trPr>
          <w:del w:id="2285" w:author="Author"/>
        </w:trPr>
        <w:tc>
          <w:tcPr>
            <w:tcW w:w="1075" w:type="dxa"/>
          </w:tcPr>
          <w:p w14:paraId="09FF3D0B" w14:textId="77777777" w:rsidR="005F3B68" w:rsidRPr="000C3E67" w:rsidRDefault="005F3B68" w:rsidP="008745E1">
            <w:pPr>
              <w:rPr>
                <w:del w:id="2286" w:author="Author"/>
                <w:rFonts w:asciiTheme="minorBidi" w:hAnsiTheme="minorBidi" w:cstheme="minorBidi"/>
                <w:szCs w:val="17"/>
              </w:rPr>
            </w:pPr>
            <w:del w:id="2287" w:author="Author">
              <w:r>
                <w:rPr>
                  <w:rFonts w:asciiTheme="minorBidi" w:eastAsia="Times New Roman" w:hAnsiTheme="minorBidi" w:cstheme="minorBidi"/>
                  <w:szCs w:val="17"/>
                </w:rPr>
                <w:delText>[RSG-98</w:delText>
              </w:r>
              <w:r w:rsidRPr="000C3E67">
                <w:rPr>
                  <w:rFonts w:asciiTheme="minorBidi" w:eastAsia="Times New Roman" w:hAnsiTheme="minorBidi" w:cstheme="minorBidi"/>
                  <w:szCs w:val="17"/>
                </w:rPr>
                <w:delText>]</w:delText>
              </w:r>
            </w:del>
          </w:p>
        </w:tc>
        <w:tc>
          <w:tcPr>
            <w:tcW w:w="5670" w:type="dxa"/>
          </w:tcPr>
          <w:p w14:paraId="1FD580AD" w14:textId="77777777" w:rsidR="005F3B68" w:rsidRPr="00E00B82" w:rsidRDefault="005F3B68" w:rsidP="008745E1">
            <w:pPr>
              <w:rPr>
                <w:del w:id="2288" w:author="Author"/>
                <w:rFonts w:asciiTheme="minorBidi" w:eastAsia="Times New Roman" w:hAnsiTheme="minorBidi" w:cstheme="minorBidi"/>
                <w:szCs w:val="17"/>
              </w:rPr>
            </w:pPr>
            <w:del w:id="2289" w:author="Author">
              <w:r w:rsidRPr="00E00B82">
                <w:rPr>
                  <w:rFonts w:asciiTheme="minorBidi" w:eastAsia="Times New Roman" w:hAnsiTheme="minorBidi" w:cstheme="minorBidi"/>
                  <w:szCs w:val="17"/>
                </w:rPr>
                <w:delText>A Service Contract SHOULD allow server skeleton code generation.</w:delText>
              </w:r>
            </w:del>
          </w:p>
        </w:tc>
        <w:tc>
          <w:tcPr>
            <w:tcW w:w="2515" w:type="dxa"/>
          </w:tcPr>
          <w:p w14:paraId="5CB630BB" w14:textId="77777777" w:rsidR="005F3B68" w:rsidRPr="000C3E67" w:rsidRDefault="005F3B68" w:rsidP="008745E1">
            <w:pPr>
              <w:rPr>
                <w:del w:id="2290" w:author="Author"/>
                <w:rFonts w:asciiTheme="minorBidi" w:hAnsiTheme="minorBidi" w:cstheme="minorBidi"/>
                <w:szCs w:val="17"/>
              </w:rPr>
            </w:pPr>
            <w:del w:id="2291" w:author="Author">
              <w:r w:rsidRPr="000C3E67">
                <w:rPr>
                  <w:rFonts w:asciiTheme="minorBidi" w:hAnsiTheme="minorBidi" w:cstheme="minorBidi"/>
                  <w:szCs w:val="17"/>
                </w:rPr>
                <w:delText>AAJ, AAX</w:delText>
              </w:r>
            </w:del>
          </w:p>
        </w:tc>
      </w:tr>
      <w:tr w:rsidR="005F3B68" w:rsidRPr="00B67A3A" w14:paraId="6C9A125A" w14:textId="77777777" w:rsidTr="00E3148C">
        <w:trPr>
          <w:del w:id="2292" w:author="Author"/>
        </w:trPr>
        <w:tc>
          <w:tcPr>
            <w:tcW w:w="1075" w:type="dxa"/>
          </w:tcPr>
          <w:p w14:paraId="29DACB19" w14:textId="77777777" w:rsidR="005F3B68" w:rsidRPr="000C3E67" w:rsidRDefault="005F3B68" w:rsidP="008745E1">
            <w:pPr>
              <w:rPr>
                <w:del w:id="2293" w:author="Author"/>
                <w:rFonts w:asciiTheme="minorBidi" w:hAnsiTheme="minorBidi" w:cstheme="minorBidi"/>
                <w:szCs w:val="17"/>
              </w:rPr>
            </w:pPr>
            <w:del w:id="2294" w:author="Author">
              <w:r>
                <w:rPr>
                  <w:rFonts w:asciiTheme="minorBidi" w:eastAsia="Times New Roman" w:hAnsiTheme="minorBidi" w:cstheme="minorBidi"/>
                  <w:szCs w:val="17"/>
                </w:rPr>
                <w:delText>[RSG-99</w:delText>
              </w:r>
              <w:r w:rsidRPr="000C3E67">
                <w:rPr>
                  <w:rFonts w:asciiTheme="minorBidi" w:eastAsia="Times New Roman" w:hAnsiTheme="minorBidi" w:cstheme="minorBidi"/>
                  <w:szCs w:val="17"/>
                </w:rPr>
                <w:delText>]</w:delText>
              </w:r>
            </w:del>
          </w:p>
        </w:tc>
        <w:tc>
          <w:tcPr>
            <w:tcW w:w="5670" w:type="dxa"/>
          </w:tcPr>
          <w:p w14:paraId="49AE51A0" w14:textId="77777777" w:rsidR="005F3B68" w:rsidRPr="00E00B82" w:rsidRDefault="005F3B68" w:rsidP="008745E1">
            <w:pPr>
              <w:rPr>
                <w:del w:id="2295" w:author="Author"/>
                <w:rFonts w:asciiTheme="minorBidi" w:hAnsiTheme="minorBidi" w:cstheme="minorBidi"/>
                <w:szCs w:val="17"/>
              </w:rPr>
            </w:pPr>
            <w:del w:id="2296" w:author="Author">
              <w:r w:rsidRPr="00E00B82">
                <w:rPr>
                  <w:rFonts w:asciiTheme="minorBidi" w:eastAsia="Times New Roman" w:hAnsiTheme="minorBidi" w:cstheme="minorBidi"/>
                  <w:szCs w:val="17"/>
                </w:rPr>
                <w:delText>A Web API documentation SHOULD be written in RAML or OAS. Custom documentation formats SHOULD NOT be used.</w:delText>
              </w:r>
            </w:del>
          </w:p>
        </w:tc>
        <w:tc>
          <w:tcPr>
            <w:tcW w:w="2515" w:type="dxa"/>
          </w:tcPr>
          <w:p w14:paraId="3F7E5545" w14:textId="77777777" w:rsidR="005F3B68" w:rsidRPr="000C3E67" w:rsidRDefault="005F3B68" w:rsidP="008745E1">
            <w:pPr>
              <w:rPr>
                <w:del w:id="2297" w:author="Author"/>
                <w:rFonts w:asciiTheme="minorBidi" w:hAnsiTheme="minorBidi" w:cstheme="minorBidi"/>
                <w:szCs w:val="17"/>
              </w:rPr>
            </w:pPr>
            <w:del w:id="2298" w:author="Author">
              <w:r w:rsidRPr="000C3E67">
                <w:rPr>
                  <w:rFonts w:asciiTheme="minorBidi" w:hAnsiTheme="minorBidi" w:cstheme="minorBidi"/>
                  <w:szCs w:val="17"/>
                </w:rPr>
                <w:delText>AAJ, AAX</w:delText>
              </w:r>
            </w:del>
          </w:p>
        </w:tc>
      </w:tr>
      <w:tr w:rsidR="005F3B68" w:rsidRPr="00B67A3A" w14:paraId="60193130" w14:textId="77777777" w:rsidTr="00E3148C">
        <w:trPr>
          <w:del w:id="2299" w:author="Author"/>
        </w:trPr>
        <w:tc>
          <w:tcPr>
            <w:tcW w:w="1075" w:type="dxa"/>
          </w:tcPr>
          <w:p w14:paraId="6DBF022D" w14:textId="77777777" w:rsidR="005F3B68" w:rsidRPr="000C3E67" w:rsidRDefault="005F3B68" w:rsidP="008745E1">
            <w:pPr>
              <w:rPr>
                <w:del w:id="2300" w:author="Author"/>
                <w:rFonts w:asciiTheme="minorBidi" w:eastAsia="Times New Roman" w:hAnsiTheme="minorBidi" w:cstheme="minorBidi"/>
                <w:szCs w:val="17"/>
              </w:rPr>
            </w:pPr>
            <w:del w:id="2301" w:author="Author">
              <w:r>
                <w:rPr>
                  <w:rFonts w:asciiTheme="minorBidi" w:eastAsia="Times New Roman" w:hAnsiTheme="minorBidi" w:cstheme="minorBidi"/>
                  <w:szCs w:val="17"/>
                </w:rPr>
                <w:delText>[RSG-100</w:delText>
              </w:r>
              <w:r w:rsidRPr="000C3E67">
                <w:rPr>
                  <w:rFonts w:asciiTheme="minorBidi" w:eastAsia="Times New Roman" w:hAnsiTheme="minorBidi" w:cstheme="minorBidi"/>
                  <w:szCs w:val="17"/>
                </w:rPr>
                <w:delText>]</w:delText>
              </w:r>
            </w:del>
          </w:p>
        </w:tc>
        <w:tc>
          <w:tcPr>
            <w:tcW w:w="5670" w:type="dxa"/>
          </w:tcPr>
          <w:p w14:paraId="53C35F60" w14:textId="77777777" w:rsidR="005F3B68" w:rsidRPr="00E00B82" w:rsidRDefault="005F3B68" w:rsidP="008745E1">
            <w:pPr>
              <w:rPr>
                <w:del w:id="2302" w:author="Author"/>
                <w:rFonts w:asciiTheme="minorBidi" w:eastAsia="Times New Roman" w:hAnsiTheme="minorBidi" w:cstheme="minorBidi"/>
                <w:szCs w:val="17"/>
              </w:rPr>
            </w:pPr>
            <w:del w:id="2303" w:author="Author">
              <w:r w:rsidRPr="00E00B82">
                <w:rPr>
                  <w:rFonts w:asciiTheme="minorBidi" w:hAnsiTheme="minorBidi" w:cstheme="minorBidi"/>
                  <w:szCs w:val="17"/>
                </w:rPr>
                <w:delText xml:space="preserve">A Web API consumer SHOULD be able to specify a server timeout for each request; a custom HTTP header SHOULD be used. </w:delText>
              </w:r>
              <w:r>
                <w:rPr>
                  <w:rFonts w:asciiTheme="minorBidi" w:hAnsiTheme="minorBidi" w:cstheme="minorBidi"/>
                  <w:szCs w:val="17"/>
                </w:rPr>
                <w:delText xml:space="preserve"> </w:delText>
              </w:r>
              <w:r w:rsidRPr="00E00B82">
                <w:rPr>
                  <w:rFonts w:asciiTheme="minorBidi" w:hAnsiTheme="minorBidi" w:cstheme="minorBidi"/>
                  <w:szCs w:val="17"/>
                </w:rPr>
                <w:delText>A maximum server timeout SHOULD be also used to protect server resources from over-use.</w:delText>
              </w:r>
            </w:del>
          </w:p>
        </w:tc>
        <w:tc>
          <w:tcPr>
            <w:tcW w:w="2515" w:type="dxa"/>
          </w:tcPr>
          <w:p w14:paraId="092EB66D" w14:textId="77777777" w:rsidR="005F3B68" w:rsidRPr="000C3E67" w:rsidRDefault="005F3B68" w:rsidP="008745E1">
            <w:pPr>
              <w:rPr>
                <w:del w:id="2304" w:author="Author"/>
                <w:rFonts w:asciiTheme="minorBidi" w:hAnsiTheme="minorBidi" w:cstheme="minorBidi"/>
                <w:szCs w:val="17"/>
              </w:rPr>
            </w:pPr>
            <w:del w:id="2305" w:author="Author">
              <w:r w:rsidRPr="000C3E67">
                <w:rPr>
                  <w:rFonts w:asciiTheme="minorBidi" w:hAnsiTheme="minorBidi" w:cstheme="minorBidi"/>
                  <w:szCs w:val="17"/>
                </w:rPr>
                <w:delText>AAJ, AAX</w:delText>
              </w:r>
            </w:del>
          </w:p>
        </w:tc>
      </w:tr>
      <w:tr w:rsidR="005F3B68" w:rsidRPr="00B67A3A" w14:paraId="66476D06" w14:textId="77777777" w:rsidTr="00E3148C">
        <w:trPr>
          <w:del w:id="2306" w:author="Author"/>
        </w:trPr>
        <w:tc>
          <w:tcPr>
            <w:tcW w:w="1075" w:type="dxa"/>
          </w:tcPr>
          <w:p w14:paraId="4180E41E" w14:textId="77777777" w:rsidR="005F3B68" w:rsidRPr="000C3E67" w:rsidRDefault="005F3B68" w:rsidP="008745E1">
            <w:pPr>
              <w:rPr>
                <w:del w:id="2307" w:author="Author"/>
                <w:rFonts w:asciiTheme="minorBidi" w:hAnsiTheme="minorBidi" w:cstheme="minorBidi"/>
                <w:szCs w:val="17"/>
              </w:rPr>
            </w:pPr>
            <w:del w:id="2308" w:author="Author">
              <w:r>
                <w:rPr>
                  <w:rFonts w:asciiTheme="minorBidi" w:eastAsia="Times New Roman" w:hAnsiTheme="minorBidi" w:cstheme="minorBidi"/>
                  <w:szCs w:val="17"/>
                </w:rPr>
                <w:delText>[RSG-101</w:delText>
              </w:r>
              <w:r w:rsidRPr="000C3E67">
                <w:rPr>
                  <w:rFonts w:asciiTheme="minorBidi" w:eastAsia="Times New Roman" w:hAnsiTheme="minorBidi" w:cstheme="minorBidi"/>
                  <w:szCs w:val="17"/>
                </w:rPr>
                <w:delText>]</w:delText>
              </w:r>
            </w:del>
          </w:p>
        </w:tc>
        <w:tc>
          <w:tcPr>
            <w:tcW w:w="5670" w:type="dxa"/>
          </w:tcPr>
          <w:p w14:paraId="08BC1909" w14:textId="77777777" w:rsidR="005F3B68" w:rsidRPr="00E00B82" w:rsidRDefault="005F3B68" w:rsidP="008745E1">
            <w:pPr>
              <w:rPr>
                <w:del w:id="2309" w:author="Author"/>
                <w:rFonts w:asciiTheme="minorBidi" w:eastAsia="Times New Roman" w:hAnsiTheme="minorBidi" w:cstheme="minorBidi"/>
                <w:szCs w:val="17"/>
              </w:rPr>
            </w:pPr>
            <w:del w:id="2310" w:author="Author">
              <w:r w:rsidRPr="00E00B82">
                <w:rPr>
                  <w:rFonts w:asciiTheme="minorBidi" w:eastAsia="Times New Roman" w:hAnsiTheme="minorBidi" w:cstheme="minorBidi"/>
                  <w:szCs w:val="17"/>
                </w:rPr>
                <w:delText>A Web API SHOULD support conditionally retrieving data, to ensure only data which is modified will be retrieved. Content-based Resource Validation SHOULD be used because it is more accurate.</w:delText>
              </w:r>
            </w:del>
          </w:p>
        </w:tc>
        <w:tc>
          <w:tcPr>
            <w:tcW w:w="2515" w:type="dxa"/>
          </w:tcPr>
          <w:p w14:paraId="33192259" w14:textId="77777777" w:rsidR="005F3B68" w:rsidRPr="000C3E67" w:rsidRDefault="005F3B68" w:rsidP="008745E1">
            <w:pPr>
              <w:rPr>
                <w:del w:id="2311" w:author="Author"/>
                <w:rFonts w:asciiTheme="minorBidi" w:hAnsiTheme="minorBidi" w:cstheme="minorBidi"/>
                <w:szCs w:val="17"/>
              </w:rPr>
            </w:pPr>
            <w:del w:id="2312" w:author="Author">
              <w:r w:rsidRPr="000C3E67">
                <w:rPr>
                  <w:rFonts w:asciiTheme="minorBidi" w:hAnsiTheme="minorBidi" w:cstheme="minorBidi"/>
                  <w:szCs w:val="17"/>
                </w:rPr>
                <w:delText>AAJ, AAX</w:delText>
              </w:r>
            </w:del>
          </w:p>
        </w:tc>
      </w:tr>
      <w:tr w:rsidR="005F3B68" w:rsidRPr="00B67A3A" w14:paraId="526C8E14" w14:textId="77777777" w:rsidTr="00E3148C">
        <w:trPr>
          <w:del w:id="2313" w:author="Author"/>
        </w:trPr>
        <w:tc>
          <w:tcPr>
            <w:tcW w:w="1075" w:type="dxa"/>
          </w:tcPr>
          <w:p w14:paraId="5D2E5DF6" w14:textId="77777777" w:rsidR="005F3B68" w:rsidRPr="000C3E67" w:rsidRDefault="005F3B68" w:rsidP="008745E1">
            <w:pPr>
              <w:rPr>
                <w:del w:id="2314" w:author="Author"/>
                <w:rFonts w:asciiTheme="minorBidi" w:hAnsiTheme="minorBidi" w:cstheme="minorBidi"/>
                <w:szCs w:val="17"/>
              </w:rPr>
            </w:pPr>
            <w:del w:id="2315" w:author="Author">
              <w:r>
                <w:rPr>
                  <w:rFonts w:asciiTheme="minorBidi" w:eastAsia="Times New Roman" w:hAnsiTheme="minorBidi" w:cstheme="minorBidi"/>
                  <w:szCs w:val="17"/>
                </w:rPr>
                <w:delText>[RSG-102</w:delText>
              </w:r>
              <w:r w:rsidRPr="000C3E67">
                <w:rPr>
                  <w:rFonts w:asciiTheme="minorBidi" w:eastAsia="Times New Roman" w:hAnsiTheme="minorBidi" w:cstheme="minorBidi"/>
                  <w:szCs w:val="17"/>
                </w:rPr>
                <w:delText>]</w:delText>
              </w:r>
            </w:del>
          </w:p>
        </w:tc>
        <w:tc>
          <w:tcPr>
            <w:tcW w:w="5670" w:type="dxa"/>
          </w:tcPr>
          <w:p w14:paraId="56D79DF4" w14:textId="77777777" w:rsidR="005F3B68" w:rsidRPr="00E00B82" w:rsidRDefault="005F3B68" w:rsidP="008745E1">
            <w:pPr>
              <w:rPr>
                <w:del w:id="2316" w:author="Author"/>
                <w:rFonts w:asciiTheme="minorBidi" w:eastAsia="Times New Roman" w:hAnsiTheme="minorBidi" w:cstheme="minorBidi"/>
                <w:szCs w:val="17"/>
              </w:rPr>
            </w:pPr>
            <w:del w:id="2317" w:author="Author">
              <w:r w:rsidRPr="00E00B82">
                <w:rPr>
                  <w:rFonts w:asciiTheme="minorBidi" w:eastAsia="Times New Roman" w:hAnsiTheme="minorBidi" w:cstheme="minorBidi"/>
                  <w:szCs w:val="17"/>
                </w:rPr>
                <w:delText xml:space="preserve">In order to implement Content-based Resource Validation the </w:delText>
              </w:r>
              <w:r w:rsidRPr="008429EF">
                <w:rPr>
                  <w:rFonts w:ascii="Courier New" w:eastAsia="Times New Roman" w:hAnsi="Courier New" w:cs="Courier New"/>
                  <w:szCs w:val="17"/>
                </w:rPr>
                <w:delText>ETag</w:delText>
              </w:r>
              <w:r w:rsidRPr="00E00B82">
                <w:rPr>
                  <w:rFonts w:asciiTheme="minorBidi" w:eastAsia="Times New Roman" w:hAnsiTheme="minorBidi" w:cstheme="minorBidi"/>
                  <w:szCs w:val="17"/>
                </w:rPr>
                <w:delText xml:space="preserve"> HTTP header SHOULD be used in the response to encode the data state. Afterward, this value SHOULD be used in subsequent requests in the conditional HTTP headers (such as If-Match or If-None-Match). If the data has not been modified since the request returned the </w:delText>
              </w:r>
              <w:r w:rsidRPr="008429EF">
                <w:rPr>
                  <w:rFonts w:ascii="Courier New" w:eastAsia="Times New Roman" w:hAnsi="Courier New" w:cs="Courier New"/>
                  <w:szCs w:val="17"/>
                </w:rPr>
                <w:delText>ETag</w:delText>
              </w:r>
              <w:r w:rsidRPr="00E00B82">
                <w:rPr>
                  <w:rFonts w:asciiTheme="minorBidi" w:eastAsia="Times New Roman" w:hAnsiTheme="minorBidi" w:cstheme="minorBidi"/>
                  <w:szCs w:val="17"/>
                </w:rPr>
                <w:delText>, the server SHOULD return the status code “</w:delText>
              </w:r>
              <w:r w:rsidRPr="008429EF">
                <w:rPr>
                  <w:rFonts w:ascii="Courier New" w:eastAsia="Times New Roman" w:hAnsi="Courier New" w:cs="Courier New"/>
                  <w:szCs w:val="17"/>
                </w:rPr>
                <w:delText>304 Not Modified</w:delText>
              </w:r>
              <w:r w:rsidRPr="00E00B82">
                <w:rPr>
                  <w:rFonts w:asciiTheme="minorBidi" w:eastAsia="Times New Roman" w:hAnsiTheme="minorBidi" w:cstheme="minorBidi"/>
                  <w:szCs w:val="17"/>
                </w:rPr>
                <w:delText>” (if not modified). This mechanism is specified in IETF RFC 7231 and 7232.</w:delText>
              </w:r>
            </w:del>
          </w:p>
        </w:tc>
        <w:tc>
          <w:tcPr>
            <w:tcW w:w="2515" w:type="dxa"/>
          </w:tcPr>
          <w:p w14:paraId="28D36F96" w14:textId="77777777" w:rsidR="005F3B68" w:rsidRPr="000C3E67" w:rsidRDefault="005F3B68" w:rsidP="008745E1">
            <w:pPr>
              <w:rPr>
                <w:del w:id="2318" w:author="Author"/>
                <w:rFonts w:asciiTheme="minorBidi" w:hAnsiTheme="minorBidi" w:cstheme="minorBidi"/>
                <w:szCs w:val="17"/>
              </w:rPr>
            </w:pPr>
            <w:del w:id="2319" w:author="Author">
              <w:r w:rsidRPr="000C3E67">
                <w:rPr>
                  <w:rFonts w:asciiTheme="minorBidi" w:hAnsiTheme="minorBidi" w:cstheme="minorBidi"/>
                  <w:szCs w:val="17"/>
                </w:rPr>
                <w:delText>AAJ, AAX</w:delText>
              </w:r>
            </w:del>
          </w:p>
        </w:tc>
      </w:tr>
      <w:tr w:rsidR="005F3B68" w:rsidRPr="00B67A3A" w14:paraId="75C09ABD" w14:textId="77777777" w:rsidTr="00E3148C">
        <w:trPr>
          <w:del w:id="2320" w:author="Author"/>
        </w:trPr>
        <w:tc>
          <w:tcPr>
            <w:tcW w:w="1075" w:type="dxa"/>
          </w:tcPr>
          <w:p w14:paraId="29938523" w14:textId="77777777" w:rsidR="005F3B68" w:rsidRPr="000C3E67" w:rsidRDefault="005F3B68" w:rsidP="008745E1">
            <w:pPr>
              <w:rPr>
                <w:del w:id="2321" w:author="Author"/>
                <w:rFonts w:asciiTheme="minorBidi" w:hAnsiTheme="minorBidi" w:cstheme="minorBidi"/>
                <w:szCs w:val="17"/>
              </w:rPr>
            </w:pPr>
            <w:del w:id="2322" w:author="Author">
              <w:r>
                <w:rPr>
                  <w:rFonts w:asciiTheme="minorBidi" w:eastAsia="Times New Roman" w:hAnsiTheme="minorBidi" w:cstheme="minorBidi"/>
                  <w:szCs w:val="17"/>
                </w:rPr>
                <w:delText>[RSG-103</w:delText>
              </w:r>
              <w:r w:rsidRPr="000C3E67">
                <w:rPr>
                  <w:rFonts w:asciiTheme="minorBidi" w:eastAsia="Times New Roman" w:hAnsiTheme="minorBidi" w:cstheme="minorBidi"/>
                  <w:szCs w:val="17"/>
                </w:rPr>
                <w:delText>]</w:delText>
              </w:r>
            </w:del>
          </w:p>
        </w:tc>
        <w:tc>
          <w:tcPr>
            <w:tcW w:w="5670" w:type="dxa"/>
          </w:tcPr>
          <w:p w14:paraId="1B674A76" w14:textId="77777777" w:rsidR="005F3B68" w:rsidRPr="00E00B82" w:rsidRDefault="005F3B68" w:rsidP="008745E1">
            <w:pPr>
              <w:rPr>
                <w:del w:id="2323" w:author="Author"/>
                <w:rFonts w:asciiTheme="minorBidi" w:eastAsia="Times New Roman" w:hAnsiTheme="minorBidi" w:cstheme="minorBidi"/>
                <w:szCs w:val="17"/>
              </w:rPr>
            </w:pPr>
            <w:del w:id="2324" w:author="Author">
              <w:r w:rsidRPr="00E00B82">
                <w:rPr>
                  <w:rFonts w:asciiTheme="minorBidi" w:eastAsia="Times New Roman" w:hAnsiTheme="minorBidi" w:cstheme="minorBidi"/>
                  <w:szCs w:val="17"/>
                </w:rPr>
                <w:delText xml:space="preserve">In order to implement Time-based Resource Validation the </w:delText>
              </w:r>
              <w:r w:rsidRPr="008429EF">
                <w:rPr>
                  <w:rFonts w:ascii="Courier New" w:eastAsia="Times New Roman" w:hAnsi="Courier New" w:cs="Courier New"/>
                  <w:szCs w:val="17"/>
                </w:rPr>
                <w:delText xml:space="preserve">Last-Modified </w:delText>
              </w:r>
              <w:r w:rsidRPr="00E00B82">
                <w:rPr>
                  <w:rFonts w:asciiTheme="minorBidi" w:eastAsia="Times New Roman" w:hAnsiTheme="minorBidi" w:cstheme="minorBidi"/>
                  <w:szCs w:val="17"/>
                </w:rPr>
                <w:delText>HTTP header SHOULD be used. This mechanism is specified in IETF RFC 7231 and 7232. </w:delText>
              </w:r>
            </w:del>
          </w:p>
        </w:tc>
        <w:tc>
          <w:tcPr>
            <w:tcW w:w="2515" w:type="dxa"/>
          </w:tcPr>
          <w:p w14:paraId="64A053ED" w14:textId="77777777" w:rsidR="005F3B68" w:rsidRPr="000C3E67" w:rsidRDefault="005F3B68" w:rsidP="008745E1">
            <w:pPr>
              <w:rPr>
                <w:del w:id="2325" w:author="Author"/>
                <w:rFonts w:asciiTheme="minorBidi" w:hAnsiTheme="minorBidi" w:cstheme="minorBidi"/>
                <w:szCs w:val="17"/>
              </w:rPr>
            </w:pPr>
            <w:del w:id="2326" w:author="Author">
              <w:r w:rsidRPr="000C3E67">
                <w:rPr>
                  <w:rFonts w:asciiTheme="minorBidi" w:hAnsiTheme="minorBidi" w:cstheme="minorBidi"/>
                  <w:szCs w:val="17"/>
                </w:rPr>
                <w:delText>AAJ, AAX</w:delText>
              </w:r>
            </w:del>
          </w:p>
        </w:tc>
      </w:tr>
      <w:tr w:rsidR="005F3B68" w:rsidRPr="00B67A3A" w14:paraId="451B80C6" w14:textId="77777777" w:rsidTr="00E3148C">
        <w:trPr>
          <w:trHeight w:val="494"/>
          <w:del w:id="2327" w:author="Author"/>
        </w:trPr>
        <w:tc>
          <w:tcPr>
            <w:tcW w:w="1075" w:type="dxa"/>
          </w:tcPr>
          <w:p w14:paraId="78FD3739" w14:textId="77777777" w:rsidR="005F3B68" w:rsidRPr="000C3E67" w:rsidRDefault="005F3B68" w:rsidP="008745E1">
            <w:pPr>
              <w:rPr>
                <w:del w:id="2328" w:author="Author"/>
                <w:rFonts w:asciiTheme="minorBidi" w:eastAsia="Times New Roman" w:hAnsiTheme="minorBidi" w:cstheme="minorBidi"/>
                <w:szCs w:val="17"/>
              </w:rPr>
            </w:pPr>
            <w:del w:id="2329" w:author="Author">
              <w:r>
                <w:rPr>
                  <w:rFonts w:asciiTheme="minorBidi" w:eastAsia="Times New Roman" w:hAnsiTheme="minorBidi" w:cstheme="minorBidi"/>
                  <w:szCs w:val="17"/>
                </w:rPr>
                <w:delText>[RSG-104</w:delText>
              </w:r>
              <w:r w:rsidRPr="000C3E67">
                <w:rPr>
                  <w:rFonts w:asciiTheme="minorBidi" w:eastAsia="Times New Roman" w:hAnsiTheme="minorBidi" w:cstheme="minorBidi"/>
                  <w:szCs w:val="17"/>
                </w:rPr>
                <w:delText>]</w:delText>
              </w:r>
            </w:del>
          </w:p>
        </w:tc>
        <w:tc>
          <w:tcPr>
            <w:tcW w:w="5670" w:type="dxa"/>
          </w:tcPr>
          <w:p w14:paraId="253C7B92" w14:textId="77777777" w:rsidR="005F3B68" w:rsidRPr="00E00B82" w:rsidRDefault="005F3B68" w:rsidP="008745E1">
            <w:pPr>
              <w:rPr>
                <w:del w:id="2330" w:author="Author"/>
                <w:rFonts w:asciiTheme="minorBidi" w:eastAsia="Times New Roman" w:hAnsiTheme="minorBidi" w:cstheme="minorBidi"/>
                <w:szCs w:val="17"/>
              </w:rPr>
            </w:pPr>
            <w:del w:id="2331" w:author="Author">
              <w:r w:rsidRPr="00E00B82">
                <w:rPr>
                  <w:rFonts w:asciiTheme="minorBidi" w:eastAsia="Times New Roman" w:hAnsiTheme="minorBidi" w:cstheme="minorBidi"/>
                  <w:szCs w:val="17"/>
                </w:rPr>
                <w:delText>Using response versioning, a service consumer MAY implement Optimistic Locking.</w:delText>
              </w:r>
            </w:del>
          </w:p>
        </w:tc>
        <w:tc>
          <w:tcPr>
            <w:tcW w:w="2515" w:type="dxa"/>
          </w:tcPr>
          <w:p w14:paraId="1C5D5F3E" w14:textId="77777777" w:rsidR="005F3B68" w:rsidRPr="000C3E67" w:rsidRDefault="005F3B68" w:rsidP="008745E1">
            <w:pPr>
              <w:rPr>
                <w:del w:id="2332" w:author="Author"/>
                <w:rFonts w:asciiTheme="minorBidi" w:hAnsiTheme="minorBidi" w:cstheme="minorBidi"/>
                <w:szCs w:val="17"/>
              </w:rPr>
            </w:pPr>
            <w:del w:id="2333" w:author="Author">
              <w:r w:rsidRPr="000C3E67">
                <w:rPr>
                  <w:rFonts w:asciiTheme="minorBidi" w:hAnsiTheme="minorBidi" w:cstheme="minorBidi"/>
                  <w:szCs w:val="17"/>
                </w:rPr>
                <w:delText>AAJ, AAX</w:delText>
              </w:r>
            </w:del>
          </w:p>
        </w:tc>
      </w:tr>
      <w:tr w:rsidR="005F3B68" w:rsidRPr="00B67A3A" w14:paraId="28CD1998" w14:textId="77777777" w:rsidTr="00E3148C">
        <w:trPr>
          <w:del w:id="2334" w:author="Author"/>
        </w:trPr>
        <w:tc>
          <w:tcPr>
            <w:tcW w:w="1075" w:type="dxa"/>
          </w:tcPr>
          <w:p w14:paraId="4B280F0F" w14:textId="77777777" w:rsidR="005F3B68" w:rsidRPr="000C3E67" w:rsidRDefault="005F3B68" w:rsidP="008745E1">
            <w:pPr>
              <w:rPr>
                <w:del w:id="2335" w:author="Author"/>
                <w:rFonts w:asciiTheme="minorBidi" w:hAnsiTheme="minorBidi" w:cstheme="minorBidi"/>
                <w:szCs w:val="17"/>
              </w:rPr>
            </w:pPr>
            <w:del w:id="2336" w:author="Author">
              <w:r>
                <w:rPr>
                  <w:rFonts w:asciiTheme="minorBidi" w:eastAsia="Times New Roman" w:hAnsiTheme="minorBidi" w:cstheme="minorBidi"/>
                  <w:szCs w:val="17"/>
                </w:rPr>
                <w:delText>[RSG-105</w:delText>
              </w:r>
              <w:r w:rsidRPr="000C3E67">
                <w:rPr>
                  <w:rFonts w:asciiTheme="minorBidi" w:eastAsia="Times New Roman" w:hAnsiTheme="minorBidi" w:cstheme="minorBidi"/>
                  <w:szCs w:val="17"/>
                </w:rPr>
                <w:delText>]</w:delText>
              </w:r>
            </w:del>
          </w:p>
        </w:tc>
        <w:tc>
          <w:tcPr>
            <w:tcW w:w="5670" w:type="dxa"/>
          </w:tcPr>
          <w:p w14:paraId="5AD69833" w14:textId="77777777" w:rsidR="005F3B68" w:rsidRPr="00E00B82" w:rsidRDefault="005F3B68" w:rsidP="008745E1">
            <w:pPr>
              <w:rPr>
                <w:del w:id="2337" w:author="Author"/>
                <w:rFonts w:asciiTheme="minorBidi" w:hAnsiTheme="minorBidi" w:cstheme="minorBidi"/>
                <w:szCs w:val="17"/>
              </w:rPr>
            </w:pPr>
            <w:del w:id="2338" w:author="Author">
              <w:r w:rsidRPr="00E00B82">
                <w:rPr>
                  <w:rFonts w:asciiTheme="minorBidi" w:eastAsia="Times New Roman" w:hAnsiTheme="minorBidi" w:cstheme="minorBidi"/>
                  <w:szCs w:val="17"/>
                </w:rPr>
                <w:delText xml:space="preserve">A Web API MUST support caching of </w:delText>
              </w:r>
              <w:r w:rsidRPr="008429EF">
                <w:rPr>
                  <w:rFonts w:ascii="Courier New" w:eastAsia="Times New Roman" w:hAnsi="Courier New" w:cs="Courier New"/>
                  <w:szCs w:val="17"/>
                </w:rPr>
                <w:delText>GET</w:delText>
              </w:r>
              <w:r w:rsidRPr="00E00B82">
                <w:rPr>
                  <w:rFonts w:asciiTheme="minorBidi" w:eastAsia="Times New Roman" w:hAnsiTheme="minorBidi" w:cstheme="minorBidi"/>
                  <w:szCs w:val="17"/>
                </w:rPr>
                <w:delText xml:space="preserve"> results; a Web API MAY support caching of results from other HTTP Methods.</w:delText>
              </w:r>
            </w:del>
          </w:p>
        </w:tc>
        <w:tc>
          <w:tcPr>
            <w:tcW w:w="2515" w:type="dxa"/>
          </w:tcPr>
          <w:p w14:paraId="7599CFFD" w14:textId="77777777" w:rsidR="005F3B68" w:rsidRPr="000C3E67" w:rsidRDefault="005F3B68" w:rsidP="008745E1">
            <w:pPr>
              <w:rPr>
                <w:del w:id="2339" w:author="Author"/>
                <w:rFonts w:asciiTheme="minorBidi" w:hAnsiTheme="minorBidi" w:cstheme="minorBidi"/>
                <w:szCs w:val="17"/>
              </w:rPr>
            </w:pPr>
            <w:del w:id="2340" w:author="Author">
              <w:r w:rsidRPr="000C3E67">
                <w:rPr>
                  <w:rFonts w:asciiTheme="minorBidi" w:hAnsiTheme="minorBidi" w:cstheme="minorBidi"/>
                  <w:szCs w:val="17"/>
                </w:rPr>
                <w:delText>AAJ, AJ, AX</w:delText>
              </w:r>
            </w:del>
          </w:p>
        </w:tc>
      </w:tr>
      <w:tr w:rsidR="005F3B68" w:rsidRPr="00B67A3A" w14:paraId="29183408" w14:textId="77777777" w:rsidTr="00E3148C">
        <w:trPr>
          <w:del w:id="2341" w:author="Author"/>
        </w:trPr>
        <w:tc>
          <w:tcPr>
            <w:tcW w:w="1075" w:type="dxa"/>
          </w:tcPr>
          <w:p w14:paraId="5F5B9949" w14:textId="77777777" w:rsidR="005F3B68" w:rsidRPr="000C3E67" w:rsidRDefault="005F3B68" w:rsidP="008745E1">
            <w:pPr>
              <w:rPr>
                <w:del w:id="2342" w:author="Author"/>
                <w:rFonts w:asciiTheme="minorBidi" w:hAnsiTheme="minorBidi" w:cstheme="minorBidi"/>
                <w:szCs w:val="17"/>
              </w:rPr>
            </w:pPr>
            <w:del w:id="2343" w:author="Author">
              <w:r>
                <w:rPr>
                  <w:rFonts w:asciiTheme="minorBidi" w:eastAsia="Times New Roman" w:hAnsiTheme="minorBidi" w:cstheme="minorBidi"/>
                  <w:szCs w:val="17"/>
                </w:rPr>
                <w:delText>[RSG-106</w:delText>
              </w:r>
              <w:r w:rsidRPr="000C3E67">
                <w:rPr>
                  <w:rFonts w:asciiTheme="minorBidi" w:eastAsia="Times New Roman" w:hAnsiTheme="minorBidi" w:cstheme="minorBidi"/>
                  <w:szCs w:val="17"/>
                </w:rPr>
                <w:delText>] </w:delText>
              </w:r>
            </w:del>
          </w:p>
        </w:tc>
        <w:tc>
          <w:tcPr>
            <w:tcW w:w="5670" w:type="dxa"/>
          </w:tcPr>
          <w:p w14:paraId="581460C8" w14:textId="77777777" w:rsidR="005F3B68" w:rsidRPr="00E00B82" w:rsidRDefault="005F3B68" w:rsidP="008745E1">
            <w:pPr>
              <w:rPr>
                <w:del w:id="2344" w:author="Author"/>
                <w:rFonts w:asciiTheme="minorBidi" w:eastAsia="Times New Roman" w:hAnsiTheme="minorBidi" w:cstheme="minorBidi"/>
                <w:szCs w:val="17"/>
              </w:rPr>
            </w:pPr>
            <w:del w:id="2345" w:author="Author">
              <w:r w:rsidRPr="00E00B82">
                <w:rPr>
                  <w:rFonts w:asciiTheme="minorBidi" w:eastAsia="Times New Roman" w:hAnsiTheme="minorBidi" w:cstheme="minorBidi"/>
                  <w:szCs w:val="17"/>
                </w:rPr>
                <w:delText xml:space="preserve">The HTTP response headers </w:delText>
              </w:r>
              <w:r w:rsidRPr="008429EF">
                <w:rPr>
                  <w:rFonts w:ascii="Courier New" w:eastAsia="Times New Roman" w:hAnsi="Courier New" w:cs="Courier New"/>
                  <w:szCs w:val="17"/>
                </w:rPr>
                <w:delText>Cache-Control</w:delText>
              </w:r>
              <w:r w:rsidRPr="00E00B82">
                <w:rPr>
                  <w:rFonts w:asciiTheme="minorBidi" w:eastAsia="Times New Roman" w:hAnsiTheme="minorBidi" w:cstheme="minorBidi"/>
                  <w:szCs w:val="17"/>
                </w:rPr>
                <w:delText xml:space="preserve"> and </w:delText>
              </w:r>
              <w:r w:rsidRPr="008429EF">
                <w:rPr>
                  <w:rFonts w:ascii="Courier New" w:eastAsia="Times New Roman" w:hAnsi="Courier New" w:cs="Courier New"/>
                  <w:szCs w:val="17"/>
                </w:rPr>
                <w:delText>Expires</w:delText>
              </w:r>
              <w:r w:rsidRPr="00E00B82">
                <w:rPr>
                  <w:rFonts w:asciiTheme="minorBidi" w:eastAsia="Times New Roman" w:hAnsiTheme="minorBidi" w:cstheme="minorBidi"/>
                  <w:szCs w:val="17"/>
                </w:rPr>
                <w:delText xml:space="preserve"> SHOULD be used. The latter MAY be used to support legacy clients.</w:delText>
              </w:r>
            </w:del>
          </w:p>
        </w:tc>
        <w:tc>
          <w:tcPr>
            <w:tcW w:w="2515" w:type="dxa"/>
          </w:tcPr>
          <w:p w14:paraId="20D1BBA4" w14:textId="77777777" w:rsidR="005F3B68" w:rsidRPr="000C3E67" w:rsidRDefault="005F3B68" w:rsidP="008745E1">
            <w:pPr>
              <w:rPr>
                <w:del w:id="2346" w:author="Author"/>
                <w:rFonts w:asciiTheme="minorBidi" w:hAnsiTheme="minorBidi" w:cstheme="minorBidi"/>
                <w:szCs w:val="17"/>
              </w:rPr>
            </w:pPr>
            <w:del w:id="2347" w:author="Author">
              <w:r w:rsidRPr="000C3E67">
                <w:rPr>
                  <w:rFonts w:asciiTheme="minorBidi" w:hAnsiTheme="minorBidi" w:cstheme="minorBidi"/>
                  <w:szCs w:val="17"/>
                </w:rPr>
                <w:delText>AAJ, AAX</w:delText>
              </w:r>
            </w:del>
          </w:p>
        </w:tc>
      </w:tr>
      <w:tr w:rsidR="005F3B68" w:rsidRPr="00B67A3A" w14:paraId="50A15B3D" w14:textId="77777777" w:rsidTr="00E3148C">
        <w:trPr>
          <w:del w:id="2348" w:author="Author"/>
        </w:trPr>
        <w:tc>
          <w:tcPr>
            <w:tcW w:w="1075" w:type="dxa"/>
          </w:tcPr>
          <w:p w14:paraId="2090EC40" w14:textId="77777777" w:rsidR="005F3B68" w:rsidRPr="000C3E67" w:rsidRDefault="005F3B68" w:rsidP="008745E1">
            <w:pPr>
              <w:rPr>
                <w:del w:id="2349" w:author="Author"/>
                <w:rFonts w:asciiTheme="minorBidi" w:hAnsiTheme="minorBidi" w:cstheme="minorBidi"/>
                <w:szCs w:val="17"/>
              </w:rPr>
            </w:pPr>
            <w:del w:id="2350" w:author="Author">
              <w:r>
                <w:rPr>
                  <w:rFonts w:asciiTheme="minorBidi" w:eastAsia="Times New Roman" w:hAnsiTheme="minorBidi" w:cstheme="minorBidi"/>
                  <w:szCs w:val="17"/>
                </w:rPr>
                <w:delText>[RSG-107</w:delText>
              </w:r>
              <w:r w:rsidRPr="000C3E67">
                <w:rPr>
                  <w:rFonts w:asciiTheme="minorBidi" w:eastAsia="Times New Roman" w:hAnsiTheme="minorBidi" w:cstheme="minorBidi"/>
                  <w:szCs w:val="17"/>
                </w:rPr>
                <w:delText>] </w:delText>
              </w:r>
            </w:del>
          </w:p>
        </w:tc>
        <w:tc>
          <w:tcPr>
            <w:tcW w:w="5670" w:type="dxa"/>
          </w:tcPr>
          <w:p w14:paraId="72C428D1" w14:textId="77777777" w:rsidR="005F3B68" w:rsidRPr="00E00B82" w:rsidRDefault="005F3B68" w:rsidP="008745E1">
            <w:pPr>
              <w:rPr>
                <w:del w:id="2351" w:author="Author"/>
                <w:rFonts w:asciiTheme="minorBidi" w:eastAsia="Times New Roman" w:hAnsiTheme="minorBidi" w:cstheme="minorBidi"/>
                <w:szCs w:val="17"/>
              </w:rPr>
            </w:pPr>
            <w:del w:id="2352" w:author="Author">
              <w:r w:rsidRPr="00E00B82">
                <w:rPr>
                  <w:rFonts w:asciiTheme="minorBidi" w:eastAsia="Times New Roman" w:hAnsiTheme="minorBidi" w:cstheme="minorBidi"/>
                  <w:szCs w:val="17"/>
                </w:rPr>
                <w:delText xml:space="preserve">A Web API SHOULD advertise if it supports partial file downloads by responding to </w:delText>
              </w:r>
              <w:r w:rsidRPr="008429EF">
                <w:rPr>
                  <w:rFonts w:ascii="Courier New" w:eastAsia="Times New Roman" w:hAnsi="Courier New" w:cs="Courier New"/>
                  <w:szCs w:val="17"/>
                </w:rPr>
                <w:delText>HEAD</w:delText>
              </w:r>
              <w:r w:rsidRPr="00E00B82">
                <w:rPr>
                  <w:rFonts w:asciiTheme="minorBidi" w:eastAsia="Times New Roman" w:hAnsiTheme="minorBidi" w:cstheme="minorBidi"/>
                  <w:szCs w:val="17"/>
                </w:rPr>
                <w:delText xml:space="preserve"> requests and replying with the HTTP response headers </w:delText>
              </w:r>
              <w:r w:rsidRPr="00717945">
                <w:rPr>
                  <w:rFonts w:ascii="Courier New" w:eastAsia="Times New Roman" w:hAnsi="Courier New" w:cs="Courier New"/>
                  <w:szCs w:val="17"/>
                </w:rPr>
                <w:delText>Accept-Ranges</w:delText>
              </w:r>
              <w:r w:rsidRPr="00E00B82">
                <w:rPr>
                  <w:rFonts w:asciiTheme="minorBidi" w:eastAsia="Times New Roman" w:hAnsiTheme="minorBidi" w:cstheme="minorBidi"/>
                  <w:szCs w:val="17"/>
                </w:rPr>
                <w:delText xml:space="preserve"> and </w:delText>
              </w:r>
              <w:r w:rsidRPr="00717945">
                <w:rPr>
                  <w:rFonts w:ascii="Courier New" w:eastAsia="Times New Roman" w:hAnsi="Courier New" w:cs="Courier New"/>
                  <w:szCs w:val="17"/>
                </w:rPr>
                <w:delText>Content-Length</w:delText>
              </w:r>
              <w:r w:rsidRPr="00717945">
                <w:rPr>
                  <w:rFonts w:asciiTheme="minorBidi" w:eastAsia="Times New Roman" w:hAnsiTheme="minorBidi" w:cstheme="minorBidi"/>
                  <w:szCs w:val="17"/>
                </w:rPr>
                <w:delText>.</w:delText>
              </w:r>
            </w:del>
          </w:p>
        </w:tc>
        <w:tc>
          <w:tcPr>
            <w:tcW w:w="2515" w:type="dxa"/>
          </w:tcPr>
          <w:p w14:paraId="6A5EC466" w14:textId="77777777" w:rsidR="005F3B68" w:rsidRPr="000C3E67" w:rsidRDefault="005F3B68" w:rsidP="008745E1">
            <w:pPr>
              <w:rPr>
                <w:del w:id="2353" w:author="Author"/>
                <w:rFonts w:asciiTheme="minorBidi" w:hAnsiTheme="minorBidi" w:cstheme="minorBidi"/>
                <w:szCs w:val="17"/>
              </w:rPr>
            </w:pPr>
            <w:del w:id="2354" w:author="Author">
              <w:r w:rsidRPr="000C3E67">
                <w:rPr>
                  <w:rFonts w:asciiTheme="minorBidi" w:hAnsiTheme="minorBidi" w:cstheme="minorBidi"/>
                  <w:szCs w:val="17"/>
                </w:rPr>
                <w:delText>AAJ, AAX</w:delText>
              </w:r>
            </w:del>
          </w:p>
        </w:tc>
      </w:tr>
      <w:tr w:rsidR="005F3B68" w:rsidRPr="00B67A3A" w14:paraId="25932E0F" w14:textId="77777777" w:rsidTr="00E3148C">
        <w:trPr>
          <w:del w:id="2355" w:author="Author"/>
        </w:trPr>
        <w:tc>
          <w:tcPr>
            <w:tcW w:w="1075" w:type="dxa"/>
          </w:tcPr>
          <w:p w14:paraId="5936195C" w14:textId="77777777" w:rsidR="005F3B68" w:rsidRPr="000C3E67" w:rsidRDefault="005F3B68" w:rsidP="008745E1">
            <w:pPr>
              <w:rPr>
                <w:del w:id="2356" w:author="Author"/>
                <w:rFonts w:asciiTheme="minorBidi" w:hAnsiTheme="minorBidi" w:cstheme="minorBidi"/>
                <w:szCs w:val="17"/>
              </w:rPr>
            </w:pPr>
            <w:del w:id="2357" w:author="Author">
              <w:r>
                <w:rPr>
                  <w:rFonts w:asciiTheme="minorBidi" w:eastAsia="Times New Roman" w:hAnsiTheme="minorBidi" w:cstheme="minorBidi"/>
                  <w:szCs w:val="17"/>
                </w:rPr>
                <w:delText>[RSG-108</w:delText>
              </w:r>
              <w:r w:rsidRPr="000C3E67">
                <w:rPr>
                  <w:rFonts w:asciiTheme="minorBidi" w:eastAsia="Times New Roman" w:hAnsiTheme="minorBidi" w:cstheme="minorBidi"/>
                  <w:szCs w:val="17"/>
                </w:rPr>
                <w:delText>] </w:delText>
              </w:r>
            </w:del>
          </w:p>
        </w:tc>
        <w:tc>
          <w:tcPr>
            <w:tcW w:w="5670" w:type="dxa"/>
          </w:tcPr>
          <w:p w14:paraId="0B77D556" w14:textId="77777777" w:rsidR="005F3B68" w:rsidRPr="00E00B82" w:rsidRDefault="005F3B68" w:rsidP="008745E1">
            <w:pPr>
              <w:rPr>
                <w:del w:id="2358" w:author="Author"/>
                <w:rFonts w:asciiTheme="minorBidi" w:eastAsia="Times New Roman" w:hAnsiTheme="minorBidi" w:cstheme="minorBidi"/>
                <w:szCs w:val="17"/>
              </w:rPr>
            </w:pPr>
            <w:del w:id="2359" w:author="Author">
              <w:r w:rsidRPr="00E00B82">
                <w:rPr>
                  <w:rFonts w:asciiTheme="minorBidi" w:eastAsia="Times New Roman" w:hAnsiTheme="minorBidi" w:cstheme="minorBidi"/>
                  <w:szCs w:val="17"/>
                </w:rPr>
                <w:delText>A Web API SHOULD support partial file downloads. Multi-part ranges SHOULD be supported.</w:delText>
              </w:r>
            </w:del>
          </w:p>
        </w:tc>
        <w:tc>
          <w:tcPr>
            <w:tcW w:w="2515" w:type="dxa"/>
          </w:tcPr>
          <w:p w14:paraId="0F4001D6" w14:textId="77777777" w:rsidR="005F3B68" w:rsidRPr="000C3E67" w:rsidRDefault="005F3B68" w:rsidP="008745E1">
            <w:pPr>
              <w:rPr>
                <w:del w:id="2360" w:author="Author"/>
                <w:rFonts w:asciiTheme="minorBidi" w:hAnsiTheme="minorBidi" w:cstheme="minorBidi"/>
                <w:szCs w:val="17"/>
              </w:rPr>
            </w:pPr>
            <w:del w:id="2361" w:author="Author">
              <w:r w:rsidRPr="000C3E67">
                <w:rPr>
                  <w:rFonts w:asciiTheme="minorBidi" w:hAnsiTheme="minorBidi" w:cstheme="minorBidi"/>
                  <w:szCs w:val="17"/>
                </w:rPr>
                <w:delText>AAJ, AAX</w:delText>
              </w:r>
            </w:del>
          </w:p>
        </w:tc>
      </w:tr>
      <w:tr w:rsidR="005F3B68" w:rsidRPr="00B67A3A" w14:paraId="3A7CB2B8" w14:textId="77777777" w:rsidTr="00E3148C">
        <w:trPr>
          <w:del w:id="2362" w:author="Author"/>
        </w:trPr>
        <w:tc>
          <w:tcPr>
            <w:tcW w:w="1075" w:type="dxa"/>
          </w:tcPr>
          <w:p w14:paraId="1A5ABB96" w14:textId="77777777" w:rsidR="005F3B68" w:rsidRPr="000C3E67" w:rsidRDefault="005F3B68" w:rsidP="008745E1">
            <w:pPr>
              <w:rPr>
                <w:del w:id="2363" w:author="Author"/>
                <w:rFonts w:asciiTheme="minorBidi" w:hAnsiTheme="minorBidi" w:cstheme="minorBidi"/>
                <w:szCs w:val="17"/>
              </w:rPr>
            </w:pPr>
            <w:del w:id="2364" w:author="Author">
              <w:r>
                <w:rPr>
                  <w:rFonts w:asciiTheme="minorBidi" w:eastAsia="Times New Roman" w:hAnsiTheme="minorBidi" w:cstheme="minorBidi"/>
                  <w:szCs w:val="17"/>
                </w:rPr>
                <w:delText>[RSG-109</w:delText>
              </w:r>
              <w:r w:rsidRPr="000C3E67">
                <w:rPr>
                  <w:rFonts w:asciiTheme="minorBidi" w:eastAsia="Times New Roman" w:hAnsiTheme="minorBidi" w:cstheme="minorBidi"/>
                  <w:szCs w:val="17"/>
                </w:rPr>
                <w:delText>] </w:delText>
              </w:r>
            </w:del>
          </w:p>
        </w:tc>
        <w:tc>
          <w:tcPr>
            <w:tcW w:w="5670" w:type="dxa"/>
          </w:tcPr>
          <w:p w14:paraId="25DB1D92" w14:textId="77777777" w:rsidR="005F3B68" w:rsidRPr="00E00B82" w:rsidRDefault="005F3B68" w:rsidP="008745E1">
            <w:pPr>
              <w:rPr>
                <w:del w:id="2365" w:author="Author"/>
                <w:rFonts w:asciiTheme="minorBidi" w:eastAsia="Times New Roman" w:hAnsiTheme="minorBidi" w:cstheme="minorBidi"/>
                <w:szCs w:val="17"/>
              </w:rPr>
            </w:pPr>
            <w:del w:id="2366" w:author="Author">
              <w:r w:rsidRPr="00E00B82">
                <w:rPr>
                  <w:rFonts w:asciiTheme="minorBidi" w:eastAsia="Times New Roman" w:hAnsiTheme="minorBidi" w:cstheme="minorBidi"/>
                  <w:szCs w:val="17"/>
                </w:rPr>
                <w:delText>A Web API SHOULD advertise if it supports partial file uploads.</w:delText>
              </w:r>
            </w:del>
          </w:p>
        </w:tc>
        <w:tc>
          <w:tcPr>
            <w:tcW w:w="2515" w:type="dxa"/>
          </w:tcPr>
          <w:p w14:paraId="620A26BB" w14:textId="77777777" w:rsidR="005F3B68" w:rsidRPr="000C3E67" w:rsidRDefault="005F3B68" w:rsidP="008745E1">
            <w:pPr>
              <w:rPr>
                <w:del w:id="2367" w:author="Author"/>
                <w:rFonts w:asciiTheme="minorBidi" w:hAnsiTheme="minorBidi" w:cstheme="minorBidi"/>
                <w:szCs w:val="17"/>
              </w:rPr>
            </w:pPr>
            <w:del w:id="2368" w:author="Author">
              <w:r w:rsidRPr="000C3E67">
                <w:rPr>
                  <w:rFonts w:asciiTheme="minorBidi" w:hAnsiTheme="minorBidi" w:cstheme="minorBidi"/>
                  <w:szCs w:val="17"/>
                </w:rPr>
                <w:delText>AAJ, AAX</w:delText>
              </w:r>
            </w:del>
          </w:p>
        </w:tc>
      </w:tr>
      <w:tr w:rsidR="005F3B68" w:rsidRPr="00B67A3A" w14:paraId="6B405DB3" w14:textId="77777777" w:rsidTr="00E3148C">
        <w:trPr>
          <w:del w:id="2369" w:author="Author"/>
        </w:trPr>
        <w:tc>
          <w:tcPr>
            <w:tcW w:w="1075" w:type="dxa"/>
          </w:tcPr>
          <w:p w14:paraId="5CE10E11" w14:textId="77777777" w:rsidR="005F3B68" w:rsidRPr="000C3E67" w:rsidRDefault="005F3B68" w:rsidP="008745E1">
            <w:pPr>
              <w:rPr>
                <w:del w:id="2370" w:author="Author"/>
                <w:rFonts w:asciiTheme="minorBidi" w:hAnsiTheme="minorBidi" w:cstheme="minorBidi"/>
                <w:szCs w:val="17"/>
              </w:rPr>
            </w:pPr>
            <w:del w:id="2371" w:author="Author">
              <w:r>
                <w:rPr>
                  <w:rFonts w:asciiTheme="minorBidi" w:eastAsia="Times New Roman" w:hAnsiTheme="minorBidi" w:cstheme="minorBidi"/>
                  <w:szCs w:val="17"/>
                </w:rPr>
                <w:delText>[RSG-110</w:delText>
              </w:r>
              <w:r w:rsidRPr="000C3E67">
                <w:rPr>
                  <w:rFonts w:asciiTheme="minorBidi" w:eastAsia="Times New Roman" w:hAnsiTheme="minorBidi" w:cstheme="minorBidi"/>
                  <w:szCs w:val="17"/>
                </w:rPr>
                <w:delText>] </w:delText>
              </w:r>
            </w:del>
          </w:p>
        </w:tc>
        <w:tc>
          <w:tcPr>
            <w:tcW w:w="5670" w:type="dxa"/>
          </w:tcPr>
          <w:p w14:paraId="40E5781E" w14:textId="77777777" w:rsidR="005F3B68" w:rsidRPr="00E00B82" w:rsidRDefault="005F3B68" w:rsidP="008745E1">
            <w:pPr>
              <w:rPr>
                <w:del w:id="2372" w:author="Author"/>
                <w:rFonts w:asciiTheme="minorBidi" w:eastAsia="Times New Roman" w:hAnsiTheme="minorBidi" w:cstheme="minorBidi"/>
                <w:szCs w:val="17"/>
              </w:rPr>
            </w:pPr>
            <w:del w:id="2373" w:author="Author">
              <w:r w:rsidRPr="00E00B82">
                <w:rPr>
                  <w:rFonts w:asciiTheme="minorBidi" w:eastAsia="Times New Roman" w:hAnsiTheme="minorBidi" w:cstheme="minorBidi"/>
                  <w:szCs w:val="17"/>
                </w:rPr>
                <w:delText>A Web API SHOULD support partial file uploaded. Multi-part ranges SHOULD be supported.</w:delText>
              </w:r>
            </w:del>
          </w:p>
        </w:tc>
        <w:tc>
          <w:tcPr>
            <w:tcW w:w="2515" w:type="dxa"/>
          </w:tcPr>
          <w:p w14:paraId="3E3DFDDA" w14:textId="77777777" w:rsidR="005F3B68" w:rsidRPr="000C3E67" w:rsidRDefault="005F3B68" w:rsidP="008745E1">
            <w:pPr>
              <w:rPr>
                <w:del w:id="2374" w:author="Author"/>
                <w:rFonts w:asciiTheme="minorBidi" w:hAnsiTheme="minorBidi" w:cstheme="minorBidi"/>
                <w:szCs w:val="17"/>
              </w:rPr>
            </w:pPr>
            <w:del w:id="2375" w:author="Author">
              <w:r w:rsidRPr="000C3E67">
                <w:rPr>
                  <w:rFonts w:asciiTheme="minorBidi" w:hAnsiTheme="minorBidi" w:cstheme="minorBidi"/>
                  <w:szCs w:val="17"/>
                </w:rPr>
                <w:delText>AAJ, AAX</w:delText>
              </w:r>
            </w:del>
          </w:p>
        </w:tc>
      </w:tr>
      <w:tr w:rsidR="005F3B68" w:rsidRPr="00B67A3A" w14:paraId="14DC5CC2" w14:textId="77777777" w:rsidTr="00E3148C">
        <w:trPr>
          <w:del w:id="2376" w:author="Author"/>
        </w:trPr>
        <w:tc>
          <w:tcPr>
            <w:tcW w:w="1075" w:type="dxa"/>
          </w:tcPr>
          <w:p w14:paraId="1F577D23" w14:textId="77777777" w:rsidR="005F3B68" w:rsidRPr="000C3E67" w:rsidRDefault="005F3B68" w:rsidP="008745E1">
            <w:pPr>
              <w:rPr>
                <w:del w:id="2377" w:author="Author"/>
                <w:rFonts w:asciiTheme="minorBidi" w:hAnsiTheme="minorBidi" w:cstheme="minorBidi"/>
                <w:szCs w:val="17"/>
              </w:rPr>
            </w:pPr>
            <w:del w:id="2378" w:author="Author">
              <w:r>
                <w:rPr>
                  <w:rFonts w:asciiTheme="minorBidi" w:eastAsia="Times New Roman" w:hAnsiTheme="minorBidi" w:cstheme="minorBidi"/>
                  <w:szCs w:val="17"/>
                </w:rPr>
                <w:delText>[RSG-111</w:delText>
              </w:r>
              <w:r w:rsidRPr="000C3E67">
                <w:rPr>
                  <w:rFonts w:asciiTheme="minorBidi" w:eastAsia="Times New Roman" w:hAnsiTheme="minorBidi" w:cstheme="minorBidi"/>
                  <w:szCs w:val="17"/>
                </w:rPr>
                <w:delText>] </w:delText>
              </w:r>
            </w:del>
          </w:p>
        </w:tc>
        <w:tc>
          <w:tcPr>
            <w:tcW w:w="5670" w:type="dxa"/>
          </w:tcPr>
          <w:p w14:paraId="7A686AC6" w14:textId="77777777" w:rsidR="005F3B68" w:rsidRPr="00E00B82" w:rsidRDefault="005F3B68" w:rsidP="008745E1">
            <w:pPr>
              <w:rPr>
                <w:del w:id="2379" w:author="Author"/>
                <w:rFonts w:asciiTheme="minorBidi" w:eastAsia="Times New Roman" w:hAnsiTheme="minorBidi" w:cstheme="minorBidi"/>
                <w:szCs w:val="17"/>
              </w:rPr>
            </w:pPr>
            <w:del w:id="2380" w:author="Author">
              <w:r w:rsidRPr="00E00B82">
                <w:rPr>
                  <w:rFonts w:asciiTheme="minorBidi" w:eastAsia="Times New Roman" w:hAnsiTheme="minorBidi" w:cstheme="minorBidi"/>
                  <w:szCs w:val="17"/>
                </w:rPr>
                <w:delText>The service provider SHOULD return with HTTP response headers the HTTP header “</w:delText>
              </w:r>
              <w:r w:rsidRPr="00717945">
                <w:rPr>
                  <w:rFonts w:ascii="Courier New" w:eastAsia="Times New Roman" w:hAnsi="Courier New" w:cs="Courier New"/>
                  <w:szCs w:val="17"/>
                </w:rPr>
                <w:delText>413 Request Entity Too Large</w:delText>
              </w:r>
              <w:r w:rsidRPr="00E00B82">
                <w:rPr>
                  <w:rFonts w:asciiTheme="minorBidi" w:eastAsia="Times New Roman" w:hAnsiTheme="minorBidi" w:cstheme="minorBidi"/>
                  <w:szCs w:val="17"/>
                </w:rPr>
                <w:delText>” in case the request has exceeded the maximum allowed limit. A custom HTTP header MAY be used to indicate the maximum size of the request.</w:delText>
              </w:r>
            </w:del>
          </w:p>
        </w:tc>
        <w:tc>
          <w:tcPr>
            <w:tcW w:w="2515" w:type="dxa"/>
          </w:tcPr>
          <w:p w14:paraId="12D51D93" w14:textId="77777777" w:rsidR="005F3B68" w:rsidRPr="000C3E67" w:rsidRDefault="005F3B68" w:rsidP="008745E1">
            <w:pPr>
              <w:rPr>
                <w:del w:id="2381" w:author="Author"/>
                <w:rFonts w:asciiTheme="minorBidi" w:hAnsiTheme="minorBidi" w:cstheme="minorBidi"/>
                <w:szCs w:val="17"/>
              </w:rPr>
            </w:pPr>
            <w:del w:id="2382" w:author="Author">
              <w:r w:rsidRPr="000C3E67">
                <w:rPr>
                  <w:rFonts w:asciiTheme="minorBidi" w:hAnsiTheme="minorBidi" w:cstheme="minorBidi"/>
                  <w:szCs w:val="17"/>
                </w:rPr>
                <w:delText>AAJ, AAX</w:delText>
              </w:r>
            </w:del>
          </w:p>
        </w:tc>
      </w:tr>
      <w:tr w:rsidR="005F3B68" w:rsidRPr="00B67A3A" w14:paraId="64AE8EE5" w14:textId="77777777" w:rsidTr="00E3148C">
        <w:trPr>
          <w:del w:id="2383" w:author="Author"/>
        </w:trPr>
        <w:tc>
          <w:tcPr>
            <w:tcW w:w="1075" w:type="dxa"/>
          </w:tcPr>
          <w:p w14:paraId="64DF3579" w14:textId="77777777" w:rsidR="005F3B68" w:rsidRPr="000C3E67" w:rsidRDefault="005F3B68" w:rsidP="008745E1">
            <w:pPr>
              <w:rPr>
                <w:del w:id="2384" w:author="Author"/>
                <w:rFonts w:asciiTheme="minorBidi" w:hAnsiTheme="minorBidi" w:cstheme="minorBidi"/>
                <w:szCs w:val="17"/>
              </w:rPr>
            </w:pPr>
            <w:del w:id="2385" w:author="Author">
              <w:r>
                <w:rPr>
                  <w:rFonts w:asciiTheme="minorBidi" w:eastAsia="Times New Roman" w:hAnsiTheme="minorBidi" w:cstheme="minorBidi"/>
                  <w:szCs w:val="17"/>
                </w:rPr>
                <w:delText>[RSG-112</w:delText>
              </w:r>
              <w:r w:rsidRPr="000C3E67">
                <w:rPr>
                  <w:rFonts w:asciiTheme="minorBidi" w:eastAsia="Times New Roman" w:hAnsiTheme="minorBidi" w:cstheme="minorBidi"/>
                  <w:szCs w:val="17"/>
                </w:rPr>
                <w:delText>]</w:delText>
              </w:r>
            </w:del>
          </w:p>
        </w:tc>
        <w:tc>
          <w:tcPr>
            <w:tcW w:w="5670" w:type="dxa"/>
          </w:tcPr>
          <w:p w14:paraId="6213493B" w14:textId="77777777" w:rsidR="005F3B68" w:rsidRPr="00E00B82" w:rsidRDefault="005F3B68" w:rsidP="008745E1">
            <w:pPr>
              <w:rPr>
                <w:del w:id="2386" w:author="Author"/>
                <w:rFonts w:asciiTheme="minorBidi" w:hAnsiTheme="minorBidi" w:cstheme="minorBidi"/>
                <w:szCs w:val="17"/>
              </w:rPr>
            </w:pPr>
            <w:del w:id="2387" w:author="Author">
              <w:r w:rsidRPr="00E00B82">
                <w:rPr>
                  <w:rFonts w:asciiTheme="minorBidi" w:eastAsia="Times New Roman" w:hAnsiTheme="minorBidi" w:cstheme="minorBidi"/>
                  <w:szCs w:val="17"/>
                </w:rPr>
                <w:delText xml:space="preserve">If a Web API supports preference handling, it SHOULD be implemented according to IETF RFC 7240, i.e. the request HTTP header </w:delText>
              </w:r>
              <w:r w:rsidRPr="009624B8">
                <w:rPr>
                  <w:rFonts w:ascii="Courier New" w:eastAsia="Times New Roman" w:hAnsi="Courier New" w:cs="Courier New"/>
                  <w:szCs w:val="17"/>
                </w:rPr>
                <w:delText>Prefer</w:delText>
              </w:r>
              <w:r w:rsidRPr="00E00B82">
                <w:rPr>
                  <w:rFonts w:asciiTheme="minorBidi" w:eastAsia="Times New Roman" w:hAnsiTheme="minorBidi" w:cstheme="minorBidi"/>
                  <w:szCs w:val="17"/>
                </w:rPr>
                <w:delText xml:space="preserve"> SHOULD be used and the response HTTP header </w:delText>
              </w:r>
              <w:r w:rsidRPr="009624B8">
                <w:rPr>
                  <w:rFonts w:ascii="Courier New" w:eastAsia="Times New Roman" w:hAnsi="Courier New" w:cs="Courier New"/>
                  <w:szCs w:val="17"/>
                </w:rPr>
                <w:delText>Preference-Applied</w:delText>
              </w:r>
              <w:r w:rsidRPr="00E00B82">
                <w:rPr>
                  <w:rFonts w:asciiTheme="minorBidi" w:eastAsia="Times New Roman" w:hAnsiTheme="minorBidi" w:cstheme="minorBidi"/>
                  <w:szCs w:val="17"/>
                </w:rPr>
                <w:delText xml:space="preserve"> SHOULD be returned (echoing the original request). </w:delText>
              </w:r>
            </w:del>
          </w:p>
        </w:tc>
        <w:tc>
          <w:tcPr>
            <w:tcW w:w="2515" w:type="dxa"/>
          </w:tcPr>
          <w:p w14:paraId="18ED5A51" w14:textId="77777777" w:rsidR="005F3B68" w:rsidRPr="000C3E67" w:rsidRDefault="005F3B68" w:rsidP="008745E1">
            <w:pPr>
              <w:rPr>
                <w:del w:id="2388" w:author="Author"/>
                <w:rFonts w:asciiTheme="minorBidi" w:hAnsiTheme="minorBidi" w:cstheme="minorBidi"/>
                <w:szCs w:val="17"/>
              </w:rPr>
            </w:pPr>
            <w:del w:id="2389" w:author="Author">
              <w:r w:rsidRPr="000C3E67">
                <w:rPr>
                  <w:rFonts w:asciiTheme="minorBidi" w:hAnsiTheme="minorBidi" w:cstheme="minorBidi"/>
                  <w:szCs w:val="17"/>
                </w:rPr>
                <w:delText>AAJ, AAX</w:delText>
              </w:r>
            </w:del>
          </w:p>
        </w:tc>
      </w:tr>
      <w:tr w:rsidR="005F3B68" w:rsidRPr="00B67A3A" w14:paraId="568A51CE" w14:textId="77777777" w:rsidTr="00E3148C">
        <w:trPr>
          <w:del w:id="2390" w:author="Author"/>
        </w:trPr>
        <w:tc>
          <w:tcPr>
            <w:tcW w:w="1075" w:type="dxa"/>
          </w:tcPr>
          <w:p w14:paraId="17ACCD3F" w14:textId="77777777" w:rsidR="005F3B68" w:rsidRPr="000C3E67" w:rsidRDefault="005F3B68" w:rsidP="008745E1">
            <w:pPr>
              <w:rPr>
                <w:del w:id="2391" w:author="Author"/>
                <w:rFonts w:asciiTheme="minorBidi" w:hAnsiTheme="minorBidi" w:cstheme="minorBidi"/>
                <w:szCs w:val="17"/>
              </w:rPr>
            </w:pPr>
            <w:del w:id="2392" w:author="Author">
              <w:r>
                <w:rPr>
                  <w:rFonts w:asciiTheme="minorBidi" w:eastAsia="Times New Roman" w:hAnsiTheme="minorBidi" w:cstheme="minorBidi"/>
                  <w:szCs w:val="17"/>
                </w:rPr>
                <w:delText>[RSG-113</w:delText>
              </w:r>
              <w:r w:rsidRPr="000C3E67">
                <w:rPr>
                  <w:rFonts w:asciiTheme="minorBidi" w:eastAsia="Times New Roman" w:hAnsiTheme="minorBidi" w:cstheme="minorBidi"/>
                  <w:szCs w:val="17"/>
                </w:rPr>
                <w:delText>]</w:delText>
              </w:r>
            </w:del>
          </w:p>
        </w:tc>
        <w:tc>
          <w:tcPr>
            <w:tcW w:w="5670" w:type="dxa"/>
          </w:tcPr>
          <w:p w14:paraId="5B4AAC7F" w14:textId="77777777" w:rsidR="005F3B68" w:rsidRPr="00E00B82" w:rsidRDefault="005F3B68" w:rsidP="008745E1">
            <w:pPr>
              <w:rPr>
                <w:del w:id="2393" w:author="Author"/>
                <w:rFonts w:asciiTheme="minorBidi" w:hAnsiTheme="minorBidi" w:cstheme="minorBidi"/>
                <w:szCs w:val="17"/>
              </w:rPr>
            </w:pPr>
            <w:del w:id="2394" w:author="Author">
              <w:r w:rsidRPr="00E00B82">
                <w:rPr>
                  <w:rFonts w:asciiTheme="minorBidi" w:eastAsia="Times New Roman" w:hAnsiTheme="minorBidi" w:cstheme="minorBidi"/>
                  <w:szCs w:val="17"/>
                </w:rPr>
                <w:delText xml:space="preserve">If a Web API supports preference handling, the nomenclature of preferences that MAY be set by using the </w:delText>
              </w:r>
              <w:r w:rsidRPr="009624B8">
                <w:rPr>
                  <w:rFonts w:ascii="Courier New" w:eastAsia="Times New Roman" w:hAnsi="Courier New" w:cs="Courier New"/>
                  <w:szCs w:val="17"/>
                </w:rPr>
                <w:delText>Prefer</w:delText>
              </w:r>
              <w:r w:rsidRPr="00E00B82">
                <w:rPr>
                  <w:rFonts w:asciiTheme="minorBidi" w:eastAsia="Times New Roman" w:hAnsiTheme="minorBidi" w:cstheme="minorBidi"/>
                  <w:szCs w:val="17"/>
                </w:rPr>
                <w:delText xml:space="preserve"> header MUST be recorded in the Service Contract.</w:delText>
              </w:r>
            </w:del>
          </w:p>
        </w:tc>
        <w:tc>
          <w:tcPr>
            <w:tcW w:w="2515" w:type="dxa"/>
          </w:tcPr>
          <w:p w14:paraId="5AC87055" w14:textId="77777777" w:rsidR="005F3B68" w:rsidRPr="000C3E67" w:rsidRDefault="005F3B68" w:rsidP="008745E1">
            <w:pPr>
              <w:rPr>
                <w:del w:id="2395" w:author="Author"/>
                <w:rFonts w:asciiTheme="minorBidi" w:hAnsiTheme="minorBidi" w:cstheme="minorBidi"/>
                <w:szCs w:val="17"/>
              </w:rPr>
            </w:pPr>
            <w:del w:id="2396" w:author="Author">
              <w:r w:rsidRPr="000C3E67">
                <w:rPr>
                  <w:rFonts w:asciiTheme="minorBidi" w:hAnsiTheme="minorBidi" w:cstheme="minorBidi"/>
                  <w:szCs w:val="17"/>
                </w:rPr>
                <w:delText>AAJ, AAX, AJ, AX</w:delText>
              </w:r>
            </w:del>
          </w:p>
        </w:tc>
      </w:tr>
      <w:tr w:rsidR="005F3B68" w:rsidRPr="00B67A3A" w14:paraId="31A89587" w14:textId="77777777" w:rsidTr="00E3148C">
        <w:trPr>
          <w:del w:id="2397" w:author="Author"/>
        </w:trPr>
        <w:tc>
          <w:tcPr>
            <w:tcW w:w="1075" w:type="dxa"/>
          </w:tcPr>
          <w:p w14:paraId="13713F61" w14:textId="77777777" w:rsidR="005F3B68" w:rsidRPr="000C3E67" w:rsidRDefault="005F3B68" w:rsidP="008745E1">
            <w:pPr>
              <w:rPr>
                <w:del w:id="2398" w:author="Author"/>
                <w:rFonts w:asciiTheme="minorBidi" w:hAnsiTheme="minorBidi" w:cstheme="minorBidi"/>
                <w:szCs w:val="17"/>
              </w:rPr>
            </w:pPr>
            <w:del w:id="2399" w:author="Author">
              <w:r>
                <w:rPr>
                  <w:rFonts w:asciiTheme="minorBidi" w:eastAsia="Times New Roman" w:hAnsiTheme="minorBidi" w:cstheme="minorBidi"/>
                  <w:szCs w:val="17"/>
                </w:rPr>
                <w:delText>[RSG-114</w:delText>
              </w:r>
              <w:r w:rsidRPr="000C3E67">
                <w:rPr>
                  <w:rFonts w:asciiTheme="minorBidi" w:eastAsia="Times New Roman" w:hAnsiTheme="minorBidi" w:cstheme="minorBidi"/>
                  <w:szCs w:val="17"/>
                </w:rPr>
                <w:delText>]</w:delText>
              </w:r>
            </w:del>
          </w:p>
        </w:tc>
        <w:tc>
          <w:tcPr>
            <w:tcW w:w="5670" w:type="dxa"/>
          </w:tcPr>
          <w:p w14:paraId="7A992328" w14:textId="77777777" w:rsidR="005F3B68" w:rsidRPr="00174DE3" w:rsidRDefault="005F3B68" w:rsidP="008745E1">
            <w:pPr>
              <w:rPr>
                <w:del w:id="2400" w:author="Author"/>
                <w:rFonts w:asciiTheme="minorBidi" w:eastAsia="Times New Roman" w:hAnsiTheme="minorBidi" w:cstheme="minorBidi"/>
                <w:szCs w:val="17"/>
              </w:rPr>
            </w:pPr>
            <w:del w:id="2401" w:author="Author">
              <w:r w:rsidRPr="00174DE3">
                <w:rPr>
                  <w:rFonts w:asciiTheme="minorBidi" w:eastAsia="Times New Roman" w:hAnsiTheme="minorBidi" w:cstheme="minorBidi"/>
                  <w:szCs w:val="17"/>
                </w:rPr>
                <w:delText xml:space="preserve">If a Web API supports localized data, the request HTTP header </w:delText>
              </w:r>
              <w:r w:rsidRPr="00717945">
                <w:rPr>
                  <w:rFonts w:ascii="Courier New" w:eastAsia="Times New Roman" w:hAnsi="Courier New" w:cs="Courier New"/>
                  <w:szCs w:val="17"/>
                </w:rPr>
                <w:delText>Accept-Language</w:delText>
              </w:r>
              <w:r w:rsidRPr="00174DE3">
                <w:rPr>
                  <w:rFonts w:asciiTheme="minorBidi" w:eastAsia="Times New Roman" w:hAnsiTheme="minorBidi" w:cstheme="minorBidi"/>
                  <w:szCs w:val="17"/>
                </w:rPr>
                <w:delText xml:space="preserve"> MUST be supported to indicate the set of natural languages that are preferred in the response as specified in IETF RFC 7231.</w:delText>
              </w:r>
            </w:del>
          </w:p>
        </w:tc>
        <w:tc>
          <w:tcPr>
            <w:tcW w:w="2515" w:type="dxa"/>
          </w:tcPr>
          <w:p w14:paraId="5FE6BB34" w14:textId="77777777" w:rsidR="005F3B68" w:rsidRPr="000C3E67" w:rsidRDefault="005F3B68" w:rsidP="008745E1">
            <w:pPr>
              <w:rPr>
                <w:del w:id="2402" w:author="Author"/>
                <w:rFonts w:asciiTheme="minorBidi" w:hAnsiTheme="minorBidi" w:cstheme="minorBidi"/>
                <w:szCs w:val="17"/>
              </w:rPr>
            </w:pPr>
            <w:del w:id="2403" w:author="Author">
              <w:r w:rsidRPr="000C3E67">
                <w:rPr>
                  <w:rFonts w:asciiTheme="minorBidi" w:hAnsiTheme="minorBidi" w:cstheme="minorBidi"/>
                  <w:szCs w:val="17"/>
                </w:rPr>
                <w:delText>AAJ, AAX, AJ, AX</w:delText>
              </w:r>
            </w:del>
          </w:p>
        </w:tc>
      </w:tr>
      <w:tr w:rsidR="005F3B68" w:rsidRPr="00B67A3A" w14:paraId="4C58F6A4" w14:textId="77777777" w:rsidTr="00E3148C">
        <w:trPr>
          <w:del w:id="2404" w:author="Author"/>
        </w:trPr>
        <w:tc>
          <w:tcPr>
            <w:tcW w:w="1075" w:type="dxa"/>
          </w:tcPr>
          <w:p w14:paraId="2B7D3B81" w14:textId="77777777" w:rsidR="005F3B68" w:rsidRPr="000C3E67" w:rsidRDefault="005F3B68" w:rsidP="008745E1">
            <w:pPr>
              <w:rPr>
                <w:del w:id="2405" w:author="Author"/>
                <w:rFonts w:asciiTheme="minorBidi" w:hAnsiTheme="minorBidi" w:cstheme="minorBidi"/>
                <w:szCs w:val="17"/>
              </w:rPr>
            </w:pPr>
            <w:del w:id="2406" w:author="Author">
              <w:r>
                <w:rPr>
                  <w:rFonts w:asciiTheme="minorBidi" w:eastAsia="Times New Roman" w:hAnsiTheme="minorBidi" w:cstheme="minorBidi"/>
                  <w:szCs w:val="17"/>
                </w:rPr>
                <w:delText>[RSG-115</w:delText>
              </w:r>
              <w:r w:rsidRPr="000C3E67">
                <w:rPr>
                  <w:rFonts w:asciiTheme="minorBidi" w:eastAsia="Times New Roman" w:hAnsiTheme="minorBidi" w:cstheme="minorBidi"/>
                  <w:szCs w:val="17"/>
                </w:rPr>
                <w:delText>]</w:delText>
              </w:r>
            </w:del>
          </w:p>
        </w:tc>
        <w:tc>
          <w:tcPr>
            <w:tcW w:w="5670" w:type="dxa"/>
          </w:tcPr>
          <w:p w14:paraId="7E608712" w14:textId="77777777" w:rsidR="005F3B68" w:rsidRPr="000E2C88" w:rsidRDefault="005F3B68" w:rsidP="008745E1">
            <w:pPr>
              <w:rPr>
                <w:del w:id="2407" w:author="Author"/>
                <w:rFonts w:ascii="Arial" w:eastAsia="Times New Roman" w:hAnsi="Arial" w:cs="Arial"/>
                <w:szCs w:val="17"/>
              </w:rPr>
            </w:pPr>
            <w:del w:id="2408" w:author="Author">
              <w:r w:rsidRPr="000E2C88">
                <w:rPr>
                  <w:rFonts w:ascii="Arial" w:eastAsia="Times New Roman" w:hAnsi="Arial" w:cs="Arial"/>
                  <w:szCs w:val="17"/>
                </w:rPr>
                <w:delText>If the API supports long-running operations, they SHOULD be asynchronous.  The following approach SHOULD be followed:</w:delText>
              </w:r>
            </w:del>
          </w:p>
          <w:p w14:paraId="582ABB1E" w14:textId="77777777" w:rsidR="005F3B68" w:rsidRPr="000E2C88" w:rsidRDefault="005F3B68">
            <w:pPr>
              <w:pStyle w:val="ListParagraph"/>
              <w:numPr>
                <w:ilvl w:val="0"/>
                <w:numId w:val="15"/>
              </w:numPr>
              <w:rPr>
                <w:del w:id="2409" w:author="Author"/>
              </w:rPr>
            </w:pPr>
            <w:del w:id="2410" w:author="Author">
              <w:r w:rsidRPr="000E2C88">
                <w:delText>The service consumer activates the service operation;</w:delText>
              </w:r>
            </w:del>
          </w:p>
          <w:p w14:paraId="7A595838" w14:textId="77777777" w:rsidR="005F3B68" w:rsidRPr="000E2C88" w:rsidRDefault="005F3B68">
            <w:pPr>
              <w:pStyle w:val="ListParagraph"/>
              <w:numPr>
                <w:ilvl w:val="0"/>
                <w:numId w:val="15"/>
              </w:numPr>
              <w:rPr>
                <w:del w:id="2411" w:author="Author"/>
              </w:rPr>
            </w:pPr>
            <w:del w:id="2412" w:author="Author">
              <w:r w:rsidRPr="000E2C88">
                <w:delText>The service operation returns the status code “202 Accepted” according to IETF RFC 7231 (section 6.3.3), i.e.</w:delText>
              </w:r>
              <w:r w:rsidR="00077925" w:rsidRPr="000E2C88">
                <w:delText>,</w:delText>
              </w:r>
              <w:r w:rsidRPr="000E2C88">
                <w:delText xml:space="preserve"> the request has been accepted for processing but the processing has not been completed. The location of the queued task that was created is also returned with the HTTP header Location; and</w:delText>
              </w:r>
            </w:del>
          </w:p>
          <w:p w14:paraId="509A52E1" w14:textId="77777777" w:rsidR="005F3B68" w:rsidRPr="000E2C88" w:rsidRDefault="005F3B68">
            <w:pPr>
              <w:pStyle w:val="ListParagraph"/>
              <w:numPr>
                <w:ilvl w:val="0"/>
                <w:numId w:val="15"/>
              </w:numPr>
              <w:rPr>
                <w:del w:id="2413" w:author="Author"/>
              </w:rPr>
            </w:pPr>
            <w:del w:id="2414" w:author="Author">
              <w:r w:rsidRPr="000E2C88">
                <w:delText xml:space="preserve">The service consumer calls the returned Location to learn if the resource is available.  If the resource is not available, the response SHOULD have the status code “200 OK”, contain the task status (for example pending) and MAY contain other information (for example, a link to cancel or delete the task using the DELETE HTTP method). If the resource is available, the response SHOULD have the status code “303 See Other” and the HTTP header Location SHOULD contain the URL to retrieve the task results. </w:delText>
              </w:r>
            </w:del>
          </w:p>
        </w:tc>
        <w:tc>
          <w:tcPr>
            <w:tcW w:w="2515" w:type="dxa"/>
          </w:tcPr>
          <w:p w14:paraId="4B6A695D" w14:textId="77777777" w:rsidR="005F3B68" w:rsidRPr="000C3E67" w:rsidRDefault="005F3B68" w:rsidP="008745E1">
            <w:pPr>
              <w:rPr>
                <w:del w:id="2415" w:author="Author"/>
                <w:rFonts w:asciiTheme="minorBidi" w:hAnsiTheme="minorBidi" w:cstheme="minorBidi"/>
                <w:szCs w:val="17"/>
              </w:rPr>
            </w:pPr>
            <w:del w:id="2416" w:author="Author">
              <w:r w:rsidRPr="000C3E67">
                <w:rPr>
                  <w:rFonts w:asciiTheme="minorBidi" w:hAnsiTheme="minorBidi" w:cstheme="minorBidi"/>
                  <w:szCs w:val="17"/>
                </w:rPr>
                <w:delText>AAJ, AAX</w:delText>
              </w:r>
            </w:del>
          </w:p>
        </w:tc>
      </w:tr>
      <w:tr w:rsidR="005F3B68" w:rsidRPr="00B67A3A" w14:paraId="262B83CF" w14:textId="77777777" w:rsidTr="00E3148C">
        <w:trPr>
          <w:del w:id="2417" w:author="Author"/>
        </w:trPr>
        <w:tc>
          <w:tcPr>
            <w:tcW w:w="1075" w:type="dxa"/>
          </w:tcPr>
          <w:p w14:paraId="0BFAD3F6" w14:textId="77777777" w:rsidR="005F3B68" w:rsidRPr="000C3E67" w:rsidRDefault="005F3B68" w:rsidP="008745E1">
            <w:pPr>
              <w:rPr>
                <w:del w:id="2418" w:author="Author"/>
                <w:rFonts w:asciiTheme="minorBidi" w:hAnsiTheme="minorBidi" w:cstheme="minorBidi"/>
                <w:szCs w:val="17"/>
              </w:rPr>
            </w:pPr>
            <w:del w:id="2419" w:author="Author">
              <w:r w:rsidRPr="000C3E67">
                <w:rPr>
                  <w:rFonts w:asciiTheme="minorBidi" w:hAnsiTheme="minorBidi" w:cstheme="minorBidi"/>
                  <w:szCs w:val="17"/>
                </w:rPr>
                <w:delText>[R</w:delText>
              </w:r>
              <w:r>
                <w:rPr>
                  <w:rFonts w:asciiTheme="minorBidi" w:hAnsiTheme="minorBidi" w:cstheme="minorBidi"/>
                  <w:szCs w:val="17"/>
                </w:rPr>
                <w:delText>SG-116</w:delText>
              </w:r>
              <w:r w:rsidRPr="000C3E67">
                <w:rPr>
                  <w:rFonts w:asciiTheme="minorBidi" w:hAnsiTheme="minorBidi" w:cstheme="minorBidi"/>
                  <w:szCs w:val="17"/>
                </w:rPr>
                <w:delText>]</w:delText>
              </w:r>
            </w:del>
          </w:p>
        </w:tc>
        <w:tc>
          <w:tcPr>
            <w:tcW w:w="5670" w:type="dxa"/>
          </w:tcPr>
          <w:p w14:paraId="30A24ACD" w14:textId="77777777" w:rsidR="005F3B68" w:rsidRPr="00174DE3" w:rsidRDefault="005F3B68" w:rsidP="008745E1">
            <w:pPr>
              <w:rPr>
                <w:del w:id="2420" w:author="Author"/>
                <w:rFonts w:asciiTheme="minorBidi" w:hAnsiTheme="minorBidi" w:cstheme="minorBidi"/>
                <w:szCs w:val="17"/>
              </w:rPr>
            </w:pPr>
            <w:del w:id="2421" w:author="Author">
              <w:r w:rsidRPr="00174DE3">
                <w:rPr>
                  <w:rFonts w:asciiTheme="minorBidi" w:hAnsiTheme="minorBidi" w:cstheme="minorBidi"/>
                  <w:szCs w:val="17"/>
                </w:rPr>
                <w:delText>Confidentiality</w:delText>
              </w:r>
              <w:r w:rsidRPr="00174DE3">
                <w:rPr>
                  <w:rFonts w:asciiTheme="minorBidi" w:hAnsiTheme="minorBidi" w:cstheme="minorBidi"/>
                  <w:b/>
                  <w:szCs w:val="17"/>
                </w:rPr>
                <w:delText>:</w:delText>
              </w:r>
              <w:r w:rsidRPr="00174DE3">
                <w:rPr>
                  <w:rFonts w:asciiTheme="minorBidi" w:hAnsiTheme="minorBidi" w:cstheme="minorBidi"/>
                  <w:szCs w:val="17"/>
                  <w:lang w:eastAsia="zh-CN"/>
                </w:rPr>
                <w:delText xml:space="preserve"> APIs and API </w:delText>
              </w:r>
              <w:r w:rsidRPr="00174DE3">
                <w:rPr>
                  <w:rFonts w:asciiTheme="minorBidi" w:hAnsiTheme="minorBidi" w:cstheme="minorBidi"/>
                  <w:szCs w:val="17"/>
                </w:rPr>
                <w:delText xml:space="preserve">Information MUST be identified, classified, and protected against unauthorized access, disclosure and eavesdropping at all times. The least privilege, </w:delText>
              </w:r>
              <w:r>
                <w:rPr>
                  <w:rFonts w:asciiTheme="minorBidi" w:hAnsiTheme="minorBidi" w:cstheme="minorBidi"/>
                  <w:szCs w:val="17"/>
                </w:rPr>
                <w:delText xml:space="preserve">zero trust, </w:delText>
              </w:r>
              <w:r w:rsidRPr="00174DE3">
                <w:rPr>
                  <w:rFonts w:asciiTheme="minorBidi" w:hAnsiTheme="minorBidi" w:cstheme="minorBidi"/>
                  <w:szCs w:val="17"/>
                </w:rPr>
                <w:delText>need to know and need to share principles MUST be followed.</w:delText>
              </w:r>
            </w:del>
          </w:p>
        </w:tc>
        <w:tc>
          <w:tcPr>
            <w:tcW w:w="2515" w:type="dxa"/>
          </w:tcPr>
          <w:p w14:paraId="5D1C6A6B" w14:textId="77777777" w:rsidR="005F3B68" w:rsidRPr="000C3E67" w:rsidRDefault="005F3B68" w:rsidP="008745E1">
            <w:pPr>
              <w:rPr>
                <w:del w:id="2422" w:author="Author"/>
                <w:rFonts w:asciiTheme="minorBidi" w:hAnsiTheme="minorBidi" w:cstheme="minorBidi"/>
                <w:szCs w:val="17"/>
              </w:rPr>
            </w:pPr>
            <w:del w:id="2423" w:author="Author">
              <w:r w:rsidRPr="000C3E67">
                <w:rPr>
                  <w:rFonts w:asciiTheme="minorBidi" w:hAnsiTheme="minorBidi" w:cstheme="minorBidi"/>
                  <w:szCs w:val="17"/>
                </w:rPr>
                <w:delText>AAJ, AAX, AJ, AX</w:delText>
              </w:r>
            </w:del>
          </w:p>
        </w:tc>
      </w:tr>
      <w:tr w:rsidR="005F3B68" w:rsidRPr="00B67A3A" w14:paraId="7FC3E36A" w14:textId="77777777" w:rsidTr="00E3148C">
        <w:trPr>
          <w:del w:id="2424" w:author="Author"/>
        </w:trPr>
        <w:tc>
          <w:tcPr>
            <w:tcW w:w="1075" w:type="dxa"/>
          </w:tcPr>
          <w:p w14:paraId="6E6C561E" w14:textId="77777777" w:rsidR="005F3B68" w:rsidRPr="000C3E67" w:rsidRDefault="005F3B68" w:rsidP="008745E1">
            <w:pPr>
              <w:rPr>
                <w:del w:id="2425" w:author="Author"/>
                <w:rFonts w:asciiTheme="minorBidi" w:hAnsiTheme="minorBidi" w:cstheme="minorBidi"/>
                <w:szCs w:val="17"/>
              </w:rPr>
            </w:pPr>
            <w:del w:id="2426" w:author="Author">
              <w:r>
                <w:rPr>
                  <w:rFonts w:asciiTheme="minorBidi" w:hAnsiTheme="minorBidi" w:cstheme="minorBidi"/>
                  <w:szCs w:val="17"/>
                </w:rPr>
                <w:delText>[RSG-117</w:delText>
              </w:r>
              <w:r w:rsidRPr="000C3E67">
                <w:rPr>
                  <w:rFonts w:asciiTheme="minorBidi" w:hAnsiTheme="minorBidi" w:cstheme="minorBidi"/>
                  <w:szCs w:val="17"/>
                </w:rPr>
                <w:delText>]</w:delText>
              </w:r>
            </w:del>
          </w:p>
        </w:tc>
        <w:tc>
          <w:tcPr>
            <w:tcW w:w="5670" w:type="dxa"/>
          </w:tcPr>
          <w:p w14:paraId="4D30A666" w14:textId="77777777" w:rsidR="005F3B68" w:rsidRPr="00174DE3" w:rsidRDefault="005F3B68" w:rsidP="008745E1">
            <w:pPr>
              <w:rPr>
                <w:del w:id="2427" w:author="Author"/>
                <w:rFonts w:asciiTheme="minorBidi" w:hAnsiTheme="minorBidi" w:cstheme="minorBidi"/>
                <w:szCs w:val="17"/>
              </w:rPr>
            </w:pPr>
            <w:del w:id="2428" w:author="Author">
              <w:r w:rsidRPr="00174DE3">
                <w:rPr>
                  <w:rFonts w:asciiTheme="minorBidi" w:hAnsiTheme="minorBidi" w:cstheme="minorBidi"/>
                  <w:szCs w:val="17"/>
                </w:rPr>
                <w:delText>Integrity-Assurance: APIs and API Information MUST be protected against unauthorized modification, duplication, corruption and destruction. Information MUST be modified through approved transactions and interfaces. Systems MUST be updated using approved configuration management, change management and patch management processes.</w:delText>
              </w:r>
            </w:del>
          </w:p>
        </w:tc>
        <w:tc>
          <w:tcPr>
            <w:tcW w:w="2515" w:type="dxa"/>
          </w:tcPr>
          <w:p w14:paraId="5E6C674D" w14:textId="77777777" w:rsidR="005F3B68" w:rsidRPr="000C3E67" w:rsidRDefault="005F3B68" w:rsidP="008745E1">
            <w:pPr>
              <w:rPr>
                <w:del w:id="2429" w:author="Author"/>
                <w:rFonts w:asciiTheme="minorBidi" w:hAnsiTheme="minorBidi" w:cstheme="minorBidi"/>
                <w:szCs w:val="17"/>
              </w:rPr>
            </w:pPr>
            <w:del w:id="2430" w:author="Author">
              <w:r w:rsidRPr="000C3E67">
                <w:rPr>
                  <w:rFonts w:asciiTheme="minorBidi" w:hAnsiTheme="minorBidi" w:cstheme="minorBidi"/>
                  <w:szCs w:val="17"/>
                </w:rPr>
                <w:delText>AAJ, AAX, AJ, AX</w:delText>
              </w:r>
            </w:del>
          </w:p>
        </w:tc>
      </w:tr>
      <w:tr w:rsidR="005F3B68" w:rsidRPr="00B67A3A" w14:paraId="06739AE1" w14:textId="77777777" w:rsidTr="00E3148C">
        <w:trPr>
          <w:del w:id="2431" w:author="Author"/>
        </w:trPr>
        <w:tc>
          <w:tcPr>
            <w:tcW w:w="1075" w:type="dxa"/>
          </w:tcPr>
          <w:p w14:paraId="18F84FAC" w14:textId="77777777" w:rsidR="005F3B68" w:rsidRPr="000C3E67" w:rsidRDefault="005F3B68" w:rsidP="008745E1">
            <w:pPr>
              <w:rPr>
                <w:del w:id="2432" w:author="Author"/>
                <w:rFonts w:asciiTheme="minorBidi" w:hAnsiTheme="minorBidi" w:cstheme="minorBidi"/>
                <w:szCs w:val="17"/>
              </w:rPr>
            </w:pPr>
            <w:del w:id="2433" w:author="Author">
              <w:r>
                <w:rPr>
                  <w:rFonts w:asciiTheme="minorBidi" w:hAnsiTheme="minorBidi" w:cstheme="minorBidi"/>
                  <w:szCs w:val="17"/>
                </w:rPr>
                <w:delText>[RSG-118</w:delText>
              </w:r>
              <w:r w:rsidRPr="000C3E67">
                <w:rPr>
                  <w:rFonts w:asciiTheme="minorBidi" w:hAnsiTheme="minorBidi" w:cstheme="minorBidi"/>
                  <w:szCs w:val="17"/>
                </w:rPr>
                <w:delText>]</w:delText>
              </w:r>
            </w:del>
          </w:p>
        </w:tc>
        <w:tc>
          <w:tcPr>
            <w:tcW w:w="5670" w:type="dxa"/>
          </w:tcPr>
          <w:p w14:paraId="09153E33" w14:textId="77777777" w:rsidR="005F3B68" w:rsidRPr="00174DE3" w:rsidRDefault="005F3B68" w:rsidP="008745E1">
            <w:pPr>
              <w:rPr>
                <w:del w:id="2434" w:author="Author"/>
                <w:rFonts w:asciiTheme="minorBidi" w:hAnsiTheme="minorBidi" w:cstheme="minorBidi"/>
                <w:szCs w:val="17"/>
              </w:rPr>
            </w:pPr>
            <w:del w:id="2435" w:author="Author">
              <w:r w:rsidRPr="00174DE3">
                <w:rPr>
                  <w:rFonts w:asciiTheme="minorBidi" w:hAnsiTheme="minorBidi" w:cstheme="minorBidi"/>
                  <w:szCs w:val="17"/>
                </w:rPr>
                <w:delText>Availability: APIs and API Information MUST be available to authorized users at the right time as defined in the Service Level Agreements (SLAs), access-control policies and defined business processes.</w:delText>
              </w:r>
            </w:del>
          </w:p>
        </w:tc>
        <w:tc>
          <w:tcPr>
            <w:tcW w:w="2515" w:type="dxa"/>
          </w:tcPr>
          <w:p w14:paraId="0EFFCD4C" w14:textId="77777777" w:rsidR="005F3B68" w:rsidRPr="000C3E67" w:rsidRDefault="005F3B68" w:rsidP="008745E1">
            <w:pPr>
              <w:rPr>
                <w:del w:id="2436" w:author="Author"/>
                <w:rFonts w:asciiTheme="minorBidi" w:hAnsiTheme="minorBidi" w:cstheme="minorBidi"/>
                <w:szCs w:val="17"/>
              </w:rPr>
            </w:pPr>
            <w:del w:id="2437" w:author="Author">
              <w:r w:rsidRPr="000C3E67">
                <w:rPr>
                  <w:rFonts w:asciiTheme="minorBidi" w:hAnsiTheme="minorBidi" w:cstheme="minorBidi"/>
                  <w:szCs w:val="17"/>
                </w:rPr>
                <w:delText>AAJ, AAX, AJ, AX</w:delText>
              </w:r>
            </w:del>
          </w:p>
        </w:tc>
      </w:tr>
      <w:tr w:rsidR="005F3B68" w:rsidRPr="00B67A3A" w14:paraId="3BDEEFCB" w14:textId="77777777" w:rsidTr="00E3148C">
        <w:trPr>
          <w:del w:id="2438" w:author="Author"/>
        </w:trPr>
        <w:tc>
          <w:tcPr>
            <w:tcW w:w="1075" w:type="dxa"/>
          </w:tcPr>
          <w:p w14:paraId="1C095B0B" w14:textId="77777777" w:rsidR="005F3B68" w:rsidRPr="000C3E67" w:rsidRDefault="005F3B68" w:rsidP="008745E1">
            <w:pPr>
              <w:rPr>
                <w:del w:id="2439" w:author="Author"/>
                <w:rFonts w:asciiTheme="minorBidi" w:hAnsiTheme="minorBidi" w:cstheme="minorBidi"/>
                <w:szCs w:val="17"/>
              </w:rPr>
            </w:pPr>
            <w:del w:id="2440" w:author="Author">
              <w:r>
                <w:rPr>
                  <w:rFonts w:asciiTheme="minorBidi" w:hAnsiTheme="minorBidi" w:cstheme="minorBidi"/>
                  <w:szCs w:val="17"/>
                </w:rPr>
                <w:delText>[RSG-119</w:delText>
              </w:r>
              <w:r w:rsidRPr="000C3E67">
                <w:rPr>
                  <w:rFonts w:asciiTheme="minorBidi" w:hAnsiTheme="minorBidi" w:cstheme="minorBidi"/>
                  <w:szCs w:val="17"/>
                </w:rPr>
                <w:delText>]</w:delText>
              </w:r>
            </w:del>
          </w:p>
        </w:tc>
        <w:tc>
          <w:tcPr>
            <w:tcW w:w="5670" w:type="dxa"/>
          </w:tcPr>
          <w:p w14:paraId="2DF67C67" w14:textId="77777777" w:rsidR="005F3B68" w:rsidRPr="00174DE3" w:rsidRDefault="005F3B68" w:rsidP="008745E1">
            <w:pPr>
              <w:rPr>
                <w:del w:id="2441" w:author="Author"/>
                <w:rFonts w:asciiTheme="minorBidi" w:hAnsiTheme="minorBidi" w:cstheme="minorBidi"/>
                <w:szCs w:val="17"/>
              </w:rPr>
            </w:pPr>
            <w:del w:id="2442" w:author="Author">
              <w:r w:rsidRPr="00174DE3">
                <w:rPr>
                  <w:rFonts w:asciiTheme="minorBidi" w:hAnsiTheme="minorBidi" w:cstheme="minorBidi"/>
                  <w:szCs w:val="17"/>
                </w:rPr>
                <w:delText>Non-repudiation: Every transaction processed or action performed by APIs MUST enforce non-repudiation through the implementation of proper auditing, authorization, authentication, and the implementation of secure paths and non-repudiation services and mechanisms.</w:delText>
              </w:r>
            </w:del>
          </w:p>
        </w:tc>
        <w:tc>
          <w:tcPr>
            <w:tcW w:w="2515" w:type="dxa"/>
          </w:tcPr>
          <w:p w14:paraId="640F593A" w14:textId="77777777" w:rsidR="005F3B68" w:rsidRPr="000C3E67" w:rsidRDefault="005F3B68" w:rsidP="008745E1">
            <w:pPr>
              <w:rPr>
                <w:del w:id="2443" w:author="Author"/>
                <w:rFonts w:asciiTheme="minorBidi" w:hAnsiTheme="minorBidi" w:cstheme="minorBidi"/>
                <w:szCs w:val="17"/>
              </w:rPr>
            </w:pPr>
            <w:del w:id="2444" w:author="Author">
              <w:r w:rsidRPr="000C3E67">
                <w:rPr>
                  <w:rFonts w:asciiTheme="minorBidi" w:hAnsiTheme="minorBidi" w:cstheme="minorBidi"/>
                  <w:szCs w:val="17"/>
                </w:rPr>
                <w:delText>AAJ, AAX, AJ, AX</w:delText>
              </w:r>
            </w:del>
          </w:p>
        </w:tc>
      </w:tr>
      <w:tr w:rsidR="005F3B68" w:rsidRPr="00B67A3A" w14:paraId="74351504" w14:textId="77777777" w:rsidTr="00E3148C">
        <w:trPr>
          <w:del w:id="2445" w:author="Author"/>
        </w:trPr>
        <w:tc>
          <w:tcPr>
            <w:tcW w:w="1075" w:type="dxa"/>
          </w:tcPr>
          <w:p w14:paraId="72A223E6" w14:textId="77777777" w:rsidR="005F3B68" w:rsidRPr="000C3E67" w:rsidRDefault="005F3B68" w:rsidP="008745E1">
            <w:pPr>
              <w:rPr>
                <w:del w:id="2446" w:author="Author"/>
                <w:rFonts w:asciiTheme="minorBidi" w:hAnsiTheme="minorBidi" w:cstheme="minorBidi"/>
                <w:szCs w:val="17"/>
              </w:rPr>
            </w:pPr>
            <w:del w:id="2447" w:author="Author">
              <w:r>
                <w:rPr>
                  <w:rFonts w:asciiTheme="minorBidi" w:hAnsiTheme="minorBidi" w:cstheme="minorBidi"/>
                  <w:szCs w:val="17"/>
                </w:rPr>
                <w:delText>[RSG-120</w:delText>
              </w:r>
              <w:r w:rsidRPr="000C3E67">
                <w:rPr>
                  <w:rFonts w:asciiTheme="minorBidi" w:hAnsiTheme="minorBidi" w:cstheme="minorBidi"/>
                  <w:szCs w:val="17"/>
                </w:rPr>
                <w:delText>]</w:delText>
              </w:r>
            </w:del>
          </w:p>
        </w:tc>
        <w:tc>
          <w:tcPr>
            <w:tcW w:w="5670" w:type="dxa"/>
          </w:tcPr>
          <w:p w14:paraId="514810A3" w14:textId="77777777" w:rsidR="005F3B68" w:rsidRPr="00174DE3" w:rsidRDefault="005F3B68" w:rsidP="008745E1">
            <w:pPr>
              <w:rPr>
                <w:del w:id="2448" w:author="Author"/>
                <w:rFonts w:asciiTheme="minorBidi" w:hAnsiTheme="minorBidi" w:cstheme="minorBidi"/>
                <w:szCs w:val="17"/>
              </w:rPr>
            </w:pPr>
            <w:del w:id="2449" w:author="Author">
              <w:r w:rsidRPr="00174DE3">
                <w:rPr>
                  <w:rFonts w:asciiTheme="minorBidi" w:hAnsiTheme="minorBidi" w:cstheme="minorBidi"/>
                  <w:szCs w:val="17"/>
                </w:rPr>
                <w:delText>Authentication, Authorization, Auditing: Users, systems, APIs or devices involved in critical transactions or actions MUST be authenticated, authorized using role-based or attribute based access-control services and maintain segregation of duty. In addition, all actions MUST be logged and the authentication’s strength must increase with the associated information risk.</w:delText>
              </w:r>
            </w:del>
          </w:p>
        </w:tc>
        <w:tc>
          <w:tcPr>
            <w:tcW w:w="2515" w:type="dxa"/>
          </w:tcPr>
          <w:p w14:paraId="54B30E36" w14:textId="77777777" w:rsidR="005F3B68" w:rsidRPr="000C3E67" w:rsidRDefault="005F3B68" w:rsidP="008745E1">
            <w:pPr>
              <w:rPr>
                <w:del w:id="2450" w:author="Author"/>
                <w:rFonts w:asciiTheme="minorBidi" w:hAnsiTheme="minorBidi" w:cstheme="minorBidi"/>
                <w:szCs w:val="17"/>
              </w:rPr>
            </w:pPr>
            <w:del w:id="2451" w:author="Author">
              <w:r w:rsidRPr="000C3E67">
                <w:rPr>
                  <w:rFonts w:asciiTheme="minorBidi" w:hAnsiTheme="minorBidi" w:cstheme="minorBidi"/>
                  <w:szCs w:val="17"/>
                </w:rPr>
                <w:delText>AAJ, AAX, AJ, AX</w:delText>
              </w:r>
            </w:del>
          </w:p>
        </w:tc>
      </w:tr>
      <w:tr w:rsidR="005F3B68" w:rsidRPr="00B67A3A" w14:paraId="3C6BB6C5" w14:textId="77777777" w:rsidTr="00E3148C">
        <w:trPr>
          <w:del w:id="2452" w:author="Author"/>
        </w:trPr>
        <w:tc>
          <w:tcPr>
            <w:tcW w:w="1075" w:type="dxa"/>
          </w:tcPr>
          <w:p w14:paraId="33742DC5" w14:textId="77777777" w:rsidR="005F3B68" w:rsidRPr="000C3E67" w:rsidRDefault="005F3B68" w:rsidP="008745E1">
            <w:pPr>
              <w:rPr>
                <w:del w:id="2453" w:author="Author"/>
                <w:rFonts w:asciiTheme="minorBidi" w:hAnsiTheme="minorBidi" w:cstheme="minorBidi"/>
                <w:szCs w:val="17"/>
              </w:rPr>
            </w:pPr>
            <w:del w:id="2454" w:author="Author">
              <w:r>
                <w:rPr>
                  <w:rFonts w:asciiTheme="minorBidi" w:eastAsia="Times New Roman" w:hAnsiTheme="minorBidi" w:cstheme="minorBidi"/>
                  <w:szCs w:val="17"/>
                </w:rPr>
                <w:delText>[RSG-121</w:delText>
              </w:r>
              <w:r w:rsidRPr="000C3E67">
                <w:rPr>
                  <w:rFonts w:asciiTheme="minorBidi" w:eastAsia="Times New Roman" w:hAnsiTheme="minorBidi" w:cstheme="minorBidi"/>
                  <w:szCs w:val="17"/>
                </w:rPr>
                <w:delText>]</w:delText>
              </w:r>
            </w:del>
          </w:p>
        </w:tc>
        <w:tc>
          <w:tcPr>
            <w:tcW w:w="5670" w:type="dxa"/>
          </w:tcPr>
          <w:p w14:paraId="0B0CA707" w14:textId="77777777" w:rsidR="005F3B68" w:rsidRPr="00174DE3" w:rsidRDefault="005F3B68" w:rsidP="008745E1">
            <w:pPr>
              <w:pStyle w:val="NormalWeb"/>
              <w:spacing w:before="170" w:beforeAutospacing="0" w:after="170" w:afterAutospacing="0"/>
              <w:rPr>
                <w:del w:id="2455" w:author="Author"/>
                <w:rFonts w:asciiTheme="minorBidi" w:eastAsia="Times New Roman" w:hAnsiTheme="minorBidi" w:cstheme="minorBidi"/>
                <w:szCs w:val="17"/>
              </w:rPr>
            </w:pPr>
            <w:del w:id="2456" w:author="Author">
              <w:r w:rsidRPr="00174DE3">
                <w:rPr>
                  <w:rFonts w:asciiTheme="minorBidi" w:eastAsia="Times New Roman" w:hAnsiTheme="minorBidi" w:cstheme="minorBidi"/>
                  <w:szCs w:val="17"/>
                </w:rPr>
                <w:delText>While developing APIs, threats, malicious use cases, secure coding techniques, transport layer security and security testing MUST be carefully considered, especially:</w:delText>
              </w:r>
            </w:del>
          </w:p>
          <w:p w14:paraId="7F705D74" w14:textId="77777777" w:rsidR="005F3B68" w:rsidRPr="00174DE3" w:rsidRDefault="005F3B68" w:rsidP="008745E1">
            <w:pPr>
              <w:numPr>
                <w:ilvl w:val="1"/>
                <w:numId w:val="4"/>
              </w:numPr>
              <w:rPr>
                <w:del w:id="2457" w:author="Author"/>
                <w:rFonts w:asciiTheme="minorBidi" w:eastAsia="Times New Roman" w:hAnsiTheme="minorBidi" w:cstheme="minorBidi"/>
                <w:szCs w:val="17"/>
              </w:rPr>
            </w:pPr>
            <w:del w:id="2458" w:author="Author">
              <w:r w:rsidRPr="00990ED6">
                <w:rPr>
                  <w:rFonts w:ascii="Courier New" w:eastAsia="Times New Roman" w:hAnsi="Courier New" w:cs="Courier New"/>
                  <w:szCs w:val="17"/>
                </w:rPr>
                <w:delText>PUTs</w:delText>
              </w:r>
              <w:r w:rsidRPr="00174DE3">
                <w:rPr>
                  <w:rFonts w:asciiTheme="minorBidi" w:eastAsia="Times New Roman" w:hAnsiTheme="minorBidi" w:cstheme="minorBidi"/>
                  <w:szCs w:val="17"/>
                </w:rPr>
                <w:delText xml:space="preserve"> and </w:delText>
              </w:r>
              <w:r w:rsidRPr="00990ED6">
                <w:rPr>
                  <w:rFonts w:ascii="Courier New" w:eastAsia="Times New Roman" w:hAnsi="Courier New" w:cs="Courier New"/>
                  <w:szCs w:val="17"/>
                </w:rPr>
                <w:delText>POSTs</w:delText>
              </w:r>
              <w:r w:rsidRPr="00174DE3">
                <w:rPr>
                  <w:rFonts w:asciiTheme="minorBidi" w:eastAsia="Times New Roman" w:hAnsiTheme="minorBidi" w:cstheme="minorBidi"/>
                  <w:szCs w:val="17"/>
                </w:rPr>
                <w:delText xml:space="preserve"> – i.e.: which change to internal data could potentially</w:delText>
              </w:r>
              <w:r>
                <w:rPr>
                  <w:rFonts w:asciiTheme="minorBidi" w:eastAsia="Times New Roman" w:hAnsiTheme="minorBidi" w:cstheme="minorBidi"/>
                  <w:szCs w:val="17"/>
                </w:rPr>
                <w:delText xml:space="preserve"> be used to attack or misinform;  </w:delText>
              </w:r>
            </w:del>
          </w:p>
          <w:p w14:paraId="14BE27E6" w14:textId="77777777" w:rsidR="005F3B68" w:rsidRPr="00174DE3" w:rsidRDefault="005F3B68" w:rsidP="008745E1">
            <w:pPr>
              <w:pStyle w:val="NormalWeb"/>
              <w:numPr>
                <w:ilvl w:val="0"/>
                <w:numId w:val="8"/>
              </w:numPr>
              <w:spacing w:before="170" w:beforeAutospacing="0" w:after="170" w:afterAutospacing="0"/>
              <w:rPr>
                <w:del w:id="2459" w:author="Author"/>
                <w:rFonts w:asciiTheme="minorBidi" w:eastAsia="Times New Roman" w:hAnsiTheme="minorBidi" w:cstheme="minorBidi"/>
                <w:szCs w:val="17"/>
              </w:rPr>
            </w:pPr>
            <w:del w:id="2460" w:author="Author">
              <w:r w:rsidRPr="00990ED6">
                <w:rPr>
                  <w:rFonts w:ascii="Courier New" w:eastAsia="Times New Roman" w:hAnsi="Courier New" w:cs="Courier New"/>
                  <w:szCs w:val="17"/>
                </w:rPr>
                <w:delText>DELETES</w:delText>
              </w:r>
              <w:r w:rsidRPr="00174DE3">
                <w:rPr>
                  <w:rFonts w:asciiTheme="minorBidi" w:eastAsia="Times New Roman" w:hAnsiTheme="minorBidi" w:cstheme="minorBidi"/>
                  <w:szCs w:val="17"/>
                </w:rPr>
                <w:delText xml:space="preserve"> – i.e.: could be used to remove the contents of an internal resource repository</w:delText>
              </w:r>
              <w:r>
                <w:rPr>
                  <w:rFonts w:asciiTheme="minorBidi" w:eastAsia="Times New Roman" w:hAnsiTheme="minorBidi" w:cstheme="minorBidi"/>
                  <w:szCs w:val="17"/>
                </w:rPr>
                <w:delText xml:space="preserve">;  </w:delText>
              </w:r>
            </w:del>
          </w:p>
          <w:p w14:paraId="5E0D66AA" w14:textId="77777777" w:rsidR="005F3B68" w:rsidRPr="00174DE3" w:rsidRDefault="005F3B68" w:rsidP="008745E1">
            <w:pPr>
              <w:pStyle w:val="NormalWeb"/>
              <w:numPr>
                <w:ilvl w:val="0"/>
                <w:numId w:val="8"/>
              </w:numPr>
              <w:spacing w:before="170" w:beforeAutospacing="0" w:after="170" w:afterAutospacing="0"/>
              <w:rPr>
                <w:del w:id="2461" w:author="Author"/>
                <w:rFonts w:asciiTheme="minorBidi" w:eastAsia="Times New Roman" w:hAnsiTheme="minorBidi" w:cstheme="minorBidi"/>
                <w:szCs w:val="17"/>
              </w:rPr>
            </w:pPr>
            <w:del w:id="2462" w:author="Author">
              <w:r w:rsidRPr="00174DE3">
                <w:rPr>
                  <w:rFonts w:asciiTheme="minorBidi" w:eastAsia="Times New Roman" w:hAnsiTheme="minorBidi" w:cstheme="minorBidi"/>
                  <w:szCs w:val="17"/>
                </w:rPr>
                <w:delText>Whitelist allowable methods- to ensure that allowable HTTP Methods are properly restricted while others woul</w:delText>
              </w:r>
              <w:r>
                <w:rPr>
                  <w:rFonts w:asciiTheme="minorBidi" w:eastAsia="Times New Roman" w:hAnsiTheme="minorBidi" w:cstheme="minorBidi"/>
                  <w:szCs w:val="17"/>
                </w:rPr>
                <w:delText>d return a proper response code;  and</w:delText>
              </w:r>
            </w:del>
          </w:p>
          <w:p w14:paraId="432865DE" w14:textId="77777777" w:rsidR="005F3B68" w:rsidRPr="00174DE3" w:rsidRDefault="005F3B68" w:rsidP="008745E1">
            <w:pPr>
              <w:pStyle w:val="NormalWeb"/>
              <w:numPr>
                <w:ilvl w:val="0"/>
                <w:numId w:val="8"/>
              </w:numPr>
              <w:spacing w:before="170" w:beforeAutospacing="0" w:after="170" w:afterAutospacing="0"/>
              <w:rPr>
                <w:del w:id="2463" w:author="Author"/>
                <w:rFonts w:asciiTheme="minorBidi" w:hAnsiTheme="minorBidi" w:cstheme="minorBidi"/>
                <w:szCs w:val="17"/>
              </w:rPr>
            </w:pPr>
            <w:del w:id="2464" w:author="Author">
              <w:r w:rsidRPr="00174DE3">
                <w:rPr>
                  <w:rFonts w:asciiTheme="minorBidi" w:eastAsia="Times New Roman" w:hAnsiTheme="minorBidi" w:cstheme="minorBidi"/>
                  <w:szCs w:val="17"/>
                </w:rPr>
                <w:delText xml:space="preserve">Well known attacks should be considered during the threat-modeling phase of the design process to ensure that the threat risk does not increase. </w:delText>
              </w:r>
              <w:r>
                <w:rPr>
                  <w:rFonts w:asciiTheme="minorBidi" w:eastAsia="Times New Roman" w:hAnsiTheme="minorBidi" w:cstheme="minorBidi"/>
                  <w:szCs w:val="17"/>
                </w:rPr>
                <w:delText xml:space="preserve"> </w:delText>
              </w:r>
              <w:r w:rsidRPr="00174DE3">
                <w:rPr>
                  <w:rFonts w:asciiTheme="minorBidi" w:eastAsia="Times New Roman" w:hAnsiTheme="minorBidi" w:cstheme="minorBidi"/>
                  <w:szCs w:val="17"/>
                </w:rPr>
                <w:delText xml:space="preserve">The threats and mitigation defined within </w:delText>
              </w:r>
              <w:r>
                <w:fldChar w:fldCharType="begin"/>
              </w:r>
              <w:r>
                <w:delInstrText>HYPERLINK "https://www.owasp.org/index.php/OWASP_Top_Ten_Cheat_Sheet"</w:delInstrText>
              </w:r>
              <w:r>
                <w:fldChar w:fldCharType="separate"/>
              </w:r>
              <w:r w:rsidRPr="00174DE3">
                <w:rPr>
                  <w:rFonts w:asciiTheme="minorBidi" w:eastAsia="Times New Roman" w:hAnsiTheme="minorBidi" w:cstheme="minorBidi"/>
                  <w:szCs w:val="17"/>
                </w:rPr>
                <w:delText>OWASP Top Ten Cheat Sheet</w:delText>
              </w:r>
              <w:r>
                <w:fldChar w:fldCharType="end"/>
              </w:r>
              <w:r w:rsidRPr="00174DE3">
                <w:rPr>
                  <w:rFonts w:asciiTheme="minorBidi" w:eastAsia="Times New Roman" w:hAnsiTheme="minorBidi" w:cstheme="minorBidi"/>
                  <w:szCs w:val="17"/>
                </w:rPr>
                <w:delText> MUST be taken into consideration.</w:delText>
              </w:r>
            </w:del>
          </w:p>
        </w:tc>
        <w:tc>
          <w:tcPr>
            <w:tcW w:w="2515" w:type="dxa"/>
          </w:tcPr>
          <w:p w14:paraId="7FD8D4E1" w14:textId="77777777" w:rsidR="005F3B68" w:rsidRPr="000C3E67" w:rsidRDefault="005F3B68" w:rsidP="008745E1">
            <w:pPr>
              <w:rPr>
                <w:del w:id="2465" w:author="Author"/>
                <w:rFonts w:asciiTheme="minorBidi" w:hAnsiTheme="minorBidi" w:cstheme="minorBidi"/>
                <w:szCs w:val="17"/>
              </w:rPr>
            </w:pPr>
            <w:del w:id="2466" w:author="Author">
              <w:r w:rsidRPr="000C3E67">
                <w:rPr>
                  <w:rFonts w:asciiTheme="minorBidi" w:hAnsiTheme="minorBidi" w:cstheme="minorBidi"/>
                  <w:szCs w:val="17"/>
                </w:rPr>
                <w:delText>AAJ, AAX, AJ, AX</w:delText>
              </w:r>
            </w:del>
          </w:p>
        </w:tc>
      </w:tr>
      <w:tr w:rsidR="005F3B68" w:rsidRPr="00B67A3A" w14:paraId="5DE6E024" w14:textId="77777777" w:rsidTr="00E3148C">
        <w:trPr>
          <w:del w:id="2467" w:author="Author"/>
        </w:trPr>
        <w:tc>
          <w:tcPr>
            <w:tcW w:w="1075" w:type="dxa"/>
          </w:tcPr>
          <w:p w14:paraId="0B4F874D" w14:textId="77777777" w:rsidR="005F3B68" w:rsidRPr="000C3E67" w:rsidRDefault="005F3B68" w:rsidP="008745E1">
            <w:pPr>
              <w:rPr>
                <w:del w:id="2468" w:author="Author"/>
                <w:rFonts w:asciiTheme="minorBidi" w:hAnsiTheme="minorBidi" w:cstheme="minorBidi"/>
                <w:szCs w:val="17"/>
              </w:rPr>
            </w:pPr>
            <w:del w:id="2469" w:author="Author">
              <w:r>
                <w:rPr>
                  <w:rFonts w:asciiTheme="minorBidi" w:eastAsia="Times New Roman" w:hAnsiTheme="minorBidi" w:cstheme="minorBidi"/>
                  <w:szCs w:val="17"/>
                </w:rPr>
                <w:delText>[RSG-122</w:delText>
              </w:r>
              <w:r w:rsidRPr="000C3E67">
                <w:rPr>
                  <w:rFonts w:asciiTheme="minorBidi" w:eastAsia="Times New Roman" w:hAnsiTheme="minorBidi" w:cstheme="minorBidi"/>
                  <w:szCs w:val="17"/>
                </w:rPr>
                <w:delText>]</w:delText>
              </w:r>
            </w:del>
          </w:p>
        </w:tc>
        <w:tc>
          <w:tcPr>
            <w:tcW w:w="5670" w:type="dxa"/>
          </w:tcPr>
          <w:p w14:paraId="05063F63" w14:textId="77777777" w:rsidR="005F3B68" w:rsidRPr="0001170E" w:rsidRDefault="005F3B68" w:rsidP="008745E1">
            <w:pPr>
              <w:pStyle w:val="NormalWeb"/>
              <w:spacing w:before="170" w:beforeAutospacing="0" w:after="170" w:afterAutospacing="0"/>
              <w:rPr>
                <w:del w:id="2470" w:author="Author"/>
                <w:rFonts w:asciiTheme="minorBidi" w:eastAsia="Times New Roman" w:hAnsiTheme="minorBidi" w:cstheme="minorBidi"/>
                <w:szCs w:val="17"/>
              </w:rPr>
            </w:pPr>
            <w:del w:id="2471" w:author="Author">
              <w:r w:rsidRPr="0001170E">
                <w:rPr>
                  <w:rFonts w:asciiTheme="minorBidi" w:hAnsiTheme="minorBidi" w:cstheme="minorBidi"/>
                  <w:szCs w:val="17"/>
                </w:rPr>
                <w:delText>W</w:delText>
              </w:r>
              <w:r w:rsidRPr="0001170E">
                <w:rPr>
                  <w:rFonts w:asciiTheme="minorBidi" w:eastAsia="Times New Roman" w:hAnsiTheme="minorBidi" w:cstheme="minorBidi"/>
                  <w:szCs w:val="17"/>
                </w:rPr>
                <w:delText>hile developing APIs, the standards and best practices l</w:delText>
              </w:r>
              <w:r w:rsidRPr="0001170E">
                <w:rPr>
                  <w:rFonts w:asciiTheme="minorBidi" w:hAnsiTheme="minorBidi" w:cstheme="minorBidi"/>
                  <w:szCs w:val="17"/>
                </w:rPr>
                <w:delText>isted below SHOULD be followed:</w:delText>
              </w:r>
            </w:del>
          </w:p>
          <w:p w14:paraId="5BBA6519" w14:textId="77777777" w:rsidR="005F3B68" w:rsidRPr="0001170E" w:rsidRDefault="005F3B68" w:rsidP="008745E1">
            <w:pPr>
              <w:pStyle w:val="NormalWeb"/>
              <w:numPr>
                <w:ilvl w:val="0"/>
                <w:numId w:val="8"/>
              </w:numPr>
              <w:spacing w:before="170" w:beforeAutospacing="0" w:after="170" w:afterAutospacing="0"/>
              <w:rPr>
                <w:del w:id="2472" w:author="Author"/>
                <w:rFonts w:asciiTheme="minorBidi" w:eastAsia="Times New Roman" w:hAnsiTheme="minorBidi" w:cstheme="minorBidi"/>
                <w:szCs w:val="17"/>
              </w:rPr>
            </w:pPr>
            <w:del w:id="2473" w:author="Author">
              <w:r w:rsidRPr="0001170E">
                <w:rPr>
                  <w:rFonts w:asciiTheme="minorBidi" w:eastAsia="Times New Roman" w:hAnsiTheme="minorBidi" w:cstheme="minorBidi"/>
                  <w:szCs w:val="17"/>
                </w:rPr>
                <w:delText xml:space="preserve">Secure coding best practices: </w:delText>
              </w:r>
              <w:r>
                <w:fldChar w:fldCharType="begin"/>
              </w:r>
              <w:r>
                <w:delInstrText>HYPERLINK "https://www.owasp.org/index.php/Secure_Coding_Principles"</w:delInstrText>
              </w:r>
              <w:r>
                <w:fldChar w:fldCharType="separate"/>
              </w:r>
              <w:r w:rsidRPr="0001170E">
                <w:rPr>
                  <w:rFonts w:asciiTheme="minorBidi" w:eastAsia="Times New Roman" w:hAnsiTheme="minorBidi" w:cstheme="minorBidi"/>
                  <w:szCs w:val="17"/>
                </w:rPr>
                <w:delText>OWASP Secure Coding Principles</w:delText>
              </w:r>
              <w:r>
                <w:fldChar w:fldCharType="end"/>
              </w:r>
              <w:r>
                <w:rPr>
                  <w:rFonts w:asciiTheme="minorBidi" w:eastAsia="Times New Roman" w:hAnsiTheme="minorBidi" w:cstheme="minorBidi"/>
                  <w:szCs w:val="17"/>
                </w:rPr>
                <w:delText>;</w:delText>
              </w:r>
            </w:del>
          </w:p>
          <w:p w14:paraId="18C54966" w14:textId="77777777" w:rsidR="005F3B68" w:rsidRPr="0001170E" w:rsidRDefault="005F3B68" w:rsidP="008745E1">
            <w:pPr>
              <w:pStyle w:val="NormalWeb"/>
              <w:numPr>
                <w:ilvl w:val="0"/>
                <w:numId w:val="8"/>
              </w:numPr>
              <w:spacing w:before="170" w:beforeAutospacing="0" w:after="170" w:afterAutospacing="0"/>
              <w:rPr>
                <w:del w:id="2474" w:author="Author"/>
                <w:rFonts w:asciiTheme="minorBidi" w:eastAsia="Times New Roman" w:hAnsiTheme="minorBidi" w:cstheme="minorBidi"/>
                <w:szCs w:val="17"/>
              </w:rPr>
            </w:pPr>
            <w:del w:id="2475" w:author="Author">
              <w:r w:rsidRPr="0001170E">
                <w:rPr>
                  <w:rFonts w:asciiTheme="minorBidi" w:eastAsia="Times New Roman" w:hAnsiTheme="minorBidi" w:cstheme="minorBidi"/>
                  <w:szCs w:val="17"/>
                </w:rPr>
                <w:delText xml:space="preserve">Rest API security: </w:delText>
              </w:r>
              <w:r>
                <w:fldChar w:fldCharType="begin"/>
              </w:r>
              <w:r>
                <w:delInstrText>HYPERLINK "https://www.owasp.org/index.php/REST_Security_Cheat_Sheet"</w:delInstrText>
              </w:r>
              <w:r>
                <w:fldChar w:fldCharType="separate"/>
              </w:r>
              <w:r w:rsidRPr="0001170E">
                <w:rPr>
                  <w:rFonts w:asciiTheme="minorBidi" w:eastAsia="Times New Roman" w:hAnsiTheme="minorBidi" w:cstheme="minorBidi"/>
                  <w:szCs w:val="17"/>
                </w:rPr>
                <w:delText>REST Security Cheat Sheet</w:delText>
              </w:r>
              <w:r>
                <w:fldChar w:fldCharType="end"/>
              </w:r>
              <w:r>
                <w:rPr>
                  <w:rFonts w:asciiTheme="minorBidi" w:eastAsia="Times New Roman" w:hAnsiTheme="minorBidi" w:cstheme="minorBidi"/>
                  <w:szCs w:val="17"/>
                </w:rPr>
                <w:delText>;</w:delText>
              </w:r>
            </w:del>
          </w:p>
          <w:p w14:paraId="639D954F" w14:textId="77777777" w:rsidR="005F3B68" w:rsidRPr="0001170E" w:rsidRDefault="005F3B68" w:rsidP="008745E1">
            <w:pPr>
              <w:pStyle w:val="NormalWeb"/>
              <w:numPr>
                <w:ilvl w:val="0"/>
                <w:numId w:val="8"/>
              </w:numPr>
              <w:spacing w:before="170" w:beforeAutospacing="0" w:after="170" w:afterAutospacing="0"/>
              <w:rPr>
                <w:del w:id="2476" w:author="Author"/>
                <w:rFonts w:asciiTheme="minorBidi" w:eastAsia="Times New Roman" w:hAnsiTheme="minorBidi" w:cstheme="minorBidi"/>
                <w:szCs w:val="17"/>
              </w:rPr>
            </w:pPr>
            <w:del w:id="2477" w:author="Author">
              <w:r w:rsidRPr="0001170E">
                <w:rPr>
                  <w:rFonts w:asciiTheme="minorBidi" w:eastAsia="Times New Roman" w:hAnsiTheme="minorBidi" w:cstheme="minorBidi"/>
                  <w:szCs w:val="17"/>
                </w:rPr>
                <w:delText xml:space="preserve">Escape inputs and cross site scripting protection: </w:delText>
              </w:r>
              <w:r>
                <w:fldChar w:fldCharType="begin"/>
              </w:r>
              <w:r>
                <w:delInstrText>HYPERLINK "https://www.owasp.org/index.php/XSS_Prevention_Cheat_Sheet"</w:delInstrText>
              </w:r>
              <w:r>
                <w:fldChar w:fldCharType="separate"/>
              </w:r>
              <w:r w:rsidRPr="0001170E">
                <w:rPr>
                  <w:rFonts w:asciiTheme="minorBidi" w:eastAsia="Times New Roman" w:hAnsiTheme="minorBidi" w:cstheme="minorBidi"/>
                  <w:szCs w:val="17"/>
                </w:rPr>
                <w:delText>OWASP XSS Cheat Sheet</w:delText>
              </w:r>
              <w:r>
                <w:fldChar w:fldCharType="end"/>
              </w:r>
              <w:r>
                <w:rPr>
                  <w:rFonts w:asciiTheme="minorBidi" w:eastAsia="Times New Roman" w:hAnsiTheme="minorBidi" w:cstheme="minorBidi"/>
                  <w:szCs w:val="17"/>
                </w:rPr>
                <w:delText>;</w:delText>
              </w:r>
            </w:del>
          </w:p>
          <w:p w14:paraId="2F75EDF0" w14:textId="77777777" w:rsidR="005F3B68" w:rsidRPr="0001170E" w:rsidRDefault="005F3B68" w:rsidP="008745E1">
            <w:pPr>
              <w:pStyle w:val="NormalWeb"/>
              <w:numPr>
                <w:ilvl w:val="0"/>
                <w:numId w:val="8"/>
              </w:numPr>
              <w:spacing w:before="170" w:beforeAutospacing="0" w:after="170" w:afterAutospacing="0"/>
              <w:rPr>
                <w:del w:id="2478" w:author="Author"/>
                <w:rFonts w:asciiTheme="minorBidi" w:eastAsia="Times New Roman" w:hAnsiTheme="minorBidi" w:cstheme="minorBidi"/>
                <w:szCs w:val="17"/>
              </w:rPr>
            </w:pPr>
            <w:del w:id="2479" w:author="Author">
              <w:r w:rsidRPr="0001170E">
                <w:rPr>
                  <w:rFonts w:asciiTheme="minorBidi" w:eastAsia="Times New Roman" w:hAnsiTheme="minorBidi" w:cstheme="minorBidi"/>
                  <w:szCs w:val="17"/>
                </w:rPr>
                <w:delText xml:space="preserve">SQL Injection prevention: </w:delText>
              </w:r>
              <w:r>
                <w:fldChar w:fldCharType="begin"/>
              </w:r>
              <w:r>
                <w:delInstrText>HYPERLINK "https://www.owasp.org/index.php/SQL_Injection_Prevention_Cheat_Sheet"</w:delInstrText>
              </w:r>
              <w:r>
                <w:fldChar w:fldCharType="separate"/>
              </w:r>
              <w:r w:rsidRPr="0001170E">
                <w:rPr>
                  <w:rFonts w:asciiTheme="minorBidi" w:eastAsia="Times New Roman" w:hAnsiTheme="minorBidi" w:cstheme="minorBidi"/>
                  <w:szCs w:val="17"/>
                </w:rPr>
                <w:delText>OWASP SQL Injection Cheat Sheet</w:delText>
              </w:r>
              <w:r>
                <w:fldChar w:fldCharType="end"/>
              </w:r>
              <w:r w:rsidRPr="0001170E">
                <w:rPr>
                  <w:rFonts w:asciiTheme="minorBidi" w:hAnsiTheme="minorBidi" w:cstheme="minorBidi"/>
                  <w:szCs w:val="17"/>
                </w:rPr>
                <w:delText xml:space="preserve">, </w:delText>
              </w:r>
              <w:r>
                <w:fldChar w:fldCharType="begin"/>
              </w:r>
              <w:r>
                <w:delInstrText>HYPERLINK "https://www.owasp.org/index.php/Query_Parameterization_Cheat_Sheet"</w:delInstrText>
              </w:r>
              <w:r>
                <w:fldChar w:fldCharType="separate"/>
              </w:r>
              <w:r w:rsidRPr="0001170E">
                <w:rPr>
                  <w:rFonts w:asciiTheme="minorBidi" w:eastAsia="Times New Roman" w:hAnsiTheme="minorBidi" w:cstheme="minorBidi"/>
                  <w:szCs w:val="17"/>
                </w:rPr>
                <w:delText>OWASP Parameterization Cheat Sheet</w:delText>
              </w:r>
              <w:r>
                <w:fldChar w:fldCharType="end"/>
              </w:r>
              <w:r>
                <w:rPr>
                  <w:rFonts w:asciiTheme="minorBidi" w:eastAsia="Times New Roman" w:hAnsiTheme="minorBidi" w:cstheme="minorBidi"/>
                  <w:szCs w:val="17"/>
                </w:rPr>
                <w:delText>;  and</w:delText>
              </w:r>
            </w:del>
          </w:p>
          <w:p w14:paraId="5A35DBCA" w14:textId="77777777" w:rsidR="005F3B68" w:rsidRPr="00663A9C" w:rsidRDefault="005F3B68" w:rsidP="008745E1">
            <w:pPr>
              <w:pStyle w:val="NormalWeb"/>
              <w:numPr>
                <w:ilvl w:val="0"/>
                <w:numId w:val="8"/>
              </w:numPr>
              <w:spacing w:before="170" w:beforeAutospacing="0" w:after="170" w:afterAutospacing="0"/>
              <w:rPr>
                <w:del w:id="2480" w:author="Author"/>
                <w:rFonts w:ascii="Arial" w:eastAsia="Times New Roman" w:hAnsi="Arial" w:cs="Arial"/>
                <w:szCs w:val="17"/>
              </w:rPr>
            </w:pPr>
            <w:del w:id="2481" w:author="Author">
              <w:r w:rsidRPr="0001170E">
                <w:rPr>
                  <w:rFonts w:asciiTheme="minorBidi" w:eastAsia="Times New Roman" w:hAnsiTheme="minorBidi" w:cstheme="minorBidi"/>
                  <w:szCs w:val="17"/>
                </w:rPr>
                <w:delText xml:space="preserve">Transport layer security: </w:delText>
              </w:r>
              <w:r>
                <w:fldChar w:fldCharType="begin"/>
              </w:r>
              <w:r>
                <w:delInstrText>HYPERLINK "https://www.owasp.org/index.php/Transport_Layer_Protection_Cheat_Sheet"</w:delInstrText>
              </w:r>
              <w:r>
                <w:fldChar w:fldCharType="separate"/>
              </w:r>
              <w:r w:rsidRPr="0001170E">
                <w:rPr>
                  <w:rFonts w:asciiTheme="minorBidi" w:eastAsia="Times New Roman" w:hAnsiTheme="minorBidi" w:cstheme="minorBidi"/>
                  <w:szCs w:val="17"/>
                </w:rPr>
                <w:delText>OWASP Transport Layer Protection Cheat Sheet</w:delText>
              </w:r>
              <w:r>
                <w:fldChar w:fldCharType="end"/>
              </w:r>
              <w:r>
                <w:rPr>
                  <w:rFonts w:asciiTheme="minorBidi" w:eastAsia="Times New Roman" w:hAnsiTheme="minorBidi" w:cstheme="minorBidi"/>
                  <w:szCs w:val="17"/>
                </w:rPr>
                <w:delText>.</w:delText>
              </w:r>
            </w:del>
          </w:p>
        </w:tc>
        <w:tc>
          <w:tcPr>
            <w:tcW w:w="2515" w:type="dxa"/>
          </w:tcPr>
          <w:p w14:paraId="5F3DB8C9" w14:textId="77777777" w:rsidR="005F3B68" w:rsidRPr="000C3E67" w:rsidRDefault="005F3B68" w:rsidP="008745E1">
            <w:pPr>
              <w:rPr>
                <w:del w:id="2482" w:author="Author"/>
                <w:rFonts w:asciiTheme="minorBidi" w:hAnsiTheme="minorBidi" w:cstheme="minorBidi"/>
                <w:szCs w:val="17"/>
              </w:rPr>
            </w:pPr>
            <w:del w:id="2483" w:author="Author">
              <w:r w:rsidRPr="000C3E67">
                <w:rPr>
                  <w:rFonts w:asciiTheme="minorBidi" w:hAnsiTheme="minorBidi" w:cstheme="minorBidi"/>
                  <w:szCs w:val="17"/>
                </w:rPr>
                <w:delText>AAJ, AAX, AJ, AX</w:delText>
              </w:r>
            </w:del>
          </w:p>
        </w:tc>
      </w:tr>
      <w:tr w:rsidR="005F3B68" w:rsidRPr="00B67A3A" w14:paraId="197BD588" w14:textId="77777777" w:rsidTr="00E3148C">
        <w:trPr>
          <w:del w:id="2484" w:author="Author"/>
        </w:trPr>
        <w:tc>
          <w:tcPr>
            <w:tcW w:w="1075" w:type="dxa"/>
          </w:tcPr>
          <w:p w14:paraId="7D31BF35" w14:textId="77777777" w:rsidR="005F3B68" w:rsidRPr="000C3E67" w:rsidRDefault="005F3B68" w:rsidP="008745E1">
            <w:pPr>
              <w:rPr>
                <w:del w:id="2485" w:author="Author"/>
                <w:rFonts w:asciiTheme="minorBidi" w:hAnsiTheme="minorBidi" w:cstheme="minorBidi"/>
                <w:szCs w:val="17"/>
              </w:rPr>
            </w:pPr>
            <w:del w:id="2486" w:author="Author">
              <w:r>
                <w:rPr>
                  <w:rFonts w:asciiTheme="minorBidi" w:eastAsia="Times New Roman" w:hAnsiTheme="minorBidi" w:cstheme="minorBidi"/>
                  <w:szCs w:val="17"/>
                </w:rPr>
                <w:delText>[RSG-123</w:delText>
              </w:r>
              <w:r w:rsidRPr="000C3E67">
                <w:rPr>
                  <w:rFonts w:asciiTheme="minorBidi" w:eastAsia="Times New Roman" w:hAnsiTheme="minorBidi" w:cstheme="minorBidi"/>
                  <w:szCs w:val="17"/>
                </w:rPr>
                <w:delText>]</w:delText>
              </w:r>
            </w:del>
          </w:p>
        </w:tc>
        <w:tc>
          <w:tcPr>
            <w:tcW w:w="5670" w:type="dxa"/>
          </w:tcPr>
          <w:p w14:paraId="7881574D" w14:textId="77777777" w:rsidR="005F3B68" w:rsidRPr="0001170E" w:rsidRDefault="005F3B68" w:rsidP="008745E1">
            <w:pPr>
              <w:pStyle w:val="NormalWeb"/>
              <w:spacing w:before="170" w:beforeAutospacing="0" w:after="170" w:afterAutospacing="0"/>
              <w:rPr>
                <w:del w:id="2487" w:author="Author"/>
                <w:rFonts w:asciiTheme="minorBidi" w:eastAsia="Times New Roman" w:hAnsiTheme="minorBidi" w:cstheme="minorBidi"/>
                <w:szCs w:val="17"/>
              </w:rPr>
            </w:pPr>
            <w:del w:id="2488" w:author="Author">
              <w:r w:rsidRPr="0001170E">
                <w:rPr>
                  <w:rFonts w:asciiTheme="minorBidi" w:eastAsia="Times New Roman" w:hAnsiTheme="minorBidi" w:cstheme="minorBidi"/>
                  <w:szCs w:val="17"/>
                </w:rPr>
                <w:delText>Security testing and vulnerability assessment MUST be carried out to ensure that APIs are secure and threat-resistant. This requirement MAY be achieved by leveraging Static and Dynamic Application Security Testing (SAST/DAST), automated vulnerability management tools and penetration testing.</w:delText>
              </w:r>
            </w:del>
          </w:p>
        </w:tc>
        <w:tc>
          <w:tcPr>
            <w:tcW w:w="2515" w:type="dxa"/>
          </w:tcPr>
          <w:p w14:paraId="14FF1957" w14:textId="77777777" w:rsidR="005F3B68" w:rsidRPr="000C3E67" w:rsidRDefault="005F3B68" w:rsidP="008745E1">
            <w:pPr>
              <w:rPr>
                <w:del w:id="2489" w:author="Author"/>
                <w:rFonts w:asciiTheme="minorBidi" w:hAnsiTheme="minorBidi" w:cstheme="minorBidi"/>
                <w:szCs w:val="17"/>
              </w:rPr>
            </w:pPr>
            <w:del w:id="2490" w:author="Author">
              <w:r w:rsidRPr="000C3E67">
                <w:rPr>
                  <w:rFonts w:asciiTheme="minorBidi" w:hAnsiTheme="minorBidi" w:cstheme="minorBidi"/>
                  <w:szCs w:val="17"/>
                </w:rPr>
                <w:delText>AAJ, AAX, AJ, AX</w:delText>
              </w:r>
            </w:del>
          </w:p>
        </w:tc>
      </w:tr>
      <w:tr w:rsidR="005F3B68" w:rsidRPr="00B67A3A" w14:paraId="35F7F7D1" w14:textId="77777777" w:rsidTr="00E3148C">
        <w:trPr>
          <w:del w:id="2491" w:author="Author"/>
        </w:trPr>
        <w:tc>
          <w:tcPr>
            <w:tcW w:w="1075" w:type="dxa"/>
          </w:tcPr>
          <w:p w14:paraId="3EBB7B5A" w14:textId="77777777" w:rsidR="005F3B68" w:rsidRPr="000C3E67" w:rsidRDefault="005F3B68" w:rsidP="008745E1">
            <w:pPr>
              <w:rPr>
                <w:del w:id="2492" w:author="Author"/>
                <w:rFonts w:asciiTheme="minorBidi" w:hAnsiTheme="minorBidi" w:cstheme="minorBidi"/>
                <w:szCs w:val="17"/>
              </w:rPr>
            </w:pPr>
            <w:del w:id="2493" w:author="Author">
              <w:r>
                <w:rPr>
                  <w:rFonts w:asciiTheme="minorBidi" w:eastAsia="Times New Roman" w:hAnsiTheme="minorBidi" w:cstheme="minorBidi"/>
                  <w:szCs w:val="17"/>
                </w:rPr>
                <w:delText>[RSG-124</w:delText>
              </w:r>
              <w:r w:rsidRPr="000C3E67">
                <w:rPr>
                  <w:rFonts w:asciiTheme="minorBidi" w:eastAsia="Times New Roman" w:hAnsiTheme="minorBidi" w:cstheme="minorBidi"/>
                  <w:szCs w:val="17"/>
                </w:rPr>
                <w:delText>]</w:delText>
              </w:r>
            </w:del>
          </w:p>
        </w:tc>
        <w:tc>
          <w:tcPr>
            <w:tcW w:w="5670" w:type="dxa"/>
          </w:tcPr>
          <w:p w14:paraId="39780755" w14:textId="77777777" w:rsidR="005F3B68" w:rsidRPr="0001170E" w:rsidRDefault="005F3B68" w:rsidP="008745E1">
            <w:pPr>
              <w:rPr>
                <w:del w:id="2494" w:author="Author"/>
                <w:rFonts w:asciiTheme="minorBidi" w:eastAsia="Times New Roman" w:hAnsiTheme="minorBidi" w:cstheme="minorBidi"/>
                <w:szCs w:val="17"/>
              </w:rPr>
            </w:pPr>
            <w:del w:id="2495" w:author="Author">
              <w:r w:rsidRPr="0001170E">
                <w:rPr>
                  <w:rFonts w:asciiTheme="minorBidi" w:eastAsia="Times New Roman" w:hAnsiTheme="minorBidi" w:cstheme="minorBidi"/>
                  <w:szCs w:val="17"/>
                </w:rPr>
                <w:delText xml:space="preserve">Protected services MUST only provide </w:delText>
              </w:r>
              <w:r>
                <w:rPr>
                  <w:rFonts w:asciiTheme="minorBidi" w:eastAsia="Times New Roman" w:hAnsiTheme="minorBidi" w:cstheme="minorBidi"/>
                  <w:szCs w:val="17"/>
                </w:rPr>
                <w:delText>HTTPS endpoints using</w:delText>
              </w:r>
              <w:r w:rsidRPr="0001170E">
                <w:rPr>
                  <w:rFonts w:asciiTheme="minorBidi" w:eastAsia="Times New Roman" w:hAnsiTheme="minorBidi" w:cstheme="minorBidi"/>
                  <w:szCs w:val="17"/>
                </w:rPr>
                <w:delText xml:space="preserve"> TLS 1.2, or higher, with a cipher suite that includes ECDHE for key exchange. </w:delText>
              </w:r>
            </w:del>
          </w:p>
        </w:tc>
        <w:tc>
          <w:tcPr>
            <w:tcW w:w="2515" w:type="dxa"/>
          </w:tcPr>
          <w:p w14:paraId="4CBE2756" w14:textId="77777777" w:rsidR="005F3B68" w:rsidRPr="000C3E67" w:rsidRDefault="005F3B68" w:rsidP="008745E1">
            <w:pPr>
              <w:rPr>
                <w:del w:id="2496" w:author="Author"/>
                <w:rFonts w:asciiTheme="minorBidi" w:hAnsiTheme="minorBidi" w:cstheme="minorBidi"/>
                <w:szCs w:val="17"/>
              </w:rPr>
            </w:pPr>
            <w:del w:id="2497" w:author="Author">
              <w:r w:rsidRPr="000C3E67">
                <w:rPr>
                  <w:rFonts w:asciiTheme="minorBidi" w:hAnsiTheme="minorBidi" w:cstheme="minorBidi"/>
                  <w:szCs w:val="17"/>
                </w:rPr>
                <w:delText>AAJ, AAX, AJ, AX</w:delText>
              </w:r>
            </w:del>
          </w:p>
        </w:tc>
      </w:tr>
      <w:tr w:rsidR="005F3B68" w:rsidRPr="00B67A3A" w14:paraId="6329E654" w14:textId="77777777" w:rsidTr="00E3148C">
        <w:trPr>
          <w:del w:id="2498" w:author="Author"/>
        </w:trPr>
        <w:tc>
          <w:tcPr>
            <w:tcW w:w="1075" w:type="dxa"/>
          </w:tcPr>
          <w:p w14:paraId="04EAE425" w14:textId="77777777" w:rsidR="005F3B68" w:rsidRPr="000C3E67" w:rsidRDefault="005F3B68" w:rsidP="008745E1">
            <w:pPr>
              <w:rPr>
                <w:del w:id="2499" w:author="Author"/>
                <w:rFonts w:asciiTheme="minorBidi" w:hAnsiTheme="minorBidi" w:cstheme="minorBidi"/>
                <w:szCs w:val="17"/>
              </w:rPr>
            </w:pPr>
            <w:del w:id="2500" w:author="Author">
              <w:r>
                <w:rPr>
                  <w:rFonts w:asciiTheme="minorBidi" w:eastAsia="Times New Roman" w:hAnsiTheme="minorBidi" w:cstheme="minorBidi"/>
                  <w:szCs w:val="17"/>
                </w:rPr>
                <w:delText>[RSG-125</w:delText>
              </w:r>
              <w:r w:rsidRPr="000C3E67">
                <w:rPr>
                  <w:rFonts w:asciiTheme="minorBidi" w:eastAsia="Times New Roman" w:hAnsiTheme="minorBidi" w:cstheme="minorBidi"/>
                  <w:szCs w:val="17"/>
                </w:rPr>
                <w:delText>]</w:delText>
              </w:r>
            </w:del>
          </w:p>
        </w:tc>
        <w:tc>
          <w:tcPr>
            <w:tcW w:w="5670" w:type="dxa"/>
          </w:tcPr>
          <w:p w14:paraId="423F2367" w14:textId="77777777" w:rsidR="005F3B68" w:rsidRPr="0001170E" w:rsidRDefault="005F3B68" w:rsidP="008745E1">
            <w:pPr>
              <w:rPr>
                <w:del w:id="2501" w:author="Author"/>
                <w:rFonts w:asciiTheme="minorBidi" w:eastAsia="Times New Roman" w:hAnsiTheme="minorBidi" w:cstheme="minorBidi"/>
                <w:szCs w:val="17"/>
              </w:rPr>
            </w:pPr>
            <w:del w:id="2502" w:author="Author">
              <w:r w:rsidRPr="0001170E">
                <w:rPr>
                  <w:rFonts w:asciiTheme="minorBidi" w:eastAsia="Times New Roman" w:hAnsiTheme="minorBidi" w:cstheme="minorBidi"/>
                  <w:szCs w:val="17"/>
                </w:rPr>
                <w:delText xml:space="preserve">When considering authentication protocols, perfect forward secrecy SHOULD be used to provide transport security. The use of insecure cryptographic algorithms and backwards compatibility to SSL 3 and TLS 1.0/1.1 SHOULD NOT be allowed. </w:delText>
              </w:r>
            </w:del>
          </w:p>
        </w:tc>
        <w:tc>
          <w:tcPr>
            <w:tcW w:w="2515" w:type="dxa"/>
          </w:tcPr>
          <w:p w14:paraId="0B3DF698" w14:textId="77777777" w:rsidR="005F3B68" w:rsidRPr="000C3E67" w:rsidRDefault="005F3B68" w:rsidP="008745E1">
            <w:pPr>
              <w:rPr>
                <w:del w:id="2503" w:author="Author"/>
                <w:rFonts w:asciiTheme="minorBidi" w:hAnsiTheme="minorBidi" w:cstheme="minorBidi"/>
                <w:szCs w:val="17"/>
              </w:rPr>
            </w:pPr>
            <w:del w:id="2504" w:author="Author">
              <w:r w:rsidRPr="000C3E67">
                <w:rPr>
                  <w:rFonts w:asciiTheme="minorBidi" w:hAnsiTheme="minorBidi" w:cstheme="minorBidi"/>
                  <w:szCs w:val="17"/>
                </w:rPr>
                <w:delText>AAX, AAJ</w:delText>
              </w:r>
            </w:del>
          </w:p>
        </w:tc>
      </w:tr>
      <w:tr w:rsidR="005F3B68" w:rsidRPr="00B67A3A" w14:paraId="4146F32D" w14:textId="77777777" w:rsidTr="00E3148C">
        <w:trPr>
          <w:del w:id="2505" w:author="Author"/>
        </w:trPr>
        <w:tc>
          <w:tcPr>
            <w:tcW w:w="1075" w:type="dxa"/>
          </w:tcPr>
          <w:p w14:paraId="59761ECC" w14:textId="77777777" w:rsidR="005F3B68" w:rsidRPr="000C3E67" w:rsidRDefault="005F3B68" w:rsidP="008745E1">
            <w:pPr>
              <w:rPr>
                <w:del w:id="2506" w:author="Author"/>
                <w:rFonts w:asciiTheme="minorBidi" w:hAnsiTheme="minorBidi" w:cstheme="minorBidi"/>
                <w:szCs w:val="17"/>
              </w:rPr>
            </w:pPr>
            <w:del w:id="2507" w:author="Author">
              <w:r>
                <w:rPr>
                  <w:rFonts w:asciiTheme="minorBidi" w:eastAsia="Times New Roman" w:hAnsiTheme="minorBidi" w:cstheme="minorBidi"/>
                  <w:szCs w:val="17"/>
                </w:rPr>
                <w:delText>[RSG-126</w:delText>
              </w:r>
              <w:r w:rsidRPr="000C3E67">
                <w:rPr>
                  <w:rFonts w:asciiTheme="minorBidi" w:eastAsia="Times New Roman" w:hAnsiTheme="minorBidi" w:cstheme="minorBidi"/>
                  <w:szCs w:val="17"/>
                </w:rPr>
                <w:delText>]</w:delText>
              </w:r>
            </w:del>
          </w:p>
        </w:tc>
        <w:tc>
          <w:tcPr>
            <w:tcW w:w="5670" w:type="dxa"/>
          </w:tcPr>
          <w:p w14:paraId="238862BC" w14:textId="77777777" w:rsidR="005F3B68" w:rsidRPr="0001170E" w:rsidRDefault="005F3B68" w:rsidP="008745E1">
            <w:pPr>
              <w:pStyle w:val="NormalWeb"/>
              <w:spacing w:before="170" w:beforeAutospacing="0" w:after="170" w:afterAutospacing="0"/>
              <w:rPr>
                <w:del w:id="2508" w:author="Author"/>
                <w:rFonts w:asciiTheme="minorBidi" w:eastAsia="Times New Roman" w:hAnsiTheme="minorBidi" w:cstheme="minorBidi"/>
                <w:szCs w:val="17"/>
              </w:rPr>
            </w:pPr>
            <w:del w:id="2509" w:author="Author">
              <w:r w:rsidRPr="0001170E">
                <w:rPr>
                  <w:rFonts w:asciiTheme="minorBidi" w:eastAsia="Times New Roman" w:hAnsiTheme="minorBidi" w:cstheme="minorBidi"/>
                  <w:szCs w:val="17"/>
                </w:rPr>
                <w:delText>For maximum security and trust, a site-to-site IPSEC VPN SHOULD be established to further protect the information transmitted over insecure networks.</w:delText>
              </w:r>
            </w:del>
          </w:p>
        </w:tc>
        <w:tc>
          <w:tcPr>
            <w:tcW w:w="2515" w:type="dxa"/>
          </w:tcPr>
          <w:p w14:paraId="42408BFB" w14:textId="77777777" w:rsidR="005F3B68" w:rsidRPr="000C3E67" w:rsidRDefault="005F3B68" w:rsidP="008745E1">
            <w:pPr>
              <w:rPr>
                <w:del w:id="2510" w:author="Author"/>
                <w:rFonts w:asciiTheme="minorBidi" w:hAnsiTheme="minorBidi" w:cstheme="minorBidi"/>
                <w:szCs w:val="17"/>
              </w:rPr>
            </w:pPr>
            <w:del w:id="2511" w:author="Author">
              <w:r w:rsidRPr="000C3E67">
                <w:rPr>
                  <w:rFonts w:asciiTheme="minorBidi" w:hAnsiTheme="minorBidi" w:cstheme="minorBidi"/>
                  <w:szCs w:val="17"/>
                </w:rPr>
                <w:delText>AAX, AAJ</w:delText>
              </w:r>
            </w:del>
          </w:p>
        </w:tc>
      </w:tr>
      <w:tr w:rsidR="005F3B68" w:rsidRPr="00B67A3A" w14:paraId="501F9B93" w14:textId="77777777" w:rsidTr="00E3148C">
        <w:trPr>
          <w:del w:id="2512" w:author="Author"/>
        </w:trPr>
        <w:tc>
          <w:tcPr>
            <w:tcW w:w="1075" w:type="dxa"/>
          </w:tcPr>
          <w:p w14:paraId="59EBDAC4" w14:textId="77777777" w:rsidR="005F3B68" w:rsidRPr="000C3E67" w:rsidRDefault="005F3B68" w:rsidP="008745E1">
            <w:pPr>
              <w:rPr>
                <w:del w:id="2513" w:author="Author"/>
                <w:rFonts w:asciiTheme="minorBidi" w:hAnsiTheme="minorBidi" w:cstheme="minorBidi"/>
                <w:szCs w:val="17"/>
              </w:rPr>
            </w:pPr>
            <w:del w:id="2514" w:author="Author">
              <w:r>
                <w:rPr>
                  <w:rFonts w:asciiTheme="minorBidi" w:eastAsia="Times New Roman" w:hAnsiTheme="minorBidi" w:cstheme="minorBidi"/>
                  <w:szCs w:val="17"/>
                </w:rPr>
                <w:delText>[RSG-127</w:delText>
              </w:r>
              <w:r w:rsidRPr="000C3E67">
                <w:rPr>
                  <w:rFonts w:asciiTheme="minorBidi" w:eastAsia="Times New Roman" w:hAnsiTheme="minorBidi" w:cstheme="minorBidi"/>
                  <w:szCs w:val="17"/>
                </w:rPr>
                <w:delText>]</w:delText>
              </w:r>
            </w:del>
          </w:p>
        </w:tc>
        <w:tc>
          <w:tcPr>
            <w:tcW w:w="5670" w:type="dxa"/>
          </w:tcPr>
          <w:p w14:paraId="48346DBD" w14:textId="77777777" w:rsidR="005F3B68" w:rsidRPr="0001170E" w:rsidRDefault="005F3B68" w:rsidP="008745E1">
            <w:pPr>
              <w:pStyle w:val="NormalWeb"/>
              <w:spacing w:before="170" w:beforeAutospacing="0" w:after="170" w:afterAutospacing="0"/>
              <w:rPr>
                <w:del w:id="2515" w:author="Author"/>
                <w:rFonts w:asciiTheme="minorBidi" w:eastAsia="Times New Roman" w:hAnsiTheme="minorBidi" w:cstheme="minorBidi"/>
                <w:szCs w:val="17"/>
              </w:rPr>
            </w:pPr>
            <w:del w:id="2516" w:author="Author">
              <w:r w:rsidRPr="0001170E">
                <w:rPr>
                  <w:rFonts w:asciiTheme="minorBidi" w:eastAsia="Times New Roman" w:hAnsiTheme="minorBidi" w:cstheme="minorBidi"/>
                  <w:szCs w:val="17"/>
                </w:rPr>
                <w:delText>The consuming application SHOULD validate the TLS certificate chain when making requests to protected resources, including checking the certificate revocation list.</w:delText>
              </w:r>
            </w:del>
          </w:p>
        </w:tc>
        <w:tc>
          <w:tcPr>
            <w:tcW w:w="2515" w:type="dxa"/>
          </w:tcPr>
          <w:p w14:paraId="1E62D204" w14:textId="77777777" w:rsidR="005F3B68" w:rsidRPr="000C3E67" w:rsidRDefault="005F3B68" w:rsidP="008745E1">
            <w:pPr>
              <w:rPr>
                <w:del w:id="2517" w:author="Author"/>
                <w:rFonts w:asciiTheme="minorBidi" w:hAnsiTheme="minorBidi" w:cstheme="minorBidi"/>
                <w:szCs w:val="17"/>
              </w:rPr>
            </w:pPr>
            <w:del w:id="2518" w:author="Author">
              <w:r w:rsidRPr="000C3E67">
                <w:rPr>
                  <w:rFonts w:asciiTheme="minorBidi" w:hAnsiTheme="minorBidi" w:cstheme="minorBidi"/>
                  <w:szCs w:val="17"/>
                </w:rPr>
                <w:delText>AAX, AAJ</w:delText>
              </w:r>
            </w:del>
          </w:p>
        </w:tc>
      </w:tr>
      <w:tr w:rsidR="005F3B68" w:rsidRPr="00B67A3A" w14:paraId="7F8C71E0" w14:textId="77777777" w:rsidTr="00E3148C">
        <w:trPr>
          <w:del w:id="2519" w:author="Author"/>
        </w:trPr>
        <w:tc>
          <w:tcPr>
            <w:tcW w:w="1075" w:type="dxa"/>
          </w:tcPr>
          <w:p w14:paraId="67A0321D" w14:textId="77777777" w:rsidR="005F3B68" w:rsidRPr="000C3E67" w:rsidRDefault="005F3B68" w:rsidP="008745E1">
            <w:pPr>
              <w:rPr>
                <w:del w:id="2520" w:author="Author"/>
                <w:rFonts w:asciiTheme="minorBidi" w:hAnsiTheme="minorBidi" w:cstheme="minorBidi"/>
                <w:szCs w:val="17"/>
              </w:rPr>
            </w:pPr>
            <w:del w:id="2521" w:author="Author">
              <w:r>
                <w:rPr>
                  <w:rFonts w:asciiTheme="minorBidi" w:eastAsia="Times New Roman" w:hAnsiTheme="minorBidi" w:cstheme="minorBidi"/>
                  <w:szCs w:val="17"/>
                </w:rPr>
                <w:delText>[RSG-128</w:delText>
              </w:r>
              <w:r w:rsidRPr="000C3E67">
                <w:rPr>
                  <w:rFonts w:asciiTheme="minorBidi" w:eastAsia="Times New Roman" w:hAnsiTheme="minorBidi" w:cstheme="minorBidi"/>
                  <w:szCs w:val="17"/>
                </w:rPr>
                <w:delText>]</w:delText>
              </w:r>
            </w:del>
          </w:p>
        </w:tc>
        <w:tc>
          <w:tcPr>
            <w:tcW w:w="5670" w:type="dxa"/>
          </w:tcPr>
          <w:p w14:paraId="07AF68F7" w14:textId="77777777" w:rsidR="005F3B68" w:rsidRPr="0001170E" w:rsidRDefault="005F3B68" w:rsidP="008745E1">
            <w:pPr>
              <w:pStyle w:val="NormalWeb"/>
              <w:spacing w:before="170" w:beforeAutospacing="0" w:after="170" w:afterAutospacing="0"/>
              <w:rPr>
                <w:del w:id="2522" w:author="Author"/>
                <w:rFonts w:asciiTheme="minorBidi" w:eastAsia="Times New Roman" w:hAnsiTheme="minorBidi" w:cstheme="minorBidi"/>
                <w:szCs w:val="17"/>
              </w:rPr>
            </w:pPr>
            <w:del w:id="2523" w:author="Author">
              <w:r w:rsidRPr="0001170E">
                <w:rPr>
                  <w:rFonts w:asciiTheme="minorBidi" w:eastAsia="Times New Roman" w:hAnsiTheme="minorBidi" w:cstheme="minorBidi"/>
                  <w:szCs w:val="17"/>
                </w:rPr>
                <w:delText>Protected services SHOULD only use valid certificates issued by a trusted certificate authority (CA).</w:delText>
              </w:r>
            </w:del>
          </w:p>
        </w:tc>
        <w:tc>
          <w:tcPr>
            <w:tcW w:w="2515" w:type="dxa"/>
          </w:tcPr>
          <w:p w14:paraId="6F5A8AD1" w14:textId="77777777" w:rsidR="005F3B68" w:rsidRPr="000C3E67" w:rsidRDefault="005F3B68" w:rsidP="008745E1">
            <w:pPr>
              <w:rPr>
                <w:del w:id="2524" w:author="Author"/>
                <w:rFonts w:asciiTheme="minorBidi" w:hAnsiTheme="minorBidi" w:cstheme="minorBidi"/>
                <w:szCs w:val="17"/>
              </w:rPr>
            </w:pPr>
            <w:del w:id="2525" w:author="Author">
              <w:r w:rsidRPr="000C3E67">
                <w:rPr>
                  <w:rFonts w:asciiTheme="minorBidi" w:hAnsiTheme="minorBidi" w:cstheme="minorBidi"/>
                  <w:szCs w:val="17"/>
                </w:rPr>
                <w:delText>AAX, AAJ</w:delText>
              </w:r>
            </w:del>
          </w:p>
        </w:tc>
      </w:tr>
      <w:tr w:rsidR="005F3B68" w:rsidRPr="00B67A3A" w14:paraId="1C11E1AA" w14:textId="77777777" w:rsidTr="00E3148C">
        <w:trPr>
          <w:del w:id="2526" w:author="Author"/>
        </w:trPr>
        <w:tc>
          <w:tcPr>
            <w:tcW w:w="1075" w:type="dxa"/>
          </w:tcPr>
          <w:p w14:paraId="49F9AB9D" w14:textId="77777777" w:rsidR="005F3B68" w:rsidRPr="000C3E67" w:rsidRDefault="005F3B68" w:rsidP="008745E1">
            <w:pPr>
              <w:rPr>
                <w:del w:id="2527" w:author="Author"/>
                <w:rFonts w:asciiTheme="minorBidi" w:hAnsiTheme="minorBidi" w:cstheme="minorBidi"/>
                <w:szCs w:val="17"/>
              </w:rPr>
            </w:pPr>
            <w:del w:id="2528" w:author="Author">
              <w:r>
                <w:rPr>
                  <w:rFonts w:asciiTheme="minorBidi" w:eastAsia="Times New Roman" w:hAnsiTheme="minorBidi" w:cstheme="minorBidi"/>
                  <w:szCs w:val="17"/>
                </w:rPr>
                <w:delText>[RSG-129</w:delText>
              </w:r>
              <w:r w:rsidRPr="000C3E67">
                <w:rPr>
                  <w:rFonts w:asciiTheme="minorBidi" w:eastAsia="Times New Roman" w:hAnsiTheme="minorBidi" w:cstheme="minorBidi"/>
                  <w:szCs w:val="17"/>
                </w:rPr>
                <w:delText>]</w:delText>
              </w:r>
            </w:del>
          </w:p>
        </w:tc>
        <w:tc>
          <w:tcPr>
            <w:tcW w:w="5670" w:type="dxa"/>
          </w:tcPr>
          <w:p w14:paraId="0A398F03" w14:textId="77777777" w:rsidR="005F3B68" w:rsidRPr="0001170E" w:rsidRDefault="005F3B68" w:rsidP="008745E1">
            <w:pPr>
              <w:pStyle w:val="NormalWeb"/>
              <w:spacing w:before="170" w:beforeAutospacing="0" w:after="170" w:afterAutospacing="0"/>
              <w:rPr>
                <w:del w:id="2529" w:author="Author"/>
                <w:rFonts w:asciiTheme="minorBidi" w:eastAsia="Times New Roman" w:hAnsiTheme="minorBidi" w:cstheme="minorBidi"/>
                <w:szCs w:val="17"/>
              </w:rPr>
            </w:pPr>
            <w:del w:id="2530" w:author="Author">
              <w:r w:rsidRPr="0001170E">
                <w:rPr>
                  <w:rFonts w:asciiTheme="minorBidi" w:eastAsia="Times New Roman" w:hAnsiTheme="minorBidi" w:cstheme="minorBidi"/>
                  <w:szCs w:val="17"/>
                </w:rPr>
                <w:delText>Tokens SHOULD be signed using secure signing algorithms that are compliant with the digital signature standard (DSS) FIPS –186-4. The RSA digital signature algorithm or the ECDSA algorithm SHOULD be considered.</w:delText>
              </w:r>
            </w:del>
          </w:p>
        </w:tc>
        <w:tc>
          <w:tcPr>
            <w:tcW w:w="2515" w:type="dxa"/>
          </w:tcPr>
          <w:p w14:paraId="5D302BEC" w14:textId="77777777" w:rsidR="005F3B68" w:rsidRPr="000C3E67" w:rsidRDefault="005F3B68" w:rsidP="008745E1">
            <w:pPr>
              <w:rPr>
                <w:del w:id="2531" w:author="Author"/>
                <w:rFonts w:asciiTheme="minorBidi" w:hAnsiTheme="minorBidi" w:cstheme="minorBidi"/>
                <w:szCs w:val="17"/>
              </w:rPr>
            </w:pPr>
            <w:del w:id="2532" w:author="Author">
              <w:r w:rsidRPr="000C3E67">
                <w:rPr>
                  <w:rFonts w:asciiTheme="minorBidi" w:hAnsiTheme="minorBidi" w:cstheme="minorBidi"/>
                  <w:szCs w:val="17"/>
                </w:rPr>
                <w:delText>AAX, AAJ</w:delText>
              </w:r>
            </w:del>
          </w:p>
        </w:tc>
      </w:tr>
      <w:tr w:rsidR="005F3B68" w:rsidRPr="00B67A3A" w14:paraId="71190430" w14:textId="77777777" w:rsidTr="00E3148C">
        <w:trPr>
          <w:del w:id="2533" w:author="Author"/>
        </w:trPr>
        <w:tc>
          <w:tcPr>
            <w:tcW w:w="1075" w:type="dxa"/>
          </w:tcPr>
          <w:p w14:paraId="750B03EE" w14:textId="77777777" w:rsidR="005F3B68" w:rsidRPr="000C3E67" w:rsidRDefault="005F3B68" w:rsidP="008745E1">
            <w:pPr>
              <w:rPr>
                <w:del w:id="2534" w:author="Author"/>
                <w:rFonts w:asciiTheme="minorBidi" w:hAnsiTheme="minorBidi" w:cstheme="minorBidi"/>
                <w:szCs w:val="17"/>
              </w:rPr>
            </w:pPr>
            <w:del w:id="2535" w:author="Author">
              <w:r w:rsidRPr="000C3E67">
                <w:rPr>
                  <w:rFonts w:asciiTheme="minorBidi" w:eastAsia="Times New Roman" w:hAnsiTheme="minorBidi" w:cstheme="minorBidi"/>
                  <w:szCs w:val="17"/>
                </w:rPr>
                <w:delText>[RSG-1</w:delText>
              </w:r>
              <w:r>
                <w:rPr>
                  <w:rFonts w:asciiTheme="minorBidi" w:eastAsia="Times New Roman" w:hAnsiTheme="minorBidi" w:cstheme="minorBidi"/>
                  <w:szCs w:val="17"/>
                </w:rPr>
                <w:delText>30</w:delText>
              </w:r>
              <w:r w:rsidRPr="000C3E67">
                <w:rPr>
                  <w:rFonts w:asciiTheme="minorBidi" w:eastAsia="Times New Roman" w:hAnsiTheme="minorBidi" w:cstheme="minorBidi"/>
                  <w:szCs w:val="17"/>
                </w:rPr>
                <w:delText>]</w:delText>
              </w:r>
            </w:del>
          </w:p>
        </w:tc>
        <w:tc>
          <w:tcPr>
            <w:tcW w:w="5670" w:type="dxa"/>
          </w:tcPr>
          <w:p w14:paraId="42A2C51C" w14:textId="77777777" w:rsidR="005F3B68" w:rsidRPr="0001170E" w:rsidRDefault="005F3B68" w:rsidP="008745E1">
            <w:pPr>
              <w:pStyle w:val="NormalWeb"/>
              <w:spacing w:before="170" w:beforeAutospacing="0" w:after="170" w:afterAutospacing="0"/>
              <w:rPr>
                <w:del w:id="2536" w:author="Author"/>
                <w:rFonts w:asciiTheme="minorBidi" w:eastAsia="Times New Roman" w:hAnsiTheme="minorBidi" w:cstheme="minorBidi"/>
                <w:szCs w:val="17"/>
              </w:rPr>
            </w:pPr>
            <w:del w:id="2537" w:author="Author">
              <w:r w:rsidRPr="0001170E">
                <w:rPr>
                  <w:rFonts w:asciiTheme="minorBidi" w:eastAsia="Times New Roman" w:hAnsiTheme="minorBidi" w:cstheme="minorBidi"/>
                  <w:szCs w:val="17"/>
                </w:rPr>
                <w:delText xml:space="preserve">Anonymous authentication MUST only be used when the customers and the application they are using accesses information or feature with a low sensitivity level which should not require authentication, such as, public information. </w:delText>
              </w:r>
            </w:del>
          </w:p>
        </w:tc>
        <w:tc>
          <w:tcPr>
            <w:tcW w:w="2515" w:type="dxa"/>
          </w:tcPr>
          <w:p w14:paraId="7970A28D" w14:textId="77777777" w:rsidR="005F3B68" w:rsidRPr="000C3E67" w:rsidRDefault="005F3B68" w:rsidP="008745E1">
            <w:pPr>
              <w:rPr>
                <w:del w:id="2538" w:author="Author"/>
                <w:rFonts w:asciiTheme="minorBidi" w:hAnsiTheme="minorBidi" w:cstheme="minorBidi"/>
                <w:szCs w:val="17"/>
              </w:rPr>
            </w:pPr>
            <w:del w:id="2539" w:author="Author">
              <w:r w:rsidRPr="000C3E67">
                <w:rPr>
                  <w:rFonts w:asciiTheme="minorBidi" w:hAnsiTheme="minorBidi" w:cstheme="minorBidi"/>
                  <w:szCs w:val="17"/>
                </w:rPr>
                <w:delText>AAJ, AAX, AJ, AX</w:delText>
              </w:r>
            </w:del>
          </w:p>
        </w:tc>
      </w:tr>
      <w:tr w:rsidR="005F3B68" w:rsidRPr="00B67A3A" w14:paraId="54CB45C0" w14:textId="77777777" w:rsidTr="00E3148C">
        <w:trPr>
          <w:del w:id="2540" w:author="Author"/>
        </w:trPr>
        <w:tc>
          <w:tcPr>
            <w:tcW w:w="1075" w:type="dxa"/>
          </w:tcPr>
          <w:p w14:paraId="67C2A723" w14:textId="77777777" w:rsidR="005F3B68" w:rsidRPr="000C3E67" w:rsidRDefault="005F3B68" w:rsidP="008745E1">
            <w:pPr>
              <w:rPr>
                <w:del w:id="2541" w:author="Author"/>
                <w:rFonts w:asciiTheme="minorBidi" w:hAnsiTheme="minorBidi" w:cstheme="minorBidi"/>
                <w:szCs w:val="17"/>
              </w:rPr>
            </w:pPr>
            <w:del w:id="2542" w:author="Author">
              <w:r>
                <w:rPr>
                  <w:rFonts w:asciiTheme="minorBidi" w:eastAsia="Times New Roman" w:hAnsiTheme="minorBidi" w:cstheme="minorBidi"/>
                  <w:szCs w:val="17"/>
                </w:rPr>
                <w:delText>[RSG-131</w:delText>
              </w:r>
              <w:r w:rsidRPr="000C3E67">
                <w:rPr>
                  <w:rFonts w:asciiTheme="minorBidi" w:eastAsia="Times New Roman" w:hAnsiTheme="minorBidi" w:cstheme="minorBidi"/>
                  <w:szCs w:val="17"/>
                </w:rPr>
                <w:delText>]</w:delText>
              </w:r>
            </w:del>
          </w:p>
        </w:tc>
        <w:tc>
          <w:tcPr>
            <w:tcW w:w="5670" w:type="dxa"/>
          </w:tcPr>
          <w:p w14:paraId="3192D3BD" w14:textId="77777777" w:rsidR="005F3B68" w:rsidRPr="0001170E" w:rsidRDefault="005F3B68" w:rsidP="008745E1">
            <w:pPr>
              <w:pStyle w:val="NormalWeb"/>
              <w:spacing w:before="170" w:beforeAutospacing="0" w:after="170" w:afterAutospacing="0"/>
              <w:rPr>
                <w:del w:id="2543" w:author="Author"/>
                <w:rFonts w:asciiTheme="minorBidi" w:eastAsia="Times New Roman" w:hAnsiTheme="minorBidi" w:cstheme="minorBidi"/>
                <w:szCs w:val="17"/>
              </w:rPr>
            </w:pPr>
            <w:del w:id="2544" w:author="Author">
              <w:r w:rsidRPr="0001170E">
                <w:rPr>
                  <w:rFonts w:asciiTheme="minorBidi" w:eastAsia="Times New Roman" w:hAnsiTheme="minorBidi" w:cstheme="minorBidi"/>
                  <w:szCs w:val="17"/>
                </w:rPr>
                <w:delText>Username and password or password hash authentication MUST NOT be allowed.</w:delText>
              </w:r>
            </w:del>
          </w:p>
        </w:tc>
        <w:tc>
          <w:tcPr>
            <w:tcW w:w="2515" w:type="dxa"/>
          </w:tcPr>
          <w:p w14:paraId="68D1D452" w14:textId="77777777" w:rsidR="005F3B68" w:rsidRPr="000C3E67" w:rsidRDefault="005F3B68" w:rsidP="008745E1">
            <w:pPr>
              <w:rPr>
                <w:del w:id="2545" w:author="Author"/>
                <w:rFonts w:asciiTheme="minorBidi" w:hAnsiTheme="minorBidi" w:cstheme="minorBidi"/>
                <w:szCs w:val="17"/>
              </w:rPr>
            </w:pPr>
            <w:del w:id="2546" w:author="Author">
              <w:r w:rsidRPr="000C3E67">
                <w:rPr>
                  <w:rFonts w:asciiTheme="minorBidi" w:hAnsiTheme="minorBidi" w:cstheme="minorBidi"/>
                  <w:szCs w:val="17"/>
                </w:rPr>
                <w:delText>AAJ, AAX, AJ, AX</w:delText>
              </w:r>
            </w:del>
          </w:p>
        </w:tc>
      </w:tr>
      <w:tr w:rsidR="005F3B68" w:rsidRPr="00B67A3A" w14:paraId="5C53A279" w14:textId="77777777" w:rsidTr="00E3148C">
        <w:trPr>
          <w:del w:id="2547" w:author="Author"/>
        </w:trPr>
        <w:tc>
          <w:tcPr>
            <w:tcW w:w="1075" w:type="dxa"/>
          </w:tcPr>
          <w:p w14:paraId="153FA92D" w14:textId="77777777" w:rsidR="005F3B68" w:rsidRPr="000C3E67" w:rsidRDefault="005F3B68" w:rsidP="008745E1">
            <w:pPr>
              <w:rPr>
                <w:del w:id="2548" w:author="Author"/>
                <w:rFonts w:asciiTheme="minorBidi" w:hAnsiTheme="minorBidi" w:cstheme="minorBidi"/>
                <w:szCs w:val="17"/>
              </w:rPr>
            </w:pPr>
            <w:del w:id="2549" w:author="Author">
              <w:r>
                <w:rPr>
                  <w:rFonts w:asciiTheme="minorBidi" w:eastAsia="Times New Roman" w:hAnsiTheme="minorBidi" w:cstheme="minorBidi"/>
                  <w:szCs w:val="17"/>
                </w:rPr>
                <w:delText>[RSG-132</w:delText>
              </w:r>
              <w:r w:rsidRPr="000C3E67">
                <w:rPr>
                  <w:rFonts w:asciiTheme="minorBidi" w:eastAsia="Times New Roman" w:hAnsiTheme="minorBidi" w:cstheme="minorBidi"/>
                  <w:szCs w:val="17"/>
                </w:rPr>
                <w:delText>]</w:delText>
              </w:r>
            </w:del>
          </w:p>
        </w:tc>
        <w:tc>
          <w:tcPr>
            <w:tcW w:w="5670" w:type="dxa"/>
          </w:tcPr>
          <w:p w14:paraId="4649CF55" w14:textId="77777777" w:rsidR="005F3B68" w:rsidRPr="0001170E" w:rsidRDefault="005F3B68" w:rsidP="008745E1">
            <w:pPr>
              <w:rPr>
                <w:del w:id="2550" w:author="Author"/>
                <w:rFonts w:asciiTheme="minorBidi" w:eastAsia="Times New Roman" w:hAnsiTheme="minorBidi" w:cstheme="minorBidi"/>
                <w:szCs w:val="17"/>
              </w:rPr>
            </w:pPr>
            <w:del w:id="2551" w:author="Author">
              <w:r w:rsidRPr="0001170E">
                <w:rPr>
                  <w:rFonts w:asciiTheme="minorBidi" w:eastAsia="Times New Roman" w:hAnsiTheme="minorBidi" w:cstheme="minorBidi"/>
                  <w:szCs w:val="17"/>
                </w:rPr>
                <w:delText xml:space="preserve">If a service is protected, Open ID Connect SHOULD be used. </w:delText>
              </w:r>
            </w:del>
          </w:p>
        </w:tc>
        <w:tc>
          <w:tcPr>
            <w:tcW w:w="2515" w:type="dxa"/>
          </w:tcPr>
          <w:p w14:paraId="18A3BB42" w14:textId="77777777" w:rsidR="005F3B68" w:rsidRPr="000C3E67" w:rsidRDefault="005F3B68" w:rsidP="008745E1">
            <w:pPr>
              <w:rPr>
                <w:del w:id="2552" w:author="Author"/>
                <w:rFonts w:asciiTheme="minorBidi" w:hAnsiTheme="minorBidi" w:cstheme="minorBidi"/>
                <w:szCs w:val="17"/>
              </w:rPr>
            </w:pPr>
            <w:del w:id="2553" w:author="Author">
              <w:r w:rsidRPr="000C3E67">
                <w:rPr>
                  <w:rFonts w:asciiTheme="minorBidi" w:hAnsiTheme="minorBidi" w:cstheme="minorBidi"/>
                  <w:szCs w:val="17"/>
                </w:rPr>
                <w:delText>AAX, AAJ</w:delText>
              </w:r>
            </w:del>
          </w:p>
        </w:tc>
      </w:tr>
      <w:tr w:rsidR="005F3B68" w:rsidRPr="00B67A3A" w14:paraId="33186368" w14:textId="77777777" w:rsidTr="00E3148C">
        <w:trPr>
          <w:del w:id="2554" w:author="Author"/>
        </w:trPr>
        <w:tc>
          <w:tcPr>
            <w:tcW w:w="1075" w:type="dxa"/>
          </w:tcPr>
          <w:p w14:paraId="0F8CF173" w14:textId="77777777" w:rsidR="005F3B68" w:rsidRPr="000C3E67" w:rsidRDefault="005F3B68" w:rsidP="008745E1">
            <w:pPr>
              <w:rPr>
                <w:del w:id="2555" w:author="Author"/>
                <w:rFonts w:asciiTheme="minorBidi" w:hAnsiTheme="minorBidi" w:cstheme="minorBidi"/>
                <w:szCs w:val="17"/>
              </w:rPr>
            </w:pPr>
            <w:del w:id="2556" w:author="Author">
              <w:r>
                <w:rPr>
                  <w:rFonts w:asciiTheme="minorBidi" w:eastAsia="Times New Roman" w:hAnsiTheme="minorBidi" w:cstheme="minorBidi"/>
                  <w:szCs w:val="17"/>
                </w:rPr>
                <w:delText>[RSG-133</w:delText>
              </w:r>
              <w:r w:rsidRPr="000C3E67">
                <w:rPr>
                  <w:rFonts w:asciiTheme="minorBidi" w:eastAsia="Times New Roman" w:hAnsiTheme="minorBidi" w:cstheme="minorBidi"/>
                  <w:szCs w:val="17"/>
                </w:rPr>
                <w:delText>]</w:delText>
              </w:r>
            </w:del>
          </w:p>
        </w:tc>
        <w:tc>
          <w:tcPr>
            <w:tcW w:w="5670" w:type="dxa"/>
          </w:tcPr>
          <w:p w14:paraId="2D177510" w14:textId="77777777" w:rsidR="005F3B68" w:rsidRPr="0001170E" w:rsidRDefault="005F3B68" w:rsidP="008745E1">
            <w:pPr>
              <w:pStyle w:val="NormalWeb"/>
              <w:spacing w:before="170" w:beforeAutospacing="0" w:after="170" w:afterAutospacing="0"/>
              <w:rPr>
                <w:del w:id="2557" w:author="Author"/>
                <w:rFonts w:asciiTheme="minorBidi" w:hAnsiTheme="minorBidi" w:cstheme="minorBidi"/>
                <w:szCs w:val="17"/>
              </w:rPr>
            </w:pPr>
            <w:del w:id="2558" w:author="Author">
              <w:r w:rsidRPr="00DF77F7">
                <w:rPr>
                  <w:rFonts w:asciiTheme="minorBidi" w:eastAsia="Times New Roman" w:hAnsiTheme="minorBidi" w:cstheme="minorBidi"/>
                  <w:szCs w:val="17"/>
                </w:rPr>
                <w:delText xml:space="preserve">Where a JSON Web Token (JWT) is used, a JWT secret SHOULD possess high entropy to increase the work factor of a brute force attack;  token TTL and RTTL SHOULD be as short as possible; and sensitive information SHOULD NOT be stored in the JWT payload.  </w:delText>
              </w:r>
            </w:del>
          </w:p>
        </w:tc>
        <w:tc>
          <w:tcPr>
            <w:tcW w:w="2515" w:type="dxa"/>
          </w:tcPr>
          <w:p w14:paraId="77F2A7B3" w14:textId="77777777" w:rsidR="005F3B68" w:rsidRPr="000C3E67" w:rsidRDefault="005F3B68" w:rsidP="008745E1">
            <w:pPr>
              <w:rPr>
                <w:del w:id="2559" w:author="Author"/>
                <w:rFonts w:asciiTheme="minorBidi" w:hAnsiTheme="minorBidi" w:cstheme="minorBidi"/>
                <w:szCs w:val="17"/>
              </w:rPr>
            </w:pPr>
            <w:del w:id="2560" w:author="Author">
              <w:r w:rsidRPr="000C3E67">
                <w:rPr>
                  <w:rFonts w:asciiTheme="minorBidi" w:hAnsiTheme="minorBidi" w:cstheme="minorBidi"/>
                  <w:szCs w:val="17"/>
                </w:rPr>
                <w:delText>AAX, AAJ</w:delText>
              </w:r>
            </w:del>
          </w:p>
        </w:tc>
      </w:tr>
      <w:tr w:rsidR="005F3B68" w:rsidRPr="00B67A3A" w14:paraId="5D5C3BF7" w14:textId="77777777" w:rsidTr="00E3148C">
        <w:trPr>
          <w:del w:id="2561" w:author="Author"/>
        </w:trPr>
        <w:tc>
          <w:tcPr>
            <w:tcW w:w="1075" w:type="dxa"/>
          </w:tcPr>
          <w:p w14:paraId="49AA5D7B" w14:textId="77777777" w:rsidR="005F3B68" w:rsidRPr="000C3E67" w:rsidRDefault="005F3B68" w:rsidP="008745E1">
            <w:pPr>
              <w:rPr>
                <w:del w:id="2562" w:author="Author"/>
                <w:rFonts w:asciiTheme="minorBidi" w:hAnsiTheme="minorBidi" w:cstheme="minorBidi"/>
                <w:szCs w:val="17"/>
              </w:rPr>
            </w:pPr>
            <w:del w:id="2563" w:author="Author">
              <w:r>
                <w:rPr>
                  <w:rFonts w:asciiTheme="minorBidi" w:eastAsia="Times New Roman" w:hAnsiTheme="minorBidi" w:cstheme="minorBidi"/>
                  <w:szCs w:val="17"/>
                </w:rPr>
                <w:delText>[RSG-134</w:delText>
              </w:r>
              <w:r w:rsidRPr="000C3E67">
                <w:rPr>
                  <w:rFonts w:asciiTheme="minorBidi" w:eastAsia="Times New Roman" w:hAnsiTheme="minorBidi" w:cstheme="minorBidi"/>
                  <w:szCs w:val="17"/>
                </w:rPr>
                <w:delText>]</w:delText>
              </w:r>
            </w:del>
          </w:p>
        </w:tc>
        <w:tc>
          <w:tcPr>
            <w:tcW w:w="5670" w:type="dxa"/>
          </w:tcPr>
          <w:p w14:paraId="27D10337" w14:textId="77777777" w:rsidR="005F3B68" w:rsidRPr="0001170E" w:rsidRDefault="005F3B68" w:rsidP="008745E1">
            <w:pPr>
              <w:rPr>
                <w:del w:id="2564" w:author="Author"/>
                <w:rFonts w:asciiTheme="minorBidi" w:hAnsiTheme="minorBidi" w:cstheme="minorBidi"/>
                <w:szCs w:val="17"/>
              </w:rPr>
            </w:pPr>
            <w:del w:id="2565" w:author="Author">
              <w:r w:rsidRPr="0001170E">
                <w:rPr>
                  <w:rFonts w:asciiTheme="minorBidi" w:eastAsia="Times New Roman" w:hAnsiTheme="minorBidi" w:cstheme="minorBidi"/>
                  <w:szCs w:val="17"/>
                </w:rPr>
                <w:delText xml:space="preserve">In </w:delText>
              </w:r>
              <w:r w:rsidRPr="00E47331">
                <w:rPr>
                  <w:rFonts w:ascii="Courier New" w:eastAsia="Times New Roman" w:hAnsi="Courier New" w:cs="Courier New"/>
                  <w:szCs w:val="17"/>
                </w:rPr>
                <w:delText>POST/PUT</w:delText>
              </w:r>
              <w:r w:rsidRPr="0001170E">
                <w:rPr>
                  <w:rFonts w:asciiTheme="minorBidi" w:eastAsia="Times New Roman" w:hAnsiTheme="minorBidi" w:cstheme="minorBidi"/>
                  <w:szCs w:val="17"/>
                </w:rPr>
                <w:delText xml:space="preserve"> requests, sensitive data SHOULD be transferred in the request body or by request headers.</w:delText>
              </w:r>
            </w:del>
          </w:p>
        </w:tc>
        <w:tc>
          <w:tcPr>
            <w:tcW w:w="2515" w:type="dxa"/>
          </w:tcPr>
          <w:p w14:paraId="18750C0E" w14:textId="77777777" w:rsidR="005F3B68" w:rsidRPr="000C3E67" w:rsidRDefault="005F3B68" w:rsidP="008745E1">
            <w:pPr>
              <w:rPr>
                <w:del w:id="2566" w:author="Author"/>
                <w:rFonts w:asciiTheme="minorBidi" w:hAnsiTheme="minorBidi" w:cstheme="minorBidi"/>
                <w:szCs w:val="17"/>
              </w:rPr>
            </w:pPr>
            <w:del w:id="2567" w:author="Author">
              <w:r w:rsidRPr="000C3E67">
                <w:rPr>
                  <w:rFonts w:asciiTheme="minorBidi" w:hAnsiTheme="minorBidi" w:cstheme="minorBidi"/>
                  <w:szCs w:val="17"/>
                </w:rPr>
                <w:delText>AAX, AAJ</w:delText>
              </w:r>
            </w:del>
          </w:p>
        </w:tc>
      </w:tr>
      <w:tr w:rsidR="005F3B68" w:rsidRPr="00B67A3A" w14:paraId="7B9D40D4" w14:textId="77777777" w:rsidTr="00E3148C">
        <w:trPr>
          <w:del w:id="2568" w:author="Author"/>
        </w:trPr>
        <w:tc>
          <w:tcPr>
            <w:tcW w:w="1075" w:type="dxa"/>
          </w:tcPr>
          <w:p w14:paraId="36756C7D" w14:textId="77777777" w:rsidR="005F3B68" w:rsidRPr="000C3E67" w:rsidRDefault="005F3B68" w:rsidP="008745E1">
            <w:pPr>
              <w:rPr>
                <w:del w:id="2569" w:author="Author"/>
                <w:rFonts w:asciiTheme="minorBidi" w:hAnsiTheme="minorBidi" w:cstheme="minorBidi"/>
                <w:szCs w:val="17"/>
              </w:rPr>
            </w:pPr>
            <w:del w:id="2570" w:author="Author">
              <w:r>
                <w:rPr>
                  <w:rFonts w:asciiTheme="minorBidi" w:eastAsia="Times New Roman" w:hAnsiTheme="minorBidi" w:cstheme="minorBidi"/>
                  <w:szCs w:val="17"/>
                </w:rPr>
                <w:delText>[RSG-135</w:delText>
              </w:r>
              <w:r w:rsidRPr="000C3E67">
                <w:rPr>
                  <w:rFonts w:asciiTheme="minorBidi" w:eastAsia="Times New Roman" w:hAnsiTheme="minorBidi" w:cstheme="minorBidi"/>
                  <w:szCs w:val="17"/>
                </w:rPr>
                <w:delText>] </w:delText>
              </w:r>
            </w:del>
          </w:p>
        </w:tc>
        <w:tc>
          <w:tcPr>
            <w:tcW w:w="5670" w:type="dxa"/>
          </w:tcPr>
          <w:p w14:paraId="51CFD79E" w14:textId="77777777" w:rsidR="005F3B68" w:rsidRPr="0001170E" w:rsidRDefault="005F3B68" w:rsidP="008745E1">
            <w:pPr>
              <w:rPr>
                <w:del w:id="2571" w:author="Author"/>
                <w:rFonts w:asciiTheme="minorBidi" w:hAnsiTheme="minorBidi" w:cstheme="minorBidi"/>
                <w:szCs w:val="17"/>
              </w:rPr>
            </w:pPr>
            <w:del w:id="2572" w:author="Author">
              <w:r w:rsidRPr="0001170E">
                <w:rPr>
                  <w:rFonts w:asciiTheme="minorBidi" w:eastAsia="Times New Roman" w:hAnsiTheme="minorBidi" w:cstheme="minorBidi"/>
                  <w:szCs w:val="17"/>
                </w:rPr>
                <w:delText xml:space="preserve">In </w:delText>
              </w:r>
              <w:r w:rsidRPr="00E47331">
                <w:rPr>
                  <w:rFonts w:ascii="Courier New" w:eastAsia="Times New Roman" w:hAnsi="Courier New" w:cs="Courier New"/>
                  <w:szCs w:val="17"/>
                </w:rPr>
                <w:delText>GET</w:delText>
              </w:r>
              <w:r w:rsidRPr="0001170E">
                <w:rPr>
                  <w:rFonts w:asciiTheme="minorBidi" w:eastAsia="Times New Roman" w:hAnsiTheme="minorBidi" w:cstheme="minorBidi"/>
                  <w:szCs w:val="17"/>
                </w:rPr>
                <w:delText xml:space="preserve"> requests, sensitive data SHOULD be transferred in an HTTP Header. </w:delText>
              </w:r>
            </w:del>
          </w:p>
        </w:tc>
        <w:tc>
          <w:tcPr>
            <w:tcW w:w="2515" w:type="dxa"/>
          </w:tcPr>
          <w:p w14:paraId="2D8FAAEE" w14:textId="77777777" w:rsidR="005F3B68" w:rsidRPr="000C3E67" w:rsidRDefault="005F3B68" w:rsidP="008745E1">
            <w:pPr>
              <w:rPr>
                <w:del w:id="2573" w:author="Author"/>
                <w:rFonts w:asciiTheme="minorBidi" w:hAnsiTheme="minorBidi" w:cstheme="minorBidi"/>
                <w:szCs w:val="17"/>
              </w:rPr>
            </w:pPr>
            <w:del w:id="2574" w:author="Author">
              <w:r w:rsidRPr="000C3E67">
                <w:rPr>
                  <w:rFonts w:asciiTheme="minorBidi" w:hAnsiTheme="minorBidi" w:cstheme="minorBidi"/>
                  <w:szCs w:val="17"/>
                </w:rPr>
                <w:delText>AAX, AAJ</w:delText>
              </w:r>
            </w:del>
          </w:p>
        </w:tc>
      </w:tr>
      <w:tr w:rsidR="005F3B68" w:rsidRPr="00B67A3A" w14:paraId="058CAE85" w14:textId="77777777" w:rsidTr="00E3148C">
        <w:trPr>
          <w:del w:id="2575" w:author="Author"/>
        </w:trPr>
        <w:tc>
          <w:tcPr>
            <w:tcW w:w="1075" w:type="dxa"/>
          </w:tcPr>
          <w:p w14:paraId="5ACCF315" w14:textId="77777777" w:rsidR="005F3B68" w:rsidRPr="000C3E67" w:rsidRDefault="005F3B68" w:rsidP="008745E1">
            <w:pPr>
              <w:rPr>
                <w:del w:id="2576" w:author="Author"/>
                <w:rFonts w:asciiTheme="minorBidi" w:hAnsiTheme="minorBidi" w:cstheme="minorBidi"/>
                <w:szCs w:val="17"/>
              </w:rPr>
            </w:pPr>
            <w:del w:id="2577" w:author="Author">
              <w:r>
                <w:rPr>
                  <w:rFonts w:asciiTheme="minorBidi" w:eastAsia="Times New Roman" w:hAnsiTheme="minorBidi" w:cstheme="minorBidi"/>
                  <w:szCs w:val="17"/>
                </w:rPr>
                <w:delText>[RSG-136</w:delText>
              </w:r>
              <w:r w:rsidRPr="000C3E67">
                <w:rPr>
                  <w:rFonts w:asciiTheme="minorBidi" w:eastAsia="Times New Roman" w:hAnsiTheme="minorBidi" w:cstheme="minorBidi"/>
                  <w:szCs w:val="17"/>
                </w:rPr>
                <w:delText>]</w:delText>
              </w:r>
            </w:del>
          </w:p>
        </w:tc>
        <w:tc>
          <w:tcPr>
            <w:tcW w:w="5670" w:type="dxa"/>
          </w:tcPr>
          <w:p w14:paraId="03966664" w14:textId="77777777" w:rsidR="005F3B68" w:rsidRPr="0001170E" w:rsidRDefault="005F3B68" w:rsidP="008745E1">
            <w:pPr>
              <w:rPr>
                <w:del w:id="2578" w:author="Author"/>
                <w:rFonts w:asciiTheme="minorBidi" w:hAnsiTheme="minorBidi" w:cstheme="minorBidi"/>
                <w:szCs w:val="17"/>
              </w:rPr>
            </w:pPr>
            <w:del w:id="2579" w:author="Author">
              <w:r w:rsidRPr="0001170E">
                <w:rPr>
                  <w:rFonts w:asciiTheme="minorBidi" w:eastAsia="Times New Roman" w:hAnsiTheme="minorBidi" w:cstheme="minorBidi"/>
                  <w:szCs w:val="17"/>
                </w:rPr>
                <w:delText>In order to minimize latency and reduce coupling between protected services, the access control decision SHOULD be taken locally by REST endpoints.</w:delText>
              </w:r>
            </w:del>
          </w:p>
        </w:tc>
        <w:tc>
          <w:tcPr>
            <w:tcW w:w="2515" w:type="dxa"/>
          </w:tcPr>
          <w:p w14:paraId="3BE2C42C" w14:textId="77777777" w:rsidR="005F3B68" w:rsidRPr="000C3E67" w:rsidRDefault="005F3B68" w:rsidP="008745E1">
            <w:pPr>
              <w:rPr>
                <w:del w:id="2580" w:author="Author"/>
                <w:rFonts w:asciiTheme="minorBidi" w:hAnsiTheme="minorBidi" w:cstheme="minorBidi"/>
                <w:szCs w:val="17"/>
              </w:rPr>
            </w:pPr>
            <w:del w:id="2581" w:author="Author">
              <w:r w:rsidRPr="000C3E67">
                <w:rPr>
                  <w:rFonts w:asciiTheme="minorBidi" w:hAnsiTheme="minorBidi" w:cstheme="minorBidi"/>
                  <w:szCs w:val="17"/>
                </w:rPr>
                <w:delText>AAX, AAJ</w:delText>
              </w:r>
            </w:del>
          </w:p>
        </w:tc>
      </w:tr>
      <w:tr w:rsidR="005F3B68" w:rsidRPr="00B67A3A" w14:paraId="2BA1373B" w14:textId="77777777" w:rsidTr="00E3148C">
        <w:trPr>
          <w:del w:id="2582" w:author="Author"/>
        </w:trPr>
        <w:tc>
          <w:tcPr>
            <w:tcW w:w="1075" w:type="dxa"/>
          </w:tcPr>
          <w:p w14:paraId="010FD254" w14:textId="77777777" w:rsidR="005F3B68" w:rsidRPr="000C3E67" w:rsidRDefault="005F3B68" w:rsidP="008745E1">
            <w:pPr>
              <w:rPr>
                <w:del w:id="2583" w:author="Author"/>
                <w:rFonts w:asciiTheme="minorBidi" w:hAnsiTheme="minorBidi" w:cstheme="minorBidi"/>
                <w:szCs w:val="17"/>
              </w:rPr>
            </w:pPr>
            <w:del w:id="2584" w:author="Author">
              <w:r>
                <w:rPr>
                  <w:rFonts w:asciiTheme="minorBidi" w:eastAsia="Times New Roman" w:hAnsiTheme="minorBidi" w:cstheme="minorBidi"/>
                  <w:szCs w:val="17"/>
                </w:rPr>
                <w:delText>[RSG-137</w:delText>
              </w:r>
              <w:r w:rsidRPr="000C3E67">
                <w:rPr>
                  <w:rFonts w:asciiTheme="minorBidi" w:eastAsia="Times New Roman" w:hAnsiTheme="minorBidi" w:cstheme="minorBidi"/>
                  <w:szCs w:val="17"/>
                </w:rPr>
                <w:delText>]</w:delText>
              </w:r>
            </w:del>
          </w:p>
        </w:tc>
        <w:tc>
          <w:tcPr>
            <w:tcW w:w="5670" w:type="dxa"/>
          </w:tcPr>
          <w:p w14:paraId="570481DC" w14:textId="77777777" w:rsidR="005F3B68" w:rsidRPr="0001170E" w:rsidRDefault="005F3B68" w:rsidP="008745E1">
            <w:pPr>
              <w:pStyle w:val="NormalWeb"/>
              <w:spacing w:before="170" w:beforeAutospacing="0" w:after="170" w:afterAutospacing="0"/>
              <w:rPr>
                <w:del w:id="2585" w:author="Author"/>
                <w:rFonts w:asciiTheme="minorBidi" w:hAnsiTheme="minorBidi" w:cstheme="minorBidi"/>
                <w:szCs w:val="17"/>
              </w:rPr>
            </w:pPr>
            <w:del w:id="2586" w:author="Author">
              <w:r w:rsidRPr="0001170E">
                <w:rPr>
                  <w:rFonts w:asciiTheme="minorBidi" w:eastAsia="Times New Roman" w:hAnsiTheme="minorBidi" w:cstheme="minorBidi"/>
                  <w:szCs w:val="17"/>
                </w:rPr>
                <w:delText>API Keys SHOULD be used for protected and public services to prevent overwhelming their service provider with multiple requests (denial-of-service attacks). For protected services API Keys MAY be used for monetization (purchased plans), usage policy enforcement (QoS) and monitoring. </w:delText>
              </w:r>
            </w:del>
          </w:p>
        </w:tc>
        <w:tc>
          <w:tcPr>
            <w:tcW w:w="2515" w:type="dxa"/>
          </w:tcPr>
          <w:p w14:paraId="62F6A83E" w14:textId="77777777" w:rsidR="005F3B68" w:rsidRPr="000C3E67" w:rsidRDefault="005F3B68" w:rsidP="008745E1">
            <w:pPr>
              <w:rPr>
                <w:del w:id="2587" w:author="Author"/>
                <w:rFonts w:asciiTheme="minorBidi" w:hAnsiTheme="minorBidi" w:cstheme="minorBidi"/>
                <w:szCs w:val="17"/>
              </w:rPr>
            </w:pPr>
            <w:del w:id="2588" w:author="Author">
              <w:r w:rsidRPr="000C3E67">
                <w:rPr>
                  <w:rFonts w:asciiTheme="minorBidi" w:hAnsiTheme="minorBidi" w:cstheme="minorBidi"/>
                  <w:szCs w:val="17"/>
                </w:rPr>
                <w:delText>AAX, AAJ</w:delText>
              </w:r>
            </w:del>
          </w:p>
        </w:tc>
      </w:tr>
      <w:tr w:rsidR="005F3B68" w:rsidRPr="00B67A3A" w14:paraId="4AFCEE34" w14:textId="77777777" w:rsidTr="00E3148C">
        <w:trPr>
          <w:del w:id="2589" w:author="Author"/>
        </w:trPr>
        <w:tc>
          <w:tcPr>
            <w:tcW w:w="1075" w:type="dxa"/>
          </w:tcPr>
          <w:p w14:paraId="62D08AB4" w14:textId="77777777" w:rsidR="005F3B68" w:rsidRPr="000C3E67" w:rsidRDefault="005F3B68" w:rsidP="008745E1">
            <w:pPr>
              <w:rPr>
                <w:del w:id="2590" w:author="Author"/>
                <w:rFonts w:asciiTheme="minorBidi" w:eastAsia="Times New Roman" w:hAnsiTheme="minorBidi" w:cstheme="minorBidi"/>
                <w:szCs w:val="17"/>
              </w:rPr>
            </w:pPr>
            <w:del w:id="2591" w:author="Author">
              <w:r>
                <w:rPr>
                  <w:rFonts w:asciiTheme="minorBidi" w:eastAsia="Times New Roman" w:hAnsiTheme="minorBidi" w:cstheme="minorBidi"/>
                  <w:szCs w:val="17"/>
                </w:rPr>
                <w:delText>[RSG-138</w:delText>
              </w:r>
              <w:r w:rsidRPr="000C3E67">
                <w:rPr>
                  <w:rFonts w:asciiTheme="minorBidi" w:eastAsia="Times New Roman" w:hAnsiTheme="minorBidi" w:cstheme="minorBidi"/>
                  <w:szCs w:val="17"/>
                </w:rPr>
                <w:delText>]</w:delText>
              </w:r>
            </w:del>
          </w:p>
        </w:tc>
        <w:tc>
          <w:tcPr>
            <w:tcW w:w="5670" w:type="dxa"/>
          </w:tcPr>
          <w:p w14:paraId="75660509" w14:textId="77777777" w:rsidR="005F3B68" w:rsidRPr="0001170E" w:rsidRDefault="005F3B68" w:rsidP="008745E1">
            <w:pPr>
              <w:pStyle w:val="NormalWeb"/>
              <w:spacing w:before="170" w:beforeAutospacing="0" w:after="170" w:afterAutospacing="0"/>
              <w:rPr>
                <w:del w:id="2592" w:author="Author"/>
                <w:rFonts w:asciiTheme="minorBidi" w:eastAsia="Times New Roman" w:hAnsiTheme="minorBidi" w:cstheme="minorBidi"/>
                <w:szCs w:val="17"/>
              </w:rPr>
            </w:pPr>
            <w:del w:id="2593" w:author="Author">
              <w:r w:rsidRPr="0001170E">
                <w:rPr>
                  <w:rFonts w:asciiTheme="minorBidi" w:eastAsia="Times New Roman" w:hAnsiTheme="minorBidi" w:cstheme="minorBidi"/>
                  <w:szCs w:val="17"/>
                </w:rPr>
                <w:delText>API Keys MAY be combined with the HTTP request header user-agent to discern between a human user and a software agent as specified in IETF RFC 7231.</w:delText>
              </w:r>
            </w:del>
          </w:p>
        </w:tc>
        <w:tc>
          <w:tcPr>
            <w:tcW w:w="2515" w:type="dxa"/>
          </w:tcPr>
          <w:p w14:paraId="65DC2ED1" w14:textId="77777777" w:rsidR="005F3B68" w:rsidRPr="000C3E67" w:rsidRDefault="005F3B68" w:rsidP="008745E1">
            <w:pPr>
              <w:rPr>
                <w:del w:id="2594" w:author="Author"/>
                <w:rFonts w:asciiTheme="minorBidi" w:hAnsiTheme="minorBidi" w:cstheme="minorBidi"/>
                <w:szCs w:val="17"/>
              </w:rPr>
            </w:pPr>
            <w:del w:id="2595" w:author="Author">
              <w:r w:rsidRPr="000C3E67">
                <w:rPr>
                  <w:rFonts w:asciiTheme="minorBidi" w:hAnsiTheme="minorBidi" w:cstheme="minorBidi"/>
                  <w:szCs w:val="17"/>
                </w:rPr>
                <w:delText>AAX, AAJ</w:delText>
              </w:r>
            </w:del>
          </w:p>
        </w:tc>
      </w:tr>
      <w:tr w:rsidR="005F3B68" w:rsidRPr="00B67A3A" w14:paraId="7C844FB7" w14:textId="77777777" w:rsidTr="00E3148C">
        <w:trPr>
          <w:del w:id="2596" w:author="Author"/>
        </w:trPr>
        <w:tc>
          <w:tcPr>
            <w:tcW w:w="1075" w:type="dxa"/>
          </w:tcPr>
          <w:p w14:paraId="644B1868" w14:textId="77777777" w:rsidR="005F3B68" w:rsidRPr="000C3E67" w:rsidRDefault="005F3B68" w:rsidP="008745E1">
            <w:pPr>
              <w:rPr>
                <w:del w:id="2597" w:author="Author"/>
                <w:rFonts w:asciiTheme="minorBidi" w:hAnsiTheme="minorBidi" w:cstheme="minorBidi"/>
                <w:szCs w:val="17"/>
              </w:rPr>
            </w:pPr>
            <w:del w:id="2598" w:author="Author">
              <w:r>
                <w:rPr>
                  <w:rFonts w:asciiTheme="minorBidi" w:eastAsia="Times New Roman" w:hAnsiTheme="minorBidi" w:cstheme="minorBidi"/>
                  <w:szCs w:val="17"/>
                </w:rPr>
                <w:delText>[RSG-139</w:delText>
              </w:r>
              <w:r w:rsidRPr="000C3E67">
                <w:rPr>
                  <w:rFonts w:asciiTheme="minorBidi" w:eastAsia="Times New Roman" w:hAnsiTheme="minorBidi" w:cstheme="minorBidi"/>
                  <w:szCs w:val="17"/>
                </w:rPr>
                <w:delText>] </w:delText>
              </w:r>
            </w:del>
          </w:p>
        </w:tc>
        <w:tc>
          <w:tcPr>
            <w:tcW w:w="5670" w:type="dxa"/>
          </w:tcPr>
          <w:p w14:paraId="2FF42D9E" w14:textId="77777777" w:rsidR="005F3B68" w:rsidRPr="0001170E" w:rsidRDefault="005F3B68" w:rsidP="008745E1">
            <w:pPr>
              <w:rPr>
                <w:del w:id="2599" w:author="Author"/>
                <w:rFonts w:asciiTheme="minorBidi" w:eastAsia="Times New Roman" w:hAnsiTheme="minorBidi" w:cstheme="minorBidi"/>
                <w:szCs w:val="17"/>
              </w:rPr>
            </w:pPr>
            <w:del w:id="2600" w:author="Author">
              <w:r w:rsidRPr="0001170E">
                <w:rPr>
                  <w:rFonts w:asciiTheme="minorBidi" w:eastAsia="Times New Roman" w:hAnsiTheme="minorBidi" w:cstheme="minorBidi"/>
                  <w:szCs w:val="17"/>
                </w:rPr>
                <w:delText>The service provider SHOULD return along with HTTP response headers the current usage status. The following response data MAY be returned:</w:delText>
              </w:r>
            </w:del>
          </w:p>
          <w:p w14:paraId="4586C616" w14:textId="77777777" w:rsidR="005F3B68" w:rsidRPr="0001170E" w:rsidRDefault="005F3B68" w:rsidP="008745E1">
            <w:pPr>
              <w:pStyle w:val="NormalWeb"/>
              <w:numPr>
                <w:ilvl w:val="0"/>
                <w:numId w:val="9"/>
              </w:numPr>
              <w:spacing w:before="170" w:beforeAutospacing="0" w:after="170" w:afterAutospacing="0"/>
              <w:rPr>
                <w:del w:id="2601" w:author="Author"/>
                <w:rFonts w:asciiTheme="minorBidi" w:eastAsia="Times New Roman" w:hAnsiTheme="minorBidi" w:cstheme="minorBidi"/>
                <w:szCs w:val="17"/>
              </w:rPr>
            </w:pPr>
            <w:del w:id="2602" w:author="Author">
              <w:r w:rsidRPr="0001170E">
                <w:rPr>
                  <w:rFonts w:asciiTheme="minorBidi" w:eastAsia="Times New Roman" w:hAnsiTheme="minorBidi" w:cstheme="minorBidi"/>
                  <w:szCs w:val="17"/>
                </w:rPr>
                <w:delText>rate limit - rate limit (per minute) as set in the system;</w:delText>
              </w:r>
            </w:del>
          </w:p>
          <w:p w14:paraId="5E6A22F7" w14:textId="77777777" w:rsidR="005F3B68" w:rsidRPr="0001170E" w:rsidRDefault="005F3B68" w:rsidP="008745E1">
            <w:pPr>
              <w:pStyle w:val="NormalWeb"/>
              <w:numPr>
                <w:ilvl w:val="0"/>
                <w:numId w:val="9"/>
              </w:numPr>
              <w:spacing w:before="170" w:beforeAutospacing="0" w:after="170" w:afterAutospacing="0"/>
              <w:rPr>
                <w:del w:id="2603" w:author="Author"/>
                <w:rFonts w:asciiTheme="minorBidi" w:eastAsia="Times New Roman" w:hAnsiTheme="minorBidi" w:cstheme="minorBidi"/>
                <w:szCs w:val="17"/>
              </w:rPr>
            </w:pPr>
            <w:del w:id="2604" w:author="Author">
              <w:r w:rsidRPr="0001170E">
                <w:rPr>
                  <w:rFonts w:asciiTheme="minorBidi" w:eastAsia="Times New Roman" w:hAnsiTheme="minorBidi" w:cstheme="minorBidi"/>
                  <w:szCs w:val="17"/>
                </w:rPr>
                <w:delText>rate limit remaining - remaining amount of requests allowed during the current time slot (-1 indicates that the limit has been exceeded);</w:delText>
              </w:r>
              <w:r>
                <w:rPr>
                  <w:rFonts w:asciiTheme="minorBidi" w:eastAsia="Times New Roman" w:hAnsiTheme="minorBidi" w:cstheme="minorBidi"/>
                  <w:szCs w:val="17"/>
                </w:rPr>
                <w:delText xml:space="preserve">  and</w:delText>
              </w:r>
            </w:del>
          </w:p>
          <w:p w14:paraId="28CC49EE" w14:textId="77777777" w:rsidR="005F3B68" w:rsidRPr="0001170E" w:rsidRDefault="005F3B68" w:rsidP="008745E1">
            <w:pPr>
              <w:pStyle w:val="NormalWeb"/>
              <w:numPr>
                <w:ilvl w:val="0"/>
                <w:numId w:val="9"/>
              </w:numPr>
              <w:spacing w:before="170" w:beforeAutospacing="0" w:after="170" w:afterAutospacing="0"/>
              <w:rPr>
                <w:del w:id="2605" w:author="Author"/>
                <w:rFonts w:asciiTheme="minorBidi" w:eastAsia="Times New Roman" w:hAnsiTheme="minorBidi" w:cstheme="minorBidi"/>
                <w:szCs w:val="17"/>
              </w:rPr>
            </w:pPr>
            <w:del w:id="2606" w:author="Author">
              <w:r w:rsidRPr="0001170E">
                <w:rPr>
                  <w:rFonts w:asciiTheme="minorBidi" w:eastAsia="Times New Roman" w:hAnsiTheme="minorBidi" w:cstheme="minorBidi"/>
                  <w:szCs w:val="17"/>
                </w:rPr>
                <w:delText>rate limit reset - time (in seconds) remaining until the request counter will be reset.</w:delText>
              </w:r>
            </w:del>
          </w:p>
        </w:tc>
        <w:tc>
          <w:tcPr>
            <w:tcW w:w="2515" w:type="dxa"/>
          </w:tcPr>
          <w:p w14:paraId="403CEE07" w14:textId="77777777" w:rsidR="005F3B68" w:rsidRPr="000C3E67" w:rsidRDefault="005F3B68" w:rsidP="008745E1">
            <w:pPr>
              <w:rPr>
                <w:del w:id="2607" w:author="Author"/>
                <w:rFonts w:asciiTheme="minorBidi" w:hAnsiTheme="minorBidi" w:cstheme="minorBidi"/>
                <w:szCs w:val="17"/>
              </w:rPr>
            </w:pPr>
            <w:del w:id="2608" w:author="Author">
              <w:r w:rsidRPr="000C3E67">
                <w:rPr>
                  <w:rFonts w:asciiTheme="minorBidi" w:hAnsiTheme="minorBidi" w:cstheme="minorBidi"/>
                  <w:szCs w:val="17"/>
                </w:rPr>
                <w:delText>AAX, AAJ</w:delText>
              </w:r>
            </w:del>
          </w:p>
        </w:tc>
      </w:tr>
      <w:tr w:rsidR="005F3B68" w:rsidRPr="00B67A3A" w14:paraId="04EA451C" w14:textId="77777777" w:rsidTr="00E3148C">
        <w:trPr>
          <w:del w:id="2609" w:author="Author"/>
        </w:trPr>
        <w:tc>
          <w:tcPr>
            <w:tcW w:w="1075" w:type="dxa"/>
          </w:tcPr>
          <w:p w14:paraId="7AF32320" w14:textId="77777777" w:rsidR="005F3B68" w:rsidRPr="000C3E67" w:rsidRDefault="005F3B68" w:rsidP="008745E1">
            <w:pPr>
              <w:rPr>
                <w:del w:id="2610" w:author="Author"/>
                <w:rFonts w:asciiTheme="minorBidi" w:hAnsiTheme="minorBidi" w:cstheme="minorBidi"/>
                <w:szCs w:val="17"/>
              </w:rPr>
            </w:pPr>
            <w:del w:id="2611" w:author="Author">
              <w:r w:rsidRPr="000C3E67">
                <w:rPr>
                  <w:rFonts w:asciiTheme="minorBidi" w:eastAsia="Times New Roman" w:hAnsiTheme="minorBidi" w:cstheme="minorBidi"/>
                  <w:szCs w:val="17"/>
                </w:rPr>
                <w:delText>[RSG-1</w:delText>
              </w:r>
              <w:r>
                <w:rPr>
                  <w:rFonts w:asciiTheme="minorBidi" w:eastAsia="Times New Roman" w:hAnsiTheme="minorBidi" w:cstheme="minorBidi"/>
                  <w:szCs w:val="17"/>
                </w:rPr>
                <w:delText>40</w:delText>
              </w:r>
              <w:r w:rsidRPr="000C3E67">
                <w:rPr>
                  <w:rFonts w:asciiTheme="minorBidi" w:eastAsia="Times New Roman" w:hAnsiTheme="minorBidi" w:cstheme="minorBidi"/>
                  <w:szCs w:val="17"/>
                </w:rPr>
                <w:delText>] </w:delText>
              </w:r>
            </w:del>
          </w:p>
        </w:tc>
        <w:tc>
          <w:tcPr>
            <w:tcW w:w="5670" w:type="dxa"/>
          </w:tcPr>
          <w:p w14:paraId="5C97885F" w14:textId="77777777" w:rsidR="005F3B68" w:rsidRPr="0001170E" w:rsidRDefault="005F3B68" w:rsidP="008745E1">
            <w:pPr>
              <w:rPr>
                <w:del w:id="2612" w:author="Author"/>
                <w:rFonts w:asciiTheme="minorBidi" w:eastAsia="Times New Roman" w:hAnsiTheme="minorBidi" w:cstheme="minorBidi"/>
                <w:szCs w:val="17"/>
              </w:rPr>
            </w:pPr>
            <w:del w:id="2613" w:author="Author">
              <w:r w:rsidRPr="0001170E">
                <w:rPr>
                  <w:rFonts w:asciiTheme="minorBidi" w:eastAsia="Times New Roman" w:hAnsiTheme="minorBidi" w:cstheme="minorBidi"/>
                  <w:szCs w:val="17"/>
                </w:rPr>
                <w:delText>The service provider SHOULD return the status code “</w:delText>
              </w:r>
              <w:r w:rsidRPr="00020223">
                <w:rPr>
                  <w:rFonts w:ascii="Courier New" w:eastAsia="Times New Roman" w:hAnsi="Courier New" w:cs="Courier New"/>
                  <w:szCs w:val="17"/>
                </w:rPr>
                <w:delText>429 Too Many</w:delText>
              </w:r>
              <w:r w:rsidRPr="0001170E">
                <w:rPr>
                  <w:rFonts w:asciiTheme="minorBidi" w:eastAsia="Times New Roman" w:hAnsiTheme="minorBidi" w:cstheme="minorBidi"/>
                  <w:szCs w:val="17"/>
                </w:rPr>
                <w:delText xml:space="preserve"> </w:delText>
              </w:r>
              <w:r w:rsidRPr="00020223">
                <w:rPr>
                  <w:rFonts w:ascii="Courier New" w:eastAsia="Times New Roman" w:hAnsi="Courier New" w:cs="Courier New"/>
                  <w:szCs w:val="17"/>
                </w:rPr>
                <w:delText>Requests</w:delText>
              </w:r>
              <w:r w:rsidRPr="0001170E">
                <w:rPr>
                  <w:rFonts w:asciiTheme="minorBidi" w:eastAsia="Times New Roman" w:hAnsiTheme="minorBidi" w:cstheme="minorBidi"/>
                  <w:szCs w:val="17"/>
                </w:rPr>
                <w:delText>” if requests are coming in too quickly.</w:delText>
              </w:r>
            </w:del>
          </w:p>
        </w:tc>
        <w:tc>
          <w:tcPr>
            <w:tcW w:w="2515" w:type="dxa"/>
          </w:tcPr>
          <w:p w14:paraId="3C578731" w14:textId="77777777" w:rsidR="005F3B68" w:rsidRPr="000C3E67" w:rsidRDefault="005F3B68" w:rsidP="008745E1">
            <w:pPr>
              <w:rPr>
                <w:del w:id="2614" w:author="Author"/>
                <w:rFonts w:asciiTheme="minorBidi" w:hAnsiTheme="minorBidi" w:cstheme="minorBidi"/>
                <w:szCs w:val="17"/>
              </w:rPr>
            </w:pPr>
            <w:del w:id="2615" w:author="Author">
              <w:r w:rsidRPr="000C3E67">
                <w:rPr>
                  <w:rFonts w:asciiTheme="minorBidi" w:hAnsiTheme="minorBidi" w:cstheme="minorBidi"/>
                  <w:szCs w:val="17"/>
                </w:rPr>
                <w:delText>AAX, AAJ</w:delText>
              </w:r>
            </w:del>
          </w:p>
        </w:tc>
      </w:tr>
      <w:tr w:rsidR="005F3B68" w:rsidRPr="00B67A3A" w14:paraId="1574DD4A" w14:textId="77777777" w:rsidTr="00E3148C">
        <w:trPr>
          <w:del w:id="2616" w:author="Author"/>
        </w:trPr>
        <w:tc>
          <w:tcPr>
            <w:tcW w:w="1075" w:type="dxa"/>
          </w:tcPr>
          <w:p w14:paraId="2A6A02A3" w14:textId="77777777" w:rsidR="005F3B68" w:rsidRPr="000C3E67" w:rsidRDefault="005F3B68" w:rsidP="008745E1">
            <w:pPr>
              <w:rPr>
                <w:del w:id="2617" w:author="Author"/>
                <w:rFonts w:asciiTheme="minorBidi" w:hAnsiTheme="minorBidi" w:cstheme="minorBidi"/>
                <w:szCs w:val="17"/>
              </w:rPr>
            </w:pPr>
            <w:del w:id="2618" w:author="Author">
              <w:r>
                <w:rPr>
                  <w:rFonts w:asciiTheme="minorBidi" w:eastAsia="Times New Roman" w:hAnsiTheme="minorBidi" w:cstheme="minorBidi"/>
                  <w:szCs w:val="17"/>
                </w:rPr>
                <w:delText>[RSG-141</w:delText>
              </w:r>
              <w:r w:rsidRPr="000C3E67">
                <w:rPr>
                  <w:rFonts w:asciiTheme="minorBidi" w:eastAsia="Times New Roman" w:hAnsiTheme="minorBidi" w:cstheme="minorBidi"/>
                  <w:szCs w:val="17"/>
                </w:rPr>
                <w:delText>]</w:delText>
              </w:r>
            </w:del>
          </w:p>
        </w:tc>
        <w:tc>
          <w:tcPr>
            <w:tcW w:w="5670" w:type="dxa"/>
          </w:tcPr>
          <w:p w14:paraId="3FF3FB49" w14:textId="77777777" w:rsidR="005F3B68" w:rsidRPr="0001170E" w:rsidRDefault="005F3B68" w:rsidP="008745E1">
            <w:pPr>
              <w:rPr>
                <w:del w:id="2619" w:author="Author"/>
                <w:rFonts w:asciiTheme="minorBidi" w:eastAsia="Times New Roman" w:hAnsiTheme="minorBidi" w:cstheme="minorBidi"/>
                <w:szCs w:val="17"/>
              </w:rPr>
            </w:pPr>
            <w:del w:id="2620" w:author="Author">
              <w:r w:rsidRPr="0001170E">
                <w:rPr>
                  <w:rFonts w:asciiTheme="minorBidi" w:eastAsia="Times New Roman" w:hAnsiTheme="minorBidi" w:cstheme="minorBidi"/>
                  <w:szCs w:val="17"/>
                </w:rPr>
                <w:delText>API Keys MUST be revoked if the client violates the usage agreement</w:delText>
              </w:r>
              <w:r w:rsidRPr="00C80407">
                <w:rPr>
                  <w:rFonts w:asciiTheme="minorBidi" w:eastAsia="Times New Roman" w:hAnsiTheme="minorBidi" w:cstheme="minorBidi"/>
                  <w:szCs w:val="17"/>
                </w:rPr>
                <w:delText>, as specified by the IP Office.</w:delText>
              </w:r>
            </w:del>
          </w:p>
        </w:tc>
        <w:tc>
          <w:tcPr>
            <w:tcW w:w="2515" w:type="dxa"/>
          </w:tcPr>
          <w:p w14:paraId="0DFBF1B8" w14:textId="77777777" w:rsidR="005F3B68" w:rsidRPr="000C3E67" w:rsidRDefault="005F3B68" w:rsidP="008745E1">
            <w:pPr>
              <w:rPr>
                <w:del w:id="2621" w:author="Author"/>
                <w:rFonts w:asciiTheme="minorBidi" w:hAnsiTheme="minorBidi" w:cstheme="minorBidi"/>
                <w:szCs w:val="17"/>
              </w:rPr>
            </w:pPr>
            <w:del w:id="2622" w:author="Author">
              <w:r w:rsidRPr="000C3E67">
                <w:rPr>
                  <w:rFonts w:asciiTheme="minorBidi" w:hAnsiTheme="minorBidi" w:cstheme="minorBidi"/>
                  <w:szCs w:val="17"/>
                </w:rPr>
                <w:delText>AAJ, AAX, AJ, AX</w:delText>
              </w:r>
            </w:del>
          </w:p>
        </w:tc>
      </w:tr>
      <w:tr w:rsidR="005F3B68" w:rsidRPr="00B67A3A" w14:paraId="5A8AB6CB" w14:textId="77777777" w:rsidTr="00E3148C">
        <w:trPr>
          <w:del w:id="2623" w:author="Author"/>
        </w:trPr>
        <w:tc>
          <w:tcPr>
            <w:tcW w:w="1075" w:type="dxa"/>
          </w:tcPr>
          <w:p w14:paraId="3F5A1143" w14:textId="77777777" w:rsidR="005F3B68" w:rsidRPr="000C3E67" w:rsidRDefault="005F3B68" w:rsidP="008745E1">
            <w:pPr>
              <w:rPr>
                <w:del w:id="2624" w:author="Author"/>
                <w:rFonts w:asciiTheme="minorBidi" w:hAnsiTheme="minorBidi" w:cstheme="minorBidi"/>
                <w:szCs w:val="17"/>
              </w:rPr>
            </w:pPr>
            <w:del w:id="2625" w:author="Author">
              <w:r>
                <w:rPr>
                  <w:rFonts w:asciiTheme="minorBidi" w:eastAsia="Times New Roman" w:hAnsiTheme="minorBidi" w:cstheme="minorBidi"/>
                  <w:szCs w:val="17"/>
                </w:rPr>
                <w:delText>[RSG-142</w:delText>
              </w:r>
              <w:r w:rsidRPr="000C3E67">
                <w:rPr>
                  <w:rFonts w:asciiTheme="minorBidi" w:eastAsia="Times New Roman" w:hAnsiTheme="minorBidi" w:cstheme="minorBidi"/>
                  <w:szCs w:val="17"/>
                </w:rPr>
                <w:delText>] </w:delText>
              </w:r>
            </w:del>
          </w:p>
        </w:tc>
        <w:tc>
          <w:tcPr>
            <w:tcW w:w="5670" w:type="dxa"/>
          </w:tcPr>
          <w:p w14:paraId="7D5505B6" w14:textId="77777777" w:rsidR="005F3B68" w:rsidRPr="0001170E" w:rsidRDefault="005F3B68" w:rsidP="008745E1">
            <w:pPr>
              <w:rPr>
                <w:del w:id="2626" w:author="Author"/>
                <w:rFonts w:asciiTheme="minorBidi" w:eastAsia="Times New Roman" w:hAnsiTheme="minorBidi" w:cstheme="minorBidi"/>
                <w:szCs w:val="17"/>
              </w:rPr>
            </w:pPr>
            <w:del w:id="2627" w:author="Author">
              <w:r w:rsidRPr="0001170E">
                <w:rPr>
                  <w:rFonts w:asciiTheme="minorBidi" w:eastAsia="Times New Roman" w:hAnsiTheme="minorBidi" w:cstheme="minorBidi"/>
                  <w:szCs w:val="17"/>
                </w:rPr>
                <w:delText>API Keys SHOULD be transferred using custom HTTP headers. They SHOULD NOT be transferred using query parameters.</w:delText>
              </w:r>
            </w:del>
          </w:p>
        </w:tc>
        <w:tc>
          <w:tcPr>
            <w:tcW w:w="2515" w:type="dxa"/>
          </w:tcPr>
          <w:p w14:paraId="41C9172B" w14:textId="77777777" w:rsidR="005F3B68" w:rsidRPr="000C3E67" w:rsidRDefault="005F3B68" w:rsidP="008745E1">
            <w:pPr>
              <w:rPr>
                <w:del w:id="2628" w:author="Author"/>
                <w:rFonts w:asciiTheme="minorBidi" w:hAnsiTheme="minorBidi" w:cstheme="minorBidi"/>
                <w:szCs w:val="17"/>
              </w:rPr>
            </w:pPr>
            <w:del w:id="2629" w:author="Author">
              <w:r w:rsidRPr="000C3E67">
                <w:rPr>
                  <w:rFonts w:asciiTheme="minorBidi" w:hAnsiTheme="minorBidi" w:cstheme="minorBidi"/>
                  <w:szCs w:val="17"/>
                </w:rPr>
                <w:delText>AAX, AAJ</w:delText>
              </w:r>
            </w:del>
          </w:p>
        </w:tc>
      </w:tr>
      <w:tr w:rsidR="005F3B68" w:rsidRPr="00B67A3A" w14:paraId="1337157A" w14:textId="77777777" w:rsidTr="00E3148C">
        <w:trPr>
          <w:del w:id="2630" w:author="Author"/>
        </w:trPr>
        <w:tc>
          <w:tcPr>
            <w:tcW w:w="1075" w:type="dxa"/>
          </w:tcPr>
          <w:p w14:paraId="16937259" w14:textId="77777777" w:rsidR="005F3B68" w:rsidRPr="000C3E67" w:rsidRDefault="005F3B68" w:rsidP="008745E1">
            <w:pPr>
              <w:rPr>
                <w:del w:id="2631" w:author="Author"/>
                <w:rFonts w:asciiTheme="minorBidi" w:hAnsiTheme="minorBidi" w:cstheme="minorBidi"/>
                <w:szCs w:val="17"/>
              </w:rPr>
            </w:pPr>
            <w:del w:id="2632" w:author="Author">
              <w:r>
                <w:rPr>
                  <w:rFonts w:asciiTheme="minorBidi" w:eastAsia="Times New Roman" w:hAnsiTheme="minorBidi" w:cstheme="minorBidi"/>
                  <w:szCs w:val="17"/>
                </w:rPr>
                <w:delText>[RSG-143</w:delText>
              </w:r>
              <w:r w:rsidRPr="000C3E67">
                <w:rPr>
                  <w:rFonts w:asciiTheme="minorBidi" w:eastAsia="Times New Roman" w:hAnsiTheme="minorBidi" w:cstheme="minorBidi"/>
                  <w:szCs w:val="17"/>
                </w:rPr>
                <w:delText>] </w:delText>
              </w:r>
            </w:del>
          </w:p>
        </w:tc>
        <w:tc>
          <w:tcPr>
            <w:tcW w:w="5670" w:type="dxa"/>
          </w:tcPr>
          <w:p w14:paraId="319689B0" w14:textId="77777777" w:rsidR="005F3B68" w:rsidRPr="0001170E" w:rsidRDefault="005F3B68" w:rsidP="008745E1">
            <w:pPr>
              <w:pStyle w:val="NormalWeb"/>
              <w:spacing w:before="170" w:beforeAutospacing="0" w:after="170" w:afterAutospacing="0"/>
              <w:rPr>
                <w:del w:id="2633" w:author="Author"/>
                <w:rFonts w:asciiTheme="minorBidi" w:eastAsia="Times New Roman" w:hAnsiTheme="minorBidi" w:cstheme="minorBidi"/>
                <w:szCs w:val="17"/>
              </w:rPr>
            </w:pPr>
            <w:del w:id="2634" w:author="Author">
              <w:r w:rsidRPr="0001170E">
                <w:rPr>
                  <w:rFonts w:asciiTheme="minorBidi" w:eastAsia="Times New Roman" w:hAnsiTheme="minorBidi" w:cstheme="minorBidi"/>
                  <w:szCs w:val="17"/>
                </w:rPr>
                <w:delText xml:space="preserve">API Keys SHOULD be randomly generated. </w:delText>
              </w:r>
            </w:del>
          </w:p>
        </w:tc>
        <w:tc>
          <w:tcPr>
            <w:tcW w:w="2515" w:type="dxa"/>
          </w:tcPr>
          <w:p w14:paraId="772CF81B" w14:textId="77777777" w:rsidR="005F3B68" w:rsidRPr="000C3E67" w:rsidRDefault="005F3B68" w:rsidP="008745E1">
            <w:pPr>
              <w:rPr>
                <w:del w:id="2635" w:author="Author"/>
                <w:rFonts w:asciiTheme="minorBidi" w:hAnsiTheme="minorBidi" w:cstheme="minorBidi"/>
                <w:szCs w:val="17"/>
              </w:rPr>
            </w:pPr>
            <w:del w:id="2636" w:author="Author">
              <w:r w:rsidRPr="000C3E67">
                <w:rPr>
                  <w:rFonts w:asciiTheme="minorBidi" w:hAnsiTheme="minorBidi" w:cstheme="minorBidi"/>
                  <w:szCs w:val="17"/>
                </w:rPr>
                <w:delText>AAX, AAJ</w:delText>
              </w:r>
            </w:del>
          </w:p>
        </w:tc>
      </w:tr>
      <w:tr w:rsidR="005F3B68" w:rsidRPr="00B67A3A" w14:paraId="471F04D7" w14:textId="77777777" w:rsidTr="00E3148C">
        <w:trPr>
          <w:del w:id="2637" w:author="Author"/>
        </w:trPr>
        <w:tc>
          <w:tcPr>
            <w:tcW w:w="1075" w:type="dxa"/>
          </w:tcPr>
          <w:p w14:paraId="433FB1ED" w14:textId="77777777" w:rsidR="005F3B68" w:rsidRPr="000C3E67" w:rsidRDefault="005F3B68" w:rsidP="008745E1">
            <w:pPr>
              <w:rPr>
                <w:del w:id="2638" w:author="Author"/>
                <w:rFonts w:asciiTheme="minorBidi" w:eastAsia="Times New Roman" w:hAnsiTheme="minorBidi" w:cstheme="minorBidi"/>
                <w:szCs w:val="17"/>
              </w:rPr>
            </w:pPr>
            <w:del w:id="2639" w:author="Author">
              <w:r>
                <w:rPr>
                  <w:rFonts w:asciiTheme="minorBidi" w:eastAsia="Times New Roman" w:hAnsiTheme="minorBidi" w:cstheme="minorBidi"/>
                  <w:szCs w:val="17"/>
                </w:rPr>
                <w:delText>[RSG-144</w:delText>
              </w:r>
              <w:r w:rsidRPr="000C3E67">
                <w:rPr>
                  <w:rFonts w:asciiTheme="minorBidi" w:eastAsia="Times New Roman" w:hAnsiTheme="minorBidi" w:cstheme="minorBidi"/>
                  <w:szCs w:val="17"/>
                </w:rPr>
                <w:delText>] </w:delText>
              </w:r>
            </w:del>
          </w:p>
        </w:tc>
        <w:tc>
          <w:tcPr>
            <w:tcW w:w="5670" w:type="dxa"/>
          </w:tcPr>
          <w:p w14:paraId="7D99AB4F" w14:textId="77777777" w:rsidR="005F3B68" w:rsidRPr="0001170E" w:rsidRDefault="005F3B68" w:rsidP="008745E1">
            <w:pPr>
              <w:pStyle w:val="NormalWeb"/>
              <w:spacing w:before="170" w:beforeAutospacing="0" w:after="170" w:afterAutospacing="0"/>
              <w:rPr>
                <w:del w:id="2640" w:author="Author"/>
                <w:rFonts w:asciiTheme="minorBidi" w:eastAsia="Times New Roman" w:hAnsiTheme="minorBidi" w:cstheme="minorBidi"/>
                <w:szCs w:val="17"/>
              </w:rPr>
            </w:pPr>
            <w:del w:id="2641" w:author="Author">
              <w:r w:rsidRPr="000C5F68">
                <w:rPr>
                  <w:rFonts w:asciiTheme="minorBidi" w:eastAsia="Times New Roman" w:hAnsiTheme="minorBidi" w:cstheme="minorBidi"/>
                  <w:szCs w:val="17"/>
                </w:rPr>
                <w:delText>Secure and trusted certificates MUST be issued by a mutually trusted certificate authority (CA) through a trust establishment process or cross-certification.</w:delText>
              </w:r>
            </w:del>
          </w:p>
        </w:tc>
        <w:tc>
          <w:tcPr>
            <w:tcW w:w="2515" w:type="dxa"/>
          </w:tcPr>
          <w:p w14:paraId="0B4DEA37" w14:textId="77777777" w:rsidR="005F3B68" w:rsidRPr="000C3E67" w:rsidRDefault="005F3B68" w:rsidP="008745E1">
            <w:pPr>
              <w:rPr>
                <w:del w:id="2642" w:author="Author"/>
                <w:rFonts w:asciiTheme="minorBidi" w:hAnsiTheme="minorBidi" w:cstheme="minorBidi"/>
                <w:szCs w:val="17"/>
              </w:rPr>
            </w:pPr>
            <w:del w:id="2643" w:author="Author">
              <w:r w:rsidRPr="000C3E67">
                <w:rPr>
                  <w:rFonts w:asciiTheme="minorBidi" w:hAnsiTheme="minorBidi" w:cstheme="minorBidi"/>
                  <w:szCs w:val="17"/>
                </w:rPr>
                <w:delText>AAJ, AAX, AJ, AX</w:delText>
              </w:r>
            </w:del>
          </w:p>
        </w:tc>
      </w:tr>
      <w:tr w:rsidR="005F3B68" w:rsidRPr="00B67A3A" w14:paraId="477051D3" w14:textId="77777777" w:rsidTr="00E3148C">
        <w:trPr>
          <w:del w:id="2644" w:author="Author"/>
        </w:trPr>
        <w:tc>
          <w:tcPr>
            <w:tcW w:w="1075" w:type="dxa"/>
          </w:tcPr>
          <w:p w14:paraId="0C09832D" w14:textId="77777777" w:rsidR="005F3B68" w:rsidRPr="000C3E67" w:rsidRDefault="005F3B68" w:rsidP="008745E1">
            <w:pPr>
              <w:rPr>
                <w:del w:id="2645" w:author="Author"/>
                <w:rFonts w:asciiTheme="minorBidi" w:eastAsia="Times New Roman" w:hAnsiTheme="minorBidi" w:cstheme="minorBidi"/>
                <w:szCs w:val="17"/>
              </w:rPr>
            </w:pPr>
            <w:del w:id="2646" w:author="Author">
              <w:r>
                <w:rPr>
                  <w:rFonts w:asciiTheme="minorBidi" w:eastAsia="Times New Roman" w:hAnsiTheme="minorBidi" w:cstheme="minorBidi"/>
                  <w:szCs w:val="17"/>
                </w:rPr>
                <w:delText>[RSG-145</w:delText>
              </w:r>
              <w:r w:rsidRPr="000C3E67">
                <w:rPr>
                  <w:rFonts w:asciiTheme="minorBidi" w:eastAsia="Times New Roman" w:hAnsiTheme="minorBidi" w:cstheme="minorBidi"/>
                  <w:szCs w:val="17"/>
                </w:rPr>
                <w:delText>] </w:delText>
              </w:r>
            </w:del>
          </w:p>
        </w:tc>
        <w:tc>
          <w:tcPr>
            <w:tcW w:w="5670" w:type="dxa"/>
          </w:tcPr>
          <w:p w14:paraId="63FA0B5E" w14:textId="77777777" w:rsidR="005F3B68" w:rsidRPr="000C5F68" w:rsidRDefault="005F3B68" w:rsidP="008745E1">
            <w:pPr>
              <w:pStyle w:val="NormalWeb"/>
              <w:spacing w:before="170" w:beforeAutospacing="0" w:after="170" w:afterAutospacing="0"/>
              <w:rPr>
                <w:del w:id="2647" w:author="Author"/>
                <w:rFonts w:asciiTheme="minorBidi" w:eastAsia="Times New Roman" w:hAnsiTheme="minorBidi" w:cstheme="minorBidi"/>
                <w:szCs w:val="17"/>
              </w:rPr>
            </w:pPr>
            <w:del w:id="2648" w:author="Author">
              <w:r w:rsidRPr="000C5F68">
                <w:rPr>
                  <w:rFonts w:asciiTheme="minorBidi" w:eastAsia="Times New Roman" w:hAnsiTheme="minorBidi" w:cstheme="minorBidi"/>
                  <w:szCs w:val="17"/>
                </w:rPr>
                <w:delText>Certificates shared between the client and the server SHOULD be used to mitigate identity security risks particular to sensitive systems and privileged actions, for example X.509.</w:delText>
              </w:r>
            </w:del>
          </w:p>
        </w:tc>
        <w:tc>
          <w:tcPr>
            <w:tcW w:w="2515" w:type="dxa"/>
          </w:tcPr>
          <w:p w14:paraId="0A9313EE" w14:textId="77777777" w:rsidR="005F3B68" w:rsidRPr="000C3E67" w:rsidRDefault="005F3B68" w:rsidP="008745E1">
            <w:pPr>
              <w:rPr>
                <w:del w:id="2649" w:author="Author"/>
                <w:rFonts w:asciiTheme="minorBidi" w:hAnsiTheme="minorBidi" w:cstheme="minorBidi"/>
                <w:szCs w:val="17"/>
              </w:rPr>
            </w:pPr>
            <w:del w:id="2650" w:author="Author">
              <w:r w:rsidRPr="000C3E67">
                <w:rPr>
                  <w:rFonts w:asciiTheme="minorBidi" w:hAnsiTheme="minorBidi" w:cstheme="minorBidi"/>
                  <w:szCs w:val="17"/>
                </w:rPr>
                <w:delText>AAJ, AAX, AJ, AX</w:delText>
              </w:r>
            </w:del>
          </w:p>
        </w:tc>
      </w:tr>
      <w:tr w:rsidR="005F3B68" w:rsidRPr="00B67A3A" w14:paraId="28C9DA1B" w14:textId="77777777" w:rsidTr="00E3148C">
        <w:trPr>
          <w:del w:id="2651" w:author="Author"/>
        </w:trPr>
        <w:tc>
          <w:tcPr>
            <w:tcW w:w="1075" w:type="dxa"/>
          </w:tcPr>
          <w:p w14:paraId="3AFFE69E" w14:textId="77777777" w:rsidR="005F3B68" w:rsidRPr="000C3E67" w:rsidRDefault="005F3B68" w:rsidP="008745E1">
            <w:pPr>
              <w:rPr>
                <w:del w:id="2652" w:author="Author"/>
                <w:rFonts w:asciiTheme="minorBidi" w:hAnsiTheme="minorBidi" w:cstheme="minorBidi"/>
                <w:szCs w:val="17"/>
              </w:rPr>
            </w:pPr>
            <w:del w:id="2653" w:author="Author">
              <w:r>
                <w:rPr>
                  <w:rFonts w:asciiTheme="minorBidi" w:eastAsia="Times New Roman" w:hAnsiTheme="minorBidi" w:cstheme="minorBidi"/>
                  <w:szCs w:val="17"/>
                </w:rPr>
                <w:delText>[RSG-146</w:delText>
              </w:r>
              <w:r w:rsidRPr="000C3E67">
                <w:rPr>
                  <w:rFonts w:asciiTheme="minorBidi" w:eastAsia="Times New Roman" w:hAnsiTheme="minorBidi" w:cstheme="minorBidi"/>
                  <w:szCs w:val="17"/>
                </w:rPr>
                <w:delText>] </w:delText>
              </w:r>
            </w:del>
          </w:p>
        </w:tc>
        <w:tc>
          <w:tcPr>
            <w:tcW w:w="5670" w:type="dxa"/>
          </w:tcPr>
          <w:p w14:paraId="063F0282" w14:textId="77777777" w:rsidR="005F3B68" w:rsidRPr="000C5F68" w:rsidRDefault="005F3B68" w:rsidP="008745E1">
            <w:pPr>
              <w:pStyle w:val="NormalWeb"/>
              <w:spacing w:before="170" w:beforeAutospacing="0" w:after="170" w:afterAutospacing="0"/>
              <w:rPr>
                <w:del w:id="2654" w:author="Author"/>
                <w:rFonts w:asciiTheme="minorBidi" w:hAnsiTheme="minorBidi" w:cstheme="minorBidi"/>
                <w:szCs w:val="17"/>
              </w:rPr>
            </w:pPr>
            <w:del w:id="2655" w:author="Author">
              <w:r w:rsidRPr="000C5F68">
                <w:rPr>
                  <w:rFonts w:asciiTheme="minorBidi" w:eastAsia="Times New Roman" w:hAnsiTheme="minorBidi" w:cstheme="minorBidi"/>
                  <w:szCs w:val="17"/>
                </w:rPr>
                <w:delText>For highly privileged services, two-way mutual authentication between the client and the server SHOULD use certificates to provide additional protection.</w:delText>
              </w:r>
            </w:del>
          </w:p>
        </w:tc>
        <w:tc>
          <w:tcPr>
            <w:tcW w:w="2515" w:type="dxa"/>
          </w:tcPr>
          <w:p w14:paraId="3A4FF72A" w14:textId="77777777" w:rsidR="005F3B68" w:rsidRPr="000C3E67" w:rsidRDefault="005F3B68" w:rsidP="008745E1">
            <w:pPr>
              <w:rPr>
                <w:del w:id="2656" w:author="Author"/>
                <w:rFonts w:asciiTheme="minorBidi" w:hAnsiTheme="minorBidi" w:cstheme="minorBidi"/>
                <w:szCs w:val="17"/>
              </w:rPr>
            </w:pPr>
            <w:del w:id="2657" w:author="Author">
              <w:r w:rsidRPr="000C3E67">
                <w:rPr>
                  <w:rFonts w:asciiTheme="minorBidi" w:hAnsiTheme="minorBidi" w:cstheme="minorBidi"/>
                  <w:szCs w:val="17"/>
                </w:rPr>
                <w:delText>AAX, AAJ</w:delText>
              </w:r>
            </w:del>
          </w:p>
        </w:tc>
      </w:tr>
      <w:tr w:rsidR="005F3B68" w:rsidRPr="00B67A3A" w14:paraId="7BAB0496" w14:textId="77777777" w:rsidTr="00E3148C">
        <w:trPr>
          <w:del w:id="2658" w:author="Author"/>
        </w:trPr>
        <w:tc>
          <w:tcPr>
            <w:tcW w:w="1075" w:type="dxa"/>
          </w:tcPr>
          <w:p w14:paraId="62C0FB19" w14:textId="77777777" w:rsidR="005F3B68" w:rsidRPr="000C3E67" w:rsidRDefault="005F3B68" w:rsidP="008745E1">
            <w:pPr>
              <w:rPr>
                <w:del w:id="2659" w:author="Author"/>
                <w:rFonts w:asciiTheme="minorBidi" w:hAnsiTheme="minorBidi" w:cstheme="minorBidi"/>
                <w:szCs w:val="17"/>
              </w:rPr>
            </w:pPr>
            <w:del w:id="2660" w:author="Author">
              <w:r>
                <w:rPr>
                  <w:rFonts w:asciiTheme="minorBidi" w:eastAsia="Times New Roman" w:hAnsiTheme="minorBidi" w:cstheme="minorBidi"/>
                  <w:szCs w:val="17"/>
                </w:rPr>
                <w:delText>[RSG-147</w:delText>
              </w:r>
              <w:r w:rsidRPr="000C3E67">
                <w:rPr>
                  <w:rFonts w:asciiTheme="minorBidi" w:eastAsia="Times New Roman" w:hAnsiTheme="minorBidi" w:cstheme="minorBidi"/>
                  <w:szCs w:val="17"/>
                </w:rPr>
                <w:delText>] </w:delText>
              </w:r>
            </w:del>
          </w:p>
        </w:tc>
        <w:tc>
          <w:tcPr>
            <w:tcW w:w="5670" w:type="dxa"/>
          </w:tcPr>
          <w:p w14:paraId="206DDE40" w14:textId="77777777" w:rsidR="005F3B68" w:rsidRPr="0001170E" w:rsidRDefault="005F3B68" w:rsidP="008745E1">
            <w:pPr>
              <w:pStyle w:val="NormalWeb"/>
              <w:spacing w:before="170" w:beforeAutospacing="0" w:after="170" w:afterAutospacing="0"/>
              <w:rPr>
                <w:del w:id="2661" w:author="Author"/>
                <w:rFonts w:asciiTheme="minorBidi" w:eastAsia="Times New Roman" w:hAnsiTheme="minorBidi" w:cstheme="minorBidi"/>
                <w:szCs w:val="17"/>
              </w:rPr>
            </w:pPr>
            <w:del w:id="2662" w:author="Author">
              <w:r w:rsidRPr="0001170E">
                <w:rPr>
                  <w:rFonts w:asciiTheme="minorBidi" w:eastAsia="Times New Roman" w:hAnsiTheme="minorBidi" w:cstheme="minorBidi"/>
                  <w:szCs w:val="17"/>
                </w:rPr>
                <w:delText>Multi-factor authentication SHOULD be implemented to mitigate identity risks for application with a high-risk profile, a system processing very sensitive information or a privileged action.</w:delText>
              </w:r>
            </w:del>
          </w:p>
        </w:tc>
        <w:tc>
          <w:tcPr>
            <w:tcW w:w="2515" w:type="dxa"/>
          </w:tcPr>
          <w:p w14:paraId="31F413DE" w14:textId="77777777" w:rsidR="005F3B68" w:rsidRPr="000C3E67" w:rsidRDefault="005F3B68" w:rsidP="008745E1">
            <w:pPr>
              <w:rPr>
                <w:del w:id="2663" w:author="Author"/>
                <w:rFonts w:asciiTheme="minorBidi" w:hAnsiTheme="minorBidi" w:cstheme="minorBidi"/>
                <w:szCs w:val="17"/>
              </w:rPr>
            </w:pPr>
            <w:del w:id="2664" w:author="Author">
              <w:r w:rsidRPr="000C3E67">
                <w:rPr>
                  <w:rFonts w:asciiTheme="minorBidi" w:hAnsiTheme="minorBidi" w:cstheme="minorBidi"/>
                  <w:szCs w:val="17"/>
                </w:rPr>
                <w:delText>AAX, AAJ</w:delText>
              </w:r>
            </w:del>
          </w:p>
        </w:tc>
      </w:tr>
      <w:tr w:rsidR="005F3B68" w:rsidRPr="00B67A3A" w14:paraId="194EAFFA" w14:textId="77777777" w:rsidTr="00E3148C">
        <w:trPr>
          <w:del w:id="2665" w:author="Author"/>
        </w:trPr>
        <w:tc>
          <w:tcPr>
            <w:tcW w:w="1075" w:type="dxa"/>
          </w:tcPr>
          <w:p w14:paraId="6ADBDFA2" w14:textId="77777777" w:rsidR="005F3B68" w:rsidRPr="000C3E67" w:rsidRDefault="005F3B68" w:rsidP="008745E1">
            <w:pPr>
              <w:rPr>
                <w:del w:id="2666" w:author="Author"/>
                <w:rFonts w:asciiTheme="minorBidi" w:hAnsiTheme="minorBidi" w:cstheme="minorBidi"/>
                <w:szCs w:val="17"/>
              </w:rPr>
            </w:pPr>
            <w:del w:id="2667" w:author="Author">
              <w:r>
                <w:rPr>
                  <w:rFonts w:asciiTheme="minorBidi" w:eastAsia="Times New Roman" w:hAnsiTheme="minorBidi" w:cstheme="minorBidi"/>
                  <w:szCs w:val="17"/>
                </w:rPr>
                <w:delText>[RSG-148</w:delText>
              </w:r>
              <w:r w:rsidRPr="000C3E67">
                <w:rPr>
                  <w:rFonts w:asciiTheme="minorBidi" w:eastAsia="Times New Roman" w:hAnsiTheme="minorBidi" w:cstheme="minorBidi"/>
                  <w:szCs w:val="17"/>
                </w:rPr>
                <w:delText>]</w:delText>
              </w:r>
            </w:del>
          </w:p>
        </w:tc>
        <w:tc>
          <w:tcPr>
            <w:tcW w:w="5670" w:type="dxa"/>
          </w:tcPr>
          <w:p w14:paraId="101F2E7C" w14:textId="77777777" w:rsidR="005F3B68" w:rsidRPr="0001170E" w:rsidRDefault="005F3B68" w:rsidP="008745E1">
            <w:pPr>
              <w:pStyle w:val="NormalWeb"/>
              <w:spacing w:before="170" w:beforeAutospacing="0" w:after="170" w:afterAutospacing="0"/>
              <w:rPr>
                <w:del w:id="2668" w:author="Author"/>
                <w:rFonts w:asciiTheme="minorBidi" w:eastAsia="Times New Roman" w:hAnsiTheme="minorBidi" w:cstheme="minorBidi"/>
                <w:szCs w:val="17"/>
              </w:rPr>
            </w:pPr>
            <w:del w:id="2669" w:author="Author">
              <w:r w:rsidRPr="0001170E">
                <w:rPr>
                  <w:rFonts w:asciiTheme="minorBidi" w:eastAsia="Times New Roman" w:hAnsiTheme="minorBidi" w:cstheme="minorBidi"/>
                  <w:szCs w:val="17"/>
                </w:rPr>
                <w:delText>If the REST API is public</w:delText>
              </w:r>
              <w:r>
                <w:rPr>
                  <w:rFonts w:asciiTheme="minorBidi" w:eastAsia="Times New Roman" w:hAnsiTheme="minorBidi" w:cstheme="minorBidi"/>
                  <w:szCs w:val="17"/>
                </w:rPr>
                <w:delText>,</w:delText>
              </w:r>
              <w:r w:rsidRPr="0001170E">
                <w:rPr>
                  <w:rFonts w:asciiTheme="minorBidi" w:eastAsia="Times New Roman" w:hAnsiTheme="minorBidi" w:cstheme="minorBidi"/>
                  <w:szCs w:val="17"/>
                </w:rPr>
                <w:delText xml:space="preserve"> the HTTP header Access-Control-Allow-Origin MUST be set to ‘*’.</w:delText>
              </w:r>
            </w:del>
          </w:p>
        </w:tc>
        <w:tc>
          <w:tcPr>
            <w:tcW w:w="2515" w:type="dxa"/>
          </w:tcPr>
          <w:p w14:paraId="1746FC6D" w14:textId="77777777" w:rsidR="005F3B68" w:rsidRPr="000C3E67" w:rsidRDefault="005F3B68" w:rsidP="008745E1">
            <w:pPr>
              <w:rPr>
                <w:del w:id="2670" w:author="Author"/>
                <w:rFonts w:asciiTheme="minorBidi" w:hAnsiTheme="minorBidi" w:cstheme="minorBidi"/>
                <w:szCs w:val="17"/>
              </w:rPr>
            </w:pPr>
            <w:del w:id="2671" w:author="Author">
              <w:r w:rsidRPr="000C3E67">
                <w:rPr>
                  <w:rFonts w:asciiTheme="minorBidi" w:hAnsiTheme="minorBidi" w:cstheme="minorBidi"/>
                  <w:szCs w:val="17"/>
                </w:rPr>
                <w:delText>AAJ, AAX, AJ, AX</w:delText>
              </w:r>
            </w:del>
          </w:p>
        </w:tc>
      </w:tr>
      <w:tr w:rsidR="005F3B68" w:rsidRPr="00B67A3A" w14:paraId="26E4ADC1" w14:textId="77777777" w:rsidTr="00E3148C">
        <w:trPr>
          <w:del w:id="2672" w:author="Author"/>
        </w:trPr>
        <w:tc>
          <w:tcPr>
            <w:tcW w:w="1075" w:type="dxa"/>
          </w:tcPr>
          <w:p w14:paraId="7AC1BD25" w14:textId="77777777" w:rsidR="005F3B68" w:rsidRPr="000C3E67" w:rsidRDefault="005F3B68" w:rsidP="008745E1">
            <w:pPr>
              <w:rPr>
                <w:del w:id="2673" w:author="Author"/>
                <w:rFonts w:asciiTheme="minorBidi" w:hAnsiTheme="minorBidi" w:cstheme="minorBidi"/>
                <w:szCs w:val="17"/>
              </w:rPr>
            </w:pPr>
            <w:del w:id="2674" w:author="Author">
              <w:r>
                <w:rPr>
                  <w:rFonts w:asciiTheme="minorBidi" w:eastAsia="Times New Roman" w:hAnsiTheme="minorBidi" w:cstheme="minorBidi"/>
                  <w:szCs w:val="17"/>
                </w:rPr>
                <w:delText>[RSG-149</w:delText>
              </w:r>
              <w:r w:rsidRPr="000C3E67">
                <w:rPr>
                  <w:rFonts w:asciiTheme="minorBidi" w:eastAsia="Times New Roman" w:hAnsiTheme="minorBidi" w:cstheme="minorBidi"/>
                  <w:szCs w:val="17"/>
                </w:rPr>
                <w:delText>]</w:delText>
              </w:r>
            </w:del>
          </w:p>
        </w:tc>
        <w:tc>
          <w:tcPr>
            <w:tcW w:w="5670" w:type="dxa"/>
          </w:tcPr>
          <w:p w14:paraId="75821E89" w14:textId="77777777" w:rsidR="005F3B68" w:rsidRPr="0001170E" w:rsidRDefault="005F3B68" w:rsidP="008745E1">
            <w:pPr>
              <w:pStyle w:val="NormalWeb"/>
              <w:spacing w:before="170" w:beforeAutospacing="0" w:after="170" w:afterAutospacing="0"/>
              <w:rPr>
                <w:del w:id="2675" w:author="Author"/>
                <w:rFonts w:asciiTheme="minorBidi" w:eastAsia="Times New Roman" w:hAnsiTheme="minorBidi" w:cstheme="minorBidi"/>
                <w:szCs w:val="17"/>
              </w:rPr>
            </w:pPr>
            <w:del w:id="2676" w:author="Author">
              <w:r w:rsidRPr="0001170E">
                <w:rPr>
                  <w:rFonts w:asciiTheme="minorBidi" w:eastAsia="Times New Roman" w:hAnsiTheme="minorBidi" w:cstheme="minorBidi"/>
                  <w:szCs w:val="17"/>
                </w:rPr>
                <w:delText>If the REST API is protected</w:delText>
              </w:r>
              <w:r>
                <w:rPr>
                  <w:rFonts w:asciiTheme="minorBidi" w:eastAsia="Times New Roman" w:hAnsiTheme="minorBidi" w:cstheme="minorBidi"/>
                  <w:szCs w:val="17"/>
                </w:rPr>
                <w:delText>,</w:delText>
              </w:r>
              <w:r w:rsidRPr="0001170E">
                <w:rPr>
                  <w:rFonts w:asciiTheme="minorBidi" w:eastAsia="Times New Roman" w:hAnsiTheme="minorBidi" w:cstheme="minorBidi"/>
                  <w:szCs w:val="17"/>
                </w:rPr>
                <w:delText xml:space="preserve"> CORS SHOULD be used, if possible. Else, JSONP MAY be used as fallback but only for GET requests, for example, when the user is accessing using an old browser. Iframe SHOULD NOT be used.</w:delText>
              </w:r>
            </w:del>
          </w:p>
        </w:tc>
        <w:tc>
          <w:tcPr>
            <w:tcW w:w="2515" w:type="dxa"/>
          </w:tcPr>
          <w:p w14:paraId="1BDA75C4" w14:textId="77777777" w:rsidR="005F3B68" w:rsidRPr="000C3E67" w:rsidRDefault="005F3B68" w:rsidP="008745E1">
            <w:pPr>
              <w:rPr>
                <w:del w:id="2677" w:author="Author"/>
                <w:rFonts w:asciiTheme="minorBidi" w:hAnsiTheme="minorBidi" w:cstheme="minorBidi"/>
                <w:szCs w:val="17"/>
              </w:rPr>
            </w:pPr>
            <w:del w:id="2678" w:author="Author">
              <w:r w:rsidRPr="000C3E67">
                <w:rPr>
                  <w:rFonts w:asciiTheme="minorBidi" w:hAnsiTheme="minorBidi" w:cstheme="minorBidi"/>
                  <w:szCs w:val="17"/>
                </w:rPr>
                <w:delText>AAX, AAJ</w:delText>
              </w:r>
            </w:del>
          </w:p>
        </w:tc>
      </w:tr>
      <w:tr w:rsidR="005F3B68" w:rsidRPr="00B67A3A" w14:paraId="77C0A629" w14:textId="77777777" w:rsidTr="00E3148C">
        <w:trPr>
          <w:del w:id="2679" w:author="Author"/>
        </w:trPr>
        <w:tc>
          <w:tcPr>
            <w:tcW w:w="1075" w:type="dxa"/>
          </w:tcPr>
          <w:p w14:paraId="2DEA9EE1" w14:textId="77777777" w:rsidR="005F3B68" w:rsidRPr="000C3E67" w:rsidRDefault="005F3B68" w:rsidP="008745E1">
            <w:pPr>
              <w:rPr>
                <w:del w:id="2680" w:author="Author"/>
                <w:rFonts w:asciiTheme="minorBidi" w:hAnsiTheme="minorBidi" w:cstheme="minorBidi"/>
                <w:szCs w:val="17"/>
              </w:rPr>
            </w:pPr>
            <w:del w:id="2681" w:author="Author">
              <w:r>
                <w:rPr>
                  <w:rFonts w:asciiTheme="minorBidi" w:hAnsiTheme="minorBidi" w:cstheme="minorBidi"/>
                  <w:szCs w:val="17"/>
                </w:rPr>
                <w:delText>[RSJ-150</w:delText>
              </w:r>
              <w:r w:rsidRPr="000C3E67">
                <w:rPr>
                  <w:rFonts w:asciiTheme="minorBidi" w:hAnsiTheme="minorBidi" w:cstheme="minorBidi"/>
                  <w:szCs w:val="17"/>
                </w:rPr>
                <w:delText>]</w:delText>
              </w:r>
            </w:del>
          </w:p>
        </w:tc>
        <w:tc>
          <w:tcPr>
            <w:tcW w:w="5670" w:type="dxa"/>
          </w:tcPr>
          <w:p w14:paraId="1CDDE872" w14:textId="77777777" w:rsidR="005F3B68" w:rsidRPr="0001170E" w:rsidRDefault="005F3B68" w:rsidP="008745E1">
            <w:pPr>
              <w:pStyle w:val="NormalWeb"/>
              <w:spacing w:before="170" w:beforeAutospacing="0" w:after="170" w:afterAutospacing="0"/>
              <w:rPr>
                <w:del w:id="2682" w:author="Author"/>
                <w:rFonts w:asciiTheme="minorBidi" w:eastAsia="Times New Roman" w:hAnsiTheme="minorBidi" w:cstheme="minorBidi"/>
                <w:szCs w:val="17"/>
              </w:rPr>
            </w:pPr>
            <w:del w:id="2683" w:author="Author">
              <w:r w:rsidRPr="0001170E">
                <w:rPr>
                  <w:rFonts w:asciiTheme="minorBidi" w:eastAsia="Times New Roman" w:hAnsiTheme="minorBidi" w:cstheme="minorBidi"/>
                  <w:szCs w:val="17"/>
                </w:rPr>
                <w:delText xml:space="preserve">If using instances described a schema, the Link header SHOULD be used to provide a link to a downloadable JSON schema ACCORDING TO RFC8288. </w:delText>
              </w:r>
            </w:del>
          </w:p>
        </w:tc>
        <w:tc>
          <w:tcPr>
            <w:tcW w:w="2515" w:type="dxa"/>
          </w:tcPr>
          <w:p w14:paraId="082B1491" w14:textId="77777777" w:rsidR="005F3B68" w:rsidRPr="000C3E67" w:rsidRDefault="005F3B68" w:rsidP="008745E1">
            <w:pPr>
              <w:rPr>
                <w:del w:id="2684" w:author="Author"/>
                <w:rFonts w:asciiTheme="minorBidi" w:hAnsiTheme="minorBidi" w:cstheme="minorBidi"/>
                <w:szCs w:val="17"/>
              </w:rPr>
            </w:pPr>
            <w:del w:id="2685" w:author="Author">
              <w:r w:rsidRPr="000C3E67">
                <w:rPr>
                  <w:rFonts w:asciiTheme="minorBidi" w:hAnsiTheme="minorBidi" w:cstheme="minorBidi"/>
                  <w:szCs w:val="17"/>
                </w:rPr>
                <w:delText>AAJ</w:delText>
              </w:r>
            </w:del>
          </w:p>
        </w:tc>
      </w:tr>
      <w:tr w:rsidR="005F3B68" w:rsidRPr="00B67A3A" w14:paraId="24B9AA48" w14:textId="77777777" w:rsidTr="00E3148C">
        <w:trPr>
          <w:del w:id="2686" w:author="Author"/>
        </w:trPr>
        <w:tc>
          <w:tcPr>
            <w:tcW w:w="1075" w:type="dxa"/>
          </w:tcPr>
          <w:p w14:paraId="34B36888" w14:textId="77777777" w:rsidR="005F3B68" w:rsidRPr="000C3E67" w:rsidRDefault="005F3B68" w:rsidP="008745E1">
            <w:pPr>
              <w:rPr>
                <w:del w:id="2687" w:author="Author"/>
                <w:rFonts w:asciiTheme="minorBidi" w:hAnsiTheme="minorBidi" w:cstheme="minorBidi"/>
                <w:szCs w:val="17"/>
              </w:rPr>
            </w:pPr>
            <w:del w:id="2688" w:author="Author">
              <w:r>
                <w:rPr>
                  <w:rFonts w:asciiTheme="minorBidi" w:eastAsia="Times New Roman" w:hAnsiTheme="minorBidi" w:cstheme="minorBidi"/>
                  <w:szCs w:val="17"/>
                </w:rPr>
                <w:delText>[RSJ-151</w:delText>
              </w:r>
              <w:r w:rsidRPr="000C3E67">
                <w:rPr>
                  <w:rFonts w:asciiTheme="minorBidi" w:eastAsia="Times New Roman" w:hAnsiTheme="minorBidi" w:cstheme="minorBidi"/>
                  <w:szCs w:val="17"/>
                </w:rPr>
                <w:delText>]</w:delText>
              </w:r>
            </w:del>
          </w:p>
        </w:tc>
        <w:tc>
          <w:tcPr>
            <w:tcW w:w="5670" w:type="dxa"/>
          </w:tcPr>
          <w:p w14:paraId="61BE0A23" w14:textId="77777777" w:rsidR="005F3B68" w:rsidRPr="0001170E" w:rsidRDefault="005F3B68" w:rsidP="008745E1">
            <w:pPr>
              <w:pStyle w:val="NormalWeb"/>
              <w:spacing w:before="170" w:beforeAutospacing="0" w:after="170" w:afterAutospacing="0"/>
              <w:rPr>
                <w:del w:id="2689" w:author="Author"/>
                <w:rFonts w:asciiTheme="minorBidi" w:eastAsia="Times New Roman" w:hAnsiTheme="minorBidi" w:cstheme="minorBidi"/>
                <w:szCs w:val="17"/>
              </w:rPr>
            </w:pPr>
            <w:del w:id="2690" w:author="Author">
              <w:r>
                <w:rPr>
                  <w:rFonts w:asciiTheme="minorBidi" w:eastAsia="Times New Roman" w:hAnsiTheme="minorBidi" w:cstheme="minorBidi"/>
                  <w:szCs w:val="17"/>
                </w:rPr>
                <w:delText>A Web API SHOULD</w:delText>
              </w:r>
              <w:r w:rsidRPr="0001170E">
                <w:rPr>
                  <w:rFonts w:asciiTheme="minorBidi" w:eastAsia="Times New Roman" w:hAnsiTheme="minorBidi" w:cstheme="minorBidi"/>
                  <w:szCs w:val="17"/>
                </w:rPr>
                <w:delText xml:space="preserve"> implement at least Level 2 (Transport Native Properties) of RMM. Level 3 (Hypermedia) MAY be implemented to make the API completely discoverable.</w:delText>
              </w:r>
            </w:del>
          </w:p>
        </w:tc>
        <w:tc>
          <w:tcPr>
            <w:tcW w:w="2515" w:type="dxa"/>
          </w:tcPr>
          <w:p w14:paraId="5297CDA9" w14:textId="77777777" w:rsidR="005F3B68" w:rsidRPr="000C3E67" w:rsidRDefault="005F3B68" w:rsidP="008745E1">
            <w:pPr>
              <w:rPr>
                <w:del w:id="2691" w:author="Author"/>
                <w:rFonts w:asciiTheme="minorBidi" w:hAnsiTheme="minorBidi" w:cstheme="minorBidi"/>
                <w:szCs w:val="17"/>
              </w:rPr>
            </w:pPr>
            <w:del w:id="2692" w:author="Author">
              <w:r>
                <w:rPr>
                  <w:rFonts w:asciiTheme="minorBidi" w:hAnsiTheme="minorBidi" w:cstheme="minorBidi"/>
                  <w:szCs w:val="17"/>
                </w:rPr>
                <w:delText>AAJ</w:delText>
              </w:r>
            </w:del>
          </w:p>
        </w:tc>
      </w:tr>
      <w:tr w:rsidR="005F3B68" w:rsidRPr="00B67A3A" w14:paraId="0A310D17" w14:textId="77777777" w:rsidTr="00E3148C">
        <w:trPr>
          <w:del w:id="2693" w:author="Author"/>
        </w:trPr>
        <w:tc>
          <w:tcPr>
            <w:tcW w:w="1075" w:type="dxa"/>
          </w:tcPr>
          <w:p w14:paraId="01C6567D" w14:textId="77777777" w:rsidR="005F3B68" w:rsidRPr="000C3E67" w:rsidRDefault="005F3B68" w:rsidP="008745E1">
            <w:pPr>
              <w:rPr>
                <w:del w:id="2694" w:author="Author"/>
                <w:rFonts w:asciiTheme="minorBidi" w:eastAsia="Times New Roman" w:hAnsiTheme="minorBidi" w:cstheme="minorBidi"/>
                <w:szCs w:val="17"/>
              </w:rPr>
            </w:pPr>
            <w:del w:id="2695" w:author="Author">
              <w:r>
                <w:rPr>
                  <w:rFonts w:asciiTheme="minorBidi" w:eastAsia="Times New Roman" w:hAnsiTheme="minorBidi" w:cstheme="minorBidi"/>
                  <w:szCs w:val="17"/>
                </w:rPr>
                <w:delText>[RSJ-152</w:delText>
              </w:r>
              <w:r w:rsidRPr="000C3E67">
                <w:rPr>
                  <w:rFonts w:asciiTheme="minorBidi" w:eastAsia="Times New Roman" w:hAnsiTheme="minorBidi" w:cstheme="minorBidi"/>
                  <w:szCs w:val="17"/>
                </w:rPr>
                <w:delText>]</w:delText>
              </w:r>
            </w:del>
          </w:p>
        </w:tc>
        <w:tc>
          <w:tcPr>
            <w:tcW w:w="5670" w:type="dxa"/>
          </w:tcPr>
          <w:p w14:paraId="30F0B415" w14:textId="77777777" w:rsidR="005F3B68" w:rsidRPr="0001170E" w:rsidRDefault="005F3B68" w:rsidP="008745E1">
            <w:pPr>
              <w:rPr>
                <w:del w:id="2696" w:author="Author"/>
                <w:rFonts w:asciiTheme="minorBidi" w:eastAsia="Times New Roman" w:hAnsiTheme="minorBidi" w:cstheme="minorBidi"/>
                <w:szCs w:val="17"/>
              </w:rPr>
            </w:pPr>
            <w:del w:id="2697" w:author="Author">
              <w:r w:rsidRPr="0001170E">
                <w:rPr>
                  <w:rFonts w:asciiTheme="minorBidi" w:eastAsia="Times New Roman" w:hAnsiTheme="minorBidi" w:cstheme="minorBidi"/>
                  <w:szCs w:val="17"/>
                </w:rPr>
                <w:delText xml:space="preserve">For designing a custom hypermedia format the following set of attributes SHOULD be used enclosed into an attribute link: </w:delText>
              </w:r>
            </w:del>
          </w:p>
          <w:p w14:paraId="1D3945BA" w14:textId="77777777" w:rsidR="005F3B68" w:rsidRPr="0001170E" w:rsidRDefault="005F3B68" w:rsidP="008745E1">
            <w:pPr>
              <w:pStyle w:val="NormalWeb"/>
              <w:numPr>
                <w:ilvl w:val="0"/>
                <w:numId w:val="9"/>
              </w:numPr>
              <w:spacing w:before="170" w:beforeAutospacing="0" w:after="170" w:afterAutospacing="0"/>
              <w:rPr>
                <w:del w:id="2698" w:author="Author"/>
                <w:rFonts w:asciiTheme="minorBidi" w:eastAsia="Times New Roman" w:hAnsiTheme="minorBidi" w:cstheme="minorBidi"/>
                <w:szCs w:val="17"/>
              </w:rPr>
            </w:pPr>
            <w:del w:id="2699" w:author="Author">
              <w:r w:rsidRPr="00020223">
                <w:rPr>
                  <w:rFonts w:ascii="Courier New" w:eastAsia="Times New Roman" w:hAnsi="Courier New" w:cs="Courier New"/>
                  <w:szCs w:val="17"/>
                </w:rPr>
                <w:delText>href</w:delText>
              </w:r>
              <w:r w:rsidRPr="0001170E">
                <w:rPr>
                  <w:rFonts w:asciiTheme="minorBidi" w:eastAsia="Times New Roman" w:hAnsiTheme="minorBidi" w:cstheme="minorBidi"/>
                  <w:szCs w:val="17"/>
                </w:rPr>
                <w:delText xml:space="preserve"> – the target URI</w:delText>
              </w:r>
              <w:r>
                <w:rPr>
                  <w:rFonts w:asciiTheme="minorBidi" w:eastAsia="Times New Roman" w:hAnsiTheme="minorBidi" w:cstheme="minorBidi"/>
                  <w:szCs w:val="17"/>
                </w:rPr>
                <w:delText xml:space="preserve">;  </w:delText>
              </w:r>
            </w:del>
          </w:p>
          <w:p w14:paraId="3934AE9D" w14:textId="77777777" w:rsidR="005F3B68" w:rsidRPr="0001170E" w:rsidRDefault="005F3B68" w:rsidP="008745E1">
            <w:pPr>
              <w:pStyle w:val="NormalWeb"/>
              <w:numPr>
                <w:ilvl w:val="0"/>
                <w:numId w:val="9"/>
              </w:numPr>
              <w:spacing w:before="170" w:beforeAutospacing="0" w:after="170" w:afterAutospacing="0"/>
              <w:rPr>
                <w:del w:id="2700" w:author="Author"/>
                <w:rFonts w:asciiTheme="minorBidi" w:eastAsia="Times New Roman" w:hAnsiTheme="minorBidi" w:cstheme="minorBidi"/>
                <w:szCs w:val="17"/>
              </w:rPr>
            </w:pPr>
            <w:del w:id="2701" w:author="Author">
              <w:r w:rsidRPr="00020223">
                <w:rPr>
                  <w:rFonts w:ascii="Courier New" w:eastAsia="Times New Roman" w:hAnsi="Courier New" w:cs="Courier New"/>
                  <w:szCs w:val="17"/>
                </w:rPr>
                <w:delText>rel</w:delText>
              </w:r>
              <w:r w:rsidRPr="0001170E">
                <w:rPr>
                  <w:rFonts w:asciiTheme="minorBidi" w:eastAsia="Times New Roman" w:hAnsiTheme="minorBidi" w:cstheme="minorBidi"/>
                  <w:szCs w:val="17"/>
                </w:rPr>
                <w:delText xml:space="preserve"> – the meaning of the target URI</w:delText>
              </w:r>
              <w:r>
                <w:rPr>
                  <w:rFonts w:asciiTheme="minorBidi" w:eastAsia="Times New Roman" w:hAnsiTheme="minorBidi" w:cstheme="minorBidi"/>
                  <w:szCs w:val="17"/>
                </w:rPr>
                <w:delText xml:space="preserve">;  </w:delText>
              </w:r>
            </w:del>
          </w:p>
          <w:p w14:paraId="351B7FCC" w14:textId="77777777" w:rsidR="005F3B68" w:rsidRPr="0001170E" w:rsidRDefault="005F3B68" w:rsidP="008745E1">
            <w:pPr>
              <w:pStyle w:val="NormalWeb"/>
              <w:numPr>
                <w:ilvl w:val="0"/>
                <w:numId w:val="9"/>
              </w:numPr>
              <w:spacing w:before="170" w:beforeAutospacing="0" w:after="170" w:afterAutospacing="0"/>
              <w:rPr>
                <w:del w:id="2702" w:author="Author"/>
                <w:rFonts w:asciiTheme="minorBidi" w:eastAsia="Times New Roman" w:hAnsiTheme="minorBidi" w:cstheme="minorBidi"/>
                <w:szCs w:val="17"/>
              </w:rPr>
            </w:pPr>
            <w:del w:id="2703" w:author="Author">
              <w:r w:rsidRPr="00020223">
                <w:rPr>
                  <w:rFonts w:ascii="Courier New" w:eastAsia="Times New Roman" w:hAnsi="Courier New" w:cs="Courier New"/>
                  <w:szCs w:val="17"/>
                </w:rPr>
                <w:delText>self</w:delText>
              </w:r>
              <w:r w:rsidRPr="0001170E">
                <w:rPr>
                  <w:rFonts w:asciiTheme="minorBidi" w:eastAsia="Times New Roman" w:hAnsiTheme="minorBidi" w:cstheme="minorBidi"/>
                  <w:szCs w:val="17"/>
                </w:rPr>
                <w:delText xml:space="preserve"> – the URI references the resource itself</w:delText>
              </w:r>
              <w:r>
                <w:rPr>
                  <w:rFonts w:asciiTheme="minorBidi" w:eastAsia="Times New Roman" w:hAnsiTheme="minorBidi" w:cstheme="minorBidi"/>
                  <w:szCs w:val="17"/>
                </w:rPr>
                <w:delText xml:space="preserve">;  </w:delText>
              </w:r>
            </w:del>
          </w:p>
          <w:p w14:paraId="7B0288E0" w14:textId="77777777" w:rsidR="005F3B68" w:rsidRPr="0001170E" w:rsidRDefault="005F3B68" w:rsidP="008745E1">
            <w:pPr>
              <w:pStyle w:val="NormalWeb"/>
              <w:numPr>
                <w:ilvl w:val="0"/>
                <w:numId w:val="9"/>
              </w:numPr>
              <w:spacing w:before="170" w:beforeAutospacing="0" w:after="170" w:afterAutospacing="0"/>
              <w:rPr>
                <w:del w:id="2704" w:author="Author"/>
                <w:rFonts w:asciiTheme="minorBidi" w:eastAsia="Times New Roman" w:hAnsiTheme="minorBidi" w:cstheme="minorBidi"/>
                <w:szCs w:val="17"/>
              </w:rPr>
            </w:pPr>
            <w:del w:id="2705" w:author="Author">
              <w:r w:rsidRPr="00020223">
                <w:rPr>
                  <w:rFonts w:ascii="Courier New" w:eastAsia="Times New Roman" w:hAnsi="Courier New" w:cs="Courier New"/>
                  <w:szCs w:val="17"/>
                </w:rPr>
                <w:delText>next</w:delText>
              </w:r>
              <w:r w:rsidRPr="0001170E">
                <w:rPr>
                  <w:rFonts w:asciiTheme="minorBidi" w:eastAsia="Times New Roman" w:hAnsiTheme="minorBidi" w:cstheme="minorBidi"/>
                  <w:szCs w:val="17"/>
                </w:rPr>
                <w:delText xml:space="preserve"> – the URI references the previous page (if used during pagination)</w:delText>
              </w:r>
              <w:r>
                <w:rPr>
                  <w:rFonts w:asciiTheme="minorBidi" w:eastAsia="Times New Roman" w:hAnsiTheme="minorBidi" w:cstheme="minorBidi"/>
                  <w:szCs w:val="17"/>
                </w:rPr>
                <w:delText xml:space="preserve">;  </w:delText>
              </w:r>
            </w:del>
          </w:p>
          <w:p w14:paraId="2B49FC6D" w14:textId="77777777" w:rsidR="005F3B68" w:rsidRPr="0001170E" w:rsidRDefault="005F3B68" w:rsidP="008745E1">
            <w:pPr>
              <w:pStyle w:val="NormalWeb"/>
              <w:numPr>
                <w:ilvl w:val="0"/>
                <w:numId w:val="9"/>
              </w:numPr>
              <w:spacing w:before="170" w:beforeAutospacing="0" w:after="170" w:afterAutospacing="0"/>
              <w:rPr>
                <w:del w:id="2706" w:author="Author"/>
                <w:rFonts w:asciiTheme="minorBidi" w:eastAsia="Times New Roman" w:hAnsiTheme="minorBidi" w:cstheme="minorBidi"/>
                <w:szCs w:val="17"/>
              </w:rPr>
            </w:pPr>
            <w:del w:id="2707" w:author="Author">
              <w:r w:rsidRPr="00954718">
                <w:rPr>
                  <w:rFonts w:ascii="Courier New" w:eastAsia="Times New Roman" w:hAnsi="Courier New" w:cs="Courier New"/>
                  <w:szCs w:val="17"/>
                </w:rPr>
                <w:delText>previous</w:delText>
              </w:r>
              <w:r w:rsidRPr="0001170E">
                <w:rPr>
                  <w:rFonts w:asciiTheme="minorBidi" w:eastAsia="Times New Roman" w:hAnsiTheme="minorBidi" w:cstheme="minorBidi"/>
                  <w:szCs w:val="17"/>
                </w:rPr>
                <w:delText xml:space="preserve"> – the URI references the next page (if used during pagination)</w:delText>
              </w:r>
              <w:r>
                <w:rPr>
                  <w:rFonts w:asciiTheme="minorBidi" w:eastAsia="Times New Roman" w:hAnsiTheme="minorBidi" w:cstheme="minorBidi"/>
                  <w:szCs w:val="17"/>
                </w:rPr>
                <w:delText>;  and</w:delText>
              </w:r>
            </w:del>
          </w:p>
          <w:p w14:paraId="5065AF99" w14:textId="77777777" w:rsidR="005F3B68" w:rsidRPr="0001170E" w:rsidRDefault="005F3B68" w:rsidP="008745E1">
            <w:pPr>
              <w:pStyle w:val="NormalWeb"/>
              <w:numPr>
                <w:ilvl w:val="0"/>
                <w:numId w:val="9"/>
              </w:numPr>
              <w:spacing w:before="170" w:beforeAutospacing="0" w:after="170" w:afterAutospacing="0"/>
              <w:rPr>
                <w:del w:id="2708" w:author="Author"/>
                <w:rFonts w:ascii="Arial" w:eastAsia="Times New Roman" w:hAnsi="Arial" w:cs="Arial"/>
                <w:szCs w:val="17"/>
              </w:rPr>
            </w:pPr>
            <w:del w:id="2709" w:author="Author">
              <w:r w:rsidRPr="0001170E">
                <w:rPr>
                  <w:rFonts w:asciiTheme="minorBidi" w:eastAsia="Times New Roman" w:hAnsiTheme="minorBidi" w:cstheme="minorBidi"/>
                  <w:szCs w:val="17"/>
                </w:rPr>
                <w:delText xml:space="preserve">arbitrary name </w:delText>
              </w:r>
              <w:r w:rsidRPr="00020223">
                <w:rPr>
                  <w:rFonts w:ascii="Courier New" w:eastAsia="Times New Roman" w:hAnsi="Courier New" w:cs="Courier New"/>
                  <w:szCs w:val="17"/>
                </w:rPr>
                <w:delText>v</w:delText>
              </w:r>
              <w:r w:rsidRPr="0001170E">
                <w:rPr>
                  <w:rFonts w:asciiTheme="minorBidi" w:eastAsia="Times New Roman" w:hAnsiTheme="minorBidi" w:cstheme="minorBidi"/>
                  <w:szCs w:val="17"/>
                </w:rPr>
                <w:delText xml:space="preserve"> denotes the custom meaning of a relation.</w:delText>
              </w:r>
            </w:del>
          </w:p>
        </w:tc>
        <w:tc>
          <w:tcPr>
            <w:tcW w:w="2515" w:type="dxa"/>
          </w:tcPr>
          <w:p w14:paraId="680E5DCA" w14:textId="77777777" w:rsidR="005F3B68" w:rsidRPr="000C3E67" w:rsidRDefault="005F3B68" w:rsidP="008745E1">
            <w:pPr>
              <w:rPr>
                <w:del w:id="2710" w:author="Author"/>
                <w:rFonts w:asciiTheme="minorBidi" w:hAnsiTheme="minorBidi" w:cstheme="minorBidi"/>
                <w:szCs w:val="17"/>
              </w:rPr>
            </w:pPr>
            <w:del w:id="2711" w:author="Author">
              <w:r w:rsidRPr="000C3E67">
                <w:rPr>
                  <w:rFonts w:asciiTheme="minorBidi" w:hAnsiTheme="minorBidi" w:cstheme="minorBidi"/>
                  <w:szCs w:val="17"/>
                </w:rPr>
                <w:delText>AAJ</w:delText>
              </w:r>
            </w:del>
          </w:p>
        </w:tc>
      </w:tr>
    </w:tbl>
    <w:p w14:paraId="16CFE4C1" w14:textId="77777777" w:rsidR="005F3B68" w:rsidRPr="00663A9C" w:rsidRDefault="005F3B68" w:rsidP="008745E1">
      <w:pPr>
        <w:rPr>
          <w:del w:id="2712" w:author="Author"/>
          <w:rFonts w:cs="Arial"/>
          <w:szCs w:val="17"/>
        </w:rPr>
      </w:pPr>
    </w:p>
    <w:p w14:paraId="408778D6" w14:textId="77777777" w:rsidR="005F3B68" w:rsidRPr="00663A9C" w:rsidRDefault="005F3B68" w:rsidP="008745E1">
      <w:pPr>
        <w:pStyle w:val="Caption"/>
        <w:rPr>
          <w:del w:id="2713" w:author="Author"/>
          <w:rFonts w:cs="Arial"/>
          <w:sz w:val="17"/>
          <w:szCs w:val="17"/>
        </w:rPr>
      </w:pPr>
    </w:p>
    <w:p w14:paraId="2833707A" w14:textId="77777777" w:rsidR="005F3B68" w:rsidRPr="00663A9C" w:rsidRDefault="005F3B68" w:rsidP="008745E1">
      <w:pPr>
        <w:rPr>
          <w:del w:id="2714" w:author="Author"/>
          <w:rFonts w:cs="Arial"/>
          <w:b/>
          <w:bCs/>
          <w:szCs w:val="17"/>
        </w:rPr>
      </w:pPr>
      <w:del w:id="2715" w:author="Author">
        <w:r w:rsidRPr="00663A9C">
          <w:rPr>
            <w:rFonts w:cs="Arial"/>
            <w:b/>
            <w:bCs/>
            <w:szCs w:val="17"/>
          </w:rPr>
          <w:br w:type="page"/>
        </w:r>
      </w:del>
    </w:p>
    <w:p w14:paraId="586EBDC7" w14:textId="77777777" w:rsidR="005F3B68" w:rsidRPr="00663A9C" w:rsidRDefault="005F3B68" w:rsidP="008745E1">
      <w:pPr>
        <w:pStyle w:val="Caption"/>
        <w:rPr>
          <w:del w:id="2716" w:author="Author"/>
          <w:rFonts w:cs="Arial"/>
          <w:sz w:val="17"/>
          <w:szCs w:val="17"/>
        </w:rPr>
      </w:pPr>
      <w:del w:id="2717" w:author="Author">
        <w:r w:rsidRPr="00663A9C">
          <w:rPr>
            <w:rFonts w:cs="Arial"/>
            <w:sz w:val="17"/>
            <w:szCs w:val="17"/>
          </w:rPr>
          <w:delText xml:space="preserve">Table </w:delText>
        </w:r>
        <w:r w:rsidRPr="00663A9C">
          <w:rPr>
            <w:rFonts w:cs="Arial"/>
            <w:bCs w:val="0"/>
            <w:szCs w:val="17"/>
          </w:rPr>
          <w:fldChar w:fldCharType="begin"/>
        </w:r>
        <w:r w:rsidRPr="00663A9C">
          <w:rPr>
            <w:rFonts w:cs="Arial"/>
            <w:sz w:val="17"/>
            <w:szCs w:val="17"/>
          </w:rPr>
          <w:delInstrText xml:space="preserve"> SEQ Table \* ARABIC </w:delInstrText>
        </w:r>
        <w:r w:rsidRPr="00663A9C">
          <w:rPr>
            <w:rFonts w:cs="Arial"/>
            <w:bCs w:val="0"/>
            <w:szCs w:val="17"/>
          </w:rPr>
          <w:fldChar w:fldCharType="separate"/>
        </w:r>
        <w:r w:rsidR="00A03556">
          <w:rPr>
            <w:rFonts w:cs="Arial"/>
            <w:noProof/>
            <w:sz w:val="17"/>
            <w:szCs w:val="17"/>
          </w:rPr>
          <w:delText>4</w:delText>
        </w:r>
        <w:r w:rsidRPr="00663A9C">
          <w:rPr>
            <w:rFonts w:cs="Arial"/>
            <w:bCs w:val="0"/>
            <w:szCs w:val="17"/>
          </w:rPr>
          <w:fldChar w:fldCharType="end"/>
        </w:r>
        <w:r w:rsidRPr="00663A9C">
          <w:rPr>
            <w:rFonts w:cs="Arial"/>
            <w:sz w:val="17"/>
            <w:szCs w:val="17"/>
          </w:rPr>
          <w:delText>: Conformance Level AAX</w:delText>
        </w:r>
      </w:del>
    </w:p>
    <w:tbl>
      <w:tblPr>
        <w:tblStyle w:val="TableGrid"/>
        <w:tblW w:w="0" w:type="auto"/>
        <w:tblLook w:val="04A0" w:firstRow="1" w:lastRow="0" w:firstColumn="1" w:lastColumn="0" w:noHBand="0" w:noVBand="1"/>
      </w:tblPr>
      <w:tblGrid>
        <w:gridCol w:w="1143"/>
        <w:gridCol w:w="6444"/>
        <w:gridCol w:w="1761"/>
      </w:tblGrid>
      <w:tr w:rsidR="005F3B68" w:rsidRPr="00B67A3A" w14:paraId="10178CCF" w14:textId="77777777" w:rsidTr="00E3148C">
        <w:trPr>
          <w:del w:id="2718" w:author="Author"/>
        </w:trPr>
        <w:tc>
          <w:tcPr>
            <w:tcW w:w="1143" w:type="dxa"/>
            <w:shd w:val="clear" w:color="auto" w:fill="F2F2F2" w:themeFill="background1" w:themeFillShade="F2"/>
          </w:tcPr>
          <w:p w14:paraId="2B7363BF" w14:textId="77777777" w:rsidR="005F3B68" w:rsidRPr="0001170E" w:rsidRDefault="005F3B68" w:rsidP="008745E1">
            <w:pPr>
              <w:rPr>
                <w:del w:id="2719" w:author="Author"/>
                <w:rFonts w:asciiTheme="minorBidi" w:hAnsiTheme="minorBidi" w:cstheme="minorBidi"/>
                <w:b/>
                <w:szCs w:val="17"/>
              </w:rPr>
            </w:pPr>
            <w:del w:id="2720" w:author="Author">
              <w:r w:rsidRPr="0001170E">
                <w:rPr>
                  <w:rFonts w:asciiTheme="minorBidi" w:hAnsiTheme="minorBidi" w:cstheme="minorBidi"/>
                  <w:b/>
                  <w:szCs w:val="17"/>
                </w:rPr>
                <w:delText>Rule ID</w:delText>
              </w:r>
            </w:del>
          </w:p>
        </w:tc>
        <w:tc>
          <w:tcPr>
            <w:tcW w:w="6444" w:type="dxa"/>
            <w:shd w:val="clear" w:color="auto" w:fill="F2F2F2" w:themeFill="background1" w:themeFillShade="F2"/>
          </w:tcPr>
          <w:p w14:paraId="04C651CF" w14:textId="77777777" w:rsidR="005F3B68" w:rsidRPr="0001170E" w:rsidRDefault="005F3B68" w:rsidP="008745E1">
            <w:pPr>
              <w:rPr>
                <w:del w:id="2721" w:author="Author"/>
                <w:rFonts w:asciiTheme="minorBidi" w:hAnsiTheme="minorBidi" w:cstheme="minorBidi"/>
                <w:b/>
                <w:szCs w:val="17"/>
              </w:rPr>
            </w:pPr>
            <w:del w:id="2722" w:author="Author">
              <w:r w:rsidRPr="0001170E">
                <w:rPr>
                  <w:rFonts w:asciiTheme="minorBidi" w:hAnsiTheme="minorBidi" w:cstheme="minorBidi"/>
                  <w:b/>
                  <w:szCs w:val="17"/>
                </w:rPr>
                <w:delText>Rule</w:delText>
              </w:r>
            </w:del>
          </w:p>
        </w:tc>
        <w:tc>
          <w:tcPr>
            <w:tcW w:w="1761" w:type="dxa"/>
            <w:shd w:val="clear" w:color="auto" w:fill="F2F2F2" w:themeFill="background1" w:themeFillShade="F2"/>
          </w:tcPr>
          <w:p w14:paraId="473D2740" w14:textId="77777777" w:rsidR="005F3B68" w:rsidRPr="0001170E" w:rsidRDefault="005F3B68" w:rsidP="008745E1">
            <w:pPr>
              <w:rPr>
                <w:del w:id="2723" w:author="Author"/>
                <w:rFonts w:asciiTheme="minorBidi" w:hAnsiTheme="minorBidi" w:cstheme="minorBidi"/>
                <w:b/>
                <w:szCs w:val="17"/>
              </w:rPr>
            </w:pPr>
            <w:del w:id="2724" w:author="Author">
              <w:r w:rsidRPr="0001170E">
                <w:rPr>
                  <w:rFonts w:asciiTheme="minorBidi" w:hAnsiTheme="minorBidi" w:cstheme="minorBidi"/>
                  <w:b/>
                  <w:szCs w:val="17"/>
                </w:rPr>
                <w:delText>Cross reference and remark</w:delText>
              </w:r>
            </w:del>
          </w:p>
        </w:tc>
      </w:tr>
      <w:tr w:rsidR="005F3B68" w:rsidRPr="00B67A3A" w14:paraId="319F3F26" w14:textId="77777777" w:rsidTr="00E3148C">
        <w:trPr>
          <w:del w:id="2725" w:author="Author"/>
        </w:trPr>
        <w:tc>
          <w:tcPr>
            <w:tcW w:w="1143" w:type="dxa"/>
          </w:tcPr>
          <w:p w14:paraId="72818A68" w14:textId="77777777" w:rsidR="005F3B68" w:rsidRPr="0001170E" w:rsidRDefault="005F3B68" w:rsidP="008745E1">
            <w:pPr>
              <w:rPr>
                <w:del w:id="2726" w:author="Author"/>
                <w:rFonts w:asciiTheme="minorBidi" w:hAnsiTheme="minorBidi" w:cstheme="minorBidi"/>
                <w:szCs w:val="17"/>
              </w:rPr>
            </w:pPr>
            <w:del w:id="2727" w:author="Author">
              <w:r w:rsidRPr="0001170E">
                <w:rPr>
                  <w:rFonts w:asciiTheme="minorBidi" w:hAnsiTheme="minorBidi" w:cstheme="minorBidi"/>
                  <w:szCs w:val="17"/>
                </w:rPr>
                <w:delText>[RSG-01]</w:delText>
              </w:r>
            </w:del>
          </w:p>
        </w:tc>
        <w:tc>
          <w:tcPr>
            <w:tcW w:w="6444" w:type="dxa"/>
          </w:tcPr>
          <w:p w14:paraId="6EA7B43C" w14:textId="77777777" w:rsidR="005F3B68" w:rsidRPr="0001170E" w:rsidRDefault="005F3B68" w:rsidP="008745E1">
            <w:pPr>
              <w:rPr>
                <w:del w:id="2728" w:author="Author"/>
                <w:rFonts w:asciiTheme="minorBidi" w:hAnsiTheme="minorBidi" w:cstheme="minorBidi"/>
                <w:szCs w:val="17"/>
              </w:rPr>
            </w:pPr>
            <w:del w:id="2729" w:author="Author">
              <w:r w:rsidRPr="0001170E">
                <w:rPr>
                  <w:rFonts w:asciiTheme="minorBidi" w:hAnsiTheme="minorBidi" w:cstheme="minorBidi"/>
                  <w:szCs w:val="17"/>
                </w:rPr>
                <w:delText>The forward slash character “/” MUST be used in the path of the URI to indicate a hierarchical relationship between resources but the path MUST NOT end with a forward slash as it does not provide any semantic value and may cause confusion.</w:delText>
              </w:r>
            </w:del>
          </w:p>
        </w:tc>
        <w:tc>
          <w:tcPr>
            <w:tcW w:w="1761" w:type="dxa"/>
          </w:tcPr>
          <w:p w14:paraId="32BA56C3" w14:textId="77777777" w:rsidR="005F3B68" w:rsidRPr="0001170E" w:rsidRDefault="005F3B68" w:rsidP="008745E1">
            <w:pPr>
              <w:rPr>
                <w:del w:id="2730" w:author="Author"/>
                <w:rFonts w:asciiTheme="minorBidi" w:hAnsiTheme="minorBidi" w:cstheme="minorBidi"/>
                <w:szCs w:val="17"/>
              </w:rPr>
            </w:pPr>
            <w:del w:id="2731" w:author="Author">
              <w:r w:rsidRPr="0001170E">
                <w:rPr>
                  <w:rFonts w:asciiTheme="minorBidi" w:hAnsiTheme="minorBidi" w:cstheme="minorBidi"/>
                  <w:szCs w:val="17"/>
                </w:rPr>
                <w:delText>AAJ, AAX</w:delText>
              </w:r>
            </w:del>
          </w:p>
        </w:tc>
      </w:tr>
      <w:tr w:rsidR="005F3B68" w:rsidRPr="00B67A3A" w14:paraId="6A965268" w14:textId="77777777" w:rsidTr="00E3148C">
        <w:trPr>
          <w:trHeight w:val="148"/>
          <w:del w:id="2732" w:author="Author"/>
        </w:trPr>
        <w:tc>
          <w:tcPr>
            <w:tcW w:w="1143" w:type="dxa"/>
          </w:tcPr>
          <w:p w14:paraId="45465325" w14:textId="77777777" w:rsidR="005F3B68" w:rsidRPr="0001170E" w:rsidRDefault="005F3B68" w:rsidP="008745E1">
            <w:pPr>
              <w:rPr>
                <w:del w:id="2733" w:author="Author"/>
                <w:rFonts w:asciiTheme="minorBidi" w:hAnsiTheme="minorBidi" w:cstheme="minorBidi"/>
                <w:szCs w:val="17"/>
              </w:rPr>
            </w:pPr>
            <w:del w:id="2734" w:author="Author">
              <w:r w:rsidRPr="0001170E">
                <w:rPr>
                  <w:rFonts w:asciiTheme="minorBidi" w:eastAsia="Times New Roman" w:hAnsiTheme="minorBidi" w:cstheme="minorBidi"/>
                  <w:szCs w:val="17"/>
                </w:rPr>
                <w:delText>[RSG-02]</w:delText>
              </w:r>
            </w:del>
          </w:p>
        </w:tc>
        <w:tc>
          <w:tcPr>
            <w:tcW w:w="6444" w:type="dxa"/>
          </w:tcPr>
          <w:p w14:paraId="35F09114" w14:textId="77777777" w:rsidR="005F3B68" w:rsidRPr="0001170E" w:rsidRDefault="005F3B68" w:rsidP="008745E1">
            <w:pPr>
              <w:rPr>
                <w:del w:id="2735" w:author="Author"/>
                <w:rFonts w:asciiTheme="minorBidi" w:hAnsiTheme="minorBidi" w:cstheme="minorBidi"/>
                <w:szCs w:val="17"/>
              </w:rPr>
            </w:pPr>
            <w:del w:id="2736" w:author="Author">
              <w:r w:rsidRPr="0001170E">
                <w:rPr>
                  <w:rFonts w:asciiTheme="minorBidi" w:hAnsiTheme="minorBidi" w:cstheme="minorBidi"/>
                  <w:szCs w:val="17"/>
                </w:rPr>
                <w:delText>Resources name MUST be consistent in their naming pattern.</w:delText>
              </w:r>
            </w:del>
          </w:p>
        </w:tc>
        <w:tc>
          <w:tcPr>
            <w:tcW w:w="1761" w:type="dxa"/>
          </w:tcPr>
          <w:p w14:paraId="68FA6F8D" w14:textId="77777777" w:rsidR="005F3B68" w:rsidRPr="0001170E" w:rsidRDefault="005F3B68" w:rsidP="008745E1">
            <w:pPr>
              <w:rPr>
                <w:del w:id="2737" w:author="Author"/>
                <w:rFonts w:asciiTheme="minorBidi" w:hAnsiTheme="minorBidi" w:cstheme="minorBidi"/>
                <w:szCs w:val="17"/>
              </w:rPr>
            </w:pPr>
            <w:del w:id="2738" w:author="Author">
              <w:r w:rsidRPr="0001170E">
                <w:rPr>
                  <w:rFonts w:asciiTheme="minorBidi" w:hAnsiTheme="minorBidi" w:cstheme="minorBidi"/>
                  <w:szCs w:val="17"/>
                </w:rPr>
                <w:delText>AAJ, AAX, AJ, AX</w:delText>
              </w:r>
            </w:del>
          </w:p>
        </w:tc>
      </w:tr>
      <w:tr w:rsidR="005F3B68" w:rsidRPr="00B67A3A" w14:paraId="68E34529" w14:textId="77777777" w:rsidTr="00E3148C">
        <w:trPr>
          <w:del w:id="2739" w:author="Author"/>
        </w:trPr>
        <w:tc>
          <w:tcPr>
            <w:tcW w:w="1143" w:type="dxa"/>
          </w:tcPr>
          <w:p w14:paraId="23E445FC" w14:textId="77777777" w:rsidR="005F3B68" w:rsidRPr="0001170E" w:rsidRDefault="005F3B68" w:rsidP="008745E1">
            <w:pPr>
              <w:rPr>
                <w:del w:id="2740" w:author="Author"/>
                <w:rFonts w:asciiTheme="minorBidi" w:hAnsiTheme="minorBidi" w:cstheme="minorBidi"/>
                <w:szCs w:val="17"/>
              </w:rPr>
            </w:pPr>
            <w:del w:id="2741" w:author="Author">
              <w:r w:rsidRPr="0001170E">
                <w:rPr>
                  <w:rFonts w:asciiTheme="minorBidi" w:eastAsia="Times New Roman" w:hAnsiTheme="minorBidi" w:cstheme="minorBidi"/>
                  <w:szCs w:val="17"/>
                </w:rPr>
                <w:delText>[RSG-03]</w:delText>
              </w:r>
            </w:del>
          </w:p>
        </w:tc>
        <w:tc>
          <w:tcPr>
            <w:tcW w:w="6444" w:type="dxa"/>
          </w:tcPr>
          <w:p w14:paraId="075DA519" w14:textId="77777777" w:rsidR="005F3B68" w:rsidRPr="0001170E" w:rsidRDefault="005F3B68" w:rsidP="008745E1">
            <w:pPr>
              <w:rPr>
                <w:del w:id="2742" w:author="Author"/>
                <w:rFonts w:asciiTheme="minorBidi" w:hAnsiTheme="minorBidi" w:cstheme="minorBidi"/>
                <w:szCs w:val="17"/>
              </w:rPr>
            </w:pPr>
            <w:del w:id="2743" w:author="Author">
              <w:r w:rsidRPr="0001170E">
                <w:rPr>
                  <w:rFonts w:asciiTheme="minorBidi" w:hAnsiTheme="minorBidi" w:cstheme="minorBidi"/>
                  <w:szCs w:val="17"/>
                </w:rPr>
                <w:delText>Resource names SHOULD use lowercase or kebab-case naming conventions.  Resources name MAY be abbreviated.</w:delText>
              </w:r>
            </w:del>
          </w:p>
        </w:tc>
        <w:tc>
          <w:tcPr>
            <w:tcW w:w="1761" w:type="dxa"/>
          </w:tcPr>
          <w:p w14:paraId="2E936DAD" w14:textId="77777777" w:rsidR="005F3B68" w:rsidRPr="0001170E" w:rsidRDefault="005F3B68" w:rsidP="008745E1">
            <w:pPr>
              <w:rPr>
                <w:del w:id="2744" w:author="Author"/>
                <w:rFonts w:asciiTheme="minorBidi" w:hAnsiTheme="minorBidi" w:cstheme="minorBidi"/>
                <w:szCs w:val="17"/>
              </w:rPr>
            </w:pPr>
            <w:del w:id="2745" w:author="Author">
              <w:r w:rsidRPr="0001170E">
                <w:rPr>
                  <w:rFonts w:asciiTheme="minorBidi" w:hAnsiTheme="minorBidi" w:cstheme="minorBidi"/>
                  <w:szCs w:val="17"/>
                </w:rPr>
                <w:delText>AAJ, AAX</w:delText>
              </w:r>
            </w:del>
          </w:p>
        </w:tc>
      </w:tr>
      <w:tr w:rsidR="005F3B68" w:rsidRPr="00B67A3A" w14:paraId="610E4CA1" w14:textId="77777777" w:rsidTr="00E3148C">
        <w:trPr>
          <w:del w:id="2746" w:author="Author"/>
        </w:trPr>
        <w:tc>
          <w:tcPr>
            <w:tcW w:w="1143" w:type="dxa"/>
          </w:tcPr>
          <w:p w14:paraId="71E12263" w14:textId="77777777" w:rsidR="005F3B68" w:rsidRPr="0001170E" w:rsidRDefault="005F3B68" w:rsidP="008745E1">
            <w:pPr>
              <w:rPr>
                <w:del w:id="2747" w:author="Author"/>
                <w:rFonts w:asciiTheme="minorBidi" w:hAnsiTheme="minorBidi" w:cstheme="minorBidi"/>
                <w:szCs w:val="17"/>
              </w:rPr>
            </w:pPr>
            <w:del w:id="2748" w:author="Author">
              <w:r w:rsidRPr="0001170E">
                <w:rPr>
                  <w:rFonts w:asciiTheme="minorBidi" w:eastAsia="Times New Roman" w:hAnsiTheme="minorBidi" w:cstheme="minorBidi"/>
                  <w:szCs w:val="17"/>
                </w:rPr>
                <w:delText>[RSG-05]</w:delText>
              </w:r>
            </w:del>
          </w:p>
        </w:tc>
        <w:tc>
          <w:tcPr>
            <w:tcW w:w="6444" w:type="dxa"/>
          </w:tcPr>
          <w:p w14:paraId="64F130C4" w14:textId="77777777" w:rsidR="005F3B68" w:rsidRPr="0001170E" w:rsidRDefault="005F3B68" w:rsidP="008745E1">
            <w:pPr>
              <w:rPr>
                <w:del w:id="2749" w:author="Author"/>
                <w:rFonts w:asciiTheme="minorBidi" w:hAnsiTheme="minorBidi" w:cstheme="minorBidi"/>
                <w:szCs w:val="17"/>
              </w:rPr>
            </w:pPr>
            <w:del w:id="2750" w:author="Author">
              <w:r w:rsidRPr="0001170E">
                <w:rPr>
                  <w:rFonts w:asciiTheme="minorBidi" w:hAnsiTheme="minorBidi" w:cstheme="minorBidi"/>
                  <w:szCs w:val="17"/>
                </w:rPr>
                <w:delText>Query parameters SHOULD use the lowerCamelCase convention. Query parameter MAY be abbreviated.</w:delText>
              </w:r>
            </w:del>
          </w:p>
        </w:tc>
        <w:tc>
          <w:tcPr>
            <w:tcW w:w="1761" w:type="dxa"/>
          </w:tcPr>
          <w:p w14:paraId="13E8B256" w14:textId="77777777" w:rsidR="005F3B68" w:rsidRPr="0001170E" w:rsidRDefault="005F3B68" w:rsidP="008745E1">
            <w:pPr>
              <w:rPr>
                <w:del w:id="2751" w:author="Author"/>
                <w:rFonts w:asciiTheme="minorBidi" w:hAnsiTheme="minorBidi" w:cstheme="minorBidi"/>
                <w:szCs w:val="17"/>
              </w:rPr>
            </w:pPr>
            <w:del w:id="2752" w:author="Author">
              <w:r w:rsidRPr="0001170E">
                <w:rPr>
                  <w:rFonts w:asciiTheme="minorBidi" w:hAnsiTheme="minorBidi" w:cstheme="minorBidi"/>
                  <w:szCs w:val="17"/>
                </w:rPr>
                <w:delText>AAJ, AAX</w:delText>
              </w:r>
            </w:del>
          </w:p>
        </w:tc>
      </w:tr>
      <w:tr w:rsidR="005F3B68" w:rsidRPr="00B67A3A" w14:paraId="69E6F0A9" w14:textId="77777777" w:rsidTr="00E3148C">
        <w:trPr>
          <w:trHeight w:val="220"/>
          <w:del w:id="2753" w:author="Author"/>
        </w:trPr>
        <w:tc>
          <w:tcPr>
            <w:tcW w:w="1143" w:type="dxa"/>
          </w:tcPr>
          <w:p w14:paraId="7C9EAFF3" w14:textId="77777777" w:rsidR="005F3B68" w:rsidRPr="0001170E" w:rsidRDefault="005F3B68" w:rsidP="008745E1">
            <w:pPr>
              <w:rPr>
                <w:del w:id="2754" w:author="Author"/>
                <w:rFonts w:asciiTheme="minorBidi" w:hAnsiTheme="minorBidi" w:cstheme="minorBidi"/>
                <w:szCs w:val="17"/>
              </w:rPr>
            </w:pPr>
            <w:del w:id="2755" w:author="Author">
              <w:r w:rsidRPr="0001170E">
                <w:rPr>
                  <w:rFonts w:asciiTheme="minorBidi" w:eastAsia="Times New Roman" w:hAnsiTheme="minorBidi" w:cstheme="minorBidi"/>
                  <w:szCs w:val="17"/>
                </w:rPr>
                <w:delText>[RSG-06]</w:delText>
              </w:r>
            </w:del>
          </w:p>
        </w:tc>
        <w:tc>
          <w:tcPr>
            <w:tcW w:w="6444" w:type="dxa"/>
          </w:tcPr>
          <w:p w14:paraId="6ED0F9F5" w14:textId="77777777" w:rsidR="005F3B68" w:rsidRPr="0001170E" w:rsidRDefault="005F3B68" w:rsidP="008745E1">
            <w:pPr>
              <w:rPr>
                <w:del w:id="2756" w:author="Author"/>
                <w:rFonts w:asciiTheme="minorBidi" w:hAnsiTheme="minorBidi" w:cstheme="minorBidi"/>
                <w:szCs w:val="17"/>
              </w:rPr>
            </w:pPr>
            <w:del w:id="2757" w:author="Author">
              <w:r w:rsidRPr="0001170E">
                <w:rPr>
                  <w:rFonts w:asciiTheme="minorBidi" w:hAnsiTheme="minorBidi" w:cstheme="minorBidi"/>
                  <w:szCs w:val="17"/>
                </w:rPr>
                <w:delText>The URL pattern for a Web API MUST contain the word “api” in the URI.</w:delText>
              </w:r>
            </w:del>
          </w:p>
        </w:tc>
        <w:tc>
          <w:tcPr>
            <w:tcW w:w="1761" w:type="dxa"/>
          </w:tcPr>
          <w:p w14:paraId="62120F6F" w14:textId="77777777" w:rsidR="005F3B68" w:rsidRPr="0001170E" w:rsidRDefault="005F3B68" w:rsidP="008745E1">
            <w:pPr>
              <w:rPr>
                <w:del w:id="2758" w:author="Author"/>
                <w:rFonts w:asciiTheme="minorBidi" w:hAnsiTheme="minorBidi" w:cstheme="minorBidi"/>
                <w:szCs w:val="17"/>
              </w:rPr>
            </w:pPr>
            <w:del w:id="2759" w:author="Author">
              <w:r w:rsidRPr="0001170E">
                <w:rPr>
                  <w:rFonts w:asciiTheme="minorBidi" w:hAnsiTheme="minorBidi" w:cstheme="minorBidi"/>
                  <w:szCs w:val="17"/>
                </w:rPr>
                <w:delText>AAJ, AAX, AX, AJ</w:delText>
              </w:r>
            </w:del>
          </w:p>
        </w:tc>
      </w:tr>
      <w:tr w:rsidR="005F3B68" w:rsidRPr="00B67A3A" w14:paraId="6EE8495D" w14:textId="77777777" w:rsidTr="00E3148C">
        <w:trPr>
          <w:trHeight w:val="220"/>
          <w:del w:id="2760" w:author="Author"/>
        </w:trPr>
        <w:tc>
          <w:tcPr>
            <w:tcW w:w="1143" w:type="dxa"/>
          </w:tcPr>
          <w:p w14:paraId="5BAB6D57" w14:textId="77777777" w:rsidR="005F3B68" w:rsidRPr="0001170E" w:rsidRDefault="005F3B68" w:rsidP="008745E1">
            <w:pPr>
              <w:rPr>
                <w:del w:id="2761" w:author="Author"/>
                <w:rFonts w:asciiTheme="minorBidi" w:hAnsiTheme="minorBidi" w:cstheme="minorBidi"/>
                <w:szCs w:val="17"/>
              </w:rPr>
            </w:pPr>
            <w:del w:id="2762" w:author="Author">
              <w:r w:rsidRPr="0001170E">
                <w:rPr>
                  <w:rFonts w:asciiTheme="minorBidi" w:eastAsia="Times New Roman" w:hAnsiTheme="minorBidi" w:cstheme="minorBidi"/>
                  <w:szCs w:val="17"/>
                </w:rPr>
                <w:delText>[RSG-07]</w:delText>
              </w:r>
            </w:del>
          </w:p>
        </w:tc>
        <w:tc>
          <w:tcPr>
            <w:tcW w:w="6444" w:type="dxa"/>
          </w:tcPr>
          <w:p w14:paraId="5A8E9CAA" w14:textId="77777777" w:rsidR="005F3B68" w:rsidRPr="0001170E" w:rsidRDefault="005F3B68" w:rsidP="008745E1">
            <w:pPr>
              <w:rPr>
                <w:del w:id="2763" w:author="Author"/>
                <w:rFonts w:asciiTheme="minorBidi" w:hAnsiTheme="minorBidi" w:cstheme="minorBidi"/>
                <w:szCs w:val="17"/>
              </w:rPr>
            </w:pPr>
            <w:del w:id="2764" w:author="Author">
              <w:r w:rsidRPr="0001170E">
                <w:rPr>
                  <w:rFonts w:asciiTheme="minorBidi" w:hAnsiTheme="minorBidi" w:cstheme="minorBidi"/>
                  <w:szCs w:val="17"/>
                </w:rPr>
                <w:delText>Matrix parameters MUST NOT be used. </w:delText>
              </w:r>
            </w:del>
          </w:p>
        </w:tc>
        <w:tc>
          <w:tcPr>
            <w:tcW w:w="1761" w:type="dxa"/>
          </w:tcPr>
          <w:p w14:paraId="2C1CFB7A" w14:textId="77777777" w:rsidR="005F3B68" w:rsidRPr="0001170E" w:rsidRDefault="005F3B68" w:rsidP="008745E1">
            <w:pPr>
              <w:rPr>
                <w:del w:id="2765" w:author="Author"/>
                <w:rFonts w:asciiTheme="minorBidi" w:hAnsiTheme="minorBidi" w:cstheme="minorBidi"/>
                <w:szCs w:val="17"/>
              </w:rPr>
            </w:pPr>
            <w:del w:id="2766" w:author="Author">
              <w:r w:rsidRPr="0001170E">
                <w:rPr>
                  <w:rFonts w:asciiTheme="minorBidi" w:hAnsiTheme="minorBidi" w:cstheme="minorBidi"/>
                  <w:szCs w:val="17"/>
                </w:rPr>
                <w:delText>AAJ, AAX, AX, AJ</w:delText>
              </w:r>
            </w:del>
          </w:p>
        </w:tc>
      </w:tr>
      <w:tr w:rsidR="005F3B68" w:rsidRPr="00B67A3A" w14:paraId="617B65B9" w14:textId="77777777" w:rsidTr="00E3148C">
        <w:trPr>
          <w:del w:id="2767" w:author="Author"/>
        </w:trPr>
        <w:tc>
          <w:tcPr>
            <w:tcW w:w="1143" w:type="dxa"/>
          </w:tcPr>
          <w:p w14:paraId="60537104" w14:textId="77777777" w:rsidR="005F3B68" w:rsidRPr="0001170E" w:rsidRDefault="005F3B68" w:rsidP="008745E1">
            <w:pPr>
              <w:rPr>
                <w:del w:id="2768" w:author="Author"/>
                <w:rFonts w:asciiTheme="minorBidi" w:hAnsiTheme="minorBidi" w:cstheme="minorBidi"/>
                <w:szCs w:val="17"/>
              </w:rPr>
            </w:pPr>
            <w:del w:id="2769" w:author="Author">
              <w:r w:rsidRPr="0001170E">
                <w:rPr>
                  <w:rFonts w:asciiTheme="minorBidi" w:eastAsia="Times New Roman" w:hAnsiTheme="minorBidi" w:cstheme="minorBidi"/>
                  <w:szCs w:val="17"/>
                </w:rPr>
                <w:delText>[RSG-08]</w:delText>
              </w:r>
            </w:del>
          </w:p>
        </w:tc>
        <w:tc>
          <w:tcPr>
            <w:tcW w:w="6444" w:type="dxa"/>
          </w:tcPr>
          <w:p w14:paraId="7C238695" w14:textId="77777777" w:rsidR="005F3B68" w:rsidRPr="0001170E" w:rsidRDefault="005F3B68" w:rsidP="008745E1">
            <w:pPr>
              <w:rPr>
                <w:del w:id="2770" w:author="Author"/>
                <w:rFonts w:asciiTheme="minorBidi" w:hAnsiTheme="minorBidi" w:cstheme="minorBidi"/>
                <w:szCs w:val="17"/>
              </w:rPr>
            </w:pPr>
            <w:del w:id="2771" w:author="Author">
              <w:r w:rsidRPr="0001170E">
                <w:rPr>
                  <w:rFonts w:asciiTheme="minorBidi" w:hAnsiTheme="minorBidi" w:cstheme="minorBidi"/>
                  <w:szCs w:val="17"/>
                </w:rPr>
                <w:delText>A Web API MUST consistently apply HTTP status codes as described in IETF RFCs</w:delText>
              </w:r>
            </w:del>
          </w:p>
        </w:tc>
        <w:tc>
          <w:tcPr>
            <w:tcW w:w="1761" w:type="dxa"/>
          </w:tcPr>
          <w:p w14:paraId="79EF040D" w14:textId="77777777" w:rsidR="005F3B68" w:rsidRPr="0001170E" w:rsidRDefault="005F3B68" w:rsidP="008745E1">
            <w:pPr>
              <w:rPr>
                <w:del w:id="2772" w:author="Author"/>
                <w:rFonts w:asciiTheme="minorBidi" w:hAnsiTheme="minorBidi" w:cstheme="minorBidi"/>
                <w:szCs w:val="17"/>
              </w:rPr>
            </w:pPr>
            <w:del w:id="2773" w:author="Author">
              <w:r w:rsidRPr="0001170E">
                <w:rPr>
                  <w:rFonts w:asciiTheme="minorBidi" w:hAnsiTheme="minorBidi" w:cstheme="minorBidi"/>
                  <w:szCs w:val="17"/>
                </w:rPr>
                <w:delText>AAJ, AAX, AX, AJ</w:delText>
              </w:r>
            </w:del>
          </w:p>
        </w:tc>
      </w:tr>
      <w:tr w:rsidR="005F3B68" w:rsidRPr="00B67A3A" w14:paraId="01DB8B7E" w14:textId="77777777" w:rsidTr="00E3148C">
        <w:trPr>
          <w:del w:id="2774" w:author="Author"/>
        </w:trPr>
        <w:tc>
          <w:tcPr>
            <w:tcW w:w="1143" w:type="dxa"/>
          </w:tcPr>
          <w:p w14:paraId="55FA65EA" w14:textId="77777777" w:rsidR="005F3B68" w:rsidRPr="0001170E" w:rsidRDefault="005F3B68" w:rsidP="008745E1">
            <w:pPr>
              <w:rPr>
                <w:del w:id="2775" w:author="Author"/>
                <w:rFonts w:asciiTheme="minorBidi" w:eastAsia="Times New Roman" w:hAnsiTheme="minorBidi" w:cstheme="minorBidi"/>
                <w:szCs w:val="17"/>
              </w:rPr>
            </w:pPr>
            <w:del w:id="2776" w:author="Author">
              <w:r w:rsidRPr="0001170E">
                <w:rPr>
                  <w:rFonts w:asciiTheme="minorBidi" w:eastAsia="Times New Roman" w:hAnsiTheme="minorBidi" w:cstheme="minorBidi"/>
                  <w:szCs w:val="17"/>
                </w:rPr>
                <w:delText>[RSG-09]</w:delText>
              </w:r>
            </w:del>
          </w:p>
        </w:tc>
        <w:tc>
          <w:tcPr>
            <w:tcW w:w="6444" w:type="dxa"/>
          </w:tcPr>
          <w:p w14:paraId="02249794" w14:textId="77777777" w:rsidR="005F3B68" w:rsidRPr="0001170E" w:rsidRDefault="005F3B68" w:rsidP="008745E1">
            <w:pPr>
              <w:rPr>
                <w:del w:id="2777" w:author="Author"/>
                <w:rFonts w:asciiTheme="minorBidi" w:hAnsiTheme="minorBidi" w:cstheme="minorBidi"/>
                <w:szCs w:val="17"/>
              </w:rPr>
            </w:pPr>
            <w:del w:id="2778" w:author="Author">
              <w:r w:rsidRPr="0001170E">
                <w:rPr>
                  <w:rFonts w:asciiTheme="minorBidi" w:hAnsiTheme="minorBidi" w:cstheme="minorBidi"/>
                  <w:szCs w:val="17"/>
                </w:rPr>
                <w:delText>The recommended codes in Annex V SHOULD be used by a Web API to classify the error. </w:delText>
              </w:r>
            </w:del>
          </w:p>
        </w:tc>
        <w:tc>
          <w:tcPr>
            <w:tcW w:w="1761" w:type="dxa"/>
          </w:tcPr>
          <w:p w14:paraId="50D7CCE0" w14:textId="77777777" w:rsidR="005F3B68" w:rsidRPr="0001170E" w:rsidRDefault="005F3B68" w:rsidP="008745E1">
            <w:pPr>
              <w:rPr>
                <w:del w:id="2779" w:author="Author"/>
                <w:rFonts w:asciiTheme="minorBidi" w:hAnsiTheme="minorBidi" w:cstheme="minorBidi"/>
                <w:szCs w:val="17"/>
              </w:rPr>
            </w:pPr>
            <w:del w:id="2780" w:author="Author">
              <w:r w:rsidRPr="0001170E">
                <w:rPr>
                  <w:rFonts w:asciiTheme="minorBidi" w:hAnsiTheme="minorBidi" w:cstheme="minorBidi"/>
                  <w:szCs w:val="17"/>
                </w:rPr>
                <w:delText>AAX, AAJ</w:delText>
              </w:r>
            </w:del>
          </w:p>
        </w:tc>
      </w:tr>
      <w:tr w:rsidR="005F3B68" w:rsidRPr="00B67A3A" w14:paraId="141B6E2F" w14:textId="77777777" w:rsidTr="00E3148C">
        <w:trPr>
          <w:del w:id="2781" w:author="Author"/>
        </w:trPr>
        <w:tc>
          <w:tcPr>
            <w:tcW w:w="1143" w:type="dxa"/>
          </w:tcPr>
          <w:p w14:paraId="5E830A48" w14:textId="77777777" w:rsidR="005F3B68" w:rsidRPr="0001170E" w:rsidRDefault="005F3B68" w:rsidP="008745E1">
            <w:pPr>
              <w:rPr>
                <w:del w:id="2782" w:author="Author"/>
                <w:rFonts w:asciiTheme="minorBidi" w:hAnsiTheme="minorBidi" w:cstheme="minorBidi"/>
                <w:szCs w:val="17"/>
              </w:rPr>
            </w:pPr>
            <w:del w:id="2783" w:author="Author">
              <w:r w:rsidRPr="0001170E">
                <w:rPr>
                  <w:rFonts w:asciiTheme="minorBidi" w:eastAsia="Times New Roman" w:hAnsiTheme="minorBidi" w:cstheme="minorBidi"/>
                  <w:szCs w:val="17"/>
                </w:rPr>
                <w:delText>[RSG-10]</w:delText>
              </w:r>
            </w:del>
          </w:p>
        </w:tc>
        <w:tc>
          <w:tcPr>
            <w:tcW w:w="6444" w:type="dxa"/>
          </w:tcPr>
          <w:p w14:paraId="642E5E1F" w14:textId="77777777" w:rsidR="005F3B68" w:rsidRPr="0001170E" w:rsidRDefault="005F3B68" w:rsidP="008745E1">
            <w:pPr>
              <w:rPr>
                <w:del w:id="2784" w:author="Author"/>
                <w:rFonts w:asciiTheme="minorBidi" w:hAnsiTheme="minorBidi" w:cstheme="minorBidi"/>
                <w:szCs w:val="17"/>
              </w:rPr>
            </w:pPr>
            <w:del w:id="2785" w:author="Author">
              <w:r w:rsidRPr="0001170E">
                <w:rPr>
                  <w:rFonts w:asciiTheme="minorBidi" w:hAnsiTheme="minorBidi" w:cstheme="minorBidi"/>
                  <w:szCs w:val="17"/>
                </w:rPr>
                <w:delText>If the API detects invalid input values, it MUST return the HTTP status code “</w:delText>
              </w:r>
              <w:r w:rsidRPr="00722E62">
                <w:rPr>
                  <w:rFonts w:ascii="Courier New" w:hAnsi="Courier New" w:cs="Courier New"/>
                  <w:szCs w:val="17"/>
                </w:rPr>
                <w:delText>400 Bad Request</w:delText>
              </w:r>
              <w:r w:rsidRPr="0001170E">
                <w:rPr>
                  <w:rFonts w:asciiTheme="minorBidi" w:hAnsiTheme="minorBidi" w:cstheme="minorBidi"/>
                  <w:szCs w:val="17"/>
                </w:rPr>
                <w:delText>”. The error payload MUST indicate the erroneous value.</w:delText>
              </w:r>
            </w:del>
          </w:p>
        </w:tc>
        <w:tc>
          <w:tcPr>
            <w:tcW w:w="1761" w:type="dxa"/>
          </w:tcPr>
          <w:p w14:paraId="61DDC6AB" w14:textId="77777777" w:rsidR="005F3B68" w:rsidRPr="0001170E" w:rsidRDefault="005F3B68" w:rsidP="008745E1">
            <w:pPr>
              <w:rPr>
                <w:del w:id="2786" w:author="Author"/>
                <w:rFonts w:asciiTheme="minorBidi" w:hAnsiTheme="minorBidi" w:cstheme="minorBidi"/>
                <w:szCs w:val="17"/>
              </w:rPr>
            </w:pPr>
            <w:del w:id="2787" w:author="Author">
              <w:r w:rsidRPr="0001170E">
                <w:rPr>
                  <w:rFonts w:asciiTheme="minorBidi" w:hAnsiTheme="minorBidi" w:cstheme="minorBidi"/>
                  <w:szCs w:val="17"/>
                </w:rPr>
                <w:delText>AAJ, AAX, AX, AJ</w:delText>
              </w:r>
            </w:del>
          </w:p>
        </w:tc>
      </w:tr>
      <w:tr w:rsidR="005F3B68" w:rsidRPr="00B67A3A" w14:paraId="416DFC3C" w14:textId="77777777" w:rsidTr="00E3148C">
        <w:trPr>
          <w:del w:id="2788" w:author="Author"/>
        </w:trPr>
        <w:tc>
          <w:tcPr>
            <w:tcW w:w="1143" w:type="dxa"/>
          </w:tcPr>
          <w:p w14:paraId="7B5EAF4D" w14:textId="77777777" w:rsidR="005F3B68" w:rsidRPr="0001170E" w:rsidRDefault="005F3B68" w:rsidP="008745E1">
            <w:pPr>
              <w:rPr>
                <w:del w:id="2789" w:author="Author"/>
                <w:rFonts w:asciiTheme="minorBidi" w:hAnsiTheme="minorBidi" w:cstheme="minorBidi"/>
                <w:szCs w:val="17"/>
              </w:rPr>
            </w:pPr>
            <w:del w:id="2790" w:author="Author">
              <w:r w:rsidRPr="0001170E">
                <w:rPr>
                  <w:rFonts w:asciiTheme="minorBidi" w:eastAsia="Times New Roman" w:hAnsiTheme="minorBidi" w:cstheme="minorBidi"/>
                  <w:szCs w:val="17"/>
                </w:rPr>
                <w:delText>[RSG-11]</w:delText>
              </w:r>
            </w:del>
          </w:p>
        </w:tc>
        <w:tc>
          <w:tcPr>
            <w:tcW w:w="6444" w:type="dxa"/>
          </w:tcPr>
          <w:p w14:paraId="7A781FF2" w14:textId="77777777" w:rsidR="005F3B68" w:rsidRPr="0001170E" w:rsidRDefault="005F3B68" w:rsidP="008745E1">
            <w:pPr>
              <w:rPr>
                <w:del w:id="2791" w:author="Author"/>
                <w:rFonts w:asciiTheme="minorBidi" w:hAnsiTheme="minorBidi" w:cstheme="minorBidi"/>
                <w:szCs w:val="17"/>
              </w:rPr>
            </w:pPr>
            <w:del w:id="2792" w:author="Author">
              <w:r w:rsidRPr="0001170E">
                <w:rPr>
                  <w:rFonts w:asciiTheme="minorBidi" w:hAnsiTheme="minorBidi" w:cstheme="minorBidi"/>
                  <w:szCs w:val="17"/>
                </w:rPr>
                <w:delText>If the API detects syntactically correct argument names (in the request or query parameters) that are not expected, it SHOULD ignore them.</w:delText>
              </w:r>
            </w:del>
          </w:p>
        </w:tc>
        <w:tc>
          <w:tcPr>
            <w:tcW w:w="1761" w:type="dxa"/>
          </w:tcPr>
          <w:p w14:paraId="6D6E743B" w14:textId="77777777" w:rsidR="005F3B68" w:rsidRPr="0001170E" w:rsidRDefault="005F3B68" w:rsidP="008745E1">
            <w:pPr>
              <w:rPr>
                <w:del w:id="2793" w:author="Author"/>
                <w:rFonts w:asciiTheme="minorBidi" w:hAnsiTheme="minorBidi" w:cstheme="minorBidi"/>
                <w:szCs w:val="17"/>
              </w:rPr>
            </w:pPr>
            <w:del w:id="2794" w:author="Author">
              <w:r w:rsidRPr="0001170E">
                <w:rPr>
                  <w:rFonts w:asciiTheme="minorBidi" w:hAnsiTheme="minorBidi" w:cstheme="minorBidi"/>
                  <w:szCs w:val="17"/>
                </w:rPr>
                <w:delText>AAJ, AAX</w:delText>
              </w:r>
            </w:del>
          </w:p>
        </w:tc>
      </w:tr>
      <w:tr w:rsidR="005F3B68" w:rsidRPr="00B67A3A" w14:paraId="11905EEE" w14:textId="77777777" w:rsidTr="00E3148C">
        <w:trPr>
          <w:del w:id="2795" w:author="Author"/>
        </w:trPr>
        <w:tc>
          <w:tcPr>
            <w:tcW w:w="1143" w:type="dxa"/>
          </w:tcPr>
          <w:p w14:paraId="33726CEE" w14:textId="77777777" w:rsidR="005F3B68" w:rsidRPr="0001170E" w:rsidRDefault="005F3B68" w:rsidP="008745E1">
            <w:pPr>
              <w:rPr>
                <w:del w:id="2796" w:author="Author"/>
                <w:rFonts w:asciiTheme="minorBidi" w:hAnsiTheme="minorBidi" w:cstheme="minorBidi"/>
                <w:szCs w:val="17"/>
              </w:rPr>
            </w:pPr>
            <w:del w:id="2797" w:author="Author">
              <w:r w:rsidRPr="0001170E">
                <w:rPr>
                  <w:rFonts w:asciiTheme="minorBidi" w:eastAsia="Times New Roman" w:hAnsiTheme="minorBidi" w:cstheme="minorBidi"/>
                  <w:szCs w:val="17"/>
                </w:rPr>
                <w:delText>[RSG-12]</w:delText>
              </w:r>
            </w:del>
          </w:p>
        </w:tc>
        <w:tc>
          <w:tcPr>
            <w:tcW w:w="6444" w:type="dxa"/>
          </w:tcPr>
          <w:p w14:paraId="47C9A5DA" w14:textId="77777777" w:rsidR="005F3B68" w:rsidRPr="0001170E" w:rsidRDefault="005F3B68" w:rsidP="008745E1">
            <w:pPr>
              <w:rPr>
                <w:del w:id="2798" w:author="Author"/>
                <w:rFonts w:asciiTheme="minorBidi" w:hAnsiTheme="minorBidi" w:cstheme="minorBidi"/>
                <w:szCs w:val="17"/>
              </w:rPr>
            </w:pPr>
            <w:del w:id="2799" w:author="Author">
              <w:r w:rsidRPr="0001170E">
                <w:rPr>
                  <w:rFonts w:asciiTheme="minorBidi" w:hAnsiTheme="minorBidi" w:cstheme="minorBidi"/>
                  <w:szCs w:val="17"/>
                </w:rPr>
                <w:delText>If the API detects valid values that require features to not be implemented, it MUST return the HTTP status code “</w:delText>
              </w:r>
              <w:r w:rsidRPr="00722E62">
                <w:rPr>
                  <w:rFonts w:ascii="Courier New" w:hAnsi="Courier New" w:cs="Courier New"/>
                  <w:szCs w:val="17"/>
                </w:rPr>
                <w:delText>501 Not Implemented</w:delText>
              </w:r>
              <w:r w:rsidRPr="0001170E">
                <w:rPr>
                  <w:rFonts w:asciiTheme="minorBidi" w:hAnsiTheme="minorBidi" w:cstheme="minorBidi"/>
                  <w:szCs w:val="17"/>
                </w:rPr>
                <w:delText>”. The error payload MUST indicate the unhandled value.</w:delText>
              </w:r>
            </w:del>
          </w:p>
        </w:tc>
        <w:tc>
          <w:tcPr>
            <w:tcW w:w="1761" w:type="dxa"/>
          </w:tcPr>
          <w:p w14:paraId="1DEC694D" w14:textId="77777777" w:rsidR="005F3B68" w:rsidRPr="0001170E" w:rsidRDefault="005F3B68" w:rsidP="008745E1">
            <w:pPr>
              <w:rPr>
                <w:del w:id="2800" w:author="Author"/>
                <w:rFonts w:asciiTheme="minorBidi" w:hAnsiTheme="minorBidi" w:cstheme="minorBidi"/>
                <w:szCs w:val="17"/>
              </w:rPr>
            </w:pPr>
            <w:del w:id="2801" w:author="Author">
              <w:r w:rsidRPr="0001170E">
                <w:rPr>
                  <w:rFonts w:asciiTheme="minorBidi" w:hAnsiTheme="minorBidi" w:cstheme="minorBidi"/>
                  <w:szCs w:val="17"/>
                </w:rPr>
                <w:delText>AAJ, AAX, AX, AJ</w:delText>
              </w:r>
            </w:del>
          </w:p>
        </w:tc>
      </w:tr>
      <w:tr w:rsidR="005F3B68" w:rsidRPr="00B67A3A" w14:paraId="2729693E" w14:textId="77777777" w:rsidTr="00E3148C">
        <w:trPr>
          <w:del w:id="2802" w:author="Author"/>
        </w:trPr>
        <w:tc>
          <w:tcPr>
            <w:tcW w:w="1143" w:type="dxa"/>
          </w:tcPr>
          <w:p w14:paraId="6A968D86" w14:textId="77777777" w:rsidR="005F3B68" w:rsidRPr="0001170E" w:rsidRDefault="005F3B68" w:rsidP="008745E1">
            <w:pPr>
              <w:rPr>
                <w:del w:id="2803" w:author="Author"/>
                <w:rFonts w:asciiTheme="minorBidi" w:hAnsiTheme="minorBidi" w:cstheme="minorBidi"/>
                <w:szCs w:val="17"/>
              </w:rPr>
            </w:pPr>
            <w:del w:id="2804" w:author="Author">
              <w:r w:rsidRPr="0001170E">
                <w:rPr>
                  <w:rFonts w:asciiTheme="minorBidi" w:eastAsia="Times New Roman" w:hAnsiTheme="minorBidi" w:cstheme="minorBidi"/>
                  <w:szCs w:val="17"/>
                </w:rPr>
                <w:delText>[RSG-13]</w:delText>
              </w:r>
            </w:del>
          </w:p>
        </w:tc>
        <w:tc>
          <w:tcPr>
            <w:tcW w:w="6444" w:type="dxa"/>
          </w:tcPr>
          <w:p w14:paraId="2CC04F4F" w14:textId="77777777" w:rsidR="005F3B68" w:rsidRPr="00F1228E" w:rsidRDefault="005F3B68" w:rsidP="008745E1">
            <w:pPr>
              <w:rPr>
                <w:del w:id="2805" w:author="Author"/>
                <w:rFonts w:asciiTheme="minorBidi" w:hAnsiTheme="minorBidi" w:cstheme="minorBidi"/>
                <w:szCs w:val="17"/>
              </w:rPr>
            </w:pPr>
            <w:del w:id="2806" w:author="Author">
              <w:r w:rsidRPr="00F1228E">
                <w:rPr>
                  <w:rFonts w:asciiTheme="minorBidi" w:eastAsia="Times New Roman" w:hAnsiTheme="minorBidi" w:cstheme="minorBidi"/>
                  <w:szCs w:val="17"/>
                </w:rPr>
                <w:delText>A Web API SHOULD only use top-level resources. If there are sub-resources, they should be collections and imply an association. An entity should be accessible as either top-level resource or sub-resource but not using both ways.</w:delText>
              </w:r>
            </w:del>
          </w:p>
        </w:tc>
        <w:tc>
          <w:tcPr>
            <w:tcW w:w="1761" w:type="dxa"/>
          </w:tcPr>
          <w:p w14:paraId="68AF4650" w14:textId="77777777" w:rsidR="005F3B68" w:rsidRPr="0001170E" w:rsidRDefault="005F3B68" w:rsidP="008745E1">
            <w:pPr>
              <w:rPr>
                <w:del w:id="2807" w:author="Author"/>
                <w:rFonts w:asciiTheme="minorBidi" w:hAnsiTheme="minorBidi" w:cstheme="minorBidi"/>
                <w:szCs w:val="17"/>
              </w:rPr>
            </w:pPr>
            <w:del w:id="2808" w:author="Author">
              <w:r w:rsidRPr="0001170E">
                <w:rPr>
                  <w:rFonts w:asciiTheme="minorBidi" w:hAnsiTheme="minorBidi" w:cstheme="minorBidi"/>
                  <w:szCs w:val="17"/>
                </w:rPr>
                <w:delText>AAJ, AAX</w:delText>
              </w:r>
            </w:del>
          </w:p>
        </w:tc>
      </w:tr>
      <w:tr w:rsidR="005F3B68" w:rsidRPr="00B67A3A" w14:paraId="7ADC45FD" w14:textId="77777777" w:rsidTr="00E3148C">
        <w:trPr>
          <w:del w:id="2809" w:author="Author"/>
        </w:trPr>
        <w:tc>
          <w:tcPr>
            <w:tcW w:w="1143" w:type="dxa"/>
          </w:tcPr>
          <w:p w14:paraId="7AB744DD" w14:textId="77777777" w:rsidR="005F3B68" w:rsidRPr="0001170E" w:rsidRDefault="005F3B68" w:rsidP="008745E1">
            <w:pPr>
              <w:rPr>
                <w:del w:id="2810" w:author="Author"/>
                <w:rFonts w:asciiTheme="minorBidi" w:hAnsiTheme="minorBidi" w:cstheme="minorBidi"/>
                <w:szCs w:val="17"/>
              </w:rPr>
            </w:pPr>
            <w:del w:id="2811" w:author="Author">
              <w:r w:rsidRPr="0001170E">
                <w:rPr>
                  <w:rFonts w:asciiTheme="minorBidi" w:eastAsia="Times New Roman" w:hAnsiTheme="minorBidi" w:cstheme="minorBidi"/>
                  <w:szCs w:val="17"/>
                </w:rPr>
                <w:delText>[RSG-14]</w:delText>
              </w:r>
            </w:del>
          </w:p>
        </w:tc>
        <w:tc>
          <w:tcPr>
            <w:tcW w:w="6444" w:type="dxa"/>
          </w:tcPr>
          <w:p w14:paraId="63D9CE37" w14:textId="77777777" w:rsidR="005F3B68" w:rsidRPr="00F1228E" w:rsidRDefault="005F3B68" w:rsidP="008745E1">
            <w:pPr>
              <w:rPr>
                <w:del w:id="2812" w:author="Author"/>
                <w:rFonts w:asciiTheme="minorBidi" w:hAnsiTheme="minorBidi" w:cstheme="minorBidi"/>
                <w:szCs w:val="17"/>
              </w:rPr>
            </w:pPr>
            <w:del w:id="2813" w:author="Author">
              <w:r w:rsidRPr="00F1228E">
                <w:rPr>
                  <w:rFonts w:asciiTheme="minorBidi" w:eastAsia="Times New Roman" w:hAnsiTheme="minorBidi" w:cstheme="minorBidi"/>
                  <w:szCs w:val="17"/>
                </w:rPr>
                <w:delText xml:space="preserve">If a resource can be stand-alone it MUST be a top-level resource, or otherwise a sub-resource.  </w:delText>
              </w:r>
            </w:del>
          </w:p>
        </w:tc>
        <w:tc>
          <w:tcPr>
            <w:tcW w:w="1761" w:type="dxa"/>
          </w:tcPr>
          <w:p w14:paraId="35C8FE9B" w14:textId="77777777" w:rsidR="005F3B68" w:rsidRPr="0001170E" w:rsidRDefault="005F3B68" w:rsidP="008745E1">
            <w:pPr>
              <w:rPr>
                <w:del w:id="2814" w:author="Author"/>
                <w:rFonts w:asciiTheme="minorBidi" w:hAnsiTheme="minorBidi" w:cstheme="minorBidi"/>
                <w:szCs w:val="17"/>
              </w:rPr>
            </w:pPr>
            <w:del w:id="2815" w:author="Author">
              <w:r w:rsidRPr="0001170E">
                <w:rPr>
                  <w:rFonts w:asciiTheme="minorBidi" w:hAnsiTheme="minorBidi" w:cstheme="minorBidi"/>
                  <w:szCs w:val="17"/>
                </w:rPr>
                <w:delText>AAJ, AAX, AX, AJ</w:delText>
              </w:r>
            </w:del>
          </w:p>
        </w:tc>
      </w:tr>
      <w:tr w:rsidR="005F3B68" w:rsidRPr="00B67A3A" w14:paraId="75862D38" w14:textId="77777777" w:rsidTr="00E3148C">
        <w:trPr>
          <w:del w:id="2816" w:author="Author"/>
        </w:trPr>
        <w:tc>
          <w:tcPr>
            <w:tcW w:w="1143" w:type="dxa"/>
          </w:tcPr>
          <w:p w14:paraId="6F75F843" w14:textId="77777777" w:rsidR="005F3B68" w:rsidRPr="0001170E" w:rsidRDefault="005F3B68" w:rsidP="008745E1">
            <w:pPr>
              <w:rPr>
                <w:del w:id="2817" w:author="Author"/>
                <w:rFonts w:asciiTheme="minorBidi" w:hAnsiTheme="minorBidi" w:cstheme="minorBidi"/>
                <w:szCs w:val="17"/>
              </w:rPr>
            </w:pPr>
            <w:del w:id="2818" w:author="Author">
              <w:r w:rsidRPr="0001170E">
                <w:rPr>
                  <w:rFonts w:asciiTheme="minorBidi" w:eastAsia="Times New Roman" w:hAnsiTheme="minorBidi" w:cstheme="minorBidi"/>
                  <w:szCs w:val="17"/>
                </w:rPr>
                <w:delText>[RSG-15]</w:delText>
              </w:r>
            </w:del>
          </w:p>
        </w:tc>
        <w:tc>
          <w:tcPr>
            <w:tcW w:w="6444" w:type="dxa"/>
          </w:tcPr>
          <w:p w14:paraId="1BC21E33" w14:textId="77777777" w:rsidR="005F3B68" w:rsidRPr="00F1228E" w:rsidRDefault="005F3B68" w:rsidP="008745E1">
            <w:pPr>
              <w:rPr>
                <w:del w:id="2819" w:author="Author"/>
                <w:rFonts w:asciiTheme="minorBidi" w:hAnsiTheme="minorBidi" w:cstheme="minorBidi"/>
                <w:szCs w:val="17"/>
              </w:rPr>
            </w:pPr>
            <w:del w:id="2820" w:author="Author">
              <w:r w:rsidRPr="00F1228E">
                <w:rPr>
                  <w:rFonts w:asciiTheme="minorBidi" w:eastAsia="Times New Roman" w:hAnsiTheme="minorBidi" w:cstheme="minorBidi"/>
                  <w:szCs w:val="17"/>
                </w:rPr>
                <w:delText xml:space="preserve">Query parameters MUST be used instead of URL paths to retrieve nested resources.  </w:delText>
              </w:r>
            </w:del>
          </w:p>
        </w:tc>
        <w:tc>
          <w:tcPr>
            <w:tcW w:w="1761" w:type="dxa"/>
          </w:tcPr>
          <w:p w14:paraId="010D47BF" w14:textId="77777777" w:rsidR="005F3B68" w:rsidRPr="0001170E" w:rsidRDefault="005F3B68" w:rsidP="008745E1">
            <w:pPr>
              <w:rPr>
                <w:del w:id="2821" w:author="Author"/>
                <w:rFonts w:asciiTheme="minorBidi" w:hAnsiTheme="minorBidi" w:cstheme="minorBidi"/>
                <w:szCs w:val="17"/>
              </w:rPr>
            </w:pPr>
            <w:del w:id="2822" w:author="Author">
              <w:r w:rsidRPr="0001170E">
                <w:rPr>
                  <w:rFonts w:asciiTheme="minorBidi" w:hAnsiTheme="minorBidi" w:cstheme="minorBidi"/>
                  <w:szCs w:val="17"/>
                </w:rPr>
                <w:delText>AAJ, AAX, AX, AJ</w:delText>
              </w:r>
            </w:del>
          </w:p>
        </w:tc>
      </w:tr>
      <w:tr w:rsidR="005F3B68" w:rsidRPr="00B67A3A" w14:paraId="7E652ED1" w14:textId="77777777" w:rsidTr="00E3148C">
        <w:trPr>
          <w:del w:id="2823" w:author="Author"/>
        </w:trPr>
        <w:tc>
          <w:tcPr>
            <w:tcW w:w="1143" w:type="dxa"/>
          </w:tcPr>
          <w:p w14:paraId="3781BE72" w14:textId="77777777" w:rsidR="005F3B68" w:rsidRPr="0001170E" w:rsidRDefault="005F3B68" w:rsidP="008745E1">
            <w:pPr>
              <w:rPr>
                <w:del w:id="2824" w:author="Author"/>
                <w:rFonts w:asciiTheme="minorBidi" w:hAnsiTheme="minorBidi" w:cstheme="minorBidi"/>
                <w:szCs w:val="17"/>
              </w:rPr>
            </w:pPr>
            <w:del w:id="2825" w:author="Author">
              <w:r w:rsidRPr="0001170E">
                <w:rPr>
                  <w:rFonts w:asciiTheme="minorBidi" w:eastAsia="Times New Roman" w:hAnsiTheme="minorBidi" w:cstheme="minorBidi"/>
                  <w:szCs w:val="17"/>
                </w:rPr>
                <w:delText>[RSG-16]</w:delText>
              </w:r>
            </w:del>
          </w:p>
        </w:tc>
        <w:tc>
          <w:tcPr>
            <w:tcW w:w="6444" w:type="dxa"/>
          </w:tcPr>
          <w:p w14:paraId="0773FF99" w14:textId="77777777" w:rsidR="005F3B68" w:rsidRPr="00F1228E" w:rsidRDefault="005F3B68" w:rsidP="008745E1">
            <w:pPr>
              <w:rPr>
                <w:del w:id="2826" w:author="Author"/>
                <w:rFonts w:asciiTheme="minorBidi" w:eastAsia="Times New Roman" w:hAnsiTheme="minorBidi" w:cstheme="minorBidi"/>
                <w:szCs w:val="17"/>
              </w:rPr>
            </w:pPr>
            <w:del w:id="2827" w:author="Author">
              <w:r w:rsidRPr="00F1228E">
                <w:rPr>
                  <w:rFonts w:asciiTheme="minorBidi" w:eastAsia="Times New Roman" w:hAnsiTheme="minorBidi" w:cstheme="minorBidi"/>
                  <w:szCs w:val="17"/>
                </w:rPr>
                <w:delText>Resource names SHOULD be nouns for CRUD Web APIs and verbs for Intent Web APIs.</w:delText>
              </w:r>
            </w:del>
          </w:p>
        </w:tc>
        <w:tc>
          <w:tcPr>
            <w:tcW w:w="1761" w:type="dxa"/>
          </w:tcPr>
          <w:p w14:paraId="08213E71" w14:textId="77777777" w:rsidR="005F3B68" w:rsidRPr="0001170E" w:rsidRDefault="005F3B68" w:rsidP="008745E1">
            <w:pPr>
              <w:rPr>
                <w:del w:id="2828" w:author="Author"/>
                <w:rFonts w:asciiTheme="minorBidi" w:hAnsiTheme="minorBidi" w:cstheme="minorBidi"/>
                <w:szCs w:val="17"/>
              </w:rPr>
            </w:pPr>
            <w:del w:id="2829" w:author="Author">
              <w:r w:rsidRPr="0001170E">
                <w:rPr>
                  <w:rFonts w:asciiTheme="minorBidi" w:hAnsiTheme="minorBidi" w:cstheme="minorBidi"/>
                  <w:szCs w:val="17"/>
                </w:rPr>
                <w:delText>AAJ, AAX</w:delText>
              </w:r>
            </w:del>
          </w:p>
        </w:tc>
      </w:tr>
      <w:tr w:rsidR="005F3B68" w:rsidRPr="00B67A3A" w14:paraId="09EC34B1" w14:textId="77777777" w:rsidTr="00E3148C">
        <w:trPr>
          <w:del w:id="2830" w:author="Author"/>
        </w:trPr>
        <w:tc>
          <w:tcPr>
            <w:tcW w:w="1143" w:type="dxa"/>
          </w:tcPr>
          <w:p w14:paraId="0AC209DB" w14:textId="77777777" w:rsidR="005F3B68" w:rsidRPr="0001170E" w:rsidRDefault="005F3B68" w:rsidP="008745E1">
            <w:pPr>
              <w:rPr>
                <w:del w:id="2831" w:author="Author"/>
                <w:rFonts w:asciiTheme="minorBidi" w:hAnsiTheme="minorBidi" w:cstheme="minorBidi"/>
                <w:szCs w:val="17"/>
              </w:rPr>
            </w:pPr>
            <w:del w:id="2832" w:author="Author">
              <w:r w:rsidRPr="0001170E">
                <w:rPr>
                  <w:rFonts w:asciiTheme="minorBidi" w:eastAsia="Times New Roman" w:hAnsiTheme="minorBidi" w:cstheme="minorBidi"/>
                  <w:szCs w:val="17"/>
                </w:rPr>
                <w:delText>[RSG-17]</w:delText>
              </w:r>
            </w:del>
          </w:p>
        </w:tc>
        <w:tc>
          <w:tcPr>
            <w:tcW w:w="6444" w:type="dxa"/>
          </w:tcPr>
          <w:p w14:paraId="5100C8D6" w14:textId="77777777" w:rsidR="005F3B68" w:rsidRPr="00F1228E" w:rsidRDefault="005F3B68" w:rsidP="008745E1">
            <w:pPr>
              <w:rPr>
                <w:del w:id="2833" w:author="Author"/>
                <w:rFonts w:asciiTheme="minorBidi" w:hAnsiTheme="minorBidi" w:cstheme="minorBidi"/>
                <w:szCs w:val="17"/>
              </w:rPr>
            </w:pPr>
            <w:del w:id="2834" w:author="Author">
              <w:r w:rsidRPr="00F1228E">
                <w:rPr>
                  <w:rFonts w:asciiTheme="minorBidi" w:eastAsia="Times New Roman" w:hAnsiTheme="minorBidi" w:cstheme="minorBidi"/>
                  <w:szCs w:val="17"/>
                </w:rPr>
                <w:delText xml:space="preserve">If resource name is a noun it SHOULD always use the plural form. Irregular noun forms SHOULD NOT be used. For example, </w:delText>
              </w:r>
              <w:r w:rsidRPr="00F1228E">
                <w:rPr>
                  <w:rFonts w:ascii="Courier New" w:eastAsia="Times New Roman" w:hAnsi="Courier New" w:cs="Courier New"/>
                  <w:szCs w:val="17"/>
                </w:rPr>
                <w:delText>/persons</w:delText>
              </w:r>
              <w:r w:rsidRPr="00F1228E">
                <w:rPr>
                  <w:rFonts w:asciiTheme="minorBidi" w:eastAsia="Times New Roman" w:hAnsiTheme="minorBidi" w:cstheme="minorBidi"/>
                  <w:szCs w:val="17"/>
                </w:rPr>
                <w:delText xml:space="preserve"> should be used instead of </w:delText>
              </w:r>
              <w:r w:rsidRPr="00F1228E">
                <w:rPr>
                  <w:rFonts w:ascii="Courier New" w:eastAsia="Times New Roman" w:hAnsi="Courier New" w:cs="Courier New"/>
                  <w:szCs w:val="17"/>
                </w:rPr>
                <w:delText>/people</w:delText>
              </w:r>
              <w:r w:rsidRPr="00F1228E">
                <w:rPr>
                  <w:rFonts w:asciiTheme="minorBidi" w:eastAsia="Times New Roman" w:hAnsiTheme="minorBidi" w:cstheme="minorBidi"/>
                  <w:szCs w:val="17"/>
                </w:rPr>
                <w:delText>.</w:delText>
              </w:r>
            </w:del>
          </w:p>
        </w:tc>
        <w:tc>
          <w:tcPr>
            <w:tcW w:w="1761" w:type="dxa"/>
          </w:tcPr>
          <w:p w14:paraId="26258F03" w14:textId="77777777" w:rsidR="005F3B68" w:rsidRPr="0001170E" w:rsidRDefault="005F3B68" w:rsidP="008745E1">
            <w:pPr>
              <w:rPr>
                <w:del w:id="2835" w:author="Author"/>
                <w:rFonts w:asciiTheme="minorBidi" w:hAnsiTheme="minorBidi" w:cstheme="minorBidi"/>
                <w:szCs w:val="17"/>
              </w:rPr>
            </w:pPr>
            <w:del w:id="2836" w:author="Author">
              <w:r w:rsidRPr="0001170E">
                <w:rPr>
                  <w:rFonts w:asciiTheme="minorBidi" w:hAnsiTheme="minorBidi" w:cstheme="minorBidi"/>
                  <w:szCs w:val="17"/>
                </w:rPr>
                <w:delText>AAJ, AAX</w:delText>
              </w:r>
            </w:del>
          </w:p>
        </w:tc>
      </w:tr>
      <w:tr w:rsidR="005F3B68" w:rsidRPr="00B67A3A" w14:paraId="2A6F10A8" w14:textId="77777777" w:rsidTr="00E3148C">
        <w:trPr>
          <w:del w:id="2837" w:author="Author"/>
        </w:trPr>
        <w:tc>
          <w:tcPr>
            <w:tcW w:w="1143" w:type="dxa"/>
          </w:tcPr>
          <w:p w14:paraId="45AE3288" w14:textId="77777777" w:rsidR="005F3B68" w:rsidRPr="0001170E" w:rsidRDefault="005F3B68" w:rsidP="008745E1">
            <w:pPr>
              <w:rPr>
                <w:del w:id="2838" w:author="Author"/>
                <w:rFonts w:asciiTheme="minorBidi" w:hAnsiTheme="minorBidi" w:cstheme="minorBidi"/>
                <w:szCs w:val="17"/>
              </w:rPr>
            </w:pPr>
            <w:del w:id="2839" w:author="Author">
              <w:r w:rsidRPr="0001170E">
                <w:rPr>
                  <w:rFonts w:asciiTheme="minorBidi" w:eastAsia="Times New Roman" w:hAnsiTheme="minorBidi" w:cstheme="minorBidi"/>
                  <w:szCs w:val="17"/>
                </w:rPr>
                <w:delText>[RSG-18]</w:delText>
              </w:r>
            </w:del>
          </w:p>
        </w:tc>
        <w:tc>
          <w:tcPr>
            <w:tcW w:w="6444" w:type="dxa"/>
          </w:tcPr>
          <w:p w14:paraId="46D56924" w14:textId="77777777" w:rsidR="005F3B68" w:rsidRPr="00F1228E" w:rsidRDefault="005F3B68" w:rsidP="008745E1">
            <w:pPr>
              <w:rPr>
                <w:del w:id="2840" w:author="Author"/>
                <w:rFonts w:asciiTheme="minorBidi" w:hAnsiTheme="minorBidi" w:cstheme="minorBidi"/>
                <w:szCs w:val="17"/>
              </w:rPr>
            </w:pPr>
            <w:del w:id="2841" w:author="Author">
              <w:r w:rsidRPr="00F1228E">
                <w:rPr>
                  <w:rFonts w:asciiTheme="minorBidi" w:eastAsia="Times New Roman" w:hAnsiTheme="minorBidi" w:cstheme="minorBidi"/>
                  <w:szCs w:val="17"/>
                </w:rPr>
                <w:delText>Resource names, segment and query parameters MUST be composed of words in the English language, using the primary English spellings provided in the Oxford English Dictionary. Resource names that are localized due to business requirements MAY be in other languages.</w:delText>
              </w:r>
            </w:del>
          </w:p>
        </w:tc>
        <w:tc>
          <w:tcPr>
            <w:tcW w:w="1761" w:type="dxa"/>
          </w:tcPr>
          <w:p w14:paraId="042F6CD6" w14:textId="77777777" w:rsidR="005F3B68" w:rsidRPr="0001170E" w:rsidRDefault="005F3B68" w:rsidP="008745E1">
            <w:pPr>
              <w:rPr>
                <w:del w:id="2842" w:author="Author"/>
                <w:rFonts w:asciiTheme="minorBidi" w:hAnsiTheme="minorBidi" w:cstheme="minorBidi"/>
                <w:szCs w:val="17"/>
              </w:rPr>
            </w:pPr>
            <w:del w:id="2843" w:author="Author">
              <w:r w:rsidRPr="0001170E">
                <w:rPr>
                  <w:rFonts w:asciiTheme="minorBidi" w:hAnsiTheme="minorBidi" w:cstheme="minorBidi"/>
                  <w:szCs w:val="17"/>
                </w:rPr>
                <w:delText>AAJ, AAX, AX, AJ</w:delText>
              </w:r>
            </w:del>
          </w:p>
        </w:tc>
      </w:tr>
      <w:tr w:rsidR="005F3B68" w:rsidRPr="00B67A3A" w14:paraId="46DF3A6F" w14:textId="77777777" w:rsidTr="00E3148C">
        <w:trPr>
          <w:del w:id="2844" w:author="Author"/>
        </w:trPr>
        <w:tc>
          <w:tcPr>
            <w:tcW w:w="1143" w:type="dxa"/>
          </w:tcPr>
          <w:p w14:paraId="01DEB861" w14:textId="77777777" w:rsidR="005F3B68" w:rsidRPr="0001170E" w:rsidRDefault="005F3B68" w:rsidP="008745E1">
            <w:pPr>
              <w:rPr>
                <w:del w:id="2845" w:author="Author"/>
                <w:rFonts w:asciiTheme="minorBidi" w:hAnsiTheme="minorBidi" w:cstheme="minorBidi"/>
                <w:szCs w:val="17"/>
              </w:rPr>
            </w:pPr>
            <w:del w:id="2846" w:author="Author">
              <w:r w:rsidRPr="0001170E">
                <w:rPr>
                  <w:rFonts w:asciiTheme="minorBidi" w:hAnsiTheme="minorBidi" w:cstheme="minorBidi"/>
                  <w:szCs w:val="17"/>
                </w:rPr>
                <w:delText>[RSG-19]</w:delText>
              </w:r>
            </w:del>
          </w:p>
        </w:tc>
        <w:tc>
          <w:tcPr>
            <w:tcW w:w="6444" w:type="dxa"/>
          </w:tcPr>
          <w:p w14:paraId="58540F51" w14:textId="77777777" w:rsidR="005F3B68" w:rsidRPr="00F1228E" w:rsidRDefault="005F3B68" w:rsidP="008745E1">
            <w:pPr>
              <w:rPr>
                <w:del w:id="2847" w:author="Author"/>
                <w:rFonts w:asciiTheme="minorBidi" w:hAnsiTheme="minorBidi" w:cstheme="minorBidi"/>
                <w:szCs w:val="17"/>
              </w:rPr>
            </w:pPr>
            <w:del w:id="2848" w:author="Author">
              <w:r w:rsidRPr="00F1228E">
                <w:rPr>
                  <w:rFonts w:asciiTheme="minorBidi" w:hAnsiTheme="minorBidi" w:cstheme="minorBidi"/>
                  <w:szCs w:val="17"/>
                </w:rPr>
                <w:delText xml:space="preserve">A Web API SHOULD use for </w:delText>
              </w:r>
              <w:r w:rsidRPr="00F1228E">
                <w:rPr>
                  <w:rFonts w:asciiTheme="minorBidi" w:eastAsia="Times New Roman" w:hAnsiTheme="minorBidi" w:cstheme="minorBidi"/>
                  <w:szCs w:val="17"/>
                </w:rPr>
                <w:delText xml:space="preserve">content type negotiation the request HTTP header </w:delText>
              </w:r>
              <w:r w:rsidRPr="00722E62">
                <w:rPr>
                  <w:rFonts w:ascii="Courier New" w:eastAsia="Times New Roman" w:hAnsi="Courier New" w:cs="Courier New"/>
                  <w:szCs w:val="17"/>
                </w:rPr>
                <w:delText>Accept</w:delText>
              </w:r>
              <w:r w:rsidRPr="00F1228E">
                <w:rPr>
                  <w:rFonts w:asciiTheme="minorBidi" w:eastAsia="Times New Roman" w:hAnsiTheme="minorBidi" w:cstheme="minorBidi"/>
                  <w:szCs w:val="17"/>
                </w:rPr>
                <w:delText xml:space="preserve"> and the response HTTP header </w:delText>
              </w:r>
              <w:r w:rsidRPr="00722E62">
                <w:rPr>
                  <w:rFonts w:ascii="Courier New" w:eastAsia="Times New Roman" w:hAnsi="Courier New" w:cs="Courier New"/>
                  <w:szCs w:val="17"/>
                </w:rPr>
                <w:delText>Content-Type</w:delText>
              </w:r>
              <w:r w:rsidRPr="00F1228E">
                <w:rPr>
                  <w:rFonts w:asciiTheme="minorBidi" w:hAnsiTheme="minorBidi" w:cstheme="minorBidi"/>
                  <w:szCs w:val="17"/>
                </w:rPr>
                <w:delText>.</w:delText>
              </w:r>
            </w:del>
          </w:p>
        </w:tc>
        <w:tc>
          <w:tcPr>
            <w:tcW w:w="1761" w:type="dxa"/>
          </w:tcPr>
          <w:p w14:paraId="2BDC8B78" w14:textId="77777777" w:rsidR="005F3B68" w:rsidRPr="0001170E" w:rsidRDefault="005F3B68" w:rsidP="008745E1">
            <w:pPr>
              <w:rPr>
                <w:del w:id="2849" w:author="Author"/>
                <w:rFonts w:asciiTheme="minorBidi" w:hAnsiTheme="minorBidi" w:cstheme="minorBidi"/>
                <w:szCs w:val="17"/>
              </w:rPr>
            </w:pPr>
            <w:del w:id="2850" w:author="Author">
              <w:r w:rsidRPr="0001170E">
                <w:rPr>
                  <w:rFonts w:asciiTheme="minorBidi" w:hAnsiTheme="minorBidi" w:cstheme="minorBidi"/>
                  <w:szCs w:val="17"/>
                </w:rPr>
                <w:delText>AAJ, AAX</w:delText>
              </w:r>
            </w:del>
          </w:p>
        </w:tc>
      </w:tr>
      <w:tr w:rsidR="005F3B68" w:rsidRPr="00B67A3A" w14:paraId="0902B906" w14:textId="77777777" w:rsidTr="00E3148C">
        <w:trPr>
          <w:del w:id="2851" w:author="Author"/>
        </w:trPr>
        <w:tc>
          <w:tcPr>
            <w:tcW w:w="1143" w:type="dxa"/>
          </w:tcPr>
          <w:p w14:paraId="7CD184DE" w14:textId="77777777" w:rsidR="005F3B68" w:rsidRPr="0001170E" w:rsidRDefault="005F3B68" w:rsidP="008745E1">
            <w:pPr>
              <w:rPr>
                <w:del w:id="2852" w:author="Author"/>
                <w:rFonts w:asciiTheme="minorBidi" w:hAnsiTheme="minorBidi" w:cstheme="minorBidi"/>
                <w:szCs w:val="17"/>
              </w:rPr>
            </w:pPr>
            <w:del w:id="2853" w:author="Author">
              <w:r w:rsidRPr="0001170E">
                <w:rPr>
                  <w:rFonts w:asciiTheme="minorBidi" w:eastAsia="Times New Roman" w:hAnsiTheme="minorBidi" w:cstheme="minorBidi"/>
                  <w:szCs w:val="17"/>
                </w:rPr>
                <w:delText>[RSG-20]</w:delText>
              </w:r>
            </w:del>
          </w:p>
        </w:tc>
        <w:tc>
          <w:tcPr>
            <w:tcW w:w="6444" w:type="dxa"/>
          </w:tcPr>
          <w:p w14:paraId="0CE342F8" w14:textId="77777777" w:rsidR="005F3B68" w:rsidRPr="00F1228E" w:rsidRDefault="005F3B68" w:rsidP="008745E1">
            <w:pPr>
              <w:rPr>
                <w:del w:id="2854" w:author="Author"/>
                <w:rFonts w:asciiTheme="minorBidi" w:hAnsiTheme="minorBidi" w:cstheme="minorBidi"/>
                <w:szCs w:val="17"/>
              </w:rPr>
            </w:pPr>
            <w:del w:id="2855" w:author="Author">
              <w:r w:rsidRPr="00F1228E">
                <w:rPr>
                  <w:rFonts w:asciiTheme="minorBidi" w:eastAsia="Times New Roman" w:hAnsiTheme="minorBidi" w:cstheme="minorBidi"/>
                  <w:szCs w:val="17"/>
                </w:rPr>
                <w:delText>A Web API MUST support content type negotiation following IETF RFC 7231.</w:delText>
              </w:r>
            </w:del>
          </w:p>
        </w:tc>
        <w:tc>
          <w:tcPr>
            <w:tcW w:w="1761" w:type="dxa"/>
          </w:tcPr>
          <w:p w14:paraId="058CE390" w14:textId="77777777" w:rsidR="005F3B68" w:rsidRPr="0001170E" w:rsidRDefault="005F3B68" w:rsidP="008745E1">
            <w:pPr>
              <w:rPr>
                <w:del w:id="2856" w:author="Author"/>
                <w:rFonts w:asciiTheme="minorBidi" w:hAnsiTheme="minorBidi" w:cstheme="minorBidi"/>
                <w:szCs w:val="17"/>
              </w:rPr>
            </w:pPr>
            <w:del w:id="2857" w:author="Author">
              <w:r w:rsidRPr="0001170E">
                <w:rPr>
                  <w:rFonts w:asciiTheme="minorBidi" w:hAnsiTheme="minorBidi" w:cstheme="minorBidi"/>
                  <w:szCs w:val="17"/>
                </w:rPr>
                <w:delText>AAJ, AAX, AX, AJ</w:delText>
              </w:r>
            </w:del>
          </w:p>
        </w:tc>
      </w:tr>
      <w:tr w:rsidR="005F3B68" w:rsidRPr="00B67A3A" w14:paraId="46349033" w14:textId="77777777" w:rsidTr="00E3148C">
        <w:trPr>
          <w:del w:id="2858" w:author="Author"/>
        </w:trPr>
        <w:tc>
          <w:tcPr>
            <w:tcW w:w="1143" w:type="dxa"/>
          </w:tcPr>
          <w:p w14:paraId="4880C703" w14:textId="77777777" w:rsidR="005F3B68" w:rsidRPr="0001170E" w:rsidRDefault="005F3B68" w:rsidP="008745E1">
            <w:pPr>
              <w:rPr>
                <w:del w:id="2859" w:author="Author"/>
                <w:rFonts w:asciiTheme="minorBidi" w:hAnsiTheme="minorBidi" w:cstheme="minorBidi"/>
                <w:szCs w:val="17"/>
              </w:rPr>
            </w:pPr>
            <w:del w:id="2860" w:author="Author">
              <w:r w:rsidRPr="0001170E">
                <w:rPr>
                  <w:rFonts w:asciiTheme="minorBidi" w:eastAsia="Times New Roman" w:hAnsiTheme="minorBidi" w:cstheme="minorBidi"/>
                  <w:szCs w:val="17"/>
                </w:rPr>
                <w:delText>[RSG-21]</w:delText>
              </w:r>
            </w:del>
          </w:p>
        </w:tc>
        <w:tc>
          <w:tcPr>
            <w:tcW w:w="6444" w:type="dxa"/>
          </w:tcPr>
          <w:p w14:paraId="0F5FA1E6" w14:textId="77777777" w:rsidR="005F3B68" w:rsidRPr="00F1228E" w:rsidRDefault="005F3B68" w:rsidP="008745E1">
            <w:pPr>
              <w:rPr>
                <w:del w:id="2861" w:author="Author"/>
                <w:rFonts w:asciiTheme="minorBidi" w:hAnsiTheme="minorBidi" w:cstheme="minorBidi"/>
                <w:szCs w:val="17"/>
              </w:rPr>
            </w:pPr>
            <w:del w:id="2862" w:author="Author">
              <w:r w:rsidRPr="00F1228E">
                <w:rPr>
                  <w:rFonts w:asciiTheme="minorBidi" w:eastAsia="Times New Roman" w:hAnsiTheme="minorBidi" w:cstheme="minorBidi"/>
                  <w:szCs w:val="17"/>
                </w:rPr>
                <w:delText>JSON format MUST be assumed when no specific content type is requested.</w:delText>
              </w:r>
            </w:del>
          </w:p>
        </w:tc>
        <w:tc>
          <w:tcPr>
            <w:tcW w:w="1761" w:type="dxa"/>
          </w:tcPr>
          <w:p w14:paraId="62D2A5EE" w14:textId="77777777" w:rsidR="005F3B68" w:rsidRPr="0001170E" w:rsidRDefault="005F3B68" w:rsidP="008745E1">
            <w:pPr>
              <w:rPr>
                <w:del w:id="2863" w:author="Author"/>
                <w:rFonts w:asciiTheme="minorBidi" w:hAnsiTheme="minorBidi" w:cstheme="minorBidi"/>
                <w:szCs w:val="17"/>
              </w:rPr>
            </w:pPr>
            <w:del w:id="2864" w:author="Author">
              <w:r w:rsidRPr="0001170E">
                <w:rPr>
                  <w:rFonts w:asciiTheme="minorBidi" w:hAnsiTheme="minorBidi" w:cstheme="minorBidi"/>
                  <w:szCs w:val="17"/>
                </w:rPr>
                <w:delText>AAJ, AAX, AX, AJ</w:delText>
              </w:r>
            </w:del>
          </w:p>
        </w:tc>
      </w:tr>
      <w:tr w:rsidR="005F3B68" w:rsidRPr="00B67A3A" w14:paraId="60081307" w14:textId="77777777" w:rsidTr="00E3148C">
        <w:trPr>
          <w:del w:id="2865" w:author="Author"/>
        </w:trPr>
        <w:tc>
          <w:tcPr>
            <w:tcW w:w="1143" w:type="dxa"/>
          </w:tcPr>
          <w:p w14:paraId="698CCE37" w14:textId="77777777" w:rsidR="005F3B68" w:rsidRPr="0001170E" w:rsidRDefault="005F3B68" w:rsidP="008745E1">
            <w:pPr>
              <w:rPr>
                <w:del w:id="2866" w:author="Author"/>
                <w:rFonts w:asciiTheme="minorBidi" w:hAnsiTheme="minorBidi" w:cstheme="minorBidi"/>
                <w:szCs w:val="17"/>
              </w:rPr>
            </w:pPr>
            <w:del w:id="2867" w:author="Author">
              <w:r w:rsidRPr="0001170E">
                <w:rPr>
                  <w:rFonts w:asciiTheme="minorBidi" w:eastAsia="Times New Roman" w:hAnsiTheme="minorBidi" w:cstheme="minorBidi"/>
                  <w:szCs w:val="17"/>
                </w:rPr>
                <w:delText>[RSG-22]</w:delText>
              </w:r>
            </w:del>
          </w:p>
        </w:tc>
        <w:tc>
          <w:tcPr>
            <w:tcW w:w="6444" w:type="dxa"/>
          </w:tcPr>
          <w:p w14:paraId="59CFFE14" w14:textId="77777777" w:rsidR="005F3B68" w:rsidRPr="00F1228E" w:rsidRDefault="005F3B68" w:rsidP="008745E1">
            <w:pPr>
              <w:rPr>
                <w:del w:id="2868" w:author="Author"/>
                <w:rFonts w:asciiTheme="minorBidi" w:hAnsiTheme="minorBidi" w:cstheme="minorBidi"/>
                <w:szCs w:val="17"/>
              </w:rPr>
            </w:pPr>
            <w:del w:id="2869" w:author="Author">
              <w:r w:rsidRPr="00F1228E">
                <w:rPr>
                  <w:rFonts w:asciiTheme="minorBidi" w:eastAsia="Times New Roman" w:hAnsiTheme="minorBidi" w:cstheme="minorBidi"/>
                  <w:szCs w:val="17"/>
                </w:rPr>
                <w:delText>A Web API SHOULD return the status code “</w:delText>
              </w:r>
              <w:r w:rsidRPr="00722E62">
                <w:rPr>
                  <w:rFonts w:ascii="Courier New" w:eastAsia="Times New Roman" w:hAnsi="Courier New" w:cs="Courier New"/>
                  <w:szCs w:val="17"/>
                </w:rPr>
                <w:delText>406 Not Acceptable</w:delText>
              </w:r>
              <w:r w:rsidRPr="00F1228E">
                <w:rPr>
                  <w:rFonts w:asciiTheme="minorBidi" w:eastAsia="Times New Roman" w:hAnsiTheme="minorBidi" w:cstheme="minorBidi"/>
                  <w:szCs w:val="17"/>
                </w:rPr>
                <w:delText>” if a requested format is not supported.</w:delText>
              </w:r>
            </w:del>
          </w:p>
        </w:tc>
        <w:tc>
          <w:tcPr>
            <w:tcW w:w="1761" w:type="dxa"/>
          </w:tcPr>
          <w:p w14:paraId="1B5326E6" w14:textId="77777777" w:rsidR="005F3B68" w:rsidRPr="0001170E" w:rsidRDefault="005F3B68" w:rsidP="008745E1">
            <w:pPr>
              <w:rPr>
                <w:del w:id="2870" w:author="Author"/>
                <w:rFonts w:asciiTheme="minorBidi" w:hAnsiTheme="minorBidi" w:cstheme="minorBidi"/>
                <w:szCs w:val="17"/>
              </w:rPr>
            </w:pPr>
            <w:del w:id="2871" w:author="Author">
              <w:r w:rsidRPr="0001170E">
                <w:rPr>
                  <w:rFonts w:asciiTheme="minorBidi" w:hAnsiTheme="minorBidi" w:cstheme="minorBidi"/>
                  <w:szCs w:val="17"/>
                </w:rPr>
                <w:delText>AAJ, AAX</w:delText>
              </w:r>
            </w:del>
          </w:p>
        </w:tc>
      </w:tr>
      <w:tr w:rsidR="005F3B68" w:rsidRPr="00B67A3A" w14:paraId="1D0CC346" w14:textId="77777777" w:rsidTr="00E3148C">
        <w:trPr>
          <w:del w:id="2872" w:author="Author"/>
        </w:trPr>
        <w:tc>
          <w:tcPr>
            <w:tcW w:w="1143" w:type="dxa"/>
          </w:tcPr>
          <w:p w14:paraId="30CEECB4" w14:textId="77777777" w:rsidR="005F3B68" w:rsidRPr="0001170E" w:rsidRDefault="005F3B68" w:rsidP="008745E1">
            <w:pPr>
              <w:rPr>
                <w:del w:id="2873" w:author="Author"/>
                <w:rFonts w:asciiTheme="minorBidi" w:hAnsiTheme="minorBidi" w:cstheme="minorBidi"/>
                <w:szCs w:val="17"/>
              </w:rPr>
            </w:pPr>
            <w:del w:id="2874" w:author="Author">
              <w:r w:rsidRPr="0001170E">
                <w:rPr>
                  <w:rFonts w:asciiTheme="minorBidi" w:eastAsia="Times New Roman" w:hAnsiTheme="minorBidi" w:cstheme="minorBidi"/>
                  <w:szCs w:val="17"/>
                </w:rPr>
                <w:delText>[RSG-23]</w:delText>
              </w:r>
            </w:del>
          </w:p>
        </w:tc>
        <w:tc>
          <w:tcPr>
            <w:tcW w:w="6444" w:type="dxa"/>
          </w:tcPr>
          <w:p w14:paraId="0D5B8438" w14:textId="77777777" w:rsidR="005F3B68" w:rsidRPr="00F1228E" w:rsidRDefault="005F3B68" w:rsidP="008745E1">
            <w:pPr>
              <w:rPr>
                <w:del w:id="2875" w:author="Author"/>
                <w:rFonts w:asciiTheme="minorBidi" w:eastAsia="Times New Roman" w:hAnsiTheme="minorBidi" w:cstheme="minorBidi"/>
                <w:szCs w:val="17"/>
              </w:rPr>
            </w:pPr>
            <w:del w:id="2876" w:author="Author">
              <w:r w:rsidRPr="00F1228E">
                <w:rPr>
                  <w:rFonts w:asciiTheme="minorBidi" w:eastAsia="Times New Roman" w:hAnsiTheme="minorBidi" w:cstheme="minorBidi"/>
                  <w:szCs w:val="17"/>
                </w:rPr>
                <w:delText>A Web API SHOULD reject requests containing unexpected or missing content type headers with the HTTP status code “</w:delText>
              </w:r>
              <w:r w:rsidRPr="00722E62">
                <w:rPr>
                  <w:rFonts w:ascii="Courier New" w:eastAsia="Times New Roman" w:hAnsi="Courier New" w:cs="Courier New"/>
                  <w:szCs w:val="17"/>
                </w:rPr>
                <w:delText>406 Not Acceptable</w:delText>
              </w:r>
              <w:r w:rsidRPr="00F1228E">
                <w:rPr>
                  <w:rFonts w:asciiTheme="minorBidi" w:eastAsia="Times New Roman" w:hAnsiTheme="minorBidi" w:cstheme="minorBidi"/>
                  <w:szCs w:val="17"/>
                </w:rPr>
                <w:delText>” or “</w:delText>
              </w:r>
              <w:r w:rsidRPr="00722E62">
                <w:rPr>
                  <w:rFonts w:ascii="Courier New" w:eastAsia="Times New Roman" w:hAnsi="Courier New" w:cs="Courier New"/>
                  <w:szCs w:val="17"/>
                </w:rPr>
                <w:delText>415 Unsupported Media Type</w:delText>
              </w:r>
              <w:r w:rsidRPr="00F1228E">
                <w:rPr>
                  <w:rFonts w:asciiTheme="minorBidi" w:eastAsia="Times New Roman" w:hAnsiTheme="minorBidi" w:cstheme="minorBidi"/>
                  <w:szCs w:val="17"/>
                </w:rPr>
                <w:delText>”.</w:delText>
              </w:r>
            </w:del>
          </w:p>
        </w:tc>
        <w:tc>
          <w:tcPr>
            <w:tcW w:w="1761" w:type="dxa"/>
          </w:tcPr>
          <w:p w14:paraId="0AEC0F1F" w14:textId="77777777" w:rsidR="005F3B68" w:rsidRPr="0001170E" w:rsidRDefault="005F3B68" w:rsidP="008745E1">
            <w:pPr>
              <w:rPr>
                <w:del w:id="2877" w:author="Author"/>
                <w:rFonts w:asciiTheme="minorBidi" w:hAnsiTheme="minorBidi" w:cstheme="minorBidi"/>
                <w:szCs w:val="17"/>
              </w:rPr>
            </w:pPr>
            <w:del w:id="2878" w:author="Author">
              <w:r w:rsidRPr="0001170E">
                <w:rPr>
                  <w:rFonts w:asciiTheme="minorBidi" w:hAnsiTheme="minorBidi" w:cstheme="minorBidi"/>
                  <w:szCs w:val="17"/>
                </w:rPr>
                <w:delText>AAJ, AAX</w:delText>
              </w:r>
            </w:del>
          </w:p>
        </w:tc>
      </w:tr>
      <w:tr w:rsidR="005F3B68" w:rsidRPr="00B67A3A" w14:paraId="1EE09E4E" w14:textId="77777777" w:rsidTr="00E3148C">
        <w:trPr>
          <w:del w:id="2879" w:author="Author"/>
        </w:trPr>
        <w:tc>
          <w:tcPr>
            <w:tcW w:w="1143" w:type="dxa"/>
          </w:tcPr>
          <w:p w14:paraId="0DAC11F3" w14:textId="77777777" w:rsidR="005F3B68" w:rsidRPr="0001170E" w:rsidRDefault="005F3B68" w:rsidP="008745E1">
            <w:pPr>
              <w:rPr>
                <w:del w:id="2880" w:author="Author"/>
                <w:rFonts w:asciiTheme="minorBidi" w:hAnsiTheme="minorBidi" w:cstheme="minorBidi"/>
                <w:szCs w:val="17"/>
              </w:rPr>
            </w:pPr>
            <w:del w:id="2881" w:author="Author">
              <w:r w:rsidRPr="0001170E">
                <w:rPr>
                  <w:rFonts w:asciiTheme="minorBidi" w:eastAsia="Times New Roman" w:hAnsiTheme="minorBidi" w:cstheme="minorBidi"/>
                  <w:szCs w:val="17"/>
                </w:rPr>
                <w:delText>[RS</w:delText>
              </w:r>
              <w:r w:rsidR="00386376">
                <w:rPr>
                  <w:rFonts w:asciiTheme="minorBidi" w:eastAsia="Times New Roman" w:hAnsiTheme="minorBidi" w:cstheme="minorBidi"/>
                  <w:szCs w:val="17"/>
                </w:rPr>
                <w:delText>G</w:delText>
              </w:r>
              <w:r w:rsidRPr="0001170E">
                <w:rPr>
                  <w:rFonts w:asciiTheme="minorBidi" w:eastAsia="Times New Roman" w:hAnsiTheme="minorBidi" w:cstheme="minorBidi"/>
                  <w:szCs w:val="17"/>
                </w:rPr>
                <w:delText>-24]</w:delText>
              </w:r>
            </w:del>
          </w:p>
        </w:tc>
        <w:tc>
          <w:tcPr>
            <w:tcW w:w="6444" w:type="dxa"/>
          </w:tcPr>
          <w:p w14:paraId="1D394FA0" w14:textId="77777777" w:rsidR="005F3B68" w:rsidRPr="00F1228E" w:rsidRDefault="005F3B68" w:rsidP="008745E1">
            <w:pPr>
              <w:rPr>
                <w:del w:id="2882" w:author="Author"/>
                <w:rFonts w:asciiTheme="minorBidi" w:hAnsiTheme="minorBidi" w:cstheme="minorBidi"/>
                <w:szCs w:val="17"/>
              </w:rPr>
            </w:pPr>
            <w:del w:id="2883" w:author="Author">
              <w:r w:rsidRPr="00F1228E">
                <w:rPr>
                  <w:rFonts w:asciiTheme="minorBidi" w:eastAsia="Times New Roman" w:hAnsiTheme="minorBidi" w:cstheme="minorBidi"/>
                  <w:szCs w:val="17"/>
                </w:rPr>
                <w:delText xml:space="preserve">The requests and responses (naming convention, message format, data structure, </w:delText>
              </w:r>
              <w:r w:rsidRPr="00954718">
                <w:rPr>
                  <w:rFonts w:ascii="Arial" w:eastAsia="Times New Roman" w:hAnsi="Arial" w:cs="Arial"/>
                  <w:szCs w:val="17"/>
                </w:rPr>
                <w:delText>and data dictionary) SHOULD refer to WIPO Standard ST.96</w:delText>
              </w:r>
              <w:r w:rsidR="00386376" w:rsidRPr="00954718">
                <w:rPr>
                  <w:rFonts w:ascii="Arial" w:eastAsia="Times New Roman" w:hAnsi="Arial" w:cs="Arial"/>
                  <w:szCs w:val="17"/>
                </w:rPr>
                <w:delText xml:space="preserve"> </w:delText>
              </w:r>
              <w:r w:rsidR="00386376" w:rsidRPr="00B20794">
                <w:rPr>
                  <w:rFonts w:ascii="Arial" w:eastAsia="Times New Roman" w:hAnsi="Arial" w:cs="Arial"/>
                  <w:szCs w:val="17"/>
                </w:rPr>
                <w:delText>for XML or WIPO Standard ST.97 for JSON</w:delText>
              </w:r>
              <w:r w:rsidRPr="00B20794">
                <w:rPr>
                  <w:rFonts w:ascii="Arial" w:eastAsia="Times New Roman" w:hAnsi="Arial" w:cs="Arial"/>
                  <w:szCs w:val="17"/>
                </w:rPr>
                <w:delText>.</w:delText>
              </w:r>
            </w:del>
          </w:p>
        </w:tc>
        <w:tc>
          <w:tcPr>
            <w:tcW w:w="1761" w:type="dxa"/>
          </w:tcPr>
          <w:p w14:paraId="3AB07761" w14:textId="77777777" w:rsidR="005F3B68" w:rsidRPr="0001170E" w:rsidRDefault="005F3B68" w:rsidP="008745E1">
            <w:pPr>
              <w:rPr>
                <w:del w:id="2884" w:author="Author"/>
                <w:rFonts w:asciiTheme="minorBidi" w:hAnsiTheme="minorBidi" w:cstheme="minorBidi"/>
                <w:szCs w:val="17"/>
              </w:rPr>
            </w:pPr>
            <w:del w:id="2885" w:author="Author">
              <w:r w:rsidRPr="0001170E">
                <w:rPr>
                  <w:rFonts w:asciiTheme="minorBidi" w:hAnsiTheme="minorBidi" w:cstheme="minorBidi"/>
                  <w:szCs w:val="17"/>
                </w:rPr>
                <w:delText>AAX</w:delText>
              </w:r>
            </w:del>
          </w:p>
        </w:tc>
      </w:tr>
      <w:tr w:rsidR="005F3B68" w:rsidRPr="00B67A3A" w14:paraId="75B1EF21" w14:textId="77777777" w:rsidTr="00E3148C">
        <w:trPr>
          <w:del w:id="2886" w:author="Author"/>
        </w:trPr>
        <w:tc>
          <w:tcPr>
            <w:tcW w:w="1143" w:type="dxa"/>
          </w:tcPr>
          <w:p w14:paraId="2A25D68D" w14:textId="77777777" w:rsidR="005F3B68" w:rsidRPr="0001170E" w:rsidRDefault="005F3B68" w:rsidP="008745E1">
            <w:pPr>
              <w:rPr>
                <w:del w:id="2887" w:author="Author"/>
                <w:rFonts w:asciiTheme="minorBidi" w:eastAsia="Times New Roman" w:hAnsiTheme="minorBidi" w:cstheme="minorBidi"/>
                <w:szCs w:val="17"/>
              </w:rPr>
            </w:pPr>
            <w:del w:id="2888" w:author="Author">
              <w:r w:rsidRPr="0001170E">
                <w:rPr>
                  <w:rFonts w:asciiTheme="minorBidi" w:eastAsia="Times New Roman" w:hAnsiTheme="minorBidi" w:cstheme="minorBidi"/>
                  <w:szCs w:val="17"/>
                </w:rPr>
                <w:delText>[RSX-26]</w:delText>
              </w:r>
            </w:del>
          </w:p>
        </w:tc>
        <w:tc>
          <w:tcPr>
            <w:tcW w:w="6444" w:type="dxa"/>
          </w:tcPr>
          <w:p w14:paraId="08A4AC41" w14:textId="77777777" w:rsidR="005F3B68" w:rsidRPr="00F1228E" w:rsidRDefault="005F3B68" w:rsidP="008745E1">
            <w:pPr>
              <w:rPr>
                <w:del w:id="2889" w:author="Author"/>
                <w:rFonts w:asciiTheme="minorBidi" w:eastAsia="Times New Roman" w:hAnsiTheme="minorBidi" w:cstheme="minorBidi"/>
                <w:szCs w:val="17"/>
              </w:rPr>
            </w:pPr>
            <w:del w:id="2890" w:author="Author">
              <w:r w:rsidRPr="00F1228E">
                <w:rPr>
                  <w:rFonts w:asciiTheme="minorBidi" w:eastAsia="Times New Roman" w:hAnsiTheme="minorBidi" w:cstheme="minorBidi"/>
                  <w:szCs w:val="17"/>
                </w:rPr>
                <w:delText>XML components SHOULD be provided in UpperCamelCase in line with WIPO Standard ST.96. </w:delText>
              </w:r>
            </w:del>
          </w:p>
        </w:tc>
        <w:tc>
          <w:tcPr>
            <w:tcW w:w="1761" w:type="dxa"/>
          </w:tcPr>
          <w:p w14:paraId="3070E29A" w14:textId="77777777" w:rsidR="005F3B68" w:rsidRPr="0001170E" w:rsidRDefault="005F3B68" w:rsidP="008745E1">
            <w:pPr>
              <w:rPr>
                <w:del w:id="2891" w:author="Author"/>
                <w:rFonts w:asciiTheme="minorBidi" w:hAnsiTheme="minorBidi" w:cstheme="minorBidi"/>
                <w:szCs w:val="17"/>
              </w:rPr>
            </w:pPr>
            <w:del w:id="2892" w:author="Author">
              <w:r w:rsidRPr="0001170E">
                <w:rPr>
                  <w:rFonts w:asciiTheme="minorBidi" w:hAnsiTheme="minorBidi" w:cstheme="minorBidi"/>
                  <w:szCs w:val="17"/>
                </w:rPr>
                <w:delText>AAX</w:delText>
              </w:r>
            </w:del>
          </w:p>
        </w:tc>
      </w:tr>
      <w:tr w:rsidR="005F3B68" w:rsidRPr="00B67A3A" w14:paraId="77002A49" w14:textId="77777777" w:rsidTr="00E3148C">
        <w:trPr>
          <w:del w:id="2893" w:author="Author"/>
        </w:trPr>
        <w:tc>
          <w:tcPr>
            <w:tcW w:w="1143" w:type="dxa"/>
          </w:tcPr>
          <w:p w14:paraId="462FC63D" w14:textId="77777777" w:rsidR="005F3B68" w:rsidRPr="00F1228E" w:rsidRDefault="005F3B68" w:rsidP="008745E1">
            <w:pPr>
              <w:rPr>
                <w:del w:id="2894" w:author="Author"/>
                <w:rFonts w:asciiTheme="minorBidi" w:eastAsia="Times New Roman" w:hAnsiTheme="minorBidi" w:cstheme="minorBidi"/>
                <w:szCs w:val="17"/>
              </w:rPr>
            </w:pPr>
            <w:del w:id="2895" w:author="Author">
              <w:r w:rsidRPr="0001170E">
                <w:rPr>
                  <w:rFonts w:asciiTheme="minorBidi" w:eastAsia="Times New Roman" w:hAnsiTheme="minorBidi" w:cstheme="minorBidi"/>
                  <w:szCs w:val="17"/>
                </w:rPr>
                <w:delText>[RSG-27]</w:delText>
              </w:r>
            </w:del>
          </w:p>
        </w:tc>
        <w:tc>
          <w:tcPr>
            <w:tcW w:w="6444" w:type="dxa"/>
          </w:tcPr>
          <w:p w14:paraId="31D4F8BD" w14:textId="77777777" w:rsidR="005F3B68" w:rsidRPr="00F1228E" w:rsidRDefault="005F3B68" w:rsidP="008745E1">
            <w:pPr>
              <w:rPr>
                <w:del w:id="2896" w:author="Author"/>
                <w:rFonts w:asciiTheme="minorBidi" w:eastAsia="Times New Roman" w:hAnsiTheme="minorBidi" w:cstheme="minorBidi"/>
                <w:szCs w:val="17"/>
              </w:rPr>
            </w:pPr>
            <w:del w:id="2897" w:author="Author">
              <w:r w:rsidRPr="00F1228E">
                <w:rPr>
                  <w:rFonts w:asciiTheme="minorBidi" w:eastAsia="Times New Roman" w:hAnsiTheme="minorBidi" w:cstheme="minorBidi"/>
                  <w:szCs w:val="17"/>
                </w:rPr>
                <w:delText>A Web API MUST support at least XML or JSON.</w:delText>
              </w:r>
            </w:del>
          </w:p>
        </w:tc>
        <w:tc>
          <w:tcPr>
            <w:tcW w:w="1761" w:type="dxa"/>
          </w:tcPr>
          <w:p w14:paraId="525737B0" w14:textId="77777777" w:rsidR="005F3B68" w:rsidRPr="00F1228E" w:rsidRDefault="005F3B68" w:rsidP="008745E1">
            <w:pPr>
              <w:rPr>
                <w:del w:id="2898" w:author="Author"/>
                <w:rFonts w:asciiTheme="minorBidi" w:eastAsia="Times New Roman" w:hAnsiTheme="minorBidi" w:cstheme="minorBidi"/>
                <w:szCs w:val="17"/>
              </w:rPr>
            </w:pPr>
            <w:del w:id="2899" w:author="Author">
              <w:r w:rsidRPr="00F1228E">
                <w:rPr>
                  <w:rFonts w:asciiTheme="minorBidi" w:eastAsia="Times New Roman" w:hAnsiTheme="minorBidi" w:cstheme="minorBidi"/>
                  <w:szCs w:val="17"/>
                </w:rPr>
                <w:delText>AAJ, AAX, AX, AJ</w:delText>
              </w:r>
            </w:del>
          </w:p>
        </w:tc>
      </w:tr>
      <w:tr w:rsidR="005F3B68" w:rsidRPr="00B67A3A" w14:paraId="3DB28249" w14:textId="77777777" w:rsidTr="00E3148C">
        <w:trPr>
          <w:del w:id="2900" w:author="Author"/>
        </w:trPr>
        <w:tc>
          <w:tcPr>
            <w:tcW w:w="1143" w:type="dxa"/>
          </w:tcPr>
          <w:p w14:paraId="5C631A12" w14:textId="77777777" w:rsidR="005F3B68" w:rsidRPr="00F1228E" w:rsidRDefault="005F3B68" w:rsidP="008745E1">
            <w:pPr>
              <w:rPr>
                <w:del w:id="2901" w:author="Author"/>
                <w:rFonts w:asciiTheme="minorBidi" w:eastAsia="Times New Roman" w:hAnsiTheme="minorBidi" w:cstheme="minorBidi"/>
                <w:szCs w:val="17"/>
              </w:rPr>
            </w:pPr>
            <w:del w:id="2902" w:author="Author">
              <w:r w:rsidRPr="0001170E">
                <w:rPr>
                  <w:rFonts w:asciiTheme="minorBidi" w:eastAsia="Times New Roman" w:hAnsiTheme="minorBidi" w:cstheme="minorBidi"/>
                  <w:szCs w:val="17"/>
                </w:rPr>
                <w:delText>[RSG-28]</w:delText>
              </w:r>
            </w:del>
          </w:p>
        </w:tc>
        <w:tc>
          <w:tcPr>
            <w:tcW w:w="6444" w:type="dxa"/>
          </w:tcPr>
          <w:p w14:paraId="60EBFF93" w14:textId="77777777" w:rsidR="005F3B68" w:rsidRPr="00F1228E" w:rsidRDefault="005F3B68" w:rsidP="008745E1">
            <w:pPr>
              <w:rPr>
                <w:del w:id="2903" w:author="Author"/>
                <w:rFonts w:asciiTheme="minorBidi" w:eastAsia="Times New Roman" w:hAnsiTheme="minorBidi" w:cstheme="minorBidi"/>
                <w:szCs w:val="17"/>
              </w:rPr>
            </w:pPr>
            <w:del w:id="2904" w:author="Author">
              <w:r w:rsidRPr="00F1228E">
                <w:rPr>
                  <w:rFonts w:asciiTheme="minorBidi" w:eastAsia="Times New Roman" w:hAnsiTheme="minorBidi" w:cstheme="minorBidi"/>
                  <w:szCs w:val="17"/>
                </w:rPr>
                <w:delText xml:space="preserve">HTTP Methods MUST be restricted to the HTTP standard methods </w:delText>
              </w:r>
              <w:r w:rsidRPr="00E47331">
                <w:rPr>
                  <w:rFonts w:ascii="Courier New" w:eastAsia="Times New Roman" w:hAnsi="Courier New" w:cs="Courier New"/>
                  <w:szCs w:val="17"/>
                </w:rPr>
                <w:delText>POST</w:delText>
              </w:r>
              <w:r w:rsidRPr="00F1228E">
                <w:rPr>
                  <w:rFonts w:asciiTheme="minorBidi" w:eastAsia="Times New Roman" w:hAnsiTheme="minorBidi" w:cstheme="minorBidi"/>
                  <w:szCs w:val="17"/>
                </w:rPr>
                <w:delText xml:space="preserve">, </w:delText>
              </w:r>
              <w:r w:rsidRPr="00E47331">
                <w:rPr>
                  <w:rFonts w:ascii="Courier New" w:eastAsia="Times New Roman" w:hAnsi="Courier New" w:cs="Courier New"/>
                  <w:szCs w:val="17"/>
                </w:rPr>
                <w:delText>GET</w:delText>
              </w:r>
              <w:r w:rsidRPr="00F1228E">
                <w:rPr>
                  <w:rFonts w:asciiTheme="minorBidi" w:eastAsia="Times New Roman" w:hAnsiTheme="minorBidi" w:cstheme="minorBidi"/>
                  <w:szCs w:val="17"/>
                </w:rPr>
                <w:delText xml:space="preserve">, </w:delText>
              </w:r>
              <w:r w:rsidRPr="00E47331">
                <w:rPr>
                  <w:rFonts w:ascii="Courier New" w:eastAsia="Times New Roman" w:hAnsi="Courier New" w:cs="Courier New"/>
                  <w:szCs w:val="17"/>
                </w:rPr>
                <w:delText>PUT</w:delText>
              </w:r>
              <w:r w:rsidRPr="00F1228E">
                <w:rPr>
                  <w:rFonts w:asciiTheme="minorBidi" w:eastAsia="Times New Roman" w:hAnsiTheme="minorBidi" w:cstheme="minorBidi"/>
                  <w:szCs w:val="17"/>
                </w:rPr>
                <w:delText xml:space="preserve">, </w:delText>
              </w:r>
              <w:r w:rsidRPr="00E47331">
                <w:rPr>
                  <w:rFonts w:ascii="Courier New" w:eastAsia="Times New Roman" w:hAnsi="Courier New" w:cs="Courier New"/>
                  <w:szCs w:val="17"/>
                </w:rPr>
                <w:delText>DELETE</w:delText>
              </w:r>
              <w:r w:rsidRPr="00F1228E">
                <w:rPr>
                  <w:rFonts w:asciiTheme="minorBidi" w:eastAsia="Times New Roman" w:hAnsiTheme="minorBidi" w:cstheme="minorBidi"/>
                  <w:szCs w:val="17"/>
                </w:rPr>
                <w:delText xml:space="preserve">, </w:delText>
              </w:r>
              <w:r w:rsidRPr="00E47331">
                <w:rPr>
                  <w:rFonts w:ascii="Courier New" w:eastAsia="Times New Roman" w:hAnsi="Courier New" w:cs="Courier New"/>
                  <w:szCs w:val="17"/>
                </w:rPr>
                <w:delText>OPTIONS</w:delText>
              </w:r>
              <w:r w:rsidRPr="00F1228E">
                <w:rPr>
                  <w:rFonts w:asciiTheme="minorBidi" w:eastAsia="Times New Roman" w:hAnsiTheme="minorBidi" w:cstheme="minorBidi"/>
                  <w:szCs w:val="17"/>
                </w:rPr>
                <w:delText xml:space="preserve">, </w:delText>
              </w:r>
              <w:r w:rsidRPr="00E47331">
                <w:rPr>
                  <w:rFonts w:ascii="Courier New" w:eastAsia="Times New Roman" w:hAnsi="Courier New" w:cs="Courier New"/>
                  <w:szCs w:val="17"/>
                </w:rPr>
                <w:delText>PATCH</w:delText>
              </w:r>
              <w:r w:rsidRPr="00F1228E">
                <w:rPr>
                  <w:rFonts w:asciiTheme="minorBidi" w:eastAsia="Times New Roman" w:hAnsiTheme="minorBidi" w:cstheme="minorBidi"/>
                  <w:szCs w:val="17"/>
                </w:rPr>
                <w:delText xml:space="preserve">, </w:delText>
              </w:r>
              <w:r w:rsidRPr="00E47331">
                <w:rPr>
                  <w:rFonts w:ascii="Courier New" w:eastAsia="Times New Roman" w:hAnsi="Courier New" w:cs="Courier New"/>
                  <w:szCs w:val="17"/>
                </w:rPr>
                <w:delText>TRACE</w:delText>
              </w:r>
              <w:r w:rsidRPr="00F1228E">
                <w:rPr>
                  <w:rFonts w:asciiTheme="minorBidi" w:eastAsia="Times New Roman" w:hAnsiTheme="minorBidi" w:cstheme="minorBidi"/>
                  <w:szCs w:val="17"/>
                </w:rPr>
                <w:delText xml:space="preserve"> and </w:delText>
              </w:r>
              <w:r w:rsidRPr="00E47331">
                <w:rPr>
                  <w:rFonts w:ascii="Courier New" w:eastAsia="Times New Roman" w:hAnsi="Courier New" w:cs="Courier New"/>
                  <w:szCs w:val="17"/>
                </w:rPr>
                <w:delText>HEAD</w:delText>
              </w:r>
              <w:r w:rsidRPr="00F1228E">
                <w:rPr>
                  <w:rFonts w:asciiTheme="minorBidi" w:eastAsia="Times New Roman" w:hAnsiTheme="minorBidi" w:cstheme="minorBidi"/>
                  <w:szCs w:val="17"/>
                </w:rPr>
                <w:delText>, as specified in IETF RFC 7231 and 5789.</w:delText>
              </w:r>
            </w:del>
          </w:p>
        </w:tc>
        <w:tc>
          <w:tcPr>
            <w:tcW w:w="1761" w:type="dxa"/>
          </w:tcPr>
          <w:p w14:paraId="58B89ED7" w14:textId="77777777" w:rsidR="005F3B68" w:rsidRPr="00F1228E" w:rsidRDefault="005F3B68" w:rsidP="008745E1">
            <w:pPr>
              <w:rPr>
                <w:del w:id="2905" w:author="Author"/>
                <w:rFonts w:asciiTheme="minorBidi" w:eastAsia="Times New Roman" w:hAnsiTheme="minorBidi" w:cstheme="minorBidi"/>
                <w:szCs w:val="17"/>
              </w:rPr>
            </w:pPr>
            <w:del w:id="2906" w:author="Author">
              <w:r w:rsidRPr="00F1228E">
                <w:rPr>
                  <w:rFonts w:asciiTheme="minorBidi" w:eastAsia="Times New Roman" w:hAnsiTheme="minorBidi" w:cstheme="minorBidi"/>
                  <w:szCs w:val="17"/>
                </w:rPr>
                <w:delText>AAJ, AAX, AX, AJ</w:delText>
              </w:r>
            </w:del>
          </w:p>
        </w:tc>
      </w:tr>
      <w:tr w:rsidR="005F3B68" w:rsidRPr="00B67A3A" w14:paraId="073EB231" w14:textId="77777777" w:rsidTr="00E3148C">
        <w:trPr>
          <w:del w:id="2907" w:author="Author"/>
        </w:trPr>
        <w:tc>
          <w:tcPr>
            <w:tcW w:w="1143" w:type="dxa"/>
          </w:tcPr>
          <w:p w14:paraId="043CFEBE" w14:textId="77777777" w:rsidR="005F3B68" w:rsidRPr="0001170E" w:rsidRDefault="005F3B68" w:rsidP="008745E1">
            <w:pPr>
              <w:rPr>
                <w:del w:id="2908" w:author="Author"/>
                <w:rFonts w:asciiTheme="minorBidi" w:eastAsia="Times New Roman" w:hAnsiTheme="minorBidi" w:cstheme="minorBidi"/>
                <w:szCs w:val="17"/>
              </w:rPr>
            </w:pPr>
            <w:del w:id="2909" w:author="Author">
              <w:r w:rsidRPr="0001170E">
                <w:rPr>
                  <w:rFonts w:asciiTheme="minorBidi" w:eastAsia="Times New Roman" w:hAnsiTheme="minorBidi" w:cstheme="minorBidi"/>
                  <w:szCs w:val="17"/>
                </w:rPr>
                <w:delText>[RSG-29]</w:delText>
              </w:r>
            </w:del>
          </w:p>
        </w:tc>
        <w:tc>
          <w:tcPr>
            <w:tcW w:w="6444" w:type="dxa"/>
          </w:tcPr>
          <w:p w14:paraId="330578CB" w14:textId="77777777" w:rsidR="005F3B68" w:rsidRPr="00F1228E" w:rsidRDefault="005F3B68" w:rsidP="008745E1">
            <w:pPr>
              <w:pStyle w:val="NormalWeb"/>
              <w:spacing w:before="170" w:beforeAutospacing="0" w:after="170" w:afterAutospacing="0"/>
              <w:rPr>
                <w:del w:id="2910" w:author="Author"/>
                <w:rFonts w:asciiTheme="minorBidi" w:eastAsia="Times New Roman" w:hAnsiTheme="minorBidi" w:cstheme="minorBidi"/>
                <w:szCs w:val="17"/>
              </w:rPr>
            </w:pPr>
            <w:del w:id="2911" w:author="Author">
              <w:r w:rsidRPr="00F1228E">
                <w:rPr>
                  <w:rFonts w:asciiTheme="minorBidi" w:eastAsia="Times New Roman" w:hAnsiTheme="minorBidi" w:cstheme="minorBidi"/>
                  <w:szCs w:val="17"/>
                </w:rPr>
                <w:delText>HTTP Methods MAY follow the pick-and-choose principle, which states that only the functionality needed by the target usage scenario should be implemented.</w:delText>
              </w:r>
            </w:del>
          </w:p>
        </w:tc>
        <w:tc>
          <w:tcPr>
            <w:tcW w:w="1761" w:type="dxa"/>
          </w:tcPr>
          <w:p w14:paraId="73F7DF4E" w14:textId="77777777" w:rsidR="005F3B68" w:rsidRPr="00F1228E" w:rsidRDefault="005F3B68" w:rsidP="008745E1">
            <w:pPr>
              <w:rPr>
                <w:del w:id="2912" w:author="Author"/>
                <w:rFonts w:asciiTheme="minorBidi" w:eastAsia="Times New Roman" w:hAnsiTheme="minorBidi" w:cstheme="minorBidi"/>
                <w:szCs w:val="17"/>
              </w:rPr>
            </w:pPr>
            <w:del w:id="2913" w:author="Author">
              <w:r w:rsidRPr="00F1228E">
                <w:rPr>
                  <w:rFonts w:asciiTheme="minorBidi" w:eastAsia="Times New Roman" w:hAnsiTheme="minorBidi" w:cstheme="minorBidi"/>
                  <w:szCs w:val="17"/>
                </w:rPr>
                <w:delText>AAJ, AAX</w:delText>
              </w:r>
            </w:del>
          </w:p>
        </w:tc>
      </w:tr>
      <w:tr w:rsidR="005F3B68" w:rsidRPr="00B67A3A" w14:paraId="76FE93EB" w14:textId="77777777" w:rsidTr="00E3148C">
        <w:trPr>
          <w:del w:id="2914" w:author="Author"/>
        </w:trPr>
        <w:tc>
          <w:tcPr>
            <w:tcW w:w="1143" w:type="dxa"/>
          </w:tcPr>
          <w:p w14:paraId="0B46C936" w14:textId="77777777" w:rsidR="005F3B68" w:rsidRPr="0001170E" w:rsidRDefault="005F3B68" w:rsidP="008745E1">
            <w:pPr>
              <w:rPr>
                <w:del w:id="2915" w:author="Author"/>
                <w:rFonts w:asciiTheme="minorBidi" w:eastAsia="Times New Roman" w:hAnsiTheme="minorBidi" w:cstheme="minorBidi"/>
                <w:szCs w:val="17"/>
              </w:rPr>
            </w:pPr>
            <w:del w:id="2916" w:author="Author">
              <w:r w:rsidRPr="0001170E">
                <w:rPr>
                  <w:rFonts w:asciiTheme="minorBidi" w:eastAsia="Times New Roman" w:hAnsiTheme="minorBidi" w:cstheme="minorBidi"/>
                  <w:szCs w:val="17"/>
                </w:rPr>
                <w:delText>[RSG-30]</w:delText>
              </w:r>
            </w:del>
          </w:p>
        </w:tc>
        <w:tc>
          <w:tcPr>
            <w:tcW w:w="6444" w:type="dxa"/>
          </w:tcPr>
          <w:p w14:paraId="35A1D411" w14:textId="77777777" w:rsidR="005F3B68" w:rsidRPr="00F1228E" w:rsidRDefault="005F3B68" w:rsidP="008745E1">
            <w:pPr>
              <w:pStyle w:val="NormalWeb"/>
              <w:spacing w:before="170" w:beforeAutospacing="0" w:after="170" w:afterAutospacing="0"/>
              <w:rPr>
                <w:del w:id="2917" w:author="Author"/>
                <w:rFonts w:asciiTheme="minorBidi" w:eastAsia="Times New Roman" w:hAnsiTheme="minorBidi" w:cstheme="minorBidi"/>
                <w:szCs w:val="17"/>
              </w:rPr>
            </w:pPr>
            <w:del w:id="2918" w:author="Author">
              <w:r w:rsidRPr="00F1228E">
                <w:rPr>
                  <w:rFonts w:asciiTheme="minorBidi" w:eastAsia="Times New Roman" w:hAnsiTheme="minorBidi" w:cstheme="minorBidi"/>
                  <w:szCs w:val="17"/>
                </w:rPr>
                <w:delText xml:space="preserve">Some proxies support only </w:delText>
              </w:r>
              <w:r w:rsidRPr="00AD3BBA">
                <w:rPr>
                  <w:rFonts w:ascii="Courier New" w:eastAsia="Times New Roman" w:hAnsi="Courier New" w:cs="Courier New"/>
                  <w:szCs w:val="17"/>
                </w:rPr>
                <w:delText>POST</w:delText>
              </w:r>
              <w:r w:rsidRPr="00F1228E">
                <w:rPr>
                  <w:rFonts w:asciiTheme="minorBidi" w:eastAsia="Times New Roman" w:hAnsiTheme="minorBidi" w:cstheme="minorBidi"/>
                  <w:szCs w:val="17"/>
                </w:rPr>
                <w:delText xml:space="preserve"> and </w:delText>
              </w:r>
              <w:r w:rsidRPr="00AD3BBA">
                <w:rPr>
                  <w:rFonts w:ascii="Courier New" w:eastAsia="Times New Roman" w:hAnsi="Courier New" w:cs="Courier New"/>
                  <w:szCs w:val="17"/>
                </w:rPr>
                <w:delText>GET</w:delText>
              </w:r>
              <w:r w:rsidRPr="00F1228E">
                <w:rPr>
                  <w:rFonts w:asciiTheme="minorBidi" w:eastAsia="Times New Roman" w:hAnsiTheme="minorBidi" w:cstheme="minorBidi"/>
                  <w:szCs w:val="17"/>
                </w:rPr>
                <w:delText xml:space="preserve"> methods. To overcome these limitations, a Web API MAY use a </w:delText>
              </w:r>
              <w:r w:rsidRPr="00AD3BBA">
                <w:rPr>
                  <w:rFonts w:ascii="Courier New" w:eastAsia="Times New Roman" w:hAnsi="Courier New" w:cs="Courier New"/>
                  <w:szCs w:val="17"/>
                </w:rPr>
                <w:delText>POST</w:delText>
              </w:r>
              <w:r w:rsidRPr="00F1228E">
                <w:rPr>
                  <w:rFonts w:asciiTheme="minorBidi" w:eastAsia="Times New Roman" w:hAnsiTheme="minorBidi" w:cstheme="minorBidi"/>
                  <w:szCs w:val="17"/>
                </w:rPr>
                <w:delText xml:space="preserve"> method with a custom HTTP header “tunneling” the real HTTP method. The custom HTTP header </w:delText>
              </w:r>
              <w:r w:rsidRPr="00AD3BBA">
                <w:rPr>
                  <w:rFonts w:ascii="Courier New" w:eastAsia="Times New Roman" w:hAnsi="Courier New" w:cs="Courier New"/>
                  <w:szCs w:val="17"/>
                </w:rPr>
                <w:delText>X-HTTP-Method</w:delText>
              </w:r>
              <w:r w:rsidRPr="00F1228E">
                <w:rPr>
                  <w:rFonts w:asciiTheme="minorBidi" w:eastAsia="Times New Roman" w:hAnsiTheme="minorBidi" w:cstheme="minorBidi"/>
                  <w:szCs w:val="17"/>
                </w:rPr>
                <w:delText xml:space="preserve"> SHOULD be used.</w:delText>
              </w:r>
            </w:del>
          </w:p>
        </w:tc>
        <w:tc>
          <w:tcPr>
            <w:tcW w:w="1761" w:type="dxa"/>
          </w:tcPr>
          <w:p w14:paraId="1C51538A" w14:textId="77777777" w:rsidR="005F3B68" w:rsidRPr="0001170E" w:rsidRDefault="005F3B68" w:rsidP="008745E1">
            <w:pPr>
              <w:rPr>
                <w:del w:id="2919" w:author="Author"/>
                <w:rFonts w:asciiTheme="minorBidi" w:hAnsiTheme="minorBidi" w:cstheme="minorBidi"/>
                <w:szCs w:val="17"/>
              </w:rPr>
            </w:pPr>
            <w:del w:id="2920" w:author="Author">
              <w:r w:rsidRPr="0001170E">
                <w:rPr>
                  <w:rFonts w:asciiTheme="minorBidi" w:hAnsiTheme="minorBidi" w:cstheme="minorBidi"/>
                  <w:szCs w:val="17"/>
                </w:rPr>
                <w:delText>AAJ, AAX</w:delText>
              </w:r>
            </w:del>
          </w:p>
        </w:tc>
      </w:tr>
      <w:tr w:rsidR="005F3B68" w:rsidRPr="00B67A3A" w14:paraId="07BE0CAC" w14:textId="77777777" w:rsidTr="00E3148C">
        <w:trPr>
          <w:del w:id="2921" w:author="Author"/>
        </w:trPr>
        <w:tc>
          <w:tcPr>
            <w:tcW w:w="1143" w:type="dxa"/>
          </w:tcPr>
          <w:p w14:paraId="1F7DA6D1" w14:textId="77777777" w:rsidR="005F3B68" w:rsidRPr="0001170E" w:rsidRDefault="005F3B68" w:rsidP="008745E1">
            <w:pPr>
              <w:rPr>
                <w:del w:id="2922" w:author="Author"/>
                <w:rFonts w:asciiTheme="minorBidi" w:hAnsiTheme="minorBidi" w:cstheme="minorBidi"/>
                <w:szCs w:val="17"/>
              </w:rPr>
            </w:pPr>
            <w:del w:id="2923" w:author="Author">
              <w:r w:rsidRPr="0001170E">
                <w:rPr>
                  <w:rFonts w:asciiTheme="minorBidi" w:eastAsia="Times New Roman" w:hAnsiTheme="minorBidi" w:cstheme="minorBidi"/>
                  <w:szCs w:val="17"/>
                </w:rPr>
                <w:delText>[RSG-31]</w:delText>
              </w:r>
            </w:del>
          </w:p>
        </w:tc>
        <w:tc>
          <w:tcPr>
            <w:tcW w:w="6444" w:type="dxa"/>
          </w:tcPr>
          <w:p w14:paraId="327570ED" w14:textId="77777777" w:rsidR="005F3B68" w:rsidRPr="00F1228E" w:rsidRDefault="005F3B68" w:rsidP="008745E1">
            <w:pPr>
              <w:pStyle w:val="NormalWeb"/>
              <w:spacing w:before="170" w:beforeAutospacing="0" w:after="170" w:afterAutospacing="0"/>
              <w:rPr>
                <w:del w:id="2924" w:author="Author"/>
                <w:rFonts w:asciiTheme="minorBidi" w:eastAsia="Times New Roman" w:hAnsiTheme="minorBidi" w:cstheme="minorBidi"/>
                <w:szCs w:val="17"/>
              </w:rPr>
            </w:pPr>
            <w:del w:id="2925" w:author="Author">
              <w:r w:rsidRPr="00F1228E">
                <w:rPr>
                  <w:rFonts w:asciiTheme="minorBidi" w:eastAsia="Times New Roman" w:hAnsiTheme="minorBidi" w:cstheme="minorBidi"/>
                  <w:szCs w:val="17"/>
                </w:rPr>
                <w:delText>If a HTTP Method is not supported, the HTTP status code “</w:delText>
              </w:r>
              <w:r w:rsidRPr="00AD3BBA">
                <w:rPr>
                  <w:rFonts w:ascii="Courier New" w:eastAsia="Times New Roman" w:hAnsi="Courier New" w:cs="Courier New"/>
                  <w:szCs w:val="17"/>
                </w:rPr>
                <w:delText>405 Method Not Allowed</w:delText>
              </w:r>
              <w:r w:rsidRPr="00F1228E">
                <w:rPr>
                  <w:rFonts w:asciiTheme="minorBidi" w:eastAsia="Times New Roman" w:hAnsiTheme="minorBidi" w:cstheme="minorBidi"/>
                  <w:szCs w:val="17"/>
                </w:rPr>
                <w:delText>” SHOULD be returned.</w:delText>
              </w:r>
            </w:del>
          </w:p>
        </w:tc>
        <w:tc>
          <w:tcPr>
            <w:tcW w:w="1761" w:type="dxa"/>
          </w:tcPr>
          <w:p w14:paraId="5E79F522" w14:textId="77777777" w:rsidR="005F3B68" w:rsidRPr="0001170E" w:rsidRDefault="005F3B68" w:rsidP="008745E1">
            <w:pPr>
              <w:rPr>
                <w:del w:id="2926" w:author="Author"/>
                <w:rFonts w:asciiTheme="minorBidi" w:hAnsiTheme="minorBidi" w:cstheme="minorBidi"/>
                <w:szCs w:val="17"/>
              </w:rPr>
            </w:pPr>
            <w:del w:id="2927" w:author="Author">
              <w:r w:rsidRPr="0001170E">
                <w:rPr>
                  <w:rFonts w:asciiTheme="minorBidi" w:hAnsiTheme="minorBidi" w:cstheme="minorBidi"/>
                  <w:szCs w:val="17"/>
                </w:rPr>
                <w:delText>AAJ, AAX</w:delText>
              </w:r>
            </w:del>
          </w:p>
        </w:tc>
      </w:tr>
      <w:tr w:rsidR="005F3B68" w:rsidRPr="00B67A3A" w14:paraId="437E9A2A" w14:textId="77777777" w:rsidTr="00E3148C">
        <w:trPr>
          <w:del w:id="2928" w:author="Author"/>
        </w:trPr>
        <w:tc>
          <w:tcPr>
            <w:tcW w:w="1143" w:type="dxa"/>
          </w:tcPr>
          <w:p w14:paraId="20F8C481" w14:textId="77777777" w:rsidR="005F3B68" w:rsidRPr="0001170E" w:rsidRDefault="005F3B68" w:rsidP="008745E1">
            <w:pPr>
              <w:rPr>
                <w:del w:id="2929" w:author="Author"/>
                <w:rFonts w:asciiTheme="minorBidi" w:hAnsiTheme="minorBidi" w:cstheme="minorBidi"/>
                <w:szCs w:val="17"/>
              </w:rPr>
            </w:pPr>
            <w:del w:id="2930" w:author="Author">
              <w:r w:rsidRPr="0001170E">
                <w:rPr>
                  <w:rFonts w:asciiTheme="minorBidi" w:eastAsia="Times New Roman" w:hAnsiTheme="minorBidi" w:cstheme="minorBidi"/>
                  <w:szCs w:val="17"/>
                </w:rPr>
                <w:delText>[RSG-32]</w:delText>
              </w:r>
            </w:del>
          </w:p>
        </w:tc>
        <w:tc>
          <w:tcPr>
            <w:tcW w:w="6444" w:type="dxa"/>
          </w:tcPr>
          <w:p w14:paraId="02974E2D" w14:textId="77777777" w:rsidR="005F3B68" w:rsidRPr="00F1228E" w:rsidRDefault="005F3B68" w:rsidP="008745E1">
            <w:pPr>
              <w:pStyle w:val="NormalWeb"/>
              <w:spacing w:before="170" w:beforeAutospacing="0" w:after="170" w:afterAutospacing="0"/>
              <w:rPr>
                <w:del w:id="2931" w:author="Author"/>
                <w:rFonts w:asciiTheme="minorBidi" w:eastAsia="Times New Roman" w:hAnsiTheme="minorBidi" w:cstheme="minorBidi"/>
                <w:szCs w:val="17"/>
              </w:rPr>
            </w:pPr>
            <w:del w:id="2932" w:author="Author">
              <w:r w:rsidRPr="00F1228E">
                <w:rPr>
                  <w:rFonts w:asciiTheme="minorBidi" w:eastAsia="Times New Roman" w:hAnsiTheme="minorBidi" w:cstheme="minorBidi"/>
                  <w:szCs w:val="17"/>
                </w:rPr>
                <w:delText>A Web API SHOULD support batching operations (aka bulk operations) in place of multiple individual requests to achieve latency reduction. The same semantics should be used for HTTP Methods and HTTP status codes. The response payload SHOULD contain information about all batching operations. If multiple errors occur, the error payload SHOULD contain information about all the occurrences (in the details attribute). All bulk operations SHOULD be executed in an atomic operation.</w:delText>
              </w:r>
            </w:del>
          </w:p>
        </w:tc>
        <w:tc>
          <w:tcPr>
            <w:tcW w:w="1761" w:type="dxa"/>
          </w:tcPr>
          <w:p w14:paraId="019EC880" w14:textId="77777777" w:rsidR="005F3B68" w:rsidRPr="0001170E" w:rsidRDefault="005F3B68" w:rsidP="008745E1">
            <w:pPr>
              <w:rPr>
                <w:del w:id="2933" w:author="Author"/>
                <w:rFonts w:asciiTheme="minorBidi" w:hAnsiTheme="minorBidi" w:cstheme="minorBidi"/>
                <w:szCs w:val="17"/>
              </w:rPr>
            </w:pPr>
            <w:del w:id="2934" w:author="Author">
              <w:r w:rsidRPr="0001170E">
                <w:rPr>
                  <w:rFonts w:asciiTheme="minorBidi" w:hAnsiTheme="minorBidi" w:cstheme="minorBidi"/>
                  <w:szCs w:val="17"/>
                </w:rPr>
                <w:delText>AAJ, AAX</w:delText>
              </w:r>
            </w:del>
          </w:p>
        </w:tc>
      </w:tr>
      <w:tr w:rsidR="005F3B68" w:rsidRPr="00B67A3A" w14:paraId="77AC0D7B" w14:textId="77777777" w:rsidTr="00E3148C">
        <w:trPr>
          <w:del w:id="2935" w:author="Author"/>
        </w:trPr>
        <w:tc>
          <w:tcPr>
            <w:tcW w:w="1143" w:type="dxa"/>
          </w:tcPr>
          <w:p w14:paraId="6AED088D" w14:textId="77777777" w:rsidR="005F3B68" w:rsidRPr="0001170E" w:rsidRDefault="005F3B68" w:rsidP="008745E1">
            <w:pPr>
              <w:rPr>
                <w:del w:id="2936" w:author="Author"/>
                <w:rFonts w:asciiTheme="minorBidi" w:hAnsiTheme="minorBidi" w:cstheme="minorBidi"/>
                <w:szCs w:val="17"/>
              </w:rPr>
            </w:pPr>
            <w:del w:id="2937" w:author="Author">
              <w:r w:rsidRPr="0001170E">
                <w:rPr>
                  <w:rFonts w:asciiTheme="minorBidi" w:eastAsia="Times New Roman" w:hAnsiTheme="minorBidi" w:cstheme="minorBidi"/>
                  <w:szCs w:val="17"/>
                </w:rPr>
                <w:delText>[RSG-33]</w:delText>
              </w:r>
            </w:del>
          </w:p>
        </w:tc>
        <w:tc>
          <w:tcPr>
            <w:tcW w:w="6444" w:type="dxa"/>
          </w:tcPr>
          <w:p w14:paraId="226E0B60" w14:textId="77777777" w:rsidR="005F3B68" w:rsidRPr="00F1228E" w:rsidRDefault="005F3B68" w:rsidP="008745E1">
            <w:pPr>
              <w:pStyle w:val="NormalWeb"/>
              <w:spacing w:before="170" w:beforeAutospacing="0" w:after="170" w:afterAutospacing="0"/>
              <w:rPr>
                <w:del w:id="2938" w:author="Author"/>
                <w:rFonts w:asciiTheme="minorBidi" w:eastAsia="Times New Roman" w:hAnsiTheme="minorBidi" w:cstheme="minorBidi"/>
                <w:szCs w:val="17"/>
              </w:rPr>
            </w:pPr>
            <w:del w:id="2939" w:author="Author">
              <w:r w:rsidRPr="00F1228E">
                <w:rPr>
                  <w:rFonts w:asciiTheme="minorBidi" w:eastAsia="Times New Roman" w:hAnsiTheme="minorBidi" w:cstheme="minorBidi"/>
                  <w:szCs w:val="17"/>
                </w:rPr>
                <w:delText xml:space="preserve">For an end point which fetches a single resource, if a resource is not found, the method </w:delText>
              </w:r>
              <w:r w:rsidRPr="00E47331">
                <w:rPr>
                  <w:rFonts w:ascii="Courier New" w:eastAsia="Times New Roman" w:hAnsi="Courier New" w:cs="Courier New"/>
                  <w:szCs w:val="17"/>
                </w:rPr>
                <w:delText>GET</w:delText>
              </w:r>
              <w:r w:rsidRPr="00F1228E">
                <w:rPr>
                  <w:rFonts w:asciiTheme="minorBidi" w:eastAsia="Times New Roman" w:hAnsiTheme="minorBidi" w:cstheme="minorBidi"/>
                  <w:szCs w:val="17"/>
                </w:rPr>
                <w:delText xml:space="preserve"> MUST return the status code “</w:delText>
              </w:r>
              <w:r w:rsidRPr="00722E62">
                <w:rPr>
                  <w:rFonts w:ascii="Courier New" w:eastAsia="Times New Roman" w:hAnsi="Courier New" w:cs="Courier New"/>
                  <w:szCs w:val="17"/>
                </w:rPr>
                <w:delText>404 Not Found</w:delText>
              </w:r>
              <w:r w:rsidRPr="00F1228E">
                <w:rPr>
                  <w:rFonts w:asciiTheme="minorBidi" w:eastAsia="Times New Roman" w:hAnsiTheme="minorBidi" w:cstheme="minorBidi"/>
                  <w:szCs w:val="17"/>
                </w:rPr>
                <w:delText>”.  Endpoints which return lists of resources will simply return an empty list.</w:delText>
              </w:r>
            </w:del>
          </w:p>
        </w:tc>
        <w:tc>
          <w:tcPr>
            <w:tcW w:w="1761" w:type="dxa"/>
          </w:tcPr>
          <w:p w14:paraId="72B728FB" w14:textId="77777777" w:rsidR="005F3B68" w:rsidRPr="0001170E" w:rsidRDefault="005F3B68" w:rsidP="008745E1">
            <w:pPr>
              <w:rPr>
                <w:del w:id="2940" w:author="Author"/>
                <w:rFonts w:asciiTheme="minorBidi" w:hAnsiTheme="minorBidi" w:cstheme="minorBidi"/>
                <w:szCs w:val="17"/>
              </w:rPr>
            </w:pPr>
            <w:del w:id="2941" w:author="Author">
              <w:r w:rsidRPr="0001170E">
                <w:rPr>
                  <w:rFonts w:asciiTheme="minorBidi" w:hAnsiTheme="minorBidi" w:cstheme="minorBidi"/>
                  <w:szCs w:val="17"/>
                </w:rPr>
                <w:delText>AAJ, AAX, AX, AJ</w:delText>
              </w:r>
            </w:del>
          </w:p>
        </w:tc>
      </w:tr>
      <w:tr w:rsidR="005F3B68" w:rsidRPr="00B67A3A" w14:paraId="68A3B4B3" w14:textId="77777777" w:rsidTr="00E3148C">
        <w:trPr>
          <w:del w:id="2942" w:author="Author"/>
        </w:trPr>
        <w:tc>
          <w:tcPr>
            <w:tcW w:w="1143" w:type="dxa"/>
          </w:tcPr>
          <w:p w14:paraId="1E8E21E5" w14:textId="77777777" w:rsidR="005F3B68" w:rsidRPr="00F1228E" w:rsidRDefault="005F3B68" w:rsidP="008745E1">
            <w:pPr>
              <w:pStyle w:val="NormalWeb"/>
              <w:spacing w:before="170" w:beforeAutospacing="0" w:after="170" w:afterAutospacing="0"/>
              <w:rPr>
                <w:del w:id="2943" w:author="Author"/>
                <w:rFonts w:asciiTheme="minorBidi" w:eastAsia="Times New Roman" w:hAnsiTheme="minorBidi" w:cstheme="minorBidi"/>
                <w:szCs w:val="17"/>
              </w:rPr>
            </w:pPr>
            <w:del w:id="2944" w:author="Author">
              <w:r w:rsidRPr="0001170E">
                <w:rPr>
                  <w:rFonts w:asciiTheme="minorBidi" w:eastAsia="Times New Roman" w:hAnsiTheme="minorBidi" w:cstheme="minorBidi"/>
                  <w:szCs w:val="17"/>
                </w:rPr>
                <w:delText>[RSG-34]</w:delText>
              </w:r>
            </w:del>
          </w:p>
        </w:tc>
        <w:tc>
          <w:tcPr>
            <w:tcW w:w="6444" w:type="dxa"/>
          </w:tcPr>
          <w:p w14:paraId="4DB70B8F" w14:textId="77777777" w:rsidR="005F3B68" w:rsidRPr="00F1228E" w:rsidRDefault="005F3B68" w:rsidP="008745E1">
            <w:pPr>
              <w:pStyle w:val="NormalWeb"/>
              <w:spacing w:before="170" w:beforeAutospacing="0" w:after="170" w:afterAutospacing="0"/>
              <w:rPr>
                <w:del w:id="2945" w:author="Author"/>
                <w:rFonts w:asciiTheme="minorBidi" w:eastAsia="Times New Roman" w:hAnsiTheme="minorBidi" w:cstheme="minorBidi"/>
                <w:szCs w:val="17"/>
              </w:rPr>
            </w:pPr>
            <w:del w:id="2946" w:author="Author">
              <w:r w:rsidRPr="00F1228E">
                <w:rPr>
                  <w:rFonts w:asciiTheme="minorBidi" w:eastAsia="Times New Roman" w:hAnsiTheme="minorBidi" w:cstheme="minorBidi"/>
                  <w:szCs w:val="17"/>
                </w:rPr>
                <w:delText xml:space="preserve">If a resource is retrieved successfully, the </w:delText>
              </w:r>
              <w:r w:rsidRPr="00E47331">
                <w:rPr>
                  <w:rFonts w:ascii="Courier New" w:eastAsia="Times New Roman" w:hAnsi="Courier New" w:cs="Courier New"/>
                  <w:szCs w:val="17"/>
                </w:rPr>
                <w:delText>GET</w:delText>
              </w:r>
              <w:r w:rsidRPr="00F1228E">
                <w:rPr>
                  <w:rFonts w:asciiTheme="minorBidi" w:eastAsia="Times New Roman" w:hAnsiTheme="minorBidi" w:cstheme="minorBidi"/>
                  <w:szCs w:val="17"/>
                </w:rPr>
                <w:delText xml:space="preserve"> method MUST return </w:delText>
              </w:r>
              <w:r w:rsidRPr="00E47331">
                <w:rPr>
                  <w:rFonts w:ascii="Courier New" w:eastAsia="Times New Roman" w:hAnsi="Courier New" w:cs="Courier New"/>
                  <w:szCs w:val="17"/>
                </w:rPr>
                <w:delText>200 OK</w:delText>
              </w:r>
              <w:r w:rsidRPr="00F1228E">
                <w:rPr>
                  <w:rFonts w:asciiTheme="minorBidi" w:eastAsia="Times New Roman" w:hAnsiTheme="minorBidi" w:cstheme="minorBidi"/>
                  <w:szCs w:val="17"/>
                </w:rPr>
                <w:delText>.</w:delText>
              </w:r>
            </w:del>
          </w:p>
        </w:tc>
        <w:tc>
          <w:tcPr>
            <w:tcW w:w="1761" w:type="dxa"/>
          </w:tcPr>
          <w:p w14:paraId="02433DBA" w14:textId="77777777" w:rsidR="005F3B68" w:rsidRPr="00F1228E" w:rsidRDefault="005F3B68" w:rsidP="008745E1">
            <w:pPr>
              <w:pStyle w:val="NormalWeb"/>
              <w:spacing w:before="170" w:beforeAutospacing="0" w:after="170" w:afterAutospacing="0"/>
              <w:rPr>
                <w:del w:id="2947" w:author="Author"/>
                <w:rFonts w:asciiTheme="minorBidi" w:eastAsia="Times New Roman" w:hAnsiTheme="minorBidi" w:cstheme="minorBidi"/>
                <w:szCs w:val="17"/>
              </w:rPr>
            </w:pPr>
            <w:del w:id="2948" w:author="Author">
              <w:r w:rsidRPr="00F1228E">
                <w:rPr>
                  <w:rFonts w:asciiTheme="minorBidi" w:eastAsia="Times New Roman" w:hAnsiTheme="minorBidi" w:cstheme="minorBidi"/>
                  <w:szCs w:val="17"/>
                </w:rPr>
                <w:delText>AAJ, AAX, AX, AJ</w:delText>
              </w:r>
            </w:del>
          </w:p>
        </w:tc>
      </w:tr>
      <w:tr w:rsidR="005F3B68" w:rsidRPr="00B67A3A" w14:paraId="4B0DF282" w14:textId="77777777" w:rsidTr="00E3148C">
        <w:trPr>
          <w:del w:id="2949" w:author="Author"/>
        </w:trPr>
        <w:tc>
          <w:tcPr>
            <w:tcW w:w="1143" w:type="dxa"/>
          </w:tcPr>
          <w:p w14:paraId="6B5836B5" w14:textId="77777777" w:rsidR="005F3B68" w:rsidRPr="0001170E" w:rsidRDefault="005F3B68" w:rsidP="008745E1">
            <w:pPr>
              <w:pStyle w:val="NormalWeb"/>
              <w:spacing w:before="170" w:beforeAutospacing="0" w:after="170" w:afterAutospacing="0"/>
              <w:rPr>
                <w:del w:id="2950" w:author="Author"/>
                <w:rFonts w:asciiTheme="minorBidi" w:eastAsia="Times New Roman" w:hAnsiTheme="minorBidi" w:cstheme="minorBidi"/>
                <w:szCs w:val="17"/>
              </w:rPr>
            </w:pPr>
            <w:del w:id="2951" w:author="Author">
              <w:r w:rsidRPr="0001170E">
                <w:rPr>
                  <w:rFonts w:asciiTheme="minorBidi" w:eastAsia="Times New Roman" w:hAnsiTheme="minorBidi" w:cstheme="minorBidi"/>
                  <w:szCs w:val="17"/>
                </w:rPr>
                <w:delText>[RSG-35]</w:delText>
              </w:r>
            </w:del>
          </w:p>
        </w:tc>
        <w:tc>
          <w:tcPr>
            <w:tcW w:w="6444" w:type="dxa"/>
          </w:tcPr>
          <w:p w14:paraId="32379C04" w14:textId="77777777" w:rsidR="005F3B68" w:rsidRPr="00F1228E" w:rsidRDefault="005F3B68" w:rsidP="008745E1">
            <w:pPr>
              <w:pStyle w:val="NormalWeb"/>
              <w:spacing w:before="170" w:beforeAutospacing="0" w:after="170" w:afterAutospacing="0"/>
              <w:rPr>
                <w:del w:id="2952" w:author="Author"/>
                <w:rFonts w:asciiTheme="minorBidi" w:eastAsia="Times New Roman" w:hAnsiTheme="minorBidi" w:cstheme="minorBidi"/>
                <w:szCs w:val="17"/>
              </w:rPr>
            </w:pPr>
            <w:del w:id="2953" w:author="Author">
              <w:r w:rsidRPr="00F1228E">
                <w:rPr>
                  <w:rFonts w:asciiTheme="minorBidi" w:eastAsia="Times New Roman" w:hAnsiTheme="minorBidi" w:cstheme="minorBidi"/>
                  <w:szCs w:val="17"/>
                </w:rPr>
                <w:delText xml:space="preserve">A </w:delText>
              </w:r>
              <w:r w:rsidRPr="00E47331">
                <w:rPr>
                  <w:rFonts w:ascii="Courier New" w:eastAsia="Times New Roman" w:hAnsi="Courier New" w:cs="Courier New"/>
                  <w:szCs w:val="17"/>
                </w:rPr>
                <w:delText>GET</w:delText>
              </w:r>
              <w:r w:rsidRPr="00F1228E">
                <w:rPr>
                  <w:rFonts w:asciiTheme="minorBidi" w:eastAsia="Times New Roman" w:hAnsiTheme="minorBidi" w:cstheme="minorBidi"/>
                  <w:szCs w:val="17"/>
                </w:rPr>
                <w:delText xml:space="preserve"> request MUST be idempotent.</w:delText>
              </w:r>
            </w:del>
          </w:p>
        </w:tc>
        <w:tc>
          <w:tcPr>
            <w:tcW w:w="1761" w:type="dxa"/>
          </w:tcPr>
          <w:p w14:paraId="1A690C6A" w14:textId="77777777" w:rsidR="005F3B68" w:rsidRPr="00F1228E" w:rsidRDefault="005F3B68" w:rsidP="008745E1">
            <w:pPr>
              <w:pStyle w:val="NormalWeb"/>
              <w:spacing w:before="170" w:beforeAutospacing="0" w:after="170" w:afterAutospacing="0"/>
              <w:rPr>
                <w:del w:id="2954" w:author="Author"/>
                <w:rFonts w:asciiTheme="minorBidi" w:eastAsia="Times New Roman" w:hAnsiTheme="minorBidi" w:cstheme="minorBidi"/>
                <w:szCs w:val="17"/>
              </w:rPr>
            </w:pPr>
            <w:del w:id="2955" w:author="Author">
              <w:r w:rsidRPr="00F1228E">
                <w:rPr>
                  <w:rFonts w:asciiTheme="minorBidi" w:eastAsia="Times New Roman" w:hAnsiTheme="minorBidi" w:cstheme="minorBidi"/>
                  <w:szCs w:val="17"/>
                </w:rPr>
                <w:delText>AAJ, AAX, AX, AJ</w:delText>
              </w:r>
            </w:del>
          </w:p>
        </w:tc>
      </w:tr>
      <w:tr w:rsidR="005F3B68" w:rsidRPr="00B67A3A" w14:paraId="0EF92505" w14:textId="77777777" w:rsidTr="00E3148C">
        <w:trPr>
          <w:del w:id="2956" w:author="Author"/>
        </w:trPr>
        <w:tc>
          <w:tcPr>
            <w:tcW w:w="1143" w:type="dxa"/>
          </w:tcPr>
          <w:p w14:paraId="711D4150" w14:textId="77777777" w:rsidR="005F3B68" w:rsidRPr="00F1228E" w:rsidRDefault="005F3B68" w:rsidP="008745E1">
            <w:pPr>
              <w:pStyle w:val="NormalWeb"/>
              <w:spacing w:before="170" w:beforeAutospacing="0" w:after="170" w:afterAutospacing="0"/>
              <w:rPr>
                <w:del w:id="2957" w:author="Author"/>
                <w:rFonts w:asciiTheme="minorBidi" w:eastAsia="Times New Roman" w:hAnsiTheme="minorBidi" w:cstheme="minorBidi"/>
                <w:szCs w:val="17"/>
              </w:rPr>
            </w:pPr>
            <w:del w:id="2958" w:author="Author">
              <w:r w:rsidRPr="0001170E">
                <w:rPr>
                  <w:rFonts w:asciiTheme="minorBidi" w:eastAsia="Times New Roman" w:hAnsiTheme="minorBidi" w:cstheme="minorBidi"/>
                  <w:szCs w:val="17"/>
                </w:rPr>
                <w:delText>[RSG-36]</w:delText>
              </w:r>
            </w:del>
          </w:p>
        </w:tc>
        <w:tc>
          <w:tcPr>
            <w:tcW w:w="6444" w:type="dxa"/>
          </w:tcPr>
          <w:p w14:paraId="0A5F7CF9" w14:textId="77777777" w:rsidR="005F3B68" w:rsidRPr="00F1228E" w:rsidRDefault="005F3B68" w:rsidP="008745E1">
            <w:pPr>
              <w:pStyle w:val="NormalWeb"/>
              <w:spacing w:before="170" w:beforeAutospacing="0" w:after="170" w:afterAutospacing="0"/>
              <w:rPr>
                <w:del w:id="2959" w:author="Author"/>
                <w:rFonts w:asciiTheme="minorBidi" w:eastAsia="Times New Roman" w:hAnsiTheme="minorBidi" w:cstheme="minorBidi"/>
                <w:szCs w:val="17"/>
              </w:rPr>
            </w:pPr>
            <w:del w:id="2960" w:author="Author">
              <w:r w:rsidRPr="00F1228E">
                <w:rPr>
                  <w:rFonts w:asciiTheme="minorBidi" w:eastAsia="Times New Roman" w:hAnsiTheme="minorBidi" w:cstheme="minorBidi"/>
                  <w:szCs w:val="17"/>
                </w:rPr>
                <w:delText xml:space="preserve">When the URI length exceeds the 255 bytes, the </w:delText>
              </w:r>
              <w:r w:rsidRPr="00E47331">
                <w:rPr>
                  <w:rFonts w:ascii="Courier New" w:eastAsia="Times New Roman" w:hAnsi="Courier New" w:cs="Courier New"/>
                  <w:szCs w:val="17"/>
                </w:rPr>
                <w:delText>POST</w:delText>
              </w:r>
              <w:r w:rsidRPr="00F1228E">
                <w:rPr>
                  <w:rFonts w:asciiTheme="minorBidi" w:eastAsia="Times New Roman" w:hAnsiTheme="minorBidi" w:cstheme="minorBidi"/>
                  <w:szCs w:val="17"/>
                </w:rPr>
                <w:delText xml:space="preserve"> method SHOULD be used instead of </w:delText>
              </w:r>
              <w:r w:rsidRPr="00E47331">
                <w:rPr>
                  <w:rFonts w:ascii="Courier New" w:eastAsia="Times New Roman" w:hAnsi="Courier New" w:cs="Courier New"/>
                  <w:szCs w:val="17"/>
                </w:rPr>
                <w:delText>GET</w:delText>
              </w:r>
              <w:r w:rsidRPr="00F1228E">
                <w:rPr>
                  <w:rFonts w:asciiTheme="minorBidi" w:eastAsia="Times New Roman" w:hAnsiTheme="minorBidi" w:cstheme="minorBidi"/>
                  <w:szCs w:val="17"/>
                </w:rPr>
                <w:delText xml:space="preserve"> due to </w:delText>
              </w:r>
              <w:r w:rsidRPr="00E47331">
                <w:rPr>
                  <w:rFonts w:ascii="Courier New" w:eastAsia="Times New Roman" w:hAnsi="Courier New" w:cs="Courier New"/>
                  <w:szCs w:val="17"/>
                </w:rPr>
                <w:delText>GET</w:delText>
              </w:r>
              <w:r w:rsidRPr="00F1228E">
                <w:rPr>
                  <w:rFonts w:asciiTheme="minorBidi" w:eastAsia="Times New Roman" w:hAnsiTheme="minorBidi" w:cstheme="minorBidi"/>
                  <w:szCs w:val="17"/>
                </w:rPr>
                <w:delText xml:space="preserve"> limitations, or else create named queries if possible.</w:delText>
              </w:r>
            </w:del>
          </w:p>
        </w:tc>
        <w:tc>
          <w:tcPr>
            <w:tcW w:w="1761" w:type="dxa"/>
          </w:tcPr>
          <w:p w14:paraId="0C4A06F2" w14:textId="77777777" w:rsidR="005F3B68" w:rsidRPr="00F1228E" w:rsidRDefault="005F3B68" w:rsidP="008745E1">
            <w:pPr>
              <w:pStyle w:val="NormalWeb"/>
              <w:spacing w:before="170" w:beforeAutospacing="0" w:after="170" w:afterAutospacing="0"/>
              <w:rPr>
                <w:del w:id="2961" w:author="Author"/>
                <w:rFonts w:asciiTheme="minorBidi" w:eastAsia="Times New Roman" w:hAnsiTheme="minorBidi" w:cstheme="minorBidi"/>
                <w:szCs w:val="17"/>
              </w:rPr>
            </w:pPr>
            <w:del w:id="2962" w:author="Author">
              <w:r w:rsidRPr="00F1228E">
                <w:rPr>
                  <w:rFonts w:asciiTheme="minorBidi" w:eastAsia="Times New Roman" w:hAnsiTheme="minorBidi" w:cstheme="minorBidi"/>
                  <w:szCs w:val="17"/>
                </w:rPr>
                <w:delText>AAJ, AAX</w:delText>
              </w:r>
            </w:del>
          </w:p>
        </w:tc>
      </w:tr>
      <w:tr w:rsidR="005F3B68" w:rsidRPr="00B67A3A" w14:paraId="3522DC7F" w14:textId="77777777" w:rsidTr="00E3148C">
        <w:trPr>
          <w:del w:id="2963" w:author="Author"/>
        </w:trPr>
        <w:tc>
          <w:tcPr>
            <w:tcW w:w="1143" w:type="dxa"/>
          </w:tcPr>
          <w:p w14:paraId="070DDFA7" w14:textId="77777777" w:rsidR="005F3B68" w:rsidRPr="00F1228E" w:rsidRDefault="005F3B68" w:rsidP="008745E1">
            <w:pPr>
              <w:pStyle w:val="NormalWeb"/>
              <w:spacing w:before="170" w:beforeAutospacing="0" w:after="170" w:afterAutospacing="0"/>
              <w:rPr>
                <w:del w:id="2964" w:author="Author"/>
                <w:rFonts w:asciiTheme="minorBidi" w:eastAsia="Times New Roman" w:hAnsiTheme="minorBidi" w:cstheme="minorBidi"/>
                <w:szCs w:val="17"/>
              </w:rPr>
            </w:pPr>
            <w:del w:id="2965" w:author="Author">
              <w:r w:rsidRPr="0001170E">
                <w:rPr>
                  <w:rFonts w:asciiTheme="minorBidi" w:eastAsia="Times New Roman" w:hAnsiTheme="minorBidi" w:cstheme="minorBidi"/>
                  <w:szCs w:val="17"/>
                </w:rPr>
                <w:delText>[RSG-37]</w:delText>
              </w:r>
            </w:del>
          </w:p>
        </w:tc>
        <w:tc>
          <w:tcPr>
            <w:tcW w:w="6444" w:type="dxa"/>
          </w:tcPr>
          <w:p w14:paraId="3A49AAF0" w14:textId="77777777" w:rsidR="005F3B68" w:rsidRPr="00F1228E" w:rsidRDefault="005F3B68" w:rsidP="008745E1">
            <w:pPr>
              <w:pStyle w:val="NormalWeb"/>
              <w:spacing w:before="170" w:beforeAutospacing="0" w:after="170" w:afterAutospacing="0"/>
              <w:rPr>
                <w:del w:id="2966" w:author="Author"/>
                <w:rFonts w:asciiTheme="minorBidi" w:eastAsia="Times New Roman" w:hAnsiTheme="minorBidi" w:cstheme="minorBidi"/>
                <w:szCs w:val="17"/>
              </w:rPr>
            </w:pPr>
            <w:del w:id="2967" w:author="Author">
              <w:r w:rsidRPr="00F1228E">
                <w:rPr>
                  <w:rFonts w:asciiTheme="minorBidi" w:eastAsia="Times New Roman" w:hAnsiTheme="minorBidi" w:cstheme="minorBidi"/>
                  <w:szCs w:val="17"/>
                </w:rPr>
                <w:delText xml:space="preserve">A </w:delText>
              </w:r>
              <w:r w:rsidRPr="00E47331">
                <w:rPr>
                  <w:rFonts w:ascii="Courier New" w:eastAsia="Times New Roman" w:hAnsi="Courier New" w:cs="Courier New"/>
                  <w:szCs w:val="17"/>
                </w:rPr>
                <w:delText>HEAD</w:delText>
              </w:r>
              <w:r w:rsidRPr="00F1228E">
                <w:rPr>
                  <w:rFonts w:asciiTheme="minorBidi" w:eastAsia="Times New Roman" w:hAnsiTheme="minorBidi" w:cstheme="minorBidi"/>
                  <w:szCs w:val="17"/>
                </w:rPr>
                <w:delText xml:space="preserve"> request MUST be idempotent.</w:delText>
              </w:r>
            </w:del>
          </w:p>
        </w:tc>
        <w:tc>
          <w:tcPr>
            <w:tcW w:w="1761" w:type="dxa"/>
          </w:tcPr>
          <w:p w14:paraId="372F858A" w14:textId="77777777" w:rsidR="005F3B68" w:rsidRPr="00F1228E" w:rsidRDefault="005F3B68" w:rsidP="008745E1">
            <w:pPr>
              <w:pStyle w:val="NormalWeb"/>
              <w:spacing w:before="170" w:beforeAutospacing="0" w:after="170" w:afterAutospacing="0"/>
              <w:rPr>
                <w:del w:id="2968" w:author="Author"/>
                <w:rFonts w:asciiTheme="minorBidi" w:eastAsia="Times New Roman" w:hAnsiTheme="minorBidi" w:cstheme="minorBidi"/>
                <w:szCs w:val="17"/>
              </w:rPr>
            </w:pPr>
            <w:del w:id="2969" w:author="Author">
              <w:r w:rsidRPr="00F1228E">
                <w:rPr>
                  <w:rFonts w:asciiTheme="minorBidi" w:eastAsia="Times New Roman" w:hAnsiTheme="minorBidi" w:cstheme="minorBidi"/>
                  <w:szCs w:val="17"/>
                </w:rPr>
                <w:delText>AAJ, AAX, AX, AJ</w:delText>
              </w:r>
            </w:del>
          </w:p>
        </w:tc>
      </w:tr>
      <w:tr w:rsidR="005F3B68" w:rsidRPr="00B67A3A" w14:paraId="323B2B54" w14:textId="77777777" w:rsidTr="00E3148C">
        <w:trPr>
          <w:del w:id="2970" w:author="Author"/>
        </w:trPr>
        <w:tc>
          <w:tcPr>
            <w:tcW w:w="1143" w:type="dxa"/>
          </w:tcPr>
          <w:p w14:paraId="1571B40E" w14:textId="77777777" w:rsidR="005F3B68" w:rsidRPr="00F1228E" w:rsidRDefault="005F3B68" w:rsidP="008745E1">
            <w:pPr>
              <w:pStyle w:val="NormalWeb"/>
              <w:spacing w:before="170" w:beforeAutospacing="0" w:after="170" w:afterAutospacing="0"/>
              <w:rPr>
                <w:del w:id="2971" w:author="Author"/>
                <w:rFonts w:asciiTheme="minorBidi" w:eastAsia="Times New Roman" w:hAnsiTheme="minorBidi" w:cstheme="minorBidi"/>
                <w:szCs w:val="17"/>
              </w:rPr>
            </w:pPr>
            <w:del w:id="2972" w:author="Author">
              <w:r w:rsidRPr="0001170E">
                <w:rPr>
                  <w:rFonts w:asciiTheme="minorBidi" w:eastAsia="Times New Roman" w:hAnsiTheme="minorBidi" w:cstheme="minorBidi"/>
                  <w:szCs w:val="17"/>
                </w:rPr>
                <w:delText>[RSG-38]</w:delText>
              </w:r>
            </w:del>
          </w:p>
        </w:tc>
        <w:tc>
          <w:tcPr>
            <w:tcW w:w="6444" w:type="dxa"/>
          </w:tcPr>
          <w:p w14:paraId="46152E3D" w14:textId="77777777" w:rsidR="005F3B68" w:rsidRPr="00F1228E" w:rsidRDefault="005F3B68" w:rsidP="008745E1">
            <w:pPr>
              <w:pStyle w:val="NormalWeb"/>
              <w:spacing w:before="170" w:beforeAutospacing="0" w:after="170" w:afterAutospacing="0"/>
              <w:rPr>
                <w:del w:id="2973" w:author="Author"/>
                <w:rFonts w:asciiTheme="minorBidi" w:eastAsia="Times New Roman" w:hAnsiTheme="minorBidi" w:cstheme="minorBidi"/>
                <w:szCs w:val="17"/>
              </w:rPr>
            </w:pPr>
            <w:del w:id="2974" w:author="Author">
              <w:r w:rsidRPr="00F1228E">
                <w:rPr>
                  <w:rFonts w:asciiTheme="minorBidi" w:eastAsia="Times New Roman" w:hAnsiTheme="minorBidi" w:cstheme="minorBidi"/>
                  <w:szCs w:val="17"/>
                </w:rPr>
                <w:delText xml:space="preserve">Some proxies support only </w:delText>
              </w:r>
              <w:r w:rsidRPr="00E47331">
                <w:rPr>
                  <w:rFonts w:ascii="Courier New" w:eastAsia="Times New Roman" w:hAnsi="Courier New" w:cs="Courier New"/>
                  <w:szCs w:val="17"/>
                </w:rPr>
                <w:delText>POST</w:delText>
              </w:r>
              <w:r w:rsidRPr="00F1228E">
                <w:rPr>
                  <w:rFonts w:asciiTheme="minorBidi" w:eastAsia="Times New Roman" w:hAnsiTheme="minorBidi" w:cstheme="minorBidi"/>
                  <w:szCs w:val="17"/>
                </w:rPr>
                <w:delText xml:space="preserve"> and </w:delText>
              </w:r>
              <w:r w:rsidRPr="00E47331">
                <w:rPr>
                  <w:rFonts w:ascii="Courier New" w:eastAsia="Times New Roman" w:hAnsi="Courier New" w:cs="Courier New"/>
                  <w:szCs w:val="17"/>
                </w:rPr>
                <w:delText>GET</w:delText>
              </w:r>
              <w:r w:rsidRPr="00F1228E">
                <w:rPr>
                  <w:rFonts w:asciiTheme="minorBidi" w:eastAsia="Times New Roman" w:hAnsiTheme="minorBidi" w:cstheme="minorBidi"/>
                  <w:szCs w:val="17"/>
                </w:rPr>
                <w:delText xml:space="preserve"> methods. A Web API SHOULD support a custom HTTP request header to override the HTTP Method in order to overcome these limitations.</w:delText>
              </w:r>
            </w:del>
          </w:p>
        </w:tc>
        <w:tc>
          <w:tcPr>
            <w:tcW w:w="1761" w:type="dxa"/>
          </w:tcPr>
          <w:p w14:paraId="359BB9FF" w14:textId="77777777" w:rsidR="005F3B68" w:rsidRPr="00F1228E" w:rsidRDefault="005F3B68" w:rsidP="008745E1">
            <w:pPr>
              <w:pStyle w:val="NormalWeb"/>
              <w:spacing w:before="170" w:beforeAutospacing="0" w:after="170" w:afterAutospacing="0"/>
              <w:rPr>
                <w:del w:id="2975" w:author="Author"/>
                <w:rFonts w:asciiTheme="minorBidi" w:eastAsia="Times New Roman" w:hAnsiTheme="minorBidi" w:cstheme="minorBidi"/>
                <w:szCs w:val="17"/>
              </w:rPr>
            </w:pPr>
            <w:del w:id="2976" w:author="Author">
              <w:r w:rsidRPr="00F1228E">
                <w:rPr>
                  <w:rFonts w:asciiTheme="minorBidi" w:eastAsia="Times New Roman" w:hAnsiTheme="minorBidi" w:cstheme="minorBidi"/>
                  <w:szCs w:val="17"/>
                </w:rPr>
                <w:delText>AAJ, AAX</w:delText>
              </w:r>
            </w:del>
          </w:p>
        </w:tc>
      </w:tr>
      <w:tr w:rsidR="005F3B68" w:rsidRPr="00B67A3A" w14:paraId="4EA68185" w14:textId="77777777" w:rsidTr="00E3148C">
        <w:trPr>
          <w:del w:id="2977" w:author="Author"/>
        </w:trPr>
        <w:tc>
          <w:tcPr>
            <w:tcW w:w="1143" w:type="dxa"/>
          </w:tcPr>
          <w:p w14:paraId="22F9F821" w14:textId="77777777" w:rsidR="005F3B68" w:rsidRPr="00F1228E" w:rsidRDefault="005F3B68" w:rsidP="008745E1">
            <w:pPr>
              <w:pStyle w:val="NormalWeb"/>
              <w:spacing w:before="170" w:beforeAutospacing="0" w:after="170" w:afterAutospacing="0"/>
              <w:rPr>
                <w:del w:id="2978" w:author="Author"/>
                <w:rFonts w:asciiTheme="minorBidi" w:eastAsia="Times New Roman" w:hAnsiTheme="minorBidi" w:cstheme="minorBidi"/>
                <w:szCs w:val="17"/>
              </w:rPr>
            </w:pPr>
            <w:del w:id="2979" w:author="Author">
              <w:r w:rsidRPr="0001170E">
                <w:rPr>
                  <w:rFonts w:asciiTheme="minorBidi" w:eastAsia="Times New Roman" w:hAnsiTheme="minorBidi" w:cstheme="minorBidi"/>
                  <w:szCs w:val="17"/>
                </w:rPr>
                <w:delText>[RSG-39]</w:delText>
              </w:r>
            </w:del>
          </w:p>
        </w:tc>
        <w:tc>
          <w:tcPr>
            <w:tcW w:w="6444" w:type="dxa"/>
          </w:tcPr>
          <w:p w14:paraId="6AB0CFD2" w14:textId="77777777" w:rsidR="005F3B68" w:rsidRPr="00F1228E" w:rsidRDefault="005F3B68" w:rsidP="008745E1">
            <w:pPr>
              <w:pStyle w:val="NormalWeb"/>
              <w:spacing w:before="170" w:beforeAutospacing="0" w:after="170" w:afterAutospacing="0"/>
              <w:rPr>
                <w:del w:id="2980" w:author="Author"/>
                <w:rFonts w:asciiTheme="minorBidi" w:eastAsia="Times New Roman" w:hAnsiTheme="minorBidi" w:cstheme="minorBidi"/>
                <w:szCs w:val="17"/>
              </w:rPr>
            </w:pPr>
            <w:del w:id="2981" w:author="Author">
              <w:r w:rsidRPr="00F1228E">
                <w:rPr>
                  <w:rFonts w:asciiTheme="minorBidi" w:eastAsia="Times New Roman" w:hAnsiTheme="minorBidi" w:cstheme="minorBidi"/>
                  <w:szCs w:val="17"/>
                </w:rPr>
                <w:delText xml:space="preserve">A </w:delText>
              </w:r>
              <w:r w:rsidRPr="00E47331">
                <w:rPr>
                  <w:rFonts w:ascii="Courier New" w:eastAsia="Times New Roman" w:hAnsi="Courier New" w:cs="Courier New"/>
                  <w:szCs w:val="17"/>
                </w:rPr>
                <w:delText>POST</w:delText>
              </w:r>
              <w:r w:rsidRPr="00F1228E">
                <w:rPr>
                  <w:rFonts w:asciiTheme="minorBidi" w:eastAsia="Times New Roman" w:hAnsiTheme="minorBidi" w:cstheme="minorBidi"/>
                  <w:szCs w:val="17"/>
                </w:rPr>
                <w:delText xml:space="preserve"> request MUST NOT be idempotent according to the IETF RFC 2616.</w:delText>
              </w:r>
            </w:del>
          </w:p>
        </w:tc>
        <w:tc>
          <w:tcPr>
            <w:tcW w:w="1761" w:type="dxa"/>
          </w:tcPr>
          <w:p w14:paraId="1C219038" w14:textId="77777777" w:rsidR="005F3B68" w:rsidRPr="00F1228E" w:rsidRDefault="005F3B68" w:rsidP="008745E1">
            <w:pPr>
              <w:pStyle w:val="NormalWeb"/>
              <w:spacing w:before="170" w:beforeAutospacing="0" w:after="170" w:afterAutospacing="0"/>
              <w:rPr>
                <w:del w:id="2982" w:author="Author"/>
                <w:rFonts w:asciiTheme="minorBidi" w:eastAsia="Times New Roman" w:hAnsiTheme="minorBidi" w:cstheme="minorBidi"/>
                <w:szCs w:val="17"/>
              </w:rPr>
            </w:pPr>
            <w:del w:id="2983" w:author="Author">
              <w:r w:rsidRPr="00F1228E">
                <w:rPr>
                  <w:rFonts w:asciiTheme="minorBidi" w:eastAsia="Times New Roman" w:hAnsiTheme="minorBidi" w:cstheme="minorBidi"/>
                  <w:szCs w:val="17"/>
                </w:rPr>
                <w:delText>AAJ, AAX, AX, AJ</w:delText>
              </w:r>
            </w:del>
          </w:p>
        </w:tc>
      </w:tr>
      <w:tr w:rsidR="005F3B68" w:rsidRPr="00B67A3A" w14:paraId="3EB51EB6" w14:textId="77777777" w:rsidTr="00E3148C">
        <w:trPr>
          <w:del w:id="2984" w:author="Author"/>
        </w:trPr>
        <w:tc>
          <w:tcPr>
            <w:tcW w:w="1143" w:type="dxa"/>
          </w:tcPr>
          <w:p w14:paraId="64C3A89A" w14:textId="77777777" w:rsidR="005F3B68" w:rsidRPr="00F1228E" w:rsidRDefault="005F3B68" w:rsidP="008745E1">
            <w:pPr>
              <w:pStyle w:val="NormalWeb"/>
              <w:spacing w:before="170" w:beforeAutospacing="0" w:after="170" w:afterAutospacing="0"/>
              <w:rPr>
                <w:del w:id="2985" w:author="Author"/>
                <w:rFonts w:asciiTheme="minorBidi" w:eastAsia="Times New Roman" w:hAnsiTheme="minorBidi" w:cstheme="minorBidi"/>
                <w:szCs w:val="17"/>
              </w:rPr>
            </w:pPr>
            <w:del w:id="2986" w:author="Author">
              <w:r w:rsidRPr="0001170E">
                <w:rPr>
                  <w:rFonts w:asciiTheme="minorBidi" w:eastAsia="Times New Roman" w:hAnsiTheme="minorBidi" w:cstheme="minorBidi"/>
                  <w:szCs w:val="17"/>
                </w:rPr>
                <w:delText>[RSG-40]</w:delText>
              </w:r>
            </w:del>
          </w:p>
        </w:tc>
        <w:tc>
          <w:tcPr>
            <w:tcW w:w="6444" w:type="dxa"/>
          </w:tcPr>
          <w:p w14:paraId="4127FB41" w14:textId="77777777" w:rsidR="005F3B68" w:rsidRPr="00F1228E" w:rsidRDefault="005F3B68" w:rsidP="008745E1">
            <w:pPr>
              <w:pStyle w:val="NormalWeb"/>
              <w:spacing w:before="170" w:beforeAutospacing="0" w:after="170" w:afterAutospacing="0"/>
              <w:rPr>
                <w:del w:id="2987" w:author="Author"/>
                <w:rFonts w:asciiTheme="minorBidi" w:eastAsia="Times New Roman" w:hAnsiTheme="minorBidi" w:cstheme="minorBidi"/>
                <w:szCs w:val="17"/>
              </w:rPr>
            </w:pPr>
            <w:del w:id="2988" w:author="Author">
              <w:r w:rsidRPr="00F1228E">
                <w:rPr>
                  <w:rFonts w:asciiTheme="minorBidi" w:eastAsia="Times New Roman" w:hAnsiTheme="minorBidi" w:cstheme="minorBidi"/>
                  <w:szCs w:val="17"/>
                </w:rPr>
                <w:delText>If the resource creation was successful, the HTTP header Location SHOULD contain a URI (absolute or relative) pointing to a created resource.</w:delText>
              </w:r>
            </w:del>
          </w:p>
        </w:tc>
        <w:tc>
          <w:tcPr>
            <w:tcW w:w="1761" w:type="dxa"/>
          </w:tcPr>
          <w:p w14:paraId="35DEC840" w14:textId="77777777" w:rsidR="005F3B68" w:rsidRPr="00F1228E" w:rsidRDefault="005F3B68" w:rsidP="008745E1">
            <w:pPr>
              <w:pStyle w:val="NormalWeb"/>
              <w:spacing w:before="170" w:beforeAutospacing="0" w:after="170" w:afterAutospacing="0"/>
              <w:rPr>
                <w:del w:id="2989" w:author="Author"/>
                <w:rFonts w:asciiTheme="minorBidi" w:eastAsia="Times New Roman" w:hAnsiTheme="minorBidi" w:cstheme="minorBidi"/>
                <w:szCs w:val="17"/>
              </w:rPr>
            </w:pPr>
            <w:del w:id="2990" w:author="Author">
              <w:r w:rsidRPr="00F1228E">
                <w:rPr>
                  <w:rFonts w:asciiTheme="minorBidi" w:eastAsia="Times New Roman" w:hAnsiTheme="minorBidi" w:cstheme="minorBidi"/>
                  <w:szCs w:val="17"/>
                </w:rPr>
                <w:delText>AAJ, AAX</w:delText>
              </w:r>
            </w:del>
          </w:p>
        </w:tc>
      </w:tr>
      <w:tr w:rsidR="005F3B68" w:rsidRPr="00B67A3A" w14:paraId="76C52426" w14:textId="77777777" w:rsidTr="00E3148C">
        <w:trPr>
          <w:del w:id="2991" w:author="Author"/>
        </w:trPr>
        <w:tc>
          <w:tcPr>
            <w:tcW w:w="1143" w:type="dxa"/>
          </w:tcPr>
          <w:p w14:paraId="4567EF54" w14:textId="77777777" w:rsidR="005F3B68" w:rsidRPr="00F1228E" w:rsidRDefault="005F3B68" w:rsidP="008745E1">
            <w:pPr>
              <w:pStyle w:val="NormalWeb"/>
              <w:spacing w:before="170" w:beforeAutospacing="0" w:after="170" w:afterAutospacing="0"/>
              <w:rPr>
                <w:del w:id="2992" w:author="Author"/>
                <w:rFonts w:asciiTheme="minorBidi" w:eastAsia="Times New Roman" w:hAnsiTheme="minorBidi" w:cstheme="minorBidi"/>
                <w:szCs w:val="17"/>
              </w:rPr>
            </w:pPr>
            <w:del w:id="2993" w:author="Author">
              <w:r w:rsidRPr="0001170E">
                <w:rPr>
                  <w:rFonts w:asciiTheme="minorBidi" w:eastAsia="Times New Roman" w:hAnsiTheme="minorBidi" w:cstheme="minorBidi"/>
                  <w:szCs w:val="17"/>
                </w:rPr>
                <w:delText>[RSG-41]</w:delText>
              </w:r>
            </w:del>
          </w:p>
        </w:tc>
        <w:tc>
          <w:tcPr>
            <w:tcW w:w="6444" w:type="dxa"/>
          </w:tcPr>
          <w:p w14:paraId="3F5540BC" w14:textId="77777777" w:rsidR="005F3B68" w:rsidRPr="00F1228E" w:rsidRDefault="005F3B68" w:rsidP="008745E1">
            <w:pPr>
              <w:pStyle w:val="NormalWeb"/>
              <w:spacing w:before="170" w:beforeAutospacing="0" w:after="170" w:afterAutospacing="0"/>
              <w:rPr>
                <w:del w:id="2994" w:author="Author"/>
                <w:rFonts w:asciiTheme="minorBidi" w:eastAsia="Times New Roman" w:hAnsiTheme="minorBidi" w:cstheme="minorBidi"/>
                <w:szCs w:val="17"/>
              </w:rPr>
            </w:pPr>
            <w:del w:id="2995" w:author="Author">
              <w:r w:rsidRPr="00F1228E">
                <w:rPr>
                  <w:rFonts w:asciiTheme="minorBidi" w:eastAsia="Times New Roman" w:hAnsiTheme="minorBidi" w:cstheme="minorBidi"/>
                  <w:szCs w:val="17"/>
                </w:rPr>
                <w:delText>If the resource creation was successful, the response SHOULD contain the status code “</w:delText>
              </w:r>
              <w:r w:rsidRPr="00E47331">
                <w:rPr>
                  <w:rFonts w:ascii="Courier New" w:eastAsia="Times New Roman" w:hAnsi="Courier New" w:cs="Courier New"/>
                  <w:szCs w:val="17"/>
                </w:rPr>
                <w:delText>201 Created</w:delText>
              </w:r>
              <w:r w:rsidRPr="00F1228E">
                <w:rPr>
                  <w:rFonts w:asciiTheme="minorBidi" w:eastAsia="Times New Roman" w:hAnsiTheme="minorBidi" w:cstheme="minorBidi"/>
                  <w:szCs w:val="17"/>
                </w:rPr>
                <w:delText>”.</w:delText>
              </w:r>
            </w:del>
          </w:p>
        </w:tc>
        <w:tc>
          <w:tcPr>
            <w:tcW w:w="1761" w:type="dxa"/>
          </w:tcPr>
          <w:p w14:paraId="44A13042" w14:textId="77777777" w:rsidR="005F3B68" w:rsidRPr="00F1228E" w:rsidRDefault="005F3B68" w:rsidP="008745E1">
            <w:pPr>
              <w:pStyle w:val="NormalWeb"/>
              <w:spacing w:before="170" w:beforeAutospacing="0" w:after="170" w:afterAutospacing="0"/>
              <w:rPr>
                <w:del w:id="2996" w:author="Author"/>
                <w:rFonts w:asciiTheme="minorBidi" w:eastAsia="Times New Roman" w:hAnsiTheme="minorBidi" w:cstheme="minorBidi"/>
                <w:szCs w:val="17"/>
              </w:rPr>
            </w:pPr>
            <w:del w:id="2997" w:author="Author">
              <w:r w:rsidRPr="00F1228E">
                <w:rPr>
                  <w:rFonts w:asciiTheme="minorBidi" w:eastAsia="Times New Roman" w:hAnsiTheme="minorBidi" w:cstheme="minorBidi"/>
                  <w:szCs w:val="17"/>
                </w:rPr>
                <w:delText>AAJ, AAX</w:delText>
              </w:r>
            </w:del>
          </w:p>
        </w:tc>
      </w:tr>
      <w:tr w:rsidR="005F3B68" w:rsidRPr="00B67A3A" w14:paraId="3E97B09E" w14:textId="77777777" w:rsidTr="00E3148C">
        <w:trPr>
          <w:del w:id="2998" w:author="Author"/>
        </w:trPr>
        <w:tc>
          <w:tcPr>
            <w:tcW w:w="1143" w:type="dxa"/>
          </w:tcPr>
          <w:p w14:paraId="0408AD49" w14:textId="77777777" w:rsidR="005F3B68" w:rsidRPr="00F1228E" w:rsidRDefault="005F3B68" w:rsidP="008745E1">
            <w:pPr>
              <w:pStyle w:val="NormalWeb"/>
              <w:spacing w:before="170" w:beforeAutospacing="0" w:after="170" w:afterAutospacing="0"/>
              <w:rPr>
                <w:del w:id="2999" w:author="Author"/>
                <w:rFonts w:asciiTheme="minorBidi" w:eastAsia="Times New Roman" w:hAnsiTheme="minorBidi" w:cstheme="minorBidi"/>
                <w:szCs w:val="17"/>
              </w:rPr>
            </w:pPr>
            <w:del w:id="3000" w:author="Author">
              <w:r w:rsidRPr="0001170E">
                <w:rPr>
                  <w:rFonts w:asciiTheme="minorBidi" w:eastAsia="Times New Roman" w:hAnsiTheme="minorBidi" w:cstheme="minorBidi"/>
                  <w:szCs w:val="17"/>
                </w:rPr>
                <w:delText>[RSG-42]</w:delText>
              </w:r>
            </w:del>
          </w:p>
        </w:tc>
        <w:tc>
          <w:tcPr>
            <w:tcW w:w="6444" w:type="dxa"/>
          </w:tcPr>
          <w:p w14:paraId="5BEC7726" w14:textId="77777777" w:rsidR="005F3B68" w:rsidRPr="00F1228E" w:rsidRDefault="005F3B68" w:rsidP="008745E1">
            <w:pPr>
              <w:pStyle w:val="NormalWeb"/>
              <w:spacing w:before="170" w:beforeAutospacing="0" w:after="170" w:afterAutospacing="0"/>
              <w:rPr>
                <w:del w:id="3001" w:author="Author"/>
                <w:rFonts w:asciiTheme="minorBidi" w:eastAsia="Times New Roman" w:hAnsiTheme="minorBidi" w:cstheme="minorBidi"/>
                <w:szCs w:val="17"/>
              </w:rPr>
            </w:pPr>
            <w:del w:id="3002" w:author="Author">
              <w:r w:rsidRPr="00F1228E">
                <w:rPr>
                  <w:rFonts w:asciiTheme="minorBidi" w:eastAsia="Times New Roman" w:hAnsiTheme="minorBidi" w:cstheme="minorBidi"/>
                  <w:szCs w:val="17"/>
                </w:rPr>
                <w:delText xml:space="preserve">If the resource creation was successful, the response payload SHOULD by default contain the body of the created resource, to allow the client to use it without making an additional HTTP call. </w:delText>
              </w:r>
            </w:del>
          </w:p>
        </w:tc>
        <w:tc>
          <w:tcPr>
            <w:tcW w:w="1761" w:type="dxa"/>
          </w:tcPr>
          <w:p w14:paraId="19A3DE66" w14:textId="77777777" w:rsidR="005F3B68" w:rsidRPr="00F1228E" w:rsidRDefault="005F3B68" w:rsidP="008745E1">
            <w:pPr>
              <w:pStyle w:val="NormalWeb"/>
              <w:spacing w:before="170" w:beforeAutospacing="0" w:after="170" w:afterAutospacing="0"/>
              <w:rPr>
                <w:del w:id="3003" w:author="Author"/>
                <w:rFonts w:asciiTheme="minorBidi" w:eastAsia="Times New Roman" w:hAnsiTheme="minorBidi" w:cstheme="minorBidi"/>
                <w:szCs w:val="17"/>
              </w:rPr>
            </w:pPr>
            <w:del w:id="3004" w:author="Author">
              <w:r w:rsidRPr="00F1228E">
                <w:rPr>
                  <w:rFonts w:asciiTheme="minorBidi" w:eastAsia="Times New Roman" w:hAnsiTheme="minorBidi" w:cstheme="minorBidi"/>
                  <w:szCs w:val="17"/>
                </w:rPr>
                <w:delText>AAJ, AAX</w:delText>
              </w:r>
            </w:del>
          </w:p>
        </w:tc>
      </w:tr>
      <w:tr w:rsidR="005F3B68" w:rsidRPr="00B67A3A" w14:paraId="6FA2E119" w14:textId="77777777" w:rsidTr="00E3148C">
        <w:trPr>
          <w:del w:id="3005" w:author="Author"/>
        </w:trPr>
        <w:tc>
          <w:tcPr>
            <w:tcW w:w="1143" w:type="dxa"/>
          </w:tcPr>
          <w:p w14:paraId="5C5F74C3" w14:textId="77777777" w:rsidR="005F3B68" w:rsidRPr="00F1228E" w:rsidRDefault="005F3B68" w:rsidP="008745E1">
            <w:pPr>
              <w:pStyle w:val="NormalWeb"/>
              <w:spacing w:before="170" w:beforeAutospacing="0" w:after="170" w:afterAutospacing="0"/>
              <w:rPr>
                <w:del w:id="3006" w:author="Author"/>
                <w:rFonts w:asciiTheme="minorBidi" w:eastAsia="Times New Roman" w:hAnsiTheme="minorBidi" w:cstheme="minorBidi"/>
                <w:szCs w:val="17"/>
              </w:rPr>
            </w:pPr>
            <w:del w:id="3007" w:author="Author">
              <w:r w:rsidRPr="00F1228E">
                <w:rPr>
                  <w:rFonts w:asciiTheme="minorBidi" w:eastAsia="Times New Roman" w:hAnsiTheme="minorBidi" w:cstheme="minorBidi"/>
                  <w:szCs w:val="17"/>
                </w:rPr>
                <w:delText>[RSG-43]</w:delText>
              </w:r>
            </w:del>
          </w:p>
        </w:tc>
        <w:tc>
          <w:tcPr>
            <w:tcW w:w="6444" w:type="dxa"/>
          </w:tcPr>
          <w:p w14:paraId="550F5519" w14:textId="77777777" w:rsidR="005F3B68" w:rsidRPr="00F1228E" w:rsidRDefault="005F3B68" w:rsidP="008745E1">
            <w:pPr>
              <w:pStyle w:val="NormalWeb"/>
              <w:spacing w:before="170" w:beforeAutospacing="0" w:after="170" w:afterAutospacing="0"/>
              <w:rPr>
                <w:del w:id="3008" w:author="Author"/>
                <w:rFonts w:asciiTheme="minorBidi" w:eastAsia="Times New Roman" w:hAnsiTheme="minorBidi" w:cstheme="minorBidi"/>
                <w:szCs w:val="17"/>
              </w:rPr>
            </w:pPr>
            <w:del w:id="3009" w:author="Author">
              <w:r w:rsidRPr="00F1228E">
                <w:rPr>
                  <w:rFonts w:asciiTheme="minorBidi" w:eastAsia="Times New Roman" w:hAnsiTheme="minorBidi" w:cstheme="minorBidi"/>
                  <w:szCs w:val="17"/>
                </w:rPr>
                <w:delText xml:space="preserve">A </w:delText>
              </w:r>
              <w:r w:rsidRPr="00E47331">
                <w:rPr>
                  <w:rFonts w:ascii="Courier New" w:eastAsia="Times New Roman" w:hAnsi="Courier New" w:cs="Courier New"/>
                  <w:szCs w:val="17"/>
                </w:rPr>
                <w:delText>PUT</w:delText>
              </w:r>
              <w:r w:rsidRPr="00F1228E">
                <w:rPr>
                  <w:rFonts w:asciiTheme="minorBidi" w:eastAsia="Times New Roman" w:hAnsiTheme="minorBidi" w:cstheme="minorBidi"/>
                  <w:szCs w:val="17"/>
                </w:rPr>
                <w:delText xml:space="preserve"> request MUST be idempotent.</w:delText>
              </w:r>
            </w:del>
          </w:p>
        </w:tc>
        <w:tc>
          <w:tcPr>
            <w:tcW w:w="1761" w:type="dxa"/>
          </w:tcPr>
          <w:p w14:paraId="48408E60" w14:textId="77777777" w:rsidR="005F3B68" w:rsidRPr="00F1228E" w:rsidRDefault="005F3B68" w:rsidP="008745E1">
            <w:pPr>
              <w:pStyle w:val="NormalWeb"/>
              <w:spacing w:before="170" w:beforeAutospacing="0" w:after="170" w:afterAutospacing="0"/>
              <w:rPr>
                <w:del w:id="3010" w:author="Author"/>
                <w:rFonts w:asciiTheme="minorBidi" w:eastAsia="Times New Roman" w:hAnsiTheme="minorBidi" w:cstheme="minorBidi"/>
                <w:szCs w:val="17"/>
              </w:rPr>
            </w:pPr>
            <w:del w:id="3011" w:author="Author">
              <w:r w:rsidRPr="00F1228E">
                <w:rPr>
                  <w:rFonts w:asciiTheme="minorBidi" w:eastAsia="Times New Roman" w:hAnsiTheme="minorBidi" w:cstheme="minorBidi"/>
                  <w:szCs w:val="17"/>
                </w:rPr>
                <w:delText>AAJ, AAX, AX, AJ</w:delText>
              </w:r>
            </w:del>
          </w:p>
        </w:tc>
      </w:tr>
      <w:tr w:rsidR="005F3B68" w:rsidRPr="00B67A3A" w14:paraId="769851BA" w14:textId="77777777" w:rsidTr="00E3148C">
        <w:trPr>
          <w:del w:id="3012" w:author="Author"/>
        </w:trPr>
        <w:tc>
          <w:tcPr>
            <w:tcW w:w="1143" w:type="dxa"/>
          </w:tcPr>
          <w:p w14:paraId="56A26F52" w14:textId="77777777" w:rsidR="005F3B68" w:rsidRPr="00F1228E" w:rsidRDefault="005F3B68" w:rsidP="008745E1">
            <w:pPr>
              <w:pStyle w:val="NormalWeb"/>
              <w:spacing w:before="170" w:beforeAutospacing="0" w:after="170" w:afterAutospacing="0"/>
              <w:rPr>
                <w:del w:id="3013" w:author="Author"/>
                <w:rFonts w:asciiTheme="minorBidi" w:eastAsia="Times New Roman" w:hAnsiTheme="minorBidi" w:cstheme="minorBidi"/>
                <w:szCs w:val="17"/>
              </w:rPr>
            </w:pPr>
            <w:del w:id="3014" w:author="Author">
              <w:r w:rsidRPr="0001170E">
                <w:rPr>
                  <w:rFonts w:asciiTheme="minorBidi" w:eastAsia="Times New Roman" w:hAnsiTheme="minorBidi" w:cstheme="minorBidi"/>
                  <w:szCs w:val="17"/>
                </w:rPr>
                <w:delText>[RSG-44]</w:delText>
              </w:r>
            </w:del>
          </w:p>
        </w:tc>
        <w:tc>
          <w:tcPr>
            <w:tcW w:w="6444" w:type="dxa"/>
          </w:tcPr>
          <w:p w14:paraId="309584B7" w14:textId="77777777" w:rsidR="005F3B68" w:rsidRPr="00F1228E" w:rsidRDefault="005F3B68" w:rsidP="008745E1">
            <w:pPr>
              <w:pStyle w:val="NormalWeb"/>
              <w:spacing w:before="170" w:beforeAutospacing="0" w:after="170" w:afterAutospacing="0"/>
              <w:rPr>
                <w:del w:id="3015" w:author="Author"/>
                <w:rFonts w:asciiTheme="minorBidi" w:eastAsia="Times New Roman" w:hAnsiTheme="minorBidi" w:cstheme="minorBidi"/>
                <w:szCs w:val="17"/>
              </w:rPr>
            </w:pPr>
            <w:del w:id="3016" w:author="Author">
              <w:r w:rsidRPr="00F1228E">
                <w:rPr>
                  <w:rFonts w:asciiTheme="minorBidi" w:eastAsia="Times New Roman" w:hAnsiTheme="minorBidi" w:cstheme="minorBidi"/>
                  <w:szCs w:val="17"/>
                </w:rPr>
                <w:delText xml:space="preserve">If a resource is not found, </w:delText>
              </w:r>
              <w:r w:rsidRPr="00E47331">
                <w:rPr>
                  <w:rFonts w:ascii="Courier New" w:eastAsia="Times New Roman" w:hAnsi="Courier New" w:cs="Courier New"/>
                  <w:szCs w:val="17"/>
                </w:rPr>
                <w:delText>PUT</w:delText>
              </w:r>
              <w:r w:rsidRPr="00F1228E">
                <w:rPr>
                  <w:rFonts w:asciiTheme="minorBidi" w:eastAsia="Times New Roman" w:hAnsiTheme="minorBidi" w:cstheme="minorBidi"/>
                  <w:szCs w:val="17"/>
                </w:rPr>
                <w:delText xml:space="preserve"> MUST return the status code “</w:delText>
              </w:r>
              <w:r w:rsidRPr="00E47331">
                <w:rPr>
                  <w:rFonts w:ascii="Courier New" w:eastAsia="Times New Roman" w:hAnsi="Courier New" w:cs="Courier New"/>
                  <w:szCs w:val="17"/>
                </w:rPr>
                <w:delText>404 Not Found</w:delText>
              </w:r>
              <w:r w:rsidRPr="00F1228E">
                <w:rPr>
                  <w:rFonts w:asciiTheme="minorBidi" w:eastAsia="Times New Roman" w:hAnsiTheme="minorBidi" w:cstheme="minorBidi"/>
                  <w:szCs w:val="17"/>
                </w:rPr>
                <w:delText>”.</w:delText>
              </w:r>
            </w:del>
          </w:p>
        </w:tc>
        <w:tc>
          <w:tcPr>
            <w:tcW w:w="1761" w:type="dxa"/>
          </w:tcPr>
          <w:p w14:paraId="731137D8" w14:textId="77777777" w:rsidR="005F3B68" w:rsidRPr="00F1228E" w:rsidRDefault="005F3B68" w:rsidP="008745E1">
            <w:pPr>
              <w:pStyle w:val="NormalWeb"/>
              <w:spacing w:before="170" w:beforeAutospacing="0" w:after="170" w:afterAutospacing="0"/>
              <w:rPr>
                <w:del w:id="3017" w:author="Author"/>
                <w:rFonts w:asciiTheme="minorBidi" w:eastAsia="Times New Roman" w:hAnsiTheme="minorBidi" w:cstheme="minorBidi"/>
                <w:szCs w:val="17"/>
              </w:rPr>
            </w:pPr>
            <w:del w:id="3018" w:author="Author">
              <w:r w:rsidRPr="00F1228E">
                <w:rPr>
                  <w:rFonts w:asciiTheme="minorBidi" w:eastAsia="Times New Roman" w:hAnsiTheme="minorBidi" w:cstheme="minorBidi"/>
                  <w:szCs w:val="17"/>
                </w:rPr>
                <w:delText>AAJ, AAX, AX, AJ</w:delText>
              </w:r>
            </w:del>
          </w:p>
        </w:tc>
      </w:tr>
      <w:tr w:rsidR="005F3B68" w:rsidRPr="00B67A3A" w14:paraId="1D43451A" w14:textId="77777777" w:rsidTr="00E3148C">
        <w:trPr>
          <w:del w:id="3019" w:author="Author"/>
        </w:trPr>
        <w:tc>
          <w:tcPr>
            <w:tcW w:w="1143" w:type="dxa"/>
          </w:tcPr>
          <w:p w14:paraId="4C843AF0" w14:textId="77777777" w:rsidR="005F3B68" w:rsidRPr="00F1228E" w:rsidRDefault="005F3B68" w:rsidP="008745E1">
            <w:pPr>
              <w:pStyle w:val="NormalWeb"/>
              <w:spacing w:before="170" w:beforeAutospacing="0" w:after="170" w:afterAutospacing="0"/>
              <w:rPr>
                <w:del w:id="3020" w:author="Author"/>
                <w:rFonts w:asciiTheme="minorBidi" w:eastAsia="Times New Roman" w:hAnsiTheme="minorBidi" w:cstheme="minorBidi"/>
                <w:szCs w:val="17"/>
              </w:rPr>
            </w:pPr>
            <w:del w:id="3021" w:author="Author">
              <w:r w:rsidRPr="0001170E">
                <w:rPr>
                  <w:rFonts w:asciiTheme="minorBidi" w:eastAsia="Times New Roman" w:hAnsiTheme="minorBidi" w:cstheme="minorBidi"/>
                  <w:szCs w:val="17"/>
                </w:rPr>
                <w:delText>[RSG-45]</w:delText>
              </w:r>
            </w:del>
          </w:p>
        </w:tc>
        <w:tc>
          <w:tcPr>
            <w:tcW w:w="6444" w:type="dxa"/>
          </w:tcPr>
          <w:p w14:paraId="07D5F876" w14:textId="77777777" w:rsidR="005F3B68" w:rsidRPr="00F1228E" w:rsidRDefault="005F3B68" w:rsidP="008745E1">
            <w:pPr>
              <w:pStyle w:val="NormalWeb"/>
              <w:spacing w:before="170" w:beforeAutospacing="0" w:after="170" w:afterAutospacing="0"/>
              <w:rPr>
                <w:del w:id="3022" w:author="Author"/>
                <w:rFonts w:asciiTheme="minorBidi" w:eastAsia="Times New Roman" w:hAnsiTheme="minorBidi" w:cstheme="minorBidi"/>
                <w:szCs w:val="17"/>
              </w:rPr>
            </w:pPr>
            <w:del w:id="3023" w:author="Author">
              <w:r w:rsidRPr="00F1228E">
                <w:rPr>
                  <w:rFonts w:asciiTheme="minorBidi" w:eastAsia="Times New Roman" w:hAnsiTheme="minorBidi" w:cstheme="minorBidi"/>
                  <w:szCs w:val="17"/>
                </w:rPr>
                <w:delText xml:space="preserve">If a resource is updated successfully, </w:delText>
              </w:r>
              <w:r w:rsidRPr="00E47331">
                <w:rPr>
                  <w:rFonts w:ascii="Courier New" w:eastAsia="Times New Roman" w:hAnsi="Courier New" w:cs="Courier New"/>
                  <w:szCs w:val="17"/>
                </w:rPr>
                <w:delText>PUT</w:delText>
              </w:r>
              <w:r w:rsidRPr="00F1228E">
                <w:rPr>
                  <w:rFonts w:asciiTheme="minorBidi" w:eastAsia="Times New Roman" w:hAnsiTheme="minorBidi" w:cstheme="minorBidi"/>
                  <w:szCs w:val="17"/>
                </w:rPr>
                <w:delText xml:space="preserve"> MUST return the status code “</w:delText>
              </w:r>
              <w:r w:rsidRPr="00E47331">
                <w:rPr>
                  <w:rFonts w:ascii="Courier New" w:eastAsia="Times New Roman" w:hAnsi="Courier New" w:cs="Courier New"/>
                  <w:szCs w:val="17"/>
                </w:rPr>
                <w:delText>200 OK</w:delText>
              </w:r>
              <w:r w:rsidRPr="00F1228E">
                <w:rPr>
                  <w:rFonts w:asciiTheme="minorBidi" w:eastAsia="Times New Roman" w:hAnsiTheme="minorBidi" w:cstheme="minorBidi"/>
                  <w:szCs w:val="17"/>
                </w:rPr>
                <w:delText>” if the updated resource is returned or a “</w:delText>
              </w:r>
              <w:r w:rsidRPr="00E47331">
                <w:rPr>
                  <w:rFonts w:ascii="Courier New" w:eastAsia="Times New Roman" w:hAnsi="Courier New" w:cs="Courier New"/>
                  <w:szCs w:val="17"/>
                </w:rPr>
                <w:delText>204 No Content</w:delText>
              </w:r>
              <w:r w:rsidRPr="00F1228E">
                <w:rPr>
                  <w:rFonts w:asciiTheme="minorBidi" w:eastAsia="Times New Roman" w:hAnsiTheme="minorBidi" w:cstheme="minorBidi"/>
                  <w:szCs w:val="17"/>
                </w:rPr>
                <w:delText>” if it is not returned.</w:delText>
              </w:r>
            </w:del>
          </w:p>
        </w:tc>
        <w:tc>
          <w:tcPr>
            <w:tcW w:w="1761" w:type="dxa"/>
          </w:tcPr>
          <w:p w14:paraId="36A9703A" w14:textId="77777777" w:rsidR="005F3B68" w:rsidRPr="00F1228E" w:rsidRDefault="005F3B68" w:rsidP="008745E1">
            <w:pPr>
              <w:pStyle w:val="NormalWeb"/>
              <w:spacing w:before="170" w:beforeAutospacing="0" w:after="170" w:afterAutospacing="0"/>
              <w:rPr>
                <w:del w:id="3024" w:author="Author"/>
                <w:rFonts w:asciiTheme="minorBidi" w:eastAsia="Times New Roman" w:hAnsiTheme="minorBidi" w:cstheme="minorBidi"/>
                <w:szCs w:val="17"/>
              </w:rPr>
            </w:pPr>
            <w:del w:id="3025" w:author="Author">
              <w:r w:rsidRPr="00F1228E">
                <w:rPr>
                  <w:rFonts w:asciiTheme="minorBidi" w:eastAsia="Times New Roman" w:hAnsiTheme="minorBidi" w:cstheme="minorBidi"/>
                  <w:szCs w:val="17"/>
                </w:rPr>
                <w:delText>AAJ, AAX, AX, AJ</w:delText>
              </w:r>
            </w:del>
          </w:p>
        </w:tc>
      </w:tr>
      <w:tr w:rsidR="005F3B68" w:rsidRPr="00B67A3A" w14:paraId="3FFD901B" w14:textId="77777777" w:rsidTr="00E3148C">
        <w:trPr>
          <w:del w:id="3026" w:author="Author"/>
        </w:trPr>
        <w:tc>
          <w:tcPr>
            <w:tcW w:w="1143" w:type="dxa"/>
          </w:tcPr>
          <w:p w14:paraId="38BEBCBB" w14:textId="77777777" w:rsidR="005F3B68" w:rsidRPr="00F1228E" w:rsidRDefault="005F3B68" w:rsidP="008745E1">
            <w:pPr>
              <w:pStyle w:val="NormalWeb"/>
              <w:spacing w:before="170" w:beforeAutospacing="0" w:after="170" w:afterAutospacing="0"/>
              <w:rPr>
                <w:del w:id="3027" w:author="Author"/>
                <w:rFonts w:asciiTheme="minorBidi" w:eastAsia="Times New Roman" w:hAnsiTheme="minorBidi" w:cstheme="minorBidi"/>
                <w:szCs w:val="17"/>
              </w:rPr>
            </w:pPr>
            <w:del w:id="3028" w:author="Author">
              <w:r w:rsidRPr="0001170E">
                <w:rPr>
                  <w:rFonts w:asciiTheme="minorBidi" w:eastAsia="Times New Roman" w:hAnsiTheme="minorBidi" w:cstheme="minorBidi"/>
                  <w:szCs w:val="17"/>
                </w:rPr>
                <w:delText>[RSG-46]</w:delText>
              </w:r>
            </w:del>
          </w:p>
        </w:tc>
        <w:tc>
          <w:tcPr>
            <w:tcW w:w="6444" w:type="dxa"/>
          </w:tcPr>
          <w:p w14:paraId="085B13F3" w14:textId="77777777" w:rsidR="005F3B68" w:rsidRPr="00F1228E" w:rsidRDefault="005F3B68" w:rsidP="008745E1">
            <w:pPr>
              <w:pStyle w:val="NormalWeb"/>
              <w:spacing w:before="170" w:beforeAutospacing="0" w:after="170" w:afterAutospacing="0"/>
              <w:rPr>
                <w:del w:id="3029" w:author="Author"/>
                <w:rFonts w:asciiTheme="minorBidi" w:eastAsia="Times New Roman" w:hAnsiTheme="minorBidi" w:cstheme="minorBidi"/>
                <w:szCs w:val="17"/>
              </w:rPr>
            </w:pPr>
            <w:del w:id="3030" w:author="Author">
              <w:r w:rsidRPr="00F1228E">
                <w:rPr>
                  <w:rFonts w:asciiTheme="minorBidi" w:eastAsia="Times New Roman" w:hAnsiTheme="minorBidi" w:cstheme="minorBidi"/>
                  <w:szCs w:val="17"/>
                </w:rPr>
                <w:delText xml:space="preserve">A </w:delText>
              </w:r>
              <w:r w:rsidRPr="00E47331">
                <w:rPr>
                  <w:rFonts w:ascii="Courier New" w:eastAsia="Times New Roman" w:hAnsi="Courier New" w:cs="Courier New"/>
                  <w:szCs w:val="17"/>
                </w:rPr>
                <w:delText>PATCH</w:delText>
              </w:r>
              <w:r w:rsidRPr="00F1228E">
                <w:rPr>
                  <w:rFonts w:asciiTheme="minorBidi" w:eastAsia="Times New Roman" w:hAnsiTheme="minorBidi" w:cstheme="minorBidi"/>
                  <w:szCs w:val="17"/>
                </w:rPr>
                <w:delText xml:space="preserve"> request MUST NOT be idempotent. </w:delText>
              </w:r>
            </w:del>
          </w:p>
        </w:tc>
        <w:tc>
          <w:tcPr>
            <w:tcW w:w="1761" w:type="dxa"/>
          </w:tcPr>
          <w:p w14:paraId="291905BB" w14:textId="77777777" w:rsidR="005F3B68" w:rsidRPr="00F1228E" w:rsidRDefault="005F3B68" w:rsidP="008745E1">
            <w:pPr>
              <w:pStyle w:val="NormalWeb"/>
              <w:spacing w:before="170" w:beforeAutospacing="0" w:after="170" w:afterAutospacing="0"/>
              <w:rPr>
                <w:del w:id="3031" w:author="Author"/>
                <w:rFonts w:asciiTheme="minorBidi" w:eastAsia="Times New Roman" w:hAnsiTheme="minorBidi" w:cstheme="minorBidi"/>
                <w:szCs w:val="17"/>
              </w:rPr>
            </w:pPr>
            <w:del w:id="3032" w:author="Author">
              <w:r w:rsidRPr="00F1228E">
                <w:rPr>
                  <w:rFonts w:asciiTheme="minorBidi" w:eastAsia="Times New Roman" w:hAnsiTheme="minorBidi" w:cstheme="minorBidi"/>
                  <w:szCs w:val="17"/>
                </w:rPr>
                <w:delText>AAJ, AAX, AX, AJ</w:delText>
              </w:r>
            </w:del>
          </w:p>
        </w:tc>
      </w:tr>
      <w:tr w:rsidR="005F3B68" w:rsidRPr="00B67A3A" w14:paraId="32655D56" w14:textId="77777777" w:rsidTr="00E3148C">
        <w:trPr>
          <w:del w:id="3033" w:author="Author"/>
        </w:trPr>
        <w:tc>
          <w:tcPr>
            <w:tcW w:w="1143" w:type="dxa"/>
          </w:tcPr>
          <w:p w14:paraId="7D8E25FC" w14:textId="77777777" w:rsidR="005F3B68" w:rsidRPr="00F1228E" w:rsidRDefault="005F3B68" w:rsidP="008745E1">
            <w:pPr>
              <w:pStyle w:val="NormalWeb"/>
              <w:spacing w:before="170" w:beforeAutospacing="0" w:after="170" w:afterAutospacing="0"/>
              <w:rPr>
                <w:del w:id="3034" w:author="Author"/>
                <w:rFonts w:asciiTheme="minorBidi" w:eastAsia="Times New Roman" w:hAnsiTheme="minorBidi" w:cstheme="minorBidi"/>
                <w:szCs w:val="17"/>
              </w:rPr>
            </w:pPr>
            <w:del w:id="3035" w:author="Author">
              <w:r w:rsidRPr="0001170E">
                <w:rPr>
                  <w:rFonts w:asciiTheme="minorBidi" w:eastAsia="Times New Roman" w:hAnsiTheme="minorBidi" w:cstheme="minorBidi"/>
                  <w:szCs w:val="17"/>
                </w:rPr>
                <w:delText>[RSG-47]</w:delText>
              </w:r>
            </w:del>
          </w:p>
        </w:tc>
        <w:tc>
          <w:tcPr>
            <w:tcW w:w="6444" w:type="dxa"/>
          </w:tcPr>
          <w:p w14:paraId="51542E01" w14:textId="77777777" w:rsidR="005F3B68" w:rsidRPr="00F1228E" w:rsidRDefault="005F3B68" w:rsidP="008745E1">
            <w:pPr>
              <w:pStyle w:val="NormalWeb"/>
              <w:spacing w:before="170" w:beforeAutospacing="0" w:after="170" w:afterAutospacing="0"/>
              <w:rPr>
                <w:del w:id="3036" w:author="Author"/>
                <w:rFonts w:asciiTheme="minorBidi" w:eastAsia="Times New Roman" w:hAnsiTheme="minorBidi" w:cstheme="minorBidi"/>
                <w:szCs w:val="17"/>
              </w:rPr>
            </w:pPr>
            <w:del w:id="3037" w:author="Author">
              <w:r w:rsidRPr="00F1228E">
                <w:rPr>
                  <w:rFonts w:asciiTheme="minorBidi" w:eastAsia="Times New Roman" w:hAnsiTheme="minorBidi" w:cstheme="minorBidi"/>
                  <w:szCs w:val="17"/>
                </w:rPr>
                <w:delText xml:space="preserve">If a Web API implements partial updates, idempotent characteristics of </w:delText>
              </w:r>
              <w:r w:rsidRPr="00E47331">
                <w:rPr>
                  <w:rFonts w:ascii="Courier New" w:eastAsia="Times New Roman" w:hAnsi="Courier New" w:cs="Courier New"/>
                  <w:szCs w:val="17"/>
                </w:rPr>
                <w:delText>PATCH</w:delText>
              </w:r>
              <w:r w:rsidRPr="00F1228E">
                <w:rPr>
                  <w:rFonts w:asciiTheme="minorBidi" w:eastAsia="Times New Roman" w:hAnsiTheme="minorBidi" w:cstheme="minorBidi"/>
                  <w:szCs w:val="17"/>
                </w:rPr>
                <w:delText xml:space="preserve"> SHOULD be taken into account. </w:delText>
              </w:r>
              <w:r w:rsidRPr="00F1228E" w:rsidDel="00353C2E">
                <w:rPr>
                  <w:rFonts w:asciiTheme="minorBidi" w:eastAsia="Times New Roman" w:hAnsiTheme="minorBidi" w:cstheme="minorBidi"/>
                  <w:szCs w:val="17"/>
                </w:rPr>
                <w:delText>In order to make it idempotent the API MAY follow the IETF RFC 5789 suggestion of using optimistic locking.</w:delText>
              </w:r>
            </w:del>
          </w:p>
        </w:tc>
        <w:tc>
          <w:tcPr>
            <w:tcW w:w="1761" w:type="dxa"/>
          </w:tcPr>
          <w:p w14:paraId="2575C723" w14:textId="77777777" w:rsidR="005F3B68" w:rsidRPr="00F1228E" w:rsidRDefault="005F3B68" w:rsidP="008745E1">
            <w:pPr>
              <w:pStyle w:val="NormalWeb"/>
              <w:spacing w:before="170" w:beforeAutospacing="0" w:after="170" w:afterAutospacing="0"/>
              <w:rPr>
                <w:del w:id="3038" w:author="Author"/>
                <w:rFonts w:asciiTheme="minorBidi" w:eastAsia="Times New Roman" w:hAnsiTheme="minorBidi" w:cstheme="minorBidi"/>
                <w:szCs w:val="17"/>
              </w:rPr>
            </w:pPr>
            <w:del w:id="3039" w:author="Author">
              <w:r w:rsidRPr="00F1228E">
                <w:rPr>
                  <w:rFonts w:asciiTheme="minorBidi" w:eastAsia="Times New Roman" w:hAnsiTheme="minorBidi" w:cstheme="minorBidi"/>
                  <w:szCs w:val="17"/>
                </w:rPr>
                <w:delText>AAJ, AAX</w:delText>
              </w:r>
            </w:del>
          </w:p>
        </w:tc>
      </w:tr>
      <w:tr w:rsidR="005F3B68" w:rsidRPr="00B67A3A" w14:paraId="72C8A3BD" w14:textId="77777777" w:rsidTr="00E3148C">
        <w:trPr>
          <w:del w:id="3040" w:author="Author"/>
        </w:trPr>
        <w:tc>
          <w:tcPr>
            <w:tcW w:w="1143" w:type="dxa"/>
          </w:tcPr>
          <w:p w14:paraId="75BA7AFD" w14:textId="77777777" w:rsidR="005F3B68" w:rsidRPr="00F1228E" w:rsidRDefault="005F3B68" w:rsidP="008745E1">
            <w:pPr>
              <w:pStyle w:val="NormalWeb"/>
              <w:spacing w:before="170" w:beforeAutospacing="0" w:after="170" w:afterAutospacing="0"/>
              <w:rPr>
                <w:del w:id="3041" w:author="Author"/>
                <w:rFonts w:asciiTheme="minorBidi" w:eastAsia="Times New Roman" w:hAnsiTheme="minorBidi" w:cstheme="minorBidi"/>
                <w:szCs w:val="17"/>
              </w:rPr>
            </w:pPr>
            <w:del w:id="3042" w:author="Author">
              <w:r w:rsidRPr="0001170E">
                <w:rPr>
                  <w:rFonts w:asciiTheme="minorBidi" w:eastAsia="Times New Roman" w:hAnsiTheme="minorBidi" w:cstheme="minorBidi"/>
                  <w:szCs w:val="17"/>
                </w:rPr>
                <w:delText>[RSG-48]</w:delText>
              </w:r>
            </w:del>
          </w:p>
        </w:tc>
        <w:tc>
          <w:tcPr>
            <w:tcW w:w="6444" w:type="dxa"/>
          </w:tcPr>
          <w:p w14:paraId="0E0D3872" w14:textId="77777777" w:rsidR="005F3B68" w:rsidRPr="00F1228E" w:rsidRDefault="005F3B68" w:rsidP="008745E1">
            <w:pPr>
              <w:pStyle w:val="NormalWeb"/>
              <w:spacing w:before="170" w:beforeAutospacing="0" w:after="170" w:afterAutospacing="0"/>
              <w:rPr>
                <w:del w:id="3043" w:author="Author"/>
                <w:rFonts w:asciiTheme="minorBidi" w:eastAsia="Times New Roman" w:hAnsiTheme="minorBidi" w:cstheme="minorBidi"/>
                <w:szCs w:val="17"/>
              </w:rPr>
            </w:pPr>
            <w:del w:id="3044" w:author="Author">
              <w:r w:rsidRPr="00F1228E">
                <w:rPr>
                  <w:rFonts w:asciiTheme="minorBidi" w:eastAsia="Times New Roman" w:hAnsiTheme="minorBidi" w:cstheme="minorBidi"/>
                  <w:szCs w:val="17"/>
                </w:rPr>
                <w:delText>If a resource is not found</w:delText>
              </w:r>
              <w:r>
                <w:rPr>
                  <w:rFonts w:asciiTheme="minorBidi" w:eastAsia="Times New Roman" w:hAnsiTheme="minorBidi" w:cstheme="minorBidi"/>
                  <w:szCs w:val="17"/>
                </w:rPr>
                <w:delText>,</w:delText>
              </w:r>
              <w:r w:rsidRPr="00F1228E">
                <w:rPr>
                  <w:rFonts w:asciiTheme="minorBidi" w:eastAsia="Times New Roman" w:hAnsiTheme="minorBidi" w:cstheme="minorBidi"/>
                  <w:szCs w:val="17"/>
                </w:rPr>
                <w:delText xml:space="preserve"> </w:delText>
              </w:r>
              <w:r w:rsidRPr="00E47331">
                <w:rPr>
                  <w:rFonts w:ascii="Courier New" w:eastAsia="Times New Roman" w:hAnsi="Courier New" w:cs="Courier New"/>
                  <w:szCs w:val="17"/>
                </w:rPr>
                <w:delText>PATCH</w:delText>
              </w:r>
              <w:r w:rsidRPr="00F1228E">
                <w:rPr>
                  <w:rFonts w:asciiTheme="minorBidi" w:eastAsia="Times New Roman" w:hAnsiTheme="minorBidi" w:cstheme="minorBidi"/>
                  <w:szCs w:val="17"/>
                </w:rPr>
                <w:delText xml:space="preserve"> MUST return the status code “</w:delText>
              </w:r>
              <w:r w:rsidRPr="00E47331">
                <w:rPr>
                  <w:rFonts w:ascii="Courier New" w:eastAsia="Times New Roman" w:hAnsi="Courier New" w:cs="Courier New"/>
                  <w:szCs w:val="17"/>
                </w:rPr>
                <w:delText>404 Not Found</w:delText>
              </w:r>
              <w:r w:rsidRPr="00F1228E">
                <w:rPr>
                  <w:rFonts w:asciiTheme="minorBidi" w:eastAsia="Times New Roman" w:hAnsiTheme="minorBidi" w:cstheme="minorBidi"/>
                  <w:szCs w:val="17"/>
                </w:rPr>
                <w:delText>”.</w:delText>
              </w:r>
            </w:del>
          </w:p>
        </w:tc>
        <w:tc>
          <w:tcPr>
            <w:tcW w:w="1761" w:type="dxa"/>
          </w:tcPr>
          <w:p w14:paraId="2C3B1CB2" w14:textId="77777777" w:rsidR="005F3B68" w:rsidRPr="00F1228E" w:rsidRDefault="005F3B68" w:rsidP="008745E1">
            <w:pPr>
              <w:pStyle w:val="NormalWeb"/>
              <w:spacing w:before="170" w:beforeAutospacing="0" w:after="170" w:afterAutospacing="0"/>
              <w:rPr>
                <w:del w:id="3045" w:author="Author"/>
                <w:rFonts w:asciiTheme="minorBidi" w:eastAsia="Times New Roman" w:hAnsiTheme="minorBidi" w:cstheme="minorBidi"/>
                <w:szCs w:val="17"/>
              </w:rPr>
            </w:pPr>
            <w:del w:id="3046" w:author="Author">
              <w:r w:rsidRPr="00F1228E">
                <w:rPr>
                  <w:rFonts w:asciiTheme="minorBidi" w:eastAsia="Times New Roman" w:hAnsiTheme="minorBidi" w:cstheme="minorBidi"/>
                  <w:szCs w:val="17"/>
                </w:rPr>
                <w:delText>AAJ, AAX, AX, AJ</w:delText>
              </w:r>
            </w:del>
          </w:p>
        </w:tc>
      </w:tr>
      <w:tr w:rsidR="005F3B68" w:rsidRPr="00B67A3A" w14:paraId="13209F37" w14:textId="77777777" w:rsidTr="00E3148C">
        <w:trPr>
          <w:del w:id="3047" w:author="Author"/>
        </w:trPr>
        <w:tc>
          <w:tcPr>
            <w:tcW w:w="1143" w:type="dxa"/>
          </w:tcPr>
          <w:p w14:paraId="163E8A04" w14:textId="77777777" w:rsidR="005F3B68" w:rsidRPr="00F1228E" w:rsidRDefault="005F3B68" w:rsidP="008745E1">
            <w:pPr>
              <w:pStyle w:val="NormalWeb"/>
              <w:spacing w:before="170" w:beforeAutospacing="0" w:after="170" w:afterAutospacing="0"/>
              <w:rPr>
                <w:del w:id="3048" w:author="Author"/>
                <w:rFonts w:asciiTheme="minorBidi" w:eastAsia="Times New Roman" w:hAnsiTheme="minorBidi" w:cstheme="minorBidi"/>
                <w:szCs w:val="17"/>
              </w:rPr>
            </w:pPr>
            <w:del w:id="3049" w:author="Author">
              <w:r w:rsidRPr="0001170E">
                <w:rPr>
                  <w:rFonts w:asciiTheme="minorBidi" w:eastAsia="Times New Roman" w:hAnsiTheme="minorBidi" w:cstheme="minorBidi"/>
                  <w:szCs w:val="17"/>
                </w:rPr>
                <w:delText>[RSG-50]</w:delText>
              </w:r>
            </w:del>
          </w:p>
        </w:tc>
        <w:tc>
          <w:tcPr>
            <w:tcW w:w="6444" w:type="dxa"/>
          </w:tcPr>
          <w:p w14:paraId="784174C5" w14:textId="77777777" w:rsidR="005F3B68" w:rsidRPr="00F1228E" w:rsidRDefault="005F3B68" w:rsidP="008745E1">
            <w:pPr>
              <w:pStyle w:val="NormalWeb"/>
              <w:spacing w:before="170" w:beforeAutospacing="0" w:after="170" w:afterAutospacing="0"/>
              <w:rPr>
                <w:del w:id="3050" w:author="Author"/>
                <w:rFonts w:asciiTheme="minorBidi" w:eastAsia="Times New Roman" w:hAnsiTheme="minorBidi" w:cstheme="minorBidi"/>
                <w:szCs w:val="17"/>
              </w:rPr>
            </w:pPr>
            <w:del w:id="3051" w:author="Author">
              <w:r w:rsidRPr="00F1228E">
                <w:rPr>
                  <w:rFonts w:asciiTheme="minorBidi" w:eastAsia="Times New Roman" w:hAnsiTheme="minorBidi" w:cstheme="minorBidi"/>
                  <w:szCs w:val="17"/>
                </w:rPr>
                <w:delText xml:space="preserve">A </w:delText>
              </w:r>
              <w:r w:rsidRPr="00E47331">
                <w:rPr>
                  <w:rFonts w:ascii="Courier New" w:eastAsia="Times New Roman" w:hAnsi="Courier New" w:cs="Courier New"/>
                  <w:szCs w:val="17"/>
                </w:rPr>
                <w:delText>DELETE</w:delText>
              </w:r>
              <w:r w:rsidRPr="00F1228E">
                <w:rPr>
                  <w:rFonts w:asciiTheme="minorBidi" w:eastAsia="Times New Roman" w:hAnsiTheme="minorBidi" w:cstheme="minorBidi"/>
                  <w:szCs w:val="17"/>
                </w:rPr>
                <w:delText xml:space="preserve"> request MUST NOT be idempotent.</w:delText>
              </w:r>
            </w:del>
          </w:p>
        </w:tc>
        <w:tc>
          <w:tcPr>
            <w:tcW w:w="1761" w:type="dxa"/>
          </w:tcPr>
          <w:p w14:paraId="0229A80D" w14:textId="77777777" w:rsidR="005F3B68" w:rsidRPr="00F1228E" w:rsidRDefault="005F3B68" w:rsidP="008745E1">
            <w:pPr>
              <w:pStyle w:val="NormalWeb"/>
              <w:spacing w:before="170" w:beforeAutospacing="0" w:after="170" w:afterAutospacing="0"/>
              <w:rPr>
                <w:del w:id="3052" w:author="Author"/>
                <w:rFonts w:asciiTheme="minorBidi" w:eastAsia="Times New Roman" w:hAnsiTheme="minorBidi" w:cstheme="minorBidi"/>
                <w:szCs w:val="17"/>
              </w:rPr>
            </w:pPr>
            <w:del w:id="3053" w:author="Author">
              <w:r w:rsidRPr="00F1228E">
                <w:rPr>
                  <w:rFonts w:asciiTheme="minorBidi" w:eastAsia="Times New Roman" w:hAnsiTheme="minorBidi" w:cstheme="minorBidi"/>
                  <w:szCs w:val="17"/>
                </w:rPr>
                <w:delText>AAJ, AAX, AX, AJ</w:delText>
              </w:r>
            </w:del>
          </w:p>
        </w:tc>
      </w:tr>
      <w:tr w:rsidR="005F3B68" w:rsidRPr="00B67A3A" w14:paraId="1CC1C5F9" w14:textId="77777777" w:rsidTr="00E3148C">
        <w:trPr>
          <w:del w:id="3054" w:author="Author"/>
        </w:trPr>
        <w:tc>
          <w:tcPr>
            <w:tcW w:w="1143" w:type="dxa"/>
          </w:tcPr>
          <w:p w14:paraId="6588C611" w14:textId="77777777" w:rsidR="005F3B68" w:rsidRPr="00F1228E" w:rsidRDefault="005F3B68" w:rsidP="008745E1">
            <w:pPr>
              <w:pStyle w:val="NormalWeb"/>
              <w:spacing w:before="170" w:beforeAutospacing="0" w:after="170" w:afterAutospacing="0"/>
              <w:rPr>
                <w:del w:id="3055" w:author="Author"/>
                <w:rFonts w:asciiTheme="minorBidi" w:eastAsia="Times New Roman" w:hAnsiTheme="minorBidi" w:cstheme="minorBidi"/>
                <w:szCs w:val="17"/>
              </w:rPr>
            </w:pPr>
            <w:del w:id="3056" w:author="Author">
              <w:r w:rsidRPr="0001170E">
                <w:rPr>
                  <w:rFonts w:asciiTheme="minorBidi" w:eastAsia="Times New Roman" w:hAnsiTheme="minorBidi" w:cstheme="minorBidi"/>
                  <w:szCs w:val="17"/>
                </w:rPr>
                <w:delText>[RSG-51]</w:delText>
              </w:r>
            </w:del>
          </w:p>
        </w:tc>
        <w:tc>
          <w:tcPr>
            <w:tcW w:w="6444" w:type="dxa"/>
          </w:tcPr>
          <w:p w14:paraId="4B2356C9" w14:textId="77777777" w:rsidR="005F3B68" w:rsidRPr="00F1228E" w:rsidRDefault="005F3B68" w:rsidP="008745E1">
            <w:pPr>
              <w:pStyle w:val="NormalWeb"/>
              <w:spacing w:before="170" w:beforeAutospacing="0" w:after="170" w:afterAutospacing="0"/>
              <w:rPr>
                <w:del w:id="3057" w:author="Author"/>
                <w:rFonts w:asciiTheme="minorBidi" w:eastAsia="Times New Roman" w:hAnsiTheme="minorBidi" w:cstheme="minorBidi"/>
                <w:szCs w:val="17"/>
              </w:rPr>
            </w:pPr>
            <w:del w:id="3058" w:author="Author">
              <w:r w:rsidRPr="00F1228E">
                <w:rPr>
                  <w:rFonts w:asciiTheme="minorBidi" w:eastAsia="Times New Roman" w:hAnsiTheme="minorBidi" w:cstheme="minorBidi"/>
                  <w:szCs w:val="17"/>
                </w:rPr>
                <w:delText xml:space="preserve">If a resource is not found, </w:delText>
              </w:r>
              <w:r w:rsidRPr="00E47331">
                <w:rPr>
                  <w:rFonts w:ascii="Courier New" w:eastAsia="Times New Roman" w:hAnsi="Courier New" w:cs="Courier New"/>
                  <w:szCs w:val="17"/>
                </w:rPr>
                <w:delText>DELETE</w:delText>
              </w:r>
              <w:r w:rsidRPr="00F1228E">
                <w:rPr>
                  <w:rFonts w:asciiTheme="minorBidi" w:eastAsia="Times New Roman" w:hAnsiTheme="minorBidi" w:cstheme="minorBidi"/>
                  <w:szCs w:val="17"/>
                </w:rPr>
                <w:delText xml:space="preserve"> MUST return the status code “</w:delText>
              </w:r>
              <w:r w:rsidRPr="00E47331">
                <w:rPr>
                  <w:rFonts w:ascii="Courier New" w:eastAsia="Times New Roman" w:hAnsi="Courier New" w:cs="Courier New"/>
                  <w:szCs w:val="17"/>
                </w:rPr>
                <w:delText>404 Not Found</w:delText>
              </w:r>
              <w:r w:rsidRPr="00F1228E">
                <w:rPr>
                  <w:rFonts w:asciiTheme="minorBidi" w:eastAsia="Times New Roman" w:hAnsiTheme="minorBidi" w:cstheme="minorBidi"/>
                  <w:szCs w:val="17"/>
                </w:rPr>
                <w:delText>”.</w:delText>
              </w:r>
            </w:del>
          </w:p>
        </w:tc>
        <w:tc>
          <w:tcPr>
            <w:tcW w:w="1761" w:type="dxa"/>
          </w:tcPr>
          <w:p w14:paraId="25C54A58" w14:textId="77777777" w:rsidR="005F3B68" w:rsidRPr="00F1228E" w:rsidRDefault="005F3B68" w:rsidP="008745E1">
            <w:pPr>
              <w:pStyle w:val="NormalWeb"/>
              <w:spacing w:before="170" w:beforeAutospacing="0" w:after="170" w:afterAutospacing="0"/>
              <w:rPr>
                <w:del w:id="3059" w:author="Author"/>
                <w:rFonts w:asciiTheme="minorBidi" w:eastAsia="Times New Roman" w:hAnsiTheme="minorBidi" w:cstheme="minorBidi"/>
                <w:szCs w:val="17"/>
              </w:rPr>
            </w:pPr>
            <w:del w:id="3060" w:author="Author">
              <w:r w:rsidRPr="00F1228E">
                <w:rPr>
                  <w:rFonts w:asciiTheme="minorBidi" w:eastAsia="Times New Roman" w:hAnsiTheme="minorBidi" w:cstheme="minorBidi"/>
                  <w:szCs w:val="17"/>
                </w:rPr>
                <w:delText>AAJ, AAX, AX, AJ</w:delText>
              </w:r>
            </w:del>
          </w:p>
        </w:tc>
      </w:tr>
      <w:tr w:rsidR="005F3B68" w:rsidRPr="00B67A3A" w14:paraId="569D425A" w14:textId="77777777" w:rsidTr="00E3148C">
        <w:trPr>
          <w:del w:id="3061" w:author="Author"/>
        </w:trPr>
        <w:tc>
          <w:tcPr>
            <w:tcW w:w="1143" w:type="dxa"/>
          </w:tcPr>
          <w:p w14:paraId="50D4972E" w14:textId="77777777" w:rsidR="005F3B68" w:rsidRPr="0001170E" w:rsidRDefault="005F3B68" w:rsidP="008745E1">
            <w:pPr>
              <w:pStyle w:val="NormalWeb"/>
              <w:spacing w:before="170" w:beforeAutospacing="0" w:after="170" w:afterAutospacing="0"/>
              <w:rPr>
                <w:del w:id="3062" w:author="Author"/>
                <w:rFonts w:asciiTheme="minorBidi" w:eastAsia="Times New Roman" w:hAnsiTheme="minorBidi" w:cstheme="minorBidi"/>
                <w:szCs w:val="17"/>
              </w:rPr>
            </w:pPr>
            <w:del w:id="3063" w:author="Author">
              <w:r w:rsidRPr="0001170E">
                <w:rPr>
                  <w:rFonts w:asciiTheme="minorBidi" w:eastAsia="Times New Roman" w:hAnsiTheme="minorBidi" w:cstheme="minorBidi"/>
                  <w:szCs w:val="17"/>
                </w:rPr>
                <w:delText>[RSG-52]</w:delText>
              </w:r>
            </w:del>
          </w:p>
        </w:tc>
        <w:tc>
          <w:tcPr>
            <w:tcW w:w="6444" w:type="dxa"/>
          </w:tcPr>
          <w:p w14:paraId="06B8A29F" w14:textId="77777777" w:rsidR="005F3B68" w:rsidRPr="00F1228E" w:rsidRDefault="005F3B68" w:rsidP="008745E1">
            <w:pPr>
              <w:pStyle w:val="NormalWeb"/>
              <w:spacing w:before="170" w:beforeAutospacing="0" w:after="170" w:afterAutospacing="0"/>
              <w:rPr>
                <w:del w:id="3064" w:author="Author"/>
                <w:rFonts w:asciiTheme="minorBidi" w:eastAsia="Times New Roman" w:hAnsiTheme="minorBidi" w:cstheme="minorBidi"/>
                <w:szCs w:val="17"/>
              </w:rPr>
            </w:pPr>
            <w:del w:id="3065" w:author="Author">
              <w:r w:rsidRPr="00F1228E">
                <w:rPr>
                  <w:rFonts w:asciiTheme="minorBidi" w:eastAsia="Times New Roman" w:hAnsiTheme="minorBidi" w:cstheme="minorBidi"/>
                  <w:szCs w:val="17"/>
                </w:rPr>
                <w:delText xml:space="preserve">If a resource is deleted successfully, </w:delText>
              </w:r>
              <w:r w:rsidRPr="00E47331">
                <w:rPr>
                  <w:rFonts w:ascii="Courier New" w:eastAsia="Times New Roman" w:hAnsi="Courier New" w:cs="Courier New"/>
                  <w:szCs w:val="17"/>
                </w:rPr>
                <w:delText>DELETE</w:delText>
              </w:r>
              <w:r w:rsidRPr="00F1228E">
                <w:rPr>
                  <w:rFonts w:asciiTheme="minorBidi" w:eastAsia="Times New Roman" w:hAnsiTheme="minorBidi" w:cstheme="minorBidi"/>
                  <w:szCs w:val="17"/>
                </w:rPr>
                <w:delText xml:space="preserve"> MUST return the status “</w:delText>
              </w:r>
              <w:r w:rsidRPr="00E47331">
                <w:rPr>
                  <w:rFonts w:ascii="Courier New" w:eastAsia="Times New Roman" w:hAnsi="Courier New" w:cs="Courier New"/>
                  <w:szCs w:val="17"/>
                </w:rPr>
                <w:delText>200 OK</w:delText>
              </w:r>
              <w:r w:rsidRPr="00F1228E">
                <w:rPr>
                  <w:rFonts w:asciiTheme="minorBidi" w:eastAsia="Times New Roman" w:hAnsiTheme="minorBidi" w:cstheme="minorBidi"/>
                  <w:szCs w:val="17"/>
                </w:rPr>
                <w:delText>” if the deleted resource is returned or “</w:delText>
              </w:r>
              <w:r w:rsidRPr="00E47331">
                <w:rPr>
                  <w:rFonts w:ascii="Courier New" w:eastAsia="Times New Roman" w:hAnsi="Courier New" w:cs="Courier New"/>
                  <w:szCs w:val="17"/>
                </w:rPr>
                <w:delText>204 No Content</w:delText>
              </w:r>
              <w:r w:rsidRPr="00F1228E">
                <w:rPr>
                  <w:rFonts w:asciiTheme="minorBidi" w:eastAsia="Times New Roman" w:hAnsiTheme="minorBidi" w:cstheme="minorBidi"/>
                  <w:szCs w:val="17"/>
                </w:rPr>
                <w:delText>” if it is not returned.</w:delText>
              </w:r>
            </w:del>
          </w:p>
        </w:tc>
        <w:tc>
          <w:tcPr>
            <w:tcW w:w="1761" w:type="dxa"/>
          </w:tcPr>
          <w:p w14:paraId="7443583E" w14:textId="77777777" w:rsidR="005F3B68" w:rsidRPr="00F1228E" w:rsidRDefault="005F3B68" w:rsidP="008745E1">
            <w:pPr>
              <w:pStyle w:val="NormalWeb"/>
              <w:spacing w:before="170" w:beforeAutospacing="0" w:after="170" w:afterAutospacing="0"/>
              <w:rPr>
                <w:del w:id="3066" w:author="Author"/>
                <w:rFonts w:asciiTheme="minorBidi" w:eastAsia="Times New Roman" w:hAnsiTheme="minorBidi" w:cstheme="minorBidi"/>
                <w:szCs w:val="17"/>
              </w:rPr>
            </w:pPr>
            <w:del w:id="3067" w:author="Author">
              <w:r w:rsidRPr="00F1228E">
                <w:rPr>
                  <w:rFonts w:asciiTheme="minorBidi" w:eastAsia="Times New Roman" w:hAnsiTheme="minorBidi" w:cstheme="minorBidi"/>
                  <w:szCs w:val="17"/>
                </w:rPr>
                <w:delText>AAJ, AAX, AX, AJ</w:delText>
              </w:r>
            </w:del>
          </w:p>
        </w:tc>
      </w:tr>
      <w:tr w:rsidR="005F3B68" w:rsidRPr="00B67A3A" w14:paraId="26450A1D" w14:textId="77777777" w:rsidTr="00E3148C">
        <w:trPr>
          <w:del w:id="3068" w:author="Author"/>
        </w:trPr>
        <w:tc>
          <w:tcPr>
            <w:tcW w:w="1143" w:type="dxa"/>
          </w:tcPr>
          <w:p w14:paraId="6A074C09" w14:textId="77777777" w:rsidR="005F3B68" w:rsidRPr="00F1228E" w:rsidRDefault="005F3B68" w:rsidP="008745E1">
            <w:pPr>
              <w:pStyle w:val="NormalWeb"/>
              <w:spacing w:before="170" w:beforeAutospacing="0" w:after="170" w:afterAutospacing="0"/>
              <w:rPr>
                <w:del w:id="3069" w:author="Author"/>
                <w:rFonts w:asciiTheme="minorBidi" w:eastAsia="Times New Roman" w:hAnsiTheme="minorBidi" w:cstheme="minorBidi"/>
                <w:szCs w:val="17"/>
              </w:rPr>
            </w:pPr>
            <w:del w:id="3070" w:author="Author">
              <w:r w:rsidRPr="00F1228E">
                <w:rPr>
                  <w:rFonts w:asciiTheme="minorBidi" w:eastAsia="Times New Roman" w:hAnsiTheme="minorBidi" w:cstheme="minorBidi"/>
                  <w:szCs w:val="17"/>
                </w:rPr>
                <w:delText>[</w:delText>
              </w:r>
              <w:r w:rsidRPr="0001170E">
                <w:rPr>
                  <w:rFonts w:asciiTheme="minorBidi" w:eastAsia="Times New Roman" w:hAnsiTheme="minorBidi" w:cstheme="minorBidi"/>
                  <w:szCs w:val="17"/>
                </w:rPr>
                <w:delText>RSG-53]</w:delText>
              </w:r>
            </w:del>
          </w:p>
        </w:tc>
        <w:tc>
          <w:tcPr>
            <w:tcW w:w="6444" w:type="dxa"/>
          </w:tcPr>
          <w:p w14:paraId="34FCF134" w14:textId="77777777" w:rsidR="005F3B68" w:rsidRPr="00F1228E" w:rsidRDefault="005F3B68" w:rsidP="008745E1">
            <w:pPr>
              <w:pStyle w:val="NormalWeb"/>
              <w:spacing w:before="170" w:beforeAutospacing="0" w:after="170" w:afterAutospacing="0"/>
              <w:rPr>
                <w:del w:id="3071" w:author="Author"/>
                <w:rFonts w:asciiTheme="minorBidi" w:eastAsia="Times New Roman" w:hAnsiTheme="minorBidi" w:cstheme="minorBidi"/>
                <w:szCs w:val="17"/>
              </w:rPr>
            </w:pPr>
            <w:del w:id="3072" w:author="Author">
              <w:r w:rsidRPr="00F1228E">
                <w:rPr>
                  <w:rFonts w:asciiTheme="minorBidi" w:eastAsia="Times New Roman" w:hAnsiTheme="minorBidi" w:cstheme="minorBidi"/>
                  <w:szCs w:val="17"/>
                </w:rPr>
                <w:delText xml:space="preserve">The final recipient is either the origin server or the first proxy or gateway to receive a Max-Forwards value of zero in the request. A </w:delText>
              </w:r>
              <w:r w:rsidRPr="00E47331">
                <w:rPr>
                  <w:rFonts w:ascii="Courier New" w:eastAsia="Times New Roman" w:hAnsi="Courier New" w:cs="Courier New"/>
                  <w:szCs w:val="17"/>
                </w:rPr>
                <w:delText>TRACE</w:delText>
              </w:r>
              <w:r w:rsidRPr="00F1228E">
                <w:rPr>
                  <w:rFonts w:asciiTheme="minorBidi" w:eastAsia="Times New Roman" w:hAnsiTheme="minorBidi" w:cstheme="minorBidi"/>
                  <w:szCs w:val="17"/>
                </w:rPr>
                <w:delText xml:space="preserve"> request MUST NOT include a body.</w:delText>
              </w:r>
            </w:del>
          </w:p>
        </w:tc>
        <w:tc>
          <w:tcPr>
            <w:tcW w:w="1761" w:type="dxa"/>
          </w:tcPr>
          <w:p w14:paraId="66BE1C00" w14:textId="77777777" w:rsidR="005F3B68" w:rsidRPr="00F1228E" w:rsidRDefault="005F3B68" w:rsidP="008745E1">
            <w:pPr>
              <w:pStyle w:val="NormalWeb"/>
              <w:spacing w:before="170" w:beforeAutospacing="0" w:after="170" w:afterAutospacing="0"/>
              <w:rPr>
                <w:del w:id="3073" w:author="Author"/>
                <w:rFonts w:asciiTheme="minorBidi" w:eastAsia="Times New Roman" w:hAnsiTheme="minorBidi" w:cstheme="minorBidi"/>
                <w:szCs w:val="17"/>
              </w:rPr>
            </w:pPr>
            <w:del w:id="3074" w:author="Author">
              <w:r w:rsidRPr="00F1228E">
                <w:rPr>
                  <w:rFonts w:asciiTheme="minorBidi" w:eastAsia="Times New Roman" w:hAnsiTheme="minorBidi" w:cstheme="minorBidi"/>
                  <w:szCs w:val="17"/>
                </w:rPr>
                <w:delText>AAJ, AAX, AX, AJ</w:delText>
              </w:r>
            </w:del>
          </w:p>
        </w:tc>
      </w:tr>
      <w:tr w:rsidR="005F3B68" w:rsidRPr="00B67A3A" w14:paraId="6C378855" w14:textId="77777777" w:rsidTr="00E3148C">
        <w:trPr>
          <w:del w:id="3075" w:author="Author"/>
        </w:trPr>
        <w:tc>
          <w:tcPr>
            <w:tcW w:w="1143" w:type="dxa"/>
          </w:tcPr>
          <w:p w14:paraId="41A1B368" w14:textId="77777777" w:rsidR="005F3B68" w:rsidRPr="00F1228E" w:rsidRDefault="005F3B68" w:rsidP="008745E1">
            <w:pPr>
              <w:pStyle w:val="NormalWeb"/>
              <w:spacing w:before="170" w:beforeAutospacing="0" w:after="170" w:afterAutospacing="0"/>
              <w:rPr>
                <w:del w:id="3076" w:author="Author"/>
                <w:rFonts w:asciiTheme="minorBidi" w:eastAsia="Times New Roman" w:hAnsiTheme="minorBidi" w:cstheme="minorBidi"/>
                <w:szCs w:val="17"/>
              </w:rPr>
            </w:pPr>
            <w:del w:id="3077" w:author="Author">
              <w:r w:rsidRPr="00F1228E">
                <w:rPr>
                  <w:rFonts w:asciiTheme="minorBidi" w:eastAsia="Times New Roman" w:hAnsiTheme="minorBidi" w:cstheme="minorBidi"/>
                  <w:szCs w:val="17"/>
                </w:rPr>
                <w:delText>[</w:delText>
              </w:r>
              <w:r w:rsidRPr="0001170E">
                <w:rPr>
                  <w:rFonts w:asciiTheme="minorBidi" w:eastAsia="Times New Roman" w:hAnsiTheme="minorBidi" w:cstheme="minorBidi"/>
                  <w:szCs w:val="17"/>
                </w:rPr>
                <w:delText>RSG</w:delText>
              </w:r>
              <w:r w:rsidRPr="00F1228E">
                <w:rPr>
                  <w:rFonts w:asciiTheme="minorBidi" w:eastAsia="Times New Roman" w:hAnsiTheme="minorBidi" w:cstheme="minorBidi"/>
                  <w:szCs w:val="17"/>
                </w:rPr>
                <w:delText>-54]</w:delText>
              </w:r>
            </w:del>
          </w:p>
        </w:tc>
        <w:tc>
          <w:tcPr>
            <w:tcW w:w="6444" w:type="dxa"/>
          </w:tcPr>
          <w:p w14:paraId="736C7173" w14:textId="77777777" w:rsidR="005F3B68" w:rsidRPr="00F1228E" w:rsidRDefault="005F3B68" w:rsidP="008745E1">
            <w:pPr>
              <w:pStyle w:val="NormalWeb"/>
              <w:spacing w:before="170" w:beforeAutospacing="0" w:after="170" w:afterAutospacing="0"/>
              <w:rPr>
                <w:del w:id="3078" w:author="Author"/>
                <w:rFonts w:asciiTheme="minorBidi" w:eastAsia="Times New Roman" w:hAnsiTheme="minorBidi" w:cstheme="minorBidi"/>
                <w:szCs w:val="17"/>
              </w:rPr>
            </w:pPr>
            <w:del w:id="3079" w:author="Author">
              <w:r w:rsidRPr="00F1228E">
                <w:rPr>
                  <w:rFonts w:asciiTheme="minorBidi" w:eastAsia="Times New Roman" w:hAnsiTheme="minorBidi" w:cstheme="minorBidi"/>
                  <w:szCs w:val="17"/>
                </w:rPr>
                <w:delText xml:space="preserve">A </w:delText>
              </w:r>
              <w:r w:rsidRPr="00E47331">
                <w:rPr>
                  <w:rFonts w:ascii="Courier New" w:eastAsia="Times New Roman" w:hAnsi="Courier New" w:cs="Courier New"/>
                  <w:szCs w:val="17"/>
                </w:rPr>
                <w:delText>TRACE</w:delText>
              </w:r>
              <w:r w:rsidRPr="00F1228E">
                <w:rPr>
                  <w:rFonts w:asciiTheme="minorBidi" w:eastAsia="Times New Roman" w:hAnsiTheme="minorBidi" w:cstheme="minorBidi"/>
                  <w:szCs w:val="17"/>
                </w:rPr>
                <w:delText xml:space="preserve"> request MUST NOT be idempotent.</w:delText>
              </w:r>
            </w:del>
          </w:p>
        </w:tc>
        <w:tc>
          <w:tcPr>
            <w:tcW w:w="1761" w:type="dxa"/>
          </w:tcPr>
          <w:p w14:paraId="22492C5C" w14:textId="77777777" w:rsidR="005F3B68" w:rsidRPr="00F1228E" w:rsidRDefault="005F3B68" w:rsidP="008745E1">
            <w:pPr>
              <w:pStyle w:val="NormalWeb"/>
              <w:spacing w:before="170" w:beforeAutospacing="0" w:after="170" w:afterAutospacing="0"/>
              <w:rPr>
                <w:del w:id="3080" w:author="Author"/>
                <w:rFonts w:asciiTheme="minorBidi" w:eastAsia="Times New Roman" w:hAnsiTheme="minorBidi" w:cstheme="minorBidi"/>
                <w:szCs w:val="17"/>
              </w:rPr>
            </w:pPr>
            <w:del w:id="3081" w:author="Author">
              <w:r w:rsidRPr="00F1228E">
                <w:rPr>
                  <w:rFonts w:asciiTheme="minorBidi" w:eastAsia="Times New Roman" w:hAnsiTheme="minorBidi" w:cstheme="minorBidi"/>
                  <w:szCs w:val="17"/>
                </w:rPr>
                <w:delText>AAJ, AAX, AX, AJ</w:delText>
              </w:r>
            </w:del>
          </w:p>
        </w:tc>
      </w:tr>
      <w:tr w:rsidR="005F3B68" w:rsidRPr="00B67A3A" w14:paraId="406FDA7C" w14:textId="77777777" w:rsidTr="00E3148C">
        <w:trPr>
          <w:del w:id="3082" w:author="Author"/>
        </w:trPr>
        <w:tc>
          <w:tcPr>
            <w:tcW w:w="1143" w:type="dxa"/>
          </w:tcPr>
          <w:p w14:paraId="29760696" w14:textId="77777777" w:rsidR="005F3B68" w:rsidRPr="00F1228E" w:rsidRDefault="005F3B68" w:rsidP="008745E1">
            <w:pPr>
              <w:pStyle w:val="NormalWeb"/>
              <w:spacing w:before="170" w:beforeAutospacing="0" w:after="170" w:afterAutospacing="0"/>
              <w:rPr>
                <w:del w:id="3083" w:author="Author"/>
                <w:rFonts w:asciiTheme="minorBidi" w:eastAsia="Times New Roman" w:hAnsiTheme="minorBidi" w:cstheme="minorBidi"/>
                <w:szCs w:val="17"/>
              </w:rPr>
            </w:pPr>
            <w:del w:id="3084" w:author="Author">
              <w:r w:rsidRPr="00F1228E">
                <w:rPr>
                  <w:rFonts w:asciiTheme="minorBidi" w:eastAsia="Times New Roman" w:hAnsiTheme="minorBidi" w:cstheme="minorBidi"/>
                  <w:szCs w:val="17"/>
                </w:rPr>
                <w:delText>[</w:delText>
              </w:r>
              <w:r w:rsidRPr="0001170E">
                <w:rPr>
                  <w:rFonts w:asciiTheme="minorBidi" w:eastAsia="Times New Roman" w:hAnsiTheme="minorBidi" w:cstheme="minorBidi"/>
                  <w:szCs w:val="17"/>
                </w:rPr>
                <w:delText>RSG</w:delText>
              </w:r>
              <w:r w:rsidRPr="00F1228E">
                <w:rPr>
                  <w:rFonts w:asciiTheme="minorBidi" w:eastAsia="Times New Roman" w:hAnsiTheme="minorBidi" w:cstheme="minorBidi"/>
                  <w:szCs w:val="17"/>
                </w:rPr>
                <w:delText>-55]</w:delText>
              </w:r>
            </w:del>
          </w:p>
        </w:tc>
        <w:tc>
          <w:tcPr>
            <w:tcW w:w="6444" w:type="dxa"/>
          </w:tcPr>
          <w:p w14:paraId="2FE77CF0" w14:textId="77777777" w:rsidR="005F3B68" w:rsidRPr="00F1228E" w:rsidRDefault="005F3B68" w:rsidP="008745E1">
            <w:pPr>
              <w:pStyle w:val="NormalWeb"/>
              <w:spacing w:before="170" w:beforeAutospacing="0" w:after="170" w:afterAutospacing="0"/>
              <w:rPr>
                <w:del w:id="3085" w:author="Author"/>
                <w:rFonts w:asciiTheme="minorBidi" w:eastAsia="Times New Roman" w:hAnsiTheme="minorBidi" w:cstheme="minorBidi"/>
                <w:szCs w:val="17"/>
              </w:rPr>
            </w:pPr>
            <w:del w:id="3086" w:author="Author">
              <w:r w:rsidRPr="00F1228E">
                <w:rPr>
                  <w:rFonts w:asciiTheme="minorBidi" w:eastAsia="Times New Roman" w:hAnsiTheme="minorBidi" w:cstheme="minorBidi"/>
                  <w:szCs w:val="17"/>
                </w:rPr>
                <w:delText xml:space="preserve">The value of the </w:delText>
              </w:r>
              <w:r w:rsidRPr="00E47331">
                <w:rPr>
                  <w:rFonts w:ascii="Courier New" w:eastAsia="Times New Roman" w:hAnsi="Courier New" w:cs="Courier New"/>
                  <w:szCs w:val="17"/>
                </w:rPr>
                <w:delText>Via</w:delText>
              </w:r>
              <w:r w:rsidRPr="00F1228E">
                <w:rPr>
                  <w:rFonts w:asciiTheme="minorBidi" w:eastAsia="Times New Roman" w:hAnsiTheme="minorBidi" w:cstheme="minorBidi"/>
                  <w:szCs w:val="17"/>
                </w:rPr>
                <w:delText xml:space="preserve"> HTTP header field MUST act to track the request chain. </w:delText>
              </w:r>
            </w:del>
          </w:p>
        </w:tc>
        <w:tc>
          <w:tcPr>
            <w:tcW w:w="1761" w:type="dxa"/>
          </w:tcPr>
          <w:p w14:paraId="5EB0D1DC" w14:textId="77777777" w:rsidR="005F3B68" w:rsidRPr="00F1228E" w:rsidRDefault="005F3B68" w:rsidP="008745E1">
            <w:pPr>
              <w:pStyle w:val="NormalWeb"/>
              <w:spacing w:before="170" w:beforeAutospacing="0" w:after="170" w:afterAutospacing="0"/>
              <w:rPr>
                <w:del w:id="3087" w:author="Author"/>
                <w:rFonts w:asciiTheme="minorBidi" w:eastAsia="Times New Roman" w:hAnsiTheme="minorBidi" w:cstheme="minorBidi"/>
                <w:szCs w:val="17"/>
              </w:rPr>
            </w:pPr>
            <w:del w:id="3088" w:author="Author">
              <w:r w:rsidRPr="00F1228E">
                <w:rPr>
                  <w:rFonts w:asciiTheme="minorBidi" w:eastAsia="Times New Roman" w:hAnsiTheme="minorBidi" w:cstheme="minorBidi"/>
                  <w:szCs w:val="17"/>
                </w:rPr>
                <w:delText>AAJ, AAX, AX, AJ</w:delText>
              </w:r>
            </w:del>
          </w:p>
        </w:tc>
      </w:tr>
      <w:tr w:rsidR="005F3B68" w:rsidRPr="00B67A3A" w14:paraId="47A6C793" w14:textId="77777777" w:rsidTr="00E3148C">
        <w:trPr>
          <w:del w:id="3089" w:author="Author"/>
        </w:trPr>
        <w:tc>
          <w:tcPr>
            <w:tcW w:w="1143" w:type="dxa"/>
          </w:tcPr>
          <w:p w14:paraId="1E1DA0AA" w14:textId="77777777" w:rsidR="005F3B68" w:rsidRPr="00F1228E" w:rsidRDefault="005F3B68" w:rsidP="008745E1">
            <w:pPr>
              <w:pStyle w:val="NormalWeb"/>
              <w:spacing w:before="170" w:beforeAutospacing="0" w:after="170" w:afterAutospacing="0"/>
              <w:rPr>
                <w:del w:id="3090" w:author="Author"/>
                <w:rFonts w:asciiTheme="minorBidi" w:eastAsia="Times New Roman" w:hAnsiTheme="minorBidi" w:cstheme="minorBidi"/>
                <w:szCs w:val="17"/>
              </w:rPr>
            </w:pPr>
            <w:del w:id="3091" w:author="Author">
              <w:r w:rsidRPr="00F1228E">
                <w:rPr>
                  <w:rFonts w:asciiTheme="minorBidi" w:eastAsia="Times New Roman" w:hAnsiTheme="minorBidi" w:cstheme="minorBidi"/>
                  <w:szCs w:val="17"/>
                </w:rPr>
                <w:delText>[</w:delText>
              </w:r>
              <w:r w:rsidRPr="0001170E">
                <w:rPr>
                  <w:rFonts w:asciiTheme="minorBidi" w:eastAsia="Times New Roman" w:hAnsiTheme="minorBidi" w:cstheme="minorBidi"/>
                  <w:szCs w:val="17"/>
                </w:rPr>
                <w:delText>RSG</w:delText>
              </w:r>
              <w:r w:rsidRPr="00F1228E">
                <w:rPr>
                  <w:rFonts w:asciiTheme="minorBidi" w:eastAsia="Times New Roman" w:hAnsiTheme="minorBidi" w:cstheme="minorBidi"/>
                  <w:szCs w:val="17"/>
                </w:rPr>
                <w:delText>-56]</w:delText>
              </w:r>
            </w:del>
          </w:p>
        </w:tc>
        <w:tc>
          <w:tcPr>
            <w:tcW w:w="6444" w:type="dxa"/>
          </w:tcPr>
          <w:p w14:paraId="71A95686" w14:textId="77777777" w:rsidR="005F3B68" w:rsidRPr="00F1228E" w:rsidRDefault="005F3B68" w:rsidP="008745E1">
            <w:pPr>
              <w:pStyle w:val="NormalWeb"/>
              <w:spacing w:before="170" w:beforeAutospacing="0" w:after="170" w:afterAutospacing="0"/>
              <w:rPr>
                <w:del w:id="3092" w:author="Author"/>
                <w:rFonts w:asciiTheme="minorBidi" w:eastAsia="Times New Roman" w:hAnsiTheme="minorBidi" w:cstheme="minorBidi"/>
                <w:szCs w:val="17"/>
              </w:rPr>
            </w:pPr>
            <w:del w:id="3093" w:author="Author">
              <w:r w:rsidRPr="00F1228E">
                <w:rPr>
                  <w:rFonts w:asciiTheme="minorBidi" w:eastAsia="Times New Roman" w:hAnsiTheme="minorBidi" w:cstheme="minorBidi"/>
                  <w:szCs w:val="17"/>
                </w:rPr>
                <w:delText>The Max-Forwards HTTP header field MUST be used to allow the client to limit the length of the request chain.</w:delText>
              </w:r>
            </w:del>
          </w:p>
        </w:tc>
        <w:tc>
          <w:tcPr>
            <w:tcW w:w="1761" w:type="dxa"/>
          </w:tcPr>
          <w:p w14:paraId="08693870" w14:textId="77777777" w:rsidR="005F3B68" w:rsidRPr="00F1228E" w:rsidRDefault="005F3B68" w:rsidP="008745E1">
            <w:pPr>
              <w:pStyle w:val="NormalWeb"/>
              <w:spacing w:before="170" w:beforeAutospacing="0" w:after="170" w:afterAutospacing="0"/>
              <w:rPr>
                <w:del w:id="3094" w:author="Author"/>
                <w:rFonts w:asciiTheme="minorBidi" w:eastAsia="Times New Roman" w:hAnsiTheme="minorBidi" w:cstheme="minorBidi"/>
                <w:szCs w:val="17"/>
              </w:rPr>
            </w:pPr>
            <w:del w:id="3095" w:author="Author">
              <w:r w:rsidRPr="00F1228E">
                <w:rPr>
                  <w:rFonts w:asciiTheme="minorBidi" w:eastAsia="Times New Roman" w:hAnsiTheme="minorBidi" w:cstheme="minorBidi"/>
                  <w:szCs w:val="17"/>
                </w:rPr>
                <w:delText>AAJ, AAX, AX, AJ</w:delText>
              </w:r>
            </w:del>
          </w:p>
        </w:tc>
      </w:tr>
      <w:tr w:rsidR="005F3B68" w:rsidRPr="00B67A3A" w14:paraId="6F9714FF" w14:textId="77777777" w:rsidTr="00E3148C">
        <w:trPr>
          <w:del w:id="3096" w:author="Author"/>
        </w:trPr>
        <w:tc>
          <w:tcPr>
            <w:tcW w:w="1143" w:type="dxa"/>
          </w:tcPr>
          <w:p w14:paraId="644336A8" w14:textId="77777777" w:rsidR="005F3B68" w:rsidRPr="00F1228E" w:rsidRDefault="005F3B68" w:rsidP="008745E1">
            <w:pPr>
              <w:pStyle w:val="NormalWeb"/>
              <w:spacing w:before="170" w:beforeAutospacing="0" w:after="170" w:afterAutospacing="0"/>
              <w:rPr>
                <w:del w:id="3097" w:author="Author"/>
                <w:rFonts w:asciiTheme="minorBidi" w:eastAsia="Times New Roman" w:hAnsiTheme="minorBidi" w:cstheme="minorBidi"/>
                <w:szCs w:val="17"/>
              </w:rPr>
            </w:pPr>
            <w:del w:id="3098" w:author="Author">
              <w:r w:rsidRPr="00F1228E">
                <w:rPr>
                  <w:rFonts w:asciiTheme="minorBidi" w:eastAsia="Times New Roman" w:hAnsiTheme="minorBidi" w:cstheme="minorBidi"/>
                  <w:szCs w:val="17"/>
                </w:rPr>
                <w:delText>[</w:delText>
              </w:r>
              <w:r w:rsidRPr="0001170E">
                <w:rPr>
                  <w:rFonts w:asciiTheme="minorBidi" w:eastAsia="Times New Roman" w:hAnsiTheme="minorBidi" w:cstheme="minorBidi"/>
                  <w:szCs w:val="17"/>
                </w:rPr>
                <w:delText>RSG</w:delText>
              </w:r>
              <w:r w:rsidRPr="00F1228E">
                <w:rPr>
                  <w:rFonts w:asciiTheme="minorBidi" w:eastAsia="Times New Roman" w:hAnsiTheme="minorBidi" w:cstheme="minorBidi"/>
                  <w:szCs w:val="17"/>
                </w:rPr>
                <w:delText>-57]</w:delText>
              </w:r>
            </w:del>
          </w:p>
        </w:tc>
        <w:tc>
          <w:tcPr>
            <w:tcW w:w="6444" w:type="dxa"/>
          </w:tcPr>
          <w:p w14:paraId="0194A639" w14:textId="77777777" w:rsidR="005F3B68" w:rsidRPr="00F1228E" w:rsidRDefault="005F3B68" w:rsidP="008745E1">
            <w:pPr>
              <w:pStyle w:val="NormalWeb"/>
              <w:spacing w:before="170" w:beforeAutospacing="0" w:after="170" w:afterAutospacing="0"/>
              <w:rPr>
                <w:del w:id="3099" w:author="Author"/>
                <w:rFonts w:asciiTheme="minorBidi" w:eastAsia="Times New Roman" w:hAnsiTheme="minorBidi" w:cstheme="minorBidi"/>
                <w:szCs w:val="17"/>
              </w:rPr>
            </w:pPr>
            <w:del w:id="3100" w:author="Author">
              <w:r w:rsidRPr="00F1228E">
                <w:rPr>
                  <w:rFonts w:asciiTheme="minorBidi" w:eastAsia="Times New Roman" w:hAnsiTheme="minorBidi" w:cstheme="minorBidi"/>
                  <w:szCs w:val="17"/>
                </w:rPr>
                <w:delText>If the request is valid, the response SHOULD contain the entire request message in the response body, with a Content-Type of "</w:delText>
              </w:r>
              <w:r w:rsidRPr="00F1228E">
                <w:rPr>
                  <w:rFonts w:ascii="Courier New" w:eastAsia="Times New Roman" w:hAnsi="Courier New" w:cs="Courier New"/>
                  <w:szCs w:val="17"/>
                </w:rPr>
                <w:delText>message/http</w:delText>
              </w:r>
              <w:r w:rsidRPr="00F1228E">
                <w:rPr>
                  <w:rFonts w:asciiTheme="minorBidi" w:eastAsia="Times New Roman" w:hAnsiTheme="minorBidi" w:cstheme="minorBidi"/>
                  <w:szCs w:val="17"/>
                </w:rPr>
                <w:delText>".</w:delText>
              </w:r>
            </w:del>
          </w:p>
        </w:tc>
        <w:tc>
          <w:tcPr>
            <w:tcW w:w="1761" w:type="dxa"/>
          </w:tcPr>
          <w:p w14:paraId="3EB98E5B" w14:textId="77777777" w:rsidR="005F3B68" w:rsidRPr="00F1228E" w:rsidRDefault="005F3B68" w:rsidP="008745E1">
            <w:pPr>
              <w:pStyle w:val="NormalWeb"/>
              <w:spacing w:before="170" w:beforeAutospacing="0" w:after="170" w:afterAutospacing="0"/>
              <w:rPr>
                <w:del w:id="3101" w:author="Author"/>
                <w:rFonts w:asciiTheme="minorBidi" w:eastAsia="Times New Roman" w:hAnsiTheme="minorBidi" w:cstheme="minorBidi"/>
                <w:szCs w:val="17"/>
              </w:rPr>
            </w:pPr>
            <w:del w:id="3102" w:author="Author">
              <w:r w:rsidRPr="00F1228E">
                <w:rPr>
                  <w:rFonts w:asciiTheme="minorBidi" w:eastAsia="Times New Roman" w:hAnsiTheme="minorBidi" w:cstheme="minorBidi"/>
                  <w:szCs w:val="17"/>
                </w:rPr>
                <w:delText>AAJ, AAX</w:delText>
              </w:r>
            </w:del>
          </w:p>
        </w:tc>
      </w:tr>
      <w:tr w:rsidR="005F3B68" w:rsidRPr="00B67A3A" w14:paraId="037F2DB9" w14:textId="77777777" w:rsidTr="00E3148C">
        <w:trPr>
          <w:del w:id="3103" w:author="Author"/>
        </w:trPr>
        <w:tc>
          <w:tcPr>
            <w:tcW w:w="1143" w:type="dxa"/>
          </w:tcPr>
          <w:p w14:paraId="120D5B13" w14:textId="77777777" w:rsidR="005F3B68" w:rsidRPr="00F1228E" w:rsidRDefault="005F3B68" w:rsidP="008745E1">
            <w:pPr>
              <w:pStyle w:val="NormalWeb"/>
              <w:spacing w:before="170" w:beforeAutospacing="0" w:after="170" w:afterAutospacing="0"/>
              <w:rPr>
                <w:del w:id="3104" w:author="Author"/>
                <w:rFonts w:asciiTheme="minorBidi" w:eastAsia="Times New Roman" w:hAnsiTheme="minorBidi" w:cstheme="minorBidi"/>
                <w:szCs w:val="17"/>
              </w:rPr>
            </w:pPr>
            <w:del w:id="3105" w:author="Author">
              <w:r w:rsidRPr="00F1228E">
                <w:rPr>
                  <w:rFonts w:asciiTheme="minorBidi" w:eastAsia="Times New Roman" w:hAnsiTheme="minorBidi" w:cstheme="minorBidi"/>
                  <w:szCs w:val="17"/>
                </w:rPr>
                <w:delText>[</w:delText>
              </w:r>
              <w:r w:rsidRPr="0001170E">
                <w:rPr>
                  <w:rFonts w:asciiTheme="minorBidi" w:eastAsia="Times New Roman" w:hAnsiTheme="minorBidi" w:cstheme="minorBidi"/>
                  <w:szCs w:val="17"/>
                </w:rPr>
                <w:delText>RSG</w:delText>
              </w:r>
              <w:r w:rsidRPr="00F1228E">
                <w:rPr>
                  <w:rFonts w:asciiTheme="minorBidi" w:eastAsia="Times New Roman" w:hAnsiTheme="minorBidi" w:cstheme="minorBidi"/>
                  <w:szCs w:val="17"/>
                </w:rPr>
                <w:delText>-58]</w:delText>
              </w:r>
            </w:del>
          </w:p>
        </w:tc>
        <w:tc>
          <w:tcPr>
            <w:tcW w:w="6444" w:type="dxa"/>
          </w:tcPr>
          <w:p w14:paraId="256B92B0" w14:textId="77777777" w:rsidR="005F3B68" w:rsidRPr="00F1228E" w:rsidRDefault="005F3B68" w:rsidP="008745E1">
            <w:pPr>
              <w:pStyle w:val="NormalWeb"/>
              <w:spacing w:before="170" w:beforeAutospacing="0" w:after="170" w:afterAutospacing="0"/>
              <w:rPr>
                <w:del w:id="3106" w:author="Author"/>
                <w:rFonts w:asciiTheme="minorBidi" w:eastAsia="Times New Roman" w:hAnsiTheme="minorBidi" w:cstheme="minorBidi"/>
                <w:szCs w:val="17"/>
              </w:rPr>
            </w:pPr>
            <w:del w:id="3107" w:author="Author">
              <w:r w:rsidRPr="00F1228E">
                <w:rPr>
                  <w:rFonts w:asciiTheme="minorBidi" w:eastAsia="Times New Roman" w:hAnsiTheme="minorBidi" w:cstheme="minorBidi"/>
                  <w:szCs w:val="17"/>
                </w:rPr>
                <w:delText xml:space="preserve">Responses to </w:delText>
              </w:r>
              <w:r w:rsidRPr="00E47331">
                <w:rPr>
                  <w:rFonts w:ascii="Courier New" w:eastAsia="Times New Roman" w:hAnsi="Courier New" w:cs="Courier New"/>
                  <w:szCs w:val="17"/>
                </w:rPr>
                <w:delText>TRACE</w:delText>
              </w:r>
              <w:r w:rsidRPr="00F1228E">
                <w:rPr>
                  <w:rFonts w:asciiTheme="minorBidi" w:eastAsia="Times New Roman" w:hAnsiTheme="minorBidi" w:cstheme="minorBidi"/>
                  <w:szCs w:val="17"/>
                </w:rPr>
                <w:delText xml:space="preserve"> MUST NOT be cached.</w:delText>
              </w:r>
            </w:del>
          </w:p>
        </w:tc>
        <w:tc>
          <w:tcPr>
            <w:tcW w:w="1761" w:type="dxa"/>
          </w:tcPr>
          <w:p w14:paraId="2AE738EA" w14:textId="77777777" w:rsidR="005F3B68" w:rsidRPr="00F1228E" w:rsidRDefault="005F3B68" w:rsidP="008745E1">
            <w:pPr>
              <w:pStyle w:val="NormalWeb"/>
              <w:spacing w:before="170" w:beforeAutospacing="0" w:after="170" w:afterAutospacing="0"/>
              <w:rPr>
                <w:del w:id="3108" w:author="Author"/>
                <w:rFonts w:asciiTheme="minorBidi" w:eastAsia="Times New Roman" w:hAnsiTheme="minorBidi" w:cstheme="minorBidi"/>
                <w:szCs w:val="17"/>
              </w:rPr>
            </w:pPr>
            <w:del w:id="3109" w:author="Author">
              <w:r w:rsidRPr="00F1228E">
                <w:rPr>
                  <w:rFonts w:asciiTheme="minorBidi" w:eastAsia="Times New Roman" w:hAnsiTheme="minorBidi" w:cstheme="minorBidi"/>
                  <w:szCs w:val="17"/>
                </w:rPr>
                <w:delText>AAJ, AAX, AX, AJ</w:delText>
              </w:r>
            </w:del>
          </w:p>
        </w:tc>
      </w:tr>
      <w:tr w:rsidR="005F3B68" w:rsidRPr="00B67A3A" w14:paraId="0191F2CE" w14:textId="77777777" w:rsidTr="00E3148C">
        <w:trPr>
          <w:del w:id="3110" w:author="Author"/>
        </w:trPr>
        <w:tc>
          <w:tcPr>
            <w:tcW w:w="1143" w:type="dxa"/>
          </w:tcPr>
          <w:p w14:paraId="4109B4F9" w14:textId="77777777" w:rsidR="005F3B68" w:rsidRPr="00F1228E" w:rsidRDefault="005F3B68" w:rsidP="008745E1">
            <w:pPr>
              <w:pStyle w:val="NormalWeb"/>
              <w:spacing w:before="170" w:beforeAutospacing="0" w:after="170" w:afterAutospacing="0"/>
              <w:rPr>
                <w:del w:id="3111" w:author="Author"/>
                <w:rFonts w:asciiTheme="minorBidi" w:eastAsia="Times New Roman" w:hAnsiTheme="minorBidi" w:cstheme="minorBidi"/>
                <w:szCs w:val="17"/>
              </w:rPr>
            </w:pPr>
            <w:del w:id="3112" w:author="Author">
              <w:r w:rsidRPr="00F1228E">
                <w:rPr>
                  <w:rFonts w:asciiTheme="minorBidi" w:eastAsia="Times New Roman" w:hAnsiTheme="minorBidi" w:cstheme="minorBidi"/>
                  <w:szCs w:val="17"/>
                </w:rPr>
                <w:delText>[</w:delText>
              </w:r>
              <w:r w:rsidRPr="0001170E">
                <w:rPr>
                  <w:rFonts w:asciiTheme="minorBidi" w:eastAsia="Times New Roman" w:hAnsiTheme="minorBidi" w:cstheme="minorBidi"/>
                  <w:szCs w:val="17"/>
                </w:rPr>
                <w:delText>RSG</w:delText>
              </w:r>
              <w:r w:rsidRPr="00F1228E">
                <w:rPr>
                  <w:rFonts w:asciiTheme="minorBidi" w:eastAsia="Times New Roman" w:hAnsiTheme="minorBidi" w:cstheme="minorBidi"/>
                  <w:szCs w:val="17"/>
                </w:rPr>
                <w:delText>-59]</w:delText>
              </w:r>
            </w:del>
          </w:p>
        </w:tc>
        <w:tc>
          <w:tcPr>
            <w:tcW w:w="6444" w:type="dxa"/>
          </w:tcPr>
          <w:p w14:paraId="2C709916" w14:textId="77777777" w:rsidR="005F3B68" w:rsidRPr="00F1228E" w:rsidRDefault="005F3B68" w:rsidP="008745E1">
            <w:pPr>
              <w:pStyle w:val="NormalWeb"/>
              <w:spacing w:before="170" w:beforeAutospacing="0" w:after="170" w:afterAutospacing="0"/>
              <w:rPr>
                <w:del w:id="3113" w:author="Author"/>
                <w:rFonts w:asciiTheme="minorBidi" w:eastAsia="Times New Roman" w:hAnsiTheme="minorBidi" w:cstheme="minorBidi"/>
                <w:szCs w:val="17"/>
              </w:rPr>
            </w:pPr>
            <w:del w:id="3114" w:author="Author">
              <w:r w:rsidRPr="00F1228E">
                <w:rPr>
                  <w:rFonts w:asciiTheme="minorBidi" w:eastAsia="Times New Roman" w:hAnsiTheme="minorBidi" w:cstheme="minorBidi"/>
                  <w:szCs w:val="17"/>
                </w:rPr>
                <w:delText>The status code “</w:delText>
              </w:r>
              <w:r w:rsidRPr="00E47331">
                <w:rPr>
                  <w:rFonts w:ascii="Courier New" w:eastAsia="Times New Roman" w:hAnsi="Courier New" w:cs="Courier New"/>
                  <w:szCs w:val="17"/>
                </w:rPr>
                <w:delText>200 OK</w:delText>
              </w:r>
              <w:r w:rsidRPr="00F1228E">
                <w:rPr>
                  <w:rFonts w:asciiTheme="minorBidi" w:eastAsia="Times New Roman" w:hAnsiTheme="minorBidi" w:cstheme="minorBidi"/>
                  <w:szCs w:val="17"/>
                </w:rPr>
                <w:delText xml:space="preserve">” SHOULD be returned to </w:delText>
              </w:r>
              <w:r w:rsidRPr="00E47331">
                <w:rPr>
                  <w:rFonts w:ascii="Courier New" w:eastAsia="Times New Roman" w:hAnsi="Courier New" w:cs="Courier New"/>
                  <w:szCs w:val="17"/>
                </w:rPr>
                <w:delText>TRACE</w:delText>
              </w:r>
              <w:r w:rsidRPr="00F1228E">
                <w:rPr>
                  <w:rFonts w:asciiTheme="minorBidi" w:eastAsia="Times New Roman" w:hAnsiTheme="minorBidi" w:cstheme="minorBidi"/>
                  <w:szCs w:val="17"/>
                </w:rPr>
                <w:delText>.</w:delText>
              </w:r>
            </w:del>
          </w:p>
        </w:tc>
        <w:tc>
          <w:tcPr>
            <w:tcW w:w="1761" w:type="dxa"/>
          </w:tcPr>
          <w:p w14:paraId="76ADB8A8" w14:textId="77777777" w:rsidR="005F3B68" w:rsidRPr="00F1228E" w:rsidRDefault="005F3B68" w:rsidP="008745E1">
            <w:pPr>
              <w:pStyle w:val="NormalWeb"/>
              <w:spacing w:before="170" w:beforeAutospacing="0" w:after="170" w:afterAutospacing="0"/>
              <w:rPr>
                <w:del w:id="3115" w:author="Author"/>
                <w:rFonts w:asciiTheme="minorBidi" w:eastAsia="Times New Roman" w:hAnsiTheme="minorBidi" w:cstheme="minorBidi"/>
                <w:szCs w:val="17"/>
              </w:rPr>
            </w:pPr>
            <w:del w:id="3116" w:author="Author">
              <w:r w:rsidRPr="00F1228E">
                <w:rPr>
                  <w:rFonts w:asciiTheme="minorBidi" w:eastAsia="Times New Roman" w:hAnsiTheme="minorBidi" w:cstheme="minorBidi"/>
                  <w:szCs w:val="17"/>
                </w:rPr>
                <w:delText>AAJ, AAX</w:delText>
              </w:r>
            </w:del>
          </w:p>
        </w:tc>
      </w:tr>
      <w:tr w:rsidR="005F3B68" w:rsidRPr="00B67A3A" w14:paraId="349AE054" w14:textId="77777777" w:rsidTr="00E3148C">
        <w:trPr>
          <w:del w:id="3117" w:author="Author"/>
        </w:trPr>
        <w:tc>
          <w:tcPr>
            <w:tcW w:w="1143" w:type="dxa"/>
          </w:tcPr>
          <w:p w14:paraId="571C805B" w14:textId="77777777" w:rsidR="005F3B68" w:rsidRPr="00F1228E" w:rsidRDefault="005F3B68" w:rsidP="008745E1">
            <w:pPr>
              <w:pStyle w:val="NormalWeb"/>
              <w:spacing w:before="170" w:beforeAutospacing="0" w:after="170" w:afterAutospacing="0"/>
              <w:rPr>
                <w:del w:id="3118" w:author="Author"/>
                <w:rFonts w:asciiTheme="minorBidi" w:eastAsia="Times New Roman" w:hAnsiTheme="minorBidi" w:cstheme="minorBidi"/>
                <w:szCs w:val="17"/>
              </w:rPr>
            </w:pPr>
            <w:del w:id="3119" w:author="Author">
              <w:r w:rsidRPr="0001170E">
                <w:rPr>
                  <w:rFonts w:asciiTheme="minorBidi" w:eastAsia="Times New Roman" w:hAnsiTheme="minorBidi" w:cstheme="minorBidi"/>
                  <w:szCs w:val="17"/>
                </w:rPr>
                <w:delText>[RSG-60]</w:delText>
              </w:r>
            </w:del>
          </w:p>
        </w:tc>
        <w:tc>
          <w:tcPr>
            <w:tcW w:w="6444" w:type="dxa"/>
          </w:tcPr>
          <w:p w14:paraId="7B7513C0" w14:textId="77777777" w:rsidR="005F3B68" w:rsidRPr="00F1228E" w:rsidRDefault="005F3B68" w:rsidP="008745E1">
            <w:pPr>
              <w:pStyle w:val="NormalWeb"/>
              <w:spacing w:before="170" w:beforeAutospacing="0" w:after="170" w:afterAutospacing="0"/>
              <w:rPr>
                <w:del w:id="3120" w:author="Author"/>
                <w:rFonts w:asciiTheme="minorBidi" w:eastAsia="Times New Roman" w:hAnsiTheme="minorBidi" w:cstheme="minorBidi"/>
                <w:szCs w:val="17"/>
              </w:rPr>
            </w:pPr>
            <w:del w:id="3121" w:author="Author">
              <w:r w:rsidRPr="00F1228E">
                <w:rPr>
                  <w:rFonts w:asciiTheme="minorBidi" w:eastAsia="Times New Roman" w:hAnsiTheme="minorBidi" w:cstheme="minorBidi"/>
                  <w:szCs w:val="17"/>
                </w:rPr>
                <w:delText xml:space="preserve">An </w:delText>
              </w:r>
              <w:r w:rsidRPr="00E47331">
                <w:rPr>
                  <w:rFonts w:ascii="Courier New" w:eastAsia="Times New Roman" w:hAnsi="Courier New" w:cs="Courier New"/>
                  <w:szCs w:val="17"/>
                </w:rPr>
                <w:delText>OPTIONS</w:delText>
              </w:r>
              <w:r w:rsidRPr="00F1228E">
                <w:rPr>
                  <w:rFonts w:asciiTheme="minorBidi" w:eastAsia="Times New Roman" w:hAnsiTheme="minorBidi" w:cstheme="minorBidi"/>
                  <w:szCs w:val="17"/>
                </w:rPr>
                <w:delText xml:space="preserve"> request MUST be idempotent.</w:delText>
              </w:r>
            </w:del>
          </w:p>
        </w:tc>
        <w:tc>
          <w:tcPr>
            <w:tcW w:w="1761" w:type="dxa"/>
          </w:tcPr>
          <w:p w14:paraId="5583993F" w14:textId="77777777" w:rsidR="005F3B68" w:rsidRPr="00F1228E" w:rsidRDefault="005F3B68" w:rsidP="008745E1">
            <w:pPr>
              <w:pStyle w:val="NormalWeb"/>
              <w:spacing w:before="170" w:beforeAutospacing="0" w:after="170" w:afterAutospacing="0"/>
              <w:rPr>
                <w:del w:id="3122" w:author="Author"/>
                <w:rFonts w:asciiTheme="minorBidi" w:eastAsia="Times New Roman" w:hAnsiTheme="minorBidi" w:cstheme="minorBidi"/>
                <w:szCs w:val="17"/>
              </w:rPr>
            </w:pPr>
            <w:del w:id="3123" w:author="Author">
              <w:r w:rsidRPr="00F1228E">
                <w:rPr>
                  <w:rFonts w:asciiTheme="minorBidi" w:eastAsia="Times New Roman" w:hAnsiTheme="minorBidi" w:cstheme="minorBidi"/>
                  <w:szCs w:val="17"/>
                </w:rPr>
                <w:delText>AAJ, AAX, AX, AJ</w:delText>
              </w:r>
            </w:del>
          </w:p>
        </w:tc>
      </w:tr>
      <w:tr w:rsidR="005F3B68" w:rsidRPr="00B67A3A" w14:paraId="5C0F8680" w14:textId="77777777" w:rsidTr="00E3148C">
        <w:trPr>
          <w:del w:id="3124" w:author="Author"/>
        </w:trPr>
        <w:tc>
          <w:tcPr>
            <w:tcW w:w="1143" w:type="dxa"/>
          </w:tcPr>
          <w:p w14:paraId="349CB335" w14:textId="77777777" w:rsidR="005F3B68" w:rsidRPr="00F1228E" w:rsidRDefault="005F3B68" w:rsidP="008745E1">
            <w:pPr>
              <w:pStyle w:val="NormalWeb"/>
              <w:spacing w:before="170" w:beforeAutospacing="0" w:after="170" w:afterAutospacing="0"/>
              <w:rPr>
                <w:del w:id="3125" w:author="Author"/>
                <w:rFonts w:asciiTheme="minorBidi" w:eastAsia="Times New Roman" w:hAnsiTheme="minorBidi" w:cstheme="minorBidi"/>
                <w:szCs w:val="17"/>
              </w:rPr>
            </w:pPr>
            <w:del w:id="3126" w:author="Author">
              <w:r w:rsidRPr="00F1228E">
                <w:rPr>
                  <w:rFonts w:asciiTheme="minorBidi" w:eastAsia="Times New Roman" w:hAnsiTheme="minorBidi" w:cstheme="minorBidi"/>
                  <w:szCs w:val="17"/>
                </w:rPr>
                <w:delText>[RSG-61]</w:delText>
              </w:r>
            </w:del>
          </w:p>
        </w:tc>
        <w:tc>
          <w:tcPr>
            <w:tcW w:w="6444" w:type="dxa"/>
          </w:tcPr>
          <w:p w14:paraId="7A93D709" w14:textId="77777777" w:rsidR="005F3B68" w:rsidRPr="00F1228E" w:rsidRDefault="005F3B68" w:rsidP="008745E1">
            <w:pPr>
              <w:pStyle w:val="NormalWeb"/>
              <w:spacing w:before="170" w:beforeAutospacing="0" w:after="170" w:afterAutospacing="0"/>
              <w:rPr>
                <w:del w:id="3127" w:author="Author"/>
                <w:rFonts w:asciiTheme="minorBidi" w:eastAsia="Times New Roman" w:hAnsiTheme="minorBidi" w:cstheme="minorBidi"/>
                <w:szCs w:val="17"/>
              </w:rPr>
            </w:pPr>
            <w:del w:id="3128" w:author="Author">
              <w:r w:rsidRPr="00F1228E">
                <w:rPr>
                  <w:rFonts w:asciiTheme="minorBidi" w:eastAsia="Times New Roman" w:hAnsiTheme="minorBidi" w:cstheme="minorBidi"/>
                  <w:szCs w:val="17"/>
                </w:rPr>
                <w:delText>Custom HTTP headers starting with the “X-” prefix SHOULD NOT be used.</w:delText>
              </w:r>
            </w:del>
          </w:p>
        </w:tc>
        <w:tc>
          <w:tcPr>
            <w:tcW w:w="1761" w:type="dxa"/>
          </w:tcPr>
          <w:p w14:paraId="14AD6BDC" w14:textId="77777777" w:rsidR="005F3B68" w:rsidRPr="00F1228E" w:rsidRDefault="005F3B68" w:rsidP="008745E1">
            <w:pPr>
              <w:pStyle w:val="NormalWeb"/>
              <w:spacing w:before="170" w:beforeAutospacing="0" w:after="170" w:afterAutospacing="0"/>
              <w:rPr>
                <w:del w:id="3129" w:author="Author"/>
                <w:rFonts w:asciiTheme="minorBidi" w:eastAsia="Times New Roman" w:hAnsiTheme="minorBidi" w:cstheme="minorBidi"/>
                <w:szCs w:val="17"/>
              </w:rPr>
            </w:pPr>
            <w:del w:id="3130" w:author="Author">
              <w:r w:rsidRPr="00F1228E">
                <w:rPr>
                  <w:rFonts w:asciiTheme="minorBidi" w:eastAsia="Times New Roman" w:hAnsiTheme="minorBidi" w:cstheme="minorBidi"/>
                  <w:szCs w:val="17"/>
                </w:rPr>
                <w:delText>AAJ, AAX</w:delText>
              </w:r>
            </w:del>
          </w:p>
        </w:tc>
      </w:tr>
      <w:tr w:rsidR="005F3B68" w:rsidRPr="00B67A3A" w14:paraId="40C796C9" w14:textId="77777777" w:rsidTr="00E3148C">
        <w:trPr>
          <w:del w:id="3131" w:author="Author"/>
        </w:trPr>
        <w:tc>
          <w:tcPr>
            <w:tcW w:w="1143" w:type="dxa"/>
          </w:tcPr>
          <w:p w14:paraId="5AA7C373" w14:textId="77777777" w:rsidR="005F3B68" w:rsidRPr="00F1228E" w:rsidRDefault="005F3B68" w:rsidP="008745E1">
            <w:pPr>
              <w:pStyle w:val="NormalWeb"/>
              <w:spacing w:before="170" w:beforeAutospacing="0" w:after="170" w:afterAutospacing="0"/>
              <w:rPr>
                <w:del w:id="3132" w:author="Author"/>
                <w:rFonts w:asciiTheme="minorBidi" w:eastAsia="Times New Roman" w:hAnsiTheme="minorBidi" w:cstheme="minorBidi"/>
                <w:szCs w:val="17"/>
              </w:rPr>
            </w:pPr>
            <w:del w:id="3133" w:author="Author">
              <w:r w:rsidRPr="0001170E">
                <w:rPr>
                  <w:rFonts w:asciiTheme="minorBidi" w:eastAsia="Times New Roman" w:hAnsiTheme="minorBidi" w:cstheme="minorBidi"/>
                  <w:szCs w:val="17"/>
                </w:rPr>
                <w:delText>[RSG-62]</w:delText>
              </w:r>
            </w:del>
          </w:p>
        </w:tc>
        <w:tc>
          <w:tcPr>
            <w:tcW w:w="6444" w:type="dxa"/>
          </w:tcPr>
          <w:p w14:paraId="710202A5" w14:textId="77777777" w:rsidR="005F3B68" w:rsidRPr="00F1228E" w:rsidRDefault="005F3B68" w:rsidP="008745E1">
            <w:pPr>
              <w:pStyle w:val="NormalWeb"/>
              <w:spacing w:before="170" w:beforeAutospacing="0" w:after="170" w:afterAutospacing="0"/>
              <w:rPr>
                <w:del w:id="3134" w:author="Author"/>
                <w:rFonts w:asciiTheme="minorBidi" w:eastAsia="Times New Roman" w:hAnsiTheme="minorBidi" w:cstheme="minorBidi"/>
                <w:szCs w:val="17"/>
              </w:rPr>
            </w:pPr>
            <w:del w:id="3135" w:author="Author">
              <w:r w:rsidRPr="00F1228E">
                <w:rPr>
                  <w:rFonts w:asciiTheme="minorBidi" w:eastAsia="Times New Roman" w:hAnsiTheme="minorBidi" w:cstheme="minorBidi"/>
                  <w:szCs w:val="17"/>
                </w:rPr>
                <w:delText xml:space="preserve">Custom HTTP headers SHOULD NOT be used to change the behavior of HTTP Methods unless it is to resolve any existing technical limitations (for example, see [RSG-39]). </w:delText>
              </w:r>
            </w:del>
          </w:p>
        </w:tc>
        <w:tc>
          <w:tcPr>
            <w:tcW w:w="1761" w:type="dxa"/>
          </w:tcPr>
          <w:p w14:paraId="752C550C" w14:textId="77777777" w:rsidR="005F3B68" w:rsidRPr="00F1228E" w:rsidRDefault="005F3B68" w:rsidP="008745E1">
            <w:pPr>
              <w:pStyle w:val="NormalWeb"/>
              <w:spacing w:before="170" w:beforeAutospacing="0" w:after="170" w:afterAutospacing="0"/>
              <w:rPr>
                <w:del w:id="3136" w:author="Author"/>
                <w:rFonts w:asciiTheme="minorBidi" w:eastAsia="Times New Roman" w:hAnsiTheme="minorBidi" w:cstheme="minorBidi"/>
                <w:szCs w:val="17"/>
              </w:rPr>
            </w:pPr>
            <w:del w:id="3137" w:author="Author">
              <w:r w:rsidRPr="00F1228E">
                <w:rPr>
                  <w:rFonts w:asciiTheme="minorBidi" w:eastAsia="Times New Roman" w:hAnsiTheme="minorBidi" w:cstheme="minorBidi"/>
                  <w:szCs w:val="17"/>
                </w:rPr>
                <w:delText>AAJ, AAX</w:delText>
              </w:r>
            </w:del>
          </w:p>
        </w:tc>
      </w:tr>
      <w:tr w:rsidR="005F3B68" w:rsidRPr="00B67A3A" w14:paraId="787A815C" w14:textId="77777777" w:rsidTr="00E3148C">
        <w:trPr>
          <w:del w:id="3138" w:author="Author"/>
        </w:trPr>
        <w:tc>
          <w:tcPr>
            <w:tcW w:w="1143" w:type="dxa"/>
          </w:tcPr>
          <w:p w14:paraId="43F06660" w14:textId="77777777" w:rsidR="005F3B68" w:rsidRPr="00F1228E" w:rsidRDefault="005F3B68" w:rsidP="008745E1">
            <w:pPr>
              <w:pStyle w:val="NormalWeb"/>
              <w:spacing w:before="170" w:beforeAutospacing="0" w:after="170" w:afterAutospacing="0"/>
              <w:rPr>
                <w:del w:id="3139" w:author="Author"/>
                <w:rFonts w:asciiTheme="minorBidi" w:eastAsia="Times New Roman" w:hAnsiTheme="minorBidi" w:cstheme="minorBidi"/>
                <w:szCs w:val="17"/>
              </w:rPr>
            </w:pPr>
            <w:del w:id="3140" w:author="Author">
              <w:r w:rsidRPr="0001170E">
                <w:rPr>
                  <w:rFonts w:asciiTheme="minorBidi" w:eastAsia="Times New Roman" w:hAnsiTheme="minorBidi" w:cstheme="minorBidi"/>
                  <w:szCs w:val="17"/>
                </w:rPr>
                <w:delText>[RSG-63]</w:delText>
              </w:r>
            </w:del>
          </w:p>
        </w:tc>
        <w:tc>
          <w:tcPr>
            <w:tcW w:w="6444" w:type="dxa"/>
          </w:tcPr>
          <w:p w14:paraId="7894440B" w14:textId="77777777" w:rsidR="005F3B68" w:rsidRPr="00F1228E" w:rsidRDefault="005F3B68" w:rsidP="008745E1">
            <w:pPr>
              <w:pStyle w:val="NormalWeb"/>
              <w:spacing w:before="170" w:beforeAutospacing="0" w:after="170" w:afterAutospacing="0"/>
              <w:rPr>
                <w:del w:id="3141" w:author="Author"/>
                <w:rFonts w:asciiTheme="minorBidi" w:eastAsia="Times New Roman" w:hAnsiTheme="minorBidi" w:cstheme="minorBidi"/>
                <w:szCs w:val="17"/>
              </w:rPr>
            </w:pPr>
            <w:del w:id="3142" w:author="Author">
              <w:r w:rsidRPr="00F1228E">
                <w:rPr>
                  <w:rFonts w:asciiTheme="minorBidi" w:eastAsia="Times New Roman" w:hAnsiTheme="minorBidi" w:cstheme="minorBidi"/>
                  <w:szCs w:val="17"/>
                </w:rPr>
                <w:delText xml:space="preserve">The naming convention for custom HTTP headers is </w:delText>
              </w:r>
              <w:r w:rsidRPr="00F1228E">
                <w:rPr>
                  <w:rFonts w:ascii="Courier New" w:eastAsia="Times New Roman" w:hAnsi="Courier New" w:cs="Courier New"/>
                  <w:szCs w:val="17"/>
                </w:rPr>
                <w:delText>&lt;organization&gt;-&lt;header name&gt;</w:delText>
              </w:r>
              <w:r w:rsidRPr="00F1228E">
                <w:rPr>
                  <w:rFonts w:asciiTheme="minorBidi" w:eastAsia="Times New Roman" w:hAnsiTheme="minorBidi" w:cstheme="minorBidi"/>
                  <w:szCs w:val="17"/>
                </w:rPr>
                <w:delText xml:space="preserve">, where </w:delText>
              </w:r>
              <w:r w:rsidRPr="00F1228E">
                <w:rPr>
                  <w:rFonts w:ascii="Courier New" w:eastAsia="Times New Roman" w:hAnsi="Courier New" w:cs="Courier New"/>
                  <w:szCs w:val="17"/>
                </w:rPr>
                <w:delText>&lt;organization&gt;</w:delText>
              </w:r>
              <w:r w:rsidRPr="00F1228E">
                <w:rPr>
                  <w:rFonts w:asciiTheme="minorBidi" w:eastAsia="Times New Roman" w:hAnsiTheme="minorBidi" w:cstheme="minorBidi"/>
                  <w:szCs w:val="17"/>
                </w:rPr>
                <w:delText xml:space="preserve"> and </w:delText>
              </w:r>
              <w:r w:rsidRPr="00F1228E">
                <w:rPr>
                  <w:rFonts w:ascii="Courier New" w:eastAsia="Times New Roman" w:hAnsi="Courier New" w:cs="Courier New"/>
                  <w:szCs w:val="17"/>
                </w:rPr>
                <w:delText>&lt;header&gt;</w:delText>
              </w:r>
              <w:r w:rsidRPr="00F1228E">
                <w:rPr>
                  <w:rFonts w:asciiTheme="minorBidi" w:eastAsia="Times New Roman" w:hAnsiTheme="minorBidi" w:cstheme="minorBidi"/>
                  <w:szCs w:val="17"/>
                </w:rPr>
                <w:delText xml:space="preserve"> SHOULD follow the kebab-case convention.</w:delText>
              </w:r>
            </w:del>
          </w:p>
        </w:tc>
        <w:tc>
          <w:tcPr>
            <w:tcW w:w="1761" w:type="dxa"/>
          </w:tcPr>
          <w:p w14:paraId="6B034BA9" w14:textId="77777777" w:rsidR="005F3B68" w:rsidRPr="00F1228E" w:rsidRDefault="005F3B68" w:rsidP="008745E1">
            <w:pPr>
              <w:pStyle w:val="NormalWeb"/>
              <w:spacing w:before="170" w:beforeAutospacing="0" w:after="170" w:afterAutospacing="0"/>
              <w:rPr>
                <w:del w:id="3143" w:author="Author"/>
                <w:rFonts w:asciiTheme="minorBidi" w:eastAsia="Times New Roman" w:hAnsiTheme="minorBidi" w:cstheme="minorBidi"/>
                <w:szCs w:val="17"/>
              </w:rPr>
            </w:pPr>
            <w:del w:id="3144" w:author="Author">
              <w:r w:rsidRPr="00F1228E">
                <w:rPr>
                  <w:rFonts w:asciiTheme="minorBidi" w:eastAsia="Times New Roman" w:hAnsiTheme="minorBidi" w:cstheme="minorBidi"/>
                  <w:szCs w:val="17"/>
                </w:rPr>
                <w:delText>AAJ, AAX</w:delText>
              </w:r>
            </w:del>
          </w:p>
        </w:tc>
      </w:tr>
      <w:tr w:rsidR="005F3B68" w:rsidRPr="00B67A3A" w14:paraId="4212C7D5" w14:textId="77777777" w:rsidTr="00E3148C">
        <w:trPr>
          <w:del w:id="3145" w:author="Author"/>
        </w:trPr>
        <w:tc>
          <w:tcPr>
            <w:tcW w:w="1143" w:type="dxa"/>
          </w:tcPr>
          <w:p w14:paraId="0EC1A714" w14:textId="77777777" w:rsidR="005F3B68" w:rsidRPr="0001170E" w:rsidRDefault="005F3B68" w:rsidP="008745E1">
            <w:pPr>
              <w:rPr>
                <w:del w:id="3146" w:author="Author"/>
                <w:rFonts w:asciiTheme="minorBidi" w:hAnsiTheme="minorBidi" w:cstheme="minorBidi"/>
                <w:szCs w:val="17"/>
              </w:rPr>
            </w:pPr>
            <w:del w:id="3147" w:author="Author">
              <w:r w:rsidRPr="0001170E">
                <w:rPr>
                  <w:rFonts w:asciiTheme="minorBidi" w:eastAsia="Times New Roman" w:hAnsiTheme="minorBidi" w:cstheme="minorBidi"/>
                  <w:szCs w:val="17"/>
                </w:rPr>
                <w:delText>[RSG-64]</w:delText>
              </w:r>
            </w:del>
          </w:p>
        </w:tc>
        <w:tc>
          <w:tcPr>
            <w:tcW w:w="6444" w:type="dxa"/>
          </w:tcPr>
          <w:p w14:paraId="36335919" w14:textId="77777777" w:rsidR="005F3B68" w:rsidRPr="00BE21FF" w:rsidRDefault="005F3B68" w:rsidP="008745E1">
            <w:pPr>
              <w:pStyle w:val="NormalWeb"/>
              <w:spacing w:before="170" w:beforeAutospacing="0" w:after="170" w:afterAutospacing="0"/>
              <w:rPr>
                <w:del w:id="3148" w:author="Author"/>
                <w:rFonts w:ascii="Arial" w:eastAsia="Times New Roman" w:hAnsi="Arial" w:cs="Arial"/>
                <w:szCs w:val="17"/>
              </w:rPr>
            </w:pPr>
            <w:del w:id="3149" w:author="Author">
              <w:r w:rsidRPr="00BE21FF">
                <w:rPr>
                  <w:rFonts w:ascii="Arial" w:eastAsia="Times New Roman" w:hAnsi="Arial" w:cs="Arial"/>
                  <w:szCs w:val="17"/>
                </w:rPr>
                <w:delText xml:space="preserve">A Web API SHOULD support a single method of service versioning using URI versioning, </w:delText>
              </w:r>
              <w:r w:rsidR="00DD3951">
                <w:rPr>
                  <w:rFonts w:ascii="Arial" w:eastAsia="Times New Roman" w:hAnsi="Arial" w:cs="Arial"/>
                  <w:szCs w:val="17"/>
                </w:rPr>
                <w:delText>e.g.,</w:delText>
              </w:r>
              <w:r w:rsidRPr="00BE21FF">
                <w:rPr>
                  <w:rFonts w:ascii="Arial" w:eastAsia="Times New Roman" w:hAnsi="Arial" w:cs="Arial"/>
                  <w:szCs w:val="17"/>
                </w:rPr>
                <w:delText xml:space="preserve"> </w:delText>
              </w:r>
              <w:r w:rsidRPr="00954718">
                <w:rPr>
                  <w:rFonts w:ascii="Courier New" w:eastAsia="Times New Roman" w:hAnsi="Courier New" w:cs="Courier New"/>
                  <w:szCs w:val="17"/>
                </w:rPr>
                <w:delText>/api/v1/inventors</w:delText>
              </w:r>
              <w:r w:rsidRPr="00BE21FF">
                <w:rPr>
                  <w:rFonts w:ascii="Arial" w:eastAsia="Times New Roman" w:hAnsi="Arial" w:cs="Arial"/>
                  <w:szCs w:val="17"/>
                </w:rPr>
                <w:delText xml:space="preserve"> or Header versioning, </w:delText>
              </w:r>
              <w:r w:rsidR="00DD3951">
                <w:rPr>
                  <w:rFonts w:ascii="Arial" w:eastAsia="Times New Roman" w:hAnsi="Arial" w:cs="Arial"/>
                  <w:szCs w:val="17"/>
                </w:rPr>
                <w:delText>e.g.,</w:delText>
              </w:r>
              <w:r w:rsidRPr="00BE21FF">
                <w:rPr>
                  <w:rFonts w:ascii="Arial" w:eastAsia="Times New Roman" w:hAnsi="Arial" w:cs="Arial"/>
                  <w:szCs w:val="17"/>
                </w:rPr>
                <w:delText xml:space="preserve"> </w:delText>
              </w:r>
              <w:r w:rsidRPr="00954718">
                <w:rPr>
                  <w:rFonts w:ascii="Courier New" w:eastAsia="Times New Roman" w:hAnsi="Courier New" w:cs="Courier New"/>
                  <w:szCs w:val="17"/>
                </w:rPr>
                <w:delText>Accept-version: v1</w:delText>
              </w:r>
              <w:r w:rsidRPr="00BE21FF">
                <w:rPr>
                  <w:rFonts w:ascii="Arial" w:eastAsia="Times New Roman" w:hAnsi="Arial" w:cs="Arial"/>
                  <w:szCs w:val="17"/>
                </w:rPr>
                <w:delText xml:space="preserve"> or Media type versioning, </w:delText>
              </w:r>
              <w:r w:rsidR="00DD3951">
                <w:rPr>
                  <w:rFonts w:ascii="Arial" w:eastAsia="Times New Roman" w:hAnsi="Arial" w:cs="Arial"/>
                  <w:szCs w:val="17"/>
                </w:rPr>
                <w:delText>e.g.,</w:delText>
              </w:r>
              <w:r w:rsidRPr="00BE21FF">
                <w:rPr>
                  <w:rFonts w:ascii="Arial" w:eastAsia="Times New Roman" w:hAnsi="Arial" w:cs="Arial"/>
                  <w:szCs w:val="17"/>
                </w:rPr>
                <w:delText xml:space="preserve"> </w:delText>
              </w:r>
              <w:r w:rsidRPr="00954718">
                <w:rPr>
                  <w:rFonts w:ascii="Courier New" w:eastAsia="Times New Roman" w:hAnsi="Courier New" w:cs="Courier New"/>
                  <w:szCs w:val="17"/>
                </w:rPr>
                <w:delText>Accept: application/vnd.v1+json</w:delText>
              </w:r>
              <w:r w:rsidRPr="00BE21FF">
                <w:rPr>
                  <w:rFonts w:ascii="Arial" w:eastAsia="Times New Roman" w:hAnsi="Arial" w:cs="Arial"/>
                  <w:szCs w:val="17"/>
                </w:rPr>
                <w:delText xml:space="preserve">.   Query string versioning SHOULD NOT be used. </w:delText>
              </w:r>
            </w:del>
          </w:p>
        </w:tc>
        <w:tc>
          <w:tcPr>
            <w:tcW w:w="1761" w:type="dxa"/>
          </w:tcPr>
          <w:p w14:paraId="6AEDDBB6" w14:textId="77777777" w:rsidR="005F3B68" w:rsidRPr="0001170E" w:rsidRDefault="005F3B68" w:rsidP="008745E1">
            <w:pPr>
              <w:rPr>
                <w:del w:id="3150" w:author="Author"/>
                <w:rFonts w:asciiTheme="minorBidi" w:hAnsiTheme="minorBidi" w:cstheme="minorBidi"/>
                <w:szCs w:val="17"/>
              </w:rPr>
            </w:pPr>
            <w:del w:id="3151" w:author="Author">
              <w:r w:rsidRPr="0001170E">
                <w:rPr>
                  <w:rFonts w:asciiTheme="minorBidi" w:hAnsiTheme="minorBidi" w:cstheme="minorBidi"/>
                  <w:szCs w:val="17"/>
                </w:rPr>
                <w:delText>AAJ, AAX</w:delText>
              </w:r>
            </w:del>
          </w:p>
        </w:tc>
      </w:tr>
      <w:tr w:rsidR="005F3B68" w:rsidRPr="00B67A3A" w14:paraId="02FD566E" w14:textId="77777777" w:rsidTr="00E3148C">
        <w:trPr>
          <w:del w:id="3152" w:author="Author"/>
        </w:trPr>
        <w:tc>
          <w:tcPr>
            <w:tcW w:w="1143" w:type="dxa"/>
          </w:tcPr>
          <w:p w14:paraId="658913D0" w14:textId="77777777" w:rsidR="005F3B68" w:rsidRPr="0001170E" w:rsidRDefault="005F3B68" w:rsidP="008745E1">
            <w:pPr>
              <w:rPr>
                <w:del w:id="3153" w:author="Author"/>
                <w:rFonts w:asciiTheme="minorBidi" w:hAnsiTheme="minorBidi" w:cstheme="minorBidi"/>
                <w:szCs w:val="17"/>
              </w:rPr>
            </w:pPr>
            <w:del w:id="3154" w:author="Author">
              <w:r w:rsidRPr="0001170E">
                <w:rPr>
                  <w:rFonts w:asciiTheme="minorBidi" w:eastAsia="Times New Roman" w:hAnsiTheme="minorBidi" w:cstheme="minorBidi"/>
                  <w:szCs w:val="17"/>
                </w:rPr>
                <w:delText>[RSG-65]</w:delText>
              </w:r>
            </w:del>
          </w:p>
        </w:tc>
        <w:tc>
          <w:tcPr>
            <w:tcW w:w="6444" w:type="dxa"/>
          </w:tcPr>
          <w:p w14:paraId="56C9FFCF" w14:textId="77777777" w:rsidR="005F3B68" w:rsidRPr="00F1228E" w:rsidRDefault="005F3B68" w:rsidP="008745E1">
            <w:pPr>
              <w:rPr>
                <w:del w:id="3155" w:author="Author"/>
                <w:rFonts w:asciiTheme="minorBidi" w:eastAsia="Times New Roman" w:hAnsiTheme="minorBidi" w:cstheme="minorBidi"/>
                <w:szCs w:val="17"/>
              </w:rPr>
            </w:pPr>
            <w:del w:id="3156" w:author="Author">
              <w:r w:rsidRPr="00F1228E">
                <w:rPr>
                  <w:rFonts w:asciiTheme="minorBidi" w:eastAsia="Times New Roman" w:hAnsiTheme="minorBidi" w:cstheme="minorBidi"/>
                  <w:szCs w:val="17"/>
                </w:rPr>
                <w:delText>A versioning-numbering scheme SHOULD be followed considering only the major version number (for example </w:delText>
              </w:r>
              <w:r w:rsidRPr="0018728C">
                <w:rPr>
                  <w:rFonts w:ascii="Courier New" w:eastAsia="Times New Roman" w:hAnsi="Courier New" w:cs="Courier New"/>
                  <w:szCs w:val="17"/>
                </w:rPr>
                <w:delText>/v1</w:delText>
              </w:r>
              <w:r w:rsidRPr="00F1228E">
                <w:rPr>
                  <w:rFonts w:asciiTheme="minorBidi" w:eastAsia="Times New Roman" w:hAnsiTheme="minorBidi" w:cstheme="minorBidi"/>
                  <w:szCs w:val="17"/>
                </w:rPr>
                <w:delText>). </w:delText>
              </w:r>
            </w:del>
          </w:p>
        </w:tc>
        <w:tc>
          <w:tcPr>
            <w:tcW w:w="1761" w:type="dxa"/>
          </w:tcPr>
          <w:p w14:paraId="1E677B99" w14:textId="77777777" w:rsidR="005F3B68" w:rsidRPr="0001170E" w:rsidRDefault="005F3B68" w:rsidP="008745E1">
            <w:pPr>
              <w:rPr>
                <w:del w:id="3157" w:author="Author"/>
                <w:rFonts w:asciiTheme="minorBidi" w:hAnsiTheme="minorBidi" w:cstheme="minorBidi"/>
                <w:szCs w:val="17"/>
              </w:rPr>
            </w:pPr>
            <w:del w:id="3158" w:author="Author">
              <w:r w:rsidRPr="0001170E">
                <w:rPr>
                  <w:rFonts w:asciiTheme="minorBidi" w:hAnsiTheme="minorBidi" w:cstheme="minorBidi"/>
                  <w:szCs w:val="17"/>
                </w:rPr>
                <w:delText>AAJ, AAX</w:delText>
              </w:r>
            </w:del>
          </w:p>
        </w:tc>
      </w:tr>
      <w:tr w:rsidR="005F3B68" w:rsidRPr="00B67A3A" w14:paraId="25CF0517" w14:textId="77777777" w:rsidTr="00E3148C">
        <w:trPr>
          <w:del w:id="3159" w:author="Author"/>
        </w:trPr>
        <w:tc>
          <w:tcPr>
            <w:tcW w:w="1143" w:type="dxa"/>
          </w:tcPr>
          <w:p w14:paraId="4BE97621" w14:textId="77777777" w:rsidR="005F3B68" w:rsidRPr="0001170E" w:rsidRDefault="005F3B68" w:rsidP="008745E1">
            <w:pPr>
              <w:rPr>
                <w:del w:id="3160" w:author="Author"/>
                <w:rFonts w:asciiTheme="minorBidi" w:eastAsia="Times New Roman" w:hAnsiTheme="minorBidi" w:cstheme="minorBidi"/>
                <w:szCs w:val="17"/>
              </w:rPr>
            </w:pPr>
            <w:del w:id="3161" w:author="Author">
              <w:r w:rsidRPr="0001170E">
                <w:rPr>
                  <w:rFonts w:asciiTheme="minorBidi" w:eastAsia="Times New Roman" w:hAnsiTheme="minorBidi" w:cstheme="minorBidi"/>
                  <w:szCs w:val="17"/>
                </w:rPr>
                <w:delText>[RSG-66]</w:delText>
              </w:r>
            </w:del>
          </w:p>
        </w:tc>
        <w:tc>
          <w:tcPr>
            <w:tcW w:w="6444" w:type="dxa"/>
          </w:tcPr>
          <w:p w14:paraId="5665A45C" w14:textId="77777777" w:rsidR="005F3B68" w:rsidRPr="00F1228E" w:rsidRDefault="005F3B68" w:rsidP="008745E1">
            <w:pPr>
              <w:pStyle w:val="NormalWeb"/>
              <w:spacing w:before="170" w:beforeAutospacing="0" w:after="170" w:afterAutospacing="0"/>
              <w:rPr>
                <w:del w:id="3162" w:author="Author"/>
                <w:rFonts w:asciiTheme="minorBidi" w:hAnsiTheme="minorBidi" w:cstheme="minorBidi"/>
                <w:szCs w:val="17"/>
              </w:rPr>
            </w:pPr>
            <w:del w:id="3163" w:author="Author">
              <w:r w:rsidRPr="00F1228E">
                <w:rPr>
                  <w:rFonts w:asciiTheme="minorBidi" w:hAnsiTheme="minorBidi" w:cstheme="minorBidi"/>
                  <w:szCs w:val="17"/>
                </w:rPr>
                <w:delText>API service contracts MAY include endpoint redirection feature. When a service consumer attempts to invoke a service, a redirection response may be returned to tell the service consumer to resend the request to a new endpoint. Redirections MAY be temporary or permanent:</w:delText>
              </w:r>
            </w:del>
          </w:p>
          <w:p w14:paraId="145F3C22" w14:textId="77777777" w:rsidR="005F3B68" w:rsidRPr="00F1228E" w:rsidRDefault="005F3B68" w:rsidP="008745E1">
            <w:pPr>
              <w:numPr>
                <w:ilvl w:val="1"/>
                <w:numId w:val="4"/>
              </w:numPr>
              <w:ind w:left="1080"/>
              <w:rPr>
                <w:del w:id="3164" w:author="Author"/>
                <w:rFonts w:asciiTheme="minorBidi" w:hAnsiTheme="minorBidi" w:cstheme="minorBidi"/>
                <w:szCs w:val="17"/>
              </w:rPr>
            </w:pPr>
            <w:del w:id="3165" w:author="Author">
              <w:r w:rsidRPr="00F1228E">
                <w:rPr>
                  <w:rFonts w:asciiTheme="minorBidi" w:hAnsiTheme="minorBidi" w:cstheme="minorBidi"/>
                  <w:szCs w:val="17"/>
                </w:rPr>
                <w:delText>Temporary redirect - using the HTTP response header Location and the HTTP status code “</w:delText>
              </w:r>
              <w:r w:rsidRPr="00954718">
                <w:rPr>
                  <w:rFonts w:ascii="Courier New" w:hAnsi="Courier New" w:cs="Courier New"/>
                  <w:szCs w:val="17"/>
                </w:rPr>
                <w:delText>302 Found</w:delText>
              </w:r>
              <w:r w:rsidRPr="00F1228E">
                <w:rPr>
                  <w:rFonts w:asciiTheme="minorBidi" w:hAnsiTheme="minorBidi" w:cstheme="minorBidi"/>
                  <w:szCs w:val="17"/>
                </w:rPr>
                <w:delText>” according to IETF RFC 7231; or</w:delText>
              </w:r>
            </w:del>
          </w:p>
          <w:p w14:paraId="2492AE9C" w14:textId="77777777" w:rsidR="005F3B68" w:rsidRPr="00F1228E" w:rsidRDefault="005F3B68" w:rsidP="008745E1">
            <w:pPr>
              <w:numPr>
                <w:ilvl w:val="1"/>
                <w:numId w:val="4"/>
              </w:numPr>
              <w:ind w:left="1080"/>
              <w:rPr>
                <w:del w:id="3166" w:author="Author"/>
                <w:rFonts w:asciiTheme="minorBidi" w:hAnsiTheme="minorBidi" w:cstheme="minorBidi"/>
                <w:szCs w:val="17"/>
              </w:rPr>
            </w:pPr>
            <w:del w:id="3167" w:author="Author">
              <w:r w:rsidRPr="00F1228E">
                <w:rPr>
                  <w:rFonts w:asciiTheme="minorBidi" w:hAnsiTheme="minorBidi" w:cstheme="minorBidi"/>
                  <w:szCs w:val="17"/>
                </w:rPr>
                <w:delText>Permanent redirect - using the HTTP response header Location and the HTTP status code “</w:delText>
              </w:r>
              <w:r w:rsidRPr="00954718">
                <w:rPr>
                  <w:rFonts w:ascii="Courier New" w:hAnsi="Courier New" w:cs="Courier New"/>
                  <w:szCs w:val="17"/>
                </w:rPr>
                <w:delText>301 Moved Permanently</w:delText>
              </w:r>
              <w:r w:rsidRPr="00F1228E">
                <w:rPr>
                  <w:rFonts w:asciiTheme="minorBidi" w:hAnsiTheme="minorBidi" w:cstheme="minorBidi"/>
                  <w:szCs w:val="17"/>
                </w:rPr>
                <w:delText>” according to IETF RFC 7238.</w:delText>
              </w:r>
            </w:del>
          </w:p>
        </w:tc>
        <w:tc>
          <w:tcPr>
            <w:tcW w:w="1761" w:type="dxa"/>
          </w:tcPr>
          <w:p w14:paraId="2A414A60" w14:textId="77777777" w:rsidR="005F3B68" w:rsidRPr="0001170E" w:rsidRDefault="005F3B68" w:rsidP="008745E1">
            <w:pPr>
              <w:rPr>
                <w:del w:id="3168" w:author="Author"/>
                <w:rFonts w:asciiTheme="minorBidi" w:hAnsiTheme="minorBidi" w:cstheme="minorBidi"/>
                <w:szCs w:val="17"/>
              </w:rPr>
            </w:pPr>
            <w:del w:id="3169" w:author="Author">
              <w:r w:rsidRPr="0001170E">
                <w:rPr>
                  <w:rFonts w:asciiTheme="minorBidi" w:hAnsiTheme="minorBidi" w:cstheme="minorBidi"/>
                  <w:szCs w:val="17"/>
                </w:rPr>
                <w:delText>AAJ, AAX</w:delText>
              </w:r>
            </w:del>
          </w:p>
        </w:tc>
      </w:tr>
      <w:tr w:rsidR="005F3B68" w:rsidRPr="00B67A3A" w14:paraId="53484AE7" w14:textId="77777777" w:rsidTr="00E3148C">
        <w:trPr>
          <w:del w:id="3170" w:author="Author"/>
        </w:trPr>
        <w:tc>
          <w:tcPr>
            <w:tcW w:w="1143" w:type="dxa"/>
          </w:tcPr>
          <w:p w14:paraId="12031063" w14:textId="77777777" w:rsidR="005F3B68" w:rsidRPr="0001170E" w:rsidRDefault="005F3B68" w:rsidP="008745E1">
            <w:pPr>
              <w:rPr>
                <w:del w:id="3171" w:author="Author"/>
                <w:rFonts w:asciiTheme="minorBidi" w:eastAsia="Times New Roman" w:hAnsiTheme="minorBidi" w:cstheme="minorBidi"/>
                <w:szCs w:val="17"/>
              </w:rPr>
            </w:pPr>
            <w:del w:id="3172" w:author="Author">
              <w:r w:rsidRPr="0001170E">
                <w:rPr>
                  <w:rFonts w:asciiTheme="minorBidi" w:eastAsia="Times New Roman" w:hAnsiTheme="minorBidi" w:cstheme="minorBidi"/>
                  <w:szCs w:val="17"/>
                </w:rPr>
                <w:delText>[RSG-67]</w:delText>
              </w:r>
            </w:del>
          </w:p>
        </w:tc>
        <w:tc>
          <w:tcPr>
            <w:tcW w:w="6444" w:type="dxa"/>
          </w:tcPr>
          <w:p w14:paraId="1A984EF4" w14:textId="77777777" w:rsidR="005F3B68" w:rsidRPr="00F1228E" w:rsidRDefault="005F3B68" w:rsidP="008745E1">
            <w:pPr>
              <w:pStyle w:val="NormalWeb"/>
              <w:spacing w:before="170" w:beforeAutospacing="0" w:after="170" w:afterAutospacing="0"/>
              <w:rPr>
                <w:del w:id="3173" w:author="Author"/>
                <w:rFonts w:asciiTheme="minorBidi" w:hAnsiTheme="minorBidi" w:cstheme="minorBidi"/>
                <w:szCs w:val="17"/>
              </w:rPr>
            </w:pPr>
            <w:del w:id="3174" w:author="Author">
              <w:r w:rsidRPr="00930ADC">
                <w:rPr>
                  <w:rFonts w:asciiTheme="minorBidi" w:eastAsia="Times New Roman" w:hAnsiTheme="minorBidi" w:cstheme="minorBidi"/>
                  <w:szCs w:val="17"/>
                </w:rPr>
                <w:delText>API lifecycle strategies SHOULD be published by the developers to assist users in understanding how long a version will be maintained</w:delText>
              </w:r>
            </w:del>
          </w:p>
        </w:tc>
        <w:tc>
          <w:tcPr>
            <w:tcW w:w="1761" w:type="dxa"/>
          </w:tcPr>
          <w:p w14:paraId="6019A7D4" w14:textId="77777777" w:rsidR="005F3B68" w:rsidRPr="0001170E" w:rsidRDefault="005F3B68" w:rsidP="008745E1">
            <w:pPr>
              <w:rPr>
                <w:del w:id="3175" w:author="Author"/>
                <w:rFonts w:asciiTheme="minorBidi" w:hAnsiTheme="minorBidi" w:cstheme="minorBidi"/>
                <w:szCs w:val="17"/>
              </w:rPr>
            </w:pPr>
            <w:del w:id="3176" w:author="Author">
              <w:r w:rsidRPr="0001170E">
                <w:rPr>
                  <w:rFonts w:asciiTheme="minorBidi" w:hAnsiTheme="minorBidi" w:cstheme="minorBidi"/>
                  <w:szCs w:val="17"/>
                </w:rPr>
                <w:delText>AAJ, AAX</w:delText>
              </w:r>
            </w:del>
          </w:p>
        </w:tc>
      </w:tr>
      <w:tr w:rsidR="005F3B68" w:rsidRPr="00B67A3A" w14:paraId="41BB7EA8" w14:textId="77777777" w:rsidTr="00E3148C">
        <w:trPr>
          <w:del w:id="3177" w:author="Author"/>
        </w:trPr>
        <w:tc>
          <w:tcPr>
            <w:tcW w:w="1143" w:type="dxa"/>
          </w:tcPr>
          <w:p w14:paraId="176E666C" w14:textId="77777777" w:rsidR="005F3B68" w:rsidRPr="0001170E" w:rsidRDefault="005F3B68" w:rsidP="008745E1">
            <w:pPr>
              <w:rPr>
                <w:del w:id="3178" w:author="Author"/>
                <w:rFonts w:asciiTheme="minorBidi" w:hAnsiTheme="minorBidi" w:cstheme="minorBidi"/>
                <w:szCs w:val="17"/>
              </w:rPr>
            </w:pPr>
            <w:del w:id="3179" w:author="Author">
              <w:r>
                <w:rPr>
                  <w:rFonts w:asciiTheme="minorBidi" w:eastAsia="Times New Roman" w:hAnsiTheme="minorBidi" w:cstheme="minorBidi"/>
                  <w:szCs w:val="17"/>
                </w:rPr>
                <w:delText>[RSG-68</w:delText>
              </w:r>
              <w:r w:rsidRPr="0001170E">
                <w:rPr>
                  <w:rFonts w:asciiTheme="minorBidi" w:eastAsia="Times New Roman" w:hAnsiTheme="minorBidi" w:cstheme="minorBidi"/>
                  <w:szCs w:val="17"/>
                </w:rPr>
                <w:delText>]</w:delText>
              </w:r>
            </w:del>
          </w:p>
        </w:tc>
        <w:tc>
          <w:tcPr>
            <w:tcW w:w="6444" w:type="dxa"/>
          </w:tcPr>
          <w:p w14:paraId="015C034C" w14:textId="77777777" w:rsidR="005F3B68" w:rsidRPr="0018728C" w:rsidRDefault="005F3B68" w:rsidP="008745E1">
            <w:pPr>
              <w:rPr>
                <w:del w:id="3180" w:author="Author"/>
                <w:rFonts w:asciiTheme="minorBidi" w:eastAsia="Times New Roman" w:hAnsiTheme="minorBidi" w:cstheme="minorBidi"/>
                <w:szCs w:val="17"/>
              </w:rPr>
            </w:pPr>
            <w:del w:id="3181" w:author="Author">
              <w:r w:rsidRPr="0018728C">
                <w:rPr>
                  <w:rFonts w:asciiTheme="minorBidi" w:eastAsia="Times New Roman" w:hAnsiTheme="minorBidi" w:cstheme="minorBidi"/>
                  <w:szCs w:val="17"/>
                </w:rPr>
                <w:delText>A Web API SHOULD support pagination.</w:delText>
              </w:r>
            </w:del>
          </w:p>
        </w:tc>
        <w:tc>
          <w:tcPr>
            <w:tcW w:w="1761" w:type="dxa"/>
          </w:tcPr>
          <w:p w14:paraId="41F727B7" w14:textId="77777777" w:rsidR="005F3B68" w:rsidRPr="0001170E" w:rsidRDefault="005F3B68" w:rsidP="008745E1">
            <w:pPr>
              <w:rPr>
                <w:del w:id="3182" w:author="Author"/>
                <w:rFonts w:asciiTheme="minorBidi" w:hAnsiTheme="minorBidi" w:cstheme="minorBidi"/>
                <w:szCs w:val="17"/>
              </w:rPr>
            </w:pPr>
            <w:del w:id="3183" w:author="Author">
              <w:r w:rsidRPr="0001170E">
                <w:rPr>
                  <w:rFonts w:asciiTheme="minorBidi" w:hAnsiTheme="minorBidi" w:cstheme="minorBidi"/>
                  <w:szCs w:val="17"/>
                </w:rPr>
                <w:delText>AAJ, AAX</w:delText>
              </w:r>
            </w:del>
          </w:p>
        </w:tc>
      </w:tr>
      <w:tr w:rsidR="005F3B68" w:rsidRPr="00B67A3A" w14:paraId="4CA57F59" w14:textId="77777777" w:rsidTr="00E3148C">
        <w:trPr>
          <w:del w:id="3184" w:author="Author"/>
        </w:trPr>
        <w:tc>
          <w:tcPr>
            <w:tcW w:w="1143" w:type="dxa"/>
          </w:tcPr>
          <w:p w14:paraId="50F6DCE7" w14:textId="77777777" w:rsidR="005F3B68" w:rsidRPr="0001170E" w:rsidRDefault="005F3B68" w:rsidP="008745E1">
            <w:pPr>
              <w:rPr>
                <w:del w:id="3185" w:author="Author"/>
                <w:rFonts w:asciiTheme="minorBidi" w:eastAsia="Times New Roman" w:hAnsiTheme="minorBidi" w:cstheme="minorBidi"/>
                <w:szCs w:val="17"/>
              </w:rPr>
            </w:pPr>
            <w:del w:id="3186" w:author="Author">
              <w:r>
                <w:rPr>
                  <w:rFonts w:asciiTheme="minorBidi" w:eastAsia="Times New Roman" w:hAnsiTheme="minorBidi" w:cstheme="minorBidi"/>
                  <w:szCs w:val="17"/>
                </w:rPr>
                <w:delText>[RSG-69</w:delText>
              </w:r>
              <w:r w:rsidRPr="0001170E">
                <w:rPr>
                  <w:rFonts w:asciiTheme="minorBidi" w:eastAsia="Times New Roman" w:hAnsiTheme="minorBidi" w:cstheme="minorBidi"/>
                  <w:szCs w:val="17"/>
                </w:rPr>
                <w:delText>]</w:delText>
              </w:r>
            </w:del>
          </w:p>
        </w:tc>
        <w:tc>
          <w:tcPr>
            <w:tcW w:w="6444" w:type="dxa"/>
          </w:tcPr>
          <w:p w14:paraId="29857D02" w14:textId="77777777" w:rsidR="005F3B68" w:rsidRPr="0018728C" w:rsidRDefault="005F3B68" w:rsidP="008745E1">
            <w:pPr>
              <w:rPr>
                <w:del w:id="3187" w:author="Author"/>
                <w:rFonts w:asciiTheme="minorBidi" w:eastAsia="Times New Roman" w:hAnsiTheme="minorBidi" w:cstheme="minorBidi"/>
                <w:szCs w:val="17"/>
              </w:rPr>
            </w:pPr>
            <w:del w:id="3188" w:author="Author">
              <w:r w:rsidRPr="0018728C">
                <w:rPr>
                  <w:rFonts w:asciiTheme="minorBidi" w:eastAsia="Times New Roman" w:hAnsiTheme="minorBidi" w:cstheme="minorBidi"/>
                  <w:szCs w:val="17"/>
                </w:rPr>
                <w:delText>Paginated requests MAY NOT be idempotent.</w:delText>
              </w:r>
            </w:del>
          </w:p>
        </w:tc>
        <w:tc>
          <w:tcPr>
            <w:tcW w:w="1761" w:type="dxa"/>
          </w:tcPr>
          <w:p w14:paraId="01198F92" w14:textId="77777777" w:rsidR="005F3B68" w:rsidRPr="0018728C" w:rsidRDefault="005F3B68" w:rsidP="008745E1">
            <w:pPr>
              <w:rPr>
                <w:del w:id="3189" w:author="Author"/>
                <w:rFonts w:asciiTheme="minorBidi" w:eastAsia="Times New Roman" w:hAnsiTheme="minorBidi" w:cstheme="minorBidi"/>
                <w:szCs w:val="17"/>
              </w:rPr>
            </w:pPr>
            <w:del w:id="3190" w:author="Author">
              <w:r w:rsidRPr="0018728C">
                <w:rPr>
                  <w:rFonts w:asciiTheme="minorBidi" w:eastAsia="Times New Roman" w:hAnsiTheme="minorBidi" w:cstheme="minorBidi"/>
                  <w:szCs w:val="17"/>
                </w:rPr>
                <w:delText>AAJ, AAX</w:delText>
              </w:r>
            </w:del>
          </w:p>
        </w:tc>
      </w:tr>
      <w:tr w:rsidR="005F3B68" w:rsidRPr="00B67A3A" w14:paraId="7517A383" w14:textId="77777777" w:rsidTr="00E3148C">
        <w:trPr>
          <w:del w:id="3191" w:author="Author"/>
        </w:trPr>
        <w:tc>
          <w:tcPr>
            <w:tcW w:w="1143" w:type="dxa"/>
          </w:tcPr>
          <w:p w14:paraId="041352BA" w14:textId="77777777" w:rsidR="005F3B68" w:rsidRPr="0018728C" w:rsidRDefault="005F3B68" w:rsidP="008745E1">
            <w:pPr>
              <w:rPr>
                <w:del w:id="3192" w:author="Author"/>
                <w:rFonts w:asciiTheme="minorBidi" w:eastAsia="Times New Roman" w:hAnsiTheme="minorBidi" w:cstheme="minorBidi"/>
                <w:szCs w:val="17"/>
              </w:rPr>
            </w:pPr>
            <w:del w:id="3193" w:author="Author">
              <w:r>
                <w:rPr>
                  <w:rFonts w:asciiTheme="minorBidi" w:eastAsia="Times New Roman" w:hAnsiTheme="minorBidi" w:cstheme="minorBidi"/>
                  <w:szCs w:val="17"/>
                </w:rPr>
                <w:delText>[RSG-70</w:delText>
              </w:r>
              <w:r w:rsidRPr="0001170E">
                <w:rPr>
                  <w:rFonts w:asciiTheme="minorBidi" w:eastAsia="Times New Roman" w:hAnsiTheme="minorBidi" w:cstheme="minorBidi"/>
                  <w:szCs w:val="17"/>
                </w:rPr>
                <w:delText>]</w:delText>
              </w:r>
            </w:del>
          </w:p>
        </w:tc>
        <w:tc>
          <w:tcPr>
            <w:tcW w:w="6444" w:type="dxa"/>
          </w:tcPr>
          <w:p w14:paraId="74595CE5" w14:textId="77777777" w:rsidR="005F3B68" w:rsidRPr="0018728C" w:rsidRDefault="005F3B68" w:rsidP="008745E1">
            <w:pPr>
              <w:rPr>
                <w:del w:id="3194" w:author="Author"/>
                <w:rFonts w:asciiTheme="minorBidi" w:eastAsia="Times New Roman" w:hAnsiTheme="minorBidi" w:cstheme="minorBidi"/>
                <w:szCs w:val="17"/>
              </w:rPr>
            </w:pPr>
            <w:del w:id="3195" w:author="Author">
              <w:r w:rsidRPr="0018728C">
                <w:rPr>
                  <w:rFonts w:asciiTheme="minorBidi" w:eastAsia="Times New Roman" w:hAnsiTheme="minorBidi" w:cstheme="minorBidi"/>
                  <w:szCs w:val="17"/>
                </w:rPr>
                <w:delText>A Web API MUST use query parameters to implement pagination. </w:delText>
              </w:r>
            </w:del>
          </w:p>
        </w:tc>
        <w:tc>
          <w:tcPr>
            <w:tcW w:w="1761" w:type="dxa"/>
          </w:tcPr>
          <w:p w14:paraId="234DA74B" w14:textId="77777777" w:rsidR="005F3B68" w:rsidRPr="0018728C" w:rsidRDefault="005F3B68" w:rsidP="008745E1">
            <w:pPr>
              <w:rPr>
                <w:del w:id="3196" w:author="Author"/>
                <w:rFonts w:asciiTheme="minorBidi" w:eastAsia="Times New Roman" w:hAnsiTheme="minorBidi" w:cstheme="minorBidi"/>
                <w:szCs w:val="17"/>
              </w:rPr>
            </w:pPr>
            <w:del w:id="3197" w:author="Author">
              <w:r w:rsidRPr="0018728C">
                <w:rPr>
                  <w:rFonts w:asciiTheme="minorBidi" w:eastAsia="Times New Roman" w:hAnsiTheme="minorBidi" w:cstheme="minorBidi"/>
                  <w:szCs w:val="17"/>
                </w:rPr>
                <w:delText>AAJ, AAX, AX, AJ</w:delText>
              </w:r>
            </w:del>
          </w:p>
        </w:tc>
      </w:tr>
      <w:tr w:rsidR="005F3B68" w:rsidRPr="00B67A3A" w14:paraId="71C631E3" w14:textId="77777777" w:rsidTr="00E3148C">
        <w:trPr>
          <w:del w:id="3198" w:author="Author"/>
        </w:trPr>
        <w:tc>
          <w:tcPr>
            <w:tcW w:w="1143" w:type="dxa"/>
          </w:tcPr>
          <w:p w14:paraId="26E8CC6E" w14:textId="77777777" w:rsidR="005F3B68" w:rsidRPr="0018728C" w:rsidRDefault="005F3B68" w:rsidP="008745E1">
            <w:pPr>
              <w:rPr>
                <w:del w:id="3199" w:author="Author"/>
                <w:rFonts w:asciiTheme="minorBidi" w:eastAsia="Times New Roman" w:hAnsiTheme="minorBidi" w:cstheme="minorBidi"/>
                <w:szCs w:val="17"/>
              </w:rPr>
            </w:pPr>
            <w:del w:id="3200" w:author="Author">
              <w:r>
                <w:rPr>
                  <w:rFonts w:asciiTheme="minorBidi" w:eastAsia="Times New Roman" w:hAnsiTheme="minorBidi" w:cstheme="minorBidi"/>
                  <w:szCs w:val="17"/>
                </w:rPr>
                <w:delText>[RSG-71</w:delText>
              </w:r>
              <w:r w:rsidRPr="0001170E">
                <w:rPr>
                  <w:rFonts w:asciiTheme="minorBidi" w:eastAsia="Times New Roman" w:hAnsiTheme="minorBidi" w:cstheme="minorBidi"/>
                  <w:szCs w:val="17"/>
                </w:rPr>
                <w:delText>]</w:delText>
              </w:r>
            </w:del>
          </w:p>
        </w:tc>
        <w:tc>
          <w:tcPr>
            <w:tcW w:w="6444" w:type="dxa"/>
          </w:tcPr>
          <w:p w14:paraId="4BF76AE8" w14:textId="77777777" w:rsidR="005F3B68" w:rsidRPr="0018728C" w:rsidRDefault="005F3B68" w:rsidP="008745E1">
            <w:pPr>
              <w:rPr>
                <w:del w:id="3201" w:author="Author"/>
                <w:rFonts w:asciiTheme="minorBidi" w:eastAsia="Times New Roman" w:hAnsiTheme="minorBidi" w:cstheme="minorBidi"/>
                <w:szCs w:val="17"/>
              </w:rPr>
            </w:pPr>
            <w:del w:id="3202" w:author="Author">
              <w:r w:rsidRPr="0018728C">
                <w:rPr>
                  <w:rFonts w:asciiTheme="minorBidi" w:eastAsia="Times New Roman" w:hAnsiTheme="minorBidi" w:cstheme="minorBidi"/>
                  <w:szCs w:val="17"/>
                </w:rPr>
                <w:delText>A Web API MUST NOT use HTTP headers to implement pagination.</w:delText>
              </w:r>
            </w:del>
          </w:p>
        </w:tc>
        <w:tc>
          <w:tcPr>
            <w:tcW w:w="1761" w:type="dxa"/>
          </w:tcPr>
          <w:p w14:paraId="6DCD230A" w14:textId="77777777" w:rsidR="005F3B68" w:rsidRPr="0018728C" w:rsidRDefault="005F3B68" w:rsidP="008745E1">
            <w:pPr>
              <w:rPr>
                <w:del w:id="3203" w:author="Author"/>
                <w:rFonts w:asciiTheme="minorBidi" w:eastAsia="Times New Roman" w:hAnsiTheme="minorBidi" w:cstheme="minorBidi"/>
                <w:szCs w:val="17"/>
              </w:rPr>
            </w:pPr>
            <w:del w:id="3204" w:author="Author">
              <w:r w:rsidRPr="0018728C">
                <w:rPr>
                  <w:rFonts w:asciiTheme="minorBidi" w:eastAsia="Times New Roman" w:hAnsiTheme="minorBidi" w:cstheme="minorBidi"/>
                  <w:szCs w:val="17"/>
                </w:rPr>
                <w:delText>AAJ, AAX, AX, AJ</w:delText>
              </w:r>
            </w:del>
          </w:p>
        </w:tc>
      </w:tr>
      <w:tr w:rsidR="005F3B68" w:rsidRPr="00B67A3A" w14:paraId="3D25C8DE" w14:textId="77777777" w:rsidTr="00E3148C">
        <w:trPr>
          <w:del w:id="3205" w:author="Author"/>
        </w:trPr>
        <w:tc>
          <w:tcPr>
            <w:tcW w:w="1143" w:type="dxa"/>
          </w:tcPr>
          <w:p w14:paraId="5B74CA06" w14:textId="77777777" w:rsidR="005F3B68" w:rsidRPr="0018728C" w:rsidRDefault="005F3B68" w:rsidP="008745E1">
            <w:pPr>
              <w:rPr>
                <w:del w:id="3206" w:author="Author"/>
                <w:rFonts w:asciiTheme="minorBidi" w:eastAsia="Times New Roman" w:hAnsiTheme="minorBidi" w:cstheme="minorBidi"/>
                <w:szCs w:val="17"/>
              </w:rPr>
            </w:pPr>
            <w:del w:id="3207" w:author="Author">
              <w:r w:rsidRPr="0001170E">
                <w:rPr>
                  <w:rFonts w:asciiTheme="minorBidi" w:eastAsia="Times New Roman" w:hAnsiTheme="minorBidi" w:cstheme="minorBidi"/>
                  <w:szCs w:val="17"/>
                </w:rPr>
                <w:delText>[RSG-7</w:delText>
              </w:r>
              <w:r>
                <w:rPr>
                  <w:rFonts w:asciiTheme="minorBidi" w:eastAsia="Times New Roman" w:hAnsiTheme="minorBidi" w:cstheme="minorBidi"/>
                  <w:szCs w:val="17"/>
                </w:rPr>
                <w:delText>2</w:delText>
              </w:r>
              <w:r w:rsidRPr="0001170E">
                <w:rPr>
                  <w:rFonts w:asciiTheme="minorBidi" w:eastAsia="Times New Roman" w:hAnsiTheme="minorBidi" w:cstheme="minorBidi"/>
                  <w:szCs w:val="17"/>
                </w:rPr>
                <w:delText>]</w:delText>
              </w:r>
            </w:del>
          </w:p>
        </w:tc>
        <w:tc>
          <w:tcPr>
            <w:tcW w:w="6444" w:type="dxa"/>
          </w:tcPr>
          <w:p w14:paraId="2A772C10" w14:textId="77777777" w:rsidR="005F3B68" w:rsidRPr="0018728C" w:rsidRDefault="005F3B68" w:rsidP="008745E1">
            <w:pPr>
              <w:rPr>
                <w:del w:id="3208" w:author="Author"/>
                <w:rFonts w:asciiTheme="minorBidi" w:eastAsia="Times New Roman" w:hAnsiTheme="minorBidi" w:cstheme="minorBidi"/>
                <w:szCs w:val="17"/>
              </w:rPr>
            </w:pPr>
            <w:del w:id="3209" w:author="Author">
              <w:r w:rsidRPr="0018728C">
                <w:rPr>
                  <w:rFonts w:asciiTheme="minorBidi" w:eastAsia="Times New Roman" w:hAnsiTheme="minorBidi" w:cstheme="minorBidi"/>
                  <w:szCs w:val="17"/>
                </w:rPr>
                <w:delText xml:space="preserve">Query parameters </w:delText>
              </w:r>
              <w:r w:rsidRPr="0018728C">
                <w:rPr>
                  <w:rFonts w:ascii="Courier New" w:eastAsia="Times New Roman" w:hAnsi="Courier New" w:cs="Courier New"/>
                  <w:szCs w:val="17"/>
                </w:rPr>
                <w:delText>limit=&lt;number of items to deliver&gt;</w:delText>
              </w:r>
              <w:r w:rsidRPr="0018728C">
                <w:rPr>
                  <w:rFonts w:asciiTheme="minorBidi" w:eastAsia="Times New Roman" w:hAnsiTheme="minorBidi" w:cstheme="minorBidi"/>
                  <w:szCs w:val="17"/>
                </w:rPr>
                <w:delText xml:space="preserve"> and </w:delText>
              </w:r>
              <w:r w:rsidRPr="0018728C">
                <w:rPr>
                  <w:rFonts w:ascii="Courier New" w:eastAsia="Times New Roman" w:hAnsi="Courier New" w:cs="Courier New"/>
                  <w:szCs w:val="17"/>
                </w:rPr>
                <w:delText>offset=&lt;number of items to skip&gt;</w:delText>
              </w:r>
              <w:r w:rsidRPr="0018728C">
                <w:rPr>
                  <w:rFonts w:asciiTheme="minorBidi" w:eastAsia="Times New Roman" w:hAnsiTheme="minorBidi" w:cstheme="minorBidi"/>
                  <w:szCs w:val="17"/>
                </w:rPr>
                <w:delText xml:space="preserve"> SHOULD be used, where limit is the number of items to be returned (page size), and skip the number of items to be skipped (offset). If no page size limit is specified, a default SHOULD be defined - global or per collection; the default offset MUST be zero “0”. For example, the following is a valid URL: </w:delText>
              </w:r>
            </w:del>
          </w:p>
          <w:p w14:paraId="38E21A29" w14:textId="77777777" w:rsidR="005F3B68" w:rsidRPr="00954718" w:rsidRDefault="005F3B68" w:rsidP="008745E1">
            <w:pPr>
              <w:rPr>
                <w:del w:id="3210" w:author="Author"/>
                <w:rFonts w:ascii="Courier New" w:eastAsia="Times New Roman" w:hAnsi="Courier New" w:cs="Courier New"/>
                <w:szCs w:val="17"/>
              </w:rPr>
            </w:pPr>
            <w:del w:id="3211" w:author="Author">
              <w:r>
                <w:fldChar w:fldCharType="begin"/>
              </w:r>
              <w:r>
                <w:delInstrText>HYPERLINK "https://wipo.int/api/v1/patents?limit=10&amp;offset=20"</w:delInstrText>
              </w:r>
              <w:r>
                <w:fldChar w:fldCharType="separate"/>
              </w:r>
              <w:r w:rsidRPr="00954718">
                <w:rPr>
                  <w:rFonts w:ascii="Courier New" w:eastAsia="Times New Roman" w:hAnsi="Courier New" w:cs="Courier New"/>
                </w:rPr>
                <w:delText>https://wipo.int/api/v1</w:delText>
              </w:r>
              <w:r w:rsidRPr="00954718">
                <w:rPr>
                  <w:rFonts w:ascii="Courier New" w:hAnsi="Courier New" w:cs="Courier New"/>
                </w:rPr>
                <w:delText>/patents?limit=10&amp;offset=20</w:delText>
              </w:r>
              <w:r>
                <w:fldChar w:fldCharType="end"/>
              </w:r>
              <w:r w:rsidRPr="00954718">
                <w:rPr>
                  <w:rFonts w:ascii="Courier New" w:eastAsia="Times New Roman" w:hAnsi="Courier New" w:cs="Courier New"/>
                  <w:szCs w:val="17"/>
                </w:rPr>
                <w:delText xml:space="preserve"> </w:delText>
              </w:r>
            </w:del>
          </w:p>
        </w:tc>
        <w:tc>
          <w:tcPr>
            <w:tcW w:w="1761" w:type="dxa"/>
          </w:tcPr>
          <w:p w14:paraId="55126126" w14:textId="77777777" w:rsidR="005F3B68" w:rsidRPr="0018728C" w:rsidRDefault="005F3B68" w:rsidP="008745E1">
            <w:pPr>
              <w:rPr>
                <w:del w:id="3212" w:author="Author"/>
                <w:rFonts w:asciiTheme="minorBidi" w:eastAsia="Times New Roman" w:hAnsiTheme="minorBidi" w:cstheme="minorBidi"/>
                <w:szCs w:val="17"/>
              </w:rPr>
            </w:pPr>
            <w:del w:id="3213" w:author="Author">
              <w:r w:rsidRPr="0018728C">
                <w:rPr>
                  <w:rFonts w:asciiTheme="minorBidi" w:eastAsia="Times New Roman" w:hAnsiTheme="minorBidi" w:cstheme="minorBidi"/>
                  <w:szCs w:val="17"/>
                </w:rPr>
                <w:delText>AAJ, AAX</w:delText>
              </w:r>
            </w:del>
          </w:p>
        </w:tc>
      </w:tr>
      <w:tr w:rsidR="005F3B68" w:rsidRPr="00B67A3A" w14:paraId="32EA0696" w14:textId="77777777" w:rsidTr="00E3148C">
        <w:trPr>
          <w:del w:id="3214" w:author="Author"/>
        </w:trPr>
        <w:tc>
          <w:tcPr>
            <w:tcW w:w="1143" w:type="dxa"/>
          </w:tcPr>
          <w:p w14:paraId="6D97D339" w14:textId="77777777" w:rsidR="005F3B68" w:rsidRPr="0018728C" w:rsidRDefault="005F3B68" w:rsidP="008745E1">
            <w:pPr>
              <w:rPr>
                <w:del w:id="3215" w:author="Author"/>
                <w:rFonts w:asciiTheme="minorBidi" w:eastAsia="Times New Roman" w:hAnsiTheme="minorBidi" w:cstheme="minorBidi"/>
                <w:szCs w:val="17"/>
              </w:rPr>
            </w:pPr>
            <w:del w:id="3216" w:author="Author">
              <w:r w:rsidRPr="0001170E">
                <w:rPr>
                  <w:rFonts w:asciiTheme="minorBidi" w:eastAsia="Times New Roman" w:hAnsiTheme="minorBidi" w:cstheme="minorBidi"/>
                  <w:szCs w:val="17"/>
                </w:rPr>
                <w:delText>[RSG-7</w:delText>
              </w:r>
              <w:r>
                <w:rPr>
                  <w:rFonts w:asciiTheme="minorBidi" w:eastAsia="Times New Roman" w:hAnsiTheme="minorBidi" w:cstheme="minorBidi"/>
                  <w:szCs w:val="17"/>
                </w:rPr>
                <w:delText>3</w:delText>
              </w:r>
              <w:r w:rsidRPr="0001170E">
                <w:rPr>
                  <w:rFonts w:asciiTheme="minorBidi" w:eastAsia="Times New Roman" w:hAnsiTheme="minorBidi" w:cstheme="minorBidi"/>
                  <w:szCs w:val="17"/>
                </w:rPr>
                <w:delText>]</w:delText>
              </w:r>
            </w:del>
          </w:p>
        </w:tc>
        <w:tc>
          <w:tcPr>
            <w:tcW w:w="6444" w:type="dxa"/>
          </w:tcPr>
          <w:p w14:paraId="748F2518" w14:textId="77777777" w:rsidR="005F3B68" w:rsidRPr="0018728C" w:rsidRDefault="005F3B68" w:rsidP="008745E1">
            <w:pPr>
              <w:rPr>
                <w:del w:id="3217" w:author="Author"/>
                <w:rFonts w:asciiTheme="minorBidi" w:eastAsia="Times New Roman" w:hAnsiTheme="minorBidi" w:cstheme="minorBidi"/>
                <w:szCs w:val="17"/>
              </w:rPr>
            </w:pPr>
            <w:del w:id="3218" w:author="Author">
              <w:r w:rsidRPr="0018728C">
                <w:rPr>
                  <w:rFonts w:asciiTheme="minorBidi" w:eastAsia="Times New Roman" w:hAnsiTheme="minorBidi" w:cstheme="minorBidi"/>
                  <w:szCs w:val="17"/>
                </w:rPr>
                <w:delText>The limit and the offset parameter values SHOULD be included in the response.</w:delText>
              </w:r>
            </w:del>
          </w:p>
        </w:tc>
        <w:tc>
          <w:tcPr>
            <w:tcW w:w="1761" w:type="dxa"/>
          </w:tcPr>
          <w:p w14:paraId="328EFF6F" w14:textId="77777777" w:rsidR="005F3B68" w:rsidRPr="0018728C" w:rsidRDefault="005F3B68" w:rsidP="008745E1">
            <w:pPr>
              <w:rPr>
                <w:del w:id="3219" w:author="Author"/>
                <w:rFonts w:asciiTheme="minorBidi" w:eastAsia="Times New Roman" w:hAnsiTheme="minorBidi" w:cstheme="minorBidi"/>
                <w:szCs w:val="17"/>
              </w:rPr>
            </w:pPr>
            <w:del w:id="3220" w:author="Author">
              <w:r w:rsidRPr="0018728C">
                <w:rPr>
                  <w:rFonts w:asciiTheme="minorBidi" w:eastAsia="Times New Roman" w:hAnsiTheme="minorBidi" w:cstheme="minorBidi"/>
                  <w:szCs w:val="17"/>
                </w:rPr>
                <w:delText>AAJ, AAX</w:delText>
              </w:r>
            </w:del>
          </w:p>
        </w:tc>
      </w:tr>
      <w:tr w:rsidR="005F3B68" w:rsidRPr="00B67A3A" w14:paraId="502DB4F5" w14:textId="77777777" w:rsidTr="00E3148C">
        <w:trPr>
          <w:del w:id="3221" w:author="Author"/>
        </w:trPr>
        <w:tc>
          <w:tcPr>
            <w:tcW w:w="1143" w:type="dxa"/>
          </w:tcPr>
          <w:p w14:paraId="570B8A59" w14:textId="77777777" w:rsidR="005F3B68" w:rsidRPr="0018728C" w:rsidRDefault="005F3B68" w:rsidP="008745E1">
            <w:pPr>
              <w:rPr>
                <w:del w:id="3222" w:author="Author"/>
                <w:rFonts w:asciiTheme="minorBidi" w:eastAsia="Times New Roman" w:hAnsiTheme="minorBidi" w:cstheme="minorBidi"/>
                <w:szCs w:val="17"/>
              </w:rPr>
            </w:pPr>
            <w:del w:id="3223" w:author="Author">
              <w:r w:rsidRPr="0001170E">
                <w:rPr>
                  <w:rFonts w:asciiTheme="minorBidi" w:eastAsia="Times New Roman" w:hAnsiTheme="minorBidi" w:cstheme="minorBidi"/>
                  <w:szCs w:val="17"/>
                </w:rPr>
                <w:delText>[RSG-7</w:delText>
              </w:r>
              <w:r>
                <w:rPr>
                  <w:rFonts w:asciiTheme="minorBidi" w:eastAsia="Times New Roman" w:hAnsiTheme="minorBidi" w:cstheme="minorBidi"/>
                  <w:szCs w:val="17"/>
                </w:rPr>
                <w:delText>4</w:delText>
              </w:r>
              <w:r w:rsidRPr="0001170E">
                <w:rPr>
                  <w:rFonts w:asciiTheme="minorBidi" w:eastAsia="Times New Roman" w:hAnsiTheme="minorBidi" w:cstheme="minorBidi"/>
                  <w:szCs w:val="17"/>
                </w:rPr>
                <w:delText>]</w:delText>
              </w:r>
            </w:del>
          </w:p>
        </w:tc>
        <w:tc>
          <w:tcPr>
            <w:tcW w:w="6444" w:type="dxa"/>
          </w:tcPr>
          <w:p w14:paraId="70C75AB6" w14:textId="77777777" w:rsidR="005F3B68" w:rsidRPr="0018728C" w:rsidRDefault="005F3B68" w:rsidP="008745E1">
            <w:pPr>
              <w:rPr>
                <w:del w:id="3224" w:author="Author"/>
                <w:rFonts w:asciiTheme="minorBidi" w:eastAsia="Times New Roman" w:hAnsiTheme="minorBidi" w:cstheme="minorBidi"/>
                <w:szCs w:val="17"/>
              </w:rPr>
            </w:pPr>
            <w:del w:id="3225" w:author="Author">
              <w:r w:rsidRPr="0018728C">
                <w:rPr>
                  <w:rFonts w:asciiTheme="minorBidi" w:eastAsia="Times New Roman" w:hAnsiTheme="minorBidi" w:cstheme="minorBidi"/>
                  <w:szCs w:val="17"/>
                </w:rPr>
                <w:delText xml:space="preserve">A Web API </w:delText>
              </w:r>
              <w:r>
                <w:rPr>
                  <w:rFonts w:asciiTheme="minorBidi" w:eastAsia="Times New Roman" w:hAnsiTheme="minorBidi" w:cstheme="minorBidi"/>
                  <w:szCs w:val="17"/>
                </w:rPr>
                <w:delText>SHOULD</w:delText>
              </w:r>
              <w:r w:rsidRPr="0018728C">
                <w:rPr>
                  <w:rFonts w:asciiTheme="minorBidi" w:eastAsia="Times New Roman" w:hAnsiTheme="minorBidi" w:cstheme="minorBidi"/>
                  <w:szCs w:val="17"/>
                </w:rPr>
                <w:delText xml:space="preserve"> support sorting.</w:delText>
              </w:r>
            </w:del>
          </w:p>
        </w:tc>
        <w:tc>
          <w:tcPr>
            <w:tcW w:w="1761" w:type="dxa"/>
          </w:tcPr>
          <w:p w14:paraId="2AEFE4EA" w14:textId="77777777" w:rsidR="005F3B68" w:rsidRPr="0018728C" w:rsidRDefault="005F3B68" w:rsidP="008745E1">
            <w:pPr>
              <w:rPr>
                <w:del w:id="3226" w:author="Author"/>
                <w:rFonts w:asciiTheme="minorBidi" w:eastAsia="Times New Roman" w:hAnsiTheme="minorBidi" w:cstheme="minorBidi"/>
                <w:szCs w:val="17"/>
              </w:rPr>
            </w:pPr>
            <w:del w:id="3227" w:author="Author">
              <w:r w:rsidRPr="0018728C">
                <w:rPr>
                  <w:rFonts w:asciiTheme="minorBidi" w:eastAsia="Times New Roman" w:hAnsiTheme="minorBidi" w:cstheme="minorBidi"/>
                  <w:szCs w:val="17"/>
                </w:rPr>
                <w:delText>A</w:delText>
              </w:r>
              <w:r>
                <w:rPr>
                  <w:rFonts w:asciiTheme="minorBidi" w:eastAsia="Times New Roman" w:hAnsiTheme="minorBidi" w:cstheme="minorBidi"/>
                  <w:szCs w:val="17"/>
                </w:rPr>
                <w:delText>AJ, AAX</w:delText>
              </w:r>
            </w:del>
          </w:p>
        </w:tc>
      </w:tr>
      <w:tr w:rsidR="005F3B68" w:rsidRPr="00B67A3A" w14:paraId="32276027" w14:textId="77777777" w:rsidTr="00E3148C">
        <w:trPr>
          <w:del w:id="3228" w:author="Author"/>
        </w:trPr>
        <w:tc>
          <w:tcPr>
            <w:tcW w:w="1143" w:type="dxa"/>
          </w:tcPr>
          <w:p w14:paraId="0483ED94" w14:textId="77777777" w:rsidR="005F3B68" w:rsidRPr="0018728C" w:rsidRDefault="005F3B68" w:rsidP="008745E1">
            <w:pPr>
              <w:rPr>
                <w:del w:id="3229" w:author="Author"/>
                <w:rFonts w:asciiTheme="minorBidi" w:eastAsia="Times New Roman" w:hAnsiTheme="minorBidi" w:cstheme="minorBidi"/>
                <w:szCs w:val="17"/>
              </w:rPr>
            </w:pPr>
            <w:del w:id="3230" w:author="Author">
              <w:r w:rsidRPr="0018728C">
                <w:rPr>
                  <w:rFonts w:asciiTheme="minorBidi" w:eastAsia="Times New Roman" w:hAnsiTheme="minorBidi" w:cstheme="minorBidi"/>
                  <w:szCs w:val="17"/>
                </w:rPr>
                <w:delText>[RSG-7</w:delText>
              </w:r>
              <w:r>
                <w:rPr>
                  <w:rFonts w:asciiTheme="minorBidi" w:eastAsia="Times New Roman" w:hAnsiTheme="minorBidi" w:cstheme="minorBidi"/>
                  <w:szCs w:val="17"/>
                </w:rPr>
                <w:delText>5</w:delText>
              </w:r>
              <w:r w:rsidRPr="0018728C">
                <w:rPr>
                  <w:rFonts w:asciiTheme="minorBidi" w:eastAsia="Times New Roman" w:hAnsiTheme="minorBidi" w:cstheme="minorBidi"/>
                  <w:szCs w:val="17"/>
                </w:rPr>
                <w:delText>]</w:delText>
              </w:r>
            </w:del>
          </w:p>
        </w:tc>
        <w:tc>
          <w:tcPr>
            <w:tcW w:w="6444" w:type="dxa"/>
          </w:tcPr>
          <w:p w14:paraId="543E00AF" w14:textId="77777777" w:rsidR="005F3B68" w:rsidRPr="0018728C" w:rsidRDefault="005F3B68" w:rsidP="008745E1">
            <w:pPr>
              <w:rPr>
                <w:del w:id="3231" w:author="Author"/>
                <w:rFonts w:asciiTheme="minorBidi" w:eastAsia="Times New Roman" w:hAnsiTheme="minorBidi" w:cstheme="minorBidi"/>
                <w:szCs w:val="17"/>
              </w:rPr>
            </w:pPr>
            <w:del w:id="3232" w:author="Author">
              <w:r w:rsidRPr="0018728C">
                <w:rPr>
                  <w:rFonts w:asciiTheme="minorBidi" w:eastAsia="Times New Roman" w:hAnsiTheme="minorBidi" w:cstheme="minorBidi"/>
                  <w:szCs w:val="17"/>
                </w:rPr>
                <w:delText xml:space="preserve">In order to specify a multi-attribute sorting criterion, a query parameter MUST be used. </w:delText>
              </w:r>
              <w:r w:rsidRPr="0018728C" w:rsidDel="00125866">
                <w:rPr>
                  <w:rFonts w:asciiTheme="minorBidi" w:eastAsia="Times New Roman" w:hAnsiTheme="minorBidi" w:cstheme="minorBidi"/>
                  <w:szCs w:val="17"/>
                </w:rPr>
                <w:delText>The value of this parameter is a comma-separated list of sort keys and sort directions either ‘</w:delText>
              </w:r>
              <w:r w:rsidRPr="00954718" w:rsidDel="00125866">
                <w:rPr>
                  <w:rFonts w:ascii="Courier New" w:eastAsia="Times New Roman" w:hAnsi="Courier New" w:cs="Courier New"/>
                  <w:szCs w:val="17"/>
                </w:rPr>
                <w:delText>asc</w:delText>
              </w:r>
              <w:r w:rsidRPr="00954718" w:rsidDel="00125866">
                <w:rPr>
                  <w:rFonts w:ascii="Arial" w:eastAsia="Times New Roman" w:hAnsi="Arial" w:cs="Arial"/>
                  <w:szCs w:val="17"/>
                </w:rPr>
                <w:delText>’</w:delText>
              </w:r>
              <w:r w:rsidRPr="0018728C" w:rsidDel="00125866">
                <w:rPr>
                  <w:rFonts w:asciiTheme="minorBidi" w:eastAsia="Times New Roman" w:hAnsiTheme="minorBidi" w:cstheme="minorBidi"/>
                  <w:szCs w:val="17"/>
                </w:rPr>
                <w:delText xml:space="preserve"> for ascending or ‘</w:delText>
              </w:r>
              <w:r w:rsidRPr="00954718" w:rsidDel="00125866">
                <w:rPr>
                  <w:rFonts w:ascii="Courier New" w:eastAsia="Times New Roman" w:hAnsi="Courier New" w:cs="Courier New"/>
                  <w:szCs w:val="17"/>
                </w:rPr>
                <w:delText>desc</w:delText>
              </w:r>
              <w:r w:rsidRPr="0018728C" w:rsidDel="00125866">
                <w:rPr>
                  <w:rFonts w:asciiTheme="minorBidi" w:eastAsia="Times New Roman" w:hAnsiTheme="minorBidi" w:cstheme="minorBidi"/>
                  <w:szCs w:val="17"/>
                </w:rPr>
                <w:delText xml:space="preserve">’ for descending MAY be appended to each sort key, separated by the colon ‘:’ character.  </w:delText>
              </w:r>
              <w:r w:rsidRPr="0018728C">
                <w:rPr>
                  <w:rFonts w:asciiTheme="minorBidi" w:eastAsia="Times New Roman" w:hAnsiTheme="minorBidi" w:cstheme="minorBidi"/>
                  <w:szCs w:val="17"/>
                </w:rPr>
                <w:delText>The default direction MUST be specified by the server in case that a sort direction is not specified for a key.</w:delText>
              </w:r>
            </w:del>
          </w:p>
        </w:tc>
        <w:tc>
          <w:tcPr>
            <w:tcW w:w="1761" w:type="dxa"/>
          </w:tcPr>
          <w:p w14:paraId="69AD2312" w14:textId="77777777" w:rsidR="005F3B68" w:rsidRPr="0018728C" w:rsidRDefault="005F3B68" w:rsidP="008745E1">
            <w:pPr>
              <w:rPr>
                <w:del w:id="3233" w:author="Author"/>
                <w:rFonts w:asciiTheme="minorBidi" w:eastAsia="Times New Roman" w:hAnsiTheme="minorBidi" w:cstheme="minorBidi"/>
                <w:szCs w:val="17"/>
              </w:rPr>
            </w:pPr>
            <w:del w:id="3234" w:author="Author">
              <w:r w:rsidRPr="0018728C">
                <w:rPr>
                  <w:rFonts w:asciiTheme="minorBidi" w:eastAsia="Times New Roman" w:hAnsiTheme="minorBidi" w:cstheme="minorBidi"/>
                  <w:szCs w:val="17"/>
                </w:rPr>
                <w:delText>AAJ, AAX, AX, AJ</w:delText>
              </w:r>
            </w:del>
          </w:p>
        </w:tc>
      </w:tr>
      <w:tr w:rsidR="005F3B68" w:rsidRPr="00B67A3A" w14:paraId="04616596" w14:textId="77777777" w:rsidTr="00E3148C">
        <w:trPr>
          <w:del w:id="3235" w:author="Author"/>
        </w:trPr>
        <w:tc>
          <w:tcPr>
            <w:tcW w:w="1143" w:type="dxa"/>
          </w:tcPr>
          <w:p w14:paraId="2BA08040" w14:textId="77777777" w:rsidR="005F3B68" w:rsidRPr="0018728C" w:rsidRDefault="005F3B68" w:rsidP="008745E1">
            <w:pPr>
              <w:rPr>
                <w:del w:id="3236" w:author="Author"/>
                <w:rFonts w:asciiTheme="minorBidi" w:eastAsia="Times New Roman" w:hAnsiTheme="minorBidi" w:cstheme="minorBidi"/>
                <w:szCs w:val="17"/>
              </w:rPr>
            </w:pPr>
            <w:del w:id="3237" w:author="Author">
              <w:r w:rsidRPr="0018728C">
                <w:rPr>
                  <w:rFonts w:asciiTheme="minorBidi" w:eastAsia="Times New Roman" w:hAnsiTheme="minorBidi" w:cstheme="minorBidi"/>
                  <w:szCs w:val="17"/>
                </w:rPr>
                <w:delText>[RSG-7</w:delText>
              </w:r>
              <w:r>
                <w:rPr>
                  <w:rFonts w:asciiTheme="minorBidi" w:eastAsia="Times New Roman" w:hAnsiTheme="minorBidi" w:cstheme="minorBidi"/>
                  <w:szCs w:val="17"/>
                </w:rPr>
                <w:delText>6</w:delText>
              </w:r>
              <w:r w:rsidRPr="0018728C">
                <w:rPr>
                  <w:rFonts w:asciiTheme="minorBidi" w:eastAsia="Times New Roman" w:hAnsiTheme="minorBidi" w:cstheme="minorBidi"/>
                  <w:szCs w:val="17"/>
                </w:rPr>
                <w:delText>]</w:delText>
              </w:r>
            </w:del>
          </w:p>
        </w:tc>
        <w:tc>
          <w:tcPr>
            <w:tcW w:w="6444" w:type="dxa"/>
          </w:tcPr>
          <w:p w14:paraId="4764E70C" w14:textId="77777777" w:rsidR="005F3B68" w:rsidRPr="0018728C" w:rsidRDefault="005F3B68" w:rsidP="008745E1">
            <w:pPr>
              <w:rPr>
                <w:del w:id="3238" w:author="Author"/>
                <w:rFonts w:asciiTheme="minorBidi" w:eastAsia="Times New Roman" w:hAnsiTheme="minorBidi" w:cstheme="minorBidi"/>
                <w:szCs w:val="17"/>
              </w:rPr>
            </w:pPr>
            <w:del w:id="3239" w:author="Author">
              <w:r w:rsidRPr="0018728C">
                <w:rPr>
                  <w:rFonts w:asciiTheme="minorBidi" w:eastAsia="Times New Roman" w:hAnsiTheme="minorBidi" w:cstheme="minorBidi"/>
                  <w:szCs w:val="17"/>
                </w:rPr>
                <w:delText>A Web API SHOULD return the sorting criteria in the response.</w:delText>
              </w:r>
            </w:del>
          </w:p>
        </w:tc>
        <w:tc>
          <w:tcPr>
            <w:tcW w:w="1761" w:type="dxa"/>
          </w:tcPr>
          <w:p w14:paraId="0500A25C" w14:textId="77777777" w:rsidR="005F3B68" w:rsidRPr="0018728C" w:rsidRDefault="005F3B68" w:rsidP="008745E1">
            <w:pPr>
              <w:rPr>
                <w:del w:id="3240" w:author="Author"/>
                <w:rFonts w:asciiTheme="minorBidi" w:eastAsia="Times New Roman" w:hAnsiTheme="minorBidi" w:cstheme="minorBidi"/>
                <w:szCs w:val="17"/>
              </w:rPr>
            </w:pPr>
            <w:del w:id="3241" w:author="Author">
              <w:r w:rsidRPr="0018728C">
                <w:rPr>
                  <w:rFonts w:asciiTheme="minorBidi" w:eastAsia="Times New Roman" w:hAnsiTheme="minorBidi" w:cstheme="minorBidi"/>
                  <w:szCs w:val="17"/>
                </w:rPr>
                <w:delText>AAJ, AAX, AX, AJ</w:delText>
              </w:r>
            </w:del>
          </w:p>
        </w:tc>
      </w:tr>
      <w:tr w:rsidR="005F3B68" w:rsidRPr="00B67A3A" w14:paraId="50A7AECB" w14:textId="77777777" w:rsidTr="00E3148C">
        <w:trPr>
          <w:del w:id="3242" w:author="Author"/>
        </w:trPr>
        <w:tc>
          <w:tcPr>
            <w:tcW w:w="1143" w:type="dxa"/>
          </w:tcPr>
          <w:p w14:paraId="2782EDE1" w14:textId="77777777" w:rsidR="005F3B68" w:rsidRPr="0018728C" w:rsidRDefault="005F3B68" w:rsidP="008745E1">
            <w:pPr>
              <w:rPr>
                <w:del w:id="3243" w:author="Author"/>
                <w:rFonts w:asciiTheme="minorBidi" w:eastAsia="Times New Roman" w:hAnsiTheme="minorBidi" w:cstheme="minorBidi"/>
                <w:szCs w:val="17"/>
              </w:rPr>
            </w:pPr>
            <w:del w:id="3244" w:author="Author">
              <w:r w:rsidRPr="0001170E">
                <w:rPr>
                  <w:rFonts w:asciiTheme="minorBidi" w:eastAsia="Times New Roman" w:hAnsiTheme="minorBidi" w:cstheme="minorBidi"/>
                  <w:szCs w:val="17"/>
                </w:rPr>
                <w:delText>[RSG-7</w:delText>
              </w:r>
              <w:r>
                <w:rPr>
                  <w:rFonts w:asciiTheme="minorBidi" w:eastAsia="Times New Roman" w:hAnsiTheme="minorBidi" w:cstheme="minorBidi"/>
                  <w:szCs w:val="17"/>
                </w:rPr>
                <w:delText>7</w:delText>
              </w:r>
              <w:r w:rsidRPr="0001170E">
                <w:rPr>
                  <w:rFonts w:asciiTheme="minorBidi" w:eastAsia="Times New Roman" w:hAnsiTheme="minorBidi" w:cstheme="minorBidi"/>
                  <w:szCs w:val="17"/>
                </w:rPr>
                <w:delText>]</w:delText>
              </w:r>
            </w:del>
          </w:p>
        </w:tc>
        <w:tc>
          <w:tcPr>
            <w:tcW w:w="6444" w:type="dxa"/>
          </w:tcPr>
          <w:p w14:paraId="64ECA807" w14:textId="77777777" w:rsidR="005F3B68" w:rsidRPr="0018728C" w:rsidRDefault="005F3B68" w:rsidP="008745E1">
            <w:pPr>
              <w:rPr>
                <w:del w:id="3245" w:author="Author"/>
                <w:rFonts w:asciiTheme="minorBidi" w:eastAsia="Times New Roman" w:hAnsiTheme="minorBidi" w:cstheme="minorBidi"/>
                <w:szCs w:val="17"/>
              </w:rPr>
            </w:pPr>
            <w:del w:id="3246" w:author="Author">
              <w:r w:rsidRPr="0018728C">
                <w:rPr>
                  <w:rFonts w:asciiTheme="minorBidi" w:eastAsia="Times New Roman" w:hAnsiTheme="minorBidi" w:cstheme="minorBidi"/>
                  <w:szCs w:val="17"/>
                </w:rPr>
                <w:delText xml:space="preserve">A Web API MAY support expanding the body of returned content. The query parameter </w:delText>
              </w:r>
              <w:r w:rsidRPr="0018728C">
                <w:rPr>
                  <w:rFonts w:ascii="Courier New" w:eastAsia="Times New Roman" w:hAnsi="Courier New" w:cs="Courier New"/>
                  <w:szCs w:val="17"/>
                </w:rPr>
                <w:delText>expand=&lt;comma-separated list of attributes names&gt;</w:delText>
              </w:r>
              <w:r w:rsidRPr="0018728C">
                <w:rPr>
                  <w:rFonts w:asciiTheme="minorBidi" w:eastAsia="Times New Roman" w:hAnsiTheme="minorBidi" w:cstheme="minorBidi"/>
                  <w:szCs w:val="17"/>
                </w:rPr>
                <w:delText xml:space="preserve"> SHOULD be used.</w:delText>
              </w:r>
            </w:del>
          </w:p>
        </w:tc>
        <w:tc>
          <w:tcPr>
            <w:tcW w:w="1761" w:type="dxa"/>
          </w:tcPr>
          <w:p w14:paraId="65F705D5" w14:textId="77777777" w:rsidR="005F3B68" w:rsidRPr="0018728C" w:rsidRDefault="005F3B68" w:rsidP="008745E1">
            <w:pPr>
              <w:rPr>
                <w:del w:id="3247" w:author="Author"/>
                <w:rFonts w:asciiTheme="minorBidi" w:eastAsia="Times New Roman" w:hAnsiTheme="minorBidi" w:cstheme="minorBidi"/>
                <w:szCs w:val="17"/>
              </w:rPr>
            </w:pPr>
            <w:del w:id="3248" w:author="Author">
              <w:r w:rsidRPr="0018728C">
                <w:rPr>
                  <w:rFonts w:asciiTheme="minorBidi" w:eastAsia="Times New Roman" w:hAnsiTheme="minorBidi" w:cstheme="minorBidi"/>
                  <w:szCs w:val="17"/>
                </w:rPr>
                <w:delText>AAJ, AAX</w:delText>
              </w:r>
            </w:del>
          </w:p>
        </w:tc>
      </w:tr>
      <w:tr w:rsidR="005F3B68" w:rsidRPr="00B67A3A" w14:paraId="07AA6B73" w14:textId="77777777" w:rsidTr="00E3148C">
        <w:trPr>
          <w:del w:id="3249" w:author="Author"/>
        </w:trPr>
        <w:tc>
          <w:tcPr>
            <w:tcW w:w="1143" w:type="dxa"/>
          </w:tcPr>
          <w:p w14:paraId="4BE98999" w14:textId="77777777" w:rsidR="005F3B68" w:rsidRPr="0001170E" w:rsidRDefault="005F3B68" w:rsidP="008745E1">
            <w:pPr>
              <w:rPr>
                <w:del w:id="3250" w:author="Author"/>
                <w:rFonts w:asciiTheme="minorBidi" w:eastAsia="Times New Roman" w:hAnsiTheme="minorBidi" w:cstheme="minorBidi"/>
                <w:szCs w:val="17"/>
              </w:rPr>
            </w:pPr>
            <w:del w:id="3251" w:author="Author">
              <w:r>
                <w:rPr>
                  <w:rFonts w:asciiTheme="minorBidi" w:eastAsia="Times New Roman" w:hAnsiTheme="minorBidi" w:cstheme="minorBidi"/>
                  <w:szCs w:val="17"/>
                </w:rPr>
                <w:delText>[RSG-78</w:delText>
              </w:r>
              <w:r w:rsidRPr="0001170E">
                <w:rPr>
                  <w:rFonts w:asciiTheme="minorBidi" w:eastAsia="Times New Roman" w:hAnsiTheme="minorBidi" w:cstheme="minorBidi"/>
                  <w:szCs w:val="17"/>
                </w:rPr>
                <w:delText>]</w:delText>
              </w:r>
            </w:del>
          </w:p>
        </w:tc>
        <w:tc>
          <w:tcPr>
            <w:tcW w:w="6444" w:type="dxa"/>
          </w:tcPr>
          <w:p w14:paraId="595082FB" w14:textId="77777777" w:rsidR="005F3B68" w:rsidRPr="0018728C" w:rsidRDefault="005F3B68" w:rsidP="008745E1">
            <w:pPr>
              <w:rPr>
                <w:del w:id="3252" w:author="Author"/>
                <w:rFonts w:asciiTheme="minorBidi" w:eastAsia="Times New Roman" w:hAnsiTheme="minorBidi" w:cstheme="minorBidi"/>
                <w:szCs w:val="17"/>
              </w:rPr>
            </w:pPr>
            <w:del w:id="3253" w:author="Author">
              <w:r w:rsidRPr="0018728C">
                <w:rPr>
                  <w:rFonts w:asciiTheme="minorBidi" w:eastAsia="Times New Roman" w:hAnsiTheme="minorBidi" w:cstheme="minorBidi"/>
                  <w:szCs w:val="17"/>
                </w:rPr>
                <w:delText xml:space="preserve">A query parameter SHOULD be used instead of URL paths in case that a Web API supports projection following the format: </w:delText>
              </w:r>
              <w:r w:rsidRPr="0018728C">
                <w:rPr>
                  <w:rFonts w:ascii="Courier New" w:eastAsia="Times New Roman" w:hAnsi="Courier New" w:cs="Courier New"/>
                  <w:szCs w:val="17"/>
                </w:rPr>
                <w:delText>“fields=”&lt;comma-separated list of</w:delText>
              </w:r>
              <w:r w:rsidRPr="0018728C">
                <w:rPr>
                  <w:rFonts w:asciiTheme="minorBidi" w:eastAsia="Times New Roman" w:hAnsiTheme="minorBidi" w:cstheme="minorBidi"/>
                  <w:szCs w:val="17"/>
                </w:rPr>
                <w:delText xml:space="preserve"> </w:delText>
              </w:r>
              <w:r w:rsidRPr="0018728C">
                <w:rPr>
                  <w:rFonts w:ascii="Courier New" w:eastAsia="Times New Roman" w:hAnsi="Courier New" w:cs="Courier New"/>
                  <w:szCs w:val="17"/>
                </w:rPr>
                <w:delText>attribute names&gt;</w:delText>
              </w:r>
              <w:r w:rsidRPr="0018728C">
                <w:rPr>
                  <w:rFonts w:asciiTheme="minorBidi" w:eastAsia="Times New Roman" w:hAnsiTheme="minorBidi" w:cstheme="minorBidi"/>
                  <w:szCs w:val="17"/>
                </w:rPr>
                <w:delText>.</w:delText>
              </w:r>
            </w:del>
          </w:p>
        </w:tc>
        <w:tc>
          <w:tcPr>
            <w:tcW w:w="1761" w:type="dxa"/>
          </w:tcPr>
          <w:p w14:paraId="00BDAD35" w14:textId="77777777" w:rsidR="005F3B68" w:rsidRPr="0018728C" w:rsidRDefault="005F3B68" w:rsidP="008745E1">
            <w:pPr>
              <w:rPr>
                <w:del w:id="3254" w:author="Author"/>
                <w:rFonts w:asciiTheme="minorBidi" w:eastAsia="Times New Roman" w:hAnsiTheme="minorBidi" w:cstheme="minorBidi"/>
                <w:szCs w:val="17"/>
              </w:rPr>
            </w:pPr>
            <w:del w:id="3255" w:author="Author">
              <w:r w:rsidRPr="0018728C">
                <w:rPr>
                  <w:rFonts w:asciiTheme="minorBidi" w:eastAsia="Times New Roman" w:hAnsiTheme="minorBidi" w:cstheme="minorBidi"/>
                  <w:szCs w:val="17"/>
                </w:rPr>
                <w:delText>AAJ, AAX</w:delText>
              </w:r>
            </w:del>
          </w:p>
        </w:tc>
      </w:tr>
      <w:tr w:rsidR="005F3B68" w:rsidRPr="00B67A3A" w14:paraId="65E6698C" w14:textId="77777777" w:rsidTr="00E3148C">
        <w:trPr>
          <w:del w:id="3256" w:author="Author"/>
        </w:trPr>
        <w:tc>
          <w:tcPr>
            <w:tcW w:w="1143" w:type="dxa"/>
          </w:tcPr>
          <w:p w14:paraId="2FE8E02A" w14:textId="77777777" w:rsidR="005F3B68" w:rsidRPr="0018728C" w:rsidRDefault="005F3B68" w:rsidP="008745E1">
            <w:pPr>
              <w:rPr>
                <w:del w:id="3257" w:author="Author"/>
                <w:rFonts w:asciiTheme="minorBidi" w:eastAsia="Times New Roman" w:hAnsiTheme="minorBidi" w:cstheme="minorBidi"/>
                <w:szCs w:val="17"/>
              </w:rPr>
            </w:pPr>
            <w:del w:id="3258" w:author="Author">
              <w:r>
                <w:rPr>
                  <w:rFonts w:asciiTheme="minorBidi" w:eastAsia="Times New Roman" w:hAnsiTheme="minorBidi" w:cstheme="minorBidi"/>
                  <w:szCs w:val="17"/>
                </w:rPr>
                <w:delText>[RSG-79</w:delText>
              </w:r>
              <w:r w:rsidRPr="0001170E">
                <w:rPr>
                  <w:rFonts w:asciiTheme="minorBidi" w:eastAsia="Times New Roman" w:hAnsiTheme="minorBidi" w:cstheme="minorBidi"/>
                  <w:szCs w:val="17"/>
                </w:rPr>
                <w:delText>]</w:delText>
              </w:r>
            </w:del>
          </w:p>
        </w:tc>
        <w:tc>
          <w:tcPr>
            <w:tcW w:w="6444" w:type="dxa"/>
          </w:tcPr>
          <w:p w14:paraId="13EC71E1" w14:textId="77777777" w:rsidR="005F3B68" w:rsidRPr="0018728C" w:rsidRDefault="005F3B68" w:rsidP="008745E1">
            <w:pPr>
              <w:rPr>
                <w:del w:id="3259" w:author="Author"/>
                <w:rFonts w:asciiTheme="minorBidi" w:eastAsia="Times New Roman" w:hAnsiTheme="minorBidi" w:cstheme="minorBidi"/>
                <w:szCs w:val="17"/>
              </w:rPr>
            </w:pPr>
            <w:del w:id="3260" w:author="Author">
              <w:r w:rsidRPr="0018728C">
                <w:rPr>
                  <w:rFonts w:asciiTheme="minorBidi" w:eastAsia="Times New Roman" w:hAnsiTheme="minorBidi" w:cstheme="minorBidi"/>
                  <w:szCs w:val="17"/>
                </w:rPr>
                <w:delText xml:space="preserve">A Web API MUST support returning the number of items in a collection. </w:delText>
              </w:r>
            </w:del>
          </w:p>
        </w:tc>
        <w:tc>
          <w:tcPr>
            <w:tcW w:w="1761" w:type="dxa"/>
          </w:tcPr>
          <w:p w14:paraId="70D992EC" w14:textId="77777777" w:rsidR="005F3B68" w:rsidRPr="0018728C" w:rsidRDefault="005F3B68" w:rsidP="008745E1">
            <w:pPr>
              <w:rPr>
                <w:del w:id="3261" w:author="Author"/>
                <w:rFonts w:asciiTheme="minorBidi" w:eastAsia="Times New Roman" w:hAnsiTheme="minorBidi" w:cstheme="minorBidi"/>
                <w:szCs w:val="17"/>
              </w:rPr>
            </w:pPr>
            <w:del w:id="3262" w:author="Author">
              <w:r w:rsidRPr="0018728C">
                <w:rPr>
                  <w:rFonts w:asciiTheme="minorBidi" w:eastAsia="Times New Roman" w:hAnsiTheme="minorBidi" w:cstheme="minorBidi"/>
                  <w:szCs w:val="17"/>
                </w:rPr>
                <w:delText>AAJ, AAX, AX, AJ</w:delText>
              </w:r>
            </w:del>
          </w:p>
        </w:tc>
      </w:tr>
      <w:tr w:rsidR="005F3B68" w:rsidRPr="00B67A3A" w14:paraId="4EB54872" w14:textId="77777777" w:rsidTr="00E3148C">
        <w:trPr>
          <w:del w:id="3263" w:author="Author"/>
        </w:trPr>
        <w:tc>
          <w:tcPr>
            <w:tcW w:w="1143" w:type="dxa"/>
          </w:tcPr>
          <w:p w14:paraId="536C0131" w14:textId="77777777" w:rsidR="005F3B68" w:rsidRPr="0018728C" w:rsidRDefault="005F3B68" w:rsidP="008745E1">
            <w:pPr>
              <w:rPr>
                <w:del w:id="3264" w:author="Author"/>
                <w:rFonts w:asciiTheme="minorBidi" w:eastAsia="Times New Roman" w:hAnsiTheme="minorBidi" w:cstheme="minorBidi"/>
                <w:szCs w:val="17"/>
              </w:rPr>
            </w:pPr>
            <w:del w:id="3265" w:author="Author">
              <w:r w:rsidRPr="0001170E">
                <w:rPr>
                  <w:rFonts w:asciiTheme="minorBidi" w:eastAsia="Times New Roman" w:hAnsiTheme="minorBidi" w:cstheme="minorBidi"/>
                  <w:szCs w:val="17"/>
                </w:rPr>
                <w:delText>[RSG-</w:delText>
              </w:r>
              <w:r>
                <w:rPr>
                  <w:rFonts w:asciiTheme="minorBidi" w:eastAsia="Times New Roman" w:hAnsiTheme="minorBidi" w:cstheme="minorBidi"/>
                  <w:szCs w:val="17"/>
                </w:rPr>
                <w:delText>80</w:delText>
              </w:r>
              <w:r w:rsidRPr="0001170E">
                <w:rPr>
                  <w:rFonts w:asciiTheme="minorBidi" w:eastAsia="Times New Roman" w:hAnsiTheme="minorBidi" w:cstheme="minorBidi"/>
                  <w:szCs w:val="17"/>
                </w:rPr>
                <w:delText>]</w:delText>
              </w:r>
            </w:del>
          </w:p>
        </w:tc>
        <w:tc>
          <w:tcPr>
            <w:tcW w:w="6444" w:type="dxa"/>
          </w:tcPr>
          <w:p w14:paraId="71768CC4" w14:textId="77777777" w:rsidR="005F3B68" w:rsidRPr="0018728C" w:rsidRDefault="005F3B68" w:rsidP="008745E1">
            <w:pPr>
              <w:rPr>
                <w:del w:id="3266" w:author="Author"/>
                <w:rFonts w:asciiTheme="minorBidi" w:eastAsia="Times New Roman" w:hAnsiTheme="minorBidi" w:cstheme="minorBidi"/>
                <w:szCs w:val="17"/>
              </w:rPr>
            </w:pPr>
            <w:del w:id="3267" w:author="Author">
              <w:r w:rsidRPr="0018728C">
                <w:rPr>
                  <w:rFonts w:asciiTheme="minorBidi" w:eastAsia="Times New Roman" w:hAnsiTheme="minorBidi" w:cstheme="minorBidi"/>
                  <w:szCs w:val="17"/>
                </w:rPr>
                <w:delText xml:space="preserve">A query parameter MUST be used to support returning the number of items in a collection. </w:delText>
              </w:r>
            </w:del>
          </w:p>
        </w:tc>
        <w:tc>
          <w:tcPr>
            <w:tcW w:w="1761" w:type="dxa"/>
          </w:tcPr>
          <w:p w14:paraId="6C031E7B" w14:textId="77777777" w:rsidR="005F3B68" w:rsidRPr="0018728C" w:rsidRDefault="005F3B68" w:rsidP="008745E1">
            <w:pPr>
              <w:rPr>
                <w:del w:id="3268" w:author="Author"/>
                <w:rFonts w:asciiTheme="minorBidi" w:eastAsia="Times New Roman" w:hAnsiTheme="minorBidi" w:cstheme="minorBidi"/>
                <w:szCs w:val="17"/>
              </w:rPr>
            </w:pPr>
            <w:del w:id="3269" w:author="Author">
              <w:r w:rsidRPr="0018728C">
                <w:rPr>
                  <w:rFonts w:asciiTheme="minorBidi" w:eastAsia="Times New Roman" w:hAnsiTheme="minorBidi" w:cstheme="minorBidi"/>
                  <w:szCs w:val="17"/>
                </w:rPr>
                <w:delText>AAJ, AAX, AX, AJ</w:delText>
              </w:r>
            </w:del>
          </w:p>
        </w:tc>
      </w:tr>
      <w:tr w:rsidR="005F3B68" w:rsidRPr="00B67A3A" w14:paraId="646699F8" w14:textId="77777777" w:rsidTr="00E3148C">
        <w:trPr>
          <w:del w:id="3270" w:author="Author"/>
        </w:trPr>
        <w:tc>
          <w:tcPr>
            <w:tcW w:w="1143" w:type="dxa"/>
          </w:tcPr>
          <w:p w14:paraId="1BA92FAF" w14:textId="77777777" w:rsidR="005F3B68" w:rsidRPr="0001170E" w:rsidRDefault="005F3B68" w:rsidP="008745E1">
            <w:pPr>
              <w:rPr>
                <w:del w:id="3271" w:author="Author"/>
                <w:rFonts w:asciiTheme="minorBidi" w:hAnsiTheme="minorBidi" w:cstheme="minorBidi"/>
                <w:szCs w:val="17"/>
              </w:rPr>
            </w:pPr>
            <w:del w:id="3272" w:author="Author">
              <w:r>
                <w:rPr>
                  <w:rFonts w:asciiTheme="minorBidi" w:eastAsia="Times New Roman" w:hAnsiTheme="minorBidi" w:cstheme="minorBidi"/>
                  <w:szCs w:val="17"/>
                </w:rPr>
                <w:delText>[RSG-81</w:delText>
              </w:r>
              <w:r w:rsidRPr="0001170E">
                <w:rPr>
                  <w:rFonts w:asciiTheme="minorBidi" w:eastAsia="Times New Roman" w:hAnsiTheme="minorBidi" w:cstheme="minorBidi"/>
                  <w:szCs w:val="17"/>
                </w:rPr>
                <w:delText>]</w:delText>
              </w:r>
            </w:del>
          </w:p>
        </w:tc>
        <w:tc>
          <w:tcPr>
            <w:tcW w:w="6444" w:type="dxa"/>
          </w:tcPr>
          <w:p w14:paraId="44970020" w14:textId="77777777" w:rsidR="005F3B68" w:rsidRPr="00FE08F0" w:rsidRDefault="005F3B68" w:rsidP="008745E1">
            <w:pPr>
              <w:rPr>
                <w:del w:id="3273" w:author="Author"/>
                <w:rFonts w:asciiTheme="minorBidi" w:eastAsia="Times New Roman" w:hAnsiTheme="minorBidi" w:cstheme="minorBidi"/>
                <w:szCs w:val="17"/>
              </w:rPr>
            </w:pPr>
            <w:del w:id="3274" w:author="Author">
              <w:r w:rsidRPr="00FE08F0">
                <w:rPr>
                  <w:rFonts w:asciiTheme="minorBidi" w:eastAsia="Times New Roman" w:hAnsiTheme="minorBidi" w:cstheme="minorBidi"/>
                  <w:szCs w:val="17"/>
                </w:rPr>
                <w:delText>The query parameter count SHOULD be used to return the number of items in a collection.</w:delText>
              </w:r>
            </w:del>
          </w:p>
        </w:tc>
        <w:tc>
          <w:tcPr>
            <w:tcW w:w="1761" w:type="dxa"/>
          </w:tcPr>
          <w:p w14:paraId="6FECA443" w14:textId="77777777" w:rsidR="005F3B68" w:rsidRPr="0001170E" w:rsidRDefault="005F3B68" w:rsidP="008745E1">
            <w:pPr>
              <w:rPr>
                <w:del w:id="3275" w:author="Author"/>
                <w:rFonts w:asciiTheme="minorBidi" w:hAnsiTheme="minorBidi" w:cstheme="minorBidi"/>
                <w:szCs w:val="17"/>
              </w:rPr>
            </w:pPr>
            <w:del w:id="3276" w:author="Author">
              <w:r w:rsidRPr="0001170E">
                <w:rPr>
                  <w:rFonts w:asciiTheme="minorBidi" w:hAnsiTheme="minorBidi" w:cstheme="minorBidi"/>
                  <w:szCs w:val="17"/>
                </w:rPr>
                <w:delText>AAJ, AAX</w:delText>
              </w:r>
            </w:del>
          </w:p>
        </w:tc>
      </w:tr>
      <w:tr w:rsidR="005F3B68" w:rsidRPr="00B67A3A" w14:paraId="730AFA13" w14:textId="77777777" w:rsidTr="00E3148C">
        <w:trPr>
          <w:del w:id="3277" w:author="Author"/>
        </w:trPr>
        <w:tc>
          <w:tcPr>
            <w:tcW w:w="1143" w:type="dxa"/>
          </w:tcPr>
          <w:p w14:paraId="4F2DB435" w14:textId="77777777" w:rsidR="005F3B68" w:rsidRPr="0001170E" w:rsidRDefault="005F3B68" w:rsidP="008745E1">
            <w:pPr>
              <w:rPr>
                <w:del w:id="3278" w:author="Author"/>
                <w:rFonts w:asciiTheme="minorBidi" w:hAnsiTheme="minorBidi" w:cstheme="minorBidi"/>
                <w:szCs w:val="17"/>
              </w:rPr>
            </w:pPr>
            <w:del w:id="3279" w:author="Author">
              <w:r>
                <w:rPr>
                  <w:rFonts w:asciiTheme="minorBidi" w:eastAsia="Times New Roman" w:hAnsiTheme="minorBidi" w:cstheme="minorBidi"/>
                  <w:szCs w:val="17"/>
                </w:rPr>
                <w:delText>[RSG-82</w:delText>
              </w:r>
              <w:r w:rsidRPr="0001170E">
                <w:rPr>
                  <w:rFonts w:asciiTheme="minorBidi" w:eastAsia="Times New Roman" w:hAnsiTheme="minorBidi" w:cstheme="minorBidi"/>
                  <w:szCs w:val="17"/>
                </w:rPr>
                <w:delText>]</w:delText>
              </w:r>
            </w:del>
          </w:p>
        </w:tc>
        <w:tc>
          <w:tcPr>
            <w:tcW w:w="6444" w:type="dxa"/>
          </w:tcPr>
          <w:p w14:paraId="27672B6C" w14:textId="77777777" w:rsidR="005F3B68" w:rsidRPr="00FE08F0" w:rsidRDefault="005F3B68" w:rsidP="008745E1">
            <w:pPr>
              <w:rPr>
                <w:del w:id="3280" w:author="Author"/>
                <w:rFonts w:asciiTheme="minorBidi" w:eastAsia="Times New Roman" w:hAnsiTheme="minorBidi" w:cstheme="minorBidi"/>
                <w:szCs w:val="17"/>
              </w:rPr>
            </w:pPr>
            <w:del w:id="3281" w:author="Author">
              <w:r w:rsidRPr="00FE08F0">
                <w:rPr>
                  <w:rFonts w:asciiTheme="minorBidi" w:eastAsia="Times New Roman" w:hAnsiTheme="minorBidi" w:cstheme="minorBidi"/>
                  <w:szCs w:val="17"/>
                </w:rPr>
                <w:delText xml:space="preserve">A Web API MAY support returning the number of items in a collection inline, i.e. as the part of the response that contains the collection itself. A query parameter MUST be used. </w:delText>
              </w:r>
            </w:del>
          </w:p>
        </w:tc>
        <w:tc>
          <w:tcPr>
            <w:tcW w:w="1761" w:type="dxa"/>
          </w:tcPr>
          <w:p w14:paraId="3BF9A3BA" w14:textId="77777777" w:rsidR="005F3B68" w:rsidRPr="0001170E" w:rsidRDefault="005F3B68" w:rsidP="008745E1">
            <w:pPr>
              <w:rPr>
                <w:del w:id="3282" w:author="Author"/>
                <w:rFonts w:asciiTheme="minorBidi" w:hAnsiTheme="minorBidi" w:cstheme="minorBidi"/>
                <w:szCs w:val="17"/>
              </w:rPr>
            </w:pPr>
            <w:del w:id="3283" w:author="Author">
              <w:r w:rsidRPr="0001170E">
                <w:rPr>
                  <w:rFonts w:asciiTheme="minorBidi" w:hAnsiTheme="minorBidi" w:cstheme="minorBidi"/>
                  <w:szCs w:val="17"/>
                </w:rPr>
                <w:delText>AAJ, AAX, AX, AJ</w:delText>
              </w:r>
            </w:del>
          </w:p>
        </w:tc>
      </w:tr>
      <w:tr w:rsidR="005F3B68" w:rsidRPr="00B67A3A" w14:paraId="51EFC3E9" w14:textId="77777777" w:rsidTr="00954718">
        <w:trPr>
          <w:trHeight w:val="530"/>
          <w:del w:id="3284" w:author="Author"/>
        </w:trPr>
        <w:tc>
          <w:tcPr>
            <w:tcW w:w="1143" w:type="dxa"/>
          </w:tcPr>
          <w:p w14:paraId="07288D23" w14:textId="77777777" w:rsidR="005F3B68" w:rsidRPr="0001170E" w:rsidRDefault="005F3B68" w:rsidP="008745E1">
            <w:pPr>
              <w:rPr>
                <w:del w:id="3285" w:author="Author"/>
                <w:rFonts w:asciiTheme="minorBidi" w:hAnsiTheme="minorBidi" w:cstheme="minorBidi"/>
                <w:szCs w:val="17"/>
              </w:rPr>
            </w:pPr>
            <w:del w:id="3286" w:author="Author">
              <w:r>
                <w:rPr>
                  <w:rFonts w:asciiTheme="minorBidi" w:eastAsia="Times New Roman" w:hAnsiTheme="minorBidi" w:cstheme="minorBidi"/>
                  <w:szCs w:val="17"/>
                </w:rPr>
                <w:delText>[RSG-83</w:delText>
              </w:r>
              <w:r w:rsidRPr="0001170E">
                <w:rPr>
                  <w:rFonts w:asciiTheme="minorBidi" w:eastAsia="Times New Roman" w:hAnsiTheme="minorBidi" w:cstheme="minorBidi"/>
                  <w:szCs w:val="17"/>
                </w:rPr>
                <w:delText>]</w:delText>
              </w:r>
            </w:del>
          </w:p>
        </w:tc>
        <w:tc>
          <w:tcPr>
            <w:tcW w:w="6444" w:type="dxa"/>
          </w:tcPr>
          <w:p w14:paraId="39BB3049" w14:textId="77777777" w:rsidR="005F3B68" w:rsidRPr="00FE08F0" w:rsidRDefault="005F3B68" w:rsidP="008745E1">
            <w:pPr>
              <w:rPr>
                <w:del w:id="3287" w:author="Author"/>
                <w:rFonts w:asciiTheme="minorBidi" w:eastAsia="Times New Roman" w:hAnsiTheme="minorBidi" w:cstheme="minorBidi"/>
                <w:szCs w:val="17"/>
              </w:rPr>
            </w:pPr>
            <w:del w:id="3288" w:author="Author">
              <w:r w:rsidRPr="00FE08F0">
                <w:rPr>
                  <w:rFonts w:asciiTheme="minorBidi" w:eastAsia="Times New Roman" w:hAnsiTheme="minorBidi" w:cstheme="minorBidi"/>
                  <w:szCs w:val="17"/>
                </w:rPr>
                <w:delText xml:space="preserve">The query parameter </w:delText>
              </w:r>
              <w:r w:rsidRPr="00FE08F0">
                <w:rPr>
                  <w:rFonts w:ascii="Courier New" w:eastAsia="Times New Roman" w:hAnsi="Courier New" w:cs="Courier New"/>
                  <w:szCs w:val="17"/>
                </w:rPr>
                <w:delText>count=true</w:delText>
              </w:r>
              <w:r w:rsidRPr="00FE08F0">
                <w:rPr>
                  <w:rFonts w:asciiTheme="minorBidi" w:eastAsia="Times New Roman" w:hAnsiTheme="minorBidi" w:cstheme="minorBidi"/>
                  <w:szCs w:val="17"/>
                </w:rPr>
                <w:delText xml:space="preserve"> SHOULD be used. If not specified, count should be set by default to false.</w:delText>
              </w:r>
            </w:del>
          </w:p>
        </w:tc>
        <w:tc>
          <w:tcPr>
            <w:tcW w:w="1761" w:type="dxa"/>
          </w:tcPr>
          <w:p w14:paraId="5D383FAD" w14:textId="77777777" w:rsidR="005F3B68" w:rsidRPr="0001170E" w:rsidRDefault="005F3B68" w:rsidP="008745E1">
            <w:pPr>
              <w:rPr>
                <w:del w:id="3289" w:author="Author"/>
                <w:rFonts w:asciiTheme="minorBidi" w:hAnsiTheme="minorBidi" w:cstheme="minorBidi"/>
                <w:szCs w:val="17"/>
              </w:rPr>
            </w:pPr>
            <w:del w:id="3290" w:author="Author">
              <w:r w:rsidRPr="0001170E">
                <w:rPr>
                  <w:rFonts w:asciiTheme="minorBidi" w:hAnsiTheme="minorBidi" w:cstheme="minorBidi"/>
                  <w:szCs w:val="17"/>
                </w:rPr>
                <w:delText>AAJ, AAX</w:delText>
              </w:r>
            </w:del>
          </w:p>
        </w:tc>
      </w:tr>
      <w:tr w:rsidR="005F3B68" w:rsidRPr="00B67A3A" w14:paraId="102CFA68" w14:textId="77777777" w:rsidTr="00954718">
        <w:trPr>
          <w:trHeight w:val="663"/>
          <w:del w:id="3291" w:author="Author"/>
        </w:trPr>
        <w:tc>
          <w:tcPr>
            <w:tcW w:w="1143" w:type="dxa"/>
          </w:tcPr>
          <w:p w14:paraId="763BA958" w14:textId="77777777" w:rsidR="005F3B68" w:rsidRPr="0001170E" w:rsidRDefault="005F3B68" w:rsidP="008745E1">
            <w:pPr>
              <w:rPr>
                <w:del w:id="3292" w:author="Author"/>
                <w:rFonts w:asciiTheme="minorBidi" w:hAnsiTheme="minorBidi" w:cstheme="minorBidi"/>
                <w:szCs w:val="17"/>
              </w:rPr>
            </w:pPr>
            <w:del w:id="3293" w:author="Author">
              <w:r>
                <w:rPr>
                  <w:rFonts w:asciiTheme="minorBidi" w:hAnsiTheme="minorBidi" w:cstheme="minorBidi"/>
                  <w:szCs w:val="17"/>
                </w:rPr>
                <w:delText>[RSG-84</w:delText>
              </w:r>
              <w:r w:rsidRPr="0001170E">
                <w:rPr>
                  <w:rFonts w:asciiTheme="minorBidi" w:hAnsiTheme="minorBidi" w:cstheme="minorBidi"/>
                  <w:szCs w:val="17"/>
                </w:rPr>
                <w:delText>]</w:delText>
              </w:r>
            </w:del>
          </w:p>
        </w:tc>
        <w:tc>
          <w:tcPr>
            <w:tcW w:w="6444" w:type="dxa"/>
          </w:tcPr>
          <w:p w14:paraId="69DC7DCB" w14:textId="77777777" w:rsidR="005F3B68" w:rsidRPr="00FE08F0" w:rsidRDefault="005F3B68" w:rsidP="008745E1">
            <w:pPr>
              <w:rPr>
                <w:del w:id="3294" w:author="Author"/>
                <w:rFonts w:asciiTheme="minorBidi" w:eastAsia="Times New Roman" w:hAnsiTheme="minorBidi" w:cstheme="minorBidi"/>
                <w:szCs w:val="17"/>
              </w:rPr>
            </w:pPr>
            <w:del w:id="3295" w:author="Author">
              <w:r w:rsidRPr="00FE08F0">
                <w:rPr>
                  <w:rFonts w:asciiTheme="minorBidi" w:eastAsia="Times New Roman" w:hAnsiTheme="minorBidi" w:cstheme="minorBidi"/>
                  <w:szCs w:val="17"/>
                </w:rPr>
                <w:delText>If a Web API supports pagination, it SHOULD support returning inline in the response the number of the collection (i.e. the total number of items of the collection).</w:delText>
              </w:r>
            </w:del>
          </w:p>
        </w:tc>
        <w:tc>
          <w:tcPr>
            <w:tcW w:w="1761" w:type="dxa"/>
          </w:tcPr>
          <w:p w14:paraId="4AD2B315" w14:textId="77777777" w:rsidR="005F3B68" w:rsidRPr="0001170E" w:rsidRDefault="005F3B68" w:rsidP="008745E1">
            <w:pPr>
              <w:rPr>
                <w:del w:id="3296" w:author="Author"/>
                <w:rFonts w:asciiTheme="minorBidi" w:hAnsiTheme="minorBidi" w:cstheme="minorBidi"/>
                <w:szCs w:val="17"/>
              </w:rPr>
            </w:pPr>
            <w:del w:id="3297" w:author="Author">
              <w:r w:rsidRPr="0001170E">
                <w:rPr>
                  <w:rFonts w:asciiTheme="minorBidi" w:hAnsiTheme="minorBidi" w:cstheme="minorBidi"/>
                  <w:szCs w:val="17"/>
                </w:rPr>
                <w:delText>AAJ, AAX</w:delText>
              </w:r>
            </w:del>
          </w:p>
        </w:tc>
      </w:tr>
      <w:tr w:rsidR="005F3B68" w:rsidRPr="00B67A3A" w14:paraId="12896C43" w14:textId="77777777" w:rsidTr="00954718">
        <w:trPr>
          <w:trHeight w:val="630"/>
          <w:del w:id="3298" w:author="Author"/>
        </w:trPr>
        <w:tc>
          <w:tcPr>
            <w:tcW w:w="1143" w:type="dxa"/>
          </w:tcPr>
          <w:p w14:paraId="288F3017" w14:textId="77777777" w:rsidR="005F3B68" w:rsidRPr="0001170E" w:rsidRDefault="005F3B68" w:rsidP="008745E1">
            <w:pPr>
              <w:rPr>
                <w:del w:id="3299" w:author="Author"/>
                <w:rFonts w:asciiTheme="minorBidi" w:hAnsiTheme="minorBidi" w:cstheme="minorBidi"/>
                <w:szCs w:val="17"/>
              </w:rPr>
            </w:pPr>
            <w:del w:id="3300" w:author="Author">
              <w:r w:rsidRPr="0001170E">
                <w:rPr>
                  <w:rFonts w:asciiTheme="minorBidi" w:eastAsia="Times New Roman" w:hAnsiTheme="minorBidi" w:cstheme="minorBidi"/>
                  <w:szCs w:val="17"/>
                </w:rPr>
                <w:delText>[RSG-</w:delText>
              </w:r>
              <w:r>
                <w:rPr>
                  <w:rFonts w:asciiTheme="minorBidi" w:eastAsia="Times New Roman" w:hAnsiTheme="minorBidi" w:cstheme="minorBidi"/>
                  <w:szCs w:val="17"/>
                </w:rPr>
                <w:delText>85</w:delText>
              </w:r>
              <w:r w:rsidRPr="0001170E">
                <w:rPr>
                  <w:rFonts w:asciiTheme="minorBidi" w:eastAsia="Times New Roman" w:hAnsiTheme="minorBidi" w:cstheme="minorBidi"/>
                  <w:szCs w:val="17"/>
                </w:rPr>
                <w:delText>]</w:delText>
              </w:r>
            </w:del>
          </w:p>
        </w:tc>
        <w:tc>
          <w:tcPr>
            <w:tcW w:w="6444" w:type="dxa"/>
          </w:tcPr>
          <w:p w14:paraId="1834A0B3" w14:textId="77777777" w:rsidR="005F3B68" w:rsidRPr="00FE08F0" w:rsidRDefault="005F3B68" w:rsidP="008745E1">
            <w:pPr>
              <w:rPr>
                <w:del w:id="3301" w:author="Author"/>
                <w:rFonts w:asciiTheme="minorBidi" w:eastAsia="Times New Roman" w:hAnsiTheme="minorBidi" w:cstheme="minorBidi"/>
                <w:szCs w:val="17"/>
              </w:rPr>
            </w:pPr>
            <w:del w:id="3302" w:author="Author">
              <w:r w:rsidRPr="00FE08F0">
                <w:rPr>
                  <w:rFonts w:asciiTheme="minorBidi" w:eastAsia="Times New Roman" w:hAnsiTheme="minorBidi" w:cstheme="minorBidi"/>
                  <w:szCs w:val="17"/>
                </w:rPr>
                <w:delText>When a Web API supports complex search expressions</w:delText>
              </w:r>
              <w:r>
                <w:rPr>
                  <w:rFonts w:asciiTheme="minorBidi" w:eastAsia="Times New Roman" w:hAnsiTheme="minorBidi" w:cstheme="minorBidi"/>
                  <w:szCs w:val="17"/>
                </w:rPr>
                <w:delText>,</w:delText>
              </w:r>
              <w:r w:rsidRPr="00FE08F0">
                <w:rPr>
                  <w:rFonts w:asciiTheme="minorBidi" w:eastAsia="Times New Roman" w:hAnsiTheme="minorBidi" w:cstheme="minorBidi"/>
                  <w:szCs w:val="17"/>
                </w:rPr>
                <w:delText xml:space="preserve"> a query language SHOULD be specified, such as CQL. </w:delText>
              </w:r>
            </w:del>
          </w:p>
        </w:tc>
        <w:tc>
          <w:tcPr>
            <w:tcW w:w="1761" w:type="dxa"/>
          </w:tcPr>
          <w:p w14:paraId="3605AB4D" w14:textId="77777777" w:rsidR="005F3B68" w:rsidRPr="0001170E" w:rsidRDefault="005F3B68" w:rsidP="008745E1">
            <w:pPr>
              <w:rPr>
                <w:del w:id="3303" w:author="Author"/>
                <w:rFonts w:asciiTheme="minorBidi" w:hAnsiTheme="minorBidi" w:cstheme="minorBidi"/>
                <w:szCs w:val="17"/>
              </w:rPr>
            </w:pPr>
            <w:del w:id="3304" w:author="Author">
              <w:r w:rsidRPr="0001170E">
                <w:rPr>
                  <w:rFonts w:asciiTheme="minorBidi" w:hAnsiTheme="minorBidi" w:cstheme="minorBidi"/>
                  <w:szCs w:val="17"/>
                </w:rPr>
                <w:delText>AAJ, AAX</w:delText>
              </w:r>
            </w:del>
          </w:p>
        </w:tc>
      </w:tr>
      <w:tr w:rsidR="005F3B68" w:rsidRPr="00B67A3A" w14:paraId="0D1C9072" w14:textId="77777777" w:rsidTr="00954718">
        <w:trPr>
          <w:trHeight w:val="555"/>
          <w:del w:id="3305" w:author="Author"/>
        </w:trPr>
        <w:tc>
          <w:tcPr>
            <w:tcW w:w="1143" w:type="dxa"/>
          </w:tcPr>
          <w:p w14:paraId="3D0AFE29" w14:textId="77777777" w:rsidR="005F3B68" w:rsidRPr="0001170E" w:rsidRDefault="005F3B68" w:rsidP="008745E1">
            <w:pPr>
              <w:rPr>
                <w:del w:id="3306" w:author="Author"/>
                <w:rFonts w:asciiTheme="minorBidi" w:hAnsiTheme="minorBidi" w:cstheme="minorBidi"/>
                <w:szCs w:val="17"/>
              </w:rPr>
            </w:pPr>
            <w:del w:id="3307" w:author="Author">
              <w:r>
                <w:rPr>
                  <w:rFonts w:asciiTheme="minorBidi" w:eastAsia="Times New Roman" w:hAnsiTheme="minorBidi" w:cstheme="minorBidi"/>
                  <w:szCs w:val="17"/>
                </w:rPr>
                <w:delText>[RSG-86</w:delText>
              </w:r>
              <w:r w:rsidRPr="0001170E">
                <w:rPr>
                  <w:rFonts w:asciiTheme="minorBidi" w:eastAsia="Times New Roman" w:hAnsiTheme="minorBidi" w:cstheme="minorBidi"/>
                  <w:szCs w:val="17"/>
                </w:rPr>
                <w:delText>]</w:delText>
              </w:r>
            </w:del>
          </w:p>
        </w:tc>
        <w:tc>
          <w:tcPr>
            <w:tcW w:w="6444" w:type="dxa"/>
          </w:tcPr>
          <w:p w14:paraId="69C55118" w14:textId="77777777" w:rsidR="005F3B68" w:rsidRPr="00FE08F0" w:rsidRDefault="005F3B68" w:rsidP="008745E1">
            <w:pPr>
              <w:rPr>
                <w:del w:id="3308" w:author="Author"/>
                <w:rFonts w:asciiTheme="minorBidi" w:eastAsia="Times New Roman" w:hAnsiTheme="minorBidi" w:cstheme="minorBidi"/>
                <w:szCs w:val="17"/>
              </w:rPr>
            </w:pPr>
            <w:del w:id="3309" w:author="Author">
              <w:r w:rsidRPr="00FE08F0">
                <w:rPr>
                  <w:rFonts w:asciiTheme="minorBidi" w:eastAsia="Times New Roman" w:hAnsiTheme="minorBidi" w:cstheme="minorBidi"/>
                  <w:szCs w:val="17"/>
                </w:rPr>
                <w:delText xml:space="preserve">A Service Contract MUST specify the grammar supported (such as fields, functions, keywords, and operators). </w:delText>
              </w:r>
            </w:del>
          </w:p>
        </w:tc>
        <w:tc>
          <w:tcPr>
            <w:tcW w:w="1761" w:type="dxa"/>
          </w:tcPr>
          <w:p w14:paraId="51C4FCA1" w14:textId="77777777" w:rsidR="005F3B68" w:rsidRPr="0001170E" w:rsidRDefault="005F3B68" w:rsidP="008745E1">
            <w:pPr>
              <w:rPr>
                <w:del w:id="3310" w:author="Author"/>
                <w:rFonts w:asciiTheme="minorBidi" w:hAnsiTheme="minorBidi" w:cstheme="minorBidi"/>
                <w:szCs w:val="17"/>
              </w:rPr>
            </w:pPr>
            <w:del w:id="3311" w:author="Author">
              <w:r w:rsidRPr="0001170E">
                <w:rPr>
                  <w:rFonts w:asciiTheme="minorBidi" w:hAnsiTheme="minorBidi" w:cstheme="minorBidi"/>
                  <w:szCs w:val="17"/>
                </w:rPr>
                <w:delText>AAJ, AAX, AX, AJ</w:delText>
              </w:r>
            </w:del>
          </w:p>
        </w:tc>
      </w:tr>
      <w:tr w:rsidR="005F3B68" w:rsidRPr="00B67A3A" w14:paraId="21FB5818" w14:textId="77777777" w:rsidTr="00954718">
        <w:trPr>
          <w:trHeight w:val="302"/>
          <w:del w:id="3312" w:author="Author"/>
        </w:trPr>
        <w:tc>
          <w:tcPr>
            <w:tcW w:w="1143" w:type="dxa"/>
          </w:tcPr>
          <w:p w14:paraId="1BDE24BB" w14:textId="77777777" w:rsidR="005F3B68" w:rsidRPr="00FE08F0" w:rsidRDefault="005F3B68" w:rsidP="008745E1">
            <w:pPr>
              <w:rPr>
                <w:del w:id="3313" w:author="Author"/>
                <w:rFonts w:asciiTheme="minorBidi" w:eastAsia="Times New Roman" w:hAnsiTheme="minorBidi" w:cstheme="minorBidi"/>
                <w:szCs w:val="17"/>
              </w:rPr>
            </w:pPr>
            <w:del w:id="3314" w:author="Author">
              <w:r>
                <w:rPr>
                  <w:rFonts w:asciiTheme="minorBidi" w:eastAsia="Times New Roman" w:hAnsiTheme="minorBidi" w:cstheme="minorBidi"/>
                  <w:szCs w:val="17"/>
                </w:rPr>
                <w:delText>[RSG-87</w:delText>
              </w:r>
              <w:r w:rsidRPr="0001170E">
                <w:rPr>
                  <w:rFonts w:asciiTheme="minorBidi" w:eastAsia="Times New Roman" w:hAnsiTheme="minorBidi" w:cstheme="minorBidi"/>
                  <w:szCs w:val="17"/>
                </w:rPr>
                <w:delText>]</w:delText>
              </w:r>
            </w:del>
          </w:p>
        </w:tc>
        <w:tc>
          <w:tcPr>
            <w:tcW w:w="6444" w:type="dxa"/>
          </w:tcPr>
          <w:p w14:paraId="3433E011" w14:textId="77777777" w:rsidR="005F3B68" w:rsidRPr="00FE08F0" w:rsidRDefault="005F3B68" w:rsidP="008745E1">
            <w:pPr>
              <w:rPr>
                <w:del w:id="3315" w:author="Author"/>
                <w:rFonts w:asciiTheme="minorBidi" w:eastAsia="Times New Roman" w:hAnsiTheme="minorBidi" w:cstheme="minorBidi"/>
                <w:szCs w:val="17"/>
              </w:rPr>
            </w:pPr>
            <w:del w:id="3316" w:author="Author">
              <w:r w:rsidRPr="00FE08F0">
                <w:rPr>
                  <w:rFonts w:asciiTheme="minorBidi" w:eastAsia="Times New Roman" w:hAnsiTheme="minorBidi" w:cstheme="minorBidi"/>
                  <w:szCs w:val="17"/>
                </w:rPr>
                <w:delText>The query parameter “</w:delText>
              </w:r>
              <w:r w:rsidRPr="00954718">
                <w:rPr>
                  <w:rFonts w:ascii="Courier New" w:eastAsia="Times New Roman" w:hAnsi="Courier New" w:cs="Courier New"/>
                  <w:szCs w:val="17"/>
                </w:rPr>
                <w:delText>q</w:delText>
              </w:r>
              <w:r w:rsidRPr="00FE08F0">
                <w:rPr>
                  <w:rFonts w:asciiTheme="minorBidi" w:eastAsia="Times New Roman" w:hAnsiTheme="minorBidi" w:cstheme="minorBidi"/>
                  <w:szCs w:val="17"/>
                </w:rPr>
                <w:delText>” MUST be used.</w:delText>
              </w:r>
            </w:del>
          </w:p>
        </w:tc>
        <w:tc>
          <w:tcPr>
            <w:tcW w:w="1761" w:type="dxa"/>
          </w:tcPr>
          <w:p w14:paraId="4527C69D" w14:textId="77777777" w:rsidR="005F3B68" w:rsidRPr="00FE08F0" w:rsidRDefault="005F3B68" w:rsidP="008745E1">
            <w:pPr>
              <w:rPr>
                <w:del w:id="3317" w:author="Author"/>
                <w:rFonts w:asciiTheme="minorBidi" w:eastAsia="Times New Roman" w:hAnsiTheme="minorBidi" w:cstheme="minorBidi"/>
                <w:szCs w:val="17"/>
              </w:rPr>
            </w:pPr>
            <w:del w:id="3318" w:author="Author">
              <w:r w:rsidRPr="00FE08F0">
                <w:rPr>
                  <w:rFonts w:asciiTheme="minorBidi" w:eastAsia="Times New Roman" w:hAnsiTheme="minorBidi" w:cstheme="minorBidi"/>
                  <w:szCs w:val="17"/>
                </w:rPr>
                <w:delText>AAJ, AAX, AX, AJ</w:delText>
              </w:r>
            </w:del>
          </w:p>
        </w:tc>
      </w:tr>
      <w:tr w:rsidR="005F3B68" w:rsidRPr="00B67A3A" w14:paraId="76834DF5" w14:textId="77777777" w:rsidTr="00954718">
        <w:trPr>
          <w:trHeight w:val="498"/>
          <w:del w:id="3319" w:author="Author"/>
        </w:trPr>
        <w:tc>
          <w:tcPr>
            <w:tcW w:w="1143" w:type="dxa"/>
          </w:tcPr>
          <w:p w14:paraId="426F4924" w14:textId="77777777" w:rsidR="005F3B68" w:rsidRPr="0001170E" w:rsidRDefault="005F3B68" w:rsidP="008745E1">
            <w:pPr>
              <w:rPr>
                <w:del w:id="3320" w:author="Author"/>
                <w:rFonts w:asciiTheme="minorBidi" w:hAnsiTheme="minorBidi" w:cstheme="minorBidi"/>
                <w:szCs w:val="17"/>
              </w:rPr>
            </w:pPr>
            <w:del w:id="3321" w:author="Author">
              <w:r>
                <w:rPr>
                  <w:rFonts w:asciiTheme="minorBidi" w:eastAsia="Times New Roman" w:hAnsiTheme="minorBidi" w:cstheme="minorBidi"/>
                  <w:szCs w:val="17"/>
                </w:rPr>
                <w:delText>[RSG-88</w:delText>
              </w:r>
              <w:r w:rsidRPr="0001170E">
                <w:rPr>
                  <w:rFonts w:asciiTheme="minorBidi" w:eastAsia="Times New Roman" w:hAnsiTheme="minorBidi" w:cstheme="minorBidi"/>
                  <w:szCs w:val="17"/>
                </w:rPr>
                <w:delText>] </w:delText>
              </w:r>
            </w:del>
          </w:p>
        </w:tc>
        <w:tc>
          <w:tcPr>
            <w:tcW w:w="6444" w:type="dxa"/>
          </w:tcPr>
          <w:p w14:paraId="4255BB4D" w14:textId="77777777" w:rsidR="005F3B68" w:rsidRPr="00FE08F0" w:rsidRDefault="005F3B68" w:rsidP="008745E1">
            <w:pPr>
              <w:rPr>
                <w:del w:id="3322" w:author="Author"/>
                <w:rFonts w:asciiTheme="minorBidi" w:eastAsia="Times New Roman" w:hAnsiTheme="minorBidi" w:cstheme="minorBidi"/>
                <w:szCs w:val="17"/>
              </w:rPr>
            </w:pPr>
            <w:del w:id="3323" w:author="Author">
              <w:r w:rsidRPr="00FE08F0">
                <w:rPr>
                  <w:rFonts w:asciiTheme="minorBidi" w:eastAsia="Times New Roman" w:hAnsiTheme="minorBidi" w:cstheme="minorBidi"/>
                  <w:szCs w:val="17"/>
                </w:rPr>
                <w:delText>On the protocol level, a Web API MUST return an appropriate HTTP status code selected from the list of standard HTTP Status Codes. </w:delText>
              </w:r>
            </w:del>
          </w:p>
        </w:tc>
        <w:tc>
          <w:tcPr>
            <w:tcW w:w="1761" w:type="dxa"/>
          </w:tcPr>
          <w:p w14:paraId="6DFF4EEA" w14:textId="77777777" w:rsidR="005F3B68" w:rsidRPr="0001170E" w:rsidRDefault="005F3B68" w:rsidP="008745E1">
            <w:pPr>
              <w:rPr>
                <w:del w:id="3324" w:author="Author"/>
                <w:rFonts w:asciiTheme="minorBidi" w:hAnsiTheme="minorBidi" w:cstheme="minorBidi"/>
                <w:szCs w:val="17"/>
              </w:rPr>
            </w:pPr>
            <w:del w:id="3325" w:author="Author">
              <w:r w:rsidRPr="0001170E">
                <w:rPr>
                  <w:rFonts w:asciiTheme="minorBidi" w:hAnsiTheme="minorBidi" w:cstheme="minorBidi"/>
                  <w:szCs w:val="17"/>
                </w:rPr>
                <w:delText>AAJ, AAX, AX, AJ</w:delText>
              </w:r>
            </w:del>
          </w:p>
        </w:tc>
      </w:tr>
      <w:tr w:rsidR="005F3B68" w:rsidRPr="00B67A3A" w14:paraId="0D05D2BB" w14:textId="77777777" w:rsidTr="00954718">
        <w:trPr>
          <w:trHeight w:val="987"/>
          <w:del w:id="3326" w:author="Author"/>
        </w:trPr>
        <w:tc>
          <w:tcPr>
            <w:tcW w:w="1143" w:type="dxa"/>
          </w:tcPr>
          <w:p w14:paraId="2652A006" w14:textId="77777777" w:rsidR="005F3B68" w:rsidRPr="0001170E" w:rsidRDefault="005F3B68" w:rsidP="008745E1">
            <w:pPr>
              <w:rPr>
                <w:del w:id="3327" w:author="Author"/>
                <w:rFonts w:asciiTheme="minorBidi" w:hAnsiTheme="minorBidi" w:cstheme="minorBidi"/>
                <w:szCs w:val="17"/>
              </w:rPr>
            </w:pPr>
            <w:del w:id="3328" w:author="Author">
              <w:r>
                <w:rPr>
                  <w:rFonts w:asciiTheme="minorBidi" w:eastAsia="Times New Roman" w:hAnsiTheme="minorBidi" w:cstheme="minorBidi"/>
                  <w:szCs w:val="17"/>
                </w:rPr>
                <w:delText>[RSJ-89</w:delText>
              </w:r>
              <w:r w:rsidRPr="0001170E">
                <w:rPr>
                  <w:rFonts w:asciiTheme="minorBidi" w:eastAsia="Times New Roman" w:hAnsiTheme="minorBidi" w:cstheme="minorBidi"/>
                  <w:szCs w:val="17"/>
                </w:rPr>
                <w:delText>] </w:delText>
              </w:r>
            </w:del>
          </w:p>
        </w:tc>
        <w:tc>
          <w:tcPr>
            <w:tcW w:w="6444" w:type="dxa"/>
          </w:tcPr>
          <w:p w14:paraId="4AD1CEEF" w14:textId="77777777" w:rsidR="005F3B68" w:rsidRPr="00FE08F0" w:rsidRDefault="005F3B68" w:rsidP="008745E1">
            <w:pPr>
              <w:rPr>
                <w:del w:id="3329" w:author="Author"/>
                <w:rFonts w:asciiTheme="minorBidi" w:eastAsia="Times New Roman" w:hAnsiTheme="minorBidi" w:cstheme="minorBidi"/>
                <w:szCs w:val="17"/>
              </w:rPr>
            </w:pPr>
            <w:del w:id="3330" w:author="Author">
              <w:r w:rsidRPr="00FE08F0">
                <w:rPr>
                  <w:rFonts w:asciiTheme="minorBidi" w:eastAsia="Times New Roman" w:hAnsiTheme="minorBidi" w:cstheme="minorBidi"/>
                  <w:szCs w:val="17"/>
                </w:rPr>
                <w:delText xml:space="preserve">On the application level, a Web API MUST return a payload reporting the error in adequate granularity.  The </w:delText>
              </w:r>
              <w:r w:rsidRPr="00FE08F0">
                <w:rPr>
                  <w:rFonts w:ascii="Courier New" w:eastAsia="Times New Roman" w:hAnsi="Courier New" w:cs="Courier New"/>
                  <w:szCs w:val="17"/>
                </w:rPr>
                <w:delText>code</w:delText>
              </w:r>
              <w:r w:rsidRPr="00FE08F0">
                <w:rPr>
                  <w:rFonts w:asciiTheme="minorBidi" w:eastAsia="Times New Roman" w:hAnsiTheme="minorBidi" w:cstheme="minorBidi"/>
                  <w:szCs w:val="17"/>
                </w:rPr>
                <w:delText xml:space="preserve"> and </w:delText>
              </w:r>
              <w:r w:rsidRPr="00FE08F0">
                <w:rPr>
                  <w:rFonts w:ascii="Courier New" w:eastAsia="Times New Roman" w:hAnsi="Courier New" w:cs="Courier New"/>
                  <w:szCs w:val="17"/>
                </w:rPr>
                <w:delText>message</w:delText>
              </w:r>
              <w:r w:rsidRPr="00FE08F0">
                <w:rPr>
                  <w:rFonts w:asciiTheme="minorBidi" w:eastAsia="Times New Roman" w:hAnsiTheme="minorBidi" w:cstheme="minorBidi"/>
                  <w:szCs w:val="17"/>
                </w:rPr>
                <w:delText xml:space="preserve"> attributes are mandatory, the </w:delText>
              </w:r>
              <w:r w:rsidRPr="00FE08F0">
                <w:rPr>
                  <w:rFonts w:ascii="Courier New" w:eastAsia="Times New Roman" w:hAnsi="Courier New" w:cs="Courier New"/>
                  <w:szCs w:val="17"/>
                </w:rPr>
                <w:delText>details</w:delText>
              </w:r>
              <w:r w:rsidRPr="00FE08F0">
                <w:rPr>
                  <w:rFonts w:asciiTheme="minorBidi" w:eastAsia="Times New Roman" w:hAnsiTheme="minorBidi" w:cstheme="minorBidi"/>
                  <w:szCs w:val="17"/>
                </w:rPr>
                <w:delText xml:space="preserve"> attribute is conditionally mandatory and </w:delText>
              </w:r>
              <w:r w:rsidRPr="00FE08F0">
                <w:rPr>
                  <w:rFonts w:ascii="Courier New" w:eastAsia="Times New Roman" w:hAnsi="Courier New" w:cs="Courier New"/>
                  <w:szCs w:val="17"/>
                </w:rPr>
                <w:delText>target</w:delText>
              </w:r>
              <w:r w:rsidRPr="00FE08F0">
                <w:rPr>
                  <w:rFonts w:asciiTheme="minorBidi" w:eastAsia="Times New Roman" w:hAnsiTheme="minorBidi" w:cstheme="minorBidi"/>
                  <w:szCs w:val="17"/>
                </w:rPr>
                <w:delText xml:space="preserve">, </w:delText>
              </w:r>
              <w:r w:rsidRPr="00FE08F0">
                <w:rPr>
                  <w:rFonts w:ascii="Courier New" w:eastAsia="Times New Roman" w:hAnsi="Courier New" w:cs="Courier New"/>
                  <w:szCs w:val="17"/>
                </w:rPr>
                <w:delText>status</w:delText>
              </w:r>
              <w:r w:rsidRPr="00FE08F0">
                <w:rPr>
                  <w:rFonts w:asciiTheme="minorBidi" w:eastAsia="Times New Roman" w:hAnsiTheme="minorBidi" w:cstheme="minorBidi"/>
                  <w:szCs w:val="17"/>
                </w:rPr>
                <w:delText xml:space="preserve">, </w:delText>
              </w:r>
              <w:r w:rsidRPr="00FE08F0">
                <w:rPr>
                  <w:rFonts w:ascii="Courier New" w:eastAsia="Times New Roman" w:hAnsi="Courier New" w:cs="Courier New"/>
                  <w:szCs w:val="17"/>
                </w:rPr>
                <w:delText>moreInfo</w:delText>
              </w:r>
              <w:r w:rsidRPr="00FE08F0">
                <w:rPr>
                  <w:rFonts w:asciiTheme="minorBidi" w:eastAsia="Times New Roman" w:hAnsiTheme="minorBidi" w:cstheme="minorBidi"/>
                  <w:szCs w:val="17"/>
                </w:rPr>
                <w:delText xml:space="preserve">, and </w:delText>
              </w:r>
              <w:r w:rsidRPr="00FE08F0">
                <w:rPr>
                  <w:rFonts w:ascii="Courier New" w:eastAsia="Times New Roman" w:hAnsi="Courier New" w:cs="Courier New"/>
                  <w:szCs w:val="17"/>
                </w:rPr>
                <w:delText>internalMessage</w:delText>
              </w:r>
              <w:r w:rsidRPr="00FE08F0">
                <w:rPr>
                  <w:rFonts w:asciiTheme="minorBidi" w:eastAsia="Times New Roman" w:hAnsiTheme="minorBidi" w:cstheme="minorBidi"/>
                  <w:szCs w:val="17"/>
                </w:rPr>
                <w:delText xml:space="preserve"> attributes are optional. </w:delText>
              </w:r>
            </w:del>
          </w:p>
        </w:tc>
        <w:tc>
          <w:tcPr>
            <w:tcW w:w="1761" w:type="dxa"/>
          </w:tcPr>
          <w:p w14:paraId="6DFC8EF9" w14:textId="77777777" w:rsidR="005F3B68" w:rsidRPr="0001170E" w:rsidRDefault="005F3B68" w:rsidP="008745E1">
            <w:pPr>
              <w:rPr>
                <w:del w:id="3331" w:author="Author"/>
                <w:rFonts w:asciiTheme="minorBidi" w:hAnsiTheme="minorBidi" w:cstheme="minorBidi"/>
                <w:szCs w:val="17"/>
              </w:rPr>
            </w:pPr>
            <w:del w:id="3332" w:author="Author">
              <w:r w:rsidRPr="0001170E">
                <w:rPr>
                  <w:rFonts w:asciiTheme="minorBidi" w:hAnsiTheme="minorBidi" w:cstheme="minorBidi"/>
                  <w:szCs w:val="17"/>
                </w:rPr>
                <w:delText>AAJ, AAX, AX, AJ</w:delText>
              </w:r>
            </w:del>
          </w:p>
        </w:tc>
      </w:tr>
      <w:tr w:rsidR="005F3B68" w:rsidRPr="00B67A3A" w14:paraId="43C025B8" w14:textId="77777777" w:rsidTr="00954718">
        <w:trPr>
          <w:trHeight w:val="494"/>
          <w:del w:id="3333" w:author="Author"/>
        </w:trPr>
        <w:tc>
          <w:tcPr>
            <w:tcW w:w="1143" w:type="dxa"/>
          </w:tcPr>
          <w:p w14:paraId="3372158B" w14:textId="77777777" w:rsidR="005F3B68" w:rsidRPr="0001170E" w:rsidRDefault="005F3B68" w:rsidP="008745E1">
            <w:pPr>
              <w:rPr>
                <w:del w:id="3334" w:author="Author"/>
                <w:rFonts w:asciiTheme="minorBidi" w:hAnsiTheme="minorBidi" w:cstheme="minorBidi"/>
                <w:szCs w:val="17"/>
              </w:rPr>
            </w:pPr>
            <w:del w:id="3335" w:author="Author">
              <w:r w:rsidRPr="0001170E">
                <w:rPr>
                  <w:rFonts w:asciiTheme="minorBidi" w:eastAsia="Times New Roman" w:hAnsiTheme="minorBidi" w:cstheme="minorBidi"/>
                  <w:szCs w:val="17"/>
                </w:rPr>
                <w:delText>[RSG-</w:delText>
              </w:r>
              <w:r>
                <w:rPr>
                  <w:rFonts w:asciiTheme="minorBidi" w:eastAsia="Times New Roman" w:hAnsiTheme="minorBidi" w:cstheme="minorBidi"/>
                  <w:szCs w:val="17"/>
                </w:rPr>
                <w:delText>90</w:delText>
              </w:r>
              <w:r w:rsidRPr="0001170E">
                <w:rPr>
                  <w:rFonts w:asciiTheme="minorBidi" w:eastAsia="Times New Roman" w:hAnsiTheme="minorBidi" w:cstheme="minorBidi"/>
                  <w:szCs w:val="17"/>
                </w:rPr>
                <w:delText>] </w:delText>
              </w:r>
            </w:del>
          </w:p>
        </w:tc>
        <w:tc>
          <w:tcPr>
            <w:tcW w:w="6444" w:type="dxa"/>
          </w:tcPr>
          <w:p w14:paraId="3AB14585" w14:textId="77777777" w:rsidR="005F3B68" w:rsidRPr="00FE08F0" w:rsidRDefault="005F3B68" w:rsidP="008745E1">
            <w:pPr>
              <w:rPr>
                <w:del w:id="3336" w:author="Author"/>
                <w:rFonts w:asciiTheme="minorBidi" w:eastAsia="Times New Roman" w:hAnsiTheme="minorBidi" w:cstheme="minorBidi"/>
                <w:szCs w:val="17"/>
              </w:rPr>
            </w:pPr>
            <w:del w:id="3337" w:author="Author">
              <w:r w:rsidRPr="00FE08F0">
                <w:rPr>
                  <w:rFonts w:asciiTheme="minorBidi" w:eastAsia="Times New Roman" w:hAnsiTheme="minorBidi" w:cstheme="minorBidi"/>
                  <w:szCs w:val="17"/>
                </w:rPr>
                <w:delText>Errors MUST NOT expose security-critical data or internal technical details, such as call stacks in the error messages.</w:delText>
              </w:r>
            </w:del>
          </w:p>
        </w:tc>
        <w:tc>
          <w:tcPr>
            <w:tcW w:w="1761" w:type="dxa"/>
          </w:tcPr>
          <w:p w14:paraId="3DC4D8DB" w14:textId="77777777" w:rsidR="005F3B68" w:rsidRPr="0001170E" w:rsidRDefault="005F3B68" w:rsidP="008745E1">
            <w:pPr>
              <w:rPr>
                <w:del w:id="3338" w:author="Author"/>
                <w:rFonts w:asciiTheme="minorBidi" w:hAnsiTheme="minorBidi" w:cstheme="minorBidi"/>
                <w:szCs w:val="17"/>
              </w:rPr>
            </w:pPr>
            <w:del w:id="3339" w:author="Author">
              <w:r w:rsidRPr="0001170E">
                <w:rPr>
                  <w:rFonts w:asciiTheme="minorBidi" w:hAnsiTheme="minorBidi" w:cstheme="minorBidi"/>
                  <w:szCs w:val="17"/>
                </w:rPr>
                <w:delText>AAJ, AAX, AX, AJ</w:delText>
              </w:r>
            </w:del>
          </w:p>
        </w:tc>
      </w:tr>
      <w:tr w:rsidR="005F3B68" w:rsidRPr="00B67A3A" w14:paraId="3BA95369" w14:textId="77777777" w:rsidTr="00E3148C">
        <w:trPr>
          <w:del w:id="3340" w:author="Author"/>
        </w:trPr>
        <w:tc>
          <w:tcPr>
            <w:tcW w:w="1143" w:type="dxa"/>
          </w:tcPr>
          <w:p w14:paraId="3D73EDB8" w14:textId="77777777" w:rsidR="005F3B68" w:rsidRPr="0001170E" w:rsidRDefault="005F3B68" w:rsidP="008745E1">
            <w:pPr>
              <w:rPr>
                <w:del w:id="3341" w:author="Author"/>
                <w:rFonts w:asciiTheme="minorBidi" w:hAnsiTheme="minorBidi" w:cstheme="minorBidi"/>
                <w:szCs w:val="17"/>
              </w:rPr>
            </w:pPr>
            <w:del w:id="3342" w:author="Author">
              <w:r>
                <w:rPr>
                  <w:rFonts w:asciiTheme="minorBidi" w:eastAsia="Times New Roman" w:hAnsiTheme="minorBidi" w:cstheme="minorBidi"/>
                  <w:szCs w:val="17"/>
                </w:rPr>
                <w:delText>[RSG-91</w:delText>
              </w:r>
              <w:r w:rsidRPr="0001170E">
                <w:rPr>
                  <w:rFonts w:asciiTheme="minorBidi" w:eastAsia="Times New Roman" w:hAnsiTheme="minorBidi" w:cstheme="minorBidi"/>
                  <w:szCs w:val="17"/>
                </w:rPr>
                <w:delText>]</w:delText>
              </w:r>
            </w:del>
          </w:p>
        </w:tc>
        <w:tc>
          <w:tcPr>
            <w:tcW w:w="6444" w:type="dxa"/>
          </w:tcPr>
          <w:p w14:paraId="23737893" w14:textId="77777777" w:rsidR="005F3B68" w:rsidRPr="00FE08F0" w:rsidRDefault="005F3B68" w:rsidP="008745E1">
            <w:pPr>
              <w:rPr>
                <w:del w:id="3343" w:author="Author"/>
                <w:rFonts w:asciiTheme="minorBidi" w:eastAsia="Times New Roman" w:hAnsiTheme="minorBidi" w:cstheme="minorBidi"/>
                <w:szCs w:val="17"/>
              </w:rPr>
            </w:pPr>
            <w:del w:id="3344" w:author="Author">
              <w:r w:rsidRPr="00FE08F0">
                <w:rPr>
                  <w:rFonts w:asciiTheme="minorBidi" w:eastAsia="Times New Roman" w:hAnsiTheme="minorBidi" w:cstheme="minorBidi"/>
                  <w:szCs w:val="17"/>
                </w:rPr>
                <w:delText xml:space="preserve">The HTTP </w:delText>
              </w:r>
              <w:r w:rsidRPr="007A1A57">
                <w:rPr>
                  <w:rFonts w:ascii="Courier New" w:eastAsia="Times New Roman" w:hAnsi="Courier New" w:cs="Courier New"/>
                  <w:szCs w:val="17"/>
                </w:rPr>
                <w:delText>Header: Reason-Phrase</w:delText>
              </w:r>
              <w:r w:rsidRPr="00FE08F0">
                <w:rPr>
                  <w:rFonts w:asciiTheme="minorBidi" w:eastAsia="Times New Roman" w:hAnsiTheme="minorBidi" w:cstheme="minorBidi"/>
                  <w:szCs w:val="17"/>
                </w:rPr>
                <w:delText xml:space="preserve"> (described in RFC 2616) MUST NOT be used to carry error messages. </w:delText>
              </w:r>
            </w:del>
          </w:p>
        </w:tc>
        <w:tc>
          <w:tcPr>
            <w:tcW w:w="1761" w:type="dxa"/>
          </w:tcPr>
          <w:p w14:paraId="1FE552E1" w14:textId="77777777" w:rsidR="005F3B68" w:rsidRPr="0001170E" w:rsidRDefault="005F3B68" w:rsidP="008745E1">
            <w:pPr>
              <w:rPr>
                <w:del w:id="3345" w:author="Author"/>
                <w:rFonts w:asciiTheme="minorBidi" w:hAnsiTheme="minorBidi" w:cstheme="minorBidi"/>
                <w:szCs w:val="17"/>
              </w:rPr>
            </w:pPr>
            <w:del w:id="3346" w:author="Author">
              <w:r w:rsidRPr="0001170E">
                <w:rPr>
                  <w:rFonts w:asciiTheme="minorBidi" w:hAnsiTheme="minorBidi" w:cstheme="minorBidi"/>
                  <w:szCs w:val="17"/>
                </w:rPr>
                <w:delText>AAJ, AAX, AX, AJ</w:delText>
              </w:r>
            </w:del>
          </w:p>
        </w:tc>
      </w:tr>
      <w:tr w:rsidR="005F3B68" w:rsidRPr="00B67A3A" w14:paraId="4374EB61" w14:textId="77777777" w:rsidTr="00954718">
        <w:trPr>
          <w:trHeight w:val="536"/>
          <w:del w:id="3347" w:author="Author"/>
        </w:trPr>
        <w:tc>
          <w:tcPr>
            <w:tcW w:w="1143" w:type="dxa"/>
          </w:tcPr>
          <w:p w14:paraId="69F1BC88" w14:textId="77777777" w:rsidR="005F3B68" w:rsidRPr="0001170E" w:rsidRDefault="005F3B68" w:rsidP="008745E1">
            <w:pPr>
              <w:rPr>
                <w:del w:id="3348" w:author="Author"/>
                <w:rFonts w:asciiTheme="minorBidi" w:eastAsia="Times New Roman" w:hAnsiTheme="minorBidi" w:cstheme="minorBidi"/>
                <w:szCs w:val="17"/>
              </w:rPr>
            </w:pPr>
            <w:del w:id="3349" w:author="Author">
              <w:r>
                <w:rPr>
                  <w:rFonts w:asciiTheme="minorBidi" w:eastAsia="Times New Roman" w:hAnsiTheme="minorBidi" w:cstheme="minorBidi"/>
                  <w:szCs w:val="17"/>
                </w:rPr>
                <w:delText>[RSG-92</w:delText>
              </w:r>
              <w:r w:rsidRPr="0001170E">
                <w:rPr>
                  <w:rFonts w:asciiTheme="minorBidi" w:eastAsia="Times New Roman" w:hAnsiTheme="minorBidi" w:cstheme="minorBidi"/>
                  <w:szCs w:val="17"/>
                </w:rPr>
                <w:delText>] </w:delText>
              </w:r>
            </w:del>
          </w:p>
        </w:tc>
        <w:tc>
          <w:tcPr>
            <w:tcW w:w="6444" w:type="dxa"/>
          </w:tcPr>
          <w:p w14:paraId="79DAA1FE" w14:textId="77777777" w:rsidR="005F3B68" w:rsidRPr="00FE08F0" w:rsidRDefault="005F3B68" w:rsidP="008745E1">
            <w:pPr>
              <w:rPr>
                <w:del w:id="3350" w:author="Author"/>
                <w:rFonts w:asciiTheme="minorBidi" w:eastAsia="Times New Roman" w:hAnsiTheme="minorBidi" w:cstheme="minorBidi"/>
                <w:szCs w:val="17"/>
              </w:rPr>
            </w:pPr>
            <w:del w:id="3351" w:author="Author">
              <w:r w:rsidRPr="00FE08F0">
                <w:rPr>
                  <w:rFonts w:asciiTheme="minorBidi" w:eastAsia="Times New Roman" w:hAnsiTheme="minorBidi" w:cstheme="minorBidi"/>
                  <w:szCs w:val="17"/>
                </w:rPr>
                <w:delText xml:space="preserve">Every logged error SHOULD have a unique Correlation ID. A custom HTTP header SHOULD be used and </w:delText>
              </w:r>
              <w:r>
                <w:rPr>
                  <w:rFonts w:asciiTheme="minorBidi" w:eastAsia="Times New Roman" w:hAnsiTheme="minorBidi" w:cstheme="minorBidi"/>
                  <w:szCs w:val="17"/>
                </w:rPr>
                <w:delText>SHOULD be named Correlation-ID.</w:delText>
              </w:r>
            </w:del>
          </w:p>
        </w:tc>
        <w:tc>
          <w:tcPr>
            <w:tcW w:w="1761" w:type="dxa"/>
          </w:tcPr>
          <w:p w14:paraId="53857F63" w14:textId="77777777" w:rsidR="005F3B68" w:rsidRPr="0001170E" w:rsidRDefault="005F3B68" w:rsidP="008745E1">
            <w:pPr>
              <w:rPr>
                <w:del w:id="3352" w:author="Author"/>
                <w:rFonts w:asciiTheme="minorBidi" w:hAnsiTheme="minorBidi" w:cstheme="minorBidi"/>
                <w:szCs w:val="17"/>
              </w:rPr>
            </w:pPr>
            <w:del w:id="3353" w:author="Author">
              <w:r w:rsidRPr="0001170E">
                <w:rPr>
                  <w:rFonts w:asciiTheme="minorBidi" w:hAnsiTheme="minorBidi" w:cstheme="minorBidi"/>
                  <w:szCs w:val="17"/>
                </w:rPr>
                <w:delText>AAJ, AAX</w:delText>
              </w:r>
            </w:del>
          </w:p>
        </w:tc>
      </w:tr>
      <w:tr w:rsidR="005F3B68" w:rsidRPr="00B67A3A" w14:paraId="2218FD75" w14:textId="77777777" w:rsidTr="00E3148C">
        <w:trPr>
          <w:del w:id="3354" w:author="Author"/>
        </w:trPr>
        <w:tc>
          <w:tcPr>
            <w:tcW w:w="1143" w:type="dxa"/>
          </w:tcPr>
          <w:p w14:paraId="7776D016" w14:textId="77777777" w:rsidR="005F3B68" w:rsidRPr="0001170E" w:rsidRDefault="005F3B68" w:rsidP="008745E1">
            <w:pPr>
              <w:rPr>
                <w:del w:id="3355" w:author="Author"/>
                <w:rFonts w:asciiTheme="minorBidi" w:hAnsiTheme="minorBidi" w:cstheme="minorBidi"/>
                <w:szCs w:val="17"/>
              </w:rPr>
            </w:pPr>
            <w:del w:id="3356" w:author="Author">
              <w:r>
                <w:rPr>
                  <w:rFonts w:asciiTheme="minorBidi" w:eastAsia="Times New Roman" w:hAnsiTheme="minorBidi" w:cstheme="minorBidi"/>
                  <w:szCs w:val="17"/>
                </w:rPr>
                <w:delText>[RSG-93</w:delText>
              </w:r>
              <w:r w:rsidRPr="0001170E">
                <w:rPr>
                  <w:rFonts w:asciiTheme="minorBidi" w:eastAsia="Times New Roman" w:hAnsiTheme="minorBidi" w:cstheme="minorBidi"/>
                  <w:szCs w:val="17"/>
                </w:rPr>
                <w:delText>]</w:delText>
              </w:r>
            </w:del>
          </w:p>
        </w:tc>
        <w:tc>
          <w:tcPr>
            <w:tcW w:w="6444" w:type="dxa"/>
          </w:tcPr>
          <w:p w14:paraId="2419D2C1" w14:textId="77777777" w:rsidR="005F3B68" w:rsidRPr="00FE08F0" w:rsidRDefault="005F3B68" w:rsidP="008745E1">
            <w:pPr>
              <w:rPr>
                <w:del w:id="3357" w:author="Author"/>
                <w:rFonts w:asciiTheme="minorBidi" w:eastAsia="Times New Roman" w:hAnsiTheme="minorBidi" w:cstheme="minorBidi"/>
                <w:szCs w:val="17"/>
              </w:rPr>
            </w:pPr>
            <w:del w:id="3358" w:author="Author">
              <w:r w:rsidRPr="00FE08F0">
                <w:rPr>
                  <w:rFonts w:asciiTheme="minorBidi" w:eastAsia="Times New Roman" w:hAnsiTheme="minorBidi" w:cstheme="minorBidi"/>
                  <w:szCs w:val="17"/>
                </w:rPr>
                <w:delText>A Service Contract format MUST include the following:</w:delText>
              </w:r>
            </w:del>
          </w:p>
          <w:p w14:paraId="0DB70C36" w14:textId="77777777" w:rsidR="005F3B68" w:rsidRPr="00FE08F0" w:rsidRDefault="005F3B68" w:rsidP="008745E1">
            <w:pPr>
              <w:numPr>
                <w:ilvl w:val="1"/>
                <w:numId w:val="4"/>
              </w:numPr>
              <w:ind w:left="1080"/>
              <w:rPr>
                <w:del w:id="3359" w:author="Author"/>
                <w:rFonts w:asciiTheme="minorBidi" w:eastAsia="Times New Roman" w:hAnsiTheme="minorBidi" w:cstheme="minorBidi"/>
                <w:szCs w:val="17"/>
              </w:rPr>
            </w:pPr>
            <w:del w:id="3360" w:author="Author">
              <w:r w:rsidRPr="00FE08F0">
                <w:rPr>
                  <w:rFonts w:asciiTheme="minorBidi" w:eastAsia="Times New Roman" w:hAnsiTheme="minorBidi" w:cstheme="minorBidi"/>
                  <w:szCs w:val="17"/>
                </w:rPr>
                <w:delText>API version;</w:delText>
              </w:r>
            </w:del>
          </w:p>
          <w:p w14:paraId="425C1BC7" w14:textId="77777777" w:rsidR="005F3B68" w:rsidRPr="00FE08F0" w:rsidRDefault="005F3B68" w:rsidP="008745E1">
            <w:pPr>
              <w:numPr>
                <w:ilvl w:val="1"/>
                <w:numId w:val="4"/>
              </w:numPr>
              <w:ind w:left="1080"/>
              <w:rPr>
                <w:del w:id="3361" w:author="Author"/>
                <w:rFonts w:asciiTheme="minorBidi" w:eastAsia="Times New Roman" w:hAnsiTheme="minorBidi" w:cstheme="minorBidi"/>
                <w:szCs w:val="17"/>
              </w:rPr>
            </w:pPr>
            <w:del w:id="3362" w:author="Author">
              <w:r w:rsidRPr="00FE08F0">
                <w:rPr>
                  <w:rFonts w:asciiTheme="minorBidi" w:eastAsia="Times New Roman" w:hAnsiTheme="minorBidi" w:cstheme="minorBidi"/>
                  <w:szCs w:val="17"/>
                </w:rPr>
                <w:delText>Information about the semantics of API elements;</w:delText>
              </w:r>
            </w:del>
          </w:p>
          <w:p w14:paraId="62A288EB" w14:textId="77777777" w:rsidR="005F3B68" w:rsidRPr="00FE08F0" w:rsidRDefault="005F3B68" w:rsidP="008745E1">
            <w:pPr>
              <w:numPr>
                <w:ilvl w:val="1"/>
                <w:numId w:val="4"/>
              </w:numPr>
              <w:ind w:left="1080"/>
              <w:rPr>
                <w:del w:id="3363" w:author="Author"/>
                <w:rFonts w:asciiTheme="minorBidi" w:eastAsia="Times New Roman" w:hAnsiTheme="minorBidi" w:cstheme="minorBidi"/>
                <w:szCs w:val="17"/>
              </w:rPr>
            </w:pPr>
            <w:del w:id="3364" w:author="Author">
              <w:r w:rsidRPr="00FE08F0">
                <w:rPr>
                  <w:rFonts w:asciiTheme="minorBidi" w:eastAsia="Times New Roman" w:hAnsiTheme="minorBidi" w:cstheme="minorBidi"/>
                  <w:szCs w:val="17"/>
                </w:rPr>
                <w:delText>Resources;</w:delText>
              </w:r>
            </w:del>
          </w:p>
          <w:p w14:paraId="106B813B" w14:textId="77777777" w:rsidR="005F3B68" w:rsidRPr="00FE08F0" w:rsidRDefault="005F3B68" w:rsidP="008745E1">
            <w:pPr>
              <w:numPr>
                <w:ilvl w:val="1"/>
                <w:numId w:val="4"/>
              </w:numPr>
              <w:ind w:left="1080"/>
              <w:rPr>
                <w:del w:id="3365" w:author="Author"/>
                <w:rFonts w:asciiTheme="minorBidi" w:eastAsia="Times New Roman" w:hAnsiTheme="minorBidi" w:cstheme="minorBidi"/>
                <w:szCs w:val="17"/>
              </w:rPr>
            </w:pPr>
            <w:del w:id="3366" w:author="Author">
              <w:r w:rsidRPr="00FE08F0">
                <w:rPr>
                  <w:rFonts w:asciiTheme="minorBidi" w:eastAsia="Times New Roman" w:hAnsiTheme="minorBidi" w:cstheme="minorBidi"/>
                  <w:szCs w:val="17"/>
                </w:rPr>
                <w:delText>Resource attributes;</w:delText>
              </w:r>
            </w:del>
          </w:p>
          <w:p w14:paraId="07497074" w14:textId="77777777" w:rsidR="005F3B68" w:rsidRPr="00FE08F0" w:rsidRDefault="005F3B68" w:rsidP="008745E1">
            <w:pPr>
              <w:numPr>
                <w:ilvl w:val="1"/>
                <w:numId w:val="4"/>
              </w:numPr>
              <w:ind w:left="1080"/>
              <w:rPr>
                <w:del w:id="3367" w:author="Author"/>
                <w:rFonts w:asciiTheme="minorBidi" w:eastAsia="Times New Roman" w:hAnsiTheme="minorBidi" w:cstheme="minorBidi"/>
                <w:szCs w:val="17"/>
              </w:rPr>
            </w:pPr>
            <w:del w:id="3368" w:author="Author">
              <w:r w:rsidRPr="00FE08F0">
                <w:rPr>
                  <w:rFonts w:asciiTheme="minorBidi" w:eastAsia="Times New Roman" w:hAnsiTheme="minorBidi" w:cstheme="minorBidi"/>
                  <w:szCs w:val="17"/>
                </w:rPr>
                <w:delText>Query Parameters;</w:delText>
              </w:r>
            </w:del>
          </w:p>
          <w:p w14:paraId="276BD893" w14:textId="77777777" w:rsidR="005F3B68" w:rsidRPr="00FE08F0" w:rsidRDefault="005F3B68" w:rsidP="008745E1">
            <w:pPr>
              <w:numPr>
                <w:ilvl w:val="1"/>
                <w:numId w:val="4"/>
              </w:numPr>
              <w:ind w:left="1080"/>
              <w:rPr>
                <w:del w:id="3369" w:author="Author"/>
                <w:rFonts w:asciiTheme="minorBidi" w:eastAsia="Times New Roman" w:hAnsiTheme="minorBidi" w:cstheme="minorBidi"/>
                <w:szCs w:val="17"/>
              </w:rPr>
            </w:pPr>
            <w:del w:id="3370" w:author="Author">
              <w:r w:rsidRPr="00FE08F0">
                <w:rPr>
                  <w:rFonts w:asciiTheme="minorBidi" w:eastAsia="Times New Roman" w:hAnsiTheme="minorBidi" w:cstheme="minorBidi"/>
                  <w:szCs w:val="17"/>
                </w:rPr>
                <w:delText>Methods;</w:delText>
              </w:r>
            </w:del>
          </w:p>
          <w:p w14:paraId="6F604F59" w14:textId="77777777" w:rsidR="005F3B68" w:rsidRPr="00FE08F0" w:rsidRDefault="005F3B68" w:rsidP="008745E1">
            <w:pPr>
              <w:numPr>
                <w:ilvl w:val="1"/>
                <w:numId w:val="4"/>
              </w:numPr>
              <w:ind w:left="1080"/>
              <w:rPr>
                <w:del w:id="3371" w:author="Author"/>
                <w:rFonts w:asciiTheme="minorBidi" w:eastAsia="Times New Roman" w:hAnsiTheme="minorBidi" w:cstheme="minorBidi"/>
                <w:szCs w:val="17"/>
              </w:rPr>
            </w:pPr>
            <w:del w:id="3372" w:author="Author">
              <w:r w:rsidRPr="00FE08F0">
                <w:rPr>
                  <w:rFonts w:asciiTheme="minorBidi" w:eastAsia="Times New Roman" w:hAnsiTheme="minorBidi" w:cstheme="minorBidi"/>
                  <w:szCs w:val="17"/>
                </w:rPr>
                <w:delText>Media types;</w:delText>
              </w:r>
            </w:del>
          </w:p>
          <w:p w14:paraId="5CD10244" w14:textId="77777777" w:rsidR="005F3B68" w:rsidRPr="00FE08F0" w:rsidRDefault="005F3B68" w:rsidP="008745E1">
            <w:pPr>
              <w:numPr>
                <w:ilvl w:val="1"/>
                <w:numId w:val="4"/>
              </w:numPr>
              <w:ind w:left="1080"/>
              <w:rPr>
                <w:del w:id="3373" w:author="Author"/>
                <w:rFonts w:asciiTheme="minorBidi" w:eastAsia="Times New Roman" w:hAnsiTheme="minorBidi" w:cstheme="minorBidi"/>
                <w:szCs w:val="17"/>
              </w:rPr>
            </w:pPr>
            <w:del w:id="3374" w:author="Author">
              <w:r w:rsidRPr="00FE08F0">
                <w:rPr>
                  <w:rFonts w:asciiTheme="minorBidi" w:eastAsia="Times New Roman" w:hAnsiTheme="minorBidi" w:cstheme="minorBidi"/>
                  <w:szCs w:val="17"/>
                </w:rPr>
                <w:delText>Search grammar (if one is supported);</w:delText>
              </w:r>
            </w:del>
          </w:p>
          <w:p w14:paraId="5950CB22" w14:textId="77777777" w:rsidR="005F3B68" w:rsidRPr="00FE08F0" w:rsidRDefault="005F3B68" w:rsidP="008745E1">
            <w:pPr>
              <w:numPr>
                <w:ilvl w:val="1"/>
                <w:numId w:val="4"/>
              </w:numPr>
              <w:ind w:left="1080"/>
              <w:rPr>
                <w:del w:id="3375" w:author="Author"/>
                <w:rFonts w:asciiTheme="minorBidi" w:eastAsia="Times New Roman" w:hAnsiTheme="minorBidi" w:cstheme="minorBidi"/>
                <w:szCs w:val="17"/>
              </w:rPr>
            </w:pPr>
            <w:del w:id="3376" w:author="Author">
              <w:r w:rsidRPr="00FE08F0">
                <w:rPr>
                  <w:rFonts w:asciiTheme="minorBidi" w:eastAsia="Times New Roman" w:hAnsiTheme="minorBidi" w:cstheme="minorBidi"/>
                  <w:szCs w:val="17"/>
                </w:rPr>
                <w:delText>HTTP Status Codes;</w:delText>
              </w:r>
            </w:del>
          </w:p>
          <w:p w14:paraId="0B8DCECA" w14:textId="77777777" w:rsidR="005F3B68" w:rsidRPr="00FE08F0" w:rsidRDefault="005F3B68" w:rsidP="008745E1">
            <w:pPr>
              <w:numPr>
                <w:ilvl w:val="1"/>
                <w:numId w:val="4"/>
              </w:numPr>
              <w:ind w:left="1080"/>
              <w:rPr>
                <w:del w:id="3377" w:author="Author"/>
                <w:rFonts w:asciiTheme="minorBidi" w:eastAsia="Times New Roman" w:hAnsiTheme="minorBidi" w:cstheme="minorBidi"/>
                <w:szCs w:val="17"/>
              </w:rPr>
            </w:pPr>
            <w:del w:id="3378" w:author="Author">
              <w:r w:rsidRPr="00FE08F0">
                <w:rPr>
                  <w:rFonts w:asciiTheme="minorBidi" w:eastAsia="Times New Roman" w:hAnsiTheme="minorBidi" w:cstheme="minorBidi"/>
                  <w:szCs w:val="17"/>
                </w:rPr>
                <w:delText>HTTP Methods;</w:delText>
              </w:r>
            </w:del>
          </w:p>
          <w:p w14:paraId="5A42E363" w14:textId="77777777" w:rsidR="005F3B68" w:rsidRPr="00FE08F0" w:rsidRDefault="005F3B68" w:rsidP="008745E1">
            <w:pPr>
              <w:numPr>
                <w:ilvl w:val="1"/>
                <w:numId w:val="4"/>
              </w:numPr>
              <w:ind w:left="1080"/>
              <w:rPr>
                <w:del w:id="3379" w:author="Author"/>
                <w:rFonts w:asciiTheme="minorBidi" w:eastAsia="Times New Roman" w:hAnsiTheme="minorBidi" w:cstheme="minorBidi"/>
                <w:szCs w:val="17"/>
              </w:rPr>
            </w:pPr>
            <w:del w:id="3380" w:author="Author">
              <w:r w:rsidRPr="00FE08F0">
                <w:rPr>
                  <w:rFonts w:asciiTheme="minorBidi" w:eastAsia="Times New Roman" w:hAnsiTheme="minorBidi" w:cstheme="minorBidi"/>
                  <w:szCs w:val="17"/>
                </w:rPr>
                <w:delText>Restrictions and distinctive features;</w:delText>
              </w:r>
              <w:r>
                <w:rPr>
                  <w:rFonts w:asciiTheme="minorBidi" w:eastAsia="Times New Roman" w:hAnsiTheme="minorBidi" w:cstheme="minorBidi"/>
                  <w:szCs w:val="17"/>
                </w:rPr>
                <w:delText xml:space="preserve"> and</w:delText>
              </w:r>
            </w:del>
          </w:p>
          <w:p w14:paraId="531A3C28" w14:textId="77777777" w:rsidR="005F3B68" w:rsidRPr="00FE08F0" w:rsidRDefault="005F3B68" w:rsidP="008745E1">
            <w:pPr>
              <w:numPr>
                <w:ilvl w:val="1"/>
                <w:numId w:val="4"/>
              </w:numPr>
              <w:ind w:left="1080"/>
              <w:rPr>
                <w:del w:id="3381" w:author="Author"/>
                <w:rFonts w:asciiTheme="minorBidi" w:eastAsia="Times New Roman" w:hAnsiTheme="minorBidi" w:cstheme="minorBidi"/>
                <w:szCs w:val="17"/>
              </w:rPr>
            </w:pPr>
            <w:del w:id="3382" w:author="Author">
              <w:r w:rsidRPr="00FE08F0">
                <w:rPr>
                  <w:rFonts w:asciiTheme="minorBidi" w:eastAsia="Times New Roman" w:hAnsiTheme="minorBidi" w:cstheme="minorBidi"/>
                  <w:szCs w:val="17"/>
                </w:rPr>
                <w:delText>Security (if any).</w:delText>
              </w:r>
            </w:del>
          </w:p>
        </w:tc>
        <w:tc>
          <w:tcPr>
            <w:tcW w:w="1761" w:type="dxa"/>
          </w:tcPr>
          <w:p w14:paraId="3082B9A7" w14:textId="77777777" w:rsidR="005F3B68" w:rsidRPr="0001170E" w:rsidRDefault="005F3B68" w:rsidP="008745E1">
            <w:pPr>
              <w:rPr>
                <w:del w:id="3383" w:author="Author"/>
                <w:rFonts w:asciiTheme="minorBidi" w:hAnsiTheme="minorBidi" w:cstheme="minorBidi"/>
                <w:szCs w:val="17"/>
              </w:rPr>
            </w:pPr>
            <w:del w:id="3384" w:author="Author">
              <w:r w:rsidRPr="0001170E">
                <w:rPr>
                  <w:rFonts w:asciiTheme="minorBidi" w:hAnsiTheme="minorBidi" w:cstheme="minorBidi"/>
                  <w:szCs w:val="17"/>
                </w:rPr>
                <w:delText>AAJ, AAX, AX, AJ</w:delText>
              </w:r>
            </w:del>
          </w:p>
        </w:tc>
      </w:tr>
      <w:tr w:rsidR="005F3B68" w:rsidRPr="00B67A3A" w14:paraId="60081E75" w14:textId="77777777" w:rsidTr="00954718">
        <w:trPr>
          <w:trHeight w:val="705"/>
          <w:del w:id="3385" w:author="Author"/>
        </w:trPr>
        <w:tc>
          <w:tcPr>
            <w:tcW w:w="1143" w:type="dxa"/>
          </w:tcPr>
          <w:p w14:paraId="33C0376A" w14:textId="77777777" w:rsidR="005F3B68" w:rsidRPr="0001170E" w:rsidRDefault="005F3B68" w:rsidP="008745E1">
            <w:pPr>
              <w:spacing w:line="276" w:lineRule="auto"/>
              <w:rPr>
                <w:del w:id="3386" w:author="Author"/>
                <w:rFonts w:asciiTheme="minorBidi" w:hAnsiTheme="minorBidi" w:cstheme="minorBidi"/>
                <w:szCs w:val="17"/>
              </w:rPr>
            </w:pPr>
            <w:del w:id="3387" w:author="Author">
              <w:r>
                <w:rPr>
                  <w:rFonts w:asciiTheme="minorBidi" w:eastAsia="Times New Roman" w:hAnsiTheme="minorBidi" w:cstheme="minorBidi"/>
                  <w:szCs w:val="17"/>
                </w:rPr>
                <w:delText>[RSG-94</w:delText>
              </w:r>
              <w:r w:rsidRPr="0001170E">
                <w:rPr>
                  <w:rFonts w:asciiTheme="minorBidi" w:eastAsia="Times New Roman" w:hAnsiTheme="minorBidi" w:cstheme="minorBidi"/>
                  <w:szCs w:val="17"/>
                </w:rPr>
                <w:delText>]</w:delText>
              </w:r>
            </w:del>
          </w:p>
        </w:tc>
        <w:tc>
          <w:tcPr>
            <w:tcW w:w="6444" w:type="dxa"/>
          </w:tcPr>
          <w:p w14:paraId="701AA30A" w14:textId="77777777" w:rsidR="005F3B68" w:rsidRPr="00FE08F0" w:rsidRDefault="005F3B68" w:rsidP="008745E1">
            <w:pPr>
              <w:rPr>
                <w:del w:id="3388" w:author="Author"/>
                <w:rFonts w:asciiTheme="minorBidi" w:eastAsia="Times New Roman" w:hAnsiTheme="minorBidi" w:cstheme="minorBidi"/>
                <w:szCs w:val="17"/>
              </w:rPr>
            </w:pPr>
            <w:del w:id="3389" w:author="Author">
              <w:r w:rsidRPr="0097190C">
                <w:rPr>
                  <w:rFonts w:asciiTheme="minorBidi" w:eastAsia="Times New Roman" w:hAnsiTheme="minorBidi" w:cstheme="minorBidi"/>
                  <w:szCs w:val="17"/>
                </w:rPr>
                <w:delText>Service Contract format SHOULD include requests and responses in XML schema or JSON Schema and examples of the API usage in the supported formats, i.e., XML or JSON.</w:delText>
              </w:r>
            </w:del>
          </w:p>
        </w:tc>
        <w:tc>
          <w:tcPr>
            <w:tcW w:w="1761" w:type="dxa"/>
          </w:tcPr>
          <w:p w14:paraId="48EDA60D" w14:textId="77777777" w:rsidR="005F3B68" w:rsidRPr="0001170E" w:rsidRDefault="005F3B68" w:rsidP="008745E1">
            <w:pPr>
              <w:rPr>
                <w:del w:id="3390" w:author="Author"/>
                <w:rFonts w:asciiTheme="minorBidi" w:hAnsiTheme="minorBidi" w:cstheme="minorBidi"/>
                <w:szCs w:val="17"/>
              </w:rPr>
            </w:pPr>
            <w:del w:id="3391" w:author="Author">
              <w:r w:rsidRPr="0001170E">
                <w:rPr>
                  <w:rFonts w:asciiTheme="minorBidi" w:hAnsiTheme="minorBidi" w:cstheme="minorBidi"/>
                  <w:szCs w:val="17"/>
                </w:rPr>
                <w:delText>AAJ, AAX</w:delText>
              </w:r>
            </w:del>
          </w:p>
        </w:tc>
      </w:tr>
      <w:tr w:rsidR="005F3B68" w:rsidRPr="00B67A3A" w14:paraId="3C4DAD73" w14:textId="77777777" w:rsidTr="00954718">
        <w:trPr>
          <w:trHeight w:val="246"/>
          <w:del w:id="3392" w:author="Author"/>
        </w:trPr>
        <w:tc>
          <w:tcPr>
            <w:tcW w:w="1143" w:type="dxa"/>
          </w:tcPr>
          <w:p w14:paraId="32855143" w14:textId="77777777" w:rsidR="005F3B68" w:rsidRPr="00FE08F0" w:rsidRDefault="005F3B68" w:rsidP="008745E1">
            <w:pPr>
              <w:rPr>
                <w:del w:id="3393" w:author="Author"/>
                <w:rFonts w:asciiTheme="minorBidi" w:eastAsia="Times New Roman" w:hAnsiTheme="minorBidi" w:cstheme="minorBidi"/>
                <w:szCs w:val="17"/>
              </w:rPr>
            </w:pPr>
            <w:del w:id="3394" w:author="Author">
              <w:r>
                <w:rPr>
                  <w:rFonts w:asciiTheme="minorBidi" w:eastAsia="Times New Roman" w:hAnsiTheme="minorBidi" w:cstheme="minorBidi"/>
                  <w:szCs w:val="17"/>
                </w:rPr>
                <w:delText>[RSG-95</w:delText>
              </w:r>
              <w:r w:rsidRPr="0001170E">
                <w:rPr>
                  <w:rFonts w:asciiTheme="minorBidi" w:eastAsia="Times New Roman" w:hAnsiTheme="minorBidi" w:cstheme="minorBidi"/>
                  <w:szCs w:val="17"/>
                </w:rPr>
                <w:delText>]</w:delText>
              </w:r>
            </w:del>
          </w:p>
        </w:tc>
        <w:tc>
          <w:tcPr>
            <w:tcW w:w="6444" w:type="dxa"/>
          </w:tcPr>
          <w:p w14:paraId="3F8B3A40" w14:textId="77777777" w:rsidR="005F3B68" w:rsidRPr="00FE08F0" w:rsidRDefault="005F3B68" w:rsidP="008745E1">
            <w:pPr>
              <w:rPr>
                <w:del w:id="3395" w:author="Author"/>
                <w:rFonts w:asciiTheme="minorBidi" w:eastAsia="Times New Roman" w:hAnsiTheme="minorBidi" w:cstheme="minorBidi"/>
                <w:szCs w:val="17"/>
              </w:rPr>
            </w:pPr>
            <w:del w:id="3396" w:author="Author">
              <w:r w:rsidRPr="00FE08F0">
                <w:rPr>
                  <w:rFonts w:asciiTheme="minorBidi" w:eastAsia="Times New Roman" w:hAnsiTheme="minorBidi" w:cstheme="minorBidi"/>
                  <w:szCs w:val="17"/>
                </w:rPr>
                <w:delText>A REST API MUST provide API documentation as a Service Contract.</w:delText>
              </w:r>
            </w:del>
          </w:p>
        </w:tc>
        <w:tc>
          <w:tcPr>
            <w:tcW w:w="1761" w:type="dxa"/>
          </w:tcPr>
          <w:p w14:paraId="5B468AF5" w14:textId="77777777" w:rsidR="005F3B68" w:rsidRPr="00FE08F0" w:rsidRDefault="005F3B68" w:rsidP="008745E1">
            <w:pPr>
              <w:rPr>
                <w:del w:id="3397" w:author="Author"/>
                <w:rFonts w:asciiTheme="minorBidi" w:eastAsia="Times New Roman" w:hAnsiTheme="minorBidi" w:cstheme="minorBidi"/>
                <w:szCs w:val="17"/>
              </w:rPr>
            </w:pPr>
            <w:del w:id="3398" w:author="Author">
              <w:r w:rsidRPr="00FE08F0">
                <w:rPr>
                  <w:rFonts w:asciiTheme="minorBidi" w:eastAsia="Times New Roman" w:hAnsiTheme="minorBidi" w:cstheme="minorBidi"/>
                  <w:szCs w:val="17"/>
                </w:rPr>
                <w:delText>AAJ, AAX, AX, AJ</w:delText>
              </w:r>
            </w:del>
          </w:p>
        </w:tc>
      </w:tr>
      <w:tr w:rsidR="005F3B68" w:rsidRPr="00B67A3A" w14:paraId="487BA679" w14:textId="77777777" w:rsidTr="00954718">
        <w:trPr>
          <w:trHeight w:val="704"/>
          <w:del w:id="3399" w:author="Author"/>
        </w:trPr>
        <w:tc>
          <w:tcPr>
            <w:tcW w:w="1143" w:type="dxa"/>
          </w:tcPr>
          <w:p w14:paraId="0B03E375" w14:textId="77777777" w:rsidR="005F3B68" w:rsidRPr="0001170E" w:rsidRDefault="005F3B68" w:rsidP="008745E1">
            <w:pPr>
              <w:rPr>
                <w:del w:id="3400" w:author="Author"/>
                <w:rFonts w:asciiTheme="minorBidi" w:hAnsiTheme="minorBidi" w:cstheme="minorBidi"/>
                <w:szCs w:val="17"/>
              </w:rPr>
            </w:pPr>
            <w:del w:id="3401" w:author="Author">
              <w:r>
                <w:rPr>
                  <w:rFonts w:asciiTheme="minorBidi" w:eastAsia="Times New Roman" w:hAnsiTheme="minorBidi" w:cstheme="minorBidi"/>
                  <w:szCs w:val="17"/>
                </w:rPr>
                <w:delText>[RSG-96</w:delText>
              </w:r>
              <w:r w:rsidRPr="0001170E">
                <w:rPr>
                  <w:rFonts w:asciiTheme="minorBidi" w:eastAsia="Times New Roman" w:hAnsiTheme="minorBidi" w:cstheme="minorBidi"/>
                  <w:szCs w:val="17"/>
                </w:rPr>
                <w:delText>]</w:delText>
              </w:r>
            </w:del>
          </w:p>
        </w:tc>
        <w:tc>
          <w:tcPr>
            <w:tcW w:w="6444" w:type="dxa"/>
          </w:tcPr>
          <w:p w14:paraId="2F39A857" w14:textId="77777777" w:rsidR="005F3B68" w:rsidRPr="00FE08F0" w:rsidRDefault="005F3B68" w:rsidP="008745E1">
            <w:pPr>
              <w:rPr>
                <w:del w:id="3402" w:author="Author"/>
                <w:rFonts w:asciiTheme="minorBidi" w:eastAsia="Times New Roman" w:hAnsiTheme="minorBidi" w:cstheme="minorBidi"/>
                <w:szCs w:val="17"/>
              </w:rPr>
            </w:pPr>
            <w:del w:id="3403" w:author="Author">
              <w:r w:rsidRPr="00FE08F0">
                <w:rPr>
                  <w:rFonts w:asciiTheme="minorBidi" w:eastAsia="Times New Roman" w:hAnsiTheme="minorBidi" w:cstheme="minorBidi"/>
                  <w:szCs w:val="17"/>
                </w:rPr>
                <w:delText>A Web API implementation deviating from this Standard MUST be explicitly documented in the Service Contract. If a deviating rule is not specified in the Service Contract, it MUST be assumed that this Standard is followed.</w:delText>
              </w:r>
            </w:del>
          </w:p>
        </w:tc>
        <w:tc>
          <w:tcPr>
            <w:tcW w:w="1761" w:type="dxa"/>
          </w:tcPr>
          <w:p w14:paraId="51FBEB38" w14:textId="77777777" w:rsidR="005F3B68" w:rsidRPr="0001170E" w:rsidRDefault="005F3B68" w:rsidP="008745E1">
            <w:pPr>
              <w:rPr>
                <w:del w:id="3404" w:author="Author"/>
                <w:rFonts w:asciiTheme="minorBidi" w:hAnsiTheme="minorBidi" w:cstheme="minorBidi"/>
                <w:szCs w:val="17"/>
              </w:rPr>
            </w:pPr>
            <w:del w:id="3405" w:author="Author">
              <w:r w:rsidRPr="0001170E">
                <w:rPr>
                  <w:rFonts w:asciiTheme="minorBidi" w:hAnsiTheme="minorBidi" w:cstheme="minorBidi"/>
                  <w:szCs w:val="17"/>
                </w:rPr>
                <w:delText>AAJ, AAX, AX, AJ</w:delText>
              </w:r>
            </w:del>
          </w:p>
        </w:tc>
      </w:tr>
      <w:tr w:rsidR="005F3B68" w:rsidRPr="00B67A3A" w14:paraId="64C5DCD3" w14:textId="77777777" w:rsidTr="00954718">
        <w:trPr>
          <w:trHeight w:val="287"/>
          <w:del w:id="3406" w:author="Author"/>
        </w:trPr>
        <w:tc>
          <w:tcPr>
            <w:tcW w:w="1143" w:type="dxa"/>
          </w:tcPr>
          <w:p w14:paraId="4AAE55B6" w14:textId="77777777" w:rsidR="005F3B68" w:rsidRPr="0001170E" w:rsidRDefault="005F3B68" w:rsidP="008745E1">
            <w:pPr>
              <w:rPr>
                <w:del w:id="3407" w:author="Author"/>
                <w:rFonts w:asciiTheme="minorBidi" w:eastAsia="Times New Roman" w:hAnsiTheme="minorBidi" w:cstheme="minorBidi"/>
                <w:szCs w:val="17"/>
              </w:rPr>
            </w:pPr>
            <w:del w:id="3408" w:author="Author">
              <w:r>
                <w:rPr>
                  <w:rFonts w:asciiTheme="minorBidi" w:eastAsia="Times New Roman" w:hAnsiTheme="minorBidi" w:cstheme="minorBidi"/>
                  <w:szCs w:val="17"/>
                </w:rPr>
                <w:delText>[RSG-97</w:delText>
              </w:r>
              <w:r w:rsidRPr="0001170E">
                <w:rPr>
                  <w:rFonts w:asciiTheme="minorBidi" w:eastAsia="Times New Roman" w:hAnsiTheme="minorBidi" w:cstheme="minorBidi"/>
                  <w:szCs w:val="17"/>
                </w:rPr>
                <w:delText>]</w:delText>
              </w:r>
            </w:del>
          </w:p>
        </w:tc>
        <w:tc>
          <w:tcPr>
            <w:tcW w:w="6444" w:type="dxa"/>
          </w:tcPr>
          <w:p w14:paraId="1D1AF439" w14:textId="77777777" w:rsidR="005F3B68" w:rsidRPr="00FE08F0" w:rsidRDefault="005F3B68" w:rsidP="008745E1">
            <w:pPr>
              <w:rPr>
                <w:del w:id="3409" w:author="Author"/>
                <w:rFonts w:asciiTheme="minorBidi" w:eastAsia="Times New Roman" w:hAnsiTheme="minorBidi" w:cstheme="minorBidi"/>
                <w:szCs w:val="17"/>
              </w:rPr>
            </w:pPr>
            <w:del w:id="3410" w:author="Author">
              <w:r w:rsidRPr="00FE08F0">
                <w:rPr>
                  <w:rFonts w:asciiTheme="minorBidi" w:eastAsia="Times New Roman" w:hAnsiTheme="minorBidi" w:cstheme="minorBidi"/>
                  <w:szCs w:val="17"/>
                </w:rPr>
                <w:delText xml:space="preserve">A Service Contract MUST allow API client skeleton code generation. </w:delText>
              </w:r>
            </w:del>
          </w:p>
        </w:tc>
        <w:tc>
          <w:tcPr>
            <w:tcW w:w="1761" w:type="dxa"/>
          </w:tcPr>
          <w:p w14:paraId="2E17DEAA" w14:textId="77777777" w:rsidR="005F3B68" w:rsidRPr="00FE08F0" w:rsidRDefault="005F3B68" w:rsidP="008745E1">
            <w:pPr>
              <w:rPr>
                <w:del w:id="3411" w:author="Author"/>
                <w:rFonts w:asciiTheme="minorBidi" w:eastAsia="Times New Roman" w:hAnsiTheme="minorBidi" w:cstheme="minorBidi"/>
                <w:szCs w:val="17"/>
              </w:rPr>
            </w:pPr>
            <w:del w:id="3412" w:author="Author">
              <w:r w:rsidRPr="00FE08F0">
                <w:rPr>
                  <w:rFonts w:asciiTheme="minorBidi" w:eastAsia="Times New Roman" w:hAnsiTheme="minorBidi" w:cstheme="minorBidi"/>
                  <w:szCs w:val="17"/>
                </w:rPr>
                <w:delText>AAJ, AAX, AX, AJ</w:delText>
              </w:r>
            </w:del>
          </w:p>
        </w:tc>
      </w:tr>
      <w:tr w:rsidR="005F3B68" w:rsidRPr="00B67A3A" w14:paraId="73BE95E9" w14:textId="77777777" w:rsidTr="00954718">
        <w:trPr>
          <w:trHeight w:val="374"/>
          <w:del w:id="3413" w:author="Author"/>
        </w:trPr>
        <w:tc>
          <w:tcPr>
            <w:tcW w:w="1143" w:type="dxa"/>
          </w:tcPr>
          <w:p w14:paraId="15B565EB" w14:textId="77777777" w:rsidR="005F3B68" w:rsidRPr="00FE08F0" w:rsidRDefault="005F3B68" w:rsidP="008745E1">
            <w:pPr>
              <w:rPr>
                <w:del w:id="3414" w:author="Author"/>
                <w:rFonts w:asciiTheme="minorBidi" w:eastAsia="Times New Roman" w:hAnsiTheme="minorBidi" w:cstheme="minorBidi"/>
                <w:szCs w:val="17"/>
              </w:rPr>
            </w:pPr>
            <w:del w:id="3415" w:author="Author">
              <w:r>
                <w:rPr>
                  <w:rFonts w:asciiTheme="minorBidi" w:eastAsia="Times New Roman" w:hAnsiTheme="minorBidi" w:cstheme="minorBidi"/>
                  <w:szCs w:val="17"/>
                </w:rPr>
                <w:delText>[RSG-98</w:delText>
              </w:r>
              <w:r w:rsidRPr="0001170E">
                <w:rPr>
                  <w:rFonts w:asciiTheme="minorBidi" w:eastAsia="Times New Roman" w:hAnsiTheme="minorBidi" w:cstheme="minorBidi"/>
                  <w:szCs w:val="17"/>
                </w:rPr>
                <w:delText>]</w:delText>
              </w:r>
            </w:del>
          </w:p>
        </w:tc>
        <w:tc>
          <w:tcPr>
            <w:tcW w:w="6444" w:type="dxa"/>
          </w:tcPr>
          <w:p w14:paraId="6B13A4FC" w14:textId="77777777" w:rsidR="005F3B68" w:rsidRPr="00FE08F0" w:rsidRDefault="005F3B68" w:rsidP="008745E1">
            <w:pPr>
              <w:rPr>
                <w:del w:id="3416" w:author="Author"/>
                <w:rFonts w:asciiTheme="minorBidi" w:eastAsia="Times New Roman" w:hAnsiTheme="minorBidi" w:cstheme="minorBidi"/>
                <w:szCs w:val="17"/>
              </w:rPr>
            </w:pPr>
            <w:del w:id="3417" w:author="Author">
              <w:r w:rsidRPr="00FE08F0">
                <w:rPr>
                  <w:rFonts w:asciiTheme="minorBidi" w:eastAsia="Times New Roman" w:hAnsiTheme="minorBidi" w:cstheme="minorBidi"/>
                  <w:szCs w:val="17"/>
                </w:rPr>
                <w:delText>A Service Contract SHOULD allow server skeleton code generation.</w:delText>
              </w:r>
            </w:del>
          </w:p>
        </w:tc>
        <w:tc>
          <w:tcPr>
            <w:tcW w:w="1761" w:type="dxa"/>
          </w:tcPr>
          <w:p w14:paraId="6BAD55B9" w14:textId="77777777" w:rsidR="005F3B68" w:rsidRPr="00FE08F0" w:rsidRDefault="005F3B68" w:rsidP="008745E1">
            <w:pPr>
              <w:rPr>
                <w:del w:id="3418" w:author="Author"/>
                <w:rFonts w:asciiTheme="minorBidi" w:eastAsia="Times New Roman" w:hAnsiTheme="minorBidi" w:cstheme="minorBidi"/>
                <w:szCs w:val="17"/>
              </w:rPr>
            </w:pPr>
            <w:del w:id="3419" w:author="Author">
              <w:r w:rsidRPr="00FE08F0">
                <w:rPr>
                  <w:rFonts w:asciiTheme="minorBidi" w:eastAsia="Times New Roman" w:hAnsiTheme="minorBidi" w:cstheme="minorBidi"/>
                  <w:szCs w:val="17"/>
                </w:rPr>
                <w:delText>AAJ, AAX</w:delText>
              </w:r>
            </w:del>
          </w:p>
        </w:tc>
      </w:tr>
      <w:tr w:rsidR="005F3B68" w:rsidRPr="00B67A3A" w14:paraId="0C93BD40" w14:textId="77777777" w:rsidTr="00954718">
        <w:trPr>
          <w:trHeight w:val="448"/>
          <w:del w:id="3420" w:author="Author"/>
        </w:trPr>
        <w:tc>
          <w:tcPr>
            <w:tcW w:w="1143" w:type="dxa"/>
          </w:tcPr>
          <w:p w14:paraId="718A07A6" w14:textId="77777777" w:rsidR="005F3B68" w:rsidRPr="0001170E" w:rsidRDefault="005F3B68" w:rsidP="008745E1">
            <w:pPr>
              <w:rPr>
                <w:del w:id="3421" w:author="Author"/>
                <w:rFonts w:asciiTheme="minorBidi" w:hAnsiTheme="minorBidi" w:cstheme="minorBidi"/>
                <w:szCs w:val="17"/>
              </w:rPr>
            </w:pPr>
            <w:del w:id="3422" w:author="Author">
              <w:r>
                <w:rPr>
                  <w:rFonts w:asciiTheme="minorBidi" w:eastAsia="Times New Roman" w:hAnsiTheme="minorBidi" w:cstheme="minorBidi"/>
                  <w:szCs w:val="17"/>
                </w:rPr>
                <w:delText>[RSG-99</w:delText>
              </w:r>
              <w:r w:rsidRPr="0001170E">
                <w:rPr>
                  <w:rFonts w:asciiTheme="minorBidi" w:eastAsia="Times New Roman" w:hAnsiTheme="minorBidi" w:cstheme="minorBidi"/>
                  <w:szCs w:val="17"/>
                </w:rPr>
                <w:delText>]</w:delText>
              </w:r>
            </w:del>
          </w:p>
        </w:tc>
        <w:tc>
          <w:tcPr>
            <w:tcW w:w="6444" w:type="dxa"/>
          </w:tcPr>
          <w:p w14:paraId="57545CD2" w14:textId="77777777" w:rsidR="005F3B68" w:rsidRPr="00FE08F0" w:rsidRDefault="005F3B68" w:rsidP="008745E1">
            <w:pPr>
              <w:rPr>
                <w:del w:id="3423" w:author="Author"/>
                <w:rFonts w:asciiTheme="minorBidi" w:eastAsia="Times New Roman" w:hAnsiTheme="minorBidi" w:cstheme="minorBidi"/>
                <w:szCs w:val="17"/>
              </w:rPr>
            </w:pPr>
            <w:del w:id="3424" w:author="Author">
              <w:r w:rsidRPr="00FE08F0">
                <w:rPr>
                  <w:rFonts w:asciiTheme="minorBidi" w:eastAsia="Times New Roman" w:hAnsiTheme="minorBidi" w:cstheme="minorBidi"/>
                  <w:szCs w:val="17"/>
                </w:rPr>
                <w:delText>A Web API documentation SHOULD be written in RAML or OAS. Custom documentation formats SHOULD NOT be used.</w:delText>
              </w:r>
            </w:del>
          </w:p>
        </w:tc>
        <w:tc>
          <w:tcPr>
            <w:tcW w:w="1761" w:type="dxa"/>
          </w:tcPr>
          <w:p w14:paraId="5A79C552" w14:textId="77777777" w:rsidR="005F3B68" w:rsidRPr="0001170E" w:rsidRDefault="005F3B68" w:rsidP="008745E1">
            <w:pPr>
              <w:rPr>
                <w:del w:id="3425" w:author="Author"/>
                <w:rFonts w:asciiTheme="minorBidi" w:hAnsiTheme="minorBidi" w:cstheme="minorBidi"/>
                <w:szCs w:val="17"/>
              </w:rPr>
            </w:pPr>
            <w:del w:id="3426" w:author="Author">
              <w:r w:rsidRPr="0001170E">
                <w:rPr>
                  <w:rFonts w:asciiTheme="minorBidi" w:hAnsiTheme="minorBidi" w:cstheme="minorBidi"/>
                  <w:szCs w:val="17"/>
                </w:rPr>
                <w:delText>AAJ, AAX</w:delText>
              </w:r>
            </w:del>
          </w:p>
        </w:tc>
      </w:tr>
      <w:tr w:rsidR="005F3B68" w:rsidRPr="00B67A3A" w14:paraId="49784C93" w14:textId="77777777" w:rsidTr="00954718">
        <w:trPr>
          <w:trHeight w:val="710"/>
          <w:del w:id="3427" w:author="Author"/>
        </w:trPr>
        <w:tc>
          <w:tcPr>
            <w:tcW w:w="1143" w:type="dxa"/>
          </w:tcPr>
          <w:p w14:paraId="1ACFE74A" w14:textId="77777777" w:rsidR="005F3B68" w:rsidRPr="0001170E" w:rsidRDefault="005F3B68" w:rsidP="008745E1">
            <w:pPr>
              <w:rPr>
                <w:del w:id="3428" w:author="Author"/>
                <w:rFonts w:asciiTheme="minorBidi" w:eastAsia="Times New Roman" w:hAnsiTheme="minorBidi" w:cstheme="minorBidi"/>
                <w:szCs w:val="17"/>
              </w:rPr>
            </w:pPr>
            <w:del w:id="3429" w:author="Author">
              <w:r>
                <w:rPr>
                  <w:rFonts w:asciiTheme="minorBidi" w:eastAsia="Times New Roman" w:hAnsiTheme="minorBidi" w:cstheme="minorBidi"/>
                  <w:szCs w:val="17"/>
                </w:rPr>
                <w:delText>[RSG-100</w:delText>
              </w:r>
              <w:r w:rsidRPr="0001170E">
                <w:rPr>
                  <w:rFonts w:asciiTheme="minorBidi" w:eastAsia="Times New Roman" w:hAnsiTheme="minorBidi" w:cstheme="minorBidi"/>
                  <w:szCs w:val="17"/>
                </w:rPr>
                <w:delText>]</w:delText>
              </w:r>
            </w:del>
          </w:p>
        </w:tc>
        <w:tc>
          <w:tcPr>
            <w:tcW w:w="6444" w:type="dxa"/>
          </w:tcPr>
          <w:p w14:paraId="34E8CDB6" w14:textId="77777777" w:rsidR="005F3B68" w:rsidRPr="00FE08F0" w:rsidRDefault="005F3B68" w:rsidP="008745E1">
            <w:pPr>
              <w:rPr>
                <w:del w:id="3430" w:author="Author"/>
                <w:rFonts w:asciiTheme="minorBidi" w:eastAsia="Times New Roman" w:hAnsiTheme="minorBidi" w:cstheme="minorBidi"/>
                <w:szCs w:val="17"/>
              </w:rPr>
            </w:pPr>
            <w:del w:id="3431" w:author="Author">
              <w:r w:rsidRPr="00FE08F0">
                <w:rPr>
                  <w:rFonts w:asciiTheme="minorBidi" w:eastAsia="Times New Roman" w:hAnsiTheme="minorBidi" w:cstheme="minorBidi"/>
                  <w:szCs w:val="17"/>
                </w:rPr>
                <w:delText xml:space="preserve">A Web API consumer SHOULD be able to specify a server timeout for each request; a custom HTTP header SHOULD be used. </w:delText>
              </w:r>
              <w:r>
                <w:rPr>
                  <w:rFonts w:asciiTheme="minorBidi" w:eastAsia="Times New Roman" w:hAnsiTheme="minorBidi" w:cstheme="minorBidi"/>
                  <w:szCs w:val="17"/>
                </w:rPr>
                <w:delText xml:space="preserve"> </w:delText>
              </w:r>
              <w:r w:rsidRPr="00FE08F0">
                <w:rPr>
                  <w:rFonts w:asciiTheme="minorBidi" w:eastAsia="Times New Roman" w:hAnsiTheme="minorBidi" w:cstheme="minorBidi"/>
                  <w:szCs w:val="17"/>
                </w:rPr>
                <w:delText>A maximum server timeout SHOULD be also used to protect server resources from over-use.</w:delText>
              </w:r>
            </w:del>
          </w:p>
        </w:tc>
        <w:tc>
          <w:tcPr>
            <w:tcW w:w="1761" w:type="dxa"/>
          </w:tcPr>
          <w:p w14:paraId="62289210" w14:textId="77777777" w:rsidR="005F3B68" w:rsidRPr="0001170E" w:rsidRDefault="005F3B68" w:rsidP="008745E1">
            <w:pPr>
              <w:rPr>
                <w:del w:id="3432" w:author="Author"/>
                <w:rFonts w:asciiTheme="minorBidi" w:hAnsiTheme="minorBidi" w:cstheme="minorBidi"/>
                <w:szCs w:val="17"/>
              </w:rPr>
            </w:pPr>
            <w:del w:id="3433" w:author="Author">
              <w:r w:rsidRPr="0001170E">
                <w:rPr>
                  <w:rFonts w:asciiTheme="minorBidi" w:hAnsiTheme="minorBidi" w:cstheme="minorBidi"/>
                  <w:szCs w:val="17"/>
                </w:rPr>
                <w:delText>AAJ, AAX</w:delText>
              </w:r>
            </w:del>
          </w:p>
        </w:tc>
      </w:tr>
      <w:tr w:rsidR="005F3B68" w:rsidRPr="00B67A3A" w14:paraId="340B706E" w14:textId="77777777" w:rsidTr="00E3148C">
        <w:trPr>
          <w:del w:id="3434" w:author="Author"/>
        </w:trPr>
        <w:tc>
          <w:tcPr>
            <w:tcW w:w="1143" w:type="dxa"/>
          </w:tcPr>
          <w:p w14:paraId="271E784C" w14:textId="77777777" w:rsidR="005F3B68" w:rsidRPr="00FE08F0" w:rsidRDefault="005F3B68" w:rsidP="008745E1">
            <w:pPr>
              <w:rPr>
                <w:del w:id="3435" w:author="Author"/>
                <w:rFonts w:asciiTheme="minorBidi" w:eastAsia="Times New Roman" w:hAnsiTheme="minorBidi" w:cstheme="minorBidi"/>
                <w:szCs w:val="17"/>
              </w:rPr>
            </w:pPr>
            <w:del w:id="3436" w:author="Author">
              <w:r>
                <w:rPr>
                  <w:rFonts w:asciiTheme="minorBidi" w:eastAsia="Times New Roman" w:hAnsiTheme="minorBidi" w:cstheme="minorBidi"/>
                  <w:szCs w:val="17"/>
                </w:rPr>
                <w:delText>[RSG-101</w:delText>
              </w:r>
              <w:r w:rsidRPr="0001170E">
                <w:rPr>
                  <w:rFonts w:asciiTheme="minorBidi" w:eastAsia="Times New Roman" w:hAnsiTheme="minorBidi" w:cstheme="minorBidi"/>
                  <w:szCs w:val="17"/>
                </w:rPr>
                <w:delText>]</w:delText>
              </w:r>
            </w:del>
          </w:p>
        </w:tc>
        <w:tc>
          <w:tcPr>
            <w:tcW w:w="6444" w:type="dxa"/>
          </w:tcPr>
          <w:p w14:paraId="56F9CDBB" w14:textId="77777777" w:rsidR="005F3B68" w:rsidRPr="00FE08F0" w:rsidRDefault="005F3B68" w:rsidP="008745E1">
            <w:pPr>
              <w:rPr>
                <w:del w:id="3437" w:author="Author"/>
                <w:rFonts w:asciiTheme="minorBidi" w:eastAsia="Times New Roman" w:hAnsiTheme="minorBidi" w:cstheme="minorBidi"/>
                <w:szCs w:val="17"/>
              </w:rPr>
            </w:pPr>
            <w:del w:id="3438" w:author="Author">
              <w:r w:rsidRPr="00FE08F0">
                <w:rPr>
                  <w:rFonts w:asciiTheme="minorBidi" w:eastAsia="Times New Roman" w:hAnsiTheme="minorBidi" w:cstheme="minorBidi"/>
                  <w:szCs w:val="17"/>
                </w:rPr>
                <w:delText>A Web API SHOULD support conditionally retrieving data, to ensure only data which is modified will be retrieved. Content-based Resource Validation SHOULD be used because it is more accurate.</w:delText>
              </w:r>
            </w:del>
          </w:p>
        </w:tc>
        <w:tc>
          <w:tcPr>
            <w:tcW w:w="1761" w:type="dxa"/>
          </w:tcPr>
          <w:p w14:paraId="48565BC5" w14:textId="77777777" w:rsidR="005F3B68" w:rsidRPr="00FE08F0" w:rsidRDefault="005F3B68" w:rsidP="008745E1">
            <w:pPr>
              <w:rPr>
                <w:del w:id="3439" w:author="Author"/>
                <w:rFonts w:asciiTheme="minorBidi" w:eastAsia="Times New Roman" w:hAnsiTheme="minorBidi" w:cstheme="minorBidi"/>
                <w:szCs w:val="17"/>
              </w:rPr>
            </w:pPr>
            <w:del w:id="3440" w:author="Author">
              <w:r w:rsidRPr="00FE08F0">
                <w:rPr>
                  <w:rFonts w:asciiTheme="minorBidi" w:eastAsia="Times New Roman" w:hAnsiTheme="minorBidi" w:cstheme="minorBidi"/>
                  <w:szCs w:val="17"/>
                </w:rPr>
                <w:delText>AAJ, AAX</w:delText>
              </w:r>
            </w:del>
          </w:p>
        </w:tc>
      </w:tr>
      <w:tr w:rsidR="005F3B68" w:rsidRPr="00B67A3A" w14:paraId="2B0C0092" w14:textId="77777777" w:rsidTr="00954718">
        <w:trPr>
          <w:trHeight w:val="1448"/>
          <w:del w:id="3441" w:author="Author"/>
        </w:trPr>
        <w:tc>
          <w:tcPr>
            <w:tcW w:w="1143" w:type="dxa"/>
          </w:tcPr>
          <w:p w14:paraId="35E4F9F6" w14:textId="77777777" w:rsidR="005F3B68" w:rsidRPr="00FE08F0" w:rsidRDefault="005F3B68" w:rsidP="008745E1">
            <w:pPr>
              <w:rPr>
                <w:del w:id="3442" w:author="Author"/>
                <w:rFonts w:asciiTheme="minorBidi" w:eastAsia="Times New Roman" w:hAnsiTheme="minorBidi" w:cstheme="minorBidi"/>
                <w:szCs w:val="17"/>
              </w:rPr>
            </w:pPr>
            <w:del w:id="3443" w:author="Author">
              <w:r>
                <w:rPr>
                  <w:rFonts w:asciiTheme="minorBidi" w:eastAsia="Times New Roman" w:hAnsiTheme="minorBidi" w:cstheme="minorBidi"/>
                  <w:szCs w:val="17"/>
                </w:rPr>
                <w:delText>[RSG-102</w:delText>
              </w:r>
              <w:r w:rsidRPr="0001170E">
                <w:rPr>
                  <w:rFonts w:asciiTheme="minorBidi" w:eastAsia="Times New Roman" w:hAnsiTheme="minorBidi" w:cstheme="minorBidi"/>
                  <w:szCs w:val="17"/>
                </w:rPr>
                <w:delText>]</w:delText>
              </w:r>
            </w:del>
          </w:p>
        </w:tc>
        <w:tc>
          <w:tcPr>
            <w:tcW w:w="6444" w:type="dxa"/>
          </w:tcPr>
          <w:p w14:paraId="2C562F94" w14:textId="77777777" w:rsidR="005F3B68" w:rsidRPr="00FE08F0" w:rsidRDefault="005F3B68" w:rsidP="008745E1">
            <w:pPr>
              <w:rPr>
                <w:del w:id="3444" w:author="Author"/>
                <w:rFonts w:asciiTheme="minorBidi" w:eastAsia="Times New Roman" w:hAnsiTheme="minorBidi" w:cstheme="minorBidi"/>
                <w:szCs w:val="17"/>
              </w:rPr>
            </w:pPr>
            <w:del w:id="3445" w:author="Author">
              <w:r w:rsidRPr="00FE08F0">
                <w:rPr>
                  <w:rFonts w:asciiTheme="minorBidi" w:eastAsia="Times New Roman" w:hAnsiTheme="minorBidi" w:cstheme="minorBidi"/>
                  <w:szCs w:val="17"/>
                </w:rPr>
                <w:delText xml:space="preserve">In order to implement Content-based Resource Validation the </w:delText>
              </w:r>
              <w:r w:rsidRPr="008429EF">
                <w:rPr>
                  <w:rFonts w:ascii="Courier New" w:eastAsia="Times New Roman" w:hAnsi="Courier New" w:cs="Courier New"/>
                  <w:szCs w:val="17"/>
                </w:rPr>
                <w:delText>ETag</w:delText>
              </w:r>
              <w:r w:rsidRPr="00FE08F0">
                <w:rPr>
                  <w:rFonts w:asciiTheme="minorBidi" w:eastAsia="Times New Roman" w:hAnsiTheme="minorBidi" w:cstheme="minorBidi"/>
                  <w:szCs w:val="17"/>
                </w:rPr>
                <w:delText xml:space="preserve"> HTTP header SHOULD be used in the response to encode the data state. Afterward, this value SHOULD be used in subsequent requests in the conditional HTTP headers (such as If-Match or If-None-Match). If the data has not been modified since the request returned the </w:delText>
              </w:r>
              <w:r w:rsidRPr="008429EF">
                <w:rPr>
                  <w:rFonts w:ascii="Courier New" w:eastAsia="Times New Roman" w:hAnsi="Courier New" w:cs="Courier New"/>
                  <w:szCs w:val="17"/>
                </w:rPr>
                <w:delText>ETag</w:delText>
              </w:r>
              <w:r w:rsidRPr="00FE08F0">
                <w:rPr>
                  <w:rFonts w:asciiTheme="minorBidi" w:eastAsia="Times New Roman" w:hAnsiTheme="minorBidi" w:cstheme="minorBidi"/>
                  <w:szCs w:val="17"/>
                </w:rPr>
                <w:delText>, the server SHOULD return the status code “</w:delText>
              </w:r>
              <w:r w:rsidRPr="008429EF">
                <w:rPr>
                  <w:rFonts w:ascii="Courier New" w:eastAsia="Times New Roman" w:hAnsi="Courier New" w:cs="Courier New"/>
                  <w:szCs w:val="17"/>
                </w:rPr>
                <w:delText>304 Not Modified</w:delText>
              </w:r>
              <w:r w:rsidRPr="00FE08F0">
                <w:rPr>
                  <w:rFonts w:asciiTheme="minorBidi" w:eastAsia="Times New Roman" w:hAnsiTheme="minorBidi" w:cstheme="minorBidi"/>
                  <w:szCs w:val="17"/>
                </w:rPr>
                <w:delText>” (if not modified). This mechanism is specified in IETF RFC 7231 and 7232.</w:delText>
              </w:r>
            </w:del>
          </w:p>
        </w:tc>
        <w:tc>
          <w:tcPr>
            <w:tcW w:w="1761" w:type="dxa"/>
          </w:tcPr>
          <w:p w14:paraId="016C191C" w14:textId="77777777" w:rsidR="005F3B68" w:rsidRPr="00FE08F0" w:rsidRDefault="005F3B68" w:rsidP="008745E1">
            <w:pPr>
              <w:rPr>
                <w:del w:id="3446" w:author="Author"/>
                <w:rFonts w:asciiTheme="minorBidi" w:eastAsia="Times New Roman" w:hAnsiTheme="minorBidi" w:cstheme="minorBidi"/>
                <w:szCs w:val="17"/>
              </w:rPr>
            </w:pPr>
            <w:del w:id="3447" w:author="Author">
              <w:r w:rsidRPr="00FE08F0">
                <w:rPr>
                  <w:rFonts w:asciiTheme="minorBidi" w:eastAsia="Times New Roman" w:hAnsiTheme="minorBidi" w:cstheme="minorBidi"/>
                  <w:szCs w:val="17"/>
                </w:rPr>
                <w:delText>AAJ, AAX</w:delText>
              </w:r>
            </w:del>
          </w:p>
        </w:tc>
      </w:tr>
      <w:tr w:rsidR="005F3B68" w:rsidRPr="00B67A3A" w14:paraId="798FAE9F" w14:textId="77777777" w:rsidTr="00954718">
        <w:trPr>
          <w:trHeight w:val="766"/>
          <w:del w:id="3448" w:author="Author"/>
        </w:trPr>
        <w:tc>
          <w:tcPr>
            <w:tcW w:w="1143" w:type="dxa"/>
          </w:tcPr>
          <w:p w14:paraId="067E99C4" w14:textId="77777777" w:rsidR="005F3B68" w:rsidRPr="00FE08F0" w:rsidRDefault="005F3B68" w:rsidP="008745E1">
            <w:pPr>
              <w:rPr>
                <w:del w:id="3449" w:author="Author"/>
                <w:rFonts w:asciiTheme="minorBidi" w:eastAsia="Times New Roman" w:hAnsiTheme="minorBidi" w:cstheme="minorBidi"/>
                <w:szCs w:val="17"/>
              </w:rPr>
            </w:pPr>
            <w:del w:id="3450" w:author="Author">
              <w:r>
                <w:rPr>
                  <w:rFonts w:asciiTheme="minorBidi" w:eastAsia="Times New Roman" w:hAnsiTheme="minorBidi" w:cstheme="minorBidi"/>
                  <w:szCs w:val="17"/>
                </w:rPr>
                <w:delText>[RSG-103</w:delText>
              </w:r>
              <w:r w:rsidRPr="0001170E">
                <w:rPr>
                  <w:rFonts w:asciiTheme="minorBidi" w:eastAsia="Times New Roman" w:hAnsiTheme="minorBidi" w:cstheme="minorBidi"/>
                  <w:szCs w:val="17"/>
                </w:rPr>
                <w:delText>]</w:delText>
              </w:r>
            </w:del>
          </w:p>
        </w:tc>
        <w:tc>
          <w:tcPr>
            <w:tcW w:w="6444" w:type="dxa"/>
          </w:tcPr>
          <w:p w14:paraId="41DDA013" w14:textId="77777777" w:rsidR="005F3B68" w:rsidRPr="00FE08F0" w:rsidRDefault="005F3B68" w:rsidP="008745E1">
            <w:pPr>
              <w:rPr>
                <w:del w:id="3451" w:author="Author"/>
                <w:rFonts w:asciiTheme="minorBidi" w:eastAsia="Times New Roman" w:hAnsiTheme="minorBidi" w:cstheme="minorBidi"/>
                <w:szCs w:val="17"/>
              </w:rPr>
            </w:pPr>
            <w:del w:id="3452" w:author="Author">
              <w:r w:rsidRPr="00FE08F0">
                <w:rPr>
                  <w:rFonts w:asciiTheme="minorBidi" w:eastAsia="Times New Roman" w:hAnsiTheme="minorBidi" w:cstheme="minorBidi"/>
                  <w:szCs w:val="17"/>
                </w:rPr>
                <w:delText xml:space="preserve">In order to implement Time-based Resource Validation the </w:delText>
              </w:r>
              <w:r w:rsidRPr="008429EF">
                <w:rPr>
                  <w:rFonts w:ascii="Courier New" w:eastAsia="Times New Roman" w:hAnsi="Courier New" w:cs="Courier New"/>
                  <w:szCs w:val="17"/>
                </w:rPr>
                <w:delText>Last-Modified</w:delText>
              </w:r>
              <w:r w:rsidRPr="00FE08F0">
                <w:rPr>
                  <w:rFonts w:asciiTheme="minorBidi" w:eastAsia="Times New Roman" w:hAnsiTheme="minorBidi" w:cstheme="minorBidi"/>
                  <w:szCs w:val="17"/>
                </w:rPr>
                <w:delText xml:space="preserve"> HTTP header SHOULD be used. This mechanism is specified in IETF RFC 7231 and 7232. </w:delText>
              </w:r>
            </w:del>
          </w:p>
        </w:tc>
        <w:tc>
          <w:tcPr>
            <w:tcW w:w="1761" w:type="dxa"/>
          </w:tcPr>
          <w:p w14:paraId="6E52CD02" w14:textId="77777777" w:rsidR="005F3B68" w:rsidRPr="00FE08F0" w:rsidRDefault="005F3B68" w:rsidP="008745E1">
            <w:pPr>
              <w:rPr>
                <w:del w:id="3453" w:author="Author"/>
                <w:rFonts w:asciiTheme="minorBidi" w:eastAsia="Times New Roman" w:hAnsiTheme="minorBidi" w:cstheme="minorBidi"/>
                <w:szCs w:val="17"/>
              </w:rPr>
            </w:pPr>
            <w:del w:id="3454" w:author="Author">
              <w:r w:rsidRPr="00FE08F0">
                <w:rPr>
                  <w:rFonts w:asciiTheme="minorBidi" w:eastAsia="Times New Roman" w:hAnsiTheme="minorBidi" w:cstheme="minorBidi"/>
                  <w:szCs w:val="17"/>
                </w:rPr>
                <w:delText>AAJ, AAX</w:delText>
              </w:r>
            </w:del>
          </w:p>
        </w:tc>
      </w:tr>
      <w:tr w:rsidR="005F3B68" w:rsidRPr="00B67A3A" w14:paraId="1CF86E23" w14:textId="77777777" w:rsidTr="00954718">
        <w:trPr>
          <w:trHeight w:val="448"/>
          <w:del w:id="3455" w:author="Author"/>
        </w:trPr>
        <w:tc>
          <w:tcPr>
            <w:tcW w:w="1143" w:type="dxa"/>
          </w:tcPr>
          <w:p w14:paraId="182B155B" w14:textId="77777777" w:rsidR="005F3B68" w:rsidRPr="0001170E" w:rsidRDefault="005F3B68" w:rsidP="008745E1">
            <w:pPr>
              <w:rPr>
                <w:del w:id="3456" w:author="Author"/>
                <w:rFonts w:asciiTheme="minorBidi" w:eastAsia="Times New Roman" w:hAnsiTheme="minorBidi" w:cstheme="minorBidi"/>
                <w:szCs w:val="17"/>
              </w:rPr>
            </w:pPr>
            <w:del w:id="3457" w:author="Author">
              <w:r>
                <w:rPr>
                  <w:rFonts w:asciiTheme="minorBidi" w:eastAsia="Times New Roman" w:hAnsiTheme="minorBidi" w:cstheme="minorBidi"/>
                  <w:szCs w:val="17"/>
                </w:rPr>
                <w:delText>[RSG-104</w:delText>
              </w:r>
              <w:r w:rsidRPr="0001170E">
                <w:rPr>
                  <w:rFonts w:asciiTheme="minorBidi" w:eastAsia="Times New Roman" w:hAnsiTheme="minorBidi" w:cstheme="minorBidi"/>
                  <w:szCs w:val="17"/>
                </w:rPr>
                <w:delText>]</w:delText>
              </w:r>
            </w:del>
          </w:p>
        </w:tc>
        <w:tc>
          <w:tcPr>
            <w:tcW w:w="6444" w:type="dxa"/>
          </w:tcPr>
          <w:p w14:paraId="47DF06D2" w14:textId="77777777" w:rsidR="005F3B68" w:rsidRPr="00FE08F0" w:rsidRDefault="005F3B68" w:rsidP="008745E1">
            <w:pPr>
              <w:rPr>
                <w:del w:id="3458" w:author="Author"/>
                <w:rFonts w:asciiTheme="minorBidi" w:eastAsia="Times New Roman" w:hAnsiTheme="minorBidi" w:cstheme="minorBidi"/>
                <w:szCs w:val="17"/>
              </w:rPr>
            </w:pPr>
            <w:del w:id="3459" w:author="Author">
              <w:r w:rsidRPr="00FE08F0">
                <w:rPr>
                  <w:rFonts w:asciiTheme="minorBidi" w:eastAsia="Times New Roman" w:hAnsiTheme="minorBidi" w:cstheme="minorBidi"/>
                  <w:szCs w:val="17"/>
                </w:rPr>
                <w:delText>Using response versioning, a service consumer MAY implement Optimistic Locking.</w:delText>
              </w:r>
            </w:del>
          </w:p>
        </w:tc>
        <w:tc>
          <w:tcPr>
            <w:tcW w:w="1761" w:type="dxa"/>
          </w:tcPr>
          <w:p w14:paraId="52157A0F" w14:textId="77777777" w:rsidR="005F3B68" w:rsidRPr="00FE08F0" w:rsidRDefault="005F3B68" w:rsidP="008745E1">
            <w:pPr>
              <w:rPr>
                <w:del w:id="3460" w:author="Author"/>
                <w:rFonts w:asciiTheme="minorBidi" w:eastAsia="Times New Roman" w:hAnsiTheme="minorBidi" w:cstheme="minorBidi"/>
                <w:szCs w:val="17"/>
              </w:rPr>
            </w:pPr>
            <w:del w:id="3461" w:author="Author">
              <w:r w:rsidRPr="00FE08F0">
                <w:rPr>
                  <w:rFonts w:asciiTheme="minorBidi" w:eastAsia="Times New Roman" w:hAnsiTheme="minorBidi" w:cstheme="minorBidi"/>
                  <w:szCs w:val="17"/>
                </w:rPr>
                <w:delText>AAJ, AAX</w:delText>
              </w:r>
            </w:del>
          </w:p>
        </w:tc>
      </w:tr>
      <w:tr w:rsidR="005F3B68" w:rsidRPr="00B67A3A" w14:paraId="346EAF99" w14:textId="77777777" w:rsidTr="00954718">
        <w:trPr>
          <w:trHeight w:val="610"/>
          <w:del w:id="3462" w:author="Author"/>
        </w:trPr>
        <w:tc>
          <w:tcPr>
            <w:tcW w:w="1143" w:type="dxa"/>
          </w:tcPr>
          <w:p w14:paraId="01A602A5" w14:textId="77777777" w:rsidR="005F3B68" w:rsidRPr="00FE08F0" w:rsidRDefault="005F3B68" w:rsidP="008745E1">
            <w:pPr>
              <w:rPr>
                <w:del w:id="3463" w:author="Author"/>
                <w:rFonts w:asciiTheme="minorBidi" w:eastAsia="Times New Roman" w:hAnsiTheme="minorBidi" w:cstheme="minorBidi"/>
                <w:szCs w:val="17"/>
              </w:rPr>
            </w:pPr>
            <w:del w:id="3464" w:author="Author">
              <w:r>
                <w:rPr>
                  <w:rFonts w:asciiTheme="minorBidi" w:eastAsia="Times New Roman" w:hAnsiTheme="minorBidi" w:cstheme="minorBidi"/>
                  <w:szCs w:val="17"/>
                </w:rPr>
                <w:delText>[RSG-106</w:delText>
              </w:r>
              <w:r w:rsidRPr="0001170E">
                <w:rPr>
                  <w:rFonts w:asciiTheme="minorBidi" w:eastAsia="Times New Roman" w:hAnsiTheme="minorBidi" w:cstheme="minorBidi"/>
                  <w:szCs w:val="17"/>
                </w:rPr>
                <w:delText>] </w:delText>
              </w:r>
            </w:del>
          </w:p>
        </w:tc>
        <w:tc>
          <w:tcPr>
            <w:tcW w:w="6444" w:type="dxa"/>
          </w:tcPr>
          <w:p w14:paraId="58C023D2" w14:textId="77777777" w:rsidR="005F3B68" w:rsidRPr="00FE08F0" w:rsidRDefault="005F3B68" w:rsidP="008745E1">
            <w:pPr>
              <w:rPr>
                <w:del w:id="3465" w:author="Author"/>
                <w:rFonts w:asciiTheme="minorBidi" w:eastAsia="Times New Roman" w:hAnsiTheme="minorBidi" w:cstheme="minorBidi"/>
                <w:szCs w:val="17"/>
              </w:rPr>
            </w:pPr>
            <w:del w:id="3466" w:author="Author">
              <w:r w:rsidRPr="00FE08F0">
                <w:rPr>
                  <w:rFonts w:asciiTheme="minorBidi" w:eastAsia="Times New Roman" w:hAnsiTheme="minorBidi" w:cstheme="minorBidi"/>
                  <w:szCs w:val="17"/>
                </w:rPr>
                <w:delText xml:space="preserve">The HTTP response headers </w:delText>
              </w:r>
              <w:r w:rsidRPr="008429EF">
                <w:rPr>
                  <w:rFonts w:ascii="Courier New" w:eastAsia="Times New Roman" w:hAnsi="Courier New" w:cs="Courier New"/>
                  <w:szCs w:val="17"/>
                </w:rPr>
                <w:delText>Cache-Control</w:delText>
              </w:r>
              <w:r w:rsidRPr="00FE08F0">
                <w:rPr>
                  <w:rFonts w:asciiTheme="minorBidi" w:eastAsia="Times New Roman" w:hAnsiTheme="minorBidi" w:cstheme="minorBidi"/>
                  <w:szCs w:val="17"/>
                </w:rPr>
                <w:delText xml:space="preserve"> and </w:delText>
              </w:r>
              <w:r w:rsidRPr="008429EF">
                <w:rPr>
                  <w:rFonts w:ascii="Courier New" w:eastAsia="Times New Roman" w:hAnsi="Courier New" w:cs="Courier New"/>
                  <w:szCs w:val="17"/>
                </w:rPr>
                <w:delText>Expires</w:delText>
              </w:r>
              <w:r w:rsidRPr="00FE08F0">
                <w:rPr>
                  <w:rFonts w:asciiTheme="minorBidi" w:eastAsia="Times New Roman" w:hAnsiTheme="minorBidi" w:cstheme="minorBidi"/>
                  <w:szCs w:val="17"/>
                </w:rPr>
                <w:delText xml:space="preserve"> SHOULD be used. The latter MAY be used to support legacy clients.</w:delText>
              </w:r>
            </w:del>
          </w:p>
        </w:tc>
        <w:tc>
          <w:tcPr>
            <w:tcW w:w="1761" w:type="dxa"/>
          </w:tcPr>
          <w:p w14:paraId="5E2B0BC0" w14:textId="77777777" w:rsidR="005F3B68" w:rsidRPr="00FE08F0" w:rsidRDefault="005F3B68" w:rsidP="008745E1">
            <w:pPr>
              <w:rPr>
                <w:del w:id="3467" w:author="Author"/>
                <w:rFonts w:asciiTheme="minorBidi" w:eastAsia="Times New Roman" w:hAnsiTheme="minorBidi" w:cstheme="minorBidi"/>
                <w:szCs w:val="17"/>
              </w:rPr>
            </w:pPr>
            <w:del w:id="3468" w:author="Author">
              <w:r w:rsidRPr="00FE08F0">
                <w:rPr>
                  <w:rFonts w:asciiTheme="minorBidi" w:eastAsia="Times New Roman" w:hAnsiTheme="minorBidi" w:cstheme="minorBidi"/>
                  <w:szCs w:val="17"/>
                </w:rPr>
                <w:delText>AAJ, AAX</w:delText>
              </w:r>
            </w:del>
          </w:p>
        </w:tc>
      </w:tr>
      <w:tr w:rsidR="005F3B68" w:rsidRPr="00B67A3A" w14:paraId="177181BD" w14:textId="77777777" w:rsidTr="00954718">
        <w:trPr>
          <w:trHeight w:val="758"/>
          <w:del w:id="3469" w:author="Author"/>
        </w:trPr>
        <w:tc>
          <w:tcPr>
            <w:tcW w:w="1143" w:type="dxa"/>
          </w:tcPr>
          <w:p w14:paraId="15535B2C" w14:textId="77777777" w:rsidR="005F3B68" w:rsidRPr="00FE08F0" w:rsidRDefault="005F3B68" w:rsidP="008745E1">
            <w:pPr>
              <w:rPr>
                <w:del w:id="3470" w:author="Author"/>
                <w:rFonts w:asciiTheme="minorBidi" w:eastAsia="Times New Roman" w:hAnsiTheme="minorBidi" w:cstheme="minorBidi"/>
                <w:szCs w:val="17"/>
              </w:rPr>
            </w:pPr>
            <w:del w:id="3471" w:author="Author">
              <w:r>
                <w:rPr>
                  <w:rFonts w:asciiTheme="minorBidi" w:eastAsia="Times New Roman" w:hAnsiTheme="minorBidi" w:cstheme="minorBidi"/>
                  <w:szCs w:val="17"/>
                </w:rPr>
                <w:delText>[RSG-107</w:delText>
              </w:r>
              <w:r w:rsidRPr="0001170E">
                <w:rPr>
                  <w:rFonts w:asciiTheme="minorBidi" w:eastAsia="Times New Roman" w:hAnsiTheme="minorBidi" w:cstheme="minorBidi"/>
                  <w:szCs w:val="17"/>
                </w:rPr>
                <w:delText>] </w:delText>
              </w:r>
            </w:del>
          </w:p>
        </w:tc>
        <w:tc>
          <w:tcPr>
            <w:tcW w:w="6444" w:type="dxa"/>
          </w:tcPr>
          <w:p w14:paraId="39DD719D" w14:textId="77777777" w:rsidR="005F3B68" w:rsidRPr="00FE08F0" w:rsidRDefault="005F3B68" w:rsidP="008745E1">
            <w:pPr>
              <w:rPr>
                <w:del w:id="3472" w:author="Author"/>
                <w:rFonts w:asciiTheme="minorBidi" w:eastAsia="Times New Roman" w:hAnsiTheme="minorBidi" w:cstheme="minorBidi"/>
                <w:szCs w:val="17"/>
              </w:rPr>
            </w:pPr>
            <w:del w:id="3473" w:author="Author">
              <w:r w:rsidRPr="00FE08F0">
                <w:rPr>
                  <w:rFonts w:asciiTheme="minorBidi" w:eastAsia="Times New Roman" w:hAnsiTheme="minorBidi" w:cstheme="minorBidi"/>
                  <w:szCs w:val="17"/>
                </w:rPr>
                <w:delText xml:space="preserve">A Web API SHOULD advertise if it supports partial file downloads by responding to </w:delText>
              </w:r>
              <w:r w:rsidRPr="008429EF">
                <w:rPr>
                  <w:rFonts w:ascii="Courier New" w:eastAsia="Times New Roman" w:hAnsi="Courier New" w:cs="Courier New"/>
                  <w:szCs w:val="17"/>
                </w:rPr>
                <w:delText>HEAD</w:delText>
              </w:r>
              <w:r w:rsidRPr="00FE08F0">
                <w:rPr>
                  <w:rFonts w:asciiTheme="minorBidi" w:eastAsia="Times New Roman" w:hAnsiTheme="minorBidi" w:cstheme="minorBidi"/>
                  <w:szCs w:val="17"/>
                </w:rPr>
                <w:delText xml:space="preserve"> requests and replying with the HTTP response headers </w:delText>
              </w:r>
              <w:r w:rsidRPr="00717945">
                <w:rPr>
                  <w:rFonts w:ascii="Courier New" w:eastAsia="Times New Roman" w:hAnsi="Courier New" w:cs="Courier New"/>
                  <w:szCs w:val="17"/>
                </w:rPr>
                <w:delText>Accept-Ranges</w:delText>
              </w:r>
              <w:r w:rsidRPr="00FE08F0">
                <w:rPr>
                  <w:rFonts w:asciiTheme="minorBidi" w:eastAsia="Times New Roman" w:hAnsiTheme="minorBidi" w:cstheme="minorBidi"/>
                  <w:szCs w:val="17"/>
                </w:rPr>
                <w:delText xml:space="preserve"> and </w:delText>
              </w:r>
              <w:r w:rsidRPr="00717945">
                <w:rPr>
                  <w:rFonts w:ascii="Courier New" w:eastAsia="Times New Roman" w:hAnsi="Courier New" w:cs="Courier New"/>
                  <w:szCs w:val="17"/>
                </w:rPr>
                <w:delText>Content-Length</w:delText>
              </w:r>
              <w:r w:rsidRPr="00FE08F0">
                <w:rPr>
                  <w:rFonts w:asciiTheme="minorBidi" w:eastAsia="Times New Roman" w:hAnsiTheme="minorBidi" w:cstheme="minorBidi"/>
                  <w:szCs w:val="17"/>
                </w:rPr>
                <w:delText>.</w:delText>
              </w:r>
            </w:del>
          </w:p>
        </w:tc>
        <w:tc>
          <w:tcPr>
            <w:tcW w:w="1761" w:type="dxa"/>
          </w:tcPr>
          <w:p w14:paraId="7F5C6A93" w14:textId="77777777" w:rsidR="005F3B68" w:rsidRPr="00FE08F0" w:rsidRDefault="005F3B68" w:rsidP="008745E1">
            <w:pPr>
              <w:rPr>
                <w:del w:id="3474" w:author="Author"/>
                <w:rFonts w:asciiTheme="minorBidi" w:eastAsia="Times New Roman" w:hAnsiTheme="minorBidi" w:cstheme="minorBidi"/>
                <w:szCs w:val="17"/>
              </w:rPr>
            </w:pPr>
            <w:del w:id="3475" w:author="Author">
              <w:r w:rsidRPr="00FE08F0">
                <w:rPr>
                  <w:rFonts w:asciiTheme="minorBidi" w:eastAsia="Times New Roman" w:hAnsiTheme="minorBidi" w:cstheme="minorBidi"/>
                  <w:szCs w:val="17"/>
                </w:rPr>
                <w:delText>AAJ, AAX</w:delText>
              </w:r>
            </w:del>
          </w:p>
        </w:tc>
      </w:tr>
      <w:tr w:rsidR="005F3B68" w:rsidRPr="00B67A3A" w14:paraId="49E90DA5" w14:textId="77777777" w:rsidTr="00954718">
        <w:trPr>
          <w:trHeight w:val="554"/>
          <w:del w:id="3476" w:author="Author"/>
        </w:trPr>
        <w:tc>
          <w:tcPr>
            <w:tcW w:w="1143" w:type="dxa"/>
          </w:tcPr>
          <w:p w14:paraId="788AFEB5" w14:textId="77777777" w:rsidR="005F3B68" w:rsidRPr="0001170E" w:rsidRDefault="005F3B68" w:rsidP="008745E1">
            <w:pPr>
              <w:rPr>
                <w:del w:id="3477" w:author="Author"/>
                <w:rFonts w:asciiTheme="minorBidi" w:hAnsiTheme="minorBidi" w:cstheme="minorBidi"/>
                <w:szCs w:val="17"/>
              </w:rPr>
            </w:pPr>
            <w:del w:id="3478" w:author="Author">
              <w:r>
                <w:rPr>
                  <w:rFonts w:asciiTheme="minorBidi" w:eastAsia="Times New Roman" w:hAnsiTheme="minorBidi" w:cstheme="minorBidi"/>
                  <w:szCs w:val="17"/>
                </w:rPr>
                <w:delText>[RSG-108</w:delText>
              </w:r>
              <w:r w:rsidRPr="0001170E">
                <w:rPr>
                  <w:rFonts w:asciiTheme="minorBidi" w:eastAsia="Times New Roman" w:hAnsiTheme="minorBidi" w:cstheme="minorBidi"/>
                  <w:szCs w:val="17"/>
                </w:rPr>
                <w:delText>] </w:delText>
              </w:r>
            </w:del>
          </w:p>
        </w:tc>
        <w:tc>
          <w:tcPr>
            <w:tcW w:w="6444" w:type="dxa"/>
          </w:tcPr>
          <w:p w14:paraId="075A57CC" w14:textId="77777777" w:rsidR="005F3B68" w:rsidRPr="00FE08F0" w:rsidRDefault="005F3B68" w:rsidP="008745E1">
            <w:pPr>
              <w:rPr>
                <w:del w:id="3479" w:author="Author"/>
                <w:rFonts w:asciiTheme="minorBidi" w:eastAsia="Times New Roman" w:hAnsiTheme="minorBidi" w:cstheme="minorBidi"/>
                <w:szCs w:val="17"/>
              </w:rPr>
            </w:pPr>
            <w:del w:id="3480" w:author="Author">
              <w:r w:rsidRPr="00FE08F0">
                <w:rPr>
                  <w:rFonts w:asciiTheme="minorBidi" w:eastAsia="Times New Roman" w:hAnsiTheme="minorBidi" w:cstheme="minorBidi"/>
                  <w:szCs w:val="17"/>
                </w:rPr>
                <w:delText>A Web API SHOULD support partial file downloads. Multi-part ranges SHOULD be supported.</w:delText>
              </w:r>
            </w:del>
          </w:p>
        </w:tc>
        <w:tc>
          <w:tcPr>
            <w:tcW w:w="1761" w:type="dxa"/>
          </w:tcPr>
          <w:p w14:paraId="2FE6F245" w14:textId="77777777" w:rsidR="005F3B68" w:rsidRPr="0001170E" w:rsidRDefault="005F3B68" w:rsidP="008745E1">
            <w:pPr>
              <w:rPr>
                <w:del w:id="3481" w:author="Author"/>
                <w:rFonts w:asciiTheme="minorBidi" w:hAnsiTheme="minorBidi" w:cstheme="minorBidi"/>
                <w:szCs w:val="17"/>
              </w:rPr>
            </w:pPr>
            <w:del w:id="3482" w:author="Author">
              <w:r w:rsidRPr="0001170E">
                <w:rPr>
                  <w:rFonts w:asciiTheme="minorBidi" w:hAnsiTheme="minorBidi" w:cstheme="minorBidi"/>
                  <w:szCs w:val="17"/>
                </w:rPr>
                <w:delText>AAJ, AAX</w:delText>
              </w:r>
            </w:del>
          </w:p>
        </w:tc>
      </w:tr>
      <w:tr w:rsidR="005F3B68" w:rsidRPr="00B67A3A" w14:paraId="3D41B5CB" w14:textId="77777777" w:rsidTr="00954718">
        <w:trPr>
          <w:trHeight w:val="304"/>
          <w:del w:id="3483" w:author="Author"/>
        </w:trPr>
        <w:tc>
          <w:tcPr>
            <w:tcW w:w="1143" w:type="dxa"/>
          </w:tcPr>
          <w:p w14:paraId="0CBD3ED9" w14:textId="77777777" w:rsidR="005F3B68" w:rsidRPr="0001170E" w:rsidRDefault="005F3B68" w:rsidP="008745E1">
            <w:pPr>
              <w:rPr>
                <w:del w:id="3484" w:author="Author"/>
                <w:rFonts w:asciiTheme="minorBidi" w:hAnsiTheme="minorBidi" w:cstheme="minorBidi"/>
                <w:szCs w:val="17"/>
              </w:rPr>
            </w:pPr>
            <w:del w:id="3485" w:author="Author">
              <w:r>
                <w:rPr>
                  <w:rFonts w:asciiTheme="minorBidi" w:eastAsia="Times New Roman" w:hAnsiTheme="minorBidi" w:cstheme="minorBidi"/>
                  <w:szCs w:val="17"/>
                </w:rPr>
                <w:delText>[RSG-109</w:delText>
              </w:r>
              <w:r w:rsidRPr="0001170E">
                <w:rPr>
                  <w:rFonts w:asciiTheme="minorBidi" w:eastAsia="Times New Roman" w:hAnsiTheme="minorBidi" w:cstheme="minorBidi"/>
                  <w:szCs w:val="17"/>
                </w:rPr>
                <w:delText>] </w:delText>
              </w:r>
            </w:del>
          </w:p>
        </w:tc>
        <w:tc>
          <w:tcPr>
            <w:tcW w:w="6444" w:type="dxa"/>
          </w:tcPr>
          <w:p w14:paraId="5320BE62" w14:textId="77777777" w:rsidR="005F3B68" w:rsidRPr="00FE08F0" w:rsidRDefault="005F3B68" w:rsidP="008745E1">
            <w:pPr>
              <w:rPr>
                <w:del w:id="3486" w:author="Author"/>
                <w:rFonts w:asciiTheme="minorBidi" w:eastAsia="Times New Roman" w:hAnsiTheme="minorBidi" w:cstheme="minorBidi"/>
                <w:szCs w:val="17"/>
              </w:rPr>
            </w:pPr>
            <w:del w:id="3487" w:author="Author">
              <w:r w:rsidRPr="00FE08F0">
                <w:rPr>
                  <w:rFonts w:asciiTheme="minorBidi" w:eastAsia="Times New Roman" w:hAnsiTheme="minorBidi" w:cstheme="minorBidi"/>
                  <w:szCs w:val="17"/>
                </w:rPr>
                <w:delText>A Web API SHOULD advertise if it supports partial file uploads.</w:delText>
              </w:r>
            </w:del>
          </w:p>
        </w:tc>
        <w:tc>
          <w:tcPr>
            <w:tcW w:w="1761" w:type="dxa"/>
          </w:tcPr>
          <w:p w14:paraId="2A348E3E" w14:textId="77777777" w:rsidR="005F3B68" w:rsidRPr="0001170E" w:rsidRDefault="005F3B68" w:rsidP="008745E1">
            <w:pPr>
              <w:rPr>
                <w:del w:id="3488" w:author="Author"/>
                <w:rFonts w:asciiTheme="minorBidi" w:hAnsiTheme="minorBidi" w:cstheme="minorBidi"/>
                <w:szCs w:val="17"/>
              </w:rPr>
            </w:pPr>
            <w:del w:id="3489" w:author="Author">
              <w:r w:rsidRPr="0001170E">
                <w:rPr>
                  <w:rFonts w:asciiTheme="minorBidi" w:hAnsiTheme="minorBidi" w:cstheme="minorBidi"/>
                  <w:szCs w:val="17"/>
                </w:rPr>
                <w:delText>AAJ, AAX</w:delText>
              </w:r>
            </w:del>
          </w:p>
        </w:tc>
      </w:tr>
      <w:tr w:rsidR="005F3B68" w:rsidRPr="00B67A3A" w14:paraId="32C58E1E" w14:textId="77777777" w:rsidTr="00954718">
        <w:trPr>
          <w:trHeight w:val="520"/>
          <w:del w:id="3490" w:author="Author"/>
        </w:trPr>
        <w:tc>
          <w:tcPr>
            <w:tcW w:w="1143" w:type="dxa"/>
          </w:tcPr>
          <w:p w14:paraId="1CE7FB59" w14:textId="77777777" w:rsidR="005F3B68" w:rsidRPr="0001170E" w:rsidRDefault="005F3B68" w:rsidP="008745E1">
            <w:pPr>
              <w:rPr>
                <w:del w:id="3491" w:author="Author"/>
                <w:rFonts w:asciiTheme="minorBidi" w:hAnsiTheme="minorBidi" w:cstheme="minorBidi"/>
                <w:szCs w:val="17"/>
              </w:rPr>
            </w:pPr>
            <w:del w:id="3492" w:author="Author">
              <w:r>
                <w:rPr>
                  <w:rFonts w:asciiTheme="minorBidi" w:eastAsia="Times New Roman" w:hAnsiTheme="minorBidi" w:cstheme="minorBidi"/>
                  <w:szCs w:val="17"/>
                </w:rPr>
                <w:delText>[RSG-110</w:delText>
              </w:r>
              <w:r w:rsidRPr="0001170E">
                <w:rPr>
                  <w:rFonts w:asciiTheme="minorBidi" w:eastAsia="Times New Roman" w:hAnsiTheme="minorBidi" w:cstheme="minorBidi"/>
                  <w:szCs w:val="17"/>
                </w:rPr>
                <w:delText>] </w:delText>
              </w:r>
            </w:del>
          </w:p>
        </w:tc>
        <w:tc>
          <w:tcPr>
            <w:tcW w:w="6444" w:type="dxa"/>
          </w:tcPr>
          <w:p w14:paraId="0AA24D91" w14:textId="77777777" w:rsidR="005F3B68" w:rsidRPr="00FE08F0" w:rsidRDefault="005F3B68" w:rsidP="008745E1">
            <w:pPr>
              <w:rPr>
                <w:del w:id="3493" w:author="Author"/>
                <w:rFonts w:asciiTheme="minorBidi" w:eastAsia="Times New Roman" w:hAnsiTheme="minorBidi" w:cstheme="minorBidi"/>
                <w:szCs w:val="17"/>
              </w:rPr>
            </w:pPr>
            <w:del w:id="3494" w:author="Author">
              <w:r w:rsidRPr="00FE08F0">
                <w:rPr>
                  <w:rFonts w:asciiTheme="minorBidi" w:eastAsia="Times New Roman" w:hAnsiTheme="minorBidi" w:cstheme="minorBidi"/>
                  <w:szCs w:val="17"/>
                </w:rPr>
                <w:delText>A Web API SHOULD support partial file uploaded. Multi-part ranges SHOULD be supported.</w:delText>
              </w:r>
            </w:del>
          </w:p>
        </w:tc>
        <w:tc>
          <w:tcPr>
            <w:tcW w:w="1761" w:type="dxa"/>
          </w:tcPr>
          <w:p w14:paraId="0F866B0D" w14:textId="77777777" w:rsidR="005F3B68" w:rsidRPr="0001170E" w:rsidRDefault="005F3B68" w:rsidP="008745E1">
            <w:pPr>
              <w:rPr>
                <w:del w:id="3495" w:author="Author"/>
                <w:rFonts w:asciiTheme="minorBidi" w:hAnsiTheme="minorBidi" w:cstheme="minorBidi"/>
                <w:szCs w:val="17"/>
              </w:rPr>
            </w:pPr>
            <w:del w:id="3496" w:author="Author">
              <w:r w:rsidRPr="0001170E">
                <w:rPr>
                  <w:rFonts w:asciiTheme="minorBidi" w:hAnsiTheme="minorBidi" w:cstheme="minorBidi"/>
                  <w:szCs w:val="17"/>
                </w:rPr>
                <w:delText>AAJ, AAX</w:delText>
              </w:r>
            </w:del>
          </w:p>
        </w:tc>
      </w:tr>
      <w:tr w:rsidR="005F3B68" w:rsidRPr="00B67A3A" w14:paraId="28D1AF3F" w14:textId="77777777" w:rsidTr="00954718">
        <w:trPr>
          <w:trHeight w:val="965"/>
          <w:del w:id="3497" w:author="Author"/>
        </w:trPr>
        <w:tc>
          <w:tcPr>
            <w:tcW w:w="1143" w:type="dxa"/>
          </w:tcPr>
          <w:p w14:paraId="5FE9D7CF" w14:textId="77777777" w:rsidR="005F3B68" w:rsidRPr="0001170E" w:rsidRDefault="005F3B68" w:rsidP="008745E1">
            <w:pPr>
              <w:rPr>
                <w:del w:id="3498" w:author="Author"/>
                <w:rFonts w:asciiTheme="minorBidi" w:hAnsiTheme="minorBidi" w:cstheme="minorBidi"/>
                <w:szCs w:val="17"/>
              </w:rPr>
            </w:pPr>
            <w:del w:id="3499" w:author="Author">
              <w:r>
                <w:rPr>
                  <w:rFonts w:asciiTheme="minorBidi" w:eastAsia="Times New Roman" w:hAnsiTheme="minorBidi" w:cstheme="minorBidi"/>
                  <w:szCs w:val="17"/>
                </w:rPr>
                <w:delText>[RSG-111</w:delText>
              </w:r>
              <w:r w:rsidRPr="0001170E">
                <w:rPr>
                  <w:rFonts w:asciiTheme="minorBidi" w:eastAsia="Times New Roman" w:hAnsiTheme="minorBidi" w:cstheme="minorBidi"/>
                  <w:szCs w:val="17"/>
                </w:rPr>
                <w:delText>] </w:delText>
              </w:r>
            </w:del>
          </w:p>
        </w:tc>
        <w:tc>
          <w:tcPr>
            <w:tcW w:w="6444" w:type="dxa"/>
          </w:tcPr>
          <w:p w14:paraId="290901E8" w14:textId="77777777" w:rsidR="005F3B68" w:rsidRPr="00FE08F0" w:rsidRDefault="005F3B68" w:rsidP="008745E1">
            <w:pPr>
              <w:rPr>
                <w:del w:id="3500" w:author="Author"/>
                <w:rFonts w:asciiTheme="minorBidi" w:eastAsia="Times New Roman" w:hAnsiTheme="minorBidi" w:cstheme="minorBidi"/>
                <w:szCs w:val="17"/>
              </w:rPr>
            </w:pPr>
            <w:del w:id="3501" w:author="Author">
              <w:r w:rsidRPr="00FE08F0">
                <w:rPr>
                  <w:rFonts w:asciiTheme="minorBidi" w:eastAsia="Times New Roman" w:hAnsiTheme="minorBidi" w:cstheme="minorBidi"/>
                  <w:szCs w:val="17"/>
                </w:rPr>
                <w:delText>The service provider SHOULD return with HTTP response headers the HTTP header “</w:delText>
              </w:r>
              <w:r w:rsidRPr="00717945">
                <w:rPr>
                  <w:rFonts w:ascii="Courier New" w:eastAsia="Times New Roman" w:hAnsi="Courier New" w:cs="Courier New"/>
                  <w:szCs w:val="17"/>
                </w:rPr>
                <w:delText>413 Request Entity Too Large</w:delText>
              </w:r>
              <w:r w:rsidRPr="00FE08F0">
                <w:rPr>
                  <w:rFonts w:asciiTheme="minorBidi" w:eastAsia="Times New Roman" w:hAnsiTheme="minorBidi" w:cstheme="minorBidi"/>
                  <w:szCs w:val="17"/>
                </w:rPr>
                <w:delText>” in case the request has exceeded the maximum allowed limit. A custom HTTP header MAY be used to indicate the maximum size of the request.</w:delText>
              </w:r>
            </w:del>
          </w:p>
        </w:tc>
        <w:tc>
          <w:tcPr>
            <w:tcW w:w="1761" w:type="dxa"/>
          </w:tcPr>
          <w:p w14:paraId="599AF5B9" w14:textId="77777777" w:rsidR="005F3B68" w:rsidRPr="0001170E" w:rsidRDefault="005F3B68" w:rsidP="008745E1">
            <w:pPr>
              <w:rPr>
                <w:del w:id="3502" w:author="Author"/>
                <w:rFonts w:asciiTheme="minorBidi" w:hAnsiTheme="minorBidi" w:cstheme="minorBidi"/>
                <w:szCs w:val="17"/>
              </w:rPr>
            </w:pPr>
            <w:del w:id="3503" w:author="Author">
              <w:r w:rsidRPr="0001170E">
                <w:rPr>
                  <w:rFonts w:asciiTheme="minorBidi" w:hAnsiTheme="minorBidi" w:cstheme="minorBidi"/>
                  <w:szCs w:val="17"/>
                </w:rPr>
                <w:delText>AAJ, AAX</w:delText>
              </w:r>
            </w:del>
          </w:p>
        </w:tc>
      </w:tr>
      <w:tr w:rsidR="005F3B68" w:rsidRPr="00B67A3A" w14:paraId="53906370" w14:textId="77777777" w:rsidTr="00954718">
        <w:trPr>
          <w:trHeight w:val="1019"/>
          <w:del w:id="3504" w:author="Author"/>
        </w:trPr>
        <w:tc>
          <w:tcPr>
            <w:tcW w:w="1143" w:type="dxa"/>
          </w:tcPr>
          <w:p w14:paraId="0F3CD317" w14:textId="77777777" w:rsidR="005F3B68" w:rsidRPr="0001170E" w:rsidRDefault="005F3B68" w:rsidP="008745E1">
            <w:pPr>
              <w:rPr>
                <w:del w:id="3505" w:author="Author"/>
                <w:rFonts w:asciiTheme="minorBidi" w:hAnsiTheme="minorBidi" w:cstheme="minorBidi"/>
                <w:szCs w:val="17"/>
              </w:rPr>
            </w:pPr>
            <w:del w:id="3506" w:author="Author">
              <w:r>
                <w:rPr>
                  <w:rFonts w:asciiTheme="minorBidi" w:eastAsia="Times New Roman" w:hAnsiTheme="minorBidi" w:cstheme="minorBidi"/>
                  <w:szCs w:val="17"/>
                </w:rPr>
                <w:delText>[RSG-112</w:delText>
              </w:r>
              <w:r w:rsidRPr="0001170E">
                <w:rPr>
                  <w:rFonts w:asciiTheme="minorBidi" w:eastAsia="Times New Roman" w:hAnsiTheme="minorBidi" w:cstheme="minorBidi"/>
                  <w:szCs w:val="17"/>
                </w:rPr>
                <w:delText>]</w:delText>
              </w:r>
            </w:del>
          </w:p>
        </w:tc>
        <w:tc>
          <w:tcPr>
            <w:tcW w:w="6444" w:type="dxa"/>
          </w:tcPr>
          <w:p w14:paraId="2B7ACC9C" w14:textId="77777777" w:rsidR="005F3B68" w:rsidRPr="00FE08F0" w:rsidRDefault="005F3B68" w:rsidP="008745E1">
            <w:pPr>
              <w:rPr>
                <w:del w:id="3507" w:author="Author"/>
                <w:rFonts w:asciiTheme="minorBidi" w:eastAsia="Times New Roman" w:hAnsiTheme="minorBidi" w:cstheme="minorBidi"/>
                <w:szCs w:val="17"/>
              </w:rPr>
            </w:pPr>
            <w:del w:id="3508" w:author="Author">
              <w:r w:rsidRPr="00FE08F0">
                <w:rPr>
                  <w:rFonts w:asciiTheme="minorBidi" w:eastAsia="Times New Roman" w:hAnsiTheme="minorBidi" w:cstheme="minorBidi"/>
                  <w:szCs w:val="17"/>
                </w:rPr>
                <w:delText xml:space="preserve">If a Web API supports preference handling, it SHOULD be implemented according to IETF RFC 7240, i.e. the request HTTP header </w:delText>
              </w:r>
              <w:r w:rsidRPr="009624B8">
                <w:rPr>
                  <w:rFonts w:ascii="Courier New" w:eastAsia="Times New Roman" w:hAnsi="Courier New" w:cs="Courier New"/>
                  <w:szCs w:val="17"/>
                </w:rPr>
                <w:delText>Prefer</w:delText>
              </w:r>
              <w:r w:rsidRPr="00FE08F0">
                <w:rPr>
                  <w:rFonts w:asciiTheme="minorBidi" w:eastAsia="Times New Roman" w:hAnsiTheme="minorBidi" w:cstheme="minorBidi"/>
                  <w:szCs w:val="17"/>
                </w:rPr>
                <w:delText xml:space="preserve"> SHOULD be used and the response HTTP header </w:delText>
              </w:r>
              <w:r w:rsidRPr="009624B8">
                <w:rPr>
                  <w:rFonts w:ascii="Courier New" w:eastAsia="Times New Roman" w:hAnsi="Courier New" w:cs="Courier New"/>
                  <w:szCs w:val="17"/>
                </w:rPr>
                <w:delText>Preference-Applied</w:delText>
              </w:r>
              <w:r w:rsidRPr="00FE08F0">
                <w:rPr>
                  <w:rFonts w:asciiTheme="minorBidi" w:eastAsia="Times New Roman" w:hAnsiTheme="minorBidi" w:cstheme="minorBidi"/>
                  <w:szCs w:val="17"/>
                </w:rPr>
                <w:delText xml:space="preserve"> SHOULD be returned (echoing the original request). </w:delText>
              </w:r>
            </w:del>
          </w:p>
        </w:tc>
        <w:tc>
          <w:tcPr>
            <w:tcW w:w="1761" w:type="dxa"/>
          </w:tcPr>
          <w:p w14:paraId="21083971" w14:textId="77777777" w:rsidR="005F3B68" w:rsidRPr="0001170E" w:rsidRDefault="005F3B68" w:rsidP="008745E1">
            <w:pPr>
              <w:rPr>
                <w:del w:id="3509" w:author="Author"/>
                <w:rFonts w:asciiTheme="minorBidi" w:hAnsiTheme="minorBidi" w:cstheme="minorBidi"/>
                <w:szCs w:val="17"/>
              </w:rPr>
            </w:pPr>
            <w:del w:id="3510" w:author="Author">
              <w:r w:rsidRPr="0001170E">
                <w:rPr>
                  <w:rFonts w:asciiTheme="minorBidi" w:hAnsiTheme="minorBidi" w:cstheme="minorBidi"/>
                  <w:szCs w:val="17"/>
                </w:rPr>
                <w:delText>AAJ, AAX</w:delText>
              </w:r>
            </w:del>
          </w:p>
        </w:tc>
      </w:tr>
      <w:tr w:rsidR="005F3B68" w:rsidRPr="00B67A3A" w14:paraId="66A8D8A8" w14:textId="77777777" w:rsidTr="00954718">
        <w:trPr>
          <w:trHeight w:val="762"/>
          <w:del w:id="3511" w:author="Author"/>
        </w:trPr>
        <w:tc>
          <w:tcPr>
            <w:tcW w:w="1143" w:type="dxa"/>
          </w:tcPr>
          <w:p w14:paraId="6543B326" w14:textId="77777777" w:rsidR="005F3B68" w:rsidRPr="0001170E" w:rsidRDefault="005F3B68" w:rsidP="008745E1">
            <w:pPr>
              <w:rPr>
                <w:del w:id="3512" w:author="Author"/>
                <w:rFonts w:asciiTheme="minorBidi" w:hAnsiTheme="minorBidi" w:cstheme="minorBidi"/>
                <w:szCs w:val="17"/>
              </w:rPr>
            </w:pPr>
            <w:del w:id="3513" w:author="Author">
              <w:r>
                <w:rPr>
                  <w:rFonts w:asciiTheme="minorBidi" w:eastAsia="Times New Roman" w:hAnsiTheme="minorBidi" w:cstheme="minorBidi"/>
                  <w:szCs w:val="17"/>
                </w:rPr>
                <w:delText>[RSG-113</w:delText>
              </w:r>
              <w:r w:rsidRPr="0001170E">
                <w:rPr>
                  <w:rFonts w:asciiTheme="minorBidi" w:eastAsia="Times New Roman" w:hAnsiTheme="minorBidi" w:cstheme="minorBidi"/>
                  <w:szCs w:val="17"/>
                </w:rPr>
                <w:delText>]</w:delText>
              </w:r>
            </w:del>
          </w:p>
        </w:tc>
        <w:tc>
          <w:tcPr>
            <w:tcW w:w="6444" w:type="dxa"/>
          </w:tcPr>
          <w:p w14:paraId="713CB57C" w14:textId="77777777" w:rsidR="005F3B68" w:rsidRPr="00FE08F0" w:rsidRDefault="005F3B68" w:rsidP="008745E1">
            <w:pPr>
              <w:rPr>
                <w:del w:id="3514" w:author="Author"/>
                <w:rFonts w:asciiTheme="minorBidi" w:eastAsia="Times New Roman" w:hAnsiTheme="minorBidi" w:cstheme="minorBidi"/>
                <w:szCs w:val="17"/>
              </w:rPr>
            </w:pPr>
            <w:del w:id="3515" w:author="Author">
              <w:r w:rsidRPr="00FE08F0">
                <w:rPr>
                  <w:rFonts w:asciiTheme="minorBidi" w:eastAsia="Times New Roman" w:hAnsiTheme="minorBidi" w:cstheme="minorBidi"/>
                  <w:szCs w:val="17"/>
                </w:rPr>
                <w:delText xml:space="preserve">If a Web API supports preference handling, the nomenclature of preferences that MAY be set by using the </w:delText>
              </w:r>
              <w:r w:rsidRPr="009624B8">
                <w:rPr>
                  <w:rFonts w:ascii="Courier New" w:eastAsia="Times New Roman" w:hAnsi="Courier New" w:cs="Courier New"/>
                  <w:szCs w:val="17"/>
                </w:rPr>
                <w:delText>Prefer</w:delText>
              </w:r>
              <w:r w:rsidRPr="00FE08F0">
                <w:rPr>
                  <w:rFonts w:asciiTheme="minorBidi" w:eastAsia="Times New Roman" w:hAnsiTheme="minorBidi" w:cstheme="minorBidi"/>
                  <w:szCs w:val="17"/>
                </w:rPr>
                <w:delText xml:space="preserve"> header MUST be recorded in the Service Contract.</w:delText>
              </w:r>
            </w:del>
          </w:p>
        </w:tc>
        <w:tc>
          <w:tcPr>
            <w:tcW w:w="1761" w:type="dxa"/>
          </w:tcPr>
          <w:p w14:paraId="410B397A" w14:textId="77777777" w:rsidR="005F3B68" w:rsidRPr="0001170E" w:rsidRDefault="005F3B68" w:rsidP="008745E1">
            <w:pPr>
              <w:rPr>
                <w:del w:id="3516" w:author="Author"/>
                <w:rFonts w:asciiTheme="minorBidi" w:hAnsiTheme="minorBidi" w:cstheme="minorBidi"/>
                <w:szCs w:val="17"/>
              </w:rPr>
            </w:pPr>
            <w:del w:id="3517" w:author="Author">
              <w:r w:rsidRPr="0001170E">
                <w:rPr>
                  <w:rFonts w:asciiTheme="minorBidi" w:hAnsiTheme="minorBidi" w:cstheme="minorBidi"/>
                  <w:szCs w:val="17"/>
                </w:rPr>
                <w:delText>AAJ, AAX, AJ, AX</w:delText>
              </w:r>
            </w:del>
          </w:p>
        </w:tc>
      </w:tr>
      <w:tr w:rsidR="005F3B68" w:rsidRPr="00B67A3A" w14:paraId="34F1296C" w14:textId="77777777" w:rsidTr="00954718">
        <w:trPr>
          <w:trHeight w:val="714"/>
          <w:del w:id="3518" w:author="Author"/>
        </w:trPr>
        <w:tc>
          <w:tcPr>
            <w:tcW w:w="1143" w:type="dxa"/>
          </w:tcPr>
          <w:p w14:paraId="768C8EFA" w14:textId="77777777" w:rsidR="005F3B68" w:rsidRPr="0001170E" w:rsidRDefault="005F3B68" w:rsidP="008745E1">
            <w:pPr>
              <w:rPr>
                <w:del w:id="3519" w:author="Author"/>
                <w:rFonts w:asciiTheme="minorBidi" w:hAnsiTheme="minorBidi" w:cstheme="minorBidi"/>
                <w:szCs w:val="17"/>
              </w:rPr>
            </w:pPr>
            <w:del w:id="3520" w:author="Author">
              <w:r>
                <w:rPr>
                  <w:rFonts w:asciiTheme="minorBidi" w:eastAsia="Times New Roman" w:hAnsiTheme="minorBidi" w:cstheme="minorBidi"/>
                  <w:szCs w:val="17"/>
                </w:rPr>
                <w:delText>[RSG-114</w:delText>
              </w:r>
              <w:r w:rsidRPr="0001170E">
                <w:rPr>
                  <w:rFonts w:asciiTheme="minorBidi" w:eastAsia="Times New Roman" w:hAnsiTheme="minorBidi" w:cstheme="minorBidi"/>
                  <w:szCs w:val="17"/>
                </w:rPr>
                <w:delText>]</w:delText>
              </w:r>
            </w:del>
          </w:p>
        </w:tc>
        <w:tc>
          <w:tcPr>
            <w:tcW w:w="6444" w:type="dxa"/>
          </w:tcPr>
          <w:p w14:paraId="095606E2" w14:textId="77777777" w:rsidR="005F3B68" w:rsidRPr="00FE08F0" w:rsidRDefault="005F3B68" w:rsidP="008745E1">
            <w:pPr>
              <w:rPr>
                <w:del w:id="3521" w:author="Author"/>
                <w:rFonts w:asciiTheme="minorBidi" w:eastAsia="Times New Roman" w:hAnsiTheme="minorBidi" w:cstheme="minorBidi"/>
                <w:szCs w:val="17"/>
              </w:rPr>
            </w:pPr>
            <w:del w:id="3522" w:author="Author">
              <w:r w:rsidRPr="00FE08F0">
                <w:rPr>
                  <w:rFonts w:asciiTheme="minorBidi" w:eastAsia="Times New Roman" w:hAnsiTheme="minorBidi" w:cstheme="minorBidi"/>
                  <w:szCs w:val="17"/>
                </w:rPr>
                <w:delText xml:space="preserve">If a Web API supports localized data, the request HTTP header </w:delText>
              </w:r>
              <w:r w:rsidRPr="00717945">
                <w:rPr>
                  <w:rFonts w:ascii="Courier New" w:eastAsia="Times New Roman" w:hAnsi="Courier New" w:cs="Courier New"/>
                  <w:szCs w:val="17"/>
                </w:rPr>
                <w:delText>Accept-Language</w:delText>
              </w:r>
              <w:r w:rsidRPr="00FE08F0">
                <w:rPr>
                  <w:rFonts w:asciiTheme="minorBidi" w:eastAsia="Times New Roman" w:hAnsiTheme="minorBidi" w:cstheme="minorBidi"/>
                  <w:szCs w:val="17"/>
                </w:rPr>
                <w:delText xml:space="preserve"> MUST be supported to indicate the set of natural languages that are preferred in the response as specified in IETF RFC 7231.</w:delText>
              </w:r>
            </w:del>
          </w:p>
        </w:tc>
        <w:tc>
          <w:tcPr>
            <w:tcW w:w="1761" w:type="dxa"/>
          </w:tcPr>
          <w:p w14:paraId="4452BB88" w14:textId="77777777" w:rsidR="005F3B68" w:rsidRPr="0001170E" w:rsidRDefault="005F3B68" w:rsidP="008745E1">
            <w:pPr>
              <w:rPr>
                <w:del w:id="3523" w:author="Author"/>
                <w:rFonts w:asciiTheme="minorBidi" w:hAnsiTheme="minorBidi" w:cstheme="minorBidi"/>
                <w:szCs w:val="17"/>
              </w:rPr>
            </w:pPr>
            <w:del w:id="3524" w:author="Author">
              <w:r w:rsidRPr="0001170E">
                <w:rPr>
                  <w:rFonts w:asciiTheme="minorBidi" w:hAnsiTheme="minorBidi" w:cstheme="minorBidi"/>
                  <w:szCs w:val="17"/>
                </w:rPr>
                <w:delText>AAJ, AAX, AJ, AX</w:delText>
              </w:r>
            </w:del>
          </w:p>
        </w:tc>
      </w:tr>
      <w:tr w:rsidR="005F3B68" w:rsidRPr="00B67A3A" w14:paraId="1DE1F7A0" w14:textId="77777777" w:rsidTr="00E3148C">
        <w:trPr>
          <w:del w:id="3525" w:author="Author"/>
        </w:trPr>
        <w:tc>
          <w:tcPr>
            <w:tcW w:w="1143" w:type="dxa"/>
          </w:tcPr>
          <w:p w14:paraId="22CEE5FC" w14:textId="77777777" w:rsidR="005F3B68" w:rsidRPr="0001170E" w:rsidRDefault="005F3B68" w:rsidP="008745E1">
            <w:pPr>
              <w:rPr>
                <w:del w:id="3526" w:author="Author"/>
                <w:rFonts w:asciiTheme="minorBidi" w:hAnsiTheme="minorBidi" w:cstheme="minorBidi"/>
                <w:szCs w:val="17"/>
              </w:rPr>
            </w:pPr>
            <w:del w:id="3527" w:author="Author">
              <w:r>
                <w:rPr>
                  <w:rFonts w:asciiTheme="minorBidi" w:eastAsia="Times New Roman" w:hAnsiTheme="minorBidi" w:cstheme="minorBidi"/>
                  <w:szCs w:val="17"/>
                </w:rPr>
                <w:delText>[RSG-115</w:delText>
              </w:r>
              <w:r w:rsidRPr="0001170E">
                <w:rPr>
                  <w:rFonts w:asciiTheme="minorBidi" w:eastAsia="Times New Roman" w:hAnsiTheme="minorBidi" w:cstheme="minorBidi"/>
                  <w:szCs w:val="17"/>
                </w:rPr>
                <w:delText>]</w:delText>
              </w:r>
            </w:del>
          </w:p>
        </w:tc>
        <w:tc>
          <w:tcPr>
            <w:tcW w:w="6444" w:type="dxa"/>
          </w:tcPr>
          <w:p w14:paraId="7659AE8A" w14:textId="77777777" w:rsidR="005F3B68" w:rsidRPr="00954718" w:rsidRDefault="005F3B68" w:rsidP="008745E1">
            <w:pPr>
              <w:rPr>
                <w:del w:id="3528" w:author="Author"/>
                <w:rFonts w:ascii="Arial" w:eastAsia="Times New Roman" w:hAnsi="Arial" w:cs="Arial"/>
                <w:szCs w:val="17"/>
              </w:rPr>
            </w:pPr>
            <w:del w:id="3529" w:author="Author">
              <w:r w:rsidRPr="00954718">
                <w:rPr>
                  <w:rFonts w:ascii="Arial" w:eastAsia="Times New Roman" w:hAnsi="Arial" w:cs="Arial"/>
                  <w:szCs w:val="17"/>
                </w:rPr>
                <w:delText>If the API supports long-running operations, they SHOULD be asynchronous.  The following approach SHOULD be followed:</w:delText>
              </w:r>
            </w:del>
          </w:p>
          <w:p w14:paraId="6989D499" w14:textId="77777777" w:rsidR="005F3B68" w:rsidRPr="00B20794" w:rsidRDefault="005F3B68">
            <w:pPr>
              <w:pStyle w:val="ListParagraph"/>
              <w:numPr>
                <w:ilvl w:val="0"/>
                <w:numId w:val="17"/>
              </w:numPr>
              <w:rPr>
                <w:del w:id="3530" w:author="Author"/>
              </w:rPr>
            </w:pPr>
            <w:del w:id="3531" w:author="Author">
              <w:r w:rsidRPr="00B20794">
                <w:delText>The service consumer activates the service operation;</w:delText>
              </w:r>
            </w:del>
          </w:p>
          <w:p w14:paraId="67ADE425" w14:textId="77777777" w:rsidR="005F3B68" w:rsidRPr="00B20794" w:rsidRDefault="005F3B68">
            <w:pPr>
              <w:pStyle w:val="ListParagraph"/>
              <w:numPr>
                <w:ilvl w:val="0"/>
                <w:numId w:val="16"/>
              </w:numPr>
              <w:rPr>
                <w:del w:id="3532" w:author="Author"/>
              </w:rPr>
            </w:pPr>
            <w:del w:id="3533" w:author="Author">
              <w:r w:rsidRPr="00B20794">
                <w:delText xml:space="preserve">The service operation returns the status code “202 Accepted” according to IETF RFC 7231 (section 6.3.3), i.e. the request has been accepted for processing but the processing has not been completed. The location of the queued task that was created is also returned with the HTTP header Location; and  </w:delText>
              </w:r>
            </w:del>
          </w:p>
          <w:p w14:paraId="1516553B" w14:textId="77777777" w:rsidR="005F3B68" w:rsidRPr="0047521F" w:rsidRDefault="005F3B68">
            <w:pPr>
              <w:pStyle w:val="ListParagraph"/>
              <w:numPr>
                <w:ilvl w:val="0"/>
                <w:numId w:val="16"/>
              </w:numPr>
              <w:rPr>
                <w:del w:id="3534" w:author="Author"/>
              </w:rPr>
            </w:pPr>
            <w:del w:id="3535" w:author="Author">
              <w:r w:rsidRPr="00B20794">
                <w:delText>The service consumer calls the returned Location to learn if the resource is available.  If the resource is not available, the response SHOULD have the status code “200 OK”, contain the task status (for example pending) and MAY contain other information (for example, a link to cancel or delete the task using the DELETE HTTP method). If the resource is available, the response SHOULD have the status code “303 See Other” and the HTTP header Location SHOULD contain the URL to retrieve the task results.</w:delText>
              </w:r>
              <w:r w:rsidRPr="0047521F">
                <w:delText xml:space="preserve"> </w:delText>
              </w:r>
            </w:del>
          </w:p>
        </w:tc>
        <w:tc>
          <w:tcPr>
            <w:tcW w:w="1761" w:type="dxa"/>
          </w:tcPr>
          <w:p w14:paraId="14D08098" w14:textId="77777777" w:rsidR="005F3B68" w:rsidRPr="0001170E" w:rsidRDefault="005F3B68" w:rsidP="008745E1">
            <w:pPr>
              <w:rPr>
                <w:del w:id="3536" w:author="Author"/>
                <w:rFonts w:asciiTheme="minorBidi" w:hAnsiTheme="minorBidi" w:cstheme="minorBidi"/>
                <w:szCs w:val="17"/>
              </w:rPr>
            </w:pPr>
            <w:del w:id="3537" w:author="Author">
              <w:r w:rsidRPr="0001170E">
                <w:rPr>
                  <w:rFonts w:asciiTheme="minorBidi" w:hAnsiTheme="minorBidi" w:cstheme="minorBidi"/>
                  <w:szCs w:val="17"/>
                </w:rPr>
                <w:delText>AAJ, AAX</w:delText>
              </w:r>
            </w:del>
          </w:p>
        </w:tc>
      </w:tr>
      <w:tr w:rsidR="005F3B68" w:rsidRPr="00B67A3A" w14:paraId="412D2581" w14:textId="77777777" w:rsidTr="00954718">
        <w:trPr>
          <w:trHeight w:val="865"/>
          <w:del w:id="3538" w:author="Author"/>
        </w:trPr>
        <w:tc>
          <w:tcPr>
            <w:tcW w:w="1143" w:type="dxa"/>
          </w:tcPr>
          <w:p w14:paraId="00E575A4" w14:textId="77777777" w:rsidR="005F3B68" w:rsidRPr="0001170E" w:rsidRDefault="005F3B68" w:rsidP="008745E1">
            <w:pPr>
              <w:rPr>
                <w:del w:id="3539" w:author="Author"/>
                <w:rFonts w:asciiTheme="minorBidi" w:hAnsiTheme="minorBidi" w:cstheme="minorBidi"/>
                <w:szCs w:val="17"/>
              </w:rPr>
            </w:pPr>
            <w:del w:id="3540" w:author="Author">
              <w:r>
                <w:rPr>
                  <w:rFonts w:asciiTheme="minorBidi" w:hAnsiTheme="minorBidi" w:cstheme="minorBidi"/>
                  <w:szCs w:val="17"/>
                </w:rPr>
                <w:delText>[RSG-116</w:delText>
              </w:r>
              <w:r w:rsidRPr="0001170E">
                <w:rPr>
                  <w:rFonts w:asciiTheme="minorBidi" w:hAnsiTheme="minorBidi" w:cstheme="minorBidi"/>
                  <w:szCs w:val="17"/>
                </w:rPr>
                <w:delText>]</w:delText>
              </w:r>
            </w:del>
          </w:p>
        </w:tc>
        <w:tc>
          <w:tcPr>
            <w:tcW w:w="6444" w:type="dxa"/>
          </w:tcPr>
          <w:p w14:paraId="7DDED71C" w14:textId="77777777" w:rsidR="005F3B68" w:rsidRPr="00FE08F0" w:rsidRDefault="005F3B68" w:rsidP="008745E1">
            <w:pPr>
              <w:rPr>
                <w:del w:id="3541" w:author="Author"/>
                <w:rFonts w:asciiTheme="minorBidi" w:eastAsia="Times New Roman" w:hAnsiTheme="minorBidi" w:cstheme="minorBidi"/>
                <w:szCs w:val="17"/>
              </w:rPr>
            </w:pPr>
            <w:del w:id="3542" w:author="Author">
              <w:r w:rsidRPr="00174DE3">
                <w:rPr>
                  <w:rFonts w:asciiTheme="minorBidi" w:hAnsiTheme="minorBidi" w:cstheme="minorBidi"/>
                  <w:szCs w:val="17"/>
                </w:rPr>
                <w:delText>Confidentiality</w:delText>
              </w:r>
              <w:r w:rsidRPr="00174DE3">
                <w:rPr>
                  <w:rFonts w:asciiTheme="minorBidi" w:hAnsiTheme="minorBidi" w:cstheme="minorBidi"/>
                  <w:b/>
                  <w:szCs w:val="17"/>
                </w:rPr>
                <w:delText>:</w:delText>
              </w:r>
              <w:r w:rsidRPr="00174DE3">
                <w:rPr>
                  <w:rFonts w:asciiTheme="minorBidi" w:hAnsiTheme="minorBidi" w:cstheme="minorBidi"/>
                  <w:szCs w:val="17"/>
                  <w:lang w:eastAsia="zh-CN"/>
                </w:rPr>
                <w:delText xml:space="preserve"> APIs and API </w:delText>
              </w:r>
              <w:r w:rsidRPr="00174DE3">
                <w:rPr>
                  <w:rFonts w:asciiTheme="minorBidi" w:hAnsiTheme="minorBidi" w:cstheme="minorBidi"/>
                  <w:szCs w:val="17"/>
                </w:rPr>
                <w:delText xml:space="preserve">Information MUST be identified, classified, and protected against unauthorized access, disclosure and eavesdropping at all times. The least privilege, </w:delText>
              </w:r>
              <w:r>
                <w:rPr>
                  <w:rFonts w:asciiTheme="minorBidi" w:hAnsiTheme="minorBidi" w:cstheme="minorBidi"/>
                  <w:szCs w:val="17"/>
                </w:rPr>
                <w:delText xml:space="preserve">zero trust, </w:delText>
              </w:r>
              <w:r w:rsidRPr="00174DE3">
                <w:rPr>
                  <w:rFonts w:asciiTheme="minorBidi" w:hAnsiTheme="minorBidi" w:cstheme="minorBidi"/>
                  <w:szCs w:val="17"/>
                </w:rPr>
                <w:delText>need to know and need to share principles MUST be followed</w:delText>
              </w:r>
              <w:r>
                <w:rPr>
                  <w:rFonts w:asciiTheme="minorBidi" w:hAnsiTheme="minorBidi" w:cstheme="minorBidi"/>
                  <w:szCs w:val="17"/>
                </w:rPr>
                <w:delText>.</w:delText>
              </w:r>
            </w:del>
          </w:p>
        </w:tc>
        <w:tc>
          <w:tcPr>
            <w:tcW w:w="1761" w:type="dxa"/>
          </w:tcPr>
          <w:p w14:paraId="68EF58C3" w14:textId="77777777" w:rsidR="005F3B68" w:rsidRPr="0001170E" w:rsidRDefault="005F3B68" w:rsidP="008745E1">
            <w:pPr>
              <w:rPr>
                <w:del w:id="3543" w:author="Author"/>
                <w:rFonts w:asciiTheme="minorBidi" w:hAnsiTheme="minorBidi" w:cstheme="minorBidi"/>
                <w:szCs w:val="17"/>
              </w:rPr>
            </w:pPr>
            <w:del w:id="3544" w:author="Author">
              <w:r w:rsidRPr="0001170E">
                <w:rPr>
                  <w:rFonts w:asciiTheme="minorBidi" w:hAnsiTheme="minorBidi" w:cstheme="minorBidi"/>
                  <w:szCs w:val="17"/>
                </w:rPr>
                <w:delText>AAJ, AAX, AJ, AX</w:delText>
              </w:r>
            </w:del>
          </w:p>
        </w:tc>
      </w:tr>
      <w:tr w:rsidR="005F3B68" w:rsidRPr="00B67A3A" w14:paraId="371616B9" w14:textId="77777777" w:rsidTr="00E3148C">
        <w:trPr>
          <w:del w:id="3545" w:author="Author"/>
        </w:trPr>
        <w:tc>
          <w:tcPr>
            <w:tcW w:w="1143" w:type="dxa"/>
          </w:tcPr>
          <w:p w14:paraId="7C049895" w14:textId="77777777" w:rsidR="005F3B68" w:rsidRPr="0001170E" w:rsidRDefault="005F3B68" w:rsidP="008745E1">
            <w:pPr>
              <w:rPr>
                <w:del w:id="3546" w:author="Author"/>
                <w:rFonts w:asciiTheme="minorBidi" w:hAnsiTheme="minorBidi" w:cstheme="minorBidi"/>
                <w:szCs w:val="17"/>
              </w:rPr>
            </w:pPr>
            <w:del w:id="3547" w:author="Author">
              <w:r>
                <w:rPr>
                  <w:rFonts w:asciiTheme="minorBidi" w:hAnsiTheme="minorBidi" w:cstheme="minorBidi"/>
                  <w:szCs w:val="17"/>
                </w:rPr>
                <w:delText>[RSG-117</w:delText>
              </w:r>
              <w:r w:rsidRPr="0001170E">
                <w:rPr>
                  <w:rFonts w:asciiTheme="minorBidi" w:hAnsiTheme="minorBidi" w:cstheme="minorBidi"/>
                  <w:szCs w:val="17"/>
                </w:rPr>
                <w:delText>]</w:delText>
              </w:r>
            </w:del>
          </w:p>
        </w:tc>
        <w:tc>
          <w:tcPr>
            <w:tcW w:w="6444" w:type="dxa"/>
          </w:tcPr>
          <w:p w14:paraId="575E7A59" w14:textId="77777777" w:rsidR="005F3B68" w:rsidRPr="00FE08F0" w:rsidRDefault="005F3B68" w:rsidP="008745E1">
            <w:pPr>
              <w:rPr>
                <w:del w:id="3548" w:author="Author"/>
                <w:rFonts w:asciiTheme="minorBidi" w:eastAsia="Times New Roman" w:hAnsiTheme="minorBidi" w:cstheme="minorBidi"/>
                <w:szCs w:val="17"/>
              </w:rPr>
            </w:pPr>
            <w:del w:id="3549" w:author="Author">
              <w:r w:rsidRPr="00FE08F0">
                <w:rPr>
                  <w:rFonts w:asciiTheme="minorBidi" w:eastAsia="Times New Roman" w:hAnsiTheme="minorBidi" w:cstheme="minorBidi"/>
                  <w:szCs w:val="17"/>
                </w:rPr>
                <w:delText>Integrity-Assurance: APIs and API Information MUST be protected against unauthorized modification, duplication, corruption and destruction. Information MUST be modified through approved transactions and interfaces. Systems MUST be updated using approved configuration management, change management and patch management processes.</w:delText>
              </w:r>
            </w:del>
          </w:p>
        </w:tc>
        <w:tc>
          <w:tcPr>
            <w:tcW w:w="1761" w:type="dxa"/>
          </w:tcPr>
          <w:p w14:paraId="5E8889AA" w14:textId="77777777" w:rsidR="005F3B68" w:rsidRPr="0001170E" w:rsidRDefault="005F3B68" w:rsidP="008745E1">
            <w:pPr>
              <w:rPr>
                <w:del w:id="3550" w:author="Author"/>
                <w:rFonts w:asciiTheme="minorBidi" w:hAnsiTheme="minorBidi" w:cstheme="minorBidi"/>
                <w:szCs w:val="17"/>
              </w:rPr>
            </w:pPr>
            <w:del w:id="3551" w:author="Author">
              <w:r w:rsidRPr="0001170E">
                <w:rPr>
                  <w:rFonts w:asciiTheme="minorBidi" w:hAnsiTheme="minorBidi" w:cstheme="minorBidi"/>
                  <w:szCs w:val="17"/>
                </w:rPr>
                <w:delText>AAJ, AAX, AJ, AX</w:delText>
              </w:r>
            </w:del>
          </w:p>
        </w:tc>
      </w:tr>
      <w:tr w:rsidR="005F3B68" w:rsidRPr="00B67A3A" w14:paraId="0F2EEA76" w14:textId="77777777" w:rsidTr="00954718">
        <w:trPr>
          <w:trHeight w:val="672"/>
          <w:del w:id="3552" w:author="Author"/>
        </w:trPr>
        <w:tc>
          <w:tcPr>
            <w:tcW w:w="1143" w:type="dxa"/>
          </w:tcPr>
          <w:p w14:paraId="65729A7C" w14:textId="77777777" w:rsidR="005F3B68" w:rsidRPr="0001170E" w:rsidRDefault="005F3B68" w:rsidP="008745E1">
            <w:pPr>
              <w:rPr>
                <w:del w:id="3553" w:author="Author"/>
                <w:rFonts w:asciiTheme="minorBidi" w:hAnsiTheme="minorBidi" w:cstheme="minorBidi"/>
                <w:szCs w:val="17"/>
              </w:rPr>
            </w:pPr>
            <w:del w:id="3554" w:author="Author">
              <w:r>
                <w:rPr>
                  <w:rFonts w:asciiTheme="minorBidi" w:hAnsiTheme="minorBidi" w:cstheme="minorBidi"/>
                  <w:szCs w:val="17"/>
                </w:rPr>
                <w:delText>[RSG-118</w:delText>
              </w:r>
              <w:r w:rsidRPr="0001170E">
                <w:rPr>
                  <w:rFonts w:asciiTheme="minorBidi" w:hAnsiTheme="minorBidi" w:cstheme="minorBidi"/>
                  <w:szCs w:val="17"/>
                </w:rPr>
                <w:delText>]</w:delText>
              </w:r>
            </w:del>
          </w:p>
        </w:tc>
        <w:tc>
          <w:tcPr>
            <w:tcW w:w="6444" w:type="dxa"/>
          </w:tcPr>
          <w:p w14:paraId="789D7ABC" w14:textId="77777777" w:rsidR="005F3B68" w:rsidRPr="00FE08F0" w:rsidRDefault="005F3B68" w:rsidP="008745E1">
            <w:pPr>
              <w:rPr>
                <w:del w:id="3555" w:author="Author"/>
                <w:rFonts w:asciiTheme="minorBidi" w:eastAsia="Times New Roman" w:hAnsiTheme="minorBidi" w:cstheme="minorBidi"/>
                <w:szCs w:val="17"/>
              </w:rPr>
            </w:pPr>
            <w:del w:id="3556" w:author="Author">
              <w:r w:rsidRPr="00FE08F0">
                <w:rPr>
                  <w:rFonts w:asciiTheme="minorBidi" w:eastAsia="Times New Roman" w:hAnsiTheme="minorBidi" w:cstheme="minorBidi"/>
                  <w:szCs w:val="17"/>
                </w:rPr>
                <w:delText>Availability: APIs and API Information MUST be available to authorized users at the right time as defined in the Service Level Agreements (SLAs), access-control policies and defined business processes.</w:delText>
              </w:r>
            </w:del>
          </w:p>
        </w:tc>
        <w:tc>
          <w:tcPr>
            <w:tcW w:w="1761" w:type="dxa"/>
          </w:tcPr>
          <w:p w14:paraId="4C7A6985" w14:textId="77777777" w:rsidR="005F3B68" w:rsidRPr="0001170E" w:rsidRDefault="005F3B68" w:rsidP="008745E1">
            <w:pPr>
              <w:rPr>
                <w:del w:id="3557" w:author="Author"/>
                <w:rFonts w:asciiTheme="minorBidi" w:hAnsiTheme="minorBidi" w:cstheme="minorBidi"/>
                <w:szCs w:val="17"/>
              </w:rPr>
            </w:pPr>
            <w:del w:id="3558" w:author="Author">
              <w:r w:rsidRPr="0001170E">
                <w:rPr>
                  <w:rFonts w:asciiTheme="minorBidi" w:hAnsiTheme="minorBidi" w:cstheme="minorBidi"/>
                  <w:szCs w:val="17"/>
                </w:rPr>
                <w:delText>AAJ, AAX, AJ, AX</w:delText>
              </w:r>
            </w:del>
          </w:p>
        </w:tc>
      </w:tr>
      <w:tr w:rsidR="005F3B68" w:rsidRPr="00B67A3A" w14:paraId="7170BB11" w14:textId="77777777" w:rsidTr="00954718">
        <w:trPr>
          <w:trHeight w:val="936"/>
          <w:del w:id="3559" w:author="Author"/>
        </w:trPr>
        <w:tc>
          <w:tcPr>
            <w:tcW w:w="1143" w:type="dxa"/>
          </w:tcPr>
          <w:p w14:paraId="15E56DDD" w14:textId="77777777" w:rsidR="005F3B68" w:rsidRPr="0001170E" w:rsidRDefault="005F3B68" w:rsidP="008745E1">
            <w:pPr>
              <w:rPr>
                <w:del w:id="3560" w:author="Author"/>
                <w:rFonts w:asciiTheme="minorBidi" w:hAnsiTheme="minorBidi" w:cstheme="minorBidi"/>
                <w:szCs w:val="17"/>
              </w:rPr>
            </w:pPr>
            <w:del w:id="3561" w:author="Author">
              <w:r>
                <w:rPr>
                  <w:rFonts w:asciiTheme="minorBidi" w:hAnsiTheme="minorBidi" w:cstheme="minorBidi"/>
                  <w:szCs w:val="17"/>
                </w:rPr>
                <w:delText>[RSG-119</w:delText>
              </w:r>
              <w:r w:rsidRPr="0001170E">
                <w:rPr>
                  <w:rFonts w:asciiTheme="minorBidi" w:hAnsiTheme="minorBidi" w:cstheme="minorBidi"/>
                  <w:szCs w:val="17"/>
                </w:rPr>
                <w:delText>]</w:delText>
              </w:r>
            </w:del>
          </w:p>
        </w:tc>
        <w:tc>
          <w:tcPr>
            <w:tcW w:w="6444" w:type="dxa"/>
          </w:tcPr>
          <w:p w14:paraId="1DB46538" w14:textId="77777777" w:rsidR="005F3B68" w:rsidRPr="00FE08F0" w:rsidRDefault="005F3B68" w:rsidP="008745E1">
            <w:pPr>
              <w:rPr>
                <w:del w:id="3562" w:author="Author"/>
                <w:rFonts w:asciiTheme="minorBidi" w:eastAsia="Times New Roman" w:hAnsiTheme="minorBidi" w:cstheme="minorBidi"/>
                <w:szCs w:val="17"/>
              </w:rPr>
            </w:pPr>
            <w:del w:id="3563" w:author="Author">
              <w:r w:rsidRPr="00FE08F0">
                <w:rPr>
                  <w:rFonts w:asciiTheme="minorBidi" w:eastAsia="Times New Roman" w:hAnsiTheme="minorBidi" w:cstheme="minorBidi"/>
                  <w:szCs w:val="17"/>
                </w:rPr>
                <w:delText>Non-repudiation: Every transaction processed or action performed by APIs MUST enforce non-repudiation through the implementation of proper auditing, authorization, authentication, and the implementation of secure paths and non-repudiation services and mechanisms.</w:delText>
              </w:r>
            </w:del>
          </w:p>
        </w:tc>
        <w:tc>
          <w:tcPr>
            <w:tcW w:w="1761" w:type="dxa"/>
          </w:tcPr>
          <w:p w14:paraId="2C9BD615" w14:textId="77777777" w:rsidR="005F3B68" w:rsidRPr="0001170E" w:rsidRDefault="005F3B68" w:rsidP="008745E1">
            <w:pPr>
              <w:rPr>
                <w:del w:id="3564" w:author="Author"/>
                <w:rFonts w:asciiTheme="minorBidi" w:hAnsiTheme="minorBidi" w:cstheme="minorBidi"/>
                <w:szCs w:val="17"/>
              </w:rPr>
            </w:pPr>
            <w:del w:id="3565" w:author="Author">
              <w:r w:rsidRPr="0001170E">
                <w:rPr>
                  <w:rFonts w:asciiTheme="minorBidi" w:hAnsiTheme="minorBidi" w:cstheme="minorBidi"/>
                  <w:szCs w:val="17"/>
                </w:rPr>
                <w:delText>AAJ, AAX, AJ, AX</w:delText>
              </w:r>
            </w:del>
          </w:p>
        </w:tc>
      </w:tr>
      <w:tr w:rsidR="005F3B68" w:rsidRPr="00B67A3A" w14:paraId="4D0C2DA4" w14:textId="77777777" w:rsidTr="00954718">
        <w:trPr>
          <w:trHeight w:val="1131"/>
          <w:del w:id="3566" w:author="Author"/>
        </w:trPr>
        <w:tc>
          <w:tcPr>
            <w:tcW w:w="1143" w:type="dxa"/>
          </w:tcPr>
          <w:p w14:paraId="0CC57A68" w14:textId="77777777" w:rsidR="005F3B68" w:rsidRPr="0001170E" w:rsidRDefault="005F3B68" w:rsidP="008745E1">
            <w:pPr>
              <w:rPr>
                <w:del w:id="3567" w:author="Author"/>
                <w:rFonts w:asciiTheme="minorBidi" w:hAnsiTheme="minorBidi" w:cstheme="minorBidi"/>
                <w:szCs w:val="17"/>
              </w:rPr>
            </w:pPr>
            <w:del w:id="3568" w:author="Author">
              <w:r w:rsidRPr="0001170E">
                <w:rPr>
                  <w:rFonts w:asciiTheme="minorBidi" w:hAnsiTheme="minorBidi" w:cstheme="minorBidi"/>
                  <w:szCs w:val="17"/>
                </w:rPr>
                <w:delText>[RSG-1</w:delText>
              </w:r>
              <w:r>
                <w:rPr>
                  <w:rFonts w:asciiTheme="minorBidi" w:hAnsiTheme="minorBidi" w:cstheme="minorBidi"/>
                  <w:szCs w:val="17"/>
                </w:rPr>
                <w:delText>20</w:delText>
              </w:r>
              <w:r w:rsidRPr="0001170E">
                <w:rPr>
                  <w:rFonts w:asciiTheme="minorBidi" w:hAnsiTheme="minorBidi" w:cstheme="minorBidi"/>
                  <w:szCs w:val="17"/>
                </w:rPr>
                <w:delText>]</w:delText>
              </w:r>
            </w:del>
          </w:p>
        </w:tc>
        <w:tc>
          <w:tcPr>
            <w:tcW w:w="6444" w:type="dxa"/>
          </w:tcPr>
          <w:p w14:paraId="0EF5ABBF" w14:textId="77777777" w:rsidR="005F3B68" w:rsidRPr="00FE08F0" w:rsidRDefault="005F3B68" w:rsidP="008745E1">
            <w:pPr>
              <w:rPr>
                <w:del w:id="3569" w:author="Author"/>
                <w:rFonts w:asciiTheme="minorBidi" w:eastAsia="Times New Roman" w:hAnsiTheme="minorBidi" w:cstheme="minorBidi"/>
                <w:szCs w:val="17"/>
              </w:rPr>
            </w:pPr>
            <w:del w:id="3570" w:author="Author">
              <w:r w:rsidRPr="00FE08F0">
                <w:rPr>
                  <w:rFonts w:asciiTheme="minorBidi" w:eastAsia="Times New Roman" w:hAnsiTheme="minorBidi" w:cstheme="minorBidi"/>
                  <w:szCs w:val="17"/>
                </w:rPr>
                <w:delText>Authentication, Authorization, Auditing: Users, systems, APIs or devices involved in critical transactions or actions MUST be authenticated, authorized using role-based or attribute based access-control services and maintain segregation of duty. In addition, all actions MUST be logged and the authentication’s strength must increase with the associated information risk.</w:delText>
              </w:r>
            </w:del>
          </w:p>
        </w:tc>
        <w:tc>
          <w:tcPr>
            <w:tcW w:w="1761" w:type="dxa"/>
          </w:tcPr>
          <w:p w14:paraId="01CA6833" w14:textId="77777777" w:rsidR="005F3B68" w:rsidRPr="0001170E" w:rsidRDefault="005F3B68" w:rsidP="008745E1">
            <w:pPr>
              <w:rPr>
                <w:del w:id="3571" w:author="Author"/>
                <w:rFonts w:asciiTheme="minorBidi" w:hAnsiTheme="minorBidi" w:cstheme="minorBidi"/>
                <w:szCs w:val="17"/>
              </w:rPr>
            </w:pPr>
            <w:del w:id="3572" w:author="Author">
              <w:r w:rsidRPr="0001170E">
                <w:rPr>
                  <w:rFonts w:asciiTheme="minorBidi" w:hAnsiTheme="minorBidi" w:cstheme="minorBidi"/>
                  <w:szCs w:val="17"/>
                </w:rPr>
                <w:delText>AAJ, AAX, AJ, AX</w:delText>
              </w:r>
            </w:del>
          </w:p>
        </w:tc>
      </w:tr>
      <w:tr w:rsidR="005F3B68" w:rsidRPr="00B67A3A" w14:paraId="3738F5B8" w14:textId="77777777" w:rsidTr="00E3148C">
        <w:trPr>
          <w:del w:id="3573" w:author="Author"/>
        </w:trPr>
        <w:tc>
          <w:tcPr>
            <w:tcW w:w="1143" w:type="dxa"/>
          </w:tcPr>
          <w:p w14:paraId="673FC080" w14:textId="77777777" w:rsidR="005F3B68" w:rsidRPr="0001170E" w:rsidRDefault="005F3B68" w:rsidP="008745E1">
            <w:pPr>
              <w:rPr>
                <w:del w:id="3574" w:author="Author"/>
                <w:rFonts w:asciiTheme="minorBidi" w:hAnsiTheme="minorBidi" w:cstheme="minorBidi"/>
                <w:szCs w:val="17"/>
              </w:rPr>
            </w:pPr>
            <w:del w:id="3575" w:author="Author">
              <w:r>
                <w:rPr>
                  <w:rFonts w:asciiTheme="minorBidi" w:eastAsia="Times New Roman" w:hAnsiTheme="minorBidi" w:cstheme="minorBidi"/>
                  <w:szCs w:val="17"/>
                </w:rPr>
                <w:delText>[RSG-121</w:delText>
              </w:r>
              <w:r w:rsidRPr="0001170E">
                <w:rPr>
                  <w:rFonts w:asciiTheme="minorBidi" w:eastAsia="Times New Roman" w:hAnsiTheme="minorBidi" w:cstheme="minorBidi"/>
                  <w:szCs w:val="17"/>
                </w:rPr>
                <w:delText>]</w:delText>
              </w:r>
            </w:del>
          </w:p>
        </w:tc>
        <w:tc>
          <w:tcPr>
            <w:tcW w:w="6444" w:type="dxa"/>
          </w:tcPr>
          <w:p w14:paraId="13C8C9C4" w14:textId="77777777" w:rsidR="005F3B68" w:rsidRPr="00FE08F0" w:rsidRDefault="005F3B68" w:rsidP="008745E1">
            <w:pPr>
              <w:pStyle w:val="NormalWeb"/>
              <w:spacing w:before="170" w:beforeAutospacing="0" w:after="170" w:afterAutospacing="0"/>
              <w:rPr>
                <w:del w:id="3576" w:author="Author"/>
                <w:rFonts w:asciiTheme="minorBidi" w:eastAsia="Times New Roman" w:hAnsiTheme="minorBidi" w:cstheme="minorBidi"/>
                <w:szCs w:val="17"/>
              </w:rPr>
            </w:pPr>
            <w:del w:id="3577" w:author="Author">
              <w:r w:rsidRPr="00FE08F0">
                <w:rPr>
                  <w:rFonts w:asciiTheme="minorBidi" w:eastAsia="Times New Roman" w:hAnsiTheme="minorBidi" w:cstheme="minorBidi"/>
                  <w:szCs w:val="17"/>
                </w:rPr>
                <w:delText>While developing APIs, threats, malicious use cases, secure coding techniques, transport layer security and security testing MUST be carefully considered, especially:</w:delText>
              </w:r>
            </w:del>
          </w:p>
          <w:p w14:paraId="18F120D3" w14:textId="77777777" w:rsidR="005F3B68" w:rsidRPr="00FE08F0" w:rsidRDefault="005F3B68" w:rsidP="008745E1">
            <w:pPr>
              <w:pStyle w:val="NormalWeb"/>
              <w:numPr>
                <w:ilvl w:val="0"/>
                <w:numId w:val="8"/>
              </w:numPr>
              <w:spacing w:before="170" w:beforeAutospacing="0" w:after="170" w:afterAutospacing="0"/>
              <w:rPr>
                <w:del w:id="3578" w:author="Author"/>
                <w:rFonts w:asciiTheme="minorBidi" w:eastAsia="Times New Roman" w:hAnsiTheme="minorBidi" w:cstheme="minorBidi"/>
                <w:szCs w:val="17"/>
              </w:rPr>
            </w:pPr>
            <w:del w:id="3579" w:author="Author">
              <w:r w:rsidRPr="00990ED6">
                <w:rPr>
                  <w:rFonts w:ascii="Courier New" w:eastAsia="Times New Roman" w:hAnsi="Courier New" w:cs="Courier New"/>
                  <w:szCs w:val="17"/>
                </w:rPr>
                <w:delText>PUTs</w:delText>
              </w:r>
              <w:r w:rsidRPr="00FE08F0">
                <w:rPr>
                  <w:rFonts w:asciiTheme="minorBidi" w:eastAsia="Times New Roman" w:hAnsiTheme="minorBidi" w:cstheme="minorBidi"/>
                  <w:szCs w:val="17"/>
                </w:rPr>
                <w:delText xml:space="preserve"> and </w:delText>
              </w:r>
              <w:r w:rsidRPr="00990ED6">
                <w:rPr>
                  <w:rFonts w:ascii="Courier New" w:eastAsia="Times New Roman" w:hAnsi="Courier New" w:cs="Courier New"/>
                  <w:szCs w:val="17"/>
                </w:rPr>
                <w:delText>POSTs</w:delText>
              </w:r>
              <w:r w:rsidRPr="00FE08F0">
                <w:rPr>
                  <w:rFonts w:asciiTheme="minorBidi" w:eastAsia="Times New Roman" w:hAnsiTheme="minorBidi" w:cstheme="minorBidi"/>
                  <w:szCs w:val="17"/>
                </w:rPr>
                <w:delText xml:space="preserve"> – i.e.: which change to internal data could potentially</w:delText>
              </w:r>
              <w:r>
                <w:rPr>
                  <w:rFonts w:asciiTheme="minorBidi" w:eastAsia="Times New Roman" w:hAnsiTheme="minorBidi" w:cstheme="minorBidi"/>
                  <w:szCs w:val="17"/>
                </w:rPr>
                <w:delText xml:space="preserve"> be used to attack or misinform;  </w:delText>
              </w:r>
            </w:del>
          </w:p>
          <w:p w14:paraId="7584F01A" w14:textId="77777777" w:rsidR="005F3B68" w:rsidRPr="00FE08F0" w:rsidRDefault="005F3B68" w:rsidP="008745E1">
            <w:pPr>
              <w:pStyle w:val="NormalWeb"/>
              <w:numPr>
                <w:ilvl w:val="0"/>
                <w:numId w:val="8"/>
              </w:numPr>
              <w:spacing w:before="170" w:beforeAutospacing="0" w:after="170" w:afterAutospacing="0"/>
              <w:rPr>
                <w:del w:id="3580" w:author="Author"/>
                <w:rFonts w:asciiTheme="minorBidi" w:eastAsia="Times New Roman" w:hAnsiTheme="minorBidi" w:cstheme="minorBidi"/>
                <w:szCs w:val="17"/>
              </w:rPr>
            </w:pPr>
            <w:del w:id="3581" w:author="Author">
              <w:r w:rsidRPr="00990ED6">
                <w:rPr>
                  <w:rFonts w:ascii="Courier New" w:eastAsia="Times New Roman" w:hAnsi="Courier New" w:cs="Courier New"/>
                  <w:szCs w:val="17"/>
                </w:rPr>
                <w:delText>DELETES</w:delText>
              </w:r>
              <w:r w:rsidRPr="00FE08F0">
                <w:rPr>
                  <w:rFonts w:asciiTheme="minorBidi" w:eastAsia="Times New Roman" w:hAnsiTheme="minorBidi" w:cstheme="minorBidi"/>
                  <w:szCs w:val="17"/>
                </w:rPr>
                <w:delText xml:space="preserve"> – i.e.: could be used to remove the contents of an internal resource repository</w:delText>
              </w:r>
              <w:r>
                <w:rPr>
                  <w:rFonts w:asciiTheme="minorBidi" w:eastAsia="Times New Roman" w:hAnsiTheme="minorBidi" w:cstheme="minorBidi"/>
                  <w:szCs w:val="17"/>
                </w:rPr>
                <w:delText xml:space="preserve">;  </w:delText>
              </w:r>
            </w:del>
          </w:p>
          <w:p w14:paraId="07FC1128" w14:textId="77777777" w:rsidR="005F3B68" w:rsidRPr="00FE08F0" w:rsidRDefault="005F3B68" w:rsidP="008745E1">
            <w:pPr>
              <w:pStyle w:val="NormalWeb"/>
              <w:numPr>
                <w:ilvl w:val="0"/>
                <w:numId w:val="8"/>
              </w:numPr>
              <w:spacing w:before="170" w:beforeAutospacing="0" w:after="170" w:afterAutospacing="0"/>
              <w:rPr>
                <w:del w:id="3582" w:author="Author"/>
                <w:rFonts w:asciiTheme="minorBidi" w:eastAsia="Times New Roman" w:hAnsiTheme="minorBidi" w:cstheme="minorBidi"/>
                <w:szCs w:val="17"/>
              </w:rPr>
            </w:pPr>
            <w:del w:id="3583" w:author="Author">
              <w:r w:rsidRPr="00FE08F0">
                <w:rPr>
                  <w:rFonts w:asciiTheme="minorBidi" w:eastAsia="Times New Roman" w:hAnsiTheme="minorBidi" w:cstheme="minorBidi"/>
                  <w:szCs w:val="17"/>
                </w:rPr>
                <w:delText>Whitelist allowable methods- to ensure that allowable HTTP Methods are properly restricted while others woul</w:delText>
              </w:r>
              <w:r>
                <w:rPr>
                  <w:rFonts w:asciiTheme="minorBidi" w:eastAsia="Times New Roman" w:hAnsiTheme="minorBidi" w:cstheme="minorBidi"/>
                  <w:szCs w:val="17"/>
                </w:rPr>
                <w:delText>d return a proper response code;  and</w:delText>
              </w:r>
            </w:del>
          </w:p>
          <w:p w14:paraId="6C2ADACF" w14:textId="77777777" w:rsidR="005F3B68" w:rsidRPr="00FE08F0" w:rsidRDefault="005F3B68" w:rsidP="008745E1">
            <w:pPr>
              <w:pStyle w:val="NormalWeb"/>
              <w:numPr>
                <w:ilvl w:val="0"/>
                <w:numId w:val="8"/>
              </w:numPr>
              <w:spacing w:before="170" w:beforeAutospacing="0" w:after="170" w:afterAutospacing="0"/>
              <w:rPr>
                <w:del w:id="3584" w:author="Author"/>
                <w:rFonts w:asciiTheme="minorBidi" w:hAnsiTheme="minorBidi" w:cstheme="minorBidi"/>
                <w:szCs w:val="17"/>
              </w:rPr>
            </w:pPr>
            <w:del w:id="3585" w:author="Author">
              <w:r w:rsidRPr="00FE08F0">
                <w:rPr>
                  <w:rFonts w:asciiTheme="minorBidi" w:eastAsia="Times New Roman" w:hAnsiTheme="minorBidi" w:cstheme="minorBidi"/>
                  <w:szCs w:val="17"/>
                </w:rPr>
                <w:delText xml:space="preserve">Well known attacks should be considered during the threat-modeling phase of the design process to ensure that the threat risk does not increase. </w:delText>
              </w:r>
              <w:r>
                <w:rPr>
                  <w:rFonts w:asciiTheme="minorBidi" w:eastAsia="Times New Roman" w:hAnsiTheme="minorBidi" w:cstheme="minorBidi"/>
                  <w:szCs w:val="17"/>
                </w:rPr>
                <w:delText xml:space="preserve"> </w:delText>
              </w:r>
              <w:r w:rsidRPr="00FE08F0">
                <w:rPr>
                  <w:rFonts w:asciiTheme="minorBidi" w:eastAsia="Times New Roman" w:hAnsiTheme="minorBidi" w:cstheme="minorBidi"/>
                  <w:szCs w:val="17"/>
                </w:rPr>
                <w:delText xml:space="preserve">The threats and mitigation defined within </w:delText>
              </w:r>
              <w:r>
                <w:fldChar w:fldCharType="begin"/>
              </w:r>
              <w:r>
                <w:delInstrText>HYPERLINK "https://www.owasp.org/index.php/OWASP_Top_Ten_Cheat_Sheet"</w:delInstrText>
              </w:r>
              <w:r>
                <w:fldChar w:fldCharType="separate"/>
              </w:r>
              <w:r w:rsidRPr="00FE08F0">
                <w:rPr>
                  <w:rFonts w:asciiTheme="minorBidi" w:eastAsia="Times New Roman" w:hAnsiTheme="minorBidi" w:cstheme="minorBidi"/>
                  <w:szCs w:val="17"/>
                </w:rPr>
                <w:delText>OWASP Top Ten Cheat Sheet</w:delText>
              </w:r>
              <w:r>
                <w:fldChar w:fldCharType="end"/>
              </w:r>
              <w:r w:rsidRPr="00FE08F0">
                <w:rPr>
                  <w:rFonts w:asciiTheme="minorBidi" w:eastAsia="Times New Roman" w:hAnsiTheme="minorBidi" w:cstheme="minorBidi"/>
                  <w:szCs w:val="17"/>
                </w:rPr>
                <w:delText> MUST be taken into consideration.</w:delText>
              </w:r>
            </w:del>
          </w:p>
        </w:tc>
        <w:tc>
          <w:tcPr>
            <w:tcW w:w="1761" w:type="dxa"/>
          </w:tcPr>
          <w:p w14:paraId="431928A4" w14:textId="77777777" w:rsidR="005F3B68" w:rsidRPr="0001170E" w:rsidRDefault="005F3B68" w:rsidP="008745E1">
            <w:pPr>
              <w:rPr>
                <w:del w:id="3586" w:author="Author"/>
                <w:rFonts w:asciiTheme="minorBidi" w:hAnsiTheme="minorBidi" w:cstheme="minorBidi"/>
                <w:szCs w:val="17"/>
              </w:rPr>
            </w:pPr>
            <w:del w:id="3587" w:author="Author">
              <w:r w:rsidRPr="0001170E">
                <w:rPr>
                  <w:rFonts w:asciiTheme="minorBidi" w:hAnsiTheme="minorBidi" w:cstheme="minorBidi"/>
                  <w:szCs w:val="17"/>
                </w:rPr>
                <w:delText>AAJ, AAX, AJ, AX</w:delText>
              </w:r>
            </w:del>
          </w:p>
        </w:tc>
      </w:tr>
      <w:tr w:rsidR="005F3B68" w:rsidRPr="00B67A3A" w14:paraId="63344DB6" w14:textId="77777777" w:rsidTr="00E3148C">
        <w:trPr>
          <w:del w:id="3588" w:author="Author"/>
        </w:trPr>
        <w:tc>
          <w:tcPr>
            <w:tcW w:w="1143" w:type="dxa"/>
          </w:tcPr>
          <w:p w14:paraId="1F375B07" w14:textId="77777777" w:rsidR="005F3B68" w:rsidRPr="0001170E" w:rsidRDefault="005F3B68" w:rsidP="008745E1">
            <w:pPr>
              <w:rPr>
                <w:del w:id="3589" w:author="Author"/>
                <w:rFonts w:asciiTheme="minorBidi" w:hAnsiTheme="minorBidi" w:cstheme="minorBidi"/>
                <w:szCs w:val="17"/>
              </w:rPr>
            </w:pPr>
            <w:del w:id="3590" w:author="Author">
              <w:r>
                <w:rPr>
                  <w:rFonts w:asciiTheme="minorBidi" w:eastAsia="Times New Roman" w:hAnsiTheme="minorBidi" w:cstheme="minorBidi"/>
                  <w:szCs w:val="17"/>
                </w:rPr>
                <w:delText>[RSG-122</w:delText>
              </w:r>
              <w:r w:rsidRPr="0001170E">
                <w:rPr>
                  <w:rFonts w:asciiTheme="minorBidi" w:eastAsia="Times New Roman" w:hAnsiTheme="minorBidi" w:cstheme="minorBidi"/>
                  <w:szCs w:val="17"/>
                </w:rPr>
                <w:delText>]</w:delText>
              </w:r>
            </w:del>
          </w:p>
        </w:tc>
        <w:tc>
          <w:tcPr>
            <w:tcW w:w="6444" w:type="dxa"/>
          </w:tcPr>
          <w:p w14:paraId="29ABE473" w14:textId="77777777" w:rsidR="005F3B68" w:rsidRPr="00FE08F0" w:rsidRDefault="005F3B68" w:rsidP="008745E1">
            <w:pPr>
              <w:pStyle w:val="NormalWeb"/>
              <w:spacing w:before="170" w:beforeAutospacing="0" w:after="170" w:afterAutospacing="0"/>
              <w:rPr>
                <w:del w:id="3591" w:author="Author"/>
                <w:rFonts w:asciiTheme="minorBidi" w:eastAsia="Times New Roman" w:hAnsiTheme="minorBidi" w:cstheme="minorBidi"/>
                <w:szCs w:val="17"/>
              </w:rPr>
            </w:pPr>
            <w:del w:id="3592" w:author="Author">
              <w:r w:rsidRPr="00FE08F0">
                <w:rPr>
                  <w:rFonts w:asciiTheme="minorBidi" w:eastAsia="Times New Roman" w:hAnsiTheme="minorBidi" w:cstheme="minorBidi"/>
                  <w:szCs w:val="17"/>
                </w:rPr>
                <w:delText>While developing APIs, the standards and best practices listed below SHOULD be followed:</w:delText>
              </w:r>
            </w:del>
          </w:p>
          <w:p w14:paraId="4267DF80" w14:textId="77777777" w:rsidR="005F3B68" w:rsidRPr="00FE08F0" w:rsidRDefault="005F3B68" w:rsidP="008745E1">
            <w:pPr>
              <w:pStyle w:val="NormalWeb"/>
              <w:numPr>
                <w:ilvl w:val="0"/>
                <w:numId w:val="8"/>
              </w:numPr>
              <w:spacing w:before="170" w:beforeAutospacing="0" w:after="170" w:afterAutospacing="0"/>
              <w:rPr>
                <w:del w:id="3593" w:author="Author"/>
                <w:rFonts w:asciiTheme="minorBidi" w:eastAsia="Times New Roman" w:hAnsiTheme="minorBidi" w:cstheme="minorBidi"/>
                <w:szCs w:val="17"/>
              </w:rPr>
            </w:pPr>
            <w:del w:id="3594" w:author="Author">
              <w:r w:rsidRPr="00FE08F0">
                <w:rPr>
                  <w:rFonts w:asciiTheme="minorBidi" w:eastAsia="Times New Roman" w:hAnsiTheme="minorBidi" w:cstheme="minorBidi"/>
                  <w:szCs w:val="17"/>
                </w:rPr>
                <w:delText xml:space="preserve">Secure coding best practices: </w:delText>
              </w:r>
              <w:r>
                <w:fldChar w:fldCharType="begin"/>
              </w:r>
              <w:r>
                <w:delInstrText>HYPERLINK "https://www.owasp.org/index.php/Secure_Coding_Principles"</w:delInstrText>
              </w:r>
              <w:r>
                <w:fldChar w:fldCharType="separate"/>
              </w:r>
              <w:r w:rsidRPr="00FE08F0">
                <w:rPr>
                  <w:rFonts w:asciiTheme="minorBidi" w:eastAsia="Times New Roman" w:hAnsiTheme="minorBidi" w:cstheme="minorBidi"/>
                  <w:szCs w:val="17"/>
                </w:rPr>
                <w:delText>OWASP Secure Coding Principles</w:delText>
              </w:r>
              <w:r>
                <w:fldChar w:fldCharType="end"/>
              </w:r>
              <w:r>
                <w:rPr>
                  <w:rFonts w:asciiTheme="minorBidi" w:eastAsia="Times New Roman" w:hAnsiTheme="minorBidi" w:cstheme="minorBidi"/>
                  <w:szCs w:val="17"/>
                </w:rPr>
                <w:delText xml:space="preserve">;  </w:delText>
              </w:r>
              <w:r w:rsidRPr="00FE08F0">
                <w:rPr>
                  <w:rFonts w:asciiTheme="minorBidi" w:eastAsia="Times New Roman" w:hAnsiTheme="minorBidi" w:cstheme="minorBidi"/>
                  <w:szCs w:val="17"/>
                </w:rPr>
                <w:delText xml:space="preserve"> </w:delText>
              </w:r>
            </w:del>
          </w:p>
          <w:p w14:paraId="25F61588" w14:textId="77777777" w:rsidR="005F3B68" w:rsidRPr="00FE08F0" w:rsidRDefault="005F3B68" w:rsidP="008745E1">
            <w:pPr>
              <w:pStyle w:val="NormalWeb"/>
              <w:numPr>
                <w:ilvl w:val="0"/>
                <w:numId w:val="8"/>
              </w:numPr>
              <w:spacing w:before="170" w:beforeAutospacing="0" w:after="170" w:afterAutospacing="0"/>
              <w:rPr>
                <w:del w:id="3595" w:author="Author"/>
                <w:rFonts w:asciiTheme="minorBidi" w:eastAsia="Times New Roman" w:hAnsiTheme="minorBidi" w:cstheme="minorBidi"/>
                <w:szCs w:val="17"/>
              </w:rPr>
            </w:pPr>
            <w:del w:id="3596" w:author="Author">
              <w:r w:rsidRPr="00FE08F0">
                <w:rPr>
                  <w:rFonts w:asciiTheme="minorBidi" w:eastAsia="Times New Roman" w:hAnsiTheme="minorBidi" w:cstheme="minorBidi"/>
                  <w:szCs w:val="17"/>
                </w:rPr>
                <w:delText xml:space="preserve">Rest API security: </w:delText>
              </w:r>
              <w:r>
                <w:fldChar w:fldCharType="begin"/>
              </w:r>
              <w:r>
                <w:delInstrText>HYPERLINK "https://www.owasp.org/index.php/REST_Security_Cheat_Sheet"</w:delInstrText>
              </w:r>
              <w:r>
                <w:fldChar w:fldCharType="separate"/>
              </w:r>
              <w:r w:rsidRPr="00FE08F0">
                <w:rPr>
                  <w:rFonts w:asciiTheme="minorBidi" w:eastAsia="Times New Roman" w:hAnsiTheme="minorBidi" w:cstheme="minorBidi"/>
                  <w:szCs w:val="17"/>
                </w:rPr>
                <w:delText>REST Security Cheat Sheet</w:delText>
              </w:r>
              <w:r>
                <w:fldChar w:fldCharType="end"/>
              </w:r>
              <w:r>
                <w:rPr>
                  <w:rFonts w:asciiTheme="minorBidi" w:eastAsia="Times New Roman" w:hAnsiTheme="minorBidi" w:cstheme="minorBidi"/>
                  <w:szCs w:val="17"/>
                </w:rPr>
                <w:delText xml:space="preserve">;  </w:delText>
              </w:r>
              <w:r w:rsidRPr="00FE08F0">
                <w:rPr>
                  <w:rFonts w:asciiTheme="minorBidi" w:eastAsia="Times New Roman" w:hAnsiTheme="minorBidi" w:cstheme="minorBidi"/>
                  <w:szCs w:val="17"/>
                </w:rPr>
                <w:delText> </w:delText>
              </w:r>
            </w:del>
          </w:p>
          <w:p w14:paraId="6CA4C8B0" w14:textId="77777777" w:rsidR="005F3B68" w:rsidRPr="00FE08F0" w:rsidRDefault="005F3B68" w:rsidP="008745E1">
            <w:pPr>
              <w:pStyle w:val="NormalWeb"/>
              <w:numPr>
                <w:ilvl w:val="0"/>
                <w:numId w:val="8"/>
              </w:numPr>
              <w:spacing w:before="170" w:beforeAutospacing="0" w:after="170" w:afterAutospacing="0"/>
              <w:rPr>
                <w:del w:id="3597" w:author="Author"/>
                <w:rFonts w:asciiTheme="minorBidi" w:eastAsia="Times New Roman" w:hAnsiTheme="minorBidi" w:cstheme="minorBidi"/>
                <w:szCs w:val="17"/>
              </w:rPr>
            </w:pPr>
            <w:del w:id="3598" w:author="Author">
              <w:r w:rsidRPr="00FE08F0">
                <w:rPr>
                  <w:rFonts w:asciiTheme="minorBidi" w:eastAsia="Times New Roman" w:hAnsiTheme="minorBidi" w:cstheme="minorBidi"/>
                  <w:szCs w:val="17"/>
                </w:rPr>
                <w:delText xml:space="preserve">Escape inputs and  cross site scripting protection: </w:delText>
              </w:r>
              <w:r>
                <w:fldChar w:fldCharType="begin"/>
              </w:r>
              <w:r>
                <w:delInstrText>HYPERLINK "https://www.owasp.org/index.php/XSS_Prevention_Cheat_Sheet"</w:delInstrText>
              </w:r>
              <w:r>
                <w:fldChar w:fldCharType="separate"/>
              </w:r>
              <w:r w:rsidRPr="00FE08F0">
                <w:rPr>
                  <w:rFonts w:asciiTheme="minorBidi" w:eastAsia="Times New Roman" w:hAnsiTheme="minorBidi" w:cstheme="minorBidi"/>
                  <w:szCs w:val="17"/>
                </w:rPr>
                <w:delText>OWASP XSS Cheat Sheet</w:delText>
              </w:r>
              <w:r>
                <w:fldChar w:fldCharType="end"/>
              </w:r>
              <w:r>
                <w:rPr>
                  <w:rFonts w:asciiTheme="minorBidi" w:eastAsia="Times New Roman" w:hAnsiTheme="minorBidi" w:cstheme="minorBidi"/>
                  <w:szCs w:val="17"/>
                </w:rPr>
                <w:delText xml:space="preserve">;  </w:delText>
              </w:r>
              <w:r w:rsidRPr="00FE08F0">
                <w:rPr>
                  <w:rFonts w:asciiTheme="minorBidi" w:eastAsia="Times New Roman" w:hAnsiTheme="minorBidi" w:cstheme="minorBidi"/>
                  <w:szCs w:val="17"/>
                </w:rPr>
                <w:delText xml:space="preserve">  </w:delText>
              </w:r>
            </w:del>
          </w:p>
          <w:p w14:paraId="08B3F051" w14:textId="77777777" w:rsidR="005F3B68" w:rsidRPr="00FE08F0" w:rsidRDefault="005F3B68" w:rsidP="008745E1">
            <w:pPr>
              <w:pStyle w:val="NormalWeb"/>
              <w:numPr>
                <w:ilvl w:val="0"/>
                <w:numId w:val="8"/>
              </w:numPr>
              <w:spacing w:before="170" w:beforeAutospacing="0" w:after="170" w:afterAutospacing="0"/>
              <w:rPr>
                <w:del w:id="3599" w:author="Author"/>
                <w:rFonts w:asciiTheme="minorBidi" w:hAnsiTheme="minorBidi" w:cstheme="minorBidi"/>
                <w:szCs w:val="17"/>
              </w:rPr>
            </w:pPr>
            <w:del w:id="3600" w:author="Author">
              <w:r w:rsidRPr="00FE08F0">
                <w:rPr>
                  <w:rFonts w:asciiTheme="minorBidi" w:eastAsia="Times New Roman" w:hAnsiTheme="minorBidi" w:cstheme="minorBidi"/>
                  <w:szCs w:val="17"/>
                </w:rPr>
                <w:delText xml:space="preserve">SQL Injection prevention: </w:delText>
              </w:r>
              <w:r>
                <w:fldChar w:fldCharType="begin"/>
              </w:r>
              <w:r>
                <w:delInstrText>HYPERLINK "https://www.owasp.org/index.php/SQL_Injection_Prevention_Cheat_Sheet"</w:delInstrText>
              </w:r>
              <w:r>
                <w:fldChar w:fldCharType="separate"/>
              </w:r>
              <w:r w:rsidRPr="00FE08F0">
                <w:rPr>
                  <w:rFonts w:asciiTheme="minorBidi" w:eastAsia="Times New Roman" w:hAnsiTheme="minorBidi" w:cstheme="minorBidi"/>
                  <w:szCs w:val="17"/>
                </w:rPr>
                <w:delText>OWASP SQL Injection Cheat Sheet</w:delText>
              </w:r>
              <w:r>
                <w:fldChar w:fldCharType="end"/>
              </w:r>
              <w:r w:rsidRPr="00FE08F0">
                <w:rPr>
                  <w:rFonts w:asciiTheme="minorBidi" w:hAnsiTheme="minorBidi" w:cstheme="minorBidi"/>
                  <w:szCs w:val="17"/>
                </w:rPr>
                <w:delText xml:space="preserve">, </w:delText>
              </w:r>
              <w:r>
                <w:fldChar w:fldCharType="begin"/>
              </w:r>
              <w:r>
                <w:delInstrText>HYPERLINK "https://www.owasp.org/index.php/Query_Parameterization_Cheat_Sheet"</w:delInstrText>
              </w:r>
              <w:r>
                <w:fldChar w:fldCharType="separate"/>
              </w:r>
              <w:r w:rsidRPr="00FE08F0">
                <w:rPr>
                  <w:rFonts w:asciiTheme="minorBidi" w:eastAsia="Times New Roman" w:hAnsiTheme="minorBidi" w:cstheme="minorBidi"/>
                  <w:szCs w:val="17"/>
                </w:rPr>
                <w:delText>OWASP Parameterization Cheat Sheet</w:delText>
              </w:r>
              <w:r>
                <w:fldChar w:fldCharType="end"/>
              </w:r>
              <w:r>
                <w:rPr>
                  <w:rFonts w:asciiTheme="minorBidi" w:eastAsia="Times New Roman" w:hAnsiTheme="minorBidi" w:cstheme="minorBidi"/>
                  <w:szCs w:val="17"/>
                </w:rPr>
                <w:delText>;  and</w:delText>
              </w:r>
            </w:del>
          </w:p>
          <w:p w14:paraId="7A1707F3" w14:textId="77777777" w:rsidR="005F3B68" w:rsidRPr="00FE08F0" w:rsidRDefault="005F3B68" w:rsidP="008745E1">
            <w:pPr>
              <w:pStyle w:val="NormalWeb"/>
              <w:numPr>
                <w:ilvl w:val="0"/>
                <w:numId w:val="8"/>
              </w:numPr>
              <w:spacing w:before="170" w:beforeAutospacing="0" w:after="170" w:afterAutospacing="0"/>
              <w:rPr>
                <w:del w:id="3601" w:author="Author"/>
                <w:rFonts w:asciiTheme="minorBidi" w:hAnsiTheme="minorBidi" w:cstheme="minorBidi"/>
                <w:szCs w:val="17"/>
              </w:rPr>
            </w:pPr>
            <w:del w:id="3602" w:author="Author">
              <w:r w:rsidRPr="00FE08F0">
                <w:rPr>
                  <w:rFonts w:asciiTheme="minorBidi" w:eastAsia="Times New Roman" w:hAnsiTheme="minorBidi" w:cstheme="minorBidi"/>
                  <w:szCs w:val="17"/>
                </w:rPr>
                <w:delText xml:space="preserve">Transport layer security: </w:delText>
              </w:r>
              <w:r>
                <w:fldChar w:fldCharType="begin"/>
              </w:r>
              <w:r>
                <w:delInstrText>HYPERLINK "https://www.owasp.org/index.php/Transport_Layer_Protection_Cheat_Sheet"</w:delInstrText>
              </w:r>
              <w:r>
                <w:fldChar w:fldCharType="separate"/>
              </w:r>
              <w:r w:rsidRPr="00FE08F0">
                <w:rPr>
                  <w:rFonts w:asciiTheme="minorBidi" w:eastAsia="Times New Roman" w:hAnsiTheme="minorBidi" w:cstheme="minorBidi"/>
                  <w:szCs w:val="17"/>
                </w:rPr>
                <w:delText>OWASP Transport Layer Protection Cheat Sheet</w:delText>
              </w:r>
              <w:r>
                <w:fldChar w:fldCharType="end"/>
              </w:r>
              <w:r>
                <w:rPr>
                  <w:rFonts w:asciiTheme="minorBidi" w:eastAsia="Times New Roman" w:hAnsiTheme="minorBidi" w:cstheme="minorBidi"/>
                  <w:szCs w:val="17"/>
                </w:rPr>
                <w:delText>.</w:delText>
              </w:r>
            </w:del>
          </w:p>
        </w:tc>
        <w:tc>
          <w:tcPr>
            <w:tcW w:w="1761" w:type="dxa"/>
          </w:tcPr>
          <w:p w14:paraId="6098DBC7" w14:textId="77777777" w:rsidR="005F3B68" w:rsidRPr="0001170E" w:rsidRDefault="005F3B68" w:rsidP="008745E1">
            <w:pPr>
              <w:rPr>
                <w:del w:id="3603" w:author="Author"/>
                <w:rFonts w:asciiTheme="minorBidi" w:hAnsiTheme="minorBidi" w:cstheme="minorBidi"/>
                <w:szCs w:val="17"/>
              </w:rPr>
            </w:pPr>
            <w:del w:id="3604" w:author="Author">
              <w:r w:rsidRPr="0001170E">
                <w:rPr>
                  <w:rFonts w:asciiTheme="minorBidi" w:hAnsiTheme="minorBidi" w:cstheme="minorBidi"/>
                  <w:szCs w:val="17"/>
                </w:rPr>
                <w:delText>AAJ, AAX, AJ, AX</w:delText>
              </w:r>
            </w:del>
          </w:p>
        </w:tc>
      </w:tr>
      <w:tr w:rsidR="005F3B68" w:rsidRPr="00B67A3A" w14:paraId="32D3E6F8" w14:textId="77777777" w:rsidTr="00954718">
        <w:trPr>
          <w:trHeight w:val="847"/>
          <w:del w:id="3605" w:author="Author"/>
        </w:trPr>
        <w:tc>
          <w:tcPr>
            <w:tcW w:w="1143" w:type="dxa"/>
          </w:tcPr>
          <w:p w14:paraId="689638F3" w14:textId="77777777" w:rsidR="005F3B68" w:rsidRPr="0001170E" w:rsidRDefault="005F3B68" w:rsidP="008745E1">
            <w:pPr>
              <w:rPr>
                <w:del w:id="3606" w:author="Author"/>
                <w:rFonts w:asciiTheme="minorBidi" w:hAnsiTheme="minorBidi" w:cstheme="minorBidi"/>
                <w:szCs w:val="17"/>
              </w:rPr>
            </w:pPr>
            <w:del w:id="3607" w:author="Author">
              <w:r>
                <w:rPr>
                  <w:rFonts w:asciiTheme="minorBidi" w:eastAsia="Times New Roman" w:hAnsiTheme="minorBidi" w:cstheme="minorBidi"/>
                  <w:szCs w:val="17"/>
                </w:rPr>
                <w:delText>[RSG-123</w:delText>
              </w:r>
              <w:r w:rsidRPr="0001170E">
                <w:rPr>
                  <w:rFonts w:asciiTheme="minorBidi" w:eastAsia="Times New Roman" w:hAnsiTheme="minorBidi" w:cstheme="minorBidi"/>
                  <w:szCs w:val="17"/>
                </w:rPr>
                <w:delText>]</w:delText>
              </w:r>
            </w:del>
          </w:p>
        </w:tc>
        <w:tc>
          <w:tcPr>
            <w:tcW w:w="6444" w:type="dxa"/>
          </w:tcPr>
          <w:p w14:paraId="6613A974" w14:textId="77777777" w:rsidR="005F3B68" w:rsidRPr="00FE08F0" w:rsidRDefault="005F3B68" w:rsidP="008745E1">
            <w:pPr>
              <w:pStyle w:val="NormalWeb"/>
              <w:spacing w:before="170" w:beforeAutospacing="0" w:after="170" w:afterAutospacing="0"/>
              <w:rPr>
                <w:del w:id="3608" w:author="Author"/>
                <w:rFonts w:asciiTheme="minorBidi" w:hAnsiTheme="minorBidi" w:cstheme="minorBidi"/>
                <w:szCs w:val="17"/>
              </w:rPr>
            </w:pPr>
            <w:del w:id="3609" w:author="Author">
              <w:r w:rsidRPr="00FE08F0">
                <w:rPr>
                  <w:rFonts w:asciiTheme="minorBidi" w:eastAsia="Times New Roman" w:hAnsiTheme="minorBidi" w:cstheme="minorBidi"/>
                  <w:szCs w:val="17"/>
                </w:rPr>
                <w:delText>Security testing and vulnerability assessment MUST be carried out to ensure that APIs are secure and threat-resistant. This requirement MAY be achieved by leveraging Static and Dynamic Application Security Testing (SAST/DAST), automated vulnerability management tools and penetration testing.</w:delText>
              </w:r>
            </w:del>
          </w:p>
        </w:tc>
        <w:tc>
          <w:tcPr>
            <w:tcW w:w="1761" w:type="dxa"/>
          </w:tcPr>
          <w:p w14:paraId="1B58A58E" w14:textId="77777777" w:rsidR="005F3B68" w:rsidRPr="0001170E" w:rsidRDefault="005F3B68" w:rsidP="008745E1">
            <w:pPr>
              <w:rPr>
                <w:del w:id="3610" w:author="Author"/>
                <w:rFonts w:asciiTheme="minorBidi" w:hAnsiTheme="minorBidi" w:cstheme="minorBidi"/>
                <w:szCs w:val="17"/>
              </w:rPr>
            </w:pPr>
            <w:del w:id="3611" w:author="Author">
              <w:r w:rsidRPr="0001170E">
                <w:rPr>
                  <w:rFonts w:asciiTheme="minorBidi" w:hAnsiTheme="minorBidi" w:cstheme="minorBidi"/>
                  <w:szCs w:val="17"/>
                </w:rPr>
                <w:delText>AAJ, AAX, AJ, AX</w:delText>
              </w:r>
            </w:del>
          </w:p>
        </w:tc>
      </w:tr>
      <w:tr w:rsidR="005F3B68" w:rsidRPr="00B67A3A" w14:paraId="2A9942AC" w14:textId="77777777" w:rsidTr="00954718">
        <w:trPr>
          <w:trHeight w:val="477"/>
          <w:del w:id="3612" w:author="Author"/>
        </w:trPr>
        <w:tc>
          <w:tcPr>
            <w:tcW w:w="1143" w:type="dxa"/>
          </w:tcPr>
          <w:p w14:paraId="06507C48" w14:textId="77777777" w:rsidR="005F3B68" w:rsidRPr="0001170E" w:rsidRDefault="005F3B68" w:rsidP="008745E1">
            <w:pPr>
              <w:rPr>
                <w:del w:id="3613" w:author="Author"/>
                <w:rFonts w:asciiTheme="minorBidi" w:hAnsiTheme="minorBidi" w:cstheme="minorBidi"/>
                <w:szCs w:val="17"/>
              </w:rPr>
            </w:pPr>
            <w:del w:id="3614" w:author="Author">
              <w:r>
                <w:rPr>
                  <w:rFonts w:asciiTheme="minorBidi" w:eastAsia="Times New Roman" w:hAnsiTheme="minorBidi" w:cstheme="minorBidi"/>
                  <w:szCs w:val="17"/>
                </w:rPr>
                <w:delText>[RSG-124</w:delText>
              </w:r>
              <w:r w:rsidRPr="0001170E">
                <w:rPr>
                  <w:rFonts w:asciiTheme="minorBidi" w:eastAsia="Times New Roman" w:hAnsiTheme="minorBidi" w:cstheme="minorBidi"/>
                  <w:szCs w:val="17"/>
                </w:rPr>
                <w:delText>]</w:delText>
              </w:r>
            </w:del>
          </w:p>
        </w:tc>
        <w:tc>
          <w:tcPr>
            <w:tcW w:w="6444" w:type="dxa"/>
          </w:tcPr>
          <w:p w14:paraId="58BC94DF" w14:textId="77777777" w:rsidR="005F3B68" w:rsidRPr="00FE08F0" w:rsidRDefault="005F3B68" w:rsidP="008745E1">
            <w:pPr>
              <w:pStyle w:val="NormalWeb"/>
              <w:spacing w:before="170" w:beforeAutospacing="0" w:after="170" w:afterAutospacing="0"/>
              <w:rPr>
                <w:del w:id="3615" w:author="Author"/>
                <w:rFonts w:asciiTheme="minorBidi" w:eastAsia="Times New Roman" w:hAnsiTheme="minorBidi" w:cstheme="minorBidi"/>
                <w:szCs w:val="17"/>
              </w:rPr>
            </w:pPr>
            <w:del w:id="3616" w:author="Author">
              <w:r w:rsidRPr="00FE08F0">
                <w:rPr>
                  <w:rFonts w:asciiTheme="minorBidi" w:eastAsia="Times New Roman" w:hAnsiTheme="minorBidi" w:cstheme="minorBidi"/>
                  <w:szCs w:val="17"/>
                </w:rPr>
                <w:delText>Protected services MU</w:delText>
              </w:r>
              <w:r>
                <w:rPr>
                  <w:rFonts w:asciiTheme="minorBidi" w:eastAsia="Times New Roman" w:hAnsiTheme="minorBidi" w:cstheme="minorBidi"/>
                  <w:szCs w:val="17"/>
                </w:rPr>
                <w:delText>ST only provide HTTPS endpoints using</w:delText>
              </w:r>
              <w:r w:rsidRPr="00FE08F0">
                <w:rPr>
                  <w:rFonts w:asciiTheme="minorBidi" w:eastAsia="Times New Roman" w:hAnsiTheme="minorBidi" w:cstheme="minorBidi"/>
                  <w:szCs w:val="17"/>
                </w:rPr>
                <w:delText xml:space="preserve"> TLS 1.2, or higher, with a cipher suite that includes ECDHE for key exchange. </w:delText>
              </w:r>
            </w:del>
          </w:p>
        </w:tc>
        <w:tc>
          <w:tcPr>
            <w:tcW w:w="1761" w:type="dxa"/>
          </w:tcPr>
          <w:p w14:paraId="55A80A20" w14:textId="77777777" w:rsidR="005F3B68" w:rsidRPr="0001170E" w:rsidRDefault="005F3B68" w:rsidP="008745E1">
            <w:pPr>
              <w:rPr>
                <w:del w:id="3617" w:author="Author"/>
                <w:rFonts w:asciiTheme="minorBidi" w:hAnsiTheme="minorBidi" w:cstheme="minorBidi"/>
                <w:szCs w:val="17"/>
              </w:rPr>
            </w:pPr>
            <w:del w:id="3618" w:author="Author">
              <w:r w:rsidRPr="0001170E">
                <w:rPr>
                  <w:rFonts w:asciiTheme="minorBidi" w:hAnsiTheme="minorBidi" w:cstheme="minorBidi"/>
                  <w:szCs w:val="17"/>
                </w:rPr>
                <w:delText>AAJ, AAX, AJ, AX</w:delText>
              </w:r>
            </w:del>
          </w:p>
        </w:tc>
      </w:tr>
      <w:tr w:rsidR="005F3B68" w:rsidRPr="00B67A3A" w14:paraId="3D62B03C" w14:textId="77777777" w:rsidTr="00954718">
        <w:trPr>
          <w:trHeight w:val="651"/>
          <w:del w:id="3619" w:author="Author"/>
        </w:trPr>
        <w:tc>
          <w:tcPr>
            <w:tcW w:w="1143" w:type="dxa"/>
          </w:tcPr>
          <w:p w14:paraId="549F7A2E" w14:textId="77777777" w:rsidR="005F3B68" w:rsidRPr="0001170E" w:rsidRDefault="005F3B68" w:rsidP="008745E1">
            <w:pPr>
              <w:rPr>
                <w:del w:id="3620" w:author="Author"/>
                <w:rFonts w:asciiTheme="minorBidi" w:hAnsiTheme="minorBidi" w:cstheme="minorBidi"/>
                <w:szCs w:val="17"/>
              </w:rPr>
            </w:pPr>
            <w:del w:id="3621" w:author="Author">
              <w:r>
                <w:rPr>
                  <w:rFonts w:asciiTheme="minorBidi" w:eastAsia="Times New Roman" w:hAnsiTheme="minorBidi" w:cstheme="minorBidi"/>
                  <w:szCs w:val="17"/>
                </w:rPr>
                <w:delText>[RSG-125</w:delText>
              </w:r>
              <w:r w:rsidRPr="0001170E">
                <w:rPr>
                  <w:rFonts w:asciiTheme="minorBidi" w:eastAsia="Times New Roman" w:hAnsiTheme="minorBidi" w:cstheme="minorBidi"/>
                  <w:szCs w:val="17"/>
                </w:rPr>
                <w:delText>]</w:delText>
              </w:r>
            </w:del>
          </w:p>
        </w:tc>
        <w:tc>
          <w:tcPr>
            <w:tcW w:w="6444" w:type="dxa"/>
          </w:tcPr>
          <w:p w14:paraId="051F0B4F" w14:textId="77777777" w:rsidR="005F3B68" w:rsidRPr="00FE08F0" w:rsidRDefault="005F3B68" w:rsidP="008745E1">
            <w:pPr>
              <w:pStyle w:val="NormalWeb"/>
              <w:spacing w:before="170" w:beforeAutospacing="0" w:after="170" w:afterAutospacing="0"/>
              <w:rPr>
                <w:del w:id="3622" w:author="Author"/>
                <w:rFonts w:asciiTheme="minorBidi" w:eastAsia="Times New Roman" w:hAnsiTheme="minorBidi" w:cstheme="minorBidi"/>
                <w:szCs w:val="17"/>
              </w:rPr>
            </w:pPr>
            <w:del w:id="3623" w:author="Author">
              <w:r w:rsidRPr="00FE08F0">
                <w:rPr>
                  <w:rFonts w:asciiTheme="minorBidi" w:eastAsia="Times New Roman" w:hAnsiTheme="minorBidi" w:cstheme="minorBidi"/>
                  <w:szCs w:val="17"/>
                </w:rPr>
                <w:delText xml:space="preserve">When considering authentication protocols, perfect forward secrecy SHOULD be used to provide transport security. The use of insecure cryptographic algorithms and backwards compatibility to SSL 3 and TLS 1.0/1.1 SHOULD NOT be allowed. </w:delText>
              </w:r>
            </w:del>
          </w:p>
        </w:tc>
        <w:tc>
          <w:tcPr>
            <w:tcW w:w="1761" w:type="dxa"/>
          </w:tcPr>
          <w:p w14:paraId="13018BF3" w14:textId="77777777" w:rsidR="005F3B68" w:rsidRPr="0001170E" w:rsidRDefault="005F3B68" w:rsidP="008745E1">
            <w:pPr>
              <w:rPr>
                <w:del w:id="3624" w:author="Author"/>
                <w:rFonts w:asciiTheme="minorBidi" w:hAnsiTheme="minorBidi" w:cstheme="minorBidi"/>
                <w:szCs w:val="17"/>
              </w:rPr>
            </w:pPr>
            <w:del w:id="3625" w:author="Author">
              <w:r w:rsidRPr="0001170E">
                <w:rPr>
                  <w:rFonts w:asciiTheme="minorBidi" w:hAnsiTheme="minorBidi" w:cstheme="minorBidi"/>
                  <w:szCs w:val="17"/>
                </w:rPr>
                <w:delText>AAX, AAJ</w:delText>
              </w:r>
            </w:del>
          </w:p>
        </w:tc>
      </w:tr>
      <w:tr w:rsidR="005F3B68" w:rsidRPr="00B67A3A" w14:paraId="36E2AB34" w14:textId="77777777" w:rsidTr="00954718">
        <w:trPr>
          <w:trHeight w:val="618"/>
          <w:del w:id="3626" w:author="Author"/>
        </w:trPr>
        <w:tc>
          <w:tcPr>
            <w:tcW w:w="1143" w:type="dxa"/>
          </w:tcPr>
          <w:p w14:paraId="0E0FC82A" w14:textId="77777777" w:rsidR="005F3B68" w:rsidRPr="0001170E" w:rsidRDefault="005F3B68" w:rsidP="008745E1">
            <w:pPr>
              <w:rPr>
                <w:del w:id="3627" w:author="Author"/>
                <w:rFonts w:asciiTheme="minorBidi" w:hAnsiTheme="minorBidi" w:cstheme="minorBidi"/>
                <w:szCs w:val="17"/>
              </w:rPr>
            </w:pPr>
            <w:del w:id="3628" w:author="Author">
              <w:r>
                <w:rPr>
                  <w:rFonts w:asciiTheme="minorBidi" w:eastAsia="Times New Roman" w:hAnsiTheme="minorBidi" w:cstheme="minorBidi"/>
                  <w:szCs w:val="17"/>
                </w:rPr>
                <w:delText>[RSG-126</w:delText>
              </w:r>
              <w:r w:rsidRPr="0001170E">
                <w:rPr>
                  <w:rFonts w:asciiTheme="minorBidi" w:eastAsia="Times New Roman" w:hAnsiTheme="minorBidi" w:cstheme="minorBidi"/>
                  <w:szCs w:val="17"/>
                </w:rPr>
                <w:delText>]</w:delText>
              </w:r>
            </w:del>
          </w:p>
        </w:tc>
        <w:tc>
          <w:tcPr>
            <w:tcW w:w="6444" w:type="dxa"/>
          </w:tcPr>
          <w:p w14:paraId="0E7EA8FC" w14:textId="77777777" w:rsidR="005F3B68" w:rsidRPr="00FE08F0" w:rsidRDefault="005F3B68" w:rsidP="008745E1">
            <w:pPr>
              <w:pStyle w:val="NormalWeb"/>
              <w:spacing w:before="170" w:beforeAutospacing="0" w:after="170" w:afterAutospacing="0"/>
              <w:rPr>
                <w:del w:id="3629" w:author="Author"/>
                <w:rFonts w:asciiTheme="minorBidi" w:eastAsia="Times New Roman" w:hAnsiTheme="minorBidi" w:cstheme="minorBidi"/>
                <w:szCs w:val="17"/>
              </w:rPr>
            </w:pPr>
            <w:del w:id="3630" w:author="Author">
              <w:r w:rsidRPr="00FE08F0">
                <w:rPr>
                  <w:rFonts w:asciiTheme="minorBidi" w:eastAsia="Times New Roman" w:hAnsiTheme="minorBidi" w:cstheme="minorBidi"/>
                  <w:szCs w:val="17"/>
                </w:rPr>
                <w:delText>For maximum security and trust, a site-to-site IPSEC VPN SHOULD be established to further protect the information transmitted over insecure networks.</w:delText>
              </w:r>
            </w:del>
          </w:p>
        </w:tc>
        <w:tc>
          <w:tcPr>
            <w:tcW w:w="1761" w:type="dxa"/>
          </w:tcPr>
          <w:p w14:paraId="2C258817" w14:textId="77777777" w:rsidR="005F3B68" w:rsidRPr="0001170E" w:rsidRDefault="005F3B68" w:rsidP="008745E1">
            <w:pPr>
              <w:rPr>
                <w:del w:id="3631" w:author="Author"/>
                <w:rFonts w:asciiTheme="minorBidi" w:hAnsiTheme="minorBidi" w:cstheme="minorBidi"/>
                <w:szCs w:val="17"/>
              </w:rPr>
            </w:pPr>
            <w:del w:id="3632" w:author="Author">
              <w:r w:rsidRPr="0001170E">
                <w:rPr>
                  <w:rFonts w:asciiTheme="minorBidi" w:hAnsiTheme="minorBidi" w:cstheme="minorBidi"/>
                  <w:szCs w:val="17"/>
                </w:rPr>
                <w:delText>AAX, AAJ</w:delText>
              </w:r>
            </w:del>
          </w:p>
        </w:tc>
      </w:tr>
      <w:tr w:rsidR="005F3B68" w:rsidRPr="00B67A3A" w14:paraId="59C4953D" w14:textId="77777777" w:rsidTr="00954718">
        <w:trPr>
          <w:trHeight w:val="780"/>
          <w:del w:id="3633" w:author="Author"/>
        </w:trPr>
        <w:tc>
          <w:tcPr>
            <w:tcW w:w="1143" w:type="dxa"/>
          </w:tcPr>
          <w:p w14:paraId="30CEC35B" w14:textId="77777777" w:rsidR="005F3B68" w:rsidRPr="0001170E" w:rsidRDefault="005F3B68" w:rsidP="008745E1">
            <w:pPr>
              <w:rPr>
                <w:del w:id="3634" w:author="Author"/>
                <w:rFonts w:asciiTheme="minorBidi" w:hAnsiTheme="minorBidi" w:cstheme="minorBidi"/>
                <w:szCs w:val="17"/>
              </w:rPr>
            </w:pPr>
            <w:del w:id="3635" w:author="Author">
              <w:r>
                <w:rPr>
                  <w:rFonts w:asciiTheme="minorBidi" w:eastAsia="Times New Roman" w:hAnsiTheme="minorBidi" w:cstheme="minorBidi"/>
                  <w:szCs w:val="17"/>
                </w:rPr>
                <w:delText>[RSG-127</w:delText>
              </w:r>
              <w:r w:rsidRPr="0001170E">
                <w:rPr>
                  <w:rFonts w:asciiTheme="minorBidi" w:eastAsia="Times New Roman" w:hAnsiTheme="minorBidi" w:cstheme="minorBidi"/>
                  <w:szCs w:val="17"/>
                </w:rPr>
                <w:delText>]</w:delText>
              </w:r>
            </w:del>
          </w:p>
        </w:tc>
        <w:tc>
          <w:tcPr>
            <w:tcW w:w="6444" w:type="dxa"/>
          </w:tcPr>
          <w:p w14:paraId="07294F41" w14:textId="77777777" w:rsidR="005F3B68" w:rsidRPr="00FE08F0" w:rsidRDefault="005F3B68" w:rsidP="008745E1">
            <w:pPr>
              <w:pStyle w:val="NormalWeb"/>
              <w:spacing w:before="170" w:beforeAutospacing="0" w:after="170" w:afterAutospacing="0"/>
              <w:rPr>
                <w:del w:id="3636" w:author="Author"/>
                <w:rFonts w:asciiTheme="minorBidi" w:eastAsia="Times New Roman" w:hAnsiTheme="minorBidi" w:cstheme="minorBidi"/>
                <w:szCs w:val="17"/>
              </w:rPr>
            </w:pPr>
            <w:del w:id="3637" w:author="Author">
              <w:r w:rsidRPr="00FE08F0">
                <w:rPr>
                  <w:rFonts w:asciiTheme="minorBidi" w:eastAsia="Times New Roman" w:hAnsiTheme="minorBidi" w:cstheme="minorBidi"/>
                  <w:szCs w:val="17"/>
                </w:rPr>
                <w:delText>The consuming application SHOULD validate the TLS certificate chain when making requests to protected resources, including checking the certificate revocation list.</w:delText>
              </w:r>
            </w:del>
          </w:p>
        </w:tc>
        <w:tc>
          <w:tcPr>
            <w:tcW w:w="1761" w:type="dxa"/>
          </w:tcPr>
          <w:p w14:paraId="56D2383E" w14:textId="77777777" w:rsidR="005F3B68" w:rsidRPr="0001170E" w:rsidRDefault="005F3B68" w:rsidP="008745E1">
            <w:pPr>
              <w:rPr>
                <w:del w:id="3638" w:author="Author"/>
                <w:rFonts w:asciiTheme="minorBidi" w:hAnsiTheme="minorBidi" w:cstheme="minorBidi"/>
                <w:szCs w:val="17"/>
              </w:rPr>
            </w:pPr>
            <w:del w:id="3639" w:author="Author">
              <w:r w:rsidRPr="0001170E">
                <w:rPr>
                  <w:rFonts w:asciiTheme="minorBidi" w:hAnsiTheme="minorBidi" w:cstheme="minorBidi"/>
                  <w:szCs w:val="17"/>
                </w:rPr>
                <w:delText>AAX, AAJ</w:delText>
              </w:r>
            </w:del>
          </w:p>
        </w:tc>
      </w:tr>
      <w:tr w:rsidR="005F3B68" w:rsidRPr="00B67A3A" w14:paraId="027E9022" w14:textId="77777777" w:rsidTr="00954718">
        <w:trPr>
          <w:trHeight w:val="604"/>
          <w:del w:id="3640" w:author="Author"/>
        </w:trPr>
        <w:tc>
          <w:tcPr>
            <w:tcW w:w="1143" w:type="dxa"/>
          </w:tcPr>
          <w:p w14:paraId="659E2285" w14:textId="77777777" w:rsidR="005F3B68" w:rsidRPr="0001170E" w:rsidRDefault="005F3B68" w:rsidP="008745E1">
            <w:pPr>
              <w:rPr>
                <w:del w:id="3641" w:author="Author"/>
                <w:rFonts w:asciiTheme="minorBidi" w:hAnsiTheme="minorBidi" w:cstheme="minorBidi"/>
                <w:szCs w:val="17"/>
              </w:rPr>
            </w:pPr>
            <w:del w:id="3642" w:author="Author">
              <w:r>
                <w:rPr>
                  <w:rFonts w:asciiTheme="minorBidi" w:eastAsia="Times New Roman" w:hAnsiTheme="minorBidi" w:cstheme="minorBidi"/>
                  <w:szCs w:val="17"/>
                </w:rPr>
                <w:delText>[RSG-128</w:delText>
              </w:r>
              <w:r w:rsidRPr="0001170E">
                <w:rPr>
                  <w:rFonts w:asciiTheme="minorBidi" w:eastAsia="Times New Roman" w:hAnsiTheme="minorBidi" w:cstheme="minorBidi"/>
                  <w:szCs w:val="17"/>
                </w:rPr>
                <w:delText>]</w:delText>
              </w:r>
            </w:del>
          </w:p>
        </w:tc>
        <w:tc>
          <w:tcPr>
            <w:tcW w:w="6444" w:type="dxa"/>
          </w:tcPr>
          <w:p w14:paraId="7E9F2E97" w14:textId="77777777" w:rsidR="005F3B68" w:rsidRPr="00FE08F0" w:rsidRDefault="005F3B68" w:rsidP="008745E1">
            <w:pPr>
              <w:pStyle w:val="NormalWeb"/>
              <w:spacing w:before="170" w:beforeAutospacing="0" w:after="170" w:afterAutospacing="0"/>
              <w:rPr>
                <w:del w:id="3643" w:author="Author"/>
                <w:rFonts w:asciiTheme="minorBidi" w:eastAsia="Times New Roman" w:hAnsiTheme="minorBidi" w:cstheme="minorBidi"/>
                <w:szCs w:val="17"/>
              </w:rPr>
            </w:pPr>
            <w:del w:id="3644" w:author="Author">
              <w:r w:rsidRPr="00FE08F0">
                <w:rPr>
                  <w:rFonts w:asciiTheme="minorBidi" w:eastAsia="Times New Roman" w:hAnsiTheme="minorBidi" w:cstheme="minorBidi"/>
                  <w:szCs w:val="17"/>
                </w:rPr>
                <w:delText>Protected services SHOULD only use valid certificates issued by a trusted certificate authority (CA).</w:delText>
              </w:r>
            </w:del>
          </w:p>
        </w:tc>
        <w:tc>
          <w:tcPr>
            <w:tcW w:w="1761" w:type="dxa"/>
          </w:tcPr>
          <w:p w14:paraId="3BCB54BC" w14:textId="77777777" w:rsidR="005F3B68" w:rsidRPr="0001170E" w:rsidRDefault="005F3B68" w:rsidP="008745E1">
            <w:pPr>
              <w:rPr>
                <w:del w:id="3645" w:author="Author"/>
                <w:rFonts w:asciiTheme="minorBidi" w:hAnsiTheme="minorBidi" w:cstheme="minorBidi"/>
                <w:szCs w:val="17"/>
              </w:rPr>
            </w:pPr>
            <w:del w:id="3646" w:author="Author">
              <w:r w:rsidRPr="0001170E">
                <w:rPr>
                  <w:rFonts w:asciiTheme="minorBidi" w:hAnsiTheme="minorBidi" w:cstheme="minorBidi"/>
                  <w:szCs w:val="17"/>
                </w:rPr>
                <w:delText>AAX, AAJ</w:delText>
              </w:r>
            </w:del>
          </w:p>
        </w:tc>
      </w:tr>
      <w:tr w:rsidR="005F3B68" w:rsidRPr="00B67A3A" w14:paraId="46CCF02A" w14:textId="77777777" w:rsidTr="00954718">
        <w:trPr>
          <w:trHeight w:val="740"/>
          <w:del w:id="3647" w:author="Author"/>
        </w:trPr>
        <w:tc>
          <w:tcPr>
            <w:tcW w:w="1143" w:type="dxa"/>
          </w:tcPr>
          <w:p w14:paraId="4C6C280A" w14:textId="77777777" w:rsidR="005F3B68" w:rsidRPr="0001170E" w:rsidRDefault="005F3B68" w:rsidP="008745E1">
            <w:pPr>
              <w:rPr>
                <w:del w:id="3648" w:author="Author"/>
                <w:rFonts w:asciiTheme="minorBidi" w:hAnsiTheme="minorBidi" w:cstheme="minorBidi"/>
                <w:szCs w:val="17"/>
              </w:rPr>
            </w:pPr>
            <w:del w:id="3649" w:author="Author">
              <w:r>
                <w:rPr>
                  <w:rFonts w:asciiTheme="minorBidi" w:eastAsia="Times New Roman" w:hAnsiTheme="minorBidi" w:cstheme="minorBidi"/>
                  <w:szCs w:val="17"/>
                </w:rPr>
                <w:delText>[RSG-129</w:delText>
              </w:r>
              <w:r w:rsidRPr="0001170E">
                <w:rPr>
                  <w:rFonts w:asciiTheme="minorBidi" w:eastAsia="Times New Roman" w:hAnsiTheme="minorBidi" w:cstheme="minorBidi"/>
                  <w:szCs w:val="17"/>
                </w:rPr>
                <w:delText>]</w:delText>
              </w:r>
            </w:del>
          </w:p>
        </w:tc>
        <w:tc>
          <w:tcPr>
            <w:tcW w:w="6444" w:type="dxa"/>
          </w:tcPr>
          <w:p w14:paraId="6C48F09B" w14:textId="77777777" w:rsidR="005F3B68" w:rsidRPr="00BE23B8" w:rsidRDefault="005F3B68" w:rsidP="008745E1">
            <w:pPr>
              <w:pStyle w:val="NormalWeb"/>
              <w:spacing w:before="170" w:beforeAutospacing="0" w:after="170" w:afterAutospacing="0"/>
              <w:rPr>
                <w:del w:id="3650" w:author="Author"/>
                <w:rFonts w:asciiTheme="minorBidi" w:eastAsia="Times New Roman" w:hAnsiTheme="minorBidi" w:cstheme="minorBidi"/>
                <w:szCs w:val="17"/>
              </w:rPr>
            </w:pPr>
            <w:del w:id="3651" w:author="Author">
              <w:r w:rsidRPr="00BE23B8">
                <w:rPr>
                  <w:rFonts w:asciiTheme="minorBidi" w:eastAsia="Times New Roman" w:hAnsiTheme="minorBidi" w:cstheme="minorBidi"/>
                  <w:szCs w:val="17"/>
                </w:rPr>
                <w:delText>Tokens SHOULD be signed using secure signing algorithms that are compliant with the digital signature standard (DSS) FIPS –186-4. The RSA digital signature algorithm or the ECDSA algorithm SHOULD be considered.</w:delText>
              </w:r>
            </w:del>
          </w:p>
        </w:tc>
        <w:tc>
          <w:tcPr>
            <w:tcW w:w="1761" w:type="dxa"/>
          </w:tcPr>
          <w:p w14:paraId="45436D82" w14:textId="77777777" w:rsidR="005F3B68" w:rsidRPr="0001170E" w:rsidRDefault="005F3B68" w:rsidP="008745E1">
            <w:pPr>
              <w:rPr>
                <w:del w:id="3652" w:author="Author"/>
                <w:rFonts w:asciiTheme="minorBidi" w:hAnsiTheme="minorBidi" w:cstheme="minorBidi"/>
                <w:szCs w:val="17"/>
              </w:rPr>
            </w:pPr>
            <w:del w:id="3653" w:author="Author">
              <w:r w:rsidRPr="0001170E">
                <w:rPr>
                  <w:rFonts w:asciiTheme="minorBidi" w:hAnsiTheme="minorBidi" w:cstheme="minorBidi"/>
                  <w:szCs w:val="17"/>
                </w:rPr>
                <w:delText>AAX, AAJ</w:delText>
              </w:r>
            </w:del>
          </w:p>
        </w:tc>
      </w:tr>
      <w:tr w:rsidR="005F3B68" w:rsidRPr="00B67A3A" w14:paraId="7DA30FE8" w14:textId="77777777" w:rsidTr="00954718">
        <w:trPr>
          <w:trHeight w:val="740"/>
          <w:del w:id="3654" w:author="Author"/>
        </w:trPr>
        <w:tc>
          <w:tcPr>
            <w:tcW w:w="1143" w:type="dxa"/>
          </w:tcPr>
          <w:p w14:paraId="3F26503A" w14:textId="77777777" w:rsidR="005F3B68" w:rsidRPr="0001170E" w:rsidRDefault="005F3B68" w:rsidP="008745E1">
            <w:pPr>
              <w:rPr>
                <w:del w:id="3655" w:author="Author"/>
                <w:rFonts w:asciiTheme="minorBidi" w:hAnsiTheme="minorBidi" w:cstheme="minorBidi"/>
                <w:szCs w:val="17"/>
              </w:rPr>
            </w:pPr>
            <w:del w:id="3656" w:author="Author">
              <w:r w:rsidRPr="0001170E">
                <w:rPr>
                  <w:rFonts w:asciiTheme="minorBidi" w:eastAsia="Times New Roman" w:hAnsiTheme="minorBidi" w:cstheme="minorBidi"/>
                  <w:szCs w:val="17"/>
                </w:rPr>
                <w:delText>[RSG-1</w:delText>
              </w:r>
              <w:r>
                <w:rPr>
                  <w:rFonts w:asciiTheme="minorBidi" w:eastAsia="Times New Roman" w:hAnsiTheme="minorBidi" w:cstheme="minorBidi"/>
                  <w:szCs w:val="17"/>
                </w:rPr>
                <w:delText>30</w:delText>
              </w:r>
              <w:r w:rsidRPr="0001170E">
                <w:rPr>
                  <w:rFonts w:asciiTheme="minorBidi" w:eastAsia="Times New Roman" w:hAnsiTheme="minorBidi" w:cstheme="minorBidi"/>
                  <w:szCs w:val="17"/>
                </w:rPr>
                <w:delText>]</w:delText>
              </w:r>
            </w:del>
          </w:p>
        </w:tc>
        <w:tc>
          <w:tcPr>
            <w:tcW w:w="6444" w:type="dxa"/>
          </w:tcPr>
          <w:p w14:paraId="3BE09A29" w14:textId="77777777" w:rsidR="005F3B68" w:rsidRPr="00BE23B8" w:rsidRDefault="005F3B68" w:rsidP="008745E1">
            <w:pPr>
              <w:pStyle w:val="NormalWeb"/>
              <w:spacing w:before="170" w:beforeAutospacing="0" w:after="170" w:afterAutospacing="0"/>
              <w:rPr>
                <w:del w:id="3657" w:author="Author"/>
                <w:rFonts w:asciiTheme="minorBidi" w:eastAsia="Times New Roman" w:hAnsiTheme="minorBidi" w:cstheme="minorBidi"/>
                <w:szCs w:val="17"/>
              </w:rPr>
            </w:pPr>
            <w:del w:id="3658" w:author="Author">
              <w:r w:rsidRPr="00BE23B8">
                <w:rPr>
                  <w:rFonts w:asciiTheme="minorBidi" w:eastAsia="Times New Roman" w:hAnsiTheme="minorBidi" w:cstheme="minorBidi"/>
                  <w:szCs w:val="17"/>
                </w:rPr>
                <w:delText xml:space="preserve">Anonymous authentication MUST only be used when the customers and the application they are using accesses information or feature with a low sensitivity level which should not require authentication, such as, public information. </w:delText>
              </w:r>
            </w:del>
          </w:p>
        </w:tc>
        <w:tc>
          <w:tcPr>
            <w:tcW w:w="1761" w:type="dxa"/>
          </w:tcPr>
          <w:p w14:paraId="3286EF9C" w14:textId="77777777" w:rsidR="005F3B68" w:rsidRPr="0001170E" w:rsidRDefault="005F3B68" w:rsidP="008745E1">
            <w:pPr>
              <w:rPr>
                <w:del w:id="3659" w:author="Author"/>
                <w:rFonts w:asciiTheme="minorBidi" w:hAnsiTheme="minorBidi" w:cstheme="minorBidi"/>
                <w:szCs w:val="17"/>
              </w:rPr>
            </w:pPr>
            <w:del w:id="3660" w:author="Author">
              <w:r w:rsidRPr="0001170E">
                <w:rPr>
                  <w:rFonts w:asciiTheme="minorBidi" w:hAnsiTheme="minorBidi" w:cstheme="minorBidi"/>
                  <w:szCs w:val="17"/>
                </w:rPr>
                <w:delText>AAJ, AAX, AJ, AX</w:delText>
              </w:r>
            </w:del>
          </w:p>
        </w:tc>
      </w:tr>
      <w:tr w:rsidR="005F3B68" w:rsidRPr="00B67A3A" w14:paraId="376CAB1C" w14:textId="77777777" w:rsidTr="00954718">
        <w:trPr>
          <w:trHeight w:val="280"/>
          <w:del w:id="3661" w:author="Author"/>
        </w:trPr>
        <w:tc>
          <w:tcPr>
            <w:tcW w:w="1143" w:type="dxa"/>
          </w:tcPr>
          <w:p w14:paraId="73A6281F" w14:textId="77777777" w:rsidR="005F3B68" w:rsidRPr="0001170E" w:rsidRDefault="005F3B68" w:rsidP="008745E1">
            <w:pPr>
              <w:rPr>
                <w:del w:id="3662" w:author="Author"/>
                <w:rFonts w:asciiTheme="minorBidi" w:hAnsiTheme="minorBidi" w:cstheme="minorBidi"/>
                <w:szCs w:val="17"/>
              </w:rPr>
            </w:pPr>
            <w:del w:id="3663" w:author="Author">
              <w:r>
                <w:rPr>
                  <w:rFonts w:asciiTheme="minorBidi" w:eastAsia="Times New Roman" w:hAnsiTheme="minorBidi" w:cstheme="minorBidi"/>
                  <w:szCs w:val="17"/>
                </w:rPr>
                <w:delText>[RSG-131</w:delText>
              </w:r>
              <w:r w:rsidRPr="0001170E">
                <w:rPr>
                  <w:rFonts w:asciiTheme="minorBidi" w:eastAsia="Times New Roman" w:hAnsiTheme="minorBidi" w:cstheme="minorBidi"/>
                  <w:szCs w:val="17"/>
                </w:rPr>
                <w:delText>]</w:delText>
              </w:r>
            </w:del>
          </w:p>
        </w:tc>
        <w:tc>
          <w:tcPr>
            <w:tcW w:w="6444" w:type="dxa"/>
          </w:tcPr>
          <w:p w14:paraId="485E1C61" w14:textId="77777777" w:rsidR="005F3B68" w:rsidRPr="00BE23B8" w:rsidRDefault="005F3B68" w:rsidP="008745E1">
            <w:pPr>
              <w:pStyle w:val="NormalWeb"/>
              <w:spacing w:before="170" w:beforeAutospacing="0" w:after="170" w:afterAutospacing="0"/>
              <w:rPr>
                <w:del w:id="3664" w:author="Author"/>
                <w:rFonts w:asciiTheme="minorBidi" w:eastAsia="Times New Roman" w:hAnsiTheme="minorBidi" w:cstheme="minorBidi"/>
                <w:szCs w:val="17"/>
              </w:rPr>
            </w:pPr>
            <w:del w:id="3665" w:author="Author">
              <w:r w:rsidRPr="00BE23B8">
                <w:rPr>
                  <w:rFonts w:asciiTheme="minorBidi" w:eastAsia="Times New Roman" w:hAnsiTheme="minorBidi" w:cstheme="minorBidi"/>
                  <w:szCs w:val="17"/>
                </w:rPr>
                <w:delText>Username and password or password hash authentication MUST NOT be allowed.</w:delText>
              </w:r>
            </w:del>
          </w:p>
        </w:tc>
        <w:tc>
          <w:tcPr>
            <w:tcW w:w="1761" w:type="dxa"/>
          </w:tcPr>
          <w:p w14:paraId="5D739D76" w14:textId="77777777" w:rsidR="005F3B68" w:rsidRPr="0001170E" w:rsidRDefault="005F3B68" w:rsidP="008745E1">
            <w:pPr>
              <w:rPr>
                <w:del w:id="3666" w:author="Author"/>
                <w:rFonts w:asciiTheme="minorBidi" w:hAnsiTheme="minorBidi" w:cstheme="minorBidi"/>
                <w:szCs w:val="17"/>
              </w:rPr>
            </w:pPr>
            <w:del w:id="3667" w:author="Author">
              <w:r w:rsidRPr="0001170E">
                <w:rPr>
                  <w:rFonts w:asciiTheme="minorBidi" w:hAnsiTheme="minorBidi" w:cstheme="minorBidi"/>
                  <w:szCs w:val="17"/>
                </w:rPr>
                <w:delText>AAJ, AAX, AJ, AX</w:delText>
              </w:r>
            </w:del>
          </w:p>
        </w:tc>
      </w:tr>
      <w:tr w:rsidR="005F3B68" w:rsidRPr="00B67A3A" w14:paraId="5EB4488E" w14:textId="77777777" w:rsidTr="00954718">
        <w:trPr>
          <w:trHeight w:val="369"/>
          <w:del w:id="3668" w:author="Author"/>
        </w:trPr>
        <w:tc>
          <w:tcPr>
            <w:tcW w:w="1143" w:type="dxa"/>
          </w:tcPr>
          <w:p w14:paraId="5EED1295" w14:textId="77777777" w:rsidR="005F3B68" w:rsidRPr="0001170E" w:rsidRDefault="005F3B68" w:rsidP="008745E1">
            <w:pPr>
              <w:rPr>
                <w:del w:id="3669" w:author="Author"/>
                <w:rFonts w:asciiTheme="minorBidi" w:hAnsiTheme="minorBidi" w:cstheme="minorBidi"/>
                <w:szCs w:val="17"/>
              </w:rPr>
            </w:pPr>
            <w:del w:id="3670" w:author="Author">
              <w:r>
                <w:rPr>
                  <w:rFonts w:asciiTheme="minorBidi" w:eastAsia="Times New Roman" w:hAnsiTheme="minorBidi" w:cstheme="minorBidi"/>
                  <w:szCs w:val="17"/>
                </w:rPr>
                <w:delText>[RSG-132</w:delText>
              </w:r>
              <w:r w:rsidRPr="0001170E">
                <w:rPr>
                  <w:rFonts w:asciiTheme="minorBidi" w:eastAsia="Times New Roman" w:hAnsiTheme="minorBidi" w:cstheme="minorBidi"/>
                  <w:szCs w:val="17"/>
                </w:rPr>
                <w:delText>]</w:delText>
              </w:r>
            </w:del>
          </w:p>
        </w:tc>
        <w:tc>
          <w:tcPr>
            <w:tcW w:w="6444" w:type="dxa"/>
          </w:tcPr>
          <w:p w14:paraId="47EECDEC" w14:textId="77777777" w:rsidR="005F3B68" w:rsidRPr="00BE23B8" w:rsidRDefault="005F3B68" w:rsidP="008745E1">
            <w:pPr>
              <w:pStyle w:val="NormalWeb"/>
              <w:spacing w:before="170" w:beforeAutospacing="0" w:after="170" w:afterAutospacing="0"/>
              <w:rPr>
                <w:del w:id="3671" w:author="Author"/>
                <w:rFonts w:asciiTheme="minorBidi" w:eastAsia="Times New Roman" w:hAnsiTheme="minorBidi" w:cstheme="minorBidi"/>
                <w:szCs w:val="17"/>
              </w:rPr>
            </w:pPr>
            <w:del w:id="3672" w:author="Author">
              <w:r w:rsidRPr="00BE23B8">
                <w:rPr>
                  <w:rFonts w:asciiTheme="minorBidi" w:eastAsia="Times New Roman" w:hAnsiTheme="minorBidi" w:cstheme="minorBidi"/>
                  <w:szCs w:val="17"/>
                </w:rPr>
                <w:delText xml:space="preserve">If a service is protected, Open ID Connect SHOULD be used. </w:delText>
              </w:r>
            </w:del>
          </w:p>
        </w:tc>
        <w:tc>
          <w:tcPr>
            <w:tcW w:w="1761" w:type="dxa"/>
          </w:tcPr>
          <w:p w14:paraId="2F5EB0E0" w14:textId="77777777" w:rsidR="005F3B68" w:rsidRPr="0001170E" w:rsidRDefault="005F3B68" w:rsidP="008745E1">
            <w:pPr>
              <w:rPr>
                <w:del w:id="3673" w:author="Author"/>
                <w:rFonts w:asciiTheme="minorBidi" w:hAnsiTheme="minorBidi" w:cstheme="minorBidi"/>
                <w:szCs w:val="17"/>
              </w:rPr>
            </w:pPr>
            <w:del w:id="3674" w:author="Author">
              <w:r w:rsidRPr="0001170E">
                <w:rPr>
                  <w:rFonts w:asciiTheme="minorBidi" w:hAnsiTheme="minorBidi" w:cstheme="minorBidi"/>
                  <w:szCs w:val="17"/>
                </w:rPr>
                <w:delText>AAX, AAJ</w:delText>
              </w:r>
            </w:del>
          </w:p>
        </w:tc>
      </w:tr>
      <w:tr w:rsidR="005F3B68" w:rsidRPr="00B67A3A" w14:paraId="3A346CB9" w14:textId="77777777" w:rsidTr="00954718">
        <w:trPr>
          <w:trHeight w:val="867"/>
          <w:del w:id="3675" w:author="Author"/>
        </w:trPr>
        <w:tc>
          <w:tcPr>
            <w:tcW w:w="1143" w:type="dxa"/>
          </w:tcPr>
          <w:p w14:paraId="45505EDB" w14:textId="77777777" w:rsidR="005F3B68" w:rsidRPr="0001170E" w:rsidRDefault="005F3B68" w:rsidP="008745E1">
            <w:pPr>
              <w:rPr>
                <w:del w:id="3676" w:author="Author"/>
                <w:rFonts w:asciiTheme="minorBidi" w:hAnsiTheme="minorBidi" w:cstheme="minorBidi"/>
                <w:szCs w:val="17"/>
              </w:rPr>
            </w:pPr>
            <w:del w:id="3677" w:author="Author">
              <w:r>
                <w:rPr>
                  <w:rFonts w:asciiTheme="minorBidi" w:eastAsia="Times New Roman" w:hAnsiTheme="minorBidi" w:cstheme="minorBidi"/>
                  <w:szCs w:val="17"/>
                </w:rPr>
                <w:delText>[RSG-133</w:delText>
              </w:r>
              <w:r w:rsidRPr="0001170E">
                <w:rPr>
                  <w:rFonts w:asciiTheme="minorBidi" w:eastAsia="Times New Roman" w:hAnsiTheme="minorBidi" w:cstheme="minorBidi"/>
                  <w:szCs w:val="17"/>
                </w:rPr>
                <w:delText>]</w:delText>
              </w:r>
            </w:del>
          </w:p>
        </w:tc>
        <w:tc>
          <w:tcPr>
            <w:tcW w:w="6444" w:type="dxa"/>
          </w:tcPr>
          <w:p w14:paraId="3753C748" w14:textId="77777777" w:rsidR="005F3B68" w:rsidRPr="00663A9C" w:rsidRDefault="005F3B68" w:rsidP="008745E1">
            <w:pPr>
              <w:pStyle w:val="NormalWeb"/>
              <w:spacing w:before="170" w:beforeAutospacing="0" w:after="170" w:afterAutospacing="0"/>
              <w:rPr>
                <w:del w:id="3678" w:author="Author"/>
                <w:rFonts w:ascii="Arial" w:hAnsi="Arial" w:cs="Arial"/>
                <w:szCs w:val="17"/>
              </w:rPr>
            </w:pPr>
            <w:del w:id="3679" w:author="Author">
              <w:r w:rsidRPr="00DF77F7">
                <w:rPr>
                  <w:rFonts w:asciiTheme="minorBidi" w:eastAsia="Times New Roman" w:hAnsiTheme="minorBidi" w:cstheme="minorBidi"/>
                  <w:szCs w:val="17"/>
                </w:rPr>
                <w:delText xml:space="preserve">Where a JSON Web Token (JWT) is used, a JWT secret SHOULD possess high entropy to increase the work factor of a brute force attack; token TTL and RTTL SHOULD be as short as possible; and sensitive information SHOULD NOT be stored in the JWT payload.  </w:delText>
              </w:r>
            </w:del>
          </w:p>
        </w:tc>
        <w:tc>
          <w:tcPr>
            <w:tcW w:w="1761" w:type="dxa"/>
          </w:tcPr>
          <w:p w14:paraId="2410F930" w14:textId="77777777" w:rsidR="005F3B68" w:rsidRPr="0001170E" w:rsidRDefault="005F3B68" w:rsidP="008745E1">
            <w:pPr>
              <w:rPr>
                <w:del w:id="3680" w:author="Author"/>
                <w:rFonts w:asciiTheme="minorBidi" w:hAnsiTheme="minorBidi" w:cstheme="minorBidi"/>
                <w:szCs w:val="17"/>
              </w:rPr>
            </w:pPr>
            <w:del w:id="3681" w:author="Author">
              <w:r w:rsidRPr="0001170E">
                <w:rPr>
                  <w:rFonts w:asciiTheme="minorBidi" w:hAnsiTheme="minorBidi" w:cstheme="minorBidi"/>
                  <w:szCs w:val="17"/>
                </w:rPr>
                <w:delText>AAX, AAJ</w:delText>
              </w:r>
            </w:del>
          </w:p>
        </w:tc>
      </w:tr>
      <w:tr w:rsidR="005F3B68" w:rsidRPr="00B67A3A" w14:paraId="5732066E" w14:textId="77777777" w:rsidTr="00954718">
        <w:trPr>
          <w:trHeight w:val="496"/>
          <w:del w:id="3682" w:author="Author"/>
        </w:trPr>
        <w:tc>
          <w:tcPr>
            <w:tcW w:w="1143" w:type="dxa"/>
          </w:tcPr>
          <w:p w14:paraId="083BB739" w14:textId="77777777" w:rsidR="005F3B68" w:rsidRPr="0001170E" w:rsidRDefault="005F3B68" w:rsidP="008745E1">
            <w:pPr>
              <w:rPr>
                <w:del w:id="3683" w:author="Author"/>
                <w:rFonts w:asciiTheme="minorBidi" w:hAnsiTheme="minorBidi" w:cstheme="minorBidi"/>
                <w:szCs w:val="17"/>
              </w:rPr>
            </w:pPr>
            <w:del w:id="3684" w:author="Author">
              <w:r>
                <w:rPr>
                  <w:rFonts w:asciiTheme="minorBidi" w:eastAsia="Times New Roman" w:hAnsiTheme="minorBidi" w:cstheme="minorBidi"/>
                  <w:szCs w:val="17"/>
                </w:rPr>
                <w:delText>[RSG-134</w:delText>
              </w:r>
              <w:r w:rsidRPr="0001170E">
                <w:rPr>
                  <w:rFonts w:asciiTheme="minorBidi" w:eastAsia="Times New Roman" w:hAnsiTheme="minorBidi" w:cstheme="minorBidi"/>
                  <w:szCs w:val="17"/>
                </w:rPr>
                <w:delText>]</w:delText>
              </w:r>
            </w:del>
          </w:p>
        </w:tc>
        <w:tc>
          <w:tcPr>
            <w:tcW w:w="6444" w:type="dxa"/>
          </w:tcPr>
          <w:p w14:paraId="75F0BA27" w14:textId="77777777" w:rsidR="005F3B68" w:rsidRPr="00BE23B8" w:rsidRDefault="005F3B68" w:rsidP="008745E1">
            <w:pPr>
              <w:pStyle w:val="NormalWeb"/>
              <w:spacing w:before="170" w:beforeAutospacing="0" w:after="170" w:afterAutospacing="0"/>
              <w:rPr>
                <w:del w:id="3685" w:author="Author"/>
                <w:rFonts w:asciiTheme="minorBidi" w:eastAsia="Times New Roman" w:hAnsiTheme="minorBidi" w:cstheme="minorBidi"/>
                <w:szCs w:val="17"/>
              </w:rPr>
            </w:pPr>
            <w:del w:id="3686" w:author="Author">
              <w:r w:rsidRPr="00BE23B8">
                <w:rPr>
                  <w:rFonts w:asciiTheme="minorBidi" w:eastAsia="Times New Roman" w:hAnsiTheme="minorBidi" w:cstheme="minorBidi"/>
                  <w:szCs w:val="17"/>
                </w:rPr>
                <w:delText xml:space="preserve">In </w:delText>
              </w:r>
              <w:r w:rsidRPr="00020223">
                <w:rPr>
                  <w:rFonts w:ascii="Courier New" w:eastAsia="Times New Roman" w:hAnsi="Courier New" w:cs="Courier New"/>
                  <w:szCs w:val="17"/>
                </w:rPr>
                <w:delText>POST/PUT</w:delText>
              </w:r>
              <w:r w:rsidRPr="00BE23B8">
                <w:rPr>
                  <w:rFonts w:asciiTheme="minorBidi" w:eastAsia="Times New Roman" w:hAnsiTheme="minorBidi" w:cstheme="minorBidi"/>
                  <w:szCs w:val="17"/>
                </w:rPr>
                <w:delText xml:space="preserve"> requests, sensitive data SHOULD be transferred in the request body or by request headers.</w:delText>
              </w:r>
            </w:del>
          </w:p>
        </w:tc>
        <w:tc>
          <w:tcPr>
            <w:tcW w:w="1761" w:type="dxa"/>
          </w:tcPr>
          <w:p w14:paraId="2F227011" w14:textId="77777777" w:rsidR="005F3B68" w:rsidRPr="0001170E" w:rsidRDefault="005F3B68" w:rsidP="008745E1">
            <w:pPr>
              <w:rPr>
                <w:del w:id="3687" w:author="Author"/>
                <w:rFonts w:asciiTheme="minorBidi" w:hAnsiTheme="minorBidi" w:cstheme="minorBidi"/>
                <w:szCs w:val="17"/>
              </w:rPr>
            </w:pPr>
            <w:del w:id="3688" w:author="Author">
              <w:r w:rsidRPr="0001170E">
                <w:rPr>
                  <w:rFonts w:asciiTheme="minorBidi" w:hAnsiTheme="minorBidi" w:cstheme="minorBidi"/>
                  <w:szCs w:val="17"/>
                </w:rPr>
                <w:delText>AAX, AAJ</w:delText>
              </w:r>
            </w:del>
          </w:p>
        </w:tc>
      </w:tr>
      <w:tr w:rsidR="005F3B68" w:rsidRPr="00B67A3A" w14:paraId="36E4E737" w14:textId="77777777" w:rsidTr="00954718">
        <w:trPr>
          <w:trHeight w:val="374"/>
          <w:del w:id="3689" w:author="Author"/>
        </w:trPr>
        <w:tc>
          <w:tcPr>
            <w:tcW w:w="1143" w:type="dxa"/>
          </w:tcPr>
          <w:p w14:paraId="352D8407" w14:textId="77777777" w:rsidR="005F3B68" w:rsidRPr="0001170E" w:rsidRDefault="005F3B68" w:rsidP="008745E1">
            <w:pPr>
              <w:rPr>
                <w:del w:id="3690" w:author="Author"/>
                <w:rFonts w:asciiTheme="minorBidi" w:hAnsiTheme="minorBidi" w:cstheme="minorBidi"/>
                <w:szCs w:val="17"/>
              </w:rPr>
            </w:pPr>
            <w:del w:id="3691" w:author="Author">
              <w:r>
                <w:rPr>
                  <w:rFonts w:asciiTheme="minorBidi" w:eastAsia="Times New Roman" w:hAnsiTheme="minorBidi" w:cstheme="minorBidi"/>
                  <w:szCs w:val="17"/>
                </w:rPr>
                <w:delText>[RSG-135</w:delText>
              </w:r>
              <w:r w:rsidRPr="0001170E">
                <w:rPr>
                  <w:rFonts w:asciiTheme="minorBidi" w:eastAsia="Times New Roman" w:hAnsiTheme="minorBidi" w:cstheme="minorBidi"/>
                  <w:szCs w:val="17"/>
                </w:rPr>
                <w:delText>] </w:delText>
              </w:r>
            </w:del>
          </w:p>
        </w:tc>
        <w:tc>
          <w:tcPr>
            <w:tcW w:w="6444" w:type="dxa"/>
          </w:tcPr>
          <w:p w14:paraId="2E2EC0C2" w14:textId="77777777" w:rsidR="005F3B68" w:rsidRPr="00BE23B8" w:rsidRDefault="005F3B68" w:rsidP="008745E1">
            <w:pPr>
              <w:pStyle w:val="NormalWeb"/>
              <w:spacing w:before="170" w:beforeAutospacing="0" w:after="170" w:afterAutospacing="0"/>
              <w:rPr>
                <w:del w:id="3692" w:author="Author"/>
                <w:rFonts w:asciiTheme="minorBidi" w:eastAsia="Times New Roman" w:hAnsiTheme="minorBidi" w:cstheme="minorBidi"/>
                <w:szCs w:val="17"/>
              </w:rPr>
            </w:pPr>
            <w:del w:id="3693" w:author="Author">
              <w:r w:rsidRPr="00BE23B8">
                <w:rPr>
                  <w:rFonts w:asciiTheme="minorBidi" w:eastAsia="Times New Roman" w:hAnsiTheme="minorBidi" w:cstheme="minorBidi"/>
                  <w:szCs w:val="17"/>
                </w:rPr>
                <w:delText xml:space="preserve">In </w:delText>
              </w:r>
              <w:r w:rsidRPr="00020223">
                <w:rPr>
                  <w:rFonts w:ascii="Courier New" w:eastAsia="Times New Roman" w:hAnsi="Courier New" w:cs="Courier New"/>
                  <w:szCs w:val="17"/>
                </w:rPr>
                <w:delText>GET</w:delText>
              </w:r>
              <w:r w:rsidRPr="00BE23B8">
                <w:rPr>
                  <w:rFonts w:asciiTheme="minorBidi" w:eastAsia="Times New Roman" w:hAnsiTheme="minorBidi" w:cstheme="minorBidi"/>
                  <w:szCs w:val="17"/>
                </w:rPr>
                <w:delText xml:space="preserve"> requests, sensitive data SHOULD be transferred in an HTTP Header. </w:delText>
              </w:r>
            </w:del>
          </w:p>
        </w:tc>
        <w:tc>
          <w:tcPr>
            <w:tcW w:w="1761" w:type="dxa"/>
          </w:tcPr>
          <w:p w14:paraId="52A59F81" w14:textId="77777777" w:rsidR="005F3B68" w:rsidRPr="0001170E" w:rsidRDefault="005F3B68" w:rsidP="008745E1">
            <w:pPr>
              <w:rPr>
                <w:del w:id="3694" w:author="Author"/>
                <w:rFonts w:asciiTheme="minorBidi" w:hAnsiTheme="minorBidi" w:cstheme="minorBidi"/>
                <w:szCs w:val="17"/>
              </w:rPr>
            </w:pPr>
            <w:del w:id="3695" w:author="Author">
              <w:r w:rsidRPr="0001170E">
                <w:rPr>
                  <w:rFonts w:asciiTheme="minorBidi" w:hAnsiTheme="minorBidi" w:cstheme="minorBidi"/>
                  <w:szCs w:val="17"/>
                </w:rPr>
                <w:delText>AAX, AAJ</w:delText>
              </w:r>
            </w:del>
          </w:p>
        </w:tc>
      </w:tr>
      <w:tr w:rsidR="005F3B68" w:rsidRPr="00B67A3A" w14:paraId="5F0746FE" w14:textId="77777777" w:rsidTr="00954718">
        <w:trPr>
          <w:trHeight w:val="434"/>
          <w:del w:id="3696" w:author="Author"/>
        </w:trPr>
        <w:tc>
          <w:tcPr>
            <w:tcW w:w="1143" w:type="dxa"/>
          </w:tcPr>
          <w:p w14:paraId="0686EA2C" w14:textId="77777777" w:rsidR="005F3B68" w:rsidRPr="0001170E" w:rsidRDefault="005F3B68" w:rsidP="008745E1">
            <w:pPr>
              <w:rPr>
                <w:del w:id="3697" w:author="Author"/>
                <w:rFonts w:asciiTheme="minorBidi" w:hAnsiTheme="minorBidi" w:cstheme="minorBidi"/>
                <w:szCs w:val="17"/>
              </w:rPr>
            </w:pPr>
            <w:del w:id="3698" w:author="Author">
              <w:r>
                <w:rPr>
                  <w:rFonts w:asciiTheme="minorBidi" w:eastAsia="Times New Roman" w:hAnsiTheme="minorBidi" w:cstheme="minorBidi"/>
                  <w:szCs w:val="17"/>
                </w:rPr>
                <w:delText>[RSG-136</w:delText>
              </w:r>
              <w:r w:rsidRPr="0001170E">
                <w:rPr>
                  <w:rFonts w:asciiTheme="minorBidi" w:eastAsia="Times New Roman" w:hAnsiTheme="minorBidi" w:cstheme="minorBidi"/>
                  <w:szCs w:val="17"/>
                </w:rPr>
                <w:delText>]</w:delText>
              </w:r>
            </w:del>
          </w:p>
        </w:tc>
        <w:tc>
          <w:tcPr>
            <w:tcW w:w="6444" w:type="dxa"/>
          </w:tcPr>
          <w:p w14:paraId="00D24E83" w14:textId="77777777" w:rsidR="005F3B68" w:rsidRPr="00BE23B8" w:rsidRDefault="005F3B68" w:rsidP="008745E1">
            <w:pPr>
              <w:pStyle w:val="NormalWeb"/>
              <w:spacing w:before="170" w:beforeAutospacing="0" w:after="170" w:afterAutospacing="0"/>
              <w:rPr>
                <w:del w:id="3699" w:author="Author"/>
                <w:rFonts w:asciiTheme="minorBidi" w:eastAsia="Times New Roman" w:hAnsiTheme="minorBidi" w:cstheme="minorBidi"/>
                <w:szCs w:val="17"/>
              </w:rPr>
            </w:pPr>
            <w:del w:id="3700" w:author="Author">
              <w:r w:rsidRPr="00BE23B8">
                <w:rPr>
                  <w:rFonts w:asciiTheme="minorBidi" w:eastAsia="Times New Roman" w:hAnsiTheme="minorBidi" w:cstheme="minorBidi"/>
                  <w:szCs w:val="17"/>
                </w:rPr>
                <w:delText>In order to minimize latency and reduce coupling between protected services, the access control decision SHOULD be taken locally by REST endpoints.</w:delText>
              </w:r>
            </w:del>
          </w:p>
        </w:tc>
        <w:tc>
          <w:tcPr>
            <w:tcW w:w="1761" w:type="dxa"/>
          </w:tcPr>
          <w:p w14:paraId="1F1AB7BB" w14:textId="77777777" w:rsidR="005F3B68" w:rsidRPr="0001170E" w:rsidRDefault="005F3B68" w:rsidP="008745E1">
            <w:pPr>
              <w:rPr>
                <w:del w:id="3701" w:author="Author"/>
                <w:rFonts w:asciiTheme="minorBidi" w:hAnsiTheme="minorBidi" w:cstheme="minorBidi"/>
                <w:szCs w:val="17"/>
              </w:rPr>
            </w:pPr>
            <w:del w:id="3702" w:author="Author">
              <w:r w:rsidRPr="0001170E">
                <w:rPr>
                  <w:rFonts w:asciiTheme="minorBidi" w:hAnsiTheme="minorBidi" w:cstheme="minorBidi"/>
                  <w:szCs w:val="17"/>
                </w:rPr>
                <w:delText>AAX, AAJ</w:delText>
              </w:r>
            </w:del>
          </w:p>
        </w:tc>
      </w:tr>
      <w:tr w:rsidR="005F3B68" w:rsidRPr="00B67A3A" w14:paraId="23DBDD1D" w14:textId="77777777" w:rsidTr="00954718">
        <w:trPr>
          <w:trHeight w:val="879"/>
          <w:del w:id="3703" w:author="Author"/>
        </w:trPr>
        <w:tc>
          <w:tcPr>
            <w:tcW w:w="1143" w:type="dxa"/>
          </w:tcPr>
          <w:p w14:paraId="353B5D3F" w14:textId="77777777" w:rsidR="005F3B68" w:rsidRPr="0001170E" w:rsidRDefault="005F3B68" w:rsidP="008745E1">
            <w:pPr>
              <w:rPr>
                <w:del w:id="3704" w:author="Author"/>
                <w:rFonts w:asciiTheme="minorBidi" w:hAnsiTheme="minorBidi" w:cstheme="minorBidi"/>
                <w:szCs w:val="17"/>
              </w:rPr>
            </w:pPr>
            <w:del w:id="3705" w:author="Author">
              <w:r>
                <w:rPr>
                  <w:rFonts w:asciiTheme="minorBidi" w:eastAsia="Times New Roman" w:hAnsiTheme="minorBidi" w:cstheme="minorBidi"/>
                  <w:szCs w:val="17"/>
                </w:rPr>
                <w:delText>[RSG-137</w:delText>
              </w:r>
              <w:r w:rsidRPr="0001170E">
                <w:rPr>
                  <w:rFonts w:asciiTheme="minorBidi" w:eastAsia="Times New Roman" w:hAnsiTheme="minorBidi" w:cstheme="minorBidi"/>
                  <w:szCs w:val="17"/>
                </w:rPr>
                <w:delText>]</w:delText>
              </w:r>
            </w:del>
          </w:p>
        </w:tc>
        <w:tc>
          <w:tcPr>
            <w:tcW w:w="6444" w:type="dxa"/>
          </w:tcPr>
          <w:p w14:paraId="41750950" w14:textId="77777777" w:rsidR="005F3B68" w:rsidRPr="00BE23B8" w:rsidRDefault="005F3B68" w:rsidP="008745E1">
            <w:pPr>
              <w:pStyle w:val="NormalWeb"/>
              <w:spacing w:before="170" w:beforeAutospacing="0" w:after="170" w:afterAutospacing="0"/>
              <w:rPr>
                <w:del w:id="3706" w:author="Author"/>
                <w:rFonts w:asciiTheme="minorBidi" w:eastAsia="Times New Roman" w:hAnsiTheme="minorBidi" w:cstheme="minorBidi"/>
                <w:szCs w:val="17"/>
              </w:rPr>
            </w:pPr>
            <w:del w:id="3707" w:author="Author">
              <w:r w:rsidRPr="00BE23B8">
                <w:rPr>
                  <w:rFonts w:asciiTheme="minorBidi" w:eastAsia="Times New Roman" w:hAnsiTheme="minorBidi" w:cstheme="minorBidi"/>
                  <w:szCs w:val="17"/>
                </w:rPr>
                <w:delText>API Keys SHOULD be used for protected and public services to prevent overwhelming their service provider with multiple requests (denial-of-service attacks). For protected services API Keys MAY be used for monetization (purchased plans), usage policy enforcement (QoS) and monitoring. </w:delText>
              </w:r>
            </w:del>
          </w:p>
        </w:tc>
        <w:tc>
          <w:tcPr>
            <w:tcW w:w="1761" w:type="dxa"/>
          </w:tcPr>
          <w:p w14:paraId="41F30A38" w14:textId="77777777" w:rsidR="005F3B68" w:rsidRPr="0001170E" w:rsidRDefault="005F3B68" w:rsidP="008745E1">
            <w:pPr>
              <w:rPr>
                <w:del w:id="3708" w:author="Author"/>
                <w:rFonts w:asciiTheme="minorBidi" w:hAnsiTheme="minorBidi" w:cstheme="minorBidi"/>
                <w:szCs w:val="17"/>
              </w:rPr>
            </w:pPr>
            <w:del w:id="3709" w:author="Author">
              <w:r w:rsidRPr="0001170E">
                <w:rPr>
                  <w:rFonts w:asciiTheme="minorBidi" w:hAnsiTheme="minorBidi" w:cstheme="minorBidi"/>
                  <w:szCs w:val="17"/>
                </w:rPr>
                <w:delText>AAX, AAJ</w:delText>
              </w:r>
            </w:del>
          </w:p>
        </w:tc>
      </w:tr>
      <w:tr w:rsidR="005F3B68" w:rsidRPr="00B67A3A" w14:paraId="53A6BFF0" w14:textId="77777777" w:rsidTr="00954718">
        <w:trPr>
          <w:trHeight w:val="523"/>
          <w:del w:id="3710" w:author="Author"/>
        </w:trPr>
        <w:tc>
          <w:tcPr>
            <w:tcW w:w="1143" w:type="dxa"/>
          </w:tcPr>
          <w:p w14:paraId="44BE620C" w14:textId="77777777" w:rsidR="005F3B68" w:rsidRPr="0001170E" w:rsidRDefault="005F3B68" w:rsidP="008745E1">
            <w:pPr>
              <w:rPr>
                <w:del w:id="3711" w:author="Author"/>
                <w:rFonts w:asciiTheme="minorBidi" w:eastAsia="Times New Roman" w:hAnsiTheme="minorBidi" w:cstheme="minorBidi"/>
                <w:szCs w:val="17"/>
              </w:rPr>
            </w:pPr>
            <w:del w:id="3712" w:author="Author">
              <w:r>
                <w:rPr>
                  <w:rFonts w:asciiTheme="minorBidi" w:eastAsia="Times New Roman" w:hAnsiTheme="minorBidi" w:cstheme="minorBidi"/>
                  <w:szCs w:val="17"/>
                </w:rPr>
                <w:delText>[RSG-138</w:delText>
              </w:r>
              <w:r w:rsidRPr="0001170E">
                <w:rPr>
                  <w:rFonts w:asciiTheme="minorBidi" w:eastAsia="Times New Roman" w:hAnsiTheme="minorBidi" w:cstheme="minorBidi"/>
                  <w:szCs w:val="17"/>
                </w:rPr>
                <w:delText>]</w:delText>
              </w:r>
            </w:del>
          </w:p>
        </w:tc>
        <w:tc>
          <w:tcPr>
            <w:tcW w:w="6444" w:type="dxa"/>
          </w:tcPr>
          <w:p w14:paraId="56C44F42" w14:textId="77777777" w:rsidR="005F3B68" w:rsidRPr="00BE23B8" w:rsidRDefault="005F3B68" w:rsidP="008745E1">
            <w:pPr>
              <w:pStyle w:val="NormalWeb"/>
              <w:spacing w:before="170" w:beforeAutospacing="0" w:after="170" w:afterAutospacing="0"/>
              <w:rPr>
                <w:del w:id="3713" w:author="Author"/>
                <w:rFonts w:asciiTheme="minorBidi" w:eastAsia="Times New Roman" w:hAnsiTheme="minorBidi" w:cstheme="minorBidi"/>
                <w:szCs w:val="17"/>
              </w:rPr>
            </w:pPr>
            <w:del w:id="3714" w:author="Author">
              <w:r w:rsidRPr="00BE23B8">
                <w:rPr>
                  <w:rFonts w:asciiTheme="minorBidi" w:eastAsia="Times New Roman" w:hAnsiTheme="minorBidi" w:cstheme="minorBidi"/>
                  <w:szCs w:val="17"/>
                </w:rPr>
                <w:delText xml:space="preserve">API Keys MAY be combined with the HTTP request header user-agent to discern between a human user and a software agent as specified in IETF RFC 7231.  </w:delText>
              </w:r>
            </w:del>
          </w:p>
        </w:tc>
        <w:tc>
          <w:tcPr>
            <w:tcW w:w="1761" w:type="dxa"/>
          </w:tcPr>
          <w:p w14:paraId="44217C34" w14:textId="77777777" w:rsidR="005F3B68" w:rsidRPr="0001170E" w:rsidRDefault="005F3B68" w:rsidP="008745E1">
            <w:pPr>
              <w:rPr>
                <w:del w:id="3715" w:author="Author"/>
                <w:rFonts w:asciiTheme="minorBidi" w:hAnsiTheme="minorBidi" w:cstheme="minorBidi"/>
                <w:szCs w:val="17"/>
              </w:rPr>
            </w:pPr>
            <w:del w:id="3716" w:author="Author">
              <w:r w:rsidRPr="0001170E">
                <w:rPr>
                  <w:rFonts w:asciiTheme="minorBidi" w:hAnsiTheme="minorBidi" w:cstheme="minorBidi"/>
                  <w:szCs w:val="17"/>
                </w:rPr>
                <w:delText>AAX, AAJ</w:delText>
              </w:r>
            </w:del>
          </w:p>
        </w:tc>
      </w:tr>
      <w:tr w:rsidR="005F3B68" w:rsidRPr="00B67A3A" w14:paraId="7D148122" w14:textId="77777777" w:rsidTr="00E3148C">
        <w:trPr>
          <w:trHeight w:val="107"/>
          <w:del w:id="3717" w:author="Author"/>
        </w:trPr>
        <w:tc>
          <w:tcPr>
            <w:tcW w:w="1143" w:type="dxa"/>
          </w:tcPr>
          <w:p w14:paraId="3F1E4D5A" w14:textId="77777777" w:rsidR="005F3B68" w:rsidRPr="0001170E" w:rsidRDefault="005F3B68" w:rsidP="008745E1">
            <w:pPr>
              <w:rPr>
                <w:del w:id="3718" w:author="Author"/>
                <w:rFonts w:asciiTheme="minorBidi" w:hAnsiTheme="minorBidi" w:cstheme="minorBidi"/>
                <w:szCs w:val="17"/>
              </w:rPr>
            </w:pPr>
            <w:del w:id="3719" w:author="Author">
              <w:r>
                <w:rPr>
                  <w:rFonts w:asciiTheme="minorBidi" w:eastAsia="Times New Roman" w:hAnsiTheme="minorBidi" w:cstheme="minorBidi"/>
                  <w:szCs w:val="17"/>
                </w:rPr>
                <w:delText>[RSG-139</w:delText>
              </w:r>
              <w:r w:rsidRPr="0001170E">
                <w:rPr>
                  <w:rFonts w:asciiTheme="minorBidi" w:eastAsia="Times New Roman" w:hAnsiTheme="minorBidi" w:cstheme="minorBidi"/>
                  <w:szCs w:val="17"/>
                </w:rPr>
                <w:delText>] </w:delText>
              </w:r>
            </w:del>
          </w:p>
        </w:tc>
        <w:tc>
          <w:tcPr>
            <w:tcW w:w="6444" w:type="dxa"/>
          </w:tcPr>
          <w:p w14:paraId="088A5682" w14:textId="77777777" w:rsidR="005F3B68" w:rsidRPr="00BE23B8" w:rsidRDefault="005F3B68" w:rsidP="008745E1">
            <w:pPr>
              <w:rPr>
                <w:del w:id="3720" w:author="Author"/>
                <w:rFonts w:asciiTheme="minorBidi" w:eastAsia="Times New Roman" w:hAnsiTheme="minorBidi" w:cstheme="minorBidi"/>
                <w:szCs w:val="17"/>
              </w:rPr>
            </w:pPr>
            <w:del w:id="3721" w:author="Author">
              <w:r w:rsidRPr="00BE23B8">
                <w:rPr>
                  <w:rFonts w:asciiTheme="minorBidi" w:eastAsia="Times New Roman" w:hAnsiTheme="minorBidi" w:cstheme="minorBidi"/>
                  <w:szCs w:val="17"/>
                </w:rPr>
                <w:delText>The service provider SHOULD return along with HTTP response headers the current usage status. The following response data MAY be returned:</w:delText>
              </w:r>
            </w:del>
          </w:p>
          <w:p w14:paraId="3E25606A" w14:textId="77777777" w:rsidR="005F3B68" w:rsidRPr="00BE23B8" w:rsidRDefault="005F3B68" w:rsidP="008745E1">
            <w:pPr>
              <w:pStyle w:val="NormalWeb"/>
              <w:numPr>
                <w:ilvl w:val="0"/>
                <w:numId w:val="9"/>
              </w:numPr>
              <w:spacing w:before="170" w:beforeAutospacing="0" w:after="170" w:afterAutospacing="0"/>
              <w:rPr>
                <w:del w:id="3722" w:author="Author"/>
                <w:rFonts w:asciiTheme="minorBidi" w:eastAsia="Times New Roman" w:hAnsiTheme="minorBidi" w:cstheme="minorBidi"/>
                <w:szCs w:val="17"/>
              </w:rPr>
            </w:pPr>
            <w:del w:id="3723" w:author="Author">
              <w:r w:rsidRPr="00BE23B8">
                <w:rPr>
                  <w:rFonts w:asciiTheme="minorBidi" w:eastAsia="Times New Roman" w:hAnsiTheme="minorBidi" w:cstheme="minorBidi"/>
                  <w:szCs w:val="17"/>
                </w:rPr>
                <w:delText>rate limit - rate limit (per minute) as set in the system;</w:delText>
              </w:r>
            </w:del>
          </w:p>
          <w:p w14:paraId="3AF09C46" w14:textId="77777777" w:rsidR="005F3B68" w:rsidRPr="00BE23B8" w:rsidRDefault="005F3B68" w:rsidP="008745E1">
            <w:pPr>
              <w:pStyle w:val="NormalWeb"/>
              <w:numPr>
                <w:ilvl w:val="0"/>
                <w:numId w:val="9"/>
              </w:numPr>
              <w:spacing w:before="170" w:beforeAutospacing="0" w:after="170" w:afterAutospacing="0"/>
              <w:rPr>
                <w:del w:id="3724" w:author="Author"/>
                <w:rFonts w:asciiTheme="minorBidi" w:eastAsia="Times New Roman" w:hAnsiTheme="minorBidi" w:cstheme="minorBidi"/>
                <w:szCs w:val="17"/>
              </w:rPr>
            </w:pPr>
            <w:del w:id="3725" w:author="Author">
              <w:r w:rsidRPr="00BE23B8">
                <w:rPr>
                  <w:rFonts w:asciiTheme="minorBidi" w:eastAsia="Times New Roman" w:hAnsiTheme="minorBidi" w:cstheme="minorBidi"/>
                  <w:szCs w:val="17"/>
                </w:rPr>
                <w:delText>rate limit remaining - remaining amount of requests allowed during the current time slot (-1 indicates that the limit has been exceeded);</w:delText>
              </w:r>
              <w:r>
                <w:rPr>
                  <w:rFonts w:asciiTheme="minorBidi" w:eastAsia="Times New Roman" w:hAnsiTheme="minorBidi" w:cstheme="minorBidi"/>
                  <w:szCs w:val="17"/>
                </w:rPr>
                <w:delText xml:space="preserve"> and</w:delText>
              </w:r>
            </w:del>
          </w:p>
          <w:p w14:paraId="3BA7F422" w14:textId="77777777" w:rsidR="005F3B68" w:rsidRPr="00BE23B8" w:rsidRDefault="005F3B68" w:rsidP="008745E1">
            <w:pPr>
              <w:pStyle w:val="NormalWeb"/>
              <w:numPr>
                <w:ilvl w:val="0"/>
                <w:numId w:val="9"/>
              </w:numPr>
              <w:spacing w:before="170" w:beforeAutospacing="0" w:after="170" w:afterAutospacing="0"/>
              <w:rPr>
                <w:del w:id="3726" w:author="Author"/>
                <w:rFonts w:ascii="Arial" w:eastAsia="Times New Roman" w:hAnsi="Arial" w:cs="Arial"/>
                <w:szCs w:val="17"/>
              </w:rPr>
            </w:pPr>
            <w:del w:id="3727" w:author="Author">
              <w:r w:rsidRPr="00BE23B8">
                <w:rPr>
                  <w:rFonts w:asciiTheme="minorBidi" w:eastAsia="Times New Roman" w:hAnsiTheme="minorBidi" w:cstheme="minorBidi"/>
                  <w:szCs w:val="17"/>
                </w:rPr>
                <w:delText>rate limit reset - time (in seconds) remaining until the request counter will be reset.</w:delText>
              </w:r>
            </w:del>
          </w:p>
        </w:tc>
        <w:tc>
          <w:tcPr>
            <w:tcW w:w="1761" w:type="dxa"/>
          </w:tcPr>
          <w:p w14:paraId="354D99DD" w14:textId="77777777" w:rsidR="005F3B68" w:rsidRPr="0001170E" w:rsidRDefault="005F3B68" w:rsidP="008745E1">
            <w:pPr>
              <w:rPr>
                <w:del w:id="3728" w:author="Author"/>
                <w:rFonts w:asciiTheme="minorBidi" w:hAnsiTheme="minorBidi" w:cstheme="minorBidi"/>
                <w:szCs w:val="17"/>
              </w:rPr>
            </w:pPr>
            <w:del w:id="3729" w:author="Author">
              <w:r w:rsidRPr="0001170E">
                <w:rPr>
                  <w:rFonts w:asciiTheme="minorBidi" w:hAnsiTheme="minorBidi" w:cstheme="minorBidi"/>
                  <w:szCs w:val="17"/>
                </w:rPr>
                <w:delText>AAX, AAJ</w:delText>
              </w:r>
            </w:del>
          </w:p>
        </w:tc>
      </w:tr>
      <w:tr w:rsidR="005F3B68" w:rsidRPr="00B67A3A" w14:paraId="6EE99E90" w14:textId="77777777" w:rsidTr="00954718">
        <w:trPr>
          <w:trHeight w:val="502"/>
          <w:del w:id="3730" w:author="Author"/>
        </w:trPr>
        <w:tc>
          <w:tcPr>
            <w:tcW w:w="1143" w:type="dxa"/>
          </w:tcPr>
          <w:p w14:paraId="16AAEAFE" w14:textId="77777777" w:rsidR="005F3B68" w:rsidRPr="0001170E" w:rsidRDefault="005F3B68" w:rsidP="008745E1">
            <w:pPr>
              <w:rPr>
                <w:del w:id="3731" w:author="Author"/>
                <w:rFonts w:asciiTheme="minorBidi" w:hAnsiTheme="minorBidi" w:cstheme="minorBidi"/>
                <w:szCs w:val="17"/>
              </w:rPr>
            </w:pPr>
            <w:del w:id="3732" w:author="Author">
              <w:r w:rsidRPr="0001170E">
                <w:rPr>
                  <w:rFonts w:asciiTheme="minorBidi" w:eastAsia="Times New Roman" w:hAnsiTheme="minorBidi" w:cstheme="minorBidi"/>
                  <w:szCs w:val="17"/>
                </w:rPr>
                <w:delText>[RSG-1</w:delText>
              </w:r>
              <w:r>
                <w:rPr>
                  <w:rFonts w:asciiTheme="minorBidi" w:eastAsia="Times New Roman" w:hAnsiTheme="minorBidi" w:cstheme="minorBidi"/>
                  <w:szCs w:val="17"/>
                </w:rPr>
                <w:delText>40</w:delText>
              </w:r>
              <w:r w:rsidRPr="0001170E">
                <w:rPr>
                  <w:rFonts w:asciiTheme="minorBidi" w:eastAsia="Times New Roman" w:hAnsiTheme="minorBidi" w:cstheme="minorBidi"/>
                  <w:szCs w:val="17"/>
                </w:rPr>
                <w:delText>] </w:delText>
              </w:r>
            </w:del>
          </w:p>
        </w:tc>
        <w:tc>
          <w:tcPr>
            <w:tcW w:w="6444" w:type="dxa"/>
          </w:tcPr>
          <w:p w14:paraId="3605CCA5" w14:textId="77777777" w:rsidR="005F3B68" w:rsidRPr="00BE23B8" w:rsidRDefault="005F3B68" w:rsidP="008745E1">
            <w:pPr>
              <w:pStyle w:val="NormalWeb"/>
              <w:spacing w:before="170" w:beforeAutospacing="0" w:after="170" w:afterAutospacing="0"/>
              <w:rPr>
                <w:del w:id="3733" w:author="Author"/>
                <w:rFonts w:asciiTheme="minorBidi" w:eastAsia="Times New Roman" w:hAnsiTheme="minorBidi" w:cstheme="minorBidi"/>
                <w:szCs w:val="17"/>
              </w:rPr>
            </w:pPr>
            <w:del w:id="3734" w:author="Author">
              <w:r w:rsidRPr="00BE23B8">
                <w:rPr>
                  <w:rFonts w:asciiTheme="minorBidi" w:eastAsia="Times New Roman" w:hAnsiTheme="minorBidi" w:cstheme="minorBidi"/>
                  <w:szCs w:val="17"/>
                </w:rPr>
                <w:delText>The service provider SHOULD return the status code “</w:delText>
              </w:r>
              <w:r w:rsidRPr="00020223">
                <w:rPr>
                  <w:rFonts w:ascii="Courier New" w:eastAsia="Times New Roman" w:hAnsi="Courier New" w:cs="Courier New"/>
                  <w:szCs w:val="17"/>
                </w:rPr>
                <w:delText>429 Too Many Requests</w:delText>
              </w:r>
              <w:r w:rsidRPr="00BE23B8">
                <w:rPr>
                  <w:rFonts w:asciiTheme="minorBidi" w:eastAsia="Times New Roman" w:hAnsiTheme="minorBidi" w:cstheme="minorBidi"/>
                  <w:szCs w:val="17"/>
                </w:rPr>
                <w:delText>” if requests are coming in too quickly.</w:delText>
              </w:r>
            </w:del>
          </w:p>
        </w:tc>
        <w:tc>
          <w:tcPr>
            <w:tcW w:w="1761" w:type="dxa"/>
          </w:tcPr>
          <w:p w14:paraId="17889C87" w14:textId="77777777" w:rsidR="005F3B68" w:rsidRPr="0001170E" w:rsidRDefault="005F3B68" w:rsidP="008745E1">
            <w:pPr>
              <w:rPr>
                <w:del w:id="3735" w:author="Author"/>
                <w:rFonts w:asciiTheme="minorBidi" w:hAnsiTheme="minorBidi" w:cstheme="minorBidi"/>
                <w:szCs w:val="17"/>
              </w:rPr>
            </w:pPr>
            <w:del w:id="3736" w:author="Author">
              <w:r w:rsidRPr="0001170E">
                <w:rPr>
                  <w:rFonts w:asciiTheme="minorBidi" w:hAnsiTheme="minorBidi" w:cstheme="minorBidi"/>
                  <w:szCs w:val="17"/>
                </w:rPr>
                <w:delText>AAX, AAJ</w:delText>
              </w:r>
            </w:del>
          </w:p>
        </w:tc>
      </w:tr>
      <w:tr w:rsidR="005F3B68" w:rsidRPr="00B67A3A" w14:paraId="1B446635" w14:textId="77777777" w:rsidTr="00954718">
        <w:trPr>
          <w:trHeight w:val="494"/>
          <w:del w:id="3737" w:author="Author"/>
        </w:trPr>
        <w:tc>
          <w:tcPr>
            <w:tcW w:w="1143" w:type="dxa"/>
          </w:tcPr>
          <w:p w14:paraId="1374EB02" w14:textId="77777777" w:rsidR="005F3B68" w:rsidRPr="0001170E" w:rsidRDefault="005F3B68" w:rsidP="008745E1">
            <w:pPr>
              <w:rPr>
                <w:del w:id="3738" w:author="Author"/>
                <w:rFonts w:asciiTheme="minorBidi" w:eastAsia="Times New Roman" w:hAnsiTheme="minorBidi" w:cstheme="minorBidi"/>
                <w:szCs w:val="17"/>
              </w:rPr>
            </w:pPr>
            <w:del w:id="3739" w:author="Author">
              <w:r>
                <w:rPr>
                  <w:rFonts w:asciiTheme="minorBidi" w:eastAsia="Times New Roman" w:hAnsiTheme="minorBidi" w:cstheme="minorBidi"/>
                  <w:szCs w:val="17"/>
                </w:rPr>
                <w:delText>[RSG-141</w:delText>
              </w:r>
              <w:r w:rsidRPr="0001170E">
                <w:rPr>
                  <w:rFonts w:asciiTheme="minorBidi" w:eastAsia="Times New Roman" w:hAnsiTheme="minorBidi" w:cstheme="minorBidi"/>
                  <w:szCs w:val="17"/>
                </w:rPr>
                <w:delText>]</w:delText>
              </w:r>
            </w:del>
          </w:p>
        </w:tc>
        <w:tc>
          <w:tcPr>
            <w:tcW w:w="6444" w:type="dxa"/>
          </w:tcPr>
          <w:p w14:paraId="07686666" w14:textId="77777777" w:rsidR="005F3B68" w:rsidRPr="00BE23B8" w:rsidRDefault="005F3B68" w:rsidP="008745E1">
            <w:pPr>
              <w:pStyle w:val="NormalWeb"/>
              <w:spacing w:before="170" w:beforeAutospacing="0" w:after="170" w:afterAutospacing="0"/>
              <w:rPr>
                <w:del w:id="3740" w:author="Author"/>
                <w:rFonts w:asciiTheme="minorBidi" w:eastAsia="Times New Roman" w:hAnsiTheme="minorBidi" w:cstheme="minorBidi"/>
                <w:szCs w:val="17"/>
              </w:rPr>
            </w:pPr>
            <w:del w:id="3741" w:author="Author">
              <w:r w:rsidRPr="00BE23B8">
                <w:rPr>
                  <w:rFonts w:asciiTheme="minorBidi" w:eastAsia="Times New Roman" w:hAnsiTheme="minorBidi" w:cstheme="minorBidi"/>
                  <w:szCs w:val="17"/>
                </w:rPr>
                <w:delText>API Keys MUST be revoked if the client violates the usage agreement</w:delText>
              </w:r>
              <w:r w:rsidRPr="00C80407">
                <w:rPr>
                  <w:rFonts w:asciiTheme="minorBidi" w:eastAsia="Times New Roman" w:hAnsiTheme="minorBidi" w:cstheme="minorBidi"/>
                  <w:szCs w:val="17"/>
                </w:rPr>
                <w:delText>, as specified by the IP Office.</w:delText>
              </w:r>
            </w:del>
          </w:p>
        </w:tc>
        <w:tc>
          <w:tcPr>
            <w:tcW w:w="1761" w:type="dxa"/>
          </w:tcPr>
          <w:p w14:paraId="4B2D1326" w14:textId="77777777" w:rsidR="005F3B68" w:rsidRPr="0001170E" w:rsidRDefault="005F3B68" w:rsidP="008745E1">
            <w:pPr>
              <w:rPr>
                <w:del w:id="3742" w:author="Author"/>
                <w:rFonts w:asciiTheme="minorBidi" w:hAnsiTheme="minorBidi" w:cstheme="minorBidi"/>
                <w:szCs w:val="17"/>
              </w:rPr>
            </w:pPr>
            <w:del w:id="3743" w:author="Author">
              <w:r w:rsidRPr="0001170E">
                <w:rPr>
                  <w:rFonts w:asciiTheme="minorBidi" w:hAnsiTheme="minorBidi" w:cstheme="minorBidi"/>
                  <w:szCs w:val="17"/>
                </w:rPr>
                <w:delText>AAJ, AAX, AJ, AX</w:delText>
              </w:r>
            </w:del>
          </w:p>
        </w:tc>
      </w:tr>
      <w:tr w:rsidR="005F3B68" w:rsidRPr="00B67A3A" w14:paraId="402AA327" w14:textId="77777777" w:rsidTr="00954718">
        <w:trPr>
          <w:trHeight w:val="515"/>
          <w:del w:id="3744" w:author="Author"/>
        </w:trPr>
        <w:tc>
          <w:tcPr>
            <w:tcW w:w="1143" w:type="dxa"/>
          </w:tcPr>
          <w:p w14:paraId="2A11CB15" w14:textId="77777777" w:rsidR="005F3B68" w:rsidRPr="0001170E" w:rsidRDefault="005F3B68" w:rsidP="008745E1">
            <w:pPr>
              <w:rPr>
                <w:del w:id="3745" w:author="Author"/>
                <w:rFonts w:asciiTheme="minorBidi" w:eastAsia="Times New Roman" w:hAnsiTheme="minorBidi" w:cstheme="minorBidi"/>
                <w:szCs w:val="17"/>
              </w:rPr>
            </w:pPr>
            <w:del w:id="3746" w:author="Author">
              <w:r>
                <w:rPr>
                  <w:rFonts w:asciiTheme="minorBidi" w:eastAsia="Times New Roman" w:hAnsiTheme="minorBidi" w:cstheme="minorBidi"/>
                  <w:szCs w:val="17"/>
                </w:rPr>
                <w:delText>[RSG-142</w:delText>
              </w:r>
              <w:r w:rsidRPr="0001170E">
                <w:rPr>
                  <w:rFonts w:asciiTheme="minorBidi" w:eastAsia="Times New Roman" w:hAnsiTheme="minorBidi" w:cstheme="minorBidi"/>
                  <w:szCs w:val="17"/>
                </w:rPr>
                <w:delText>] </w:delText>
              </w:r>
            </w:del>
          </w:p>
        </w:tc>
        <w:tc>
          <w:tcPr>
            <w:tcW w:w="6444" w:type="dxa"/>
          </w:tcPr>
          <w:p w14:paraId="07A8B794" w14:textId="77777777" w:rsidR="005F3B68" w:rsidRPr="00BE23B8" w:rsidRDefault="005F3B68" w:rsidP="008745E1">
            <w:pPr>
              <w:pStyle w:val="NormalWeb"/>
              <w:spacing w:before="170" w:beforeAutospacing="0" w:after="170" w:afterAutospacing="0"/>
              <w:rPr>
                <w:del w:id="3747" w:author="Author"/>
                <w:rFonts w:asciiTheme="minorBidi" w:eastAsia="Times New Roman" w:hAnsiTheme="minorBidi" w:cstheme="minorBidi"/>
                <w:szCs w:val="17"/>
              </w:rPr>
            </w:pPr>
            <w:del w:id="3748" w:author="Author">
              <w:r w:rsidRPr="00BE23B8">
                <w:rPr>
                  <w:rFonts w:asciiTheme="minorBidi" w:eastAsia="Times New Roman" w:hAnsiTheme="minorBidi" w:cstheme="minorBidi"/>
                  <w:szCs w:val="17"/>
                </w:rPr>
                <w:delText>API Keys SHOULD be transferred using custom HTTP headers. They SHOULD NOT be transferred using query parameters.</w:delText>
              </w:r>
            </w:del>
          </w:p>
        </w:tc>
        <w:tc>
          <w:tcPr>
            <w:tcW w:w="1761" w:type="dxa"/>
          </w:tcPr>
          <w:p w14:paraId="6E975F29" w14:textId="77777777" w:rsidR="005F3B68" w:rsidRPr="0001170E" w:rsidRDefault="005F3B68" w:rsidP="008745E1">
            <w:pPr>
              <w:rPr>
                <w:del w:id="3749" w:author="Author"/>
                <w:rFonts w:asciiTheme="minorBidi" w:hAnsiTheme="minorBidi" w:cstheme="minorBidi"/>
                <w:szCs w:val="17"/>
              </w:rPr>
            </w:pPr>
            <w:del w:id="3750" w:author="Author">
              <w:r w:rsidRPr="0001170E">
                <w:rPr>
                  <w:rFonts w:asciiTheme="minorBidi" w:hAnsiTheme="minorBidi" w:cstheme="minorBidi"/>
                  <w:szCs w:val="17"/>
                </w:rPr>
                <w:delText>AAX, AAJ</w:delText>
              </w:r>
            </w:del>
          </w:p>
        </w:tc>
      </w:tr>
      <w:tr w:rsidR="005F3B68" w:rsidRPr="00B67A3A" w14:paraId="623E63F5" w14:textId="77777777" w:rsidTr="00954718">
        <w:trPr>
          <w:trHeight w:val="250"/>
          <w:del w:id="3751" w:author="Author"/>
        </w:trPr>
        <w:tc>
          <w:tcPr>
            <w:tcW w:w="1143" w:type="dxa"/>
          </w:tcPr>
          <w:p w14:paraId="3EC1E15D" w14:textId="77777777" w:rsidR="005F3B68" w:rsidRPr="0001170E" w:rsidRDefault="005F3B68" w:rsidP="008745E1">
            <w:pPr>
              <w:rPr>
                <w:del w:id="3752" w:author="Author"/>
                <w:rFonts w:asciiTheme="minorBidi" w:eastAsia="Times New Roman" w:hAnsiTheme="minorBidi" w:cstheme="minorBidi"/>
                <w:szCs w:val="17"/>
              </w:rPr>
            </w:pPr>
            <w:del w:id="3753" w:author="Author">
              <w:r>
                <w:rPr>
                  <w:rFonts w:asciiTheme="minorBidi" w:eastAsia="Times New Roman" w:hAnsiTheme="minorBidi" w:cstheme="minorBidi"/>
                  <w:szCs w:val="17"/>
                </w:rPr>
                <w:delText>[RSG-143</w:delText>
              </w:r>
              <w:r w:rsidRPr="0001170E">
                <w:rPr>
                  <w:rFonts w:asciiTheme="minorBidi" w:eastAsia="Times New Roman" w:hAnsiTheme="minorBidi" w:cstheme="minorBidi"/>
                  <w:szCs w:val="17"/>
                </w:rPr>
                <w:delText>] </w:delText>
              </w:r>
            </w:del>
          </w:p>
        </w:tc>
        <w:tc>
          <w:tcPr>
            <w:tcW w:w="6444" w:type="dxa"/>
          </w:tcPr>
          <w:p w14:paraId="2EEF9097" w14:textId="77777777" w:rsidR="005F3B68" w:rsidRPr="00BE23B8" w:rsidRDefault="005F3B68" w:rsidP="008745E1">
            <w:pPr>
              <w:pStyle w:val="NormalWeb"/>
              <w:spacing w:before="170" w:beforeAutospacing="0" w:after="170" w:afterAutospacing="0"/>
              <w:rPr>
                <w:del w:id="3754" w:author="Author"/>
                <w:rFonts w:asciiTheme="minorBidi" w:eastAsia="Times New Roman" w:hAnsiTheme="minorBidi" w:cstheme="minorBidi"/>
                <w:szCs w:val="17"/>
              </w:rPr>
            </w:pPr>
            <w:del w:id="3755" w:author="Author">
              <w:r w:rsidRPr="00BE23B8">
                <w:rPr>
                  <w:rFonts w:asciiTheme="minorBidi" w:eastAsia="Times New Roman" w:hAnsiTheme="minorBidi" w:cstheme="minorBidi"/>
                  <w:szCs w:val="17"/>
                </w:rPr>
                <w:delText xml:space="preserve">API Keys SHOULD be randomly generated. </w:delText>
              </w:r>
            </w:del>
          </w:p>
        </w:tc>
        <w:tc>
          <w:tcPr>
            <w:tcW w:w="1761" w:type="dxa"/>
          </w:tcPr>
          <w:p w14:paraId="378AC899" w14:textId="77777777" w:rsidR="005F3B68" w:rsidRPr="0001170E" w:rsidRDefault="005F3B68" w:rsidP="008745E1">
            <w:pPr>
              <w:rPr>
                <w:del w:id="3756" w:author="Author"/>
                <w:rFonts w:asciiTheme="minorBidi" w:hAnsiTheme="minorBidi" w:cstheme="minorBidi"/>
                <w:szCs w:val="17"/>
              </w:rPr>
            </w:pPr>
            <w:del w:id="3757" w:author="Author">
              <w:r w:rsidRPr="0001170E">
                <w:rPr>
                  <w:rFonts w:asciiTheme="minorBidi" w:hAnsiTheme="minorBidi" w:cstheme="minorBidi"/>
                  <w:szCs w:val="17"/>
                </w:rPr>
                <w:delText>AAX, AAJ</w:delText>
              </w:r>
            </w:del>
          </w:p>
        </w:tc>
      </w:tr>
      <w:tr w:rsidR="005F3B68" w:rsidRPr="00B67A3A" w14:paraId="4181026A" w14:textId="77777777" w:rsidTr="00954718">
        <w:trPr>
          <w:trHeight w:val="622"/>
          <w:del w:id="3758" w:author="Author"/>
        </w:trPr>
        <w:tc>
          <w:tcPr>
            <w:tcW w:w="1143" w:type="dxa"/>
          </w:tcPr>
          <w:p w14:paraId="0E8D87B2" w14:textId="77777777" w:rsidR="005F3B68" w:rsidRPr="0001170E" w:rsidRDefault="005F3B68" w:rsidP="008745E1">
            <w:pPr>
              <w:rPr>
                <w:del w:id="3759" w:author="Author"/>
                <w:rFonts w:asciiTheme="minorBidi" w:eastAsia="Times New Roman" w:hAnsiTheme="minorBidi" w:cstheme="minorBidi"/>
                <w:szCs w:val="17"/>
              </w:rPr>
            </w:pPr>
            <w:del w:id="3760" w:author="Author">
              <w:r>
                <w:rPr>
                  <w:rFonts w:asciiTheme="minorBidi" w:eastAsia="Times New Roman" w:hAnsiTheme="minorBidi" w:cstheme="minorBidi"/>
                  <w:szCs w:val="17"/>
                </w:rPr>
                <w:delText>[RSG-144</w:delText>
              </w:r>
              <w:r w:rsidRPr="0001170E">
                <w:rPr>
                  <w:rFonts w:asciiTheme="minorBidi" w:eastAsia="Times New Roman" w:hAnsiTheme="minorBidi" w:cstheme="minorBidi"/>
                  <w:szCs w:val="17"/>
                </w:rPr>
                <w:delText>] </w:delText>
              </w:r>
            </w:del>
          </w:p>
        </w:tc>
        <w:tc>
          <w:tcPr>
            <w:tcW w:w="6444" w:type="dxa"/>
          </w:tcPr>
          <w:p w14:paraId="669B7B66" w14:textId="77777777" w:rsidR="005F3B68" w:rsidRPr="00BE23B8" w:rsidRDefault="005F3B68" w:rsidP="008745E1">
            <w:pPr>
              <w:pStyle w:val="NormalWeb"/>
              <w:spacing w:before="170" w:beforeAutospacing="0" w:after="170" w:afterAutospacing="0"/>
              <w:rPr>
                <w:del w:id="3761" w:author="Author"/>
                <w:rFonts w:asciiTheme="minorBidi" w:eastAsia="Times New Roman" w:hAnsiTheme="minorBidi" w:cstheme="minorBidi"/>
                <w:szCs w:val="17"/>
              </w:rPr>
            </w:pPr>
            <w:del w:id="3762" w:author="Author">
              <w:r w:rsidRPr="000C5F68">
                <w:rPr>
                  <w:rFonts w:asciiTheme="minorBidi" w:eastAsia="Times New Roman" w:hAnsiTheme="minorBidi" w:cstheme="minorBidi"/>
                  <w:szCs w:val="17"/>
                </w:rPr>
                <w:delText>Secure and trusted certificates MUST be issued by a mutually trusted certificate authority (CA) through a trust establishment process or cross-certification.</w:delText>
              </w:r>
            </w:del>
          </w:p>
        </w:tc>
        <w:tc>
          <w:tcPr>
            <w:tcW w:w="1761" w:type="dxa"/>
          </w:tcPr>
          <w:p w14:paraId="75D9D9AF" w14:textId="77777777" w:rsidR="005F3B68" w:rsidRPr="0001170E" w:rsidRDefault="005F3B68" w:rsidP="008745E1">
            <w:pPr>
              <w:rPr>
                <w:del w:id="3763" w:author="Author"/>
                <w:rFonts w:asciiTheme="minorBidi" w:hAnsiTheme="minorBidi" w:cstheme="minorBidi"/>
                <w:szCs w:val="17"/>
              </w:rPr>
            </w:pPr>
            <w:del w:id="3764" w:author="Author">
              <w:r w:rsidRPr="00BE23B8">
                <w:rPr>
                  <w:rFonts w:asciiTheme="minorBidi" w:eastAsia="Times New Roman" w:hAnsiTheme="minorBidi" w:cstheme="minorBidi"/>
                  <w:szCs w:val="17"/>
                </w:rPr>
                <w:delText>AAJ, AAX, AJ, AX</w:delText>
              </w:r>
            </w:del>
          </w:p>
        </w:tc>
      </w:tr>
      <w:tr w:rsidR="005F3B68" w:rsidRPr="00B67A3A" w14:paraId="2CF140AF" w14:textId="77777777" w:rsidTr="00954718">
        <w:trPr>
          <w:trHeight w:val="783"/>
          <w:del w:id="3765" w:author="Author"/>
        </w:trPr>
        <w:tc>
          <w:tcPr>
            <w:tcW w:w="1143" w:type="dxa"/>
          </w:tcPr>
          <w:p w14:paraId="0D466F75" w14:textId="77777777" w:rsidR="005F3B68" w:rsidRPr="0001170E" w:rsidRDefault="005F3B68" w:rsidP="008745E1">
            <w:pPr>
              <w:rPr>
                <w:del w:id="3766" w:author="Author"/>
                <w:rFonts w:asciiTheme="minorBidi" w:eastAsia="Times New Roman" w:hAnsiTheme="minorBidi" w:cstheme="minorBidi"/>
                <w:szCs w:val="17"/>
              </w:rPr>
            </w:pPr>
            <w:del w:id="3767" w:author="Author">
              <w:r>
                <w:rPr>
                  <w:rFonts w:asciiTheme="minorBidi" w:eastAsia="Times New Roman" w:hAnsiTheme="minorBidi" w:cstheme="minorBidi"/>
                  <w:szCs w:val="17"/>
                </w:rPr>
                <w:delText>[RSG-145</w:delText>
              </w:r>
              <w:r w:rsidRPr="000C3E67">
                <w:rPr>
                  <w:rFonts w:asciiTheme="minorBidi" w:eastAsia="Times New Roman" w:hAnsiTheme="minorBidi" w:cstheme="minorBidi"/>
                  <w:szCs w:val="17"/>
                </w:rPr>
                <w:delText>] </w:delText>
              </w:r>
            </w:del>
          </w:p>
        </w:tc>
        <w:tc>
          <w:tcPr>
            <w:tcW w:w="6444" w:type="dxa"/>
          </w:tcPr>
          <w:p w14:paraId="622E91E6" w14:textId="77777777" w:rsidR="005F3B68" w:rsidRPr="000C5F68" w:rsidRDefault="005F3B68" w:rsidP="008745E1">
            <w:pPr>
              <w:pStyle w:val="NormalWeb"/>
              <w:spacing w:before="170" w:beforeAutospacing="0" w:after="170" w:afterAutospacing="0"/>
              <w:rPr>
                <w:del w:id="3768" w:author="Author"/>
                <w:rFonts w:asciiTheme="minorBidi" w:eastAsia="Times New Roman" w:hAnsiTheme="minorBidi" w:cstheme="minorBidi"/>
                <w:szCs w:val="17"/>
              </w:rPr>
            </w:pPr>
            <w:del w:id="3769" w:author="Author">
              <w:r w:rsidRPr="000C5F68">
                <w:rPr>
                  <w:rFonts w:asciiTheme="minorBidi" w:eastAsia="Times New Roman" w:hAnsiTheme="minorBidi" w:cstheme="minorBidi"/>
                  <w:szCs w:val="17"/>
                </w:rPr>
                <w:delText xml:space="preserve">Certificates shared between the client and the server SHOULD be used to mitigate identity security risks particular to sensitive systems and privileged actions, </w:delText>
              </w:r>
              <w:r w:rsidR="003E3B85">
                <w:rPr>
                  <w:rFonts w:asciiTheme="minorBidi" w:eastAsia="Times New Roman" w:hAnsiTheme="minorBidi" w:cstheme="minorBidi"/>
                  <w:szCs w:val="17"/>
                </w:rPr>
                <w:delText>e.g.,</w:delText>
              </w:r>
              <w:r w:rsidRPr="000C5F68">
                <w:rPr>
                  <w:rFonts w:asciiTheme="minorBidi" w:eastAsia="Times New Roman" w:hAnsiTheme="minorBidi" w:cstheme="minorBidi"/>
                  <w:szCs w:val="17"/>
                </w:rPr>
                <w:delText xml:space="preserve"> X.509.</w:delText>
              </w:r>
            </w:del>
          </w:p>
        </w:tc>
        <w:tc>
          <w:tcPr>
            <w:tcW w:w="1761" w:type="dxa"/>
          </w:tcPr>
          <w:p w14:paraId="2FA01FD0" w14:textId="77777777" w:rsidR="005F3B68" w:rsidRPr="0001170E" w:rsidRDefault="005F3B68" w:rsidP="008745E1">
            <w:pPr>
              <w:rPr>
                <w:del w:id="3770" w:author="Author"/>
                <w:rFonts w:asciiTheme="minorBidi" w:hAnsiTheme="minorBidi" w:cstheme="minorBidi"/>
                <w:szCs w:val="17"/>
              </w:rPr>
            </w:pPr>
            <w:del w:id="3771" w:author="Author">
              <w:r w:rsidRPr="00BE23B8">
                <w:rPr>
                  <w:rFonts w:asciiTheme="minorBidi" w:eastAsia="Times New Roman" w:hAnsiTheme="minorBidi" w:cstheme="minorBidi"/>
                  <w:szCs w:val="17"/>
                </w:rPr>
                <w:delText>AAJ, AAX, AJ, AX</w:delText>
              </w:r>
            </w:del>
          </w:p>
        </w:tc>
      </w:tr>
      <w:tr w:rsidR="005F3B68" w:rsidRPr="00B67A3A" w14:paraId="231B34DC" w14:textId="77777777" w:rsidTr="00954718">
        <w:trPr>
          <w:trHeight w:val="466"/>
          <w:del w:id="3772" w:author="Author"/>
        </w:trPr>
        <w:tc>
          <w:tcPr>
            <w:tcW w:w="1143" w:type="dxa"/>
          </w:tcPr>
          <w:p w14:paraId="3E4B5669" w14:textId="77777777" w:rsidR="005F3B68" w:rsidRPr="0001170E" w:rsidRDefault="005F3B68" w:rsidP="008745E1">
            <w:pPr>
              <w:pStyle w:val="NormalWeb"/>
              <w:spacing w:before="170" w:beforeAutospacing="0" w:after="170" w:afterAutospacing="0"/>
              <w:rPr>
                <w:del w:id="3773" w:author="Author"/>
                <w:rFonts w:asciiTheme="minorBidi" w:eastAsia="Times New Roman" w:hAnsiTheme="minorBidi" w:cstheme="minorBidi"/>
                <w:szCs w:val="17"/>
              </w:rPr>
            </w:pPr>
            <w:del w:id="3774" w:author="Author">
              <w:r>
                <w:rPr>
                  <w:rFonts w:asciiTheme="minorBidi" w:eastAsia="Times New Roman" w:hAnsiTheme="minorBidi" w:cstheme="minorBidi"/>
                  <w:szCs w:val="17"/>
                </w:rPr>
                <w:delText>[RSG-146</w:delText>
              </w:r>
              <w:r w:rsidRPr="0001170E">
                <w:rPr>
                  <w:rFonts w:asciiTheme="minorBidi" w:eastAsia="Times New Roman" w:hAnsiTheme="minorBidi" w:cstheme="minorBidi"/>
                  <w:szCs w:val="17"/>
                </w:rPr>
                <w:delText>] </w:delText>
              </w:r>
            </w:del>
          </w:p>
        </w:tc>
        <w:tc>
          <w:tcPr>
            <w:tcW w:w="6444" w:type="dxa"/>
          </w:tcPr>
          <w:p w14:paraId="6B3ED601" w14:textId="77777777" w:rsidR="005F3B68" w:rsidRPr="00BE23B8" w:rsidRDefault="005F3B68" w:rsidP="008745E1">
            <w:pPr>
              <w:pStyle w:val="NormalWeb"/>
              <w:spacing w:before="170" w:beforeAutospacing="0" w:after="170" w:afterAutospacing="0"/>
              <w:rPr>
                <w:del w:id="3775" w:author="Author"/>
                <w:rFonts w:asciiTheme="minorBidi" w:eastAsia="Times New Roman" w:hAnsiTheme="minorBidi" w:cstheme="minorBidi"/>
                <w:szCs w:val="17"/>
              </w:rPr>
            </w:pPr>
            <w:del w:id="3776" w:author="Author">
              <w:r w:rsidRPr="000C5F68">
                <w:rPr>
                  <w:rFonts w:asciiTheme="minorBidi" w:eastAsia="Times New Roman" w:hAnsiTheme="minorBidi" w:cstheme="minorBidi"/>
                  <w:szCs w:val="17"/>
                </w:rPr>
                <w:delText>For highly privileged services, two-way mutual authentication between the client and the server SHOULD use certificates</w:delText>
              </w:r>
              <w:r w:rsidRPr="00BE23B8">
                <w:rPr>
                  <w:rFonts w:asciiTheme="minorBidi" w:eastAsia="Times New Roman" w:hAnsiTheme="minorBidi" w:cstheme="minorBidi"/>
                  <w:szCs w:val="17"/>
                </w:rPr>
                <w:delText xml:space="preserve"> to provide additional protection.</w:delText>
              </w:r>
            </w:del>
          </w:p>
        </w:tc>
        <w:tc>
          <w:tcPr>
            <w:tcW w:w="1761" w:type="dxa"/>
          </w:tcPr>
          <w:p w14:paraId="64A4D8BA" w14:textId="77777777" w:rsidR="005F3B68" w:rsidRPr="00BE23B8" w:rsidRDefault="005F3B68" w:rsidP="008745E1">
            <w:pPr>
              <w:pStyle w:val="NormalWeb"/>
              <w:spacing w:before="170" w:beforeAutospacing="0" w:after="170" w:afterAutospacing="0"/>
              <w:rPr>
                <w:del w:id="3777" w:author="Author"/>
                <w:rFonts w:asciiTheme="minorBidi" w:eastAsia="Times New Roman" w:hAnsiTheme="minorBidi" w:cstheme="minorBidi"/>
                <w:szCs w:val="17"/>
              </w:rPr>
            </w:pPr>
            <w:del w:id="3778" w:author="Author">
              <w:r w:rsidRPr="00BE23B8">
                <w:rPr>
                  <w:rFonts w:asciiTheme="minorBidi" w:eastAsia="Times New Roman" w:hAnsiTheme="minorBidi" w:cstheme="minorBidi"/>
                  <w:szCs w:val="17"/>
                </w:rPr>
                <w:delText>AAX, AAJ</w:delText>
              </w:r>
            </w:del>
          </w:p>
        </w:tc>
      </w:tr>
      <w:tr w:rsidR="005F3B68" w:rsidRPr="00B67A3A" w14:paraId="24EF9765" w14:textId="77777777" w:rsidTr="00954718">
        <w:trPr>
          <w:trHeight w:val="770"/>
          <w:del w:id="3779" w:author="Author"/>
        </w:trPr>
        <w:tc>
          <w:tcPr>
            <w:tcW w:w="1143" w:type="dxa"/>
          </w:tcPr>
          <w:p w14:paraId="65C794DE" w14:textId="77777777" w:rsidR="005F3B68" w:rsidRPr="00BE23B8" w:rsidRDefault="005F3B68" w:rsidP="008745E1">
            <w:pPr>
              <w:pStyle w:val="NormalWeb"/>
              <w:spacing w:before="170" w:beforeAutospacing="0" w:after="170" w:afterAutospacing="0"/>
              <w:rPr>
                <w:del w:id="3780" w:author="Author"/>
                <w:rFonts w:asciiTheme="minorBidi" w:eastAsia="Times New Roman" w:hAnsiTheme="minorBidi" w:cstheme="minorBidi"/>
                <w:szCs w:val="17"/>
              </w:rPr>
            </w:pPr>
            <w:del w:id="3781" w:author="Author">
              <w:r>
                <w:rPr>
                  <w:rFonts w:asciiTheme="minorBidi" w:eastAsia="Times New Roman" w:hAnsiTheme="minorBidi" w:cstheme="minorBidi"/>
                  <w:szCs w:val="17"/>
                </w:rPr>
                <w:delText>[RSG-147</w:delText>
              </w:r>
              <w:r w:rsidRPr="0001170E">
                <w:rPr>
                  <w:rFonts w:asciiTheme="minorBidi" w:eastAsia="Times New Roman" w:hAnsiTheme="minorBidi" w:cstheme="minorBidi"/>
                  <w:szCs w:val="17"/>
                </w:rPr>
                <w:delText>] </w:delText>
              </w:r>
            </w:del>
          </w:p>
        </w:tc>
        <w:tc>
          <w:tcPr>
            <w:tcW w:w="6444" w:type="dxa"/>
          </w:tcPr>
          <w:p w14:paraId="34A6E449" w14:textId="77777777" w:rsidR="005F3B68" w:rsidRPr="00BE23B8" w:rsidRDefault="005F3B68" w:rsidP="008745E1">
            <w:pPr>
              <w:pStyle w:val="NormalWeb"/>
              <w:spacing w:before="170" w:beforeAutospacing="0" w:after="170" w:afterAutospacing="0"/>
              <w:rPr>
                <w:del w:id="3782" w:author="Author"/>
                <w:rFonts w:asciiTheme="minorBidi" w:eastAsia="Times New Roman" w:hAnsiTheme="minorBidi" w:cstheme="minorBidi"/>
                <w:szCs w:val="17"/>
              </w:rPr>
            </w:pPr>
            <w:del w:id="3783" w:author="Author">
              <w:r w:rsidRPr="00BE23B8">
                <w:rPr>
                  <w:rFonts w:asciiTheme="minorBidi" w:eastAsia="Times New Roman" w:hAnsiTheme="minorBidi" w:cstheme="minorBidi"/>
                  <w:szCs w:val="17"/>
                </w:rPr>
                <w:delText>Multi-factor authentication SHOULD be implemented to mitigate identity risks for application with a high-risk profile, a system processing very sensitive information or a privileged action.</w:delText>
              </w:r>
            </w:del>
          </w:p>
        </w:tc>
        <w:tc>
          <w:tcPr>
            <w:tcW w:w="1761" w:type="dxa"/>
          </w:tcPr>
          <w:p w14:paraId="0190A3FB" w14:textId="77777777" w:rsidR="005F3B68" w:rsidRPr="00BE23B8" w:rsidRDefault="005F3B68" w:rsidP="008745E1">
            <w:pPr>
              <w:pStyle w:val="NormalWeb"/>
              <w:spacing w:before="170" w:beforeAutospacing="0" w:after="170" w:afterAutospacing="0"/>
              <w:rPr>
                <w:del w:id="3784" w:author="Author"/>
                <w:rFonts w:asciiTheme="minorBidi" w:eastAsia="Times New Roman" w:hAnsiTheme="minorBidi" w:cstheme="minorBidi"/>
                <w:szCs w:val="17"/>
              </w:rPr>
            </w:pPr>
            <w:del w:id="3785" w:author="Author">
              <w:r w:rsidRPr="00BE23B8">
                <w:rPr>
                  <w:rFonts w:asciiTheme="minorBidi" w:eastAsia="Times New Roman" w:hAnsiTheme="minorBidi" w:cstheme="minorBidi"/>
                  <w:szCs w:val="17"/>
                </w:rPr>
                <w:delText>AAX, AAJ</w:delText>
              </w:r>
            </w:del>
          </w:p>
        </w:tc>
      </w:tr>
      <w:tr w:rsidR="005F3B68" w:rsidRPr="00B67A3A" w14:paraId="58403860" w14:textId="77777777" w:rsidTr="00954718">
        <w:trPr>
          <w:trHeight w:val="608"/>
          <w:del w:id="3786" w:author="Author"/>
        </w:trPr>
        <w:tc>
          <w:tcPr>
            <w:tcW w:w="1143" w:type="dxa"/>
          </w:tcPr>
          <w:p w14:paraId="168FD4E9" w14:textId="77777777" w:rsidR="005F3B68" w:rsidRPr="00BE23B8" w:rsidRDefault="005F3B68" w:rsidP="008745E1">
            <w:pPr>
              <w:pStyle w:val="NormalWeb"/>
              <w:spacing w:before="170" w:beforeAutospacing="0" w:after="170" w:afterAutospacing="0"/>
              <w:rPr>
                <w:del w:id="3787" w:author="Author"/>
                <w:rFonts w:asciiTheme="minorBidi" w:eastAsia="Times New Roman" w:hAnsiTheme="minorBidi" w:cstheme="minorBidi"/>
                <w:szCs w:val="17"/>
              </w:rPr>
            </w:pPr>
            <w:del w:id="3788" w:author="Author">
              <w:r>
                <w:rPr>
                  <w:rFonts w:asciiTheme="minorBidi" w:eastAsia="Times New Roman" w:hAnsiTheme="minorBidi" w:cstheme="minorBidi"/>
                  <w:szCs w:val="17"/>
                </w:rPr>
                <w:delText>[RSG-148</w:delText>
              </w:r>
              <w:r w:rsidRPr="0001170E">
                <w:rPr>
                  <w:rFonts w:asciiTheme="minorBidi" w:eastAsia="Times New Roman" w:hAnsiTheme="minorBidi" w:cstheme="minorBidi"/>
                  <w:szCs w:val="17"/>
                </w:rPr>
                <w:delText>]</w:delText>
              </w:r>
            </w:del>
          </w:p>
        </w:tc>
        <w:tc>
          <w:tcPr>
            <w:tcW w:w="6444" w:type="dxa"/>
          </w:tcPr>
          <w:p w14:paraId="26E7BE1C" w14:textId="77777777" w:rsidR="005F3B68" w:rsidRPr="00BE23B8" w:rsidRDefault="005F3B68" w:rsidP="008745E1">
            <w:pPr>
              <w:pStyle w:val="NormalWeb"/>
              <w:spacing w:before="170" w:beforeAutospacing="0" w:after="170" w:afterAutospacing="0"/>
              <w:rPr>
                <w:del w:id="3789" w:author="Author"/>
                <w:rFonts w:asciiTheme="minorBidi" w:eastAsia="Times New Roman" w:hAnsiTheme="minorBidi" w:cstheme="minorBidi"/>
                <w:szCs w:val="17"/>
              </w:rPr>
            </w:pPr>
            <w:del w:id="3790" w:author="Author">
              <w:r w:rsidRPr="00BE23B8">
                <w:rPr>
                  <w:rFonts w:asciiTheme="minorBidi" w:eastAsia="Times New Roman" w:hAnsiTheme="minorBidi" w:cstheme="minorBidi"/>
                  <w:szCs w:val="17"/>
                </w:rPr>
                <w:delText>If the REST API is public</w:delText>
              </w:r>
              <w:r>
                <w:rPr>
                  <w:rFonts w:asciiTheme="minorBidi" w:eastAsia="Times New Roman" w:hAnsiTheme="minorBidi" w:cstheme="minorBidi"/>
                  <w:szCs w:val="17"/>
                </w:rPr>
                <w:delText>,</w:delText>
              </w:r>
              <w:r w:rsidRPr="00BE23B8">
                <w:rPr>
                  <w:rFonts w:asciiTheme="minorBidi" w:eastAsia="Times New Roman" w:hAnsiTheme="minorBidi" w:cstheme="minorBidi"/>
                  <w:szCs w:val="17"/>
                </w:rPr>
                <w:delText xml:space="preserve"> the HTTP header </w:delText>
              </w:r>
              <w:r w:rsidRPr="00954718">
                <w:rPr>
                  <w:rFonts w:ascii="Courier New" w:eastAsia="Times New Roman" w:hAnsi="Courier New" w:cs="Courier New"/>
                  <w:szCs w:val="17"/>
                </w:rPr>
                <w:delText>Access-Control-Allow-Origin</w:delText>
              </w:r>
              <w:r w:rsidRPr="00BE23B8">
                <w:rPr>
                  <w:rFonts w:asciiTheme="minorBidi" w:eastAsia="Times New Roman" w:hAnsiTheme="minorBidi" w:cstheme="minorBidi"/>
                  <w:szCs w:val="17"/>
                </w:rPr>
                <w:delText xml:space="preserve"> MUST be set to ‘*’.</w:delText>
              </w:r>
            </w:del>
          </w:p>
        </w:tc>
        <w:tc>
          <w:tcPr>
            <w:tcW w:w="1761" w:type="dxa"/>
          </w:tcPr>
          <w:p w14:paraId="2374F0A2" w14:textId="77777777" w:rsidR="005F3B68" w:rsidRPr="00BE23B8" w:rsidRDefault="005F3B68" w:rsidP="008745E1">
            <w:pPr>
              <w:pStyle w:val="NormalWeb"/>
              <w:spacing w:before="170" w:beforeAutospacing="0" w:after="170" w:afterAutospacing="0"/>
              <w:rPr>
                <w:del w:id="3791" w:author="Author"/>
                <w:rFonts w:asciiTheme="minorBidi" w:eastAsia="Times New Roman" w:hAnsiTheme="minorBidi" w:cstheme="minorBidi"/>
                <w:szCs w:val="17"/>
              </w:rPr>
            </w:pPr>
            <w:del w:id="3792" w:author="Author">
              <w:r w:rsidRPr="00BE23B8">
                <w:rPr>
                  <w:rFonts w:asciiTheme="minorBidi" w:eastAsia="Times New Roman" w:hAnsiTheme="minorBidi" w:cstheme="minorBidi"/>
                  <w:szCs w:val="17"/>
                </w:rPr>
                <w:delText>AAJ, AAX, AJ, AX</w:delText>
              </w:r>
            </w:del>
          </w:p>
        </w:tc>
      </w:tr>
      <w:tr w:rsidR="005F3B68" w:rsidRPr="00B67A3A" w14:paraId="75E93217" w14:textId="77777777" w:rsidTr="00954718">
        <w:trPr>
          <w:trHeight w:val="648"/>
          <w:del w:id="3793" w:author="Author"/>
        </w:trPr>
        <w:tc>
          <w:tcPr>
            <w:tcW w:w="1143" w:type="dxa"/>
          </w:tcPr>
          <w:p w14:paraId="32BFA1F1" w14:textId="77777777" w:rsidR="005F3B68" w:rsidRPr="00BE23B8" w:rsidRDefault="005F3B68" w:rsidP="008745E1">
            <w:pPr>
              <w:pStyle w:val="NormalWeb"/>
              <w:spacing w:before="170" w:beforeAutospacing="0" w:after="170" w:afterAutospacing="0"/>
              <w:rPr>
                <w:del w:id="3794" w:author="Author"/>
                <w:rFonts w:asciiTheme="minorBidi" w:eastAsia="Times New Roman" w:hAnsiTheme="minorBidi" w:cstheme="minorBidi"/>
                <w:szCs w:val="17"/>
              </w:rPr>
            </w:pPr>
            <w:del w:id="3795" w:author="Author">
              <w:r>
                <w:rPr>
                  <w:rFonts w:asciiTheme="minorBidi" w:eastAsia="Times New Roman" w:hAnsiTheme="minorBidi" w:cstheme="minorBidi"/>
                  <w:szCs w:val="17"/>
                </w:rPr>
                <w:delText>[RSG-149</w:delText>
              </w:r>
              <w:r w:rsidRPr="0001170E">
                <w:rPr>
                  <w:rFonts w:asciiTheme="minorBidi" w:eastAsia="Times New Roman" w:hAnsiTheme="minorBidi" w:cstheme="minorBidi"/>
                  <w:szCs w:val="17"/>
                </w:rPr>
                <w:delText>]</w:delText>
              </w:r>
            </w:del>
          </w:p>
        </w:tc>
        <w:tc>
          <w:tcPr>
            <w:tcW w:w="6444" w:type="dxa"/>
          </w:tcPr>
          <w:p w14:paraId="7CB45B49" w14:textId="77777777" w:rsidR="005F3B68" w:rsidRPr="00BE23B8" w:rsidRDefault="005F3B68" w:rsidP="008745E1">
            <w:pPr>
              <w:pStyle w:val="NormalWeb"/>
              <w:spacing w:before="170" w:beforeAutospacing="0" w:after="170" w:afterAutospacing="0"/>
              <w:rPr>
                <w:del w:id="3796" w:author="Author"/>
                <w:rFonts w:asciiTheme="minorBidi" w:eastAsia="Times New Roman" w:hAnsiTheme="minorBidi" w:cstheme="minorBidi"/>
                <w:szCs w:val="17"/>
              </w:rPr>
            </w:pPr>
            <w:del w:id="3797" w:author="Author">
              <w:r w:rsidRPr="00BE23B8">
                <w:rPr>
                  <w:rFonts w:asciiTheme="minorBidi" w:eastAsia="Times New Roman" w:hAnsiTheme="minorBidi" w:cstheme="minorBidi"/>
                  <w:szCs w:val="17"/>
                </w:rPr>
                <w:delText>If the REST API is protected</w:delText>
              </w:r>
              <w:r>
                <w:rPr>
                  <w:rFonts w:asciiTheme="minorBidi" w:eastAsia="Times New Roman" w:hAnsiTheme="minorBidi" w:cstheme="minorBidi"/>
                  <w:szCs w:val="17"/>
                </w:rPr>
                <w:delText>,</w:delText>
              </w:r>
              <w:r w:rsidRPr="00BE23B8">
                <w:rPr>
                  <w:rFonts w:asciiTheme="minorBidi" w:eastAsia="Times New Roman" w:hAnsiTheme="minorBidi" w:cstheme="minorBidi"/>
                  <w:szCs w:val="17"/>
                </w:rPr>
                <w:delText xml:space="preserve"> CORS SHOULD be used, if possible. Else, JSONP MAY be used as fallback but only for GET requests, for example, when the user is accessing using an old browser. Iframe SHOULD NOT be used.</w:delText>
              </w:r>
            </w:del>
          </w:p>
        </w:tc>
        <w:tc>
          <w:tcPr>
            <w:tcW w:w="1761" w:type="dxa"/>
          </w:tcPr>
          <w:p w14:paraId="2E1EFD53" w14:textId="77777777" w:rsidR="005F3B68" w:rsidRPr="00BE23B8" w:rsidRDefault="005F3B68" w:rsidP="008745E1">
            <w:pPr>
              <w:pStyle w:val="NormalWeb"/>
              <w:spacing w:before="170" w:beforeAutospacing="0" w:after="170" w:afterAutospacing="0"/>
              <w:rPr>
                <w:del w:id="3798" w:author="Author"/>
                <w:rFonts w:asciiTheme="minorBidi" w:eastAsia="Times New Roman" w:hAnsiTheme="minorBidi" w:cstheme="minorBidi"/>
                <w:szCs w:val="17"/>
              </w:rPr>
            </w:pPr>
            <w:del w:id="3799" w:author="Author">
              <w:r w:rsidRPr="00BE23B8">
                <w:rPr>
                  <w:rFonts w:asciiTheme="minorBidi" w:eastAsia="Times New Roman" w:hAnsiTheme="minorBidi" w:cstheme="minorBidi"/>
                  <w:szCs w:val="17"/>
                </w:rPr>
                <w:delText>AAX, AAJ</w:delText>
              </w:r>
            </w:del>
          </w:p>
        </w:tc>
      </w:tr>
    </w:tbl>
    <w:p w14:paraId="0E338D80" w14:textId="77777777" w:rsidR="00FA1A6C" w:rsidRPr="00936F5C" w:rsidRDefault="00FA1A6C" w:rsidP="008745E1">
      <w:pPr>
        <w:ind w:left="3969" w:firstLine="567"/>
        <w:rPr>
          <w:del w:id="3800" w:author="Author"/>
          <w:rFonts w:cs="Arial"/>
          <w:sz w:val="22"/>
          <w:szCs w:val="22"/>
        </w:rPr>
      </w:pPr>
    </w:p>
    <w:p w14:paraId="6AC825C3" w14:textId="77777777" w:rsidR="00D139BA" w:rsidRPr="00936F5C" w:rsidRDefault="00D139BA" w:rsidP="008745E1">
      <w:pPr>
        <w:ind w:left="5103" w:firstLine="567"/>
        <w:rPr>
          <w:del w:id="3801" w:author="Author"/>
          <w:rFonts w:cs="Arial"/>
          <w:sz w:val="22"/>
          <w:szCs w:val="22"/>
        </w:rPr>
      </w:pPr>
    </w:p>
    <w:p w14:paraId="1B5DA7DF" w14:textId="174F3117" w:rsidR="007C6BFB" w:rsidRPr="00936F5C" w:rsidRDefault="00FA1A6C" w:rsidP="008745E1">
      <w:pPr>
        <w:ind w:left="5103" w:firstLine="567"/>
        <w:jc w:val="center"/>
        <w:rPr>
          <w:rFonts w:eastAsia="Times New Roman" w:cs="Arial"/>
          <w:sz w:val="22"/>
          <w:szCs w:val="22"/>
        </w:rPr>
      </w:pPr>
      <w:r w:rsidRPr="00936F5C">
        <w:rPr>
          <w:rFonts w:cs="Arial"/>
          <w:sz w:val="22"/>
          <w:szCs w:val="22"/>
        </w:rPr>
        <w:t xml:space="preserve">[Annex II </w:t>
      </w:r>
      <w:r w:rsidR="0074673E" w:rsidRPr="00936F5C">
        <w:rPr>
          <w:rFonts w:cs="Arial"/>
          <w:sz w:val="22"/>
          <w:szCs w:val="22"/>
        </w:rPr>
        <w:t xml:space="preserve">to ST.90 </w:t>
      </w:r>
      <w:r w:rsidRPr="00936F5C">
        <w:rPr>
          <w:rFonts w:cs="Arial"/>
          <w:sz w:val="22"/>
          <w:szCs w:val="22"/>
        </w:rPr>
        <w:t>follows</w:t>
      </w:r>
      <w:r w:rsidRPr="00936F5C">
        <w:rPr>
          <w:rFonts w:eastAsia="Times New Roman" w:cs="Arial"/>
          <w:sz w:val="22"/>
          <w:szCs w:val="22"/>
        </w:rPr>
        <w:t>]</w:t>
      </w:r>
    </w:p>
    <w:p w14:paraId="0216A387" w14:textId="77777777" w:rsidR="00CC1171" w:rsidRDefault="00CC1171" w:rsidP="008745E1">
      <w:pPr>
        <w:jc w:val="both"/>
        <w:rPr>
          <w:rFonts w:eastAsia="Times New Roman" w:cs="Arial"/>
          <w:caps/>
          <w:szCs w:val="17"/>
        </w:rPr>
      </w:pPr>
    </w:p>
    <w:p w14:paraId="022CF71B" w14:textId="22AB7EC7" w:rsidR="00457444" w:rsidRDefault="00457444" w:rsidP="008745E1">
      <w:pPr>
        <w:jc w:val="both"/>
        <w:rPr>
          <w:ins w:id="3802" w:author="Author"/>
          <w:rFonts w:eastAsia="Times New Roman" w:cs="Arial"/>
          <w:caps/>
          <w:szCs w:val="17"/>
        </w:rPr>
        <w:sectPr w:rsidR="00457444" w:rsidSect="00803DB0">
          <w:headerReference w:type="even" r:id="rId89"/>
          <w:headerReference w:type="default" r:id="rId90"/>
          <w:footerReference w:type="even" r:id="rId91"/>
          <w:footerReference w:type="default" r:id="rId92"/>
          <w:headerReference w:type="first" r:id="rId93"/>
          <w:footerReference w:type="first" r:id="rId94"/>
          <w:pgSz w:w="11907" w:h="16839" w:code="9"/>
          <w:pgMar w:top="562" w:right="1138" w:bottom="1411" w:left="1411" w:header="720" w:footer="720" w:gutter="0"/>
          <w:cols w:space="708"/>
          <w:titlePg/>
          <w:docGrid w:linePitch="360"/>
        </w:sectPr>
      </w:pPr>
    </w:p>
    <w:p w14:paraId="30C230FA" w14:textId="1E7D29D5" w:rsidR="00CC1171" w:rsidRPr="00226AAD" w:rsidRDefault="00CC1171" w:rsidP="008745E1">
      <w:pPr>
        <w:pStyle w:val="Heading2"/>
        <w:spacing w:before="170" w:after="170" w:line="480" w:lineRule="auto"/>
        <w:jc w:val="center"/>
        <w:rPr>
          <w:b/>
          <w:bCs w:val="0"/>
          <w:sz w:val="20"/>
        </w:rPr>
      </w:pPr>
      <w:bookmarkStart w:id="3803" w:name="_ANNEX_II"/>
      <w:bookmarkStart w:id="3804" w:name="_Toc210838938"/>
      <w:bookmarkEnd w:id="3803"/>
      <w:r w:rsidRPr="00E61E03">
        <w:rPr>
          <w:b/>
          <w:bCs w:val="0"/>
          <w:sz w:val="20"/>
          <w:szCs w:val="20"/>
        </w:rPr>
        <w:t>ANNEX I</w:t>
      </w:r>
      <w:r>
        <w:rPr>
          <w:b/>
          <w:bCs w:val="0"/>
          <w:sz w:val="20"/>
          <w:szCs w:val="20"/>
        </w:rPr>
        <w:t>I</w:t>
      </w:r>
      <w:bookmarkEnd w:id="3804"/>
    </w:p>
    <w:p w14:paraId="280614C6" w14:textId="77777777" w:rsidR="00472B12" w:rsidRDefault="00CC1171" w:rsidP="008745E1">
      <w:pPr>
        <w:jc w:val="center"/>
        <w:rPr>
          <w:caps/>
        </w:rPr>
      </w:pPr>
      <w:r w:rsidRPr="00226AAD">
        <w:rPr>
          <w:caps/>
        </w:rPr>
        <w:t>REST IP Vocabulary</w:t>
      </w:r>
    </w:p>
    <w:p w14:paraId="067DBACB" w14:textId="1E65807C" w:rsidR="00717CBE" w:rsidRDefault="00717CBE" w:rsidP="008745E1">
      <w:pPr>
        <w:jc w:val="center"/>
        <w:rPr>
          <w:i/>
        </w:rPr>
      </w:pPr>
      <w:r>
        <w:rPr>
          <w:i/>
        </w:rPr>
        <w:t xml:space="preserve">Version </w:t>
      </w:r>
      <w:del w:id="3805" w:author="Author">
        <w:r w:rsidDel="00B56B85">
          <w:rPr>
            <w:i/>
          </w:rPr>
          <w:delText>1</w:delText>
        </w:r>
        <w:r>
          <w:rPr>
            <w:i/>
          </w:rPr>
          <w:delText>.1</w:delText>
        </w:r>
      </w:del>
      <w:ins w:id="3806" w:author="Author">
        <w:r w:rsidR="00B56B85">
          <w:rPr>
            <w:i/>
          </w:rPr>
          <w:t>2.0</w:t>
        </w:r>
      </w:ins>
    </w:p>
    <w:p w14:paraId="36FED988" w14:textId="77777777" w:rsidR="00717CBE" w:rsidRDefault="00717CBE" w:rsidP="008745E1">
      <w:pPr>
        <w:jc w:val="center"/>
        <w:rPr>
          <w:del w:id="3807" w:author="Author"/>
          <w:i/>
        </w:rPr>
      </w:pPr>
    </w:p>
    <w:p w14:paraId="3C0CA8CC" w14:textId="31413EAF" w:rsidR="007917C6" w:rsidRPr="00E62FA6" w:rsidRDefault="007917C6" w:rsidP="008745E1">
      <w:pPr>
        <w:widowControl w:val="0"/>
        <w:kinsoku w:val="0"/>
        <w:ind w:right="11"/>
        <w:jc w:val="center"/>
      </w:pPr>
      <w:r>
        <w:rPr>
          <w:i/>
        </w:rPr>
        <w:t>Proposal presented for approval</w:t>
      </w:r>
      <w:r w:rsidRPr="009F53E0">
        <w:rPr>
          <w:i/>
        </w:rPr>
        <w:t xml:space="preserve"> by the Committee on WIPO Standards (CWS</w:t>
      </w:r>
      <w:r w:rsidRPr="00327718">
        <w:rPr>
          <w:i/>
        </w:rPr>
        <w:t xml:space="preserve">) </w:t>
      </w:r>
      <w:r w:rsidRPr="009F53E0">
        <w:rPr>
          <w:i/>
        </w:rPr>
        <w:br/>
        <w:t xml:space="preserve">at its </w:t>
      </w:r>
      <w:r>
        <w:rPr>
          <w:i/>
        </w:rPr>
        <w:t>thirteenth</w:t>
      </w:r>
      <w:r w:rsidRPr="009F53E0">
        <w:rPr>
          <w:i/>
        </w:rPr>
        <w:t xml:space="preserve"> session</w:t>
      </w:r>
    </w:p>
    <w:p w14:paraId="774644ED" w14:textId="13075C6B" w:rsidR="00CC1171" w:rsidRPr="003E3B85" w:rsidRDefault="00CC1171" w:rsidP="008745E1">
      <w:pPr>
        <w:jc w:val="center"/>
        <w:rPr>
          <w:i/>
        </w:rPr>
      </w:pPr>
    </w:p>
    <w:p w14:paraId="36888E7A" w14:textId="71D56CA6" w:rsidR="00801940" w:rsidRDefault="00CC1171" w:rsidP="00CC5D25">
      <w:pPr>
        <w:pStyle w:val="STParagraph"/>
      </w:pPr>
      <w:r w:rsidRPr="00FC1DE5">
        <w:t>1.</w:t>
      </w:r>
      <w:r>
        <w:tab/>
      </w:r>
      <w:r w:rsidRPr="000E6339">
        <w:t xml:space="preserve">The following </w:t>
      </w:r>
      <w:r>
        <w:t xml:space="preserve">IP Vocabulary is provided in </w:t>
      </w:r>
      <w:r>
        <w:fldChar w:fldCharType="begin"/>
      </w:r>
      <w:r>
        <w:instrText xml:space="preserve"> REF _Ref40774975 \h </w:instrText>
      </w:r>
      <w:r>
        <w:fldChar w:fldCharType="separate"/>
      </w:r>
      <w:r w:rsidR="002309CF" w:rsidRPr="00340FD3">
        <w:rPr>
          <w:szCs w:val="17"/>
        </w:rPr>
        <w:t xml:space="preserve">Table </w:t>
      </w:r>
      <w:r w:rsidR="002309CF">
        <w:rPr>
          <w:noProof/>
          <w:szCs w:val="17"/>
        </w:rPr>
        <w:t>1</w:t>
      </w:r>
      <w:r>
        <w:fldChar w:fldCharType="end"/>
      </w:r>
      <w:r>
        <w:t xml:space="preserve"> </w:t>
      </w:r>
      <w:r w:rsidRPr="0069045E">
        <w:t>as examples</w:t>
      </w:r>
      <w:r>
        <w:t xml:space="preserve"> of /basic </w:t>
      </w:r>
      <w:r w:rsidRPr="000E6339">
        <w:t>REST</w:t>
      </w:r>
      <w:r>
        <w:t>ful</w:t>
      </w:r>
      <w:r w:rsidRPr="000E6339">
        <w:t xml:space="preserve"> Service </w:t>
      </w:r>
      <w:r>
        <w:t>Request parameters</w:t>
      </w:r>
      <w:r w:rsidRPr="000E6339">
        <w:t>.</w:t>
      </w:r>
      <w:r w:rsidR="004211C8">
        <w:t xml:space="preserve"> </w:t>
      </w:r>
      <w:r>
        <w:t xml:space="preserve"> IP Offices will likely encounter the need to develop more complex requests and varied response payloads according to their business needs.  The parameters in this table are examples of ST.</w:t>
      </w:r>
      <w:ins w:id="3808" w:author="Author">
        <w:r w:rsidR="009C6331">
          <w:t xml:space="preserve">97 </w:t>
        </w:r>
        <w:r>
          <w:t>elements, used for a JSON response.</w:t>
        </w:r>
        <w:r w:rsidR="00F54381">
          <w:t xml:space="preserve"> </w:t>
        </w:r>
        <w:r>
          <w:t xml:space="preserve"> </w:t>
        </w:r>
        <w:r w:rsidR="009C6331">
          <w:t xml:space="preserve">The complete ST.97 IP JSON Schemas can be consulted in the Annex II of </w:t>
        </w:r>
        <w:r w:rsidR="00DE5634">
          <w:fldChar w:fldCharType="begin"/>
        </w:r>
        <w:r w:rsidR="00DE5634">
          <w:instrText>HYPERLINK "https://www.wipo.int/export/sites/www/standards/en/pdf/03-97-01.pdf"</w:instrText>
        </w:r>
      </w:ins>
      <w:ins w:id="3809" w:author="Author">
        <w:r w:rsidR="00DE5634">
          <w:fldChar w:fldCharType="separate"/>
        </w:r>
        <w:r w:rsidR="009C6331" w:rsidRPr="00DE5634">
          <w:rPr>
            <w:rStyle w:val="Hyperlink"/>
            <w:rFonts w:cs="Arial"/>
            <w:szCs w:val="17"/>
          </w:rPr>
          <w:t>WIPO ST.97</w:t>
        </w:r>
        <w:r w:rsidR="00DE5634">
          <w:fldChar w:fldCharType="end"/>
        </w:r>
        <w:r w:rsidR="009C6331">
          <w:t>, or alternatively, when referring to XML-based APIs, these parameters correspond to the ST.</w:t>
        </w:r>
      </w:ins>
      <w:r w:rsidR="009C6331">
        <w:t xml:space="preserve">96 elements in </w:t>
      </w:r>
      <w:proofErr w:type="spellStart"/>
      <w:r w:rsidR="009C6331">
        <w:t>lowerCamelCase</w:t>
      </w:r>
      <w:proofErr w:type="spellEnd"/>
      <w:del w:id="3810" w:author="Author">
        <w:r>
          <w:delText xml:space="preserve">, used for a JSON response. </w:delText>
        </w:r>
      </w:del>
      <w:ins w:id="3811" w:author="Author">
        <w:r w:rsidR="009C6331">
          <w:t>.</w:t>
        </w:r>
      </w:ins>
      <w:r>
        <w:t xml:space="preserve"> </w:t>
      </w:r>
      <w:r w:rsidR="004211C8">
        <w:t xml:space="preserve"> </w:t>
      </w:r>
      <w:r>
        <w:t>The complete ST.96 IP data dictionary and IP XML Schemas can be accessed from this location:</w:t>
      </w:r>
      <w:r w:rsidR="00074D17">
        <w:t xml:space="preserve"> </w:t>
      </w:r>
      <w:r>
        <w:t xml:space="preserve"> </w:t>
      </w:r>
      <w:del w:id="3812" w:author="Author">
        <w:r>
          <w:delText xml:space="preserve"> </w:delText>
        </w:r>
        <w:r w:rsidR="000D3A63">
          <w:fldChar w:fldCharType="begin"/>
        </w:r>
        <w:r w:rsidR="000D3A63">
          <w:delInstrText>HYPERLINK "https://www.wipo.int/standards/en/st96/v5-0/"</w:delInstrText>
        </w:r>
        <w:r w:rsidR="000D3A63">
          <w:fldChar w:fldCharType="separate"/>
        </w:r>
        <w:r w:rsidR="000D3A63" w:rsidRPr="000D3A63">
          <w:rPr>
            <w:rStyle w:val="Hyperlink"/>
            <w:rFonts w:cs="Arial"/>
            <w:szCs w:val="17"/>
          </w:rPr>
          <w:delText>https://www.wipo.int/standards/en/st96/v5-0/</w:delText>
        </w:r>
        <w:r w:rsidR="000D3A63">
          <w:fldChar w:fldCharType="end"/>
        </w:r>
      </w:del>
      <w:ins w:id="3813" w:author="Author">
        <w:r w:rsidR="00DE5634">
          <w:fldChar w:fldCharType="begin"/>
        </w:r>
        <w:r w:rsidR="00DE5634">
          <w:instrText>HYPERLINK "</w:instrText>
        </w:r>
        <w:r w:rsidR="00DE5634" w:rsidRPr="009C6331">
          <w:instrText>https://www.wipo.int/standards/en/st96</w:instrText>
        </w:r>
        <w:r w:rsidR="00DE5634">
          <w:instrText>/"</w:instrText>
        </w:r>
      </w:ins>
      <w:ins w:id="3814" w:author="Author">
        <w:r w:rsidR="00DE5634">
          <w:fldChar w:fldCharType="separate"/>
        </w:r>
        <w:r w:rsidR="00DE5634" w:rsidRPr="00470F10">
          <w:rPr>
            <w:rStyle w:val="Hyperlink"/>
            <w:rFonts w:cs="Arial"/>
            <w:szCs w:val="17"/>
          </w:rPr>
          <w:t>https://www.wipo.int/standards/en/st96/</w:t>
        </w:r>
        <w:r w:rsidR="00DE5634">
          <w:fldChar w:fldCharType="end"/>
        </w:r>
      </w:ins>
      <w:r>
        <w:t xml:space="preserve">. </w:t>
      </w:r>
    </w:p>
    <w:p w14:paraId="6F56EED2" w14:textId="55E60C09" w:rsidR="00CC1171" w:rsidRPr="00CC5D25" w:rsidRDefault="00CC1171" w:rsidP="00CC5D25">
      <w:pPr>
        <w:pStyle w:val="STParagraph"/>
        <w:rPr>
          <w:i/>
          <w:iCs/>
        </w:rPr>
      </w:pPr>
      <w:r w:rsidRPr="00CC5D25">
        <w:rPr>
          <w:i/>
          <w:iCs/>
        </w:rPr>
        <w:t xml:space="preserve">[Editorial Note: </w:t>
      </w:r>
      <w:r w:rsidR="00074D17">
        <w:rPr>
          <w:i/>
          <w:iCs/>
        </w:rPr>
        <w:t xml:space="preserve"> </w:t>
      </w:r>
      <w:r w:rsidR="00353BD4" w:rsidRPr="00CC5D25">
        <w:rPr>
          <w:i/>
          <w:iCs/>
        </w:rPr>
        <w:t>In the future, it is planned to provide a</w:t>
      </w:r>
      <w:r w:rsidRPr="00CC5D25">
        <w:rPr>
          <w:i/>
          <w:iCs/>
        </w:rPr>
        <w:t xml:space="preserve"> link to a more comprehensive list of REST IP </w:t>
      </w:r>
      <w:r w:rsidR="00894624" w:rsidRPr="00CC5D25">
        <w:rPr>
          <w:i/>
          <w:iCs/>
        </w:rPr>
        <w:t>XML</w:t>
      </w:r>
      <w:r w:rsidRPr="00CC5D25">
        <w:rPr>
          <w:i/>
          <w:iCs/>
        </w:rPr>
        <w:t xml:space="preserve"> and JSON vocabulary which will be dynamically maintained on an ongoing basis as IP elements and vocabulary continue to evolve.]</w:t>
      </w:r>
    </w:p>
    <w:p w14:paraId="3DEBD6A8" w14:textId="0F306285" w:rsidR="00CC1171" w:rsidRPr="003144B6" w:rsidRDefault="00CC1171" w:rsidP="008745E1">
      <w:pPr>
        <w:pStyle w:val="Caption"/>
        <w:rPr>
          <w:sz w:val="17"/>
          <w:szCs w:val="17"/>
        </w:rPr>
      </w:pPr>
      <w:bookmarkStart w:id="3815" w:name="_Ref40774975"/>
      <w:r w:rsidRPr="00340FD3">
        <w:rPr>
          <w:sz w:val="17"/>
          <w:szCs w:val="17"/>
        </w:rPr>
        <w:t xml:space="preserve">Table </w:t>
      </w:r>
      <w:r w:rsidRPr="00340FD3">
        <w:rPr>
          <w:sz w:val="17"/>
          <w:szCs w:val="17"/>
        </w:rPr>
        <w:fldChar w:fldCharType="begin"/>
      </w:r>
      <w:r w:rsidRPr="00340FD3">
        <w:rPr>
          <w:sz w:val="17"/>
          <w:szCs w:val="17"/>
        </w:rPr>
        <w:instrText xml:space="preserve"> SEQ Table \* ARABIC </w:instrText>
      </w:r>
      <w:r w:rsidRPr="00340FD3">
        <w:rPr>
          <w:sz w:val="17"/>
          <w:szCs w:val="17"/>
        </w:rPr>
        <w:fldChar w:fldCharType="separate"/>
      </w:r>
      <w:r w:rsidR="002309CF">
        <w:rPr>
          <w:noProof/>
          <w:sz w:val="17"/>
          <w:szCs w:val="17"/>
        </w:rPr>
        <w:t>1</w:t>
      </w:r>
      <w:r w:rsidRPr="00340FD3">
        <w:rPr>
          <w:sz w:val="17"/>
          <w:szCs w:val="17"/>
        </w:rPr>
        <w:fldChar w:fldCharType="end"/>
      </w:r>
      <w:bookmarkEnd w:id="3815"/>
      <w:r w:rsidRPr="00340FD3">
        <w:rPr>
          <w:sz w:val="17"/>
          <w:szCs w:val="17"/>
        </w:rPr>
        <w:t>:</w:t>
      </w:r>
      <w:r w:rsidR="00074D17">
        <w:rPr>
          <w:sz w:val="17"/>
          <w:szCs w:val="17"/>
        </w:rPr>
        <w:t xml:space="preserve"> </w:t>
      </w:r>
      <w:r w:rsidRPr="00340FD3">
        <w:rPr>
          <w:sz w:val="17"/>
          <w:szCs w:val="17"/>
        </w:rPr>
        <w:t xml:space="preserve"> </w:t>
      </w:r>
      <w:r>
        <w:rPr>
          <w:sz w:val="17"/>
          <w:szCs w:val="17"/>
        </w:rPr>
        <w:t xml:space="preserve">Example API Business Vocabulary </w:t>
      </w:r>
      <w:del w:id="3816" w:author="Author">
        <w:r w:rsidDel="009C6331">
          <w:rPr>
            <w:sz w:val="17"/>
            <w:szCs w:val="17"/>
          </w:rPr>
          <w:delText>in lowerCamelCase following ST.96 XSDs</w:delText>
        </w:r>
      </w:del>
    </w:p>
    <w:tbl>
      <w:tblPr>
        <w:tblW w:w="5010" w:type="pct"/>
        <w:tblInd w:w="-8"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1210"/>
        <w:gridCol w:w="1136"/>
        <w:gridCol w:w="3404"/>
        <w:gridCol w:w="3611"/>
      </w:tblGrid>
      <w:tr w:rsidR="00201093" w:rsidRPr="000E6339" w14:paraId="74585722" w14:textId="77777777" w:rsidTr="00712569">
        <w:tc>
          <w:tcPr>
            <w:tcW w:w="646" w:type="pct"/>
            <w:tcBorders>
              <w:top w:val="single" w:sz="6" w:space="0" w:color="auto"/>
              <w:left w:val="single" w:sz="6" w:space="0" w:color="auto"/>
              <w:bottom w:val="single" w:sz="6" w:space="0" w:color="auto"/>
              <w:right w:val="single" w:sz="6" w:space="0" w:color="auto"/>
            </w:tcBorders>
            <w:vAlign w:val="center"/>
          </w:tcPr>
          <w:p w14:paraId="1B96CCAA" w14:textId="77777777" w:rsidR="00CC1171" w:rsidRDefault="00CC1171" w:rsidP="00712569">
            <w:pPr>
              <w:rPr>
                <w:rFonts w:eastAsia="Times New Roman" w:cs="Arial"/>
                <w:b/>
                <w:bCs/>
                <w:szCs w:val="17"/>
              </w:rPr>
            </w:pPr>
            <w:r>
              <w:rPr>
                <w:rFonts w:eastAsia="Times New Roman" w:cs="Arial"/>
                <w:b/>
                <w:bCs/>
                <w:szCs w:val="17"/>
              </w:rPr>
              <w:t>Business Domain(s)</w:t>
            </w:r>
          </w:p>
        </w:tc>
        <w:tc>
          <w:tcPr>
            <w:tcW w:w="60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336633D" w14:textId="77777777" w:rsidR="00CC1171" w:rsidRPr="000E6339" w:rsidRDefault="00CC1171" w:rsidP="00712569">
            <w:pPr>
              <w:rPr>
                <w:rFonts w:eastAsia="Times New Roman" w:cs="Arial"/>
                <w:b/>
                <w:bCs/>
                <w:szCs w:val="17"/>
              </w:rPr>
            </w:pPr>
            <w:r>
              <w:rPr>
                <w:rFonts w:eastAsia="Times New Roman" w:cs="Arial"/>
                <w:b/>
                <w:bCs/>
                <w:szCs w:val="17"/>
              </w:rPr>
              <w:t>Resource Name(s)</w:t>
            </w:r>
          </w:p>
        </w:tc>
        <w:tc>
          <w:tcPr>
            <w:tcW w:w="1818"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889C797" w14:textId="77777777" w:rsidR="00CC1171" w:rsidRPr="000E6339" w:rsidRDefault="00CC1171" w:rsidP="00712569">
            <w:pPr>
              <w:rPr>
                <w:rFonts w:eastAsia="Times New Roman" w:cs="Arial"/>
                <w:b/>
                <w:bCs/>
                <w:szCs w:val="17"/>
              </w:rPr>
            </w:pPr>
            <w:r>
              <w:rPr>
                <w:rFonts w:eastAsia="Times New Roman" w:cs="Arial"/>
                <w:b/>
                <w:bCs/>
                <w:szCs w:val="17"/>
              </w:rPr>
              <w:t>Parameter Name</w:t>
            </w:r>
          </w:p>
        </w:tc>
        <w:tc>
          <w:tcPr>
            <w:tcW w:w="1929" w:type="pct"/>
            <w:tcBorders>
              <w:top w:val="single" w:sz="6" w:space="0" w:color="auto"/>
              <w:left w:val="single" w:sz="6" w:space="0" w:color="auto"/>
              <w:bottom w:val="single" w:sz="6" w:space="0" w:color="auto"/>
              <w:right w:val="single" w:sz="6" w:space="0" w:color="auto"/>
            </w:tcBorders>
            <w:vAlign w:val="center"/>
          </w:tcPr>
          <w:p w14:paraId="38BAE10C" w14:textId="77777777" w:rsidR="00CC1171" w:rsidDel="002120D0" w:rsidRDefault="00CC1171" w:rsidP="00712569">
            <w:pPr>
              <w:rPr>
                <w:rFonts w:eastAsia="Times New Roman" w:cs="Arial"/>
                <w:b/>
                <w:bCs/>
                <w:szCs w:val="17"/>
              </w:rPr>
            </w:pPr>
            <w:r>
              <w:rPr>
                <w:rFonts w:eastAsia="Times New Roman" w:cs="Arial"/>
                <w:b/>
                <w:bCs/>
                <w:szCs w:val="17"/>
              </w:rPr>
              <w:t>Description</w:t>
            </w:r>
          </w:p>
        </w:tc>
      </w:tr>
      <w:tr w:rsidR="007A56F8" w:rsidRPr="000E6339" w14:paraId="79C110E9" w14:textId="77777777" w:rsidTr="00712569">
        <w:trPr>
          <w:cantSplit/>
        </w:trPr>
        <w:tc>
          <w:tcPr>
            <w:tcW w:w="646" w:type="pct"/>
            <w:tcBorders>
              <w:top w:val="single" w:sz="6" w:space="0" w:color="auto"/>
              <w:left w:val="single" w:sz="6" w:space="0" w:color="auto"/>
              <w:right w:val="single" w:sz="6" w:space="0" w:color="auto"/>
            </w:tcBorders>
            <w:vAlign w:val="center"/>
          </w:tcPr>
          <w:p w14:paraId="7C13A204" w14:textId="77777777" w:rsidR="00CC1171" w:rsidRDefault="00CC1171" w:rsidP="00712569">
            <w:pPr>
              <w:rPr>
                <w:rFonts w:eastAsia="Times New Roman" w:cs="Arial"/>
                <w:szCs w:val="17"/>
              </w:rPr>
            </w:pPr>
            <w:r>
              <w:rPr>
                <w:rFonts w:eastAsia="Times New Roman" w:cs="Arial"/>
                <w:szCs w:val="17"/>
              </w:rPr>
              <w:t>ALL</w:t>
            </w:r>
          </w:p>
        </w:tc>
        <w:tc>
          <w:tcPr>
            <w:tcW w:w="607" w:type="pct"/>
            <w:tcBorders>
              <w:top w:val="single" w:sz="6" w:space="0" w:color="auto"/>
              <w:left w:val="single" w:sz="6" w:space="0" w:color="auto"/>
              <w:right w:val="single" w:sz="6" w:space="0" w:color="auto"/>
            </w:tcBorders>
            <w:tcMar>
              <w:top w:w="75" w:type="dxa"/>
              <w:left w:w="75" w:type="dxa"/>
              <w:bottom w:w="75" w:type="dxa"/>
              <w:right w:w="75" w:type="dxa"/>
            </w:tcMar>
            <w:vAlign w:val="center"/>
          </w:tcPr>
          <w:p w14:paraId="183B7E99" w14:textId="77777777" w:rsidR="00CC1171" w:rsidRDefault="00CC1171" w:rsidP="00712569">
            <w:pPr>
              <w:rPr>
                <w:rFonts w:eastAsia="Times New Roman" w:cs="Arial"/>
                <w:szCs w:val="17"/>
              </w:rPr>
            </w:pPr>
            <w:r>
              <w:rPr>
                <w:rFonts w:eastAsia="Times New Roman" w:cs="Arial"/>
                <w:szCs w:val="17"/>
              </w:rPr>
              <w:t>/t</w:t>
            </w:r>
            <w:r w:rsidRPr="003258AF">
              <w:rPr>
                <w:rFonts w:eastAsia="Times New Roman" w:cs="Arial"/>
                <w:szCs w:val="17"/>
              </w:rPr>
              <w:t>rademark</w:t>
            </w:r>
            <w:r>
              <w:rPr>
                <w:rFonts w:eastAsia="Times New Roman" w:cs="Arial"/>
                <w:szCs w:val="17"/>
              </w:rPr>
              <w:t>s</w:t>
            </w:r>
          </w:p>
          <w:p w14:paraId="3D7472E6" w14:textId="77777777" w:rsidR="00CC1171" w:rsidRDefault="00CC1171" w:rsidP="00712569">
            <w:pPr>
              <w:rPr>
                <w:rFonts w:eastAsia="Times New Roman" w:cs="Arial"/>
                <w:szCs w:val="17"/>
              </w:rPr>
            </w:pPr>
            <w:r>
              <w:rPr>
                <w:rFonts w:eastAsia="Times New Roman" w:cs="Arial"/>
                <w:szCs w:val="17"/>
              </w:rPr>
              <w:t>/patents</w:t>
            </w:r>
          </w:p>
          <w:p w14:paraId="44F5E560" w14:textId="13D85581" w:rsidR="00CC1171" w:rsidRPr="0054563C" w:rsidRDefault="00CC1171" w:rsidP="00151712">
            <w:pPr>
              <w:rPr>
                <w:rFonts w:eastAsia="Times New Roman" w:cs="Arial"/>
                <w:szCs w:val="17"/>
              </w:rPr>
            </w:pPr>
            <w:r>
              <w:rPr>
                <w:rFonts w:eastAsia="Times New Roman" w:cs="Arial"/>
                <w:szCs w:val="17"/>
              </w:rPr>
              <w:t>/designs</w:t>
            </w:r>
          </w:p>
        </w:tc>
        <w:tc>
          <w:tcPr>
            <w:tcW w:w="1818"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586E11E" w14:textId="357256DA" w:rsidR="00CC1171" w:rsidRDefault="00CC1171" w:rsidP="00151712">
            <w:pPr>
              <w:rPr>
                <w:rFonts w:eastAsia="Times New Roman" w:cs="Arial"/>
                <w:szCs w:val="17"/>
              </w:rPr>
            </w:pPr>
            <w:r w:rsidRPr="00CC1171">
              <w:rPr>
                <w:rFonts w:ascii="Courier New" w:eastAsia="Times New Roman" w:hAnsi="Courier New" w:cs="Courier New"/>
                <w:szCs w:val="17"/>
              </w:rPr>
              <w:t>st13ApplicationNumber</w:t>
            </w:r>
          </w:p>
        </w:tc>
        <w:tc>
          <w:tcPr>
            <w:tcW w:w="1929" w:type="pct"/>
            <w:tcBorders>
              <w:top w:val="single" w:sz="6" w:space="0" w:color="auto"/>
              <w:left w:val="single" w:sz="6" w:space="0" w:color="auto"/>
              <w:bottom w:val="single" w:sz="6" w:space="0" w:color="auto"/>
              <w:right w:val="single" w:sz="6" w:space="0" w:color="auto"/>
            </w:tcBorders>
            <w:vAlign w:val="center"/>
          </w:tcPr>
          <w:p w14:paraId="1276FC7D" w14:textId="3657DB2D" w:rsidR="00CC1171" w:rsidRDefault="00CC1171" w:rsidP="00712569">
            <w:pPr>
              <w:rPr>
                <w:rFonts w:eastAsia="Times New Roman" w:cs="Arial"/>
                <w:szCs w:val="17"/>
              </w:rPr>
            </w:pPr>
            <w:r>
              <w:rPr>
                <w:rFonts w:eastAsia="Times New Roman" w:cs="Arial"/>
                <w:szCs w:val="17"/>
              </w:rPr>
              <w:t xml:space="preserve">The application number for the filed IP, using </w:t>
            </w:r>
            <w:hyperlink r:id="rId95" w:history="1">
              <w:r w:rsidRPr="00080504">
                <w:rPr>
                  <w:rStyle w:val="Hyperlink"/>
                  <w:rFonts w:eastAsia="Times New Roman" w:cs="Arial"/>
                  <w:szCs w:val="17"/>
                </w:rPr>
                <w:t xml:space="preserve">WIPO ST.13 </w:t>
              </w:r>
            </w:hyperlink>
            <w:r>
              <w:rPr>
                <w:rFonts w:eastAsia="Times New Roman" w:cs="Arial"/>
                <w:szCs w:val="17"/>
              </w:rPr>
              <w:t xml:space="preserve"> format which is a string of several values including the national application number, IP Type, and the country/organization.</w:t>
            </w:r>
          </w:p>
        </w:tc>
      </w:tr>
      <w:tr w:rsidR="007A56F8" w:rsidRPr="000E6339" w14:paraId="6F8A4253" w14:textId="77777777" w:rsidTr="00712569">
        <w:trPr>
          <w:cantSplit/>
          <w:trHeight w:val="545"/>
        </w:trPr>
        <w:tc>
          <w:tcPr>
            <w:tcW w:w="646" w:type="pct"/>
            <w:tcBorders>
              <w:top w:val="single" w:sz="6" w:space="0" w:color="auto"/>
              <w:left w:val="single" w:sz="6" w:space="0" w:color="auto"/>
              <w:right w:val="single" w:sz="6" w:space="0" w:color="auto"/>
            </w:tcBorders>
            <w:vAlign w:val="center"/>
          </w:tcPr>
          <w:p w14:paraId="7EB2C21D" w14:textId="77777777" w:rsidR="00CC1171" w:rsidRDefault="00CC1171" w:rsidP="00712569">
            <w:pPr>
              <w:rPr>
                <w:rFonts w:eastAsia="Times New Roman" w:cs="Arial"/>
                <w:szCs w:val="17"/>
              </w:rPr>
            </w:pPr>
            <w:r>
              <w:rPr>
                <w:rFonts w:eastAsia="Times New Roman" w:cs="Arial"/>
                <w:szCs w:val="17"/>
              </w:rPr>
              <w:t>ALL</w:t>
            </w:r>
          </w:p>
        </w:tc>
        <w:tc>
          <w:tcPr>
            <w:tcW w:w="607" w:type="pct"/>
            <w:tcBorders>
              <w:top w:val="single" w:sz="6" w:space="0" w:color="auto"/>
              <w:left w:val="single" w:sz="6" w:space="0" w:color="auto"/>
              <w:right w:val="single" w:sz="6" w:space="0" w:color="auto"/>
            </w:tcBorders>
            <w:tcMar>
              <w:top w:w="75" w:type="dxa"/>
              <w:left w:w="75" w:type="dxa"/>
              <w:bottom w:w="75" w:type="dxa"/>
              <w:right w:w="75" w:type="dxa"/>
            </w:tcMar>
            <w:vAlign w:val="center"/>
          </w:tcPr>
          <w:p w14:paraId="2ACDBBF6" w14:textId="77777777" w:rsidR="00CC1171" w:rsidRDefault="00CC1171" w:rsidP="00712569">
            <w:pPr>
              <w:rPr>
                <w:rFonts w:eastAsia="Times New Roman" w:cs="Arial"/>
                <w:szCs w:val="17"/>
              </w:rPr>
            </w:pPr>
            <w:r>
              <w:rPr>
                <w:rFonts w:eastAsia="Times New Roman" w:cs="Arial"/>
                <w:szCs w:val="17"/>
              </w:rPr>
              <w:t>/t</w:t>
            </w:r>
            <w:r w:rsidRPr="003258AF">
              <w:rPr>
                <w:rFonts w:eastAsia="Times New Roman" w:cs="Arial"/>
                <w:szCs w:val="17"/>
              </w:rPr>
              <w:t>rademark</w:t>
            </w:r>
            <w:r>
              <w:rPr>
                <w:rFonts w:eastAsia="Times New Roman" w:cs="Arial"/>
                <w:szCs w:val="17"/>
              </w:rPr>
              <w:t>s</w:t>
            </w:r>
          </w:p>
          <w:p w14:paraId="31B095B9" w14:textId="77777777" w:rsidR="00CC1171" w:rsidRDefault="00CC1171" w:rsidP="00712569">
            <w:pPr>
              <w:rPr>
                <w:rFonts w:eastAsia="Times New Roman" w:cs="Arial"/>
                <w:szCs w:val="17"/>
              </w:rPr>
            </w:pPr>
            <w:r>
              <w:rPr>
                <w:rFonts w:eastAsia="Times New Roman" w:cs="Arial"/>
                <w:szCs w:val="17"/>
              </w:rPr>
              <w:t>/patents</w:t>
            </w:r>
          </w:p>
          <w:p w14:paraId="0A442D8B" w14:textId="0B5FFC3C" w:rsidR="00CC1171" w:rsidRPr="0054563C" w:rsidRDefault="00CC1171" w:rsidP="00151712">
            <w:pPr>
              <w:rPr>
                <w:rFonts w:eastAsia="Times New Roman" w:cs="Arial"/>
                <w:szCs w:val="17"/>
              </w:rPr>
            </w:pPr>
            <w:r>
              <w:rPr>
                <w:rFonts w:eastAsia="Times New Roman" w:cs="Arial"/>
                <w:szCs w:val="17"/>
              </w:rPr>
              <w:t>/designs</w:t>
            </w:r>
          </w:p>
        </w:tc>
        <w:tc>
          <w:tcPr>
            <w:tcW w:w="1818"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5CD51163" w14:textId="46FA0624" w:rsidR="00CC1171" w:rsidRPr="003144B6" w:rsidRDefault="00CC1171" w:rsidP="00712569">
            <w:pPr>
              <w:rPr>
                <w:rFonts w:ascii="Courier New" w:eastAsia="Times New Roman" w:hAnsi="Courier New" w:cs="Courier New"/>
                <w:szCs w:val="17"/>
              </w:rPr>
            </w:pPr>
            <w:proofErr w:type="spellStart"/>
            <w:r w:rsidRPr="00CC1171">
              <w:rPr>
                <w:rFonts w:ascii="Courier New" w:eastAsia="Times New Roman" w:hAnsi="Courier New" w:cs="Courier New"/>
                <w:szCs w:val="17"/>
              </w:rPr>
              <w:t>applicationNumber</w:t>
            </w:r>
            <w:proofErr w:type="spellEnd"/>
          </w:p>
        </w:tc>
        <w:tc>
          <w:tcPr>
            <w:tcW w:w="1929" w:type="pct"/>
            <w:tcBorders>
              <w:top w:val="single" w:sz="6" w:space="0" w:color="auto"/>
              <w:left w:val="single" w:sz="6" w:space="0" w:color="auto"/>
              <w:bottom w:val="single" w:sz="6" w:space="0" w:color="auto"/>
              <w:right w:val="single" w:sz="6" w:space="0" w:color="auto"/>
            </w:tcBorders>
            <w:vAlign w:val="center"/>
          </w:tcPr>
          <w:p w14:paraId="7508D96E" w14:textId="1450C237" w:rsidR="00CC1171" w:rsidRDefault="00CC1171" w:rsidP="00712569">
            <w:pPr>
              <w:rPr>
                <w:rFonts w:eastAsia="Times New Roman" w:cs="Arial"/>
                <w:szCs w:val="17"/>
              </w:rPr>
            </w:pPr>
            <w:r>
              <w:rPr>
                <w:rFonts w:eastAsia="Times New Roman" w:cs="Arial"/>
                <w:szCs w:val="17"/>
              </w:rPr>
              <w:t>The application number for the filed IP in the format of the national office.</w:t>
            </w:r>
          </w:p>
        </w:tc>
      </w:tr>
      <w:tr w:rsidR="007A56F8" w:rsidRPr="000E6339" w14:paraId="0B97CDFE" w14:textId="77777777" w:rsidTr="00712569">
        <w:trPr>
          <w:cantSplit/>
        </w:trPr>
        <w:tc>
          <w:tcPr>
            <w:tcW w:w="646" w:type="pct"/>
            <w:tcBorders>
              <w:top w:val="single" w:sz="6" w:space="0" w:color="auto"/>
              <w:left w:val="single" w:sz="6" w:space="0" w:color="auto"/>
              <w:right w:val="single" w:sz="6" w:space="0" w:color="auto"/>
            </w:tcBorders>
            <w:vAlign w:val="center"/>
          </w:tcPr>
          <w:p w14:paraId="261F639D" w14:textId="77777777" w:rsidR="00CC1171" w:rsidRDefault="00CC1171" w:rsidP="00712569">
            <w:pPr>
              <w:rPr>
                <w:rFonts w:eastAsia="Times New Roman" w:cs="Arial"/>
                <w:szCs w:val="17"/>
              </w:rPr>
            </w:pPr>
            <w:r>
              <w:rPr>
                <w:rFonts w:eastAsia="Times New Roman" w:cs="Arial"/>
                <w:szCs w:val="17"/>
              </w:rPr>
              <w:t>MULTIPLE</w:t>
            </w:r>
          </w:p>
        </w:tc>
        <w:tc>
          <w:tcPr>
            <w:tcW w:w="607" w:type="pct"/>
            <w:tcBorders>
              <w:top w:val="single" w:sz="6" w:space="0" w:color="auto"/>
              <w:left w:val="single" w:sz="6" w:space="0" w:color="auto"/>
              <w:right w:val="single" w:sz="6" w:space="0" w:color="auto"/>
            </w:tcBorders>
            <w:tcMar>
              <w:top w:w="75" w:type="dxa"/>
              <w:left w:w="75" w:type="dxa"/>
              <w:bottom w:w="75" w:type="dxa"/>
              <w:right w:w="75" w:type="dxa"/>
            </w:tcMar>
            <w:vAlign w:val="center"/>
          </w:tcPr>
          <w:p w14:paraId="1D3D4272" w14:textId="77777777" w:rsidR="00CC1171" w:rsidRDefault="00CC1171" w:rsidP="00712569">
            <w:pPr>
              <w:rPr>
                <w:rFonts w:eastAsia="Times New Roman" w:cs="Arial"/>
                <w:szCs w:val="17"/>
              </w:rPr>
            </w:pPr>
            <w:r>
              <w:rPr>
                <w:rFonts w:eastAsia="Times New Roman" w:cs="Arial"/>
                <w:szCs w:val="17"/>
              </w:rPr>
              <w:t>/t</w:t>
            </w:r>
            <w:r w:rsidRPr="003258AF">
              <w:rPr>
                <w:rFonts w:eastAsia="Times New Roman" w:cs="Arial"/>
                <w:szCs w:val="17"/>
              </w:rPr>
              <w:t>rademark</w:t>
            </w:r>
            <w:r>
              <w:rPr>
                <w:rFonts w:eastAsia="Times New Roman" w:cs="Arial"/>
                <w:szCs w:val="17"/>
              </w:rPr>
              <w:t>s</w:t>
            </w:r>
          </w:p>
          <w:p w14:paraId="52549F05" w14:textId="1195C6E0" w:rsidR="00CC1171" w:rsidRDefault="00CC1171" w:rsidP="00151712">
            <w:pPr>
              <w:rPr>
                <w:rFonts w:eastAsia="Times New Roman" w:cs="Arial"/>
                <w:szCs w:val="17"/>
              </w:rPr>
            </w:pPr>
            <w:r>
              <w:rPr>
                <w:rFonts w:eastAsia="Times New Roman" w:cs="Arial"/>
                <w:szCs w:val="17"/>
              </w:rPr>
              <w:t>/designs</w:t>
            </w:r>
          </w:p>
        </w:tc>
        <w:tc>
          <w:tcPr>
            <w:tcW w:w="1818"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229352C7" w14:textId="480C2312" w:rsidR="00CC1171" w:rsidRPr="00151712" w:rsidRDefault="00CC1171" w:rsidP="00151712">
            <w:pPr>
              <w:rPr>
                <w:rFonts w:ascii="Courier New" w:eastAsia="Times New Roman" w:hAnsi="Courier New" w:cs="Courier New"/>
                <w:szCs w:val="17"/>
              </w:rPr>
            </w:pPr>
            <w:proofErr w:type="spellStart"/>
            <w:r w:rsidRPr="00CC1171">
              <w:rPr>
                <w:rFonts w:ascii="Courier New" w:eastAsia="Times New Roman" w:hAnsi="Courier New" w:cs="Courier New"/>
                <w:szCs w:val="17"/>
              </w:rPr>
              <w:t>internationalRegistrationNumber</w:t>
            </w:r>
            <w:proofErr w:type="spellEnd"/>
          </w:p>
        </w:tc>
        <w:tc>
          <w:tcPr>
            <w:tcW w:w="1929" w:type="pct"/>
            <w:tcBorders>
              <w:top w:val="single" w:sz="6" w:space="0" w:color="auto"/>
              <w:left w:val="single" w:sz="6" w:space="0" w:color="auto"/>
              <w:bottom w:val="single" w:sz="6" w:space="0" w:color="auto"/>
              <w:right w:val="single" w:sz="6" w:space="0" w:color="auto"/>
            </w:tcBorders>
            <w:vAlign w:val="center"/>
          </w:tcPr>
          <w:p w14:paraId="08DB4E20" w14:textId="77777777" w:rsidR="00CC1171" w:rsidRDefault="00CC1171" w:rsidP="00712569">
            <w:pPr>
              <w:rPr>
                <w:rFonts w:eastAsia="Times New Roman" w:cs="Arial"/>
                <w:szCs w:val="17"/>
              </w:rPr>
            </w:pPr>
            <w:r>
              <w:rPr>
                <w:rFonts w:eastAsia="Times New Roman" w:cs="Arial"/>
                <w:szCs w:val="17"/>
              </w:rPr>
              <w:t>The International Registration Number of the IP right.</w:t>
            </w:r>
          </w:p>
          <w:p w14:paraId="6050CD15" w14:textId="677FDB34" w:rsidR="00CC1171" w:rsidRDefault="00CC1171" w:rsidP="00712569">
            <w:pPr>
              <w:rPr>
                <w:rFonts w:eastAsia="Times New Roman" w:cs="Arial"/>
                <w:szCs w:val="17"/>
              </w:rPr>
            </w:pPr>
            <w:r>
              <w:rPr>
                <w:rFonts w:eastAsia="Times New Roman" w:cs="Arial"/>
                <w:szCs w:val="17"/>
              </w:rPr>
              <w:t>For Trademarks this pertains to the Madrid System</w:t>
            </w:r>
            <w:r w:rsidR="00966A57">
              <w:rPr>
                <w:rFonts w:eastAsia="Times New Roman" w:cs="Arial"/>
                <w:szCs w:val="17"/>
              </w:rPr>
              <w:t>.</w:t>
            </w:r>
          </w:p>
          <w:p w14:paraId="16D885F5" w14:textId="77777777" w:rsidR="00CC1171" w:rsidRDefault="00CC1171" w:rsidP="00712569">
            <w:pPr>
              <w:rPr>
                <w:rFonts w:eastAsia="Times New Roman" w:cs="Arial"/>
                <w:szCs w:val="17"/>
              </w:rPr>
            </w:pPr>
            <w:r>
              <w:rPr>
                <w:rFonts w:eastAsia="Times New Roman" w:cs="Arial"/>
                <w:szCs w:val="17"/>
              </w:rPr>
              <w:t>For Industrial Designs, this pertains to the Hague system.</w:t>
            </w:r>
          </w:p>
        </w:tc>
      </w:tr>
      <w:tr w:rsidR="007A56F8" w:rsidRPr="000E6339" w14:paraId="7CDD5B80" w14:textId="77777777" w:rsidTr="00712569">
        <w:trPr>
          <w:cantSplit/>
        </w:trPr>
        <w:tc>
          <w:tcPr>
            <w:tcW w:w="646" w:type="pct"/>
            <w:tcBorders>
              <w:top w:val="single" w:sz="6" w:space="0" w:color="auto"/>
              <w:left w:val="single" w:sz="6" w:space="0" w:color="auto"/>
              <w:right w:val="single" w:sz="6" w:space="0" w:color="auto"/>
            </w:tcBorders>
            <w:vAlign w:val="center"/>
          </w:tcPr>
          <w:p w14:paraId="59C62F69" w14:textId="77777777" w:rsidR="00CC1171" w:rsidRPr="00202AE4" w:rsidRDefault="00CC1171" w:rsidP="00712569">
            <w:pPr>
              <w:rPr>
                <w:rFonts w:eastAsia="Times New Roman" w:cs="Arial"/>
                <w:szCs w:val="17"/>
              </w:rPr>
            </w:pPr>
            <w:r w:rsidRPr="00202AE4">
              <w:rPr>
                <w:rFonts w:eastAsia="Times New Roman" w:cs="Arial"/>
                <w:szCs w:val="17"/>
              </w:rPr>
              <w:t>ALL</w:t>
            </w:r>
          </w:p>
        </w:tc>
        <w:tc>
          <w:tcPr>
            <w:tcW w:w="607" w:type="pct"/>
            <w:tcBorders>
              <w:top w:val="single" w:sz="6" w:space="0" w:color="auto"/>
              <w:left w:val="single" w:sz="6" w:space="0" w:color="auto"/>
              <w:right w:val="single" w:sz="6" w:space="0" w:color="auto"/>
            </w:tcBorders>
            <w:tcMar>
              <w:top w:w="75" w:type="dxa"/>
              <w:left w:w="75" w:type="dxa"/>
              <w:bottom w:w="75" w:type="dxa"/>
              <w:right w:w="75" w:type="dxa"/>
            </w:tcMar>
            <w:vAlign w:val="center"/>
          </w:tcPr>
          <w:p w14:paraId="2315BA72" w14:textId="77777777" w:rsidR="00CC1171" w:rsidRPr="00202AE4" w:rsidRDefault="00CC1171" w:rsidP="00712569">
            <w:pPr>
              <w:rPr>
                <w:rFonts w:eastAsia="Times New Roman" w:cs="Arial"/>
                <w:szCs w:val="17"/>
              </w:rPr>
            </w:pPr>
            <w:r w:rsidRPr="00202AE4">
              <w:rPr>
                <w:rFonts w:eastAsia="Times New Roman" w:cs="Arial"/>
                <w:szCs w:val="17"/>
              </w:rPr>
              <w:t>/trademarks</w:t>
            </w:r>
          </w:p>
          <w:p w14:paraId="139E5F17" w14:textId="77777777" w:rsidR="00CC1171" w:rsidRPr="00202AE4" w:rsidRDefault="00CC1171" w:rsidP="00712569">
            <w:pPr>
              <w:rPr>
                <w:rFonts w:eastAsia="Times New Roman" w:cs="Arial"/>
                <w:szCs w:val="17"/>
              </w:rPr>
            </w:pPr>
            <w:r w:rsidRPr="00202AE4">
              <w:rPr>
                <w:rFonts w:eastAsia="Times New Roman" w:cs="Arial"/>
                <w:szCs w:val="17"/>
              </w:rPr>
              <w:t>/patents</w:t>
            </w:r>
          </w:p>
          <w:p w14:paraId="3DB2A742" w14:textId="77777777" w:rsidR="00CC1171" w:rsidRPr="00202AE4" w:rsidRDefault="00CC1171" w:rsidP="00712569">
            <w:pPr>
              <w:rPr>
                <w:rFonts w:eastAsia="Times New Roman" w:cs="Arial"/>
                <w:szCs w:val="17"/>
              </w:rPr>
            </w:pPr>
            <w:r w:rsidRPr="00202AE4">
              <w:rPr>
                <w:rFonts w:eastAsia="Times New Roman" w:cs="Arial"/>
                <w:szCs w:val="17"/>
              </w:rPr>
              <w:t>/designs</w:t>
            </w:r>
          </w:p>
        </w:tc>
        <w:tc>
          <w:tcPr>
            <w:tcW w:w="1818"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9C767C5" w14:textId="77777777" w:rsidR="00CC1171" w:rsidRPr="00CC1171" w:rsidRDefault="00CC1171" w:rsidP="00712569">
            <w:pPr>
              <w:rPr>
                <w:rFonts w:ascii="Courier New" w:eastAsia="Times New Roman" w:hAnsi="Courier New" w:cs="Courier New"/>
                <w:szCs w:val="17"/>
              </w:rPr>
            </w:pPr>
            <w:proofErr w:type="spellStart"/>
            <w:r w:rsidRPr="00CC1171">
              <w:rPr>
                <w:rFonts w:ascii="Courier New" w:eastAsia="Times New Roman" w:hAnsi="Courier New" w:cs="Courier New"/>
                <w:szCs w:val="17"/>
              </w:rPr>
              <w:t>availableDocument</w:t>
            </w:r>
            <w:proofErr w:type="spellEnd"/>
          </w:p>
        </w:tc>
        <w:tc>
          <w:tcPr>
            <w:tcW w:w="1929" w:type="pct"/>
            <w:tcBorders>
              <w:top w:val="single" w:sz="6" w:space="0" w:color="auto"/>
              <w:left w:val="single" w:sz="6" w:space="0" w:color="auto"/>
              <w:bottom w:val="single" w:sz="6" w:space="0" w:color="auto"/>
              <w:right w:val="single" w:sz="6" w:space="0" w:color="auto"/>
            </w:tcBorders>
            <w:vAlign w:val="center"/>
          </w:tcPr>
          <w:p w14:paraId="41E4AD69" w14:textId="793764A2" w:rsidR="00CC1171" w:rsidRPr="00202AE4" w:rsidRDefault="00CC1171" w:rsidP="00712569">
            <w:pPr>
              <w:rPr>
                <w:rFonts w:eastAsia="Times New Roman" w:cs="Arial"/>
                <w:szCs w:val="17"/>
              </w:rPr>
            </w:pPr>
            <w:r w:rsidRPr="00663A9C">
              <w:rPr>
                <w:rFonts w:eastAsia="Times New Roman" w:cs="Arial"/>
                <w:color w:val="000000"/>
                <w:szCs w:val="17"/>
                <w:highlight w:val="white"/>
              </w:rPr>
              <w:t>Single document entry relevant to the search criteria</w:t>
            </w:r>
            <w:r w:rsidRPr="00663A9C">
              <w:rPr>
                <w:rFonts w:eastAsia="Times New Roman" w:cs="Arial"/>
                <w:color w:val="000000"/>
                <w:szCs w:val="17"/>
              </w:rPr>
              <w:t xml:space="preserve"> provided to DocList API</w:t>
            </w:r>
            <w:r w:rsidR="00966A57">
              <w:rPr>
                <w:rFonts w:eastAsia="Times New Roman" w:cs="Arial"/>
                <w:color w:val="000000"/>
                <w:szCs w:val="17"/>
              </w:rPr>
              <w:t>.</w:t>
            </w:r>
          </w:p>
        </w:tc>
      </w:tr>
      <w:tr w:rsidR="007A56F8" w:rsidRPr="000E6339" w14:paraId="1C3AF1F6" w14:textId="77777777" w:rsidTr="00712569">
        <w:trPr>
          <w:cantSplit/>
        </w:trPr>
        <w:tc>
          <w:tcPr>
            <w:tcW w:w="646" w:type="pct"/>
            <w:tcBorders>
              <w:top w:val="single" w:sz="6" w:space="0" w:color="auto"/>
              <w:left w:val="single" w:sz="6" w:space="0" w:color="auto"/>
              <w:right w:val="single" w:sz="6" w:space="0" w:color="auto"/>
            </w:tcBorders>
            <w:vAlign w:val="center"/>
          </w:tcPr>
          <w:p w14:paraId="530C2CD8" w14:textId="77777777" w:rsidR="00CC1171" w:rsidRPr="00202AE4" w:rsidRDefault="00CC1171" w:rsidP="00712569">
            <w:pPr>
              <w:rPr>
                <w:rFonts w:eastAsia="Times New Roman" w:cs="Arial"/>
                <w:szCs w:val="17"/>
              </w:rPr>
            </w:pPr>
            <w:r w:rsidRPr="00202AE4">
              <w:rPr>
                <w:rFonts w:eastAsia="Times New Roman" w:cs="Arial"/>
                <w:szCs w:val="17"/>
              </w:rPr>
              <w:t>ALL</w:t>
            </w:r>
          </w:p>
        </w:tc>
        <w:tc>
          <w:tcPr>
            <w:tcW w:w="607" w:type="pct"/>
            <w:tcBorders>
              <w:top w:val="single" w:sz="6" w:space="0" w:color="auto"/>
              <w:left w:val="single" w:sz="6" w:space="0" w:color="auto"/>
              <w:right w:val="single" w:sz="6" w:space="0" w:color="auto"/>
            </w:tcBorders>
            <w:tcMar>
              <w:top w:w="75" w:type="dxa"/>
              <w:left w:w="75" w:type="dxa"/>
              <w:bottom w:w="75" w:type="dxa"/>
              <w:right w:w="75" w:type="dxa"/>
            </w:tcMar>
            <w:vAlign w:val="center"/>
          </w:tcPr>
          <w:p w14:paraId="15213150" w14:textId="77777777" w:rsidR="00CC1171" w:rsidRPr="00202AE4" w:rsidRDefault="00CC1171" w:rsidP="00712569">
            <w:pPr>
              <w:rPr>
                <w:rFonts w:eastAsia="Times New Roman" w:cs="Arial"/>
                <w:szCs w:val="17"/>
              </w:rPr>
            </w:pPr>
            <w:r w:rsidRPr="00202AE4">
              <w:rPr>
                <w:rFonts w:eastAsia="Times New Roman" w:cs="Arial"/>
                <w:szCs w:val="17"/>
              </w:rPr>
              <w:t>/trademarks</w:t>
            </w:r>
          </w:p>
          <w:p w14:paraId="356D918C" w14:textId="77777777" w:rsidR="00CC1171" w:rsidRPr="00202AE4" w:rsidRDefault="00CC1171" w:rsidP="00712569">
            <w:pPr>
              <w:rPr>
                <w:rFonts w:eastAsia="Times New Roman" w:cs="Arial"/>
                <w:szCs w:val="17"/>
              </w:rPr>
            </w:pPr>
            <w:r w:rsidRPr="00202AE4">
              <w:rPr>
                <w:rFonts w:eastAsia="Times New Roman" w:cs="Arial"/>
                <w:szCs w:val="17"/>
              </w:rPr>
              <w:t>/patents</w:t>
            </w:r>
          </w:p>
          <w:p w14:paraId="47756646" w14:textId="77777777" w:rsidR="00CC1171" w:rsidRPr="00202AE4" w:rsidRDefault="00CC1171" w:rsidP="00712569">
            <w:pPr>
              <w:rPr>
                <w:rFonts w:eastAsia="Times New Roman" w:cs="Arial"/>
                <w:szCs w:val="17"/>
              </w:rPr>
            </w:pPr>
            <w:r w:rsidRPr="00202AE4">
              <w:rPr>
                <w:rFonts w:eastAsia="Times New Roman" w:cs="Arial"/>
                <w:szCs w:val="17"/>
              </w:rPr>
              <w:t>/designs</w:t>
            </w:r>
          </w:p>
        </w:tc>
        <w:tc>
          <w:tcPr>
            <w:tcW w:w="1818"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DE17107" w14:textId="77777777" w:rsidR="00CC1171" w:rsidRPr="00CC1171" w:rsidRDefault="00CC1171" w:rsidP="00712569">
            <w:pPr>
              <w:rPr>
                <w:rFonts w:ascii="Courier New" w:eastAsia="Times New Roman" w:hAnsi="Courier New" w:cs="Courier New"/>
                <w:szCs w:val="17"/>
              </w:rPr>
            </w:pPr>
            <w:proofErr w:type="spellStart"/>
            <w:r w:rsidRPr="00CC1171">
              <w:rPr>
                <w:rFonts w:ascii="Courier New" w:eastAsia="Times New Roman" w:hAnsi="Courier New" w:cs="Courier New"/>
                <w:color w:val="000000"/>
                <w:szCs w:val="17"/>
                <w:highlight w:val="white"/>
              </w:rPr>
              <w:t>sortingCriteria</w:t>
            </w:r>
            <w:proofErr w:type="spellEnd"/>
          </w:p>
        </w:tc>
        <w:tc>
          <w:tcPr>
            <w:tcW w:w="1929" w:type="pct"/>
            <w:tcBorders>
              <w:top w:val="single" w:sz="6" w:space="0" w:color="auto"/>
              <w:left w:val="single" w:sz="6" w:space="0" w:color="auto"/>
              <w:bottom w:val="single" w:sz="6" w:space="0" w:color="auto"/>
              <w:right w:val="single" w:sz="6" w:space="0" w:color="auto"/>
            </w:tcBorders>
            <w:vAlign w:val="center"/>
          </w:tcPr>
          <w:p w14:paraId="4CBA256F" w14:textId="5D1CA4F1" w:rsidR="00CC1171" w:rsidRPr="00202AE4" w:rsidRDefault="00CC1171" w:rsidP="00712569">
            <w:pPr>
              <w:rPr>
                <w:rFonts w:eastAsia="Times New Roman" w:cs="Arial"/>
                <w:szCs w:val="17"/>
              </w:rPr>
            </w:pPr>
            <w:r w:rsidRPr="00663A9C">
              <w:rPr>
                <w:rFonts w:eastAsia="Times New Roman" w:cs="Arial"/>
                <w:color w:val="000000"/>
                <w:szCs w:val="17"/>
                <w:highlight w:val="white"/>
              </w:rPr>
              <w:t>Sorting Criterion</w:t>
            </w:r>
            <w:r w:rsidRPr="00663A9C">
              <w:rPr>
                <w:rFonts w:eastAsia="Times New Roman" w:cs="Arial"/>
                <w:color w:val="000000"/>
                <w:szCs w:val="17"/>
              </w:rPr>
              <w:t xml:space="preserve"> used by the DocList API</w:t>
            </w:r>
            <w:r w:rsidR="00966A57">
              <w:rPr>
                <w:rFonts w:eastAsia="Times New Roman" w:cs="Arial"/>
                <w:color w:val="000000"/>
                <w:szCs w:val="17"/>
              </w:rPr>
              <w:t>.</w:t>
            </w:r>
          </w:p>
        </w:tc>
      </w:tr>
      <w:tr w:rsidR="007A56F8" w:rsidRPr="000E6339" w14:paraId="6CE0D2ED" w14:textId="77777777" w:rsidTr="00712569">
        <w:trPr>
          <w:cantSplit/>
        </w:trPr>
        <w:tc>
          <w:tcPr>
            <w:tcW w:w="646" w:type="pct"/>
            <w:tcBorders>
              <w:top w:val="single" w:sz="6" w:space="0" w:color="auto"/>
              <w:left w:val="single" w:sz="6" w:space="0" w:color="auto"/>
              <w:right w:val="single" w:sz="6" w:space="0" w:color="auto"/>
            </w:tcBorders>
            <w:vAlign w:val="center"/>
          </w:tcPr>
          <w:p w14:paraId="1C612DA8" w14:textId="77777777" w:rsidR="00CC1171" w:rsidRPr="00202AE4" w:rsidRDefault="00CC1171" w:rsidP="00712569">
            <w:pPr>
              <w:rPr>
                <w:rFonts w:eastAsia="Times New Roman" w:cs="Arial"/>
                <w:szCs w:val="17"/>
              </w:rPr>
            </w:pPr>
            <w:r>
              <w:rPr>
                <w:rFonts w:eastAsia="Times New Roman" w:cs="Arial"/>
                <w:szCs w:val="17"/>
              </w:rPr>
              <w:t>ALL</w:t>
            </w:r>
          </w:p>
        </w:tc>
        <w:tc>
          <w:tcPr>
            <w:tcW w:w="607" w:type="pct"/>
            <w:tcBorders>
              <w:top w:val="single" w:sz="6" w:space="0" w:color="auto"/>
              <w:left w:val="single" w:sz="6" w:space="0" w:color="auto"/>
              <w:right w:val="single" w:sz="6" w:space="0" w:color="auto"/>
            </w:tcBorders>
            <w:tcMar>
              <w:top w:w="75" w:type="dxa"/>
              <w:left w:w="75" w:type="dxa"/>
              <w:bottom w:w="75" w:type="dxa"/>
              <w:right w:w="75" w:type="dxa"/>
            </w:tcMar>
            <w:vAlign w:val="center"/>
          </w:tcPr>
          <w:p w14:paraId="57213DDA" w14:textId="77777777" w:rsidR="00CC1171" w:rsidRPr="00202AE4" w:rsidRDefault="00CC1171" w:rsidP="00712569">
            <w:pPr>
              <w:rPr>
                <w:rFonts w:eastAsia="Times New Roman" w:cs="Arial"/>
                <w:szCs w:val="17"/>
              </w:rPr>
            </w:pPr>
            <w:r w:rsidRPr="00202AE4">
              <w:rPr>
                <w:rFonts w:eastAsia="Times New Roman" w:cs="Arial"/>
                <w:szCs w:val="17"/>
              </w:rPr>
              <w:t>/trademarks</w:t>
            </w:r>
          </w:p>
          <w:p w14:paraId="314EBA66" w14:textId="77777777" w:rsidR="00CC1171" w:rsidRPr="00202AE4" w:rsidRDefault="00CC1171" w:rsidP="00712569">
            <w:pPr>
              <w:rPr>
                <w:rFonts w:eastAsia="Times New Roman" w:cs="Arial"/>
                <w:szCs w:val="17"/>
              </w:rPr>
            </w:pPr>
            <w:r w:rsidRPr="00202AE4">
              <w:rPr>
                <w:rFonts w:eastAsia="Times New Roman" w:cs="Arial"/>
                <w:szCs w:val="17"/>
              </w:rPr>
              <w:t>/patents</w:t>
            </w:r>
          </w:p>
          <w:p w14:paraId="3451AB9B" w14:textId="77777777" w:rsidR="00CC1171" w:rsidRPr="00202AE4" w:rsidRDefault="00CC1171" w:rsidP="00712569">
            <w:pPr>
              <w:rPr>
                <w:rFonts w:eastAsia="Times New Roman" w:cs="Arial"/>
                <w:szCs w:val="17"/>
              </w:rPr>
            </w:pPr>
            <w:r w:rsidRPr="00202AE4">
              <w:rPr>
                <w:rFonts w:eastAsia="Times New Roman" w:cs="Arial"/>
                <w:szCs w:val="17"/>
              </w:rPr>
              <w:t>/designs</w:t>
            </w:r>
          </w:p>
        </w:tc>
        <w:tc>
          <w:tcPr>
            <w:tcW w:w="1818"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C3116E6" w14:textId="77777777" w:rsidR="00CC1171" w:rsidRPr="00CC1171" w:rsidRDefault="00CC1171" w:rsidP="00712569">
            <w:pPr>
              <w:rPr>
                <w:rFonts w:ascii="Courier New" w:eastAsia="Times New Roman" w:hAnsi="Courier New" w:cs="Courier New"/>
                <w:color w:val="000000"/>
                <w:szCs w:val="17"/>
                <w:highlight w:val="white"/>
              </w:rPr>
            </w:pPr>
            <w:proofErr w:type="spellStart"/>
            <w:r w:rsidRPr="00CC1171">
              <w:rPr>
                <w:rFonts w:ascii="Courier New" w:eastAsia="Times New Roman" w:hAnsi="Courier New" w:cs="Courier New"/>
                <w:szCs w:val="17"/>
              </w:rPr>
              <w:t>receivingOfficeCode</w:t>
            </w:r>
            <w:proofErr w:type="spellEnd"/>
          </w:p>
        </w:tc>
        <w:tc>
          <w:tcPr>
            <w:tcW w:w="1929" w:type="pct"/>
            <w:tcBorders>
              <w:top w:val="single" w:sz="6" w:space="0" w:color="auto"/>
              <w:left w:val="single" w:sz="6" w:space="0" w:color="auto"/>
              <w:bottom w:val="single" w:sz="6" w:space="0" w:color="auto"/>
              <w:right w:val="single" w:sz="6" w:space="0" w:color="auto"/>
            </w:tcBorders>
            <w:vAlign w:val="center"/>
          </w:tcPr>
          <w:p w14:paraId="42485B3C" w14:textId="45555AA7" w:rsidR="00CC1171" w:rsidRPr="00663A9C" w:rsidRDefault="00CC1171" w:rsidP="00712569">
            <w:pPr>
              <w:rPr>
                <w:rFonts w:eastAsia="Times New Roman" w:cs="Arial"/>
                <w:color w:val="000000"/>
                <w:szCs w:val="17"/>
                <w:highlight w:val="white"/>
              </w:rPr>
            </w:pPr>
            <w:r>
              <w:rPr>
                <w:rFonts w:eastAsia="Times New Roman" w:cs="Arial"/>
                <w:szCs w:val="17"/>
              </w:rPr>
              <w:t xml:space="preserve">The IP Office, in </w:t>
            </w:r>
            <w:hyperlink r:id="rId96" w:history="1">
              <w:r w:rsidRPr="00BB216B">
                <w:rPr>
                  <w:rStyle w:val="Hyperlink"/>
                  <w:rFonts w:eastAsia="Times New Roman" w:cs="Arial"/>
                  <w:szCs w:val="17"/>
                </w:rPr>
                <w:t>WIPO ST.</w:t>
              </w:r>
              <w:r w:rsidR="009F0752">
                <w:rPr>
                  <w:rStyle w:val="Hyperlink"/>
                  <w:rFonts w:eastAsia="Times New Roman" w:cs="Arial"/>
                  <w:szCs w:val="17"/>
                </w:rPr>
                <w:t>3</w:t>
              </w:r>
            </w:hyperlink>
            <w:r>
              <w:rPr>
                <w:rFonts w:eastAsia="Times New Roman" w:cs="Arial"/>
                <w:szCs w:val="17"/>
              </w:rPr>
              <w:t xml:space="preserve"> format.</w:t>
            </w:r>
          </w:p>
        </w:tc>
      </w:tr>
      <w:tr w:rsidR="007A56F8" w:rsidRPr="000E6339" w14:paraId="475B01E8" w14:textId="77777777" w:rsidTr="00712569">
        <w:trPr>
          <w:cantSplit/>
        </w:trPr>
        <w:tc>
          <w:tcPr>
            <w:tcW w:w="646" w:type="pct"/>
            <w:tcBorders>
              <w:top w:val="single" w:sz="6" w:space="0" w:color="auto"/>
              <w:left w:val="single" w:sz="6" w:space="0" w:color="auto"/>
              <w:right w:val="single" w:sz="6" w:space="0" w:color="auto"/>
            </w:tcBorders>
            <w:vAlign w:val="center"/>
          </w:tcPr>
          <w:p w14:paraId="0808CEE7" w14:textId="77777777" w:rsidR="00CC1171" w:rsidRDefault="00CC1171" w:rsidP="00712569">
            <w:pPr>
              <w:rPr>
                <w:rFonts w:eastAsia="Times New Roman" w:cs="Arial"/>
                <w:szCs w:val="17"/>
              </w:rPr>
            </w:pPr>
            <w:r>
              <w:rPr>
                <w:rFonts w:eastAsia="Times New Roman" w:cs="Arial"/>
                <w:szCs w:val="17"/>
              </w:rPr>
              <w:t>ALL</w:t>
            </w:r>
          </w:p>
        </w:tc>
        <w:tc>
          <w:tcPr>
            <w:tcW w:w="607" w:type="pct"/>
            <w:tcBorders>
              <w:top w:val="single" w:sz="6" w:space="0" w:color="auto"/>
              <w:left w:val="single" w:sz="6" w:space="0" w:color="auto"/>
              <w:right w:val="single" w:sz="6" w:space="0" w:color="auto"/>
            </w:tcBorders>
            <w:tcMar>
              <w:top w:w="75" w:type="dxa"/>
              <w:left w:w="75" w:type="dxa"/>
              <w:bottom w:w="75" w:type="dxa"/>
              <w:right w:w="75" w:type="dxa"/>
            </w:tcMar>
            <w:vAlign w:val="center"/>
          </w:tcPr>
          <w:p w14:paraId="54F630AF" w14:textId="77777777" w:rsidR="00CC1171" w:rsidRPr="00202AE4" w:rsidRDefault="00CC1171" w:rsidP="00712569">
            <w:pPr>
              <w:rPr>
                <w:rFonts w:eastAsia="Times New Roman" w:cs="Arial"/>
                <w:szCs w:val="17"/>
              </w:rPr>
            </w:pPr>
            <w:r w:rsidRPr="00202AE4">
              <w:rPr>
                <w:rFonts w:eastAsia="Times New Roman" w:cs="Arial"/>
                <w:szCs w:val="17"/>
              </w:rPr>
              <w:t>/trademarks</w:t>
            </w:r>
          </w:p>
          <w:p w14:paraId="03B68F55" w14:textId="77777777" w:rsidR="00CC1171" w:rsidRPr="00202AE4" w:rsidRDefault="00CC1171" w:rsidP="00712569">
            <w:pPr>
              <w:rPr>
                <w:rFonts w:eastAsia="Times New Roman" w:cs="Arial"/>
                <w:szCs w:val="17"/>
              </w:rPr>
            </w:pPr>
            <w:r w:rsidRPr="00202AE4">
              <w:rPr>
                <w:rFonts w:eastAsia="Times New Roman" w:cs="Arial"/>
                <w:szCs w:val="17"/>
              </w:rPr>
              <w:t>/patents</w:t>
            </w:r>
          </w:p>
          <w:p w14:paraId="0DA5569F" w14:textId="77777777" w:rsidR="00CC1171" w:rsidRDefault="00CC1171" w:rsidP="00712569">
            <w:pPr>
              <w:rPr>
                <w:rFonts w:eastAsia="Times New Roman" w:cs="Arial"/>
                <w:szCs w:val="17"/>
              </w:rPr>
            </w:pPr>
            <w:r w:rsidRPr="00202AE4">
              <w:rPr>
                <w:rFonts w:eastAsia="Times New Roman" w:cs="Arial"/>
                <w:szCs w:val="17"/>
              </w:rPr>
              <w:t>/designs</w:t>
            </w:r>
          </w:p>
        </w:tc>
        <w:tc>
          <w:tcPr>
            <w:tcW w:w="1818"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AF8C1B8" w14:textId="77777777" w:rsidR="00CC1171" w:rsidRPr="00CC1171" w:rsidRDefault="00CC1171" w:rsidP="00712569">
            <w:pPr>
              <w:rPr>
                <w:rFonts w:ascii="Courier New" w:eastAsia="Times New Roman" w:hAnsi="Courier New" w:cs="Courier New"/>
                <w:szCs w:val="17"/>
              </w:rPr>
            </w:pPr>
            <w:proofErr w:type="spellStart"/>
            <w:r w:rsidRPr="00CC1171">
              <w:rPr>
                <w:rFonts w:ascii="Courier New" w:eastAsia="Times New Roman" w:hAnsi="Courier New" w:cs="Courier New"/>
                <w:szCs w:val="17"/>
              </w:rPr>
              <w:t>receivingOfficeDate</w:t>
            </w:r>
            <w:proofErr w:type="spellEnd"/>
          </w:p>
        </w:tc>
        <w:tc>
          <w:tcPr>
            <w:tcW w:w="1929" w:type="pct"/>
            <w:tcBorders>
              <w:top w:val="single" w:sz="6" w:space="0" w:color="auto"/>
              <w:left w:val="single" w:sz="6" w:space="0" w:color="auto"/>
              <w:bottom w:val="single" w:sz="6" w:space="0" w:color="auto"/>
              <w:right w:val="single" w:sz="6" w:space="0" w:color="auto"/>
            </w:tcBorders>
            <w:vAlign w:val="center"/>
          </w:tcPr>
          <w:p w14:paraId="542C6CE9" w14:textId="1708F788" w:rsidR="00CC1171" w:rsidRDefault="00CC1171" w:rsidP="00712569">
            <w:pPr>
              <w:rPr>
                <w:rFonts w:eastAsia="Times New Roman" w:cs="Arial"/>
                <w:szCs w:val="17"/>
              </w:rPr>
            </w:pPr>
            <w:r>
              <w:rPr>
                <w:rFonts w:eastAsia="Times New Roman" w:cs="Arial"/>
                <w:szCs w:val="17"/>
              </w:rPr>
              <w:t xml:space="preserve">The date received at the IP </w:t>
            </w:r>
            <w:r w:rsidR="00966A57">
              <w:rPr>
                <w:rFonts w:eastAsia="Times New Roman" w:cs="Arial"/>
                <w:szCs w:val="17"/>
              </w:rPr>
              <w:t>o</w:t>
            </w:r>
            <w:r>
              <w:rPr>
                <w:rFonts w:eastAsia="Times New Roman" w:cs="Arial"/>
                <w:szCs w:val="17"/>
              </w:rPr>
              <w:t>ffice</w:t>
            </w:r>
            <w:r w:rsidR="00966A57">
              <w:rPr>
                <w:rFonts w:eastAsia="Times New Roman" w:cs="Arial"/>
                <w:szCs w:val="17"/>
              </w:rPr>
              <w:t>.</w:t>
            </w:r>
          </w:p>
        </w:tc>
      </w:tr>
      <w:tr w:rsidR="007A56F8" w:rsidRPr="000E6339" w14:paraId="70D56F05" w14:textId="77777777" w:rsidTr="00712569">
        <w:trPr>
          <w:cantSplit/>
          <w:ins w:id="3817" w:author="Author"/>
        </w:trPr>
        <w:tc>
          <w:tcPr>
            <w:tcW w:w="646" w:type="pct"/>
            <w:tcBorders>
              <w:top w:val="single" w:sz="6" w:space="0" w:color="auto"/>
              <w:left w:val="single" w:sz="6" w:space="0" w:color="auto"/>
              <w:right w:val="single" w:sz="6" w:space="0" w:color="auto"/>
            </w:tcBorders>
            <w:vAlign w:val="center"/>
          </w:tcPr>
          <w:p w14:paraId="09650444" w14:textId="77777777" w:rsidR="00723AC0" w:rsidRDefault="00723AC0" w:rsidP="00712569">
            <w:pPr>
              <w:rPr>
                <w:ins w:id="3818" w:author="Author"/>
                <w:rFonts w:eastAsia="Times New Roman" w:cs="Arial"/>
                <w:szCs w:val="17"/>
              </w:rPr>
            </w:pPr>
            <w:ins w:id="3819" w:author="Author">
              <w:r>
                <w:rPr>
                  <w:rFonts w:eastAsia="Times New Roman" w:cs="Arial"/>
                  <w:szCs w:val="17"/>
                </w:rPr>
                <w:t>Trademarks</w:t>
              </w:r>
            </w:ins>
          </w:p>
        </w:tc>
        <w:tc>
          <w:tcPr>
            <w:tcW w:w="607" w:type="pct"/>
            <w:tcBorders>
              <w:top w:val="single" w:sz="6" w:space="0" w:color="auto"/>
              <w:left w:val="single" w:sz="6" w:space="0" w:color="auto"/>
              <w:right w:val="single" w:sz="6" w:space="0" w:color="auto"/>
            </w:tcBorders>
            <w:tcMar>
              <w:top w:w="75" w:type="dxa"/>
              <w:left w:w="75" w:type="dxa"/>
              <w:bottom w:w="75" w:type="dxa"/>
              <w:right w:w="75" w:type="dxa"/>
            </w:tcMar>
            <w:vAlign w:val="center"/>
          </w:tcPr>
          <w:p w14:paraId="03615629" w14:textId="77777777" w:rsidR="00723AC0" w:rsidRDefault="00723AC0" w:rsidP="00712569">
            <w:pPr>
              <w:rPr>
                <w:ins w:id="3820" w:author="Author"/>
                <w:rFonts w:eastAsia="Times New Roman" w:cs="Arial"/>
                <w:szCs w:val="17"/>
              </w:rPr>
            </w:pPr>
            <w:ins w:id="3821" w:author="Author">
              <w:r>
                <w:rPr>
                  <w:rFonts w:eastAsia="Times New Roman" w:cs="Arial"/>
                  <w:szCs w:val="17"/>
                </w:rPr>
                <w:t>/trademarks</w:t>
              </w:r>
            </w:ins>
          </w:p>
        </w:tc>
        <w:tc>
          <w:tcPr>
            <w:tcW w:w="1818"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83311E0" w14:textId="33264EEA" w:rsidR="00723AC0" w:rsidRPr="00CC1171" w:rsidRDefault="00723AC0" w:rsidP="00712569">
            <w:pPr>
              <w:rPr>
                <w:ins w:id="3822" w:author="Author"/>
                <w:rFonts w:ascii="Courier New" w:eastAsia="Times New Roman" w:hAnsi="Courier New" w:cs="Courier New"/>
                <w:szCs w:val="17"/>
              </w:rPr>
            </w:pPr>
            <w:proofErr w:type="spellStart"/>
            <w:ins w:id="3823" w:author="Author">
              <w:r w:rsidRPr="00CC1171">
                <w:rPr>
                  <w:rFonts w:ascii="Courier New" w:eastAsia="Times New Roman" w:hAnsi="Courier New" w:cs="Courier New"/>
                  <w:szCs w:val="17"/>
                </w:rPr>
                <w:t>applicationDate</w:t>
              </w:r>
              <w:proofErr w:type="spellEnd"/>
            </w:ins>
          </w:p>
        </w:tc>
        <w:tc>
          <w:tcPr>
            <w:tcW w:w="1929" w:type="pct"/>
            <w:tcBorders>
              <w:top w:val="single" w:sz="6" w:space="0" w:color="auto"/>
              <w:left w:val="single" w:sz="6" w:space="0" w:color="auto"/>
              <w:bottom w:val="single" w:sz="6" w:space="0" w:color="auto"/>
              <w:right w:val="single" w:sz="6" w:space="0" w:color="auto"/>
            </w:tcBorders>
            <w:vAlign w:val="center"/>
          </w:tcPr>
          <w:p w14:paraId="6A4193F1" w14:textId="5F951FFC" w:rsidR="00723AC0" w:rsidRDefault="00723AC0" w:rsidP="00712569">
            <w:pPr>
              <w:rPr>
                <w:ins w:id="3824" w:author="Author"/>
                <w:rFonts w:eastAsia="Times New Roman" w:cs="Arial"/>
                <w:szCs w:val="17"/>
              </w:rPr>
            </w:pPr>
            <w:ins w:id="3825" w:author="Author">
              <w:r>
                <w:rPr>
                  <w:rFonts w:eastAsia="Times New Roman" w:cs="Arial"/>
                  <w:szCs w:val="17"/>
                </w:rPr>
                <w:t>The date of the application</w:t>
              </w:r>
            </w:ins>
            <w:r w:rsidR="00966A57">
              <w:rPr>
                <w:rFonts w:eastAsia="Times New Roman" w:cs="Arial"/>
                <w:szCs w:val="17"/>
              </w:rPr>
              <w:t>.</w:t>
            </w:r>
          </w:p>
        </w:tc>
      </w:tr>
      <w:tr w:rsidR="00201093" w:rsidRPr="000E6339" w14:paraId="141B1CDD" w14:textId="77777777" w:rsidTr="00712569">
        <w:trPr>
          <w:cantSplit/>
        </w:trPr>
        <w:tc>
          <w:tcPr>
            <w:tcW w:w="646" w:type="pct"/>
            <w:tcBorders>
              <w:left w:val="single" w:sz="6" w:space="0" w:color="auto"/>
              <w:right w:val="single" w:sz="6" w:space="0" w:color="auto"/>
            </w:tcBorders>
            <w:vAlign w:val="center"/>
          </w:tcPr>
          <w:p w14:paraId="2F7BA6F3" w14:textId="0E74BC0D" w:rsidR="00723AC0" w:rsidRDefault="00CC1171" w:rsidP="00712569">
            <w:pPr>
              <w:rPr>
                <w:rFonts w:eastAsia="Times New Roman" w:cs="Arial"/>
                <w:szCs w:val="17"/>
              </w:rPr>
            </w:pPr>
            <w:del w:id="3826" w:author="Author">
              <w:r>
                <w:rPr>
                  <w:rFonts w:eastAsia="Times New Roman" w:cs="Arial"/>
                  <w:szCs w:val="17"/>
                </w:rPr>
                <w:delText>Trademarks</w:delText>
              </w:r>
            </w:del>
          </w:p>
        </w:tc>
        <w:tc>
          <w:tcPr>
            <w:tcW w:w="607" w:type="pct"/>
            <w:tcBorders>
              <w:left w:val="single" w:sz="6" w:space="0" w:color="auto"/>
              <w:right w:val="single" w:sz="6" w:space="0" w:color="auto"/>
            </w:tcBorders>
            <w:tcMar>
              <w:top w:w="75" w:type="dxa"/>
              <w:left w:w="75" w:type="dxa"/>
              <w:bottom w:w="75" w:type="dxa"/>
              <w:right w:w="75" w:type="dxa"/>
            </w:tcMar>
            <w:vAlign w:val="center"/>
          </w:tcPr>
          <w:p w14:paraId="35C08EAC" w14:textId="2F5EFC17" w:rsidR="00723AC0" w:rsidRDefault="00CC1171" w:rsidP="00712569">
            <w:pPr>
              <w:rPr>
                <w:rFonts w:eastAsia="Times New Roman" w:cs="Arial"/>
                <w:szCs w:val="17"/>
              </w:rPr>
            </w:pPr>
            <w:del w:id="3827" w:author="Author">
              <w:r>
                <w:rPr>
                  <w:rFonts w:eastAsia="Times New Roman" w:cs="Arial"/>
                  <w:szCs w:val="17"/>
                </w:rPr>
                <w:delText>/trademarks</w:delText>
              </w:r>
            </w:del>
          </w:p>
        </w:tc>
        <w:tc>
          <w:tcPr>
            <w:tcW w:w="1818"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72E2085" w14:textId="0BDC201C" w:rsidR="00723AC0" w:rsidRPr="00CC1171" w:rsidRDefault="00723AC0" w:rsidP="00712569">
            <w:pPr>
              <w:rPr>
                <w:rFonts w:ascii="Courier New" w:eastAsia="Times New Roman" w:hAnsi="Courier New" w:cs="Courier New"/>
                <w:szCs w:val="17"/>
              </w:rPr>
            </w:pPr>
            <w:proofErr w:type="spellStart"/>
            <w:r w:rsidRPr="00CC1171">
              <w:rPr>
                <w:rFonts w:ascii="Courier New" w:eastAsia="Times New Roman" w:hAnsi="Courier New" w:cs="Courier New"/>
                <w:szCs w:val="17"/>
              </w:rPr>
              <w:t>registrationDate</w:t>
            </w:r>
            <w:proofErr w:type="spellEnd"/>
          </w:p>
        </w:tc>
        <w:tc>
          <w:tcPr>
            <w:tcW w:w="1929" w:type="pct"/>
            <w:tcBorders>
              <w:top w:val="single" w:sz="6" w:space="0" w:color="auto"/>
              <w:left w:val="single" w:sz="6" w:space="0" w:color="auto"/>
              <w:bottom w:val="single" w:sz="6" w:space="0" w:color="auto"/>
              <w:right w:val="single" w:sz="6" w:space="0" w:color="auto"/>
            </w:tcBorders>
            <w:vAlign w:val="center"/>
          </w:tcPr>
          <w:p w14:paraId="7FA26574" w14:textId="14B0428B" w:rsidR="00723AC0" w:rsidRDefault="00723AC0" w:rsidP="00712569">
            <w:pPr>
              <w:rPr>
                <w:rFonts w:eastAsia="Times New Roman" w:cs="Arial"/>
                <w:szCs w:val="17"/>
              </w:rPr>
            </w:pPr>
            <w:r>
              <w:rPr>
                <w:rFonts w:eastAsia="Times New Roman" w:cs="Arial"/>
                <w:szCs w:val="17"/>
              </w:rPr>
              <w:t xml:space="preserve">The date registered at the IP </w:t>
            </w:r>
            <w:r w:rsidR="00966A57">
              <w:rPr>
                <w:rFonts w:eastAsia="Times New Roman" w:cs="Arial"/>
                <w:szCs w:val="17"/>
              </w:rPr>
              <w:t>o</w:t>
            </w:r>
            <w:r>
              <w:rPr>
                <w:rFonts w:eastAsia="Times New Roman" w:cs="Arial"/>
                <w:szCs w:val="17"/>
              </w:rPr>
              <w:t>ffice</w:t>
            </w:r>
            <w:r w:rsidR="00966A57">
              <w:rPr>
                <w:rFonts w:eastAsia="Times New Roman" w:cs="Arial"/>
                <w:szCs w:val="17"/>
              </w:rPr>
              <w:t>.</w:t>
            </w:r>
          </w:p>
        </w:tc>
      </w:tr>
      <w:tr w:rsidR="00201093" w:rsidRPr="000E6339" w14:paraId="58E18C8E" w14:textId="77777777" w:rsidTr="00712569">
        <w:trPr>
          <w:cantSplit/>
        </w:trPr>
        <w:tc>
          <w:tcPr>
            <w:tcW w:w="646" w:type="pct"/>
            <w:tcBorders>
              <w:left w:val="single" w:sz="6" w:space="0" w:color="auto"/>
              <w:right w:val="single" w:sz="6" w:space="0" w:color="auto"/>
            </w:tcBorders>
            <w:vAlign w:val="center"/>
          </w:tcPr>
          <w:p w14:paraId="4711174A" w14:textId="77777777" w:rsidR="00723AC0" w:rsidRDefault="00723AC0" w:rsidP="00712569">
            <w:pPr>
              <w:rPr>
                <w:rFonts w:eastAsia="Times New Roman" w:cs="Arial"/>
                <w:szCs w:val="17"/>
              </w:rPr>
            </w:pPr>
          </w:p>
        </w:tc>
        <w:tc>
          <w:tcPr>
            <w:tcW w:w="607" w:type="pct"/>
            <w:tcBorders>
              <w:left w:val="single" w:sz="6" w:space="0" w:color="auto"/>
              <w:right w:val="single" w:sz="6" w:space="0" w:color="auto"/>
            </w:tcBorders>
            <w:tcMar>
              <w:top w:w="75" w:type="dxa"/>
              <w:left w:w="75" w:type="dxa"/>
              <w:bottom w:w="75" w:type="dxa"/>
              <w:right w:w="75" w:type="dxa"/>
            </w:tcMar>
            <w:vAlign w:val="center"/>
          </w:tcPr>
          <w:p w14:paraId="75B7511D" w14:textId="77777777" w:rsidR="00723AC0" w:rsidRDefault="00723AC0" w:rsidP="00712569">
            <w:pPr>
              <w:rPr>
                <w:rFonts w:eastAsia="Times New Roman" w:cs="Arial"/>
                <w:szCs w:val="17"/>
              </w:rPr>
            </w:pPr>
          </w:p>
        </w:tc>
        <w:tc>
          <w:tcPr>
            <w:tcW w:w="1818"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4AFC092" w14:textId="69F9CF20" w:rsidR="00723AC0" w:rsidRPr="00CC1171" w:rsidRDefault="00723AC0" w:rsidP="00712569">
            <w:pPr>
              <w:rPr>
                <w:rFonts w:ascii="Courier New" w:eastAsia="Times New Roman" w:hAnsi="Courier New" w:cs="Courier New"/>
                <w:szCs w:val="17"/>
              </w:rPr>
            </w:pPr>
            <w:proofErr w:type="spellStart"/>
            <w:ins w:id="3828" w:author="Author">
              <w:r>
                <w:rPr>
                  <w:rFonts w:ascii="Courier New" w:eastAsia="Times New Roman" w:hAnsi="Courier New" w:cs="Courier New"/>
                  <w:szCs w:val="17"/>
                </w:rPr>
                <w:t>markFeatureCategory</w:t>
              </w:r>
            </w:ins>
            <w:proofErr w:type="spellEnd"/>
            <w:del w:id="3829" w:author="Author">
              <w:r w:rsidRPr="00CC1171" w:rsidDel="00723AC0">
                <w:rPr>
                  <w:rFonts w:ascii="Courier New" w:eastAsia="Times New Roman" w:hAnsi="Courier New" w:cs="Courier New"/>
                  <w:szCs w:val="17"/>
                </w:rPr>
                <w:delText>applicationDate</w:delText>
              </w:r>
            </w:del>
          </w:p>
        </w:tc>
        <w:tc>
          <w:tcPr>
            <w:tcW w:w="1929" w:type="pct"/>
            <w:tcBorders>
              <w:top w:val="single" w:sz="6" w:space="0" w:color="auto"/>
              <w:left w:val="single" w:sz="6" w:space="0" w:color="auto"/>
              <w:bottom w:val="single" w:sz="6" w:space="0" w:color="auto"/>
              <w:right w:val="single" w:sz="6" w:space="0" w:color="auto"/>
            </w:tcBorders>
            <w:vAlign w:val="center"/>
          </w:tcPr>
          <w:p w14:paraId="357B5E68" w14:textId="48F58EEF" w:rsidR="00723AC0" w:rsidRDefault="00723AC0" w:rsidP="00712569">
            <w:pPr>
              <w:rPr>
                <w:rFonts w:eastAsia="Times New Roman" w:cs="Arial"/>
                <w:szCs w:val="17"/>
              </w:rPr>
            </w:pPr>
            <w:r>
              <w:t xml:space="preserve">The </w:t>
            </w:r>
            <w:del w:id="3830" w:author="Author">
              <w:r w:rsidR="00CC1171">
                <w:rPr>
                  <w:rFonts w:eastAsia="Times New Roman" w:cs="Arial"/>
                  <w:szCs w:val="17"/>
                </w:rPr>
                <w:delText>date</w:delText>
              </w:r>
            </w:del>
            <w:ins w:id="3831" w:author="Author">
              <w:r>
                <w:t>c</w:t>
              </w:r>
              <w:r w:rsidRPr="00B826E1">
                <w:rPr>
                  <w:rFonts w:eastAsia="Times New Roman" w:cs="Arial"/>
                  <w:szCs w:val="17"/>
                </w:rPr>
                <w:t>ategory</w:t>
              </w:r>
            </w:ins>
            <w:r w:rsidRPr="00B826E1">
              <w:rPr>
                <w:rFonts w:eastAsia="Times New Roman" w:cs="Arial"/>
                <w:szCs w:val="17"/>
              </w:rPr>
              <w:t xml:space="preserve"> of </w:t>
            </w:r>
            <w:del w:id="3832" w:author="Author">
              <w:r w:rsidR="00CC1171">
                <w:rPr>
                  <w:rFonts w:eastAsia="Times New Roman" w:cs="Arial"/>
                  <w:szCs w:val="17"/>
                </w:rPr>
                <w:delText xml:space="preserve">the application </w:delText>
              </w:r>
            </w:del>
            <w:ins w:id="3833" w:author="Author">
              <w:r w:rsidRPr="00B826E1">
                <w:rPr>
                  <w:rFonts w:eastAsia="Times New Roman" w:cs="Arial"/>
                  <w:szCs w:val="17"/>
                </w:rPr>
                <w:t xml:space="preserve">mark </w:t>
              </w:r>
              <w:r w:rsidR="00132635" w:rsidRPr="00B826E1">
                <w:rPr>
                  <w:rFonts w:eastAsia="Times New Roman" w:cs="Arial"/>
                  <w:szCs w:val="17"/>
                </w:rPr>
                <w:t>feature</w:t>
              </w:r>
            </w:ins>
            <w:r w:rsidR="00966A57">
              <w:rPr>
                <w:rFonts w:eastAsia="Times New Roman" w:cs="Arial"/>
                <w:szCs w:val="17"/>
              </w:rPr>
              <w:t>.</w:t>
            </w:r>
          </w:p>
        </w:tc>
      </w:tr>
      <w:tr w:rsidR="00201093" w:rsidRPr="000E6339" w14:paraId="28D09D87" w14:textId="77777777" w:rsidTr="00712569">
        <w:trPr>
          <w:cantSplit/>
        </w:trPr>
        <w:tc>
          <w:tcPr>
            <w:tcW w:w="646" w:type="pct"/>
            <w:tcBorders>
              <w:left w:val="single" w:sz="6" w:space="0" w:color="auto"/>
              <w:right w:val="single" w:sz="6" w:space="0" w:color="auto"/>
            </w:tcBorders>
            <w:vAlign w:val="center"/>
          </w:tcPr>
          <w:p w14:paraId="5FD9F615" w14:textId="77777777" w:rsidR="00723AC0" w:rsidRDefault="00723AC0" w:rsidP="00712569">
            <w:pPr>
              <w:rPr>
                <w:rFonts w:eastAsia="Times New Roman" w:cs="Arial"/>
                <w:szCs w:val="17"/>
              </w:rPr>
            </w:pPr>
          </w:p>
        </w:tc>
        <w:tc>
          <w:tcPr>
            <w:tcW w:w="607" w:type="pct"/>
            <w:tcBorders>
              <w:left w:val="single" w:sz="6" w:space="0" w:color="auto"/>
              <w:right w:val="single" w:sz="6" w:space="0" w:color="auto"/>
            </w:tcBorders>
            <w:tcMar>
              <w:top w:w="75" w:type="dxa"/>
              <w:left w:w="75" w:type="dxa"/>
              <w:bottom w:w="75" w:type="dxa"/>
              <w:right w:w="75" w:type="dxa"/>
            </w:tcMar>
            <w:vAlign w:val="center"/>
          </w:tcPr>
          <w:p w14:paraId="47C25CF1" w14:textId="77777777" w:rsidR="00723AC0" w:rsidRDefault="00723AC0" w:rsidP="00712569">
            <w:pPr>
              <w:rPr>
                <w:rFonts w:eastAsia="Times New Roman" w:cs="Arial"/>
                <w:szCs w:val="17"/>
              </w:rPr>
            </w:pPr>
          </w:p>
        </w:tc>
        <w:tc>
          <w:tcPr>
            <w:tcW w:w="1818"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674772D" w14:textId="77777777" w:rsidR="00723AC0" w:rsidRPr="00CC1171" w:rsidRDefault="00723AC0" w:rsidP="00712569">
            <w:pPr>
              <w:rPr>
                <w:rFonts w:ascii="Courier New" w:eastAsia="Times New Roman" w:hAnsi="Courier New" w:cs="Courier New"/>
                <w:szCs w:val="17"/>
              </w:rPr>
            </w:pPr>
            <w:proofErr w:type="spellStart"/>
            <w:r w:rsidRPr="00CC1171">
              <w:rPr>
                <w:rFonts w:ascii="Courier New" w:eastAsia="Times New Roman" w:hAnsi="Courier New" w:cs="Courier New"/>
                <w:szCs w:val="17"/>
              </w:rPr>
              <w:t>markCurrentStatusCode</w:t>
            </w:r>
            <w:proofErr w:type="spellEnd"/>
          </w:p>
        </w:tc>
        <w:tc>
          <w:tcPr>
            <w:tcW w:w="1929" w:type="pct"/>
            <w:tcBorders>
              <w:top w:val="single" w:sz="6" w:space="0" w:color="auto"/>
              <w:left w:val="single" w:sz="6" w:space="0" w:color="auto"/>
              <w:bottom w:val="single" w:sz="6" w:space="0" w:color="auto"/>
              <w:right w:val="single" w:sz="6" w:space="0" w:color="auto"/>
            </w:tcBorders>
            <w:vAlign w:val="center"/>
          </w:tcPr>
          <w:p w14:paraId="3D0CA2DC" w14:textId="0F7948C2" w:rsidR="00723AC0" w:rsidRDefault="00723AC0" w:rsidP="00712569">
            <w:pPr>
              <w:rPr>
                <w:rFonts w:eastAsia="Times New Roman" w:cs="Arial"/>
                <w:szCs w:val="17"/>
              </w:rPr>
            </w:pPr>
            <w:r>
              <w:rPr>
                <w:rFonts w:eastAsia="Times New Roman" w:cs="Arial"/>
                <w:szCs w:val="17"/>
              </w:rPr>
              <w:t>Code of the current legal status of the application</w:t>
            </w:r>
            <w:r w:rsidR="00966A57">
              <w:rPr>
                <w:rFonts w:eastAsia="Times New Roman" w:cs="Arial"/>
                <w:szCs w:val="17"/>
              </w:rPr>
              <w:t>.</w:t>
            </w:r>
          </w:p>
        </w:tc>
      </w:tr>
      <w:tr w:rsidR="00201093" w:rsidRPr="000E6339" w14:paraId="6A528462" w14:textId="77777777" w:rsidTr="00712569">
        <w:trPr>
          <w:cantSplit/>
        </w:trPr>
        <w:tc>
          <w:tcPr>
            <w:tcW w:w="646" w:type="pct"/>
            <w:tcBorders>
              <w:left w:val="single" w:sz="6" w:space="0" w:color="auto"/>
              <w:right w:val="single" w:sz="6" w:space="0" w:color="auto"/>
            </w:tcBorders>
            <w:vAlign w:val="center"/>
          </w:tcPr>
          <w:p w14:paraId="66380215" w14:textId="77777777" w:rsidR="00723AC0" w:rsidRDefault="00723AC0" w:rsidP="00712569">
            <w:pPr>
              <w:rPr>
                <w:rFonts w:eastAsia="Times New Roman" w:cs="Arial"/>
                <w:szCs w:val="17"/>
              </w:rPr>
            </w:pPr>
          </w:p>
        </w:tc>
        <w:tc>
          <w:tcPr>
            <w:tcW w:w="607" w:type="pct"/>
            <w:tcBorders>
              <w:left w:val="single" w:sz="6" w:space="0" w:color="auto"/>
              <w:right w:val="single" w:sz="6" w:space="0" w:color="auto"/>
            </w:tcBorders>
            <w:tcMar>
              <w:top w:w="75" w:type="dxa"/>
              <w:left w:w="75" w:type="dxa"/>
              <w:bottom w:w="75" w:type="dxa"/>
              <w:right w:w="75" w:type="dxa"/>
            </w:tcMar>
            <w:vAlign w:val="center"/>
          </w:tcPr>
          <w:p w14:paraId="0DB4C8C2" w14:textId="77777777" w:rsidR="00723AC0" w:rsidRDefault="00723AC0" w:rsidP="00712569">
            <w:pPr>
              <w:rPr>
                <w:rFonts w:eastAsia="Times New Roman" w:cs="Arial"/>
                <w:szCs w:val="17"/>
              </w:rPr>
            </w:pPr>
          </w:p>
        </w:tc>
        <w:tc>
          <w:tcPr>
            <w:tcW w:w="1818"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6B8667E1" w14:textId="77777777" w:rsidR="00723AC0" w:rsidRPr="00CC1171" w:rsidRDefault="00723AC0" w:rsidP="00712569">
            <w:pPr>
              <w:rPr>
                <w:rFonts w:ascii="Courier New" w:eastAsia="Times New Roman" w:hAnsi="Courier New" w:cs="Courier New"/>
                <w:szCs w:val="17"/>
              </w:rPr>
            </w:pPr>
            <w:proofErr w:type="spellStart"/>
            <w:r w:rsidRPr="00CC1171">
              <w:rPr>
                <w:rFonts w:ascii="Courier New" w:eastAsia="Times New Roman" w:hAnsi="Courier New" w:cs="Courier New"/>
                <w:szCs w:val="17"/>
              </w:rPr>
              <w:t>markCurrentStatusDate</w:t>
            </w:r>
            <w:proofErr w:type="spellEnd"/>
          </w:p>
        </w:tc>
        <w:tc>
          <w:tcPr>
            <w:tcW w:w="1929" w:type="pct"/>
            <w:tcBorders>
              <w:top w:val="single" w:sz="6" w:space="0" w:color="auto"/>
              <w:left w:val="single" w:sz="6" w:space="0" w:color="auto"/>
              <w:bottom w:val="single" w:sz="6" w:space="0" w:color="auto"/>
              <w:right w:val="single" w:sz="6" w:space="0" w:color="auto"/>
            </w:tcBorders>
            <w:vAlign w:val="center"/>
          </w:tcPr>
          <w:p w14:paraId="1E4C25CA" w14:textId="3AE8FD77" w:rsidR="00723AC0" w:rsidRDefault="00723AC0" w:rsidP="00712569">
            <w:pPr>
              <w:rPr>
                <w:rFonts w:eastAsia="Times New Roman" w:cs="Arial"/>
                <w:szCs w:val="17"/>
              </w:rPr>
            </w:pPr>
            <w:r>
              <w:rPr>
                <w:rFonts w:eastAsia="Times New Roman" w:cs="Arial"/>
                <w:szCs w:val="17"/>
              </w:rPr>
              <w:t>Date of the current legal status of the application</w:t>
            </w:r>
            <w:r w:rsidR="00966A57">
              <w:rPr>
                <w:rFonts w:eastAsia="Times New Roman" w:cs="Arial"/>
                <w:szCs w:val="17"/>
              </w:rPr>
              <w:t>.</w:t>
            </w:r>
          </w:p>
        </w:tc>
      </w:tr>
      <w:tr w:rsidR="007A56F8" w:rsidRPr="000E6339" w14:paraId="2C9F5465" w14:textId="77777777" w:rsidTr="00712569">
        <w:trPr>
          <w:cantSplit/>
        </w:trPr>
        <w:tc>
          <w:tcPr>
            <w:tcW w:w="646" w:type="pct"/>
            <w:vMerge w:val="restart"/>
            <w:tcBorders>
              <w:top w:val="single" w:sz="6" w:space="0" w:color="auto"/>
              <w:left w:val="single" w:sz="6" w:space="0" w:color="auto"/>
              <w:right w:val="single" w:sz="6" w:space="0" w:color="auto"/>
            </w:tcBorders>
            <w:vAlign w:val="center"/>
          </w:tcPr>
          <w:p w14:paraId="7AAD80CF" w14:textId="77777777" w:rsidR="00723AC0" w:rsidRDefault="00723AC0" w:rsidP="00712569">
            <w:pPr>
              <w:rPr>
                <w:rFonts w:eastAsia="Times New Roman" w:cs="Arial"/>
                <w:szCs w:val="17"/>
              </w:rPr>
            </w:pPr>
            <w:r>
              <w:rPr>
                <w:rFonts w:eastAsia="Times New Roman" w:cs="Arial"/>
                <w:szCs w:val="17"/>
              </w:rPr>
              <w:t>Patents</w:t>
            </w:r>
          </w:p>
        </w:tc>
        <w:tc>
          <w:tcPr>
            <w:tcW w:w="607" w:type="pct"/>
            <w:vMerge w:val="restart"/>
            <w:tcBorders>
              <w:top w:val="single" w:sz="6" w:space="0" w:color="auto"/>
              <w:left w:val="single" w:sz="6" w:space="0" w:color="auto"/>
              <w:right w:val="single" w:sz="6" w:space="0" w:color="auto"/>
            </w:tcBorders>
            <w:tcMar>
              <w:top w:w="75" w:type="dxa"/>
              <w:left w:w="75" w:type="dxa"/>
              <w:bottom w:w="75" w:type="dxa"/>
              <w:right w:w="75" w:type="dxa"/>
            </w:tcMar>
            <w:vAlign w:val="center"/>
          </w:tcPr>
          <w:p w14:paraId="6D3383E7" w14:textId="77777777" w:rsidR="00723AC0" w:rsidRDefault="00723AC0" w:rsidP="00712569">
            <w:pPr>
              <w:rPr>
                <w:rFonts w:eastAsia="Times New Roman" w:cs="Arial"/>
                <w:szCs w:val="17"/>
              </w:rPr>
            </w:pPr>
            <w:r>
              <w:rPr>
                <w:rFonts w:eastAsia="Times New Roman" w:cs="Arial"/>
                <w:szCs w:val="17"/>
              </w:rPr>
              <w:t>/patents</w:t>
            </w:r>
          </w:p>
        </w:tc>
        <w:tc>
          <w:tcPr>
            <w:tcW w:w="1818"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6C5814C0" w14:textId="77777777" w:rsidR="00723AC0" w:rsidRPr="00CC1171" w:rsidRDefault="00723AC0" w:rsidP="00712569">
            <w:pPr>
              <w:rPr>
                <w:rFonts w:ascii="Courier New" w:eastAsia="Times New Roman" w:hAnsi="Courier New" w:cs="Courier New"/>
                <w:szCs w:val="17"/>
              </w:rPr>
            </w:pPr>
            <w:proofErr w:type="spellStart"/>
            <w:r w:rsidRPr="00CC1171">
              <w:rPr>
                <w:rFonts w:ascii="Courier New" w:eastAsia="Times New Roman" w:hAnsi="Courier New" w:cs="Courier New"/>
                <w:szCs w:val="17"/>
              </w:rPr>
              <w:t>filingDate</w:t>
            </w:r>
            <w:proofErr w:type="spellEnd"/>
          </w:p>
        </w:tc>
        <w:tc>
          <w:tcPr>
            <w:tcW w:w="1929" w:type="pct"/>
            <w:tcBorders>
              <w:top w:val="single" w:sz="6" w:space="0" w:color="auto"/>
              <w:left w:val="single" w:sz="6" w:space="0" w:color="auto"/>
              <w:bottom w:val="single" w:sz="6" w:space="0" w:color="auto"/>
              <w:right w:val="single" w:sz="6" w:space="0" w:color="auto"/>
            </w:tcBorders>
            <w:vAlign w:val="center"/>
          </w:tcPr>
          <w:p w14:paraId="0A20EFE2" w14:textId="1750808B" w:rsidR="00723AC0" w:rsidRDefault="00723AC0" w:rsidP="00712569">
            <w:pPr>
              <w:rPr>
                <w:rFonts w:eastAsia="Times New Roman" w:cs="Arial"/>
                <w:szCs w:val="17"/>
              </w:rPr>
            </w:pPr>
            <w:r>
              <w:rPr>
                <w:rFonts w:eastAsia="Times New Roman" w:cs="Arial"/>
                <w:szCs w:val="17"/>
              </w:rPr>
              <w:t>The date that the application was filed</w:t>
            </w:r>
            <w:r w:rsidR="00966A57">
              <w:rPr>
                <w:rFonts w:eastAsia="Times New Roman" w:cs="Arial"/>
                <w:szCs w:val="17"/>
              </w:rPr>
              <w:t>.</w:t>
            </w:r>
          </w:p>
        </w:tc>
      </w:tr>
      <w:tr w:rsidR="00201093" w:rsidRPr="000E6339" w14:paraId="036197FF" w14:textId="77777777" w:rsidTr="00712569">
        <w:trPr>
          <w:cantSplit/>
        </w:trPr>
        <w:tc>
          <w:tcPr>
            <w:tcW w:w="646" w:type="pct"/>
            <w:vMerge/>
            <w:tcBorders>
              <w:left w:val="single" w:sz="6" w:space="0" w:color="auto"/>
              <w:right w:val="single" w:sz="6" w:space="0" w:color="auto"/>
            </w:tcBorders>
            <w:vAlign w:val="center"/>
          </w:tcPr>
          <w:p w14:paraId="77756F5E" w14:textId="77777777" w:rsidR="00723AC0" w:rsidRDefault="00723AC0" w:rsidP="00712569">
            <w:pPr>
              <w:rPr>
                <w:rFonts w:eastAsia="Times New Roman" w:cs="Arial"/>
                <w:szCs w:val="17"/>
              </w:rPr>
            </w:pPr>
          </w:p>
        </w:tc>
        <w:tc>
          <w:tcPr>
            <w:tcW w:w="607" w:type="pct"/>
            <w:vMerge/>
            <w:tcBorders>
              <w:left w:val="single" w:sz="6" w:space="0" w:color="auto"/>
              <w:right w:val="single" w:sz="6" w:space="0" w:color="auto"/>
            </w:tcBorders>
            <w:tcMar>
              <w:top w:w="75" w:type="dxa"/>
              <w:left w:w="75" w:type="dxa"/>
              <w:bottom w:w="75" w:type="dxa"/>
              <w:right w:w="75" w:type="dxa"/>
            </w:tcMar>
            <w:vAlign w:val="center"/>
          </w:tcPr>
          <w:p w14:paraId="6F3E70B1" w14:textId="77777777" w:rsidR="00723AC0" w:rsidRDefault="00723AC0" w:rsidP="00712569">
            <w:pPr>
              <w:rPr>
                <w:rFonts w:eastAsia="Times New Roman" w:cs="Arial"/>
                <w:szCs w:val="17"/>
              </w:rPr>
            </w:pPr>
          </w:p>
        </w:tc>
        <w:tc>
          <w:tcPr>
            <w:tcW w:w="1818"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97626C5" w14:textId="77777777" w:rsidR="00723AC0" w:rsidRPr="00CC1171" w:rsidRDefault="00723AC0" w:rsidP="00712569">
            <w:pPr>
              <w:rPr>
                <w:rFonts w:ascii="Courier New" w:eastAsia="Times New Roman" w:hAnsi="Courier New" w:cs="Courier New"/>
                <w:szCs w:val="17"/>
              </w:rPr>
            </w:pPr>
            <w:proofErr w:type="spellStart"/>
            <w:r w:rsidRPr="00CC1171">
              <w:rPr>
                <w:rFonts w:ascii="Courier New" w:eastAsia="Times New Roman" w:hAnsi="Courier New" w:cs="Courier New"/>
                <w:szCs w:val="17"/>
              </w:rPr>
              <w:t>grantPublicationDate</w:t>
            </w:r>
            <w:proofErr w:type="spellEnd"/>
          </w:p>
        </w:tc>
        <w:tc>
          <w:tcPr>
            <w:tcW w:w="1929" w:type="pct"/>
            <w:tcBorders>
              <w:top w:val="single" w:sz="6" w:space="0" w:color="auto"/>
              <w:left w:val="single" w:sz="6" w:space="0" w:color="auto"/>
              <w:bottom w:val="single" w:sz="6" w:space="0" w:color="auto"/>
              <w:right w:val="single" w:sz="6" w:space="0" w:color="auto"/>
            </w:tcBorders>
            <w:vAlign w:val="center"/>
          </w:tcPr>
          <w:p w14:paraId="54BA1FC4" w14:textId="066024D3" w:rsidR="00723AC0" w:rsidRDefault="00723AC0" w:rsidP="00712569">
            <w:pPr>
              <w:rPr>
                <w:rFonts w:eastAsia="Times New Roman" w:cs="Arial"/>
                <w:szCs w:val="17"/>
              </w:rPr>
            </w:pPr>
            <w:r>
              <w:rPr>
                <w:rFonts w:eastAsia="Times New Roman" w:cs="Arial"/>
                <w:szCs w:val="17"/>
              </w:rPr>
              <w:t>The date that the grant was published</w:t>
            </w:r>
            <w:r w:rsidR="00966A57">
              <w:rPr>
                <w:rFonts w:eastAsia="Times New Roman" w:cs="Arial"/>
                <w:szCs w:val="17"/>
              </w:rPr>
              <w:t>.</w:t>
            </w:r>
          </w:p>
        </w:tc>
      </w:tr>
      <w:tr w:rsidR="00201093" w:rsidRPr="000E6339" w14:paraId="2D2D5B4B" w14:textId="77777777" w:rsidTr="00712569">
        <w:trPr>
          <w:cantSplit/>
        </w:trPr>
        <w:tc>
          <w:tcPr>
            <w:tcW w:w="646" w:type="pct"/>
            <w:vMerge/>
            <w:tcBorders>
              <w:left w:val="single" w:sz="6" w:space="0" w:color="auto"/>
              <w:right w:val="single" w:sz="6" w:space="0" w:color="auto"/>
            </w:tcBorders>
            <w:vAlign w:val="center"/>
          </w:tcPr>
          <w:p w14:paraId="5210B36E" w14:textId="77777777" w:rsidR="00723AC0" w:rsidRDefault="00723AC0" w:rsidP="00712569">
            <w:pPr>
              <w:rPr>
                <w:rFonts w:eastAsia="Times New Roman" w:cs="Arial"/>
                <w:szCs w:val="17"/>
              </w:rPr>
            </w:pPr>
          </w:p>
        </w:tc>
        <w:tc>
          <w:tcPr>
            <w:tcW w:w="607" w:type="pct"/>
            <w:vMerge/>
            <w:tcBorders>
              <w:left w:val="single" w:sz="6" w:space="0" w:color="auto"/>
              <w:right w:val="single" w:sz="6" w:space="0" w:color="auto"/>
            </w:tcBorders>
            <w:tcMar>
              <w:top w:w="75" w:type="dxa"/>
              <w:left w:w="75" w:type="dxa"/>
              <w:bottom w:w="75" w:type="dxa"/>
              <w:right w:w="75" w:type="dxa"/>
            </w:tcMar>
            <w:vAlign w:val="center"/>
          </w:tcPr>
          <w:p w14:paraId="65C059BA" w14:textId="77777777" w:rsidR="00723AC0" w:rsidRDefault="00723AC0" w:rsidP="00712569">
            <w:pPr>
              <w:rPr>
                <w:rFonts w:eastAsia="Times New Roman" w:cs="Arial"/>
                <w:szCs w:val="17"/>
              </w:rPr>
            </w:pPr>
          </w:p>
        </w:tc>
        <w:tc>
          <w:tcPr>
            <w:tcW w:w="1818"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F3F1B73" w14:textId="77777777" w:rsidR="00723AC0" w:rsidRPr="00CC1171" w:rsidRDefault="00723AC0" w:rsidP="00712569">
            <w:pPr>
              <w:rPr>
                <w:rFonts w:ascii="Courier New" w:eastAsia="Times New Roman" w:hAnsi="Courier New" w:cs="Courier New"/>
                <w:szCs w:val="17"/>
              </w:rPr>
            </w:pPr>
            <w:proofErr w:type="spellStart"/>
            <w:r w:rsidRPr="00CC1171">
              <w:rPr>
                <w:rFonts w:ascii="Courier New" w:eastAsia="Times New Roman" w:hAnsi="Courier New" w:cs="Courier New"/>
                <w:szCs w:val="17"/>
              </w:rPr>
              <w:t>fileReferenceIdentifier</w:t>
            </w:r>
            <w:proofErr w:type="spellEnd"/>
          </w:p>
        </w:tc>
        <w:tc>
          <w:tcPr>
            <w:tcW w:w="1929" w:type="pct"/>
            <w:tcBorders>
              <w:top w:val="single" w:sz="6" w:space="0" w:color="auto"/>
              <w:left w:val="single" w:sz="6" w:space="0" w:color="auto"/>
              <w:bottom w:val="single" w:sz="6" w:space="0" w:color="auto"/>
              <w:right w:val="single" w:sz="6" w:space="0" w:color="auto"/>
            </w:tcBorders>
            <w:vAlign w:val="center"/>
          </w:tcPr>
          <w:p w14:paraId="530CCD50" w14:textId="31715B57" w:rsidR="00723AC0" w:rsidRDefault="00723AC0" w:rsidP="00712569">
            <w:pPr>
              <w:rPr>
                <w:rFonts w:eastAsia="Times New Roman" w:cs="Arial"/>
                <w:szCs w:val="17"/>
              </w:rPr>
            </w:pPr>
            <w:r>
              <w:rPr>
                <w:rFonts w:eastAsia="Times New Roman" w:cs="Arial"/>
                <w:szCs w:val="17"/>
              </w:rPr>
              <w:t>Applicants reference number</w:t>
            </w:r>
            <w:r w:rsidR="00966A57">
              <w:rPr>
                <w:rFonts w:eastAsia="Times New Roman" w:cs="Arial"/>
                <w:szCs w:val="17"/>
              </w:rPr>
              <w:t>.</w:t>
            </w:r>
          </w:p>
        </w:tc>
      </w:tr>
      <w:tr w:rsidR="00201093" w:rsidRPr="000E6339" w14:paraId="69B64BA3" w14:textId="77777777" w:rsidTr="00712569">
        <w:trPr>
          <w:cantSplit/>
        </w:trPr>
        <w:tc>
          <w:tcPr>
            <w:tcW w:w="646" w:type="pct"/>
            <w:vMerge/>
            <w:tcBorders>
              <w:left w:val="single" w:sz="6" w:space="0" w:color="auto"/>
              <w:right w:val="single" w:sz="6" w:space="0" w:color="auto"/>
            </w:tcBorders>
            <w:vAlign w:val="center"/>
          </w:tcPr>
          <w:p w14:paraId="40140EEF" w14:textId="77777777" w:rsidR="00723AC0" w:rsidRDefault="00723AC0" w:rsidP="00712569">
            <w:pPr>
              <w:rPr>
                <w:rFonts w:eastAsia="Times New Roman" w:cs="Arial"/>
                <w:szCs w:val="17"/>
              </w:rPr>
            </w:pPr>
          </w:p>
        </w:tc>
        <w:tc>
          <w:tcPr>
            <w:tcW w:w="607" w:type="pct"/>
            <w:vMerge/>
            <w:tcBorders>
              <w:left w:val="single" w:sz="6" w:space="0" w:color="auto"/>
              <w:right w:val="single" w:sz="6" w:space="0" w:color="auto"/>
            </w:tcBorders>
            <w:tcMar>
              <w:top w:w="75" w:type="dxa"/>
              <w:left w:w="75" w:type="dxa"/>
              <w:bottom w:w="75" w:type="dxa"/>
              <w:right w:w="75" w:type="dxa"/>
            </w:tcMar>
            <w:vAlign w:val="center"/>
          </w:tcPr>
          <w:p w14:paraId="5C8DB3A0" w14:textId="77777777" w:rsidR="00723AC0" w:rsidRDefault="00723AC0" w:rsidP="00712569">
            <w:pPr>
              <w:rPr>
                <w:rFonts w:eastAsia="Times New Roman" w:cs="Arial"/>
                <w:szCs w:val="17"/>
              </w:rPr>
            </w:pPr>
          </w:p>
        </w:tc>
        <w:tc>
          <w:tcPr>
            <w:tcW w:w="1818"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330E1EF" w14:textId="77777777" w:rsidR="00723AC0" w:rsidRPr="00CC1171" w:rsidRDefault="00723AC0" w:rsidP="00712569">
            <w:pPr>
              <w:rPr>
                <w:rFonts w:ascii="Courier New" w:eastAsia="Times New Roman" w:hAnsi="Courier New" w:cs="Courier New"/>
                <w:szCs w:val="17"/>
              </w:rPr>
            </w:pPr>
            <w:proofErr w:type="spellStart"/>
            <w:r w:rsidRPr="00CC1171">
              <w:rPr>
                <w:rFonts w:ascii="Courier New" w:eastAsia="Times New Roman" w:hAnsi="Courier New" w:cs="Courier New"/>
                <w:szCs w:val="17"/>
              </w:rPr>
              <w:t>applicationBodyStatus</w:t>
            </w:r>
            <w:proofErr w:type="spellEnd"/>
          </w:p>
        </w:tc>
        <w:tc>
          <w:tcPr>
            <w:tcW w:w="1929" w:type="pct"/>
            <w:tcBorders>
              <w:top w:val="single" w:sz="6" w:space="0" w:color="auto"/>
              <w:left w:val="single" w:sz="6" w:space="0" w:color="auto"/>
              <w:bottom w:val="single" w:sz="6" w:space="0" w:color="auto"/>
              <w:right w:val="single" w:sz="6" w:space="0" w:color="auto"/>
            </w:tcBorders>
            <w:vAlign w:val="center"/>
          </w:tcPr>
          <w:p w14:paraId="45585B60" w14:textId="64C9E448" w:rsidR="00723AC0" w:rsidRDefault="00723AC0" w:rsidP="00712569">
            <w:pPr>
              <w:rPr>
                <w:rFonts w:eastAsia="Times New Roman" w:cs="Arial"/>
                <w:szCs w:val="17"/>
              </w:rPr>
            </w:pPr>
            <w:r>
              <w:rPr>
                <w:rFonts w:eastAsia="Times New Roman" w:cs="Arial"/>
                <w:szCs w:val="17"/>
              </w:rPr>
              <w:t>Status of the application body</w:t>
            </w:r>
            <w:r w:rsidR="00966A57">
              <w:rPr>
                <w:rFonts w:eastAsia="Times New Roman" w:cs="Arial"/>
                <w:szCs w:val="17"/>
              </w:rPr>
              <w:t>.</w:t>
            </w:r>
          </w:p>
        </w:tc>
      </w:tr>
      <w:tr w:rsidR="00201093" w:rsidRPr="000E6339" w14:paraId="3FB62E84" w14:textId="77777777" w:rsidTr="00712569">
        <w:trPr>
          <w:cantSplit/>
        </w:trPr>
        <w:tc>
          <w:tcPr>
            <w:tcW w:w="646" w:type="pct"/>
            <w:vMerge/>
            <w:tcBorders>
              <w:left w:val="single" w:sz="6" w:space="0" w:color="auto"/>
              <w:right w:val="single" w:sz="6" w:space="0" w:color="auto"/>
            </w:tcBorders>
            <w:vAlign w:val="center"/>
          </w:tcPr>
          <w:p w14:paraId="11809D49" w14:textId="77777777" w:rsidR="00723AC0" w:rsidRPr="0070779E" w:rsidRDefault="00723AC0" w:rsidP="00712569">
            <w:pPr>
              <w:rPr>
                <w:rFonts w:eastAsia="Times New Roman" w:cs="Arial"/>
                <w:szCs w:val="17"/>
              </w:rPr>
            </w:pPr>
          </w:p>
        </w:tc>
        <w:tc>
          <w:tcPr>
            <w:tcW w:w="607" w:type="pct"/>
            <w:vMerge/>
            <w:tcBorders>
              <w:left w:val="single" w:sz="6" w:space="0" w:color="auto"/>
              <w:right w:val="single" w:sz="6" w:space="0" w:color="auto"/>
            </w:tcBorders>
            <w:tcMar>
              <w:top w:w="75" w:type="dxa"/>
              <w:left w:w="75" w:type="dxa"/>
              <w:bottom w:w="75" w:type="dxa"/>
              <w:right w:w="75" w:type="dxa"/>
            </w:tcMar>
            <w:vAlign w:val="center"/>
          </w:tcPr>
          <w:p w14:paraId="0E1EB0AC" w14:textId="77777777" w:rsidR="00723AC0" w:rsidRPr="0070779E" w:rsidRDefault="00723AC0" w:rsidP="00712569">
            <w:pPr>
              <w:rPr>
                <w:rFonts w:eastAsia="Times New Roman" w:cs="Arial"/>
                <w:szCs w:val="17"/>
              </w:rPr>
            </w:pPr>
          </w:p>
        </w:tc>
        <w:tc>
          <w:tcPr>
            <w:tcW w:w="1818"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A6C5DF9" w14:textId="77777777" w:rsidR="00723AC0" w:rsidRPr="00CC1171" w:rsidRDefault="00723AC0" w:rsidP="00712569">
            <w:pPr>
              <w:rPr>
                <w:rFonts w:ascii="Courier New" w:eastAsia="Times New Roman" w:hAnsi="Courier New" w:cs="Courier New"/>
                <w:szCs w:val="17"/>
              </w:rPr>
            </w:pPr>
            <w:proofErr w:type="spellStart"/>
            <w:r w:rsidRPr="00CC1171">
              <w:rPr>
                <w:rFonts w:ascii="Courier New" w:eastAsia="Times New Roman" w:hAnsi="Courier New" w:cs="Courier New"/>
                <w:szCs w:val="17"/>
              </w:rPr>
              <w:t>statusEventData</w:t>
            </w:r>
            <w:proofErr w:type="spellEnd"/>
          </w:p>
        </w:tc>
        <w:tc>
          <w:tcPr>
            <w:tcW w:w="1929" w:type="pct"/>
            <w:tcBorders>
              <w:top w:val="single" w:sz="6" w:space="0" w:color="auto"/>
              <w:left w:val="single" w:sz="6" w:space="0" w:color="auto"/>
              <w:bottom w:val="single" w:sz="6" w:space="0" w:color="auto"/>
              <w:right w:val="single" w:sz="6" w:space="0" w:color="auto"/>
            </w:tcBorders>
            <w:vAlign w:val="center"/>
          </w:tcPr>
          <w:p w14:paraId="3A5DE8BB" w14:textId="30478988" w:rsidR="00723AC0" w:rsidRPr="0070779E" w:rsidRDefault="00723AC0" w:rsidP="00712569">
            <w:pPr>
              <w:rPr>
                <w:rFonts w:eastAsia="Times New Roman" w:cs="Arial"/>
                <w:szCs w:val="17"/>
              </w:rPr>
            </w:pPr>
            <w:r w:rsidRPr="00663A9C">
              <w:rPr>
                <w:rFonts w:eastAsia="Times New Roman" w:cs="Arial"/>
                <w:color w:val="000000"/>
                <w:szCs w:val="17"/>
                <w:highlight w:val="white"/>
              </w:rPr>
              <w:t>Data associated with a legal status event in relation to a specific patent application</w:t>
            </w:r>
            <w:r w:rsidR="00966A57">
              <w:rPr>
                <w:rFonts w:eastAsia="Times New Roman" w:cs="Arial"/>
                <w:color w:val="000000"/>
                <w:szCs w:val="17"/>
              </w:rPr>
              <w:t>.</w:t>
            </w:r>
          </w:p>
        </w:tc>
      </w:tr>
      <w:tr w:rsidR="00201093" w:rsidRPr="000E6339" w14:paraId="60BBB4E3" w14:textId="77777777" w:rsidTr="00712569">
        <w:trPr>
          <w:cantSplit/>
        </w:trPr>
        <w:tc>
          <w:tcPr>
            <w:tcW w:w="646" w:type="pct"/>
            <w:vMerge/>
            <w:tcBorders>
              <w:left w:val="single" w:sz="6" w:space="0" w:color="auto"/>
              <w:right w:val="single" w:sz="6" w:space="0" w:color="auto"/>
            </w:tcBorders>
            <w:vAlign w:val="center"/>
          </w:tcPr>
          <w:p w14:paraId="4B235CF6" w14:textId="77777777" w:rsidR="00723AC0" w:rsidRPr="0070779E" w:rsidRDefault="00723AC0" w:rsidP="00712569">
            <w:pPr>
              <w:rPr>
                <w:rFonts w:eastAsia="Times New Roman" w:cs="Arial"/>
                <w:szCs w:val="17"/>
              </w:rPr>
            </w:pPr>
          </w:p>
        </w:tc>
        <w:tc>
          <w:tcPr>
            <w:tcW w:w="607" w:type="pct"/>
            <w:vMerge/>
            <w:tcBorders>
              <w:left w:val="single" w:sz="6" w:space="0" w:color="auto"/>
              <w:right w:val="single" w:sz="6" w:space="0" w:color="auto"/>
            </w:tcBorders>
            <w:tcMar>
              <w:top w:w="75" w:type="dxa"/>
              <w:left w:w="75" w:type="dxa"/>
              <w:bottom w:w="75" w:type="dxa"/>
              <w:right w:w="75" w:type="dxa"/>
            </w:tcMar>
            <w:vAlign w:val="center"/>
          </w:tcPr>
          <w:p w14:paraId="26B22F7F" w14:textId="77777777" w:rsidR="00723AC0" w:rsidRPr="0070779E" w:rsidRDefault="00723AC0" w:rsidP="00712569">
            <w:pPr>
              <w:rPr>
                <w:rFonts w:eastAsia="Times New Roman" w:cs="Arial"/>
                <w:szCs w:val="17"/>
              </w:rPr>
            </w:pPr>
          </w:p>
        </w:tc>
        <w:tc>
          <w:tcPr>
            <w:tcW w:w="1818"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CD4E4B8" w14:textId="77777777" w:rsidR="00723AC0" w:rsidRPr="00CC1171" w:rsidRDefault="00723AC0" w:rsidP="00712569">
            <w:pPr>
              <w:rPr>
                <w:rFonts w:ascii="Courier New" w:eastAsia="Times New Roman" w:hAnsi="Courier New" w:cs="Courier New"/>
                <w:szCs w:val="17"/>
              </w:rPr>
            </w:pPr>
            <w:proofErr w:type="spellStart"/>
            <w:r w:rsidRPr="00CC1171">
              <w:rPr>
                <w:rFonts w:ascii="Courier New" w:eastAsia="Times New Roman" w:hAnsi="Courier New" w:cs="Courier New"/>
                <w:szCs w:val="17"/>
              </w:rPr>
              <w:t>keyEventCode</w:t>
            </w:r>
            <w:proofErr w:type="spellEnd"/>
          </w:p>
        </w:tc>
        <w:tc>
          <w:tcPr>
            <w:tcW w:w="1929" w:type="pct"/>
            <w:tcBorders>
              <w:top w:val="single" w:sz="6" w:space="0" w:color="auto"/>
              <w:left w:val="single" w:sz="6" w:space="0" w:color="auto"/>
              <w:bottom w:val="single" w:sz="6" w:space="0" w:color="auto"/>
              <w:right w:val="single" w:sz="6" w:space="0" w:color="auto"/>
            </w:tcBorders>
            <w:vAlign w:val="center"/>
          </w:tcPr>
          <w:p w14:paraId="2E57288F" w14:textId="4373E50C" w:rsidR="00723AC0" w:rsidRPr="0070779E" w:rsidRDefault="00723AC0" w:rsidP="00712569">
            <w:pPr>
              <w:rPr>
                <w:rFonts w:eastAsia="Times New Roman" w:cs="Arial"/>
                <w:szCs w:val="17"/>
              </w:rPr>
            </w:pPr>
            <w:r w:rsidRPr="00663A9C">
              <w:rPr>
                <w:rFonts w:eastAsia="Times New Roman" w:cs="Arial"/>
                <w:color w:val="000000"/>
                <w:szCs w:val="17"/>
                <w:highlight w:val="white"/>
              </w:rPr>
              <w:t xml:space="preserve">A code indicating a broad, </w:t>
            </w:r>
            <w:r w:rsidRPr="00663A9C" w:rsidDel="00FB7B9C">
              <w:rPr>
                <w:rFonts w:eastAsia="Times New Roman" w:cs="Arial"/>
                <w:color w:val="000000"/>
                <w:szCs w:val="17"/>
                <w:highlight w:val="white"/>
              </w:rPr>
              <w:t>high</w:t>
            </w:r>
            <w:del w:id="3834" w:author="Author">
              <w:r w:rsidRPr="00663A9C" w:rsidDel="00FB7B9C">
                <w:rPr>
                  <w:rFonts w:eastAsia="Times New Roman" w:cs="Arial"/>
                  <w:color w:val="000000"/>
                  <w:szCs w:val="17"/>
                  <w:highlight w:val="white"/>
                </w:rPr>
                <w:delText xml:space="preserve"> </w:delText>
              </w:r>
            </w:del>
            <w:ins w:id="3835" w:author="Author">
              <w:r w:rsidR="00FB7B9C" w:rsidRPr="00663A9C">
                <w:rPr>
                  <w:rFonts w:eastAsia="Times New Roman" w:cs="Arial"/>
                  <w:color w:val="000000"/>
                  <w:szCs w:val="17"/>
                  <w:highlight w:val="white"/>
                </w:rPr>
                <w:t>-</w:t>
              </w:r>
            </w:ins>
            <w:r w:rsidR="00FB7B9C" w:rsidRPr="00663A9C">
              <w:rPr>
                <w:rFonts w:eastAsia="Times New Roman" w:cs="Arial"/>
                <w:color w:val="000000"/>
                <w:szCs w:val="17"/>
                <w:highlight w:val="white"/>
              </w:rPr>
              <w:t>level</w:t>
            </w:r>
            <w:r w:rsidRPr="00663A9C">
              <w:rPr>
                <w:rFonts w:eastAsia="Times New Roman" w:cs="Arial"/>
                <w:color w:val="000000"/>
                <w:szCs w:val="17"/>
                <w:highlight w:val="white"/>
              </w:rPr>
              <w:t xml:space="preserve"> event that covers the most general and important situations in a category</w:t>
            </w:r>
            <w:r w:rsidR="00966A57">
              <w:rPr>
                <w:rFonts w:eastAsia="Times New Roman" w:cs="Arial"/>
                <w:color w:val="000000"/>
                <w:szCs w:val="17"/>
              </w:rPr>
              <w:t>.</w:t>
            </w:r>
          </w:p>
        </w:tc>
      </w:tr>
      <w:tr w:rsidR="007A56F8" w:rsidRPr="000E6339" w14:paraId="08D6FB87" w14:textId="77777777" w:rsidTr="00712569">
        <w:trPr>
          <w:cantSplit/>
        </w:trPr>
        <w:tc>
          <w:tcPr>
            <w:tcW w:w="646" w:type="pct"/>
            <w:vMerge w:val="restart"/>
            <w:tcBorders>
              <w:top w:val="single" w:sz="6" w:space="0" w:color="auto"/>
              <w:left w:val="single" w:sz="6" w:space="0" w:color="auto"/>
              <w:right w:val="single" w:sz="6" w:space="0" w:color="auto"/>
            </w:tcBorders>
            <w:vAlign w:val="center"/>
          </w:tcPr>
          <w:p w14:paraId="1C17587C" w14:textId="77777777" w:rsidR="00723AC0" w:rsidRDefault="00723AC0" w:rsidP="00712569">
            <w:pPr>
              <w:rPr>
                <w:rFonts w:eastAsia="Times New Roman" w:cs="Arial"/>
                <w:szCs w:val="17"/>
              </w:rPr>
            </w:pPr>
            <w:r>
              <w:rPr>
                <w:rFonts w:eastAsia="Times New Roman" w:cs="Arial"/>
                <w:szCs w:val="17"/>
              </w:rPr>
              <w:t>Industrial</w:t>
            </w:r>
          </w:p>
          <w:p w14:paraId="46AA55BA" w14:textId="77777777" w:rsidR="00723AC0" w:rsidRDefault="00723AC0" w:rsidP="00712569">
            <w:pPr>
              <w:rPr>
                <w:rFonts w:eastAsia="Times New Roman" w:cs="Arial"/>
                <w:szCs w:val="17"/>
              </w:rPr>
            </w:pPr>
            <w:r>
              <w:rPr>
                <w:rFonts w:eastAsia="Times New Roman" w:cs="Arial"/>
                <w:szCs w:val="17"/>
              </w:rPr>
              <w:t>Designs</w:t>
            </w:r>
          </w:p>
        </w:tc>
        <w:tc>
          <w:tcPr>
            <w:tcW w:w="607" w:type="pct"/>
            <w:vMerge w:val="restart"/>
            <w:tcBorders>
              <w:top w:val="single" w:sz="6" w:space="0" w:color="auto"/>
              <w:left w:val="single" w:sz="6" w:space="0" w:color="auto"/>
              <w:right w:val="single" w:sz="6" w:space="0" w:color="auto"/>
            </w:tcBorders>
            <w:tcMar>
              <w:top w:w="75" w:type="dxa"/>
              <w:left w:w="75" w:type="dxa"/>
              <w:bottom w:w="75" w:type="dxa"/>
              <w:right w:w="75" w:type="dxa"/>
            </w:tcMar>
            <w:vAlign w:val="center"/>
          </w:tcPr>
          <w:p w14:paraId="0FA7A1C1" w14:textId="77777777" w:rsidR="00723AC0" w:rsidRDefault="00723AC0" w:rsidP="00712569">
            <w:pPr>
              <w:rPr>
                <w:rFonts w:eastAsia="Times New Roman" w:cs="Arial"/>
                <w:szCs w:val="17"/>
              </w:rPr>
            </w:pPr>
            <w:r>
              <w:rPr>
                <w:rFonts w:eastAsia="Times New Roman" w:cs="Arial"/>
                <w:szCs w:val="17"/>
              </w:rPr>
              <w:t>/designs</w:t>
            </w:r>
          </w:p>
        </w:tc>
        <w:tc>
          <w:tcPr>
            <w:tcW w:w="1818"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2CF53325" w14:textId="77777777" w:rsidR="00723AC0" w:rsidRPr="00CC1171" w:rsidRDefault="00723AC0" w:rsidP="00712569">
            <w:pPr>
              <w:rPr>
                <w:rFonts w:ascii="Courier New" w:eastAsia="Times New Roman" w:hAnsi="Courier New" w:cs="Courier New"/>
                <w:szCs w:val="17"/>
              </w:rPr>
            </w:pPr>
            <w:proofErr w:type="spellStart"/>
            <w:r w:rsidRPr="00CC1171">
              <w:rPr>
                <w:rFonts w:ascii="Courier New" w:eastAsia="Times New Roman" w:hAnsi="Courier New" w:cs="Courier New"/>
                <w:szCs w:val="17"/>
              </w:rPr>
              <w:t>applicationDate</w:t>
            </w:r>
            <w:proofErr w:type="spellEnd"/>
          </w:p>
        </w:tc>
        <w:tc>
          <w:tcPr>
            <w:tcW w:w="1929" w:type="pct"/>
            <w:tcBorders>
              <w:top w:val="single" w:sz="6" w:space="0" w:color="auto"/>
              <w:left w:val="single" w:sz="6" w:space="0" w:color="auto"/>
              <w:bottom w:val="single" w:sz="6" w:space="0" w:color="auto"/>
              <w:right w:val="single" w:sz="6" w:space="0" w:color="auto"/>
            </w:tcBorders>
            <w:vAlign w:val="center"/>
          </w:tcPr>
          <w:p w14:paraId="55B7D799" w14:textId="5026D181" w:rsidR="00723AC0" w:rsidRDefault="00723AC0" w:rsidP="00712569">
            <w:pPr>
              <w:rPr>
                <w:rFonts w:eastAsia="Times New Roman" w:cs="Arial"/>
                <w:szCs w:val="17"/>
              </w:rPr>
            </w:pPr>
            <w:r>
              <w:rPr>
                <w:rFonts w:eastAsia="Times New Roman" w:cs="Arial"/>
                <w:szCs w:val="17"/>
              </w:rPr>
              <w:t>The date that the application was filed</w:t>
            </w:r>
            <w:r w:rsidR="00966A57">
              <w:rPr>
                <w:rFonts w:eastAsia="Times New Roman" w:cs="Arial"/>
                <w:szCs w:val="17"/>
              </w:rPr>
              <w:t>.</w:t>
            </w:r>
          </w:p>
        </w:tc>
      </w:tr>
      <w:tr w:rsidR="00201093" w:rsidRPr="000E6339" w14:paraId="69CC70A5" w14:textId="77777777" w:rsidTr="00712569">
        <w:trPr>
          <w:cantSplit/>
        </w:trPr>
        <w:tc>
          <w:tcPr>
            <w:tcW w:w="646" w:type="pct"/>
            <w:vMerge/>
            <w:tcBorders>
              <w:left w:val="single" w:sz="6" w:space="0" w:color="auto"/>
              <w:right w:val="single" w:sz="6" w:space="0" w:color="auto"/>
            </w:tcBorders>
            <w:vAlign w:val="center"/>
          </w:tcPr>
          <w:p w14:paraId="3A7C0F95" w14:textId="77777777" w:rsidR="00723AC0" w:rsidRDefault="00723AC0" w:rsidP="00712569">
            <w:pPr>
              <w:rPr>
                <w:rFonts w:eastAsia="Times New Roman" w:cs="Arial"/>
                <w:szCs w:val="17"/>
              </w:rPr>
            </w:pPr>
          </w:p>
        </w:tc>
        <w:tc>
          <w:tcPr>
            <w:tcW w:w="607" w:type="pct"/>
            <w:vMerge/>
            <w:tcBorders>
              <w:left w:val="single" w:sz="6" w:space="0" w:color="auto"/>
              <w:right w:val="single" w:sz="6" w:space="0" w:color="auto"/>
            </w:tcBorders>
            <w:tcMar>
              <w:top w:w="75" w:type="dxa"/>
              <w:left w:w="75" w:type="dxa"/>
              <w:bottom w:w="75" w:type="dxa"/>
              <w:right w:w="75" w:type="dxa"/>
            </w:tcMar>
            <w:vAlign w:val="center"/>
          </w:tcPr>
          <w:p w14:paraId="446EA10B" w14:textId="77777777" w:rsidR="00723AC0" w:rsidRDefault="00723AC0" w:rsidP="00712569">
            <w:pPr>
              <w:rPr>
                <w:rFonts w:eastAsia="Times New Roman" w:cs="Arial"/>
                <w:szCs w:val="17"/>
              </w:rPr>
            </w:pPr>
          </w:p>
        </w:tc>
        <w:tc>
          <w:tcPr>
            <w:tcW w:w="1818"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6324FBA2" w14:textId="77777777" w:rsidR="00723AC0" w:rsidRPr="00CC1171" w:rsidRDefault="00723AC0" w:rsidP="00712569">
            <w:pPr>
              <w:rPr>
                <w:rFonts w:ascii="Courier New" w:eastAsia="Times New Roman" w:hAnsi="Courier New" w:cs="Courier New"/>
                <w:szCs w:val="17"/>
              </w:rPr>
            </w:pPr>
            <w:proofErr w:type="spellStart"/>
            <w:r w:rsidRPr="00CC1171">
              <w:rPr>
                <w:rFonts w:ascii="Courier New" w:eastAsia="Times New Roman" w:hAnsi="Courier New" w:cs="Courier New"/>
                <w:szCs w:val="17"/>
              </w:rPr>
              <w:t>designApplicationCurrentStatus</w:t>
            </w:r>
            <w:proofErr w:type="spellEnd"/>
          </w:p>
        </w:tc>
        <w:tc>
          <w:tcPr>
            <w:tcW w:w="1929" w:type="pct"/>
            <w:tcBorders>
              <w:top w:val="single" w:sz="6" w:space="0" w:color="auto"/>
              <w:left w:val="single" w:sz="6" w:space="0" w:color="auto"/>
              <w:bottom w:val="single" w:sz="6" w:space="0" w:color="auto"/>
              <w:right w:val="single" w:sz="6" w:space="0" w:color="auto"/>
            </w:tcBorders>
            <w:vAlign w:val="center"/>
          </w:tcPr>
          <w:p w14:paraId="1CD6717C" w14:textId="7C401B06" w:rsidR="00723AC0" w:rsidRDefault="00723AC0" w:rsidP="00712569">
            <w:pPr>
              <w:rPr>
                <w:rFonts w:eastAsia="Times New Roman" w:cs="Arial"/>
                <w:szCs w:val="17"/>
              </w:rPr>
            </w:pPr>
            <w:r>
              <w:rPr>
                <w:rFonts w:eastAsia="Times New Roman" w:cs="Arial"/>
                <w:szCs w:val="17"/>
              </w:rPr>
              <w:t>Category of current legal status of the design application</w:t>
            </w:r>
            <w:r w:rsidR="00966A57">
              <w:rPr>
                <w:rFonts w:eastAsia="Times New Roman" w:cs="Arial"/>
                <w:szCs w:val="17"/>
              </w:rPr>
              <w:t>.</w:t>
            </w:r>
          </w:p>
        </w:tc>
      </w:tr>
      <w:tr w:rsidR="007A56F8" w:rsidRPr="000E6339" w14:paraId="66042644" w14:textId="77777777" w:rsidTr="00712569">
        <w:trPr>
          <w:cantSplit/>
        </w:trPr>
        <w:tc>
          <w:tcPr>
            <w:tcW w:w="646" w:type="pct"/>
            <w:vMerge/>
            <w:tcBorders>
              <w:left w:val="single" w:sz="6" w:space="0" w:color="auto"/>
              <w:bottom w:val="single" w:sz="6" w:space="0" w:color="auto"/>
              <w:right w:val="single" w:sz="6" w:space="0" w:color="auto"/>
            </w:tcBorders>
            <w:vAlign w:val="center"/>
          </w:tcPr>
          <w:p w14:paraId="630A5889" w14:textId="77777777" w:rsidR="00723AC0" w:rsidRDefault="00723AC0" w:rsidP="00712569">
            <w:pPr>
              <w:rPr>
                <w:rFonts w:eastAsia="Times New Roman" w:cs="Arial"/>
                <w:szCs w:val="17"/>
              </w:rPr>
            </w:pPr>
          </w:p>
        </w:tc>
        <w:tc>
          <w:tcPr>
            <w:tcW w:w="607" w:type="pct"/>
            <w:vMerge/>
            <w:tcBorders>
              <w:left w:val="single" w:sz="6" w:space="0" w:color="auto"/>
              <w:bottom w:val="single" w:sz="6" w:space="0" w:color="auto"/>
              <w:right w:val="single" w:sz="6" w:space="0" w:color="auto"/>
            </w:tcBorders>
            <w:tcMar>
              <w:top w:w="75" w:type="dxa"/>
              <w:left w:w="75" w:type="dxa"/>
              <w:bottom w:w="75" w:type="dxa"/>
              <w:right w:w="75" w:type="dxa"/>
            </w:tcMar>
            <w:vAlign w:val="center"/>
          </w:tcPr>
          <w:p w14:paraId="1EF35D82" w14:textId="77777777" w:rsidR="00723AC0" w:rsidRDefault="00723AC0" w:rsidP="00712569">
            <w:pPr>
              <w:rPr>
                <w:rFonts w:eastAsia="Times New Roman" w:cs="Arial"/>
                <w:szCs w:val="17"/>
              </w:rPr>
            </w:pPr>
          </w:p>
        </w:tc>
        <w:tc>
          <w:tcPr>
            <w:tcW w:w="1818"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957009E" w14:textId="77777777" w:rsidR="00723AC0" w:rsidRPr="00CC1171" w:rsidRDefault="00723AC0" w:rsidP="00712569">
            <w:pPr>
              <w:rPr>
                <w:rFonts w:ascii="Courier New" w:eastAsia="Times New Roman" w:hAnsi="Courier New" w:cs="Courier New"/>
                <w:szCs w:val="17"/>
              </w:rPr>
            </w:pPr>
            <w:proofErr w:type="spellStart"/>
            <w:r w:rsidRPr="00CC1171">
              <w:rPr>
                <w:rFonts w:ascii="Courier New" w:eastAsia="Times New Roman" w:hAnsi="Courier New" w:cs="Courier New"/>
                <w:szCs w:val="17"/>
              </w:rPr>
              <w:t>designApplicationCurrentStatusDate</w:t>
            </w:r>
            <w:proofErr w:type="spellEnd"/>
          </w:p>
        </w:tc>
        <w:tc>
          <w:tcPr>
            <w:tcW w:w="1929" w:type="pct"/>
            <w:tcBorders>
              <w:top w:val="single" w:sz="6" w:space="0" w:color="auto"/>
              <w:left w:val="single" w:sz="6" w:space="0" w:color="auto"/>
              <w:bottom w:val="single" w:sz="6" w:space="0" w:color="auto"/>
              <w:right w:val="single" w:sz="6" w:space="0" w:color="auto"/>
            </w:tcBorders>
            <w:vAlign w:val="center"/>
          </w:tcPr>
          <w:p w14:paraId="19BF96AD" w14:textId="4259BB3A" w:rsidR="00723AC0" w:rsidRDefault="00723AC0" w:rsidP="00712569">
            <w:pPr>
              <w:rPr>
                <w:rFonts w:eastAsia="Times New Roman" w:cs="Arial"/>
                <w:szCs w:val="17"/>
              </w:rPr>
            </w:pPr>
            <w:r>
              <w:rPr>
                <w:rFonts w:eastAsia="Times New Roman" w:cs="Arial"/>
                <w:szCs w:val="17"/>
              </w:rPr>
              <w:t>Date of the current legal status of the design application</w:t>
            </w:r>
            <w:r w:rsidR="00966A57">
              <w:rPr>
                <w:rFonts w:eastAsia="Times New Roman" w:cs="Arial"/>
                <w:szCs w:val="17"/>
              </w:rPr>
              <w:t>.</w:t>
            </w:r>
          </w:p>
        </w:tc>
      </w:tr>
    </w:tbl>
    <w:p w14:paraId="4BF4E0B7" w14:textId="09D2444A" w:rsidR="00CC1171" w:rsidRDefault="00CC1171" w:rsidP="00712B2A">
      <w:pPr>
        <w:pStyle w:val="STParagraph"/>
      </w:pPr>
      <w:r>
        <w:t>2.</w:t>
      </w:r>
      <w:r>
        <w:tab/>
      </w:r>
      <w:r w:rsidRPr="0021074E">
        <w:t xml:space="preserve">The following technical </w:t>
      </w:r>
      <w:r>
        <w:t xml:space="preserve">query </w:t>
      </w:r>
      <w:r w:rsidRPr="0021074E">
        <w:t>parameters defined in</w:t>
      </w:r>
      <w:r>
        <w:t xml:space="preserve"> </w:t>
      </w:r>
      <w:r>
        <w:fldChar w:fldCharType="begin"/>
      </w:r>
      <w:r>
        <w:instrText xml:space="preserve"> REF _Ref8743449 \h </w:instrText>
      </w:r>
      <w:r>
        <w:fldChar w:fldCharType="separate"/>
      </w:r>
      <w:r w:rsidR="002309CF" w:rsidRPr="0021074E">
        <w:rPr>
          <w:szCs w:val="17"/>
        </w:rPr>
        <w:t xml:space="preserve">Table </w:t>
      </w:r>
      <w:r w:rsidR="002309CF">
        <w:rPr>
          <w:noProof/>
          <w:szCs w:val="17"/>
        </w:rPr>
        <w:t>2</w:t>
      </w:r>
      <w:r>
        <w:fldChar w:fldCharType="end"/>
      </w:r>
      <w:r w:rsidRPr="0021074E">
        <w:t xml:space="preserve"> </w:t>
      </w:r>
      <w:r>
        <w:t>should</w:t>
      </w:r>
      <w:r w:rsidRPr="0021074E">
        <w:t xml:space="preserve"> apply to all the REST API services:</w:t>
      </w:r>
    </w:p>
    <w:p w14:paraId="0C5DA294" w14:textId="7BAB0262" w:rsidR="00CC1171" w:rsidRPr="0021074E" w:rsidRDefault="00CC1171" w:rsidP="008745E1">
      <w:pPr>
        <w:pStyle w:val="Caption"/>
        <w:rPr>
          <w:rFonts w:cs="Arial"/>
          <w:sz w:val="17"/>
          <w:szCs w:val="17"/>
        </w:rPr>
      </w:pPr>
      <w:bookmarkStart w:id="3836" w:name="_Ref8743449"/>
      <w:r w:rsidRPr="0021074E">
        <w:rPr>
          <w:sz w:val="17"/>
          <w:szCs w:val="17"/>
        </w:rPr>
        <w:t xml:space="preserve">Table </w:t>
      </w:r>
      <w:r w:rsidRPr="0021074E">
        <w:rPr>
          <w:sz w:val="17"/>
          <w:szCs w:val="17"/>
        </w:rPr>
        <w:fldChar w:fldCharType="begin"/>
      </w:r>
      <w:r w:rsidRPr="0021074E">
        <w:rPr>
          <w:sz w:val="17"/>
          <w:szCs w:val="17"/>
        </w:rPr>
        <w:instrText xml:space="preserve"> SEQ Table \* ARABIC </w:instrText>
      </w:r>
      <w:r w:rsidRPr="0021074E">
        <w:rPr>
          <w:sz w:val="17"/>
          <w:szCs w:val="17"/>
        </w:rPr>
        <w:fldChar w:fldCharType="separate"/>
      </w:r>
      <w:r w:rsidR="002309CF">
        <w:rPr>
          <w:noProof/>
          <w:sz w:val="17"/>
          <w:szCs w:val="17"/>
        </w:rPr>
        <w:t>2</w:t>
      </w:r>
      <w:r w:rsidRPr="0021074E">
        <w:rPr>
          <w:sz w:val="17"/>
          <w:szCs w:val="17"/>
        </w:rPr>
        <w:fldChar w:fldCharType="end"/>
      </w:r>
      <w:bookmarkEnd w:id="3836"/>
      <w:r w:rsidRPr="0021074E">
        <w:rPr>
          <w:sz w:val="17"/>
          <w:szCs w:val="17"/>
        </w:rPr>
        <w:t xml:space="preserve">: </w:t>
      </w:r>
      <w:r w:rsidR="00074D17">
        <w:rPr>
          <w:sz w:val="17"/>
          <w:szCs w:val="17"/>
        </w:rPr>
        <w:t xml:space="preserve"> </w:t>
      </w:r>
      <w:r w:rsidRPr="0021074E">
        <w:rPr>
          <w:sz w:val="17"/>
          <w:szCs w:val="17"/>
        </w:rPr>
        <w:t xml:space="preserve">API </w:t>
      </w:r>
      <w:r>
        <w:rPr>
          <w:sz w:val="17"/>
          <w:szCs w:val="17"/>
        </w:rPr>
        <w:t>T</w:t>
      </w:r>
      <w:r w:rsidRPr="0021074E">
        <w:rPr>
          <w:sz w:val="17"/>
          <w:szCs w:val="17"/>
        </w:rPr>
        <w:t xml:space="preserve">echnical </w:t>
      </w:r>
      <w:r>
        <w:rPr>
          <w:sz w:val="17"/>
          <w:szCs w:val="17"/>
        </w:rPr>
        <w:t>Vocabulary</w:t>
      </w:r>
    </w:p>
    <w:tbl>
      <w:tblPr>
        <w:tblpPr w:leftFromText="180" w:rightFromText="180" w:vertAnchor="text" w:tblpX="22" w:tblpY="1"/>
        <w:tblOverlap w:val="never"/>
        <w:tblW w:w="5005" w:type="pct"/>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1134"/>
        <w:gridCol w:w="990"/>
        <w:gridCol w:w="1423"/>
        <w:gridCol w:w="1909"/>
        <w:gridCol w:w="2878"/>
        <w:gridCol w:w="1017"/>
      </w:tblGrid>
      <w:tr w:rsidR="00CC1171" w:rsidRPr="000E6339" w14:paraId="6C833158" w14:textId="77777777" w:rsidTr="00712569">
        <w:trPr>
          <w:trHeight w:val="547"/>
        </w:trPr>
        <w:tc>
          <w:tcPr>
            <w:tcW w:w="606"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F32AFEC" w14:textId="77777777" w:rsidR="00CC1171" w:rsidRPr="000E6339" w:rsidRDefault="00CC1171" w:rsidP="00712569">
            <w:pPr>
              <w:rPr>
                <w:rFonts w:eastAsia="Times New Roman" w:cs="Arial"/>
                <w:b/>
                <w:bCs/>
                <w:szCs w:val="17"/>
              </w:rPr>
            </w:pPr>
            <w:r>
              <w:rPr>
                <w:rFonts w:eastAsia="Times New Roman" w:cs="Arial"/>
                <w:b/>
                <w:bCs/>
                <w:szCs w:val="17"/>
              </w:rPr>
              <w:t>Query/Path Parameter</w:t>
            </w:r>
          </w:p>
        </w:tc>
        <w:tc>
          <w:tcPr>
            <w:tcW w:w="529"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693FEB9" w14:textId="77777777" w:rsidR="00CC1171" w:rsidRPr="000E6339" w:rsidRDefault="00CC1171" w:rsidP="00712569">
            <w:pPr>
              <w:rPr>
                <w:rFonts w:eastAsia="Times New Roman" w:cs="Arial"/>
                <w:b/>
                <w:bCs/>
                <w:szCs w:val="17"/>
              </w:rPr>
            </w:pPr>
            <w:r>
              <w:rPr>
                <w:rFonts w:eastAsia="Times New Roman" w:cs="Arial"/>
                <w:b/>
                <w:bCs/>
                <w:szCs w:val="17"/>
              </w:rPr>
              <w:t xml:space="preserve">Parameter Value Data </w:t>
            </w:r>
            <w:r w:rsidRPr="000E6339">
              <w:rPr>
                <w:rFonts w:eastAsia="Times New Roman" w:cs="Arial"/>
                <w:b/>
                <w:bCs/>
                <w:szCs w:val="17"/>
              </w:rPr>
              <w:t>Type</w:t>
            </w:r>
          </w:p>
        </w:tc>
        <w:tc>
          <w:tcPr>
            <w:tcW w:w="761" w:type="pct"/>
            <w:tcBorders>
              <w:top w:val="single" w:sz="6" w:space="0" w:color="auto"/>
              <w:left w:val="single" w:sz="6" w:space="0" w:color="auto"/>
              <w:bottom w:val="single" w:sz="6" w:space="0" w:color="auto"/>
              <w:right w:val="single" w:sz="6" w:space="0" w:color="auto"/>
            </w:tcBorders>
            <w:vAlign w:val="center"/>
          </w:tcPr>
          <w:p w14:paraId="069FE124" w14:textId="77777777" w:rsidR="00CC1171" w:rsidRPr="000E6339" w:rsidRDefault="00CC1171" w:rsidP="00712569">
            <w:pPr>
              <w:rPr>
                <w:rFonts w:eastAsia="Times New Roman" w:cs="Arial"/>
                <w:b/>
                <w:bCs/>
                <w:szCs w:val="17"/>
              </w:rPr>
            </w:pPr>
            <w:r>
              <w:rPr>
                <w:rFonts w:eastAsia="Times New Roman" w:cs="Arial"/>
                <w:b/>
                <w:bCs/>
                <w:szCs w:val="17"/>
              </w:rPr>
              <w:t>Constraint</w:t>
            </w:r>
          </w:p>
        </w:tc>
        <w:tc>
          <w:tcPr>
            <w:tcW w:w="1021" w:type="pct"/>
            <w:tcBorders>
              <w:top w:val="single" w:sz="6" w:space="0" w:color="auto"/>
              <w:left w:val="single" w:sz="6" w:space="0" w:color="auto"/>
              <w:bottom w:val="single" w:sz="6" w:space="0" w:color="auto"/>
              <w:right w:val="single" w:sz="6" w:space="0" w:color="auto"/>
            </w:tcBorders>
            <w:vAlign w:val="center"/>
          </w:tcPr>
          <w:p w14:paraId="3E8CE510" w14:textId="77777777" w:rsidR="00CC1171" w:rsidRPr="000E6339" w:rsidRDefault="00CC1171" w:rsidP="00712569">
            <w:pPr>
              <w:rPr>
                <w:rFonts w:eastAsia="Times New Roman" w:cs="Arial"/>
                <w:b/>
                <w:bCs/>
                <w:szCs w:val="17"/>
              </w:rPr>
            </w:pPr>
            <w:r>
              <w:rPr>
                <w:rFonts w:eastAsia="Times New Roman" w:cs="Arial"/>
                <w:b/>
                <w:bCs/>
                <w:szCs w:val="17"/>
              </w:rPr>
              <w:t>Format</w:t>
            </w:r>
          </w:p>
        </w:tc>
        <w:tc>
          <w:tcPr>
            <w:tcW w:w="1539" w:type="pct"/>
            <w:tcBorders>
              <w:top w:val="single" w:sz="6" w:space="0" w:color="auto"/>
              <w:left w:val="single" w:sz="6" w:space="0" w:color="auto"/>
              <w:bottom w:val="single" w:sz="6" w:space="0" w:color="auto"/>
              <w:right w:val="single" w:sz="6" w:space="0" w:color="auto"/>
            </w:tcBorders>
            <w:vAlign w:val="center"/>
          </w:tcPr>
          <w:p w14:paraId="3E3C7F7D" w14:textId="77777777" w:rsidR="00CC1171" w:rsidRPr="000E6339" w:rsidRDefault="00CC1171" w:rsidP="00712569">
            <w:pPr>
              <w:rPr>
                <w:rFonts w:eastAsia="Times New Roman" w:cs="Arial"/>
                <w:b/>
                <w:bCs/>
                <w:szCs w:val="17"/>
              </w:rPr>
            </w:pPr>
            <w:r w:rsidRPr="000E6339">
              <w:rPr>
                <w:rFonts w:eastAsia="Times New Roman" w:cs="Arial"/>
                <w:b/>
                <w:bCs/>
                <w:szCs w:val="17"/>
              </w:rPr>
              <w:t>Description</w:t>
            </w:r>
          </w:p>
        </w:tc>
        <w:tc>
          <w:tcPr>
            <w:tcW w:w="544"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1F3AEBC" w14:textId="77777777" w:rsidR="00CC1171" w:rsidRPr="000E6339" w:rsidRDefault="00CC1171" w:rsidP="00712569">
            <w:pPr>
              <w:rPr>
                <w:rFonts w:eastAsia="Times New Roman" w:cs="Arial"/>
                <w:b/>
                <w:bCs/>
                <w:szCs w:val="17"/>
              </w:rPr>
            </w:pPr>
            <w:r w:rsidRPr="000E6339">
              <w:rPr>
                <w:rFonts w:eastAsia="Times New Roman" w:cs="Arial"/>
                <w:b/>
                <w:bCs/>
                <w:szCs w:val="17"/>
              </w:rPr>
              <w:t>Design Rule</w:t>
            </w:r>
          </w:p>
        </w:tc>
      </w:tr>
      <w:tr w:rsidR="00CC1171" w:rsidRPr="000E6339" w14:paraId="04A4E5F1" w14:textId="77777777" w:rsidTr="00712569">
        <w:trPr>
          <w:trHeight w:val="912"/>
        </w:trPr>
        <w:tc>
          <w:tcPr>
            <w:tcW w:w="606"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008EF04" w14:textId="77777777" w:rsidR="00CC1171" w:rsidRPr="000E6339" w:rsidRDefault="00CC1171" w:rsidP="00712569">
            <w:pPr>
              <w:rPr>
                <w:rFonts w:eastAsia="Times New Roman" w:cs="Arial"/>
                <w:szCs w:val="17"/>
              </w:rPr>
            </w:pPr>
            <w:r w:rsidRPr="000E6339">
              <w:rPr>
                <w:rFonts w:eastAsia="Times New Roman" w:cs="Arial"/>
                <w:szCs w:val="17"/>
              </w:rPr>
              <w:t>format</w:t>
            </w:r>
          </w:p>
        </w:tc>
        <w:tc>
          <w:tcPr>
            <w:tcW w:w="529"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1C60B3F" w14:textId="77777777" w:rsidR="00CC1171" w:rsidRPr="000E6339" w:rsidRDefault="00CC1171" w:rsidP="00712569">
            <w:pPr>
              <w:rPr>
                <w:rFonts w:eastAsia="Times New Roman" w:cs="Arial"/>
                <w:szCs w:val="17"/>
              </w:rPr>
            </w:pPr>
            <w:r w:rsidRPr="000E6339">
              <w:rPr>
                <w:rFonts w:eastAsia="Times New Roman" w:cs="Arial"/>
                <w:szCs w:val="17"/>
              </w:rPr>
              <w:t>string</w:t>
            </w:r>
          </w:p>
        </w:tc>
        <w:tc>
          <w:tcPr>
            <w:tcW w:w="761" w:type="pct"/>
            <w:tcBorders>
              <w:top w:val="single" w:sz="6" w:space="0" w:color="auto"/>
              <w:left w:val="single" w:sz="6" w:space="0" w:color="auto"/>
              <w:bottom w:val="single" w:sz="6" w:space="0" w:color="auto"/>
              <w:right w:val="single" w:sz="6" w:space="0" w:color="auto"/>
            </w:tcBorders>
            <w:vAlign w:val="center"/>
          </w:tcPr>
          <w:p w14:paraId="55AA62D4" w14:textId="77777777" w:rsidR="00CC1171" w:rsidRPr="00681A2E" w:rsidRDefault="00CC1171" w:rsidP="00712569">
            <w:pPr>
              <w:rPr>
                <w:rFonts w:ascii="Courier New" w:eastAsia="Times New Roman" w:hAnsi="Courier New" w:cs="Courier New"/>
                <w:szCs w:val="17"/>
              </w:rPr>
            </w:pPr>
          </w:p>
        </w:tc>
        <w:tc>
          <w:tcPr>
            <w:tcW w:w="1021" w:type="pct"/>
            <w:tcBorders>
              <w:top w:val="single" w:sz="6" w:space="0" w:color="auto"/>
              <w:left w:val="single" w:sz="6" w:space="0" w:color="auto"/>
              <w:bottom w:val="single" w:sz="6" w:space="0" w:color="auto"/>
              <w:right w:val="single" w:sz="6" w:space="0" w:color="auto"/>
            </w:tcBorders>
            <w:vAlign w:val="center"/>
          </w:tcPr>
          <w:p w14:paraId="049E38B5" w14:textId="77777777" w:rsidR="00CC1171" w:rsidRDefault="00CC1171" w:rsidP="00712569">
            <w:pPr>
              <w:rPr>
                <w:rFonts w:ascii="Courier New" w:eastAsia="Times New Roman" w:hAnsi="Courier New" w:cs="Courier New"/>
                <w:szCs w:val="17"/>
              </w:rPr>
            </w:pPr>
            <w:r w:rsidRPr="00681A2E">
              <w:rPr>
                <w:rFonts w:ascii="Courier New" w:eastAsia="Times New Roman" w:hAnsi="Courier New" w:cs="Courier New"/>
                <w:szCs w:val="17"/>
              </w:rPr>
              <w:t>type/subtype; parameter=value</w:t>
            </w:r>
            <w:r>
              <w:rPr>
                <w:rFonts w:ascii="Courier New" w:eastAsia="Times New Roman" w:hAnsi="Courier New" w:cs="Courier New"/>
                <w:szCs w:val="17"/>
              </w:rPr>
              <w:t xml:space="preserve"> </w:t>
            </w:r>
          </w:p>
          <w:p w14:paraId="44F23B7D" w14:textId="77777777" w:rsidR="00CC1171" w:rsidRDefault="00CC1171" w:rsidP="00712569">
            <w:pPr>
              <w:rPr>
                <w:rFonts w:ascii="Courier New" w:eastAsia="Times New Roman" w:hAnsi="Courier New" w:cs="Courier New"/>
                <w:szCs w:val="17"/>
              </w:rPr>
            </w:pPr>
          </w:p>
          <w:p w14:paraId="1BE10C0B" w14:textId="77777777" w:rsidR="00CC1171" w:rsidRPr="00681A2E" w:rsidRDefault="00CC1171" w:rsidP="00712569">
            <w:pPr>
              <w:rPr>
                <w:rFonts w:ascii="Courier New" w:eastAsia="Times New Roman" w:hAnsi="Courier New" w:cs="Courier New"/>
                <w:szCs w:val="17"/>
              </w:rPr>
            </w:pPr>
            <w:r w:rsidRPr="00D26EFE">
              <w:rPr>
                <w:rFonts w:eastAsia="Times New Roman" w:cs="Arial"/>
                <w:szCs w:val="17"/>
              </w:rPr>
              <w:t>according to RFC7231, 3.1.1.1. Media Type</w:t>
            </w:r>
          </w:p>
        </w:tc>
        <w:tc>
          <w:tcPr>
            <w:tcW w:w="1539" w:type="pct"/>
            <w:tcBorders>
              <w:top w:val="single" w:sz="6" w:space="0" w:color="auto"/>
              <w:left w:val="single" w:sz="6" w:space="0" w:color="auto"/>
              <w:bottom w:val="single" w:sz="6" w:space="0" w:color="auto"/>
              <w:right w:val="single" w:sz="6" w:space="0" w:color="auto"/>
            </w:tcBorders>
            <w:vAlign w:val="center"/>
          </w:tcPr>
          <w:p w14:paraId="2397CF79" w14:textId="07707844" w:rsidR="00CC1171" w:rsidRPr="000E6339" w:rsidRDefault="00CC1171" w:rsidP="00712569">
            <w:pPr>
              <w:rPr>
                <w:rFonts w:eastAsia="Times New Roman" w:cs="Arial"/>
                <w:szCs w:val="17"/>
              </w:rPr>
            </w:pPr>
            <w:r w:rsidRPr="000E6339">
              <w:rPr>
                <w:rFonts w:eastAsia="Times New Roman" w:cs="Arial"/>
                <w:szCs w:val="17"/>
              </w:rPr>
              <w:t>Used for content-type negotiation (prefer a HTTP request header)</w:t>
            </w:r>
            <w:r w:rsidR="00966A57">
              <w:rPr>
                <w:rFonts w:eastAsia="Times New Roman" w:cs="Arial"/>
                <w:szCs w:val="17"/>
              </w:rPr>
              <w:t>.</w:t>
            </w:r>
          </w:p>
        </w:tc>
        <w:tc>
          <w:tcPr>
            <w:tcW w:w="544"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1FF27C2" w14:textId="77777777" w:rsidR="00CC1171" w:rsidRPr="000E6339" w:rsidRDefault="00CC1171" w:rsidP="00712569">
            <w:pPr>
              <w:rPr>
                <w:rFonts w:eastAsia="Times New Roman" w:cs="Arial"/>
                <w:szCs w:val="17"/>
              </w:rPr>
            </w:pPr>
            <w:r w:rsidRPr="000E6339">
              <w:rPr>
                <w:rFonts w:eastAsia="Times New Roman" w:cs="Arial"/>
                <w:szCs w:val="17"/>
              </w:rPr>
              <w:t>[</w:t>
            </w:r>
            <w:r>
              <w:rPr>
                <w:rFonts w:eastAsia="Times New Roman" w:cs="Arial"/>
                <w:szCs w:val="17"/>
              </w:rPr>
              <w:t>RSG-19</w:t>
            </w:r>
            <w:r w:rsidRPr="000E6339">
              <w:rPr>
                <w:rFonts w:eastAsia="Times New Roman" w:cs="Arial"/>
                <w:szCs w:val="17"/>
              </w:rPr>
              <w:t>]</w:t>
            </w:r>
          </w:p>
        </w:tc>
      </w:tr>
      <w:tr w:rsidR="00CC1171" w:rsidRPr="000E6339" w14:paraId="07688BC5" w14:textId="77777777" w:rsidTr="00712569">
        <w:trPr>
          <w:trHeight w:val="382"/>
        </w:trPr>
        <w:tc>
          <w:tcPr>
            <w:tcW w:w="606"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5160553" w14:textId="77777777" w:rsidR="00CC1171" w:rsidRPr="000E6339" w:rsidRDefault="00CC1171" w:rsidP="00712569">
            <w:pPr>
              <w:rPr>
                <w:rFonts w:eastAsia="Times New Roman" w:cs="Arial"/>
                <w:szCs w:val="17"/>
              </w:rPr>
            </w:pPr>
            <w:r w:rsidRPr="000E6339">
              <w:rPr>
                <w:rFonts w:eastAsia="Times New Roman" w:cs="Arial"/>
                <w:szCs w:val="17"/>
              </w:rPr>
              <w:t>v</w:t>
            </w:r>
          </w:p>
        </w:tc>
        <w:tc>
          <w:tcPr>
            <w:tcW w:w="529"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8D71285" w14:textId="77777777" w:rsidR="00CC1171" w:rsidRPr="000E6339" w:rsidRDefault="00CC1171" w:rsidP="00712569">
            <w:pPr>
              <w:rPr>
                <w:rFonts w:eastAsia="Times New Roman" w:cs="Arial"/>
                <w:szCs w:val="17"/>
              </w:rPr>
            </w:pPr>
            <w:r w:rsidRPr="000E6339">
              <w:rPr>
                <w:rFonts w:eastAsia="Times New Roman" w:cs="Arial"/>
                <w:szCs w:val="17"/>
              </w:rPr>
              <w:t>string</w:t>
            </w:r>
          </w:p>
        </w:tc>
        <w:tc>
          <w:tcPr>
            <w:tcW w:w="761" w:type="pct"/>
            <w:tcBorders>
              <w:top w:val="single" w:sz="6" w:space="0" w:color="auto"/>
              <w:left w:val="single" w:sz="6" w:space="0" w:color="auto"/>
              <w:bottom w:val="single" w:sz="6" w:space="0" w:color="auto"/>
              <w:right w:val="single" w:sz="6" w:space="0" w:color="auto"/>
            </w:tcBorders>
            <w:vAlign w:val="center"/>
          </w:tcPr>
          <w:p w14:paraId="6DEE828E" w14:textId="77777777" w:rsidR="00CC1171" w:rsidRDefault="00CC1171" w:rsidP="00712569">
            <w:pPr>
              <w:rPr>
                <w:rFonts w:eastAsia="Times New Roman" w:cs="Arial"/>
                <w:szCs w:val="17"/>
              </w:rPr>
            </w:pPr>
          </w:p>
        </w:tc>
        <w:tc>
          <w:tcPr>
            <w:tcW w:w="1021" w:type="pct"/>
            <w:tcBorders>
              <w:top w:val="single" w:sz="6" w:space="0" w:color="auto"/>
              <w:left w:val="single" w:sz="6" w:space="0" w:color="auto"/>
              <w:bottom w:val="single" w:sz="6" w:space="0" w:color="auto"/>
              <w:right w:val="single" w:sz="6" w:space="0" w:color="auto"/>
            </w:tcBorders>
            <w:vAlign w:val="center"/>
          </w:tcPr>
          <w:p w14:paraId="721386BB" w14:textId="77777777" w:rsidR="00CC1171" w:rsidRDefault="00CC1171" w:rsidP="00712569">
            <w:pPr>
              <w:rPr>
                <w:rFonts w:eastAsia="Times New Roman" w:cs="Arial"/>
                <w:szCs w:val="17"/>
              </w:rPr>
            </w:pPr>
            <w:r w:rsidRPr="00681A2E">
              <w:rPr>
                <w:rFonts w:ascii="Courier New" w:eastAsia="Times New Roman" w:hAnsi="Courier New" w:cs="Courier New"/>
                <w:szCs w:val="17"/>
              </w:rPr>
              <w:t>v%</w:t>
            </w:r>
            <w:r>
              <w:rPr>
                <w:rFonts w:eastAsia="Times New Roman" w:cs="Arial"/>
                <w:szCs w:val="17"/>
              </w:rPr>
              <w:t xml:space="preserve"> where % is a positive integer</w:t>
            </w:r>
          </w:p>
        </w:tc>
        <w:tc>
          <w:tcPr>
            <w:tcW w:w="1539" w:type="pct"/>
            <w:tcBorders>
              <w:top w:val="single" w:sz="6" w:space="0" w:color="auto"/>
              <w:left w:val="single" w:sz="6" w:space="0" w:color="auto"/>
              <w:bottom w:val="single" w:sz="6" w:space="0" w:color="auto"/>
              <w:right w:val="single" w:sz="6" w:space="0" w:color="auto"/>
            </w:tcBorders>
            <w:vAlign w:val="center"/>
          </w:tcPr>
          <w:p w14:paraId="7224AB97" w14:textId="00C2742A" w:rsidR="00CC1171" w:rsidRDefault="00CC1171" w:rsidP="00712569">
            <w:pPr>
              <w:rPr>
                <w:rFonts w:eastAsia="Times New Roman" w:cs="Arial"/>
                <w:szCs w:val="17"/>
              </w:rPr>
            </w:pPr>
            <w:r w:rsidRPr="000E6339">
              <w:rPr>
                <w:rFonts w:eastAsia="Times New Roman" w:cs="Arial"/>
                <w:szCs w:val="17"/>
              </w:rPr>
              <w:t>Used for service versioning (prefer indicating version as path segment of the URL)</w:t>
            </w:r>
            <w:r w:rsidR="00966A57">
              <w:rPr>
                <w:rFonts w:eastAsia="Times New Roman" w:cs="Arial"/>
                <w:szCs w:val="17"/>
              </w:rPr>
              <w:t>.</w:t>
            </w:r>
          </w:p>
        </w:tc>
        <w:tc>
          <w:tcPr>
            <w:tcW w:w="544"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3D7C335" w14:textId="77777777" w:rsidR="00CC1171" w:rsidRPr="000E6339" w:rsidRDefault="00CC1171" w:rsidP="00712569">
            <w:pPr>
              <w:rPr>
                <w:rFonts w:eastAsia="Times New Roman" w:cs="Arial"/>
                <w:szCs w:val="17"/>
              </w:rPr>
            </w:pPr>
            <w:r>
              <w:rPr>
                <w:rFonts w:eastAsia="Times New Roman" w:cs="Arial"/>
                <w:szCs w:val="17"/>
              </w:rPr>
              <w:t>[RSG-64</w:t>
            </w:r>
            <w:r w:rsidRPr="000E6339">
              <w:rPr>
                <w:rFonts w:eastAsia="Times New Roman" w:cs="Arial"/>
                <w:szCs w:val="17"/>
              </w:rPr>
              <w:t>]</w:t>
            </w:r>
          </w:p>
        </w:tc>
      </w:tr>
      <w:tr w:rsidR="00CC1171" w:rsidRPr="000E6339" w14:paraId="49E436B2" w14:textId="77777777" w:rsidTr="00712569">
        <w:trPr>
          <w:trHeight w:val="365"/>
        </w:trPr>
        <w:tc>
          <w:tcPr>
            <w:tcW w:w="606"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0C6AAEE" w14:textId="77777777" w:rsidR="00CC1171" w:rsidRPr="000E6339" w:rsidRDefault="00CC1171" w:rsidP="00712569">
            <w:pPr>
              <w:rPr>
                <w:rFonts w:eastAsia="Times New Roman" w:cs="Arial"/>
                <w:szCs w:val="17"/>
              </w:rPr>
            </w:pPr>
            <w:r>
              <w:rPr>
                <w:rFonts w:eastAsia="Times New Roman" w:cs="Arial"/>
                <w:szCs w:val="17"/>
              </w:rPr>
              <w:t>limit</w:t>
            </w:r>
          </w:p>
        </w:tc>
        <w:tc>
          <w:tcPr>
            <w:tcW w:w="529"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098464C" w14:textId="77777777" w:rsidR="00CC1171" w:rsidRPr="000E6339" w:rsidRDefault="00CC1171" w:rsidP="00712569">
            <w:pPr>
              <w:rPr>
                <w:rFonts w:eastAsia="Times New Roman" w:cs="Arial"/>
                <w:szCs w:val="17"/>
              </w:rPr>
            </w:pPr>
            <w:r w:rsidRPr="000E6339">
              <w:rPr>
                <w:rFonts w:eastAsia="Times New Roman" w:cs="Arial"/>
                <w:szCs w:val="17"/>
              </w:rPr>
              <w:t>integer</w:t>
            </w:r>
          </w:p>
        </w:tc>
        <w:tc>
          <w:tcPr>
            <w:tcW w:w="761" w:type="pct"/>
            <w:tcBorders>
              <w:top w:val="single" w:sz="6" w:space="0" w:color="auto"/>
              <w:left w:val="single" w:sz="6" w:space="0" w:color="auto"/>
              <w:bottom w:val="single" w:sz="6" w:space="0" w:color="auto"/>
              <w:right w:val="single" w:sz="6" w:space="0" w:color="auto"/>
            </w:tcBorders>
            <w:vAlign w:val="center"/>
          </w:tcPr>
          <w:p w14:paraId="1CCDC9A6" w14:textId="77777777" w:rsidR="00CC1171" w:rsidRPr="000E0035" w:rsidRDefault="00CC1171" w:rsidP="00712569">
            <w:r>
              <w:t>positive</w:t>
            </w:r>
          </w:p>
        </w:tc>
        <w:tc>
          <w:tcPr>
            <w:tcW w:w="1021" w:type="pct"/>
            <w:tcBorders>
              <w:top w:val="single" w:sz="6" w:space="0" w:color="auto"/>
              <w:left w:val="single" w:sz="6" w:space="0" w:color="auto"/>
              <w:bottom w:val="single" w:sz="6" w:space="0" w:color="auto"/>
              <w:right w:val="single" w:sz="6" w:space="0" w:color="auto"/>
            </w:tcBorders>
            <w:vAlign w:val="center"/>
          </w:tcPr>
          <w:p w14:paraId="1DBD987C" w14:textId="77777777" w:rsidR="00CC1171" w:rsidRPr="0040127F" w:rsidRDefault="00CC1171" w:rsidP="00712569">
            <w:pPr>
              <w:rPr>
                <w:rFonts w:ascii="Courier New" w:eastAsia="Times New Roman" w:hAnsi="Courier New" w:cs="Courier New"/>
                <w:szCs w:val="17"/>
              </w:rPr>
            </w:pPr>
            <w:r>
              <w:rPr>
                <w:rFonts w:ascii="Courier New" w:eastAsia="Times New Roman" w:hAnsi="Courier New" w:cs="Courier New"/>
                <w:szCs w:val="17"/>
              </w:rPr>
              <w:t>l</w:t>
            </w:r>
            <w:r w:rsidRPr="0040127F">
              <w:rPr>
                <w:rFonts w:ascii="Courier New" w:eastAsia="Times New Roman" w:hAnsi="Courier New" w:cs="Courier New"/>
                <w:szCs w:val="17"/>
              </w:rPr>
              <w:t>imit=10</w:t>
            </w:r>
          </w:p>
        </w:tc>
        <w:tc>
          <w:tcPr>
            <w:tcW w:w="1539" w:type="pct"/>
            <w:tcBorders>
              <w:top w:val="single" w:sz="6" w:space="0" w:color="auto"/>
              <w:left w:val="single" w:sz="6" w:space="0" w:color="auto"/>
              <w:bottom w:val="single" w:sz="6" w:space="0" w:color="auto"/>
              <w:right w:val="single" w:sz="6" w:space="0" w:color="auto"/>
            </w:tcBorders>
            <w:vAlign w:val="center"/>
          </w:tcPr>
          <w:p w14:paraId="0D8F82D9" w14:textId="3EEF3039" w:rsidR="00CC1171" w:rsidRDefault="00CC1171" w:rsidP="00712569">
            <w:pPr>
              <w:rPr>
                <w:rFonts w:eastAsia="Times New Roman" w:cs="Arial"/>
                <w:szCs w:val="17"/>
              </w:rPr>
            </w:pPr>
            <w:r w:rsidRPr="000E6339">
              <w:rPr>
                <w:rFonts w:eastAsia="Times New Roman" w:cs="Arial"/>
                <w:szCs w:val="17"/>
              </w:rPr>
              <w:t>The page size used for pagination</w:t>
            </w:r>
            <w:r w:rsidR="00966A57">
              <w:rPr>
                <w:rFonts w:eastAsia="Times New Roman" w:cs="Arial"/>
                <w:szCs w:val="17"/>
              </w:rPr>
              <w:t>.</w:t>
            </w:r>
          </w:p>
        </w:tc>
        <w:tc>
          <w:tcPr>
            <w:tcW w:w="544"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59B8257" w14:textId="77777777" w:rsidR="00CC1171" w:rsidRPr="000E6339" w:rsidRDefault="00CC1171" w:rsidP="00712569">
            <w:pPr>
              <w:rPr>
                <w:rFonts w:eastAsia="Times New Roman" w:cs="Arial"/>
                <w:szCs w:val="17"/>
              </w:rPr>
            </w:pPr>
            <w:r>
              <w:rPr>
                <w:rFonts w:eastAsia="Times New Roman" w:cs="Arial"/>
                <w:szCs w:val="17"/>
              </w:rPr>
              <w:t>[RSG-73</w:t>
            </w:r>
            <w:r w:rsidRPr="000E6339">
              <w:rPr>
                <w:rFonts w:eastAsia="Times New Roman" w:cs="Arial"/>
                <w:szCs w:val="17"/>
              </w:rPr>
              <w:t>]</w:t>
            </w:r>
          </w:p>
        </w:tc>
      </w:tr>
      <w:tr w:rsidR="00CC1171" w:rsidRPr="000E6339" w14:paraId="195F68D9" w14:textId="77777777" w:rsidTr="00712569">
        <w:trPr>
          <w:trHeight w:val="373"/>
        </w:trPr>
        <w:tc>
          <w:tcPr>
            <w:tcW w:w="606"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3132481" w14:textId="77777777" w:rsidR="00CC1171" w:rsidRPr="000E6339" w:rsidRDefault="00CC1171" w:rsidP="00712569">
            <w:pPr>
              <w:rPr>
                <w:rFonts w:eastAsia="Times New Roman" w:cs="Arial"/>
                <w:szCs w:val="17"/>
              </w:rPr>
            </w:pPr>
            <w:r w:rsidRPr="000E6339">
              <w:rPr>
                <w:rFonts w:eastAsia="Times New Roman" w:cs="Arial"/>
                <w:szCs w:val="17"/>
              </w:rPr>
              <w:t>offset</w:t>
            </w:r>
          </w:p>
        </w:tc>
        <w:tc>
          <w:tcPr>
            <w:tcW w:w="529"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06C3A8A" w14:textId="77777777" w:rsidR="00CC1171" w:rsidRPr="000E6339" w:rsidRDefault="00CC1171" w:rsidP="00712569">
            <w:pPr>
              <w:rPr>
                <w:rFonts w:eastAsia="Times New Roman" w:cs="Arial"/>
                <w:szCs w:val="17"/>
              </w:rPr>
            </w:pPr>
            <w:r w:rsidRPr="000E6339">
              <w:rPr>
                <w:rFonts w:eastAsia="Times New Roman" w:cs="Arial"/>
                <w:szCs w:val="17"/>
              </w:rPr>
              <w:t>integer</w:t>
            </w:r>
          </w:p>
        </w:tc>
        <w:tc>
          <w:tcPr>
            <w:tcW w:w="761" w:type="pct"/>
            <w:tcBorders>
              <w:top w:val="single" w:sz="6" w:space="0" w:color="auto"/>
              <w:left w:val="single" w:sz="6" w:space="0" w:color="auto"/>
              <w:bottom w:val="single" w:sz="6" w:space="0" w:color="auto"/>
              <w:right w:val="single" w:sz="6" w:space="0" w:color="auto"/>
            </w:tcBorders>
            <w:vAlign w:val="center"/>
          </w:tcPr>
          <w:p w14:paraId="730E7328" w14:textId="660EB51A" w:rsidR="00CC1171" w:rsidRPr="000E6339" w:rsidRDefault="00CC1171" w:rsidP="00712569">
            <w:pPr>
              <w:rPr>
                <w:rFonts w:eastAsia="Times New Roman" w:cs="Arial"/>
                <w:szCs w:val="17"/>
              </w:rPr>
            </w:pPr>
            <w:r>
              <w:rPr>
                <w:rFonts w:eastAsia="Times New Roman" w:cs="Arial"/>
                <w:szCs w:val="17"/>
              </w:rPr>
              <w:t xml:space="preserve">positive; </w:t>
            </w:r>
            <w:r w:rsidR="00B40469">
              <w:rPr>
                <w:rFonts w:eastAsia="Times New Roman" w:cs="Arial"/>
                <w:szCs w:val="17"/>
              </w:rPr>
              <w:t xml:space="preserve"> </w:t>
            </w:r>
            <w:r>
              <w:rPr>
                <w:rFonts w:eastAsia="Times New Roman" w:cs="Arial"/>
                <w:szCs w:val="17"/>
              </w:rPr>
              <w:t>default is 0</w:t>
            </w:r>
          </w:p>
        </w:tc>
        <w:tc>
          <w:tcPr>
            <w:tcW w:w="1021" w:type="pct"/>
            <w:tcBorders>
              <w:top w:val="single" w:sz="6" w:space="0" w:color="auto"/>
              <w:left w:val="single" w:sz="6" w:space="0" w:color="auto"/>
              <w:bottom w:val="single" w:sz="6" w:space="0" w:color="auto"/>
              <w:right w:val="single" w:sz="6" w:space="0" w:color="auto"/>
            </w:tcBorders>
            <w:vAlign w:val="center"/>
          </w:tcPr>
          <w:p w14:paraId="0C64BA20" w14:textId="77777777" w:rsidR="00CC1171" w:rsidRPr="0040127F" w:rsidRDefault="00CC1171" w:rsidP="00712569">
            <w:pPr>
              <w:rPr>
                <w:rFonts w:ascii="Courier New" w:eastAsia="Times New Roman" w:hAnsi="Courier New" w:cs="Courier New"/>
                <w:szCs w:val="17"/>
              </w:rPr>
            </w:pPr>
            <w:r>
              <w:rPr>
                <w:rFonts w:ascii="Courier New" w:eastAsia="Times New Roman" w:hAnsi="Courier New" w:cs="Courier New"/>
                <w:szCs w:val="17"/>
              </w:rPr>
              <w:t>o</w:t>
            </w:r>
            <w:r w:rsidRPr="0040127F">
              <w:rPr>
                <w:rFonts w:ascii="Courier New" w:eastAsia="Times New Roman" w:hAnsi="Courier New" w:cs="Courier New"/>
                <w:szCs w:val="17"/>
              </w:rPr>
              <w:t>ffset=5</w:t>
            </w:r>
          </w:p>
        </w:tc>
        <w:tc>
          <w:tcPr>
            <w:tcW w:w="1539" w:type="pct"/>
            <w:tcBorders>
              <w:top w:val="single" w:sz="6" w:space="0" w:color="auto"/>
              <w:left w:val="single" w:sz="6" w:space="0" w:color="auto"/>
              <w:bottom w:val="single" w:sz="6" w:space="0" w:color="auto"/>
              <w:right w:val="single" w:sz="6" w:space="0" w:color="auto"/>
            </w:tcBorders>
            <w:vAlign w:val="center"/>
          </w:tcPr>
          <w:p w14:paraId="0F450304" w14:textId="7919C0B0" w:rsidR="00CC1171" w:rsidRPr="000E6339" w:rsidRDefault="00CC1171" w:rsidP="00712569">
            <w:pPr>
              <w:rPr>
                <w:rFonts w:eastAsia="Times New Roman" w:cs="Arial"/>
                <w:szCs w:val="17"/>
              </w:rPr>
            </w:pPr>
            <w:r w:rsidRPr="000E6339">
              <w:rPr>
                <w:rFonts w:eastAsia="Times New Roman" w:cs="Arial"/>
                <w:szCs w:val="17"/>
              </w:rPr>
              <w:t>The offset used for pagination</w:t>
            </w:r>
            <w:r w:rsidR="00966A57">
              <w:rPr>
                <w:rFonts w:eastAsia="Times New Roman" w:cs="Arial"/>
                <w:szCs w:val="17"/>
              </w:rPr>
              <w:t>.</w:t>
            </w:r>
          </w:p>
        </w:tc>
        <w:tc>
          <w:tcPr>
            <w:tcW w:w="544"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5917C6E" w14:textId="77777777" w:rsidR="00CC1171" w:rsidRPr="000E6339" w:rsidRDefault="00CC1171" w:rsidP="00712569">
            <w:pPr>
              <w:rPr>
                <w:rFonts w:eastAsia="Times New Roman" w:cs="Arial"/>
                <w:szCs w:val="17"/>
              </w:rPr>
            </w:pPr>
            <w:r w:rsidRPr="000E6339">
              <w:rPr>
                <w:rFonts w:eastAsia="Times New Roman" w:cs="Arial"/>
                <w:szCs w:val="17"/>
              </w:rPr>
              <w:t>[</w:t>
            </w:r>
            <w:r>
              <w:rPr>
                <w:rFonts w:eastAsia="Times New Roman" w:cs="Arial"/>
                <w:szCs w:val="17"/>
              </w:rPr>
              <w:t>RSG-73</w:t>
            </w:r>
            <w:r w:rsidRPr="000E6339">
              <w:rPr>
                <w:rFonts w:eastAsia="Times New Roman" w:cs="Arial"/>
                <w:szCs w:val="17"/>
              </w:rPr>
              <w:t>]</w:t>
            </w:r>
          </w:p>
        </w:tc>
      </w:tr>
      <w:tr w:rsidR="00723AC0" w:rsidRPr="000E6339" w14:paraId="252781FE" w14:textId="77777777" w:rsidTr="00712569">
        <w:trPr>
          <w:trHeight w:val="729"/>
        </w:trPr>
        <w:tc>
          <w:tcPr>
            <w:tcW w:w="606"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C45FAFC" w14:textId="77777777" w:rsidR="00723AC0" w:rsidRPr="000E6339" w:rsidRDefault="00723AC0" w:rsidP="00712569">
            <w:pPr>
              <w:rPr>
                <w:rFonts w:eastAsia="Times New Roman" w:cs="Arial"/>
                <w:szCs w:val="17"/>
              </w:rPr>
            </w:pPr>
            <w:r>
              <w:rPr>
                <w:rFonts w:eastAsia="Times New Roman" w:cs="Arial"/>
                <w:szCs w:val="17"/>
              </w:rPr>
              <w:t>sort</w:t>
            </w:r>
          </w:p>
        </w:tc>
        <w:tc>
          <w:tcPr>
            <w:tcW w:w="529"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3BA918E" w14:textId="77777777" w:rsidR="00723AC0" w:rsidRPr="000E6339" w:rsidRDefault="00723AC0" w:rsidP="00712569">
            <w:pPr>
              <w:rPr>
                <w:rFonts w:eastAsia="Times New Roman" w:cs="Arial"/>
                <w:szCs w:val="17"/>
              </w:rPr>
            </w:pPr>
            <w:r w:rsidRPr="000E6339">
              <w:rPr>
                <w:rFonts w:eastAsia="Times New Roman" w:cs="Arial"/>
                <w:szCs w:val="17"/>
              </w:rPr>
              <w:t xml:space="preserve">comma-separated list of </w:t>
            </w:r>
            <w:r>
              <w:rPr>
                <w:rFonts w:eastAsia="Times New Roman" w:cs="Arial"/>
                <w:szCs w:val="17"/>
              </w:rPr>
              <w:t>strings</w:t>
            </w:r>
          </w:p>
        </w:tc>
        <w:tc>
          <w:tcPr>
            <w:tcW w:w="761" w:type="pct"/>
            <w:tcBorders>
              <w:top w:val="single" w:sz="6" w:space="0" w:color="auto"/>
              <w:left w:val="single" w:sz="6" w:space="0" w:color="auto"/>
              <w:bottom w:val="single" w:sz="6" w:space="0" w:color="auto"/>
              <w:right w:val="single" w:sz="6" w:space="0" w:color="auto"/>
            </w:tcBorders>
            <w:vAlign w:val="center"/>
          </w:tcPr>
          <w:p w14:paraId="3AFD7697" w14:textId="77777777" w:rsidR="00723AC0" w:rsidRPr="007C6FF7" w:rsidRDefault="00723AC0" w:rsidP="00712569">
            <w:pPr>
              <w:rPr>
                <w:lang w:val="fr-FR"/>
              </w:rPr>
            </w:pPr>
            <w:r w:rsidRPr="007C6FF7">
              <w:rPr>
                <w:lang w:val="fr-FR"/>
              </w:rPr>
              <w:t>Possible values:</w:t>
            </w:r>
          </w:p>
          <w:p w14:paraId="3D2FF308" w14:textId="6A2B9CD4" w:rsidR="00DD4CC4" w:rsidRPr="00D34B4B" w:rsidRDefault="00723AC0">
            <w:pPr>
              <w:pStyle w:val="ListParagraph"/>
              <w:numPr>
                <w:ilvl w:val="0"/>
                <w:numId w:val="18"/>
              </w:numPr>
              <w:rPr>
                <w:lang w:val="fr-FR"/>
              </w:rPr>
            </w:pPr>
            <w:proofErr w:type="spellStart"/>
            <w:r w:rsidRPr="00D34B4B">
              <w:rPr>
                <w:lang w:val="fr-FR"/>
              </w:rPr>
              <w:t>asc</w:t>
            </w:r>
            <w:proofErr w:type="spellEnd"/>
          </w:p>
          <w:p w14:paraId="70A506E2" w14:textId="4AA47A96" w:rsidR="00723AC0" w:rsidRPr="007C6FF7" w:rsidRDefault="00723AC0">
            <w:pPr>
              <w:pStyle w:val="ListParagraph"/>
              <w:numPr>
                <w:ilvl w:val="0"/>
                <w:numId w:val="18"/>
              </w:numPr>
              <w:rPr>
                <w:lang w:val="fr-FR"/>
              </w:rPr>
            </w:pPr>
            <w:proofErr w:type="spellStart"/>
            <w:r w:rsidRPr="007C6FF7" w:rsidDel="00AC55D6">
              <w:rPr>
                <w:lang w:val="fr-FR"/>
              </w:rPr>
              <w:t>desc</w:t>
            </w:r>
            <w:proofErr w:type="spellEnd"/>
          </w:p>
        </w:tc>
        <w:tc>
          <w:tcPr>
            <w:tcW w:w="1021" w:type="pct"/>
            <w:tcBorders>
              <w:top w:val="single" w:sz="6" w:space="0" w:color="auto"/>
              <w:left w:val="single" w:sz="6" w:space="0" w:color="auto"/>
              <w:bottom w:val="single" w:sz="6" w:space="0" w:color="auto"/>
              <w:right w:val="single" w:sz="6" w:space="0" w:color="auto"/>
            </w:tcBorders>
            <w:vAlign w:val="center"/>
          </w:tcPr>
          <w:p w14:paraId="06060411" w14:textId="77777777" w:rsidR="00723AC0" w:rsidRPr="000E6339" w:rsidRDefault="00723AC0" w:rsidP="00712569">
            <w:pPr>
              <w:rPr>
                <w:rFonts w:eastAsia="Times New Roman" w:cs="Arial"/>
                <w:szCs w:val="17"/>
              </w:rPr>
            </w:pPr>
            <w:r w:rsidRPr="00832341">
              <w:rPr>
                <w:rFonts w:ascii="Courier New" w:eastAsia="Times New Roman" w:hAnsi="Courier New" w:cs="Courier New"/>
                <w:szCs w:val="17"/>
              </w:rPr>
              <w:t>sort=key1:asc,key2:desc</w:t>
            </w:r>
          </w:p>
        </w:tc>
        <w:tc>
          <w:tcPr>
            <w:tcW w:w="1539" w:type="pct"/>
            <w:tcBorders>
              <w:top w:val="single" w:sz="6" w:space="0" w:color="auto"/>
              <w:left w:val="single" w:sz="6" w:space="0" w:color="auto"/>
              <w:bottom w:val="single" w:sz="6" w:space="0" w:color="auto"/>
              <w:right w:val="single" w:sz="6" w:space="0" w:color="auto"/>
            </w:tcBorders>
            <w:vAlign w:val="center"/>
          </w:tcPr>
          <w:p w14:paraId="2FD6AC4F" w14:textId="6C021E44" w:rsidR="00723AC0" w:rsidRPr="000E6339" w:rsidRDefault="00723AC0" w:rsidP="00712569">
            <w:pPr>
              <w:rPr>
                <w:rFonts w:eastAsia="Times New Roman" w:cs="Arial"/>
                <w:szCs w:val="17"/>
              </w:rPr>
            </w:pPr>
            <w:r w:rsidRPr="000E6339">
              <w:rPr>
                <w:rFonts w:eastAsia="Times New Roman" w:cs="Arial"/>
                <w:szCs w:val="17"/>
              </w:rPr>
              <w:t>Multi-attribute sorting criterion</w:t>
            </w:r>
            <w:r w:rsidR="00966A57">
              <w:rPr>
                <w:rFonts w:eastAsia="Times New Roman" w:cs="Arial"/>
                <w:szCs w:val="17"/>
              </w:rPr>
              <w:t>.</w:t>
            </w:r>
          </w:p>
        </w:tc>
        <w:tc>
          <w:tcPr>
            <w:tcW w:w="544"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99D2C03" w14:textId="77777777" w:rsidR="00723AC0" w:rsidRDefault="00723AC0" w:rsidP="00712569">
            <w:pPr>
              <w:rPr>
                <w:rFonts w:eastAsia="Times New Roman" w:cs="Arial"/>
                <w:szCs w:val="17"/>
              </w:rPr>
            </w:pPr>
            <w:r>
              <w:rPr>
                <w:rFonts w:eastAsia="Times New Roman" w:cs="Arial"/>
                <w:szCs w:val="17"/>
              </w:rPr>
              <w:t>[RSG-74</w:t>
            </w:r>
            <w:r w:rsidRPr="000E6339">
              <w:rPr>
                <w:rFonts w:eastAsia="Times New Roman" w:cs="Arial"/>
                <w:szCs w:val="17"/>
              </w:rPr>
              <w:t>]</w:t>
            </w:r>
            <w:r>
              <w:rPr>
                <w:rFonts w:eastAsia="Times New Roman" w:cs="Arial"/>
                <w:szCs w:val="17"/>
              </w:rPr>
              <w:t xml:space="preserve"> – </w:t>
            </w:r>
          </w:p>
          <w:p w14:paraId="7DAE5CB5" w14:textId="77777777" w:rsidR="00723AC0" w:rsidRPr="000E6339" w:rsidRDefault="00723AC0" w:rsidP="00712569">
            <w:pPr>
              <w:rPr>
                <w:rFonts w:eastAsia="Times New Roman" w:cs="Arial"/>
                <w:szCs w:val="17"/>
              </w:rPr>
            </w:pPr>
            <w:r>
              <w:rPr>
                <w:rFonts w:eastAsia="Times New Roman" w:cs="Arial"/>
                <w:szCs w:val="17"/>
              </w:rPr>
              <w:t>[RSG-76]</w:t>
            </w:r>
          </w:p>
        </w:tc>
      </w:tr>
      <w:tr w:rsidR="00723AC0" w:rsidRPr="000E6339" w14:paraId="32B26FB6" w14:textId="77777777" w:rsidTr="00712569">
        <w:trPr>
          <w:trHeight w:val="556"/>
        </w:trPr>
        <w:tc>
          <w:tcPr>
            <w:tcW w:w="606"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7B2B906" w14:textId="77777777" w:rsidR="00723AC0" w:rsidRPr="000E6339" w:rsidRDefault="00723AC0" w:rsidP="00712569">
            <w:pPr>
              <w:rPr>
                <w:rFonts w:eastAsia="Times New Roman" w:cs="Arial"/>
                <w:szCs w:val="17"/>
              </w:rPr>
            </w:pPr>
            <w:r w:rsidRPr="000E6339">
              <w:rPr>
                <w:rFonts w:eastAsia="Times New Roman" w:cs="Arial"/>
                <w:szCs w:val="17"/>
              </w:rPr>
              <w:t>expand</w:t>
            </w:r>
          </w:p>
        </w:tc>
        <w:tc>
          <w:tcPr>
            <w:tcW w:w="529"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E710D86" w14:textId="77777777" w:rsidR="00723AC0" w:rsidRPr="000E6339" w:rsidRDefault="00723AC0" w:rsidP="00712569">
            <w:pPr>
              <w:rPr>
                <w:rFonts w:eastAsia="Times New Roman" w:cs="Arial"/>
                <w:szCs w:val="17"/>
              </w:rPr>
            </w:pPr>
            <w:r w:rsidRPr="000E6339">
              <w:rPr>
                <w:rFonts w:eastAsia="Times New Roman" w:cs="Arial"/>
                <w:szCs w:val="17"/>
              </w:rPr>
              <w:t xml:space="preserve">comma-separated list of </w:t>
            </w:r>
            <w:r>
              <w:rPr>
                <w:rFonts w:eastAsia="Times New Roman" w:cs="Arial"/>
                <w:szCs w:val="17"/>
              </w:rPr>
              <w:t>strings</w:t>
            </w:r>
          </w:p>
        </w:tc>
        <w:tc>
          <w:tcPr>
            <w:tcW w:w="761" w:type="pct"/>
            <w:tcBorders>
              <w:top w:val="single" w:sz="6" w:space="0" w:color="auto"/>
              <w:left w:val="single" w:sz="6" w:space="0" w:color="auto"/>
              <w:bottom w:val="single" w:sz="6" w:space="0" w:color="auto"/>
              <w:right w:val="single" w:sz="6" w:space="0" w:color="auto"/>
            </w:tcBorders>
            <w:vAlign w:val="center"/>
          </w:tcPr>
          <w:p w14:paraId="72208859" w14:textId="77777777" w:rsidR="00723AC0" w:rsidRPr="00FC1F74" w:rsidRDefault="00723AC0" w:rsidP="00712569">
            <w:pPr>
              <w:rPr>
                <w:rFonts w:ascii="Courier New" w:eastAsia="Times New Roman" w:hAnsi="Courier New" w:cs="Courier New"/>
                <w:szCs w:val="17"/>
              </w:rPr>
            </w:pPr>
          </w:p>
        </w:tc>
        <w:tc>
          <w:tcPr>
            <w:tcW w:w="1021" w:type="pct"/>
            <w:tcBorders>
              <w:top w:val="single" w:sz="6" w:space="0" w:color="auto"/>
              <w:left w:val="single" w:sz="6" w:space="0" w:color="auto"/>
              <w:bottom w:val="single" w:sz="6" w:space="0" w:color="auto"/>
              <w:right w:val="single" w:sz="6" w:space="0" w:color="auto"/>
            </w:tcBorders>
            <w:vAlign w:val="center"/>
          </w:tcPr>
          <w:p w14:paraId="651BA0C9" w14:textId="77777777" w:rsidR="00723AC0" w:rsidRPr="00FC1F74" w:rsidRDefault="00723AC0" w:rsidP="00712569">
            <w:pPr>
              <w:rPr>
                <w:rFonts w:ascii="Courier New" w:eastAsia="Times New Roman" w:hAnsi="Courier New" w:cs="Courier New"/>
                <w:szCs w:val="17"/>
              </w:rPr>
            </w:pPr>
            <w:r w:rsidRPr="00FC1F74">
              <w:rPr>
                <w:rFonts w:ascii="Courier New" w:eastAsia="Times New Roman" w:hAnsi="Courier New" w:cs="Courier New"/>
                <w:szCs w:val="17"/>
              </w:rPr>
              <w:t>expand=</w:t>
            </w:r>
            <w:r>
              <w:rPr>
                <w:rFonts w:ascii="Courier New" w:eastAsia="Times New Roman" w:hAnsi="Courier New" w:cs="Courier New"/>
                <w:szCs w:val="17"/>
              </w:rPr>
              <w:t>key1,</w:t>
            </w:r>
            <w:r w:rsidRPr="00FC1F74">
              <w:rPr>
                <w:rFonts w:ascii="Courier New" w:eastAsia="Times New Roman" w:hAnsi="Courier New" w:cs="Courier New"/>
                <w:szCs w:val="17"/>
              </w:rPr>
              <w:t>key2</w:t>
            </w:r>
          </w:p>
        </w:tc>
        <w:tc>
          <w:tcPr>
            <w:tcW w:w="1539" w:type="pct"/>
            <w:tcBorders>
              <w:top w:val="single" w:sz="6" w:space="0" w:color="auto"/>
              <w:left w:val="single" w:sz="6" w:space="0" w:color="auto"/>
              <w:bottom w:val="single" w:sz="6" w:space="0" w:color="auto"/>
              <w:right w:val="single" w:sz="6" w:space="0" w:color="auto"/>
            </w:tcBorders>
            <w:vAlign w:val="center"/>
          </w:tcPr>
          <w:p w14:paraId="6FF432EE" w14:textId="284FFA22" w:rsidR="00723AC0" w:rsidRPr="000E6339" w:rsidRDefault="00723AC0" w:rsidP="00712569">
            <w:pPr>
              <w:rPr>
                <w:rFonts w:eastAsia="Times New Roman" w:cs="Arial"/>
                <w:szCs w:val="17"/>
              </w:rPr>
            </w:pPr>
            <w:r w:rsidRPr="000E6339">
              <w:rPr>
                <w:rFonts w:eastAsia="Times New Roman" w:cs="Arial"/>
                <w:szCs w:val="17"/>
              </w:rPr>
              <w:t>Used for expanding the body of the returned content</w:t>
            </w:r>
            <w:r w:rsidR="00966A57">
              <w:rPr>
                <w:rFonts w:eastAsia="Times New Roman" w:cs="Arial"/>
                <w:szCs w:val="17"/>
              </w:rPr>
              <w:t>.</w:t>
            </w:r>
          </w:p>
        </w:tc>
        <w:tc>
          <w:tcPr>
            <w:tcW w:w="544"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652D498" w14:textId="77777777" w:rsidR="00723AC0" w:rsidRPr="000E6339" w:rsidRDefault="00723AC0" w:rsidP="00712569">
            <w:pPr>
              <w:rPr>
                <w:rFonts w:eastAsia="Times New Roman" w:cs="Arial"/>
                <w:szCs w:val="17"/>
              </w:rPr>
            </w:pPr>
            <w:r>
              <w:rPr>
                <w:rFonts w:eastAsia="Times New Roman" w:cs="Arial"/>
                <w:szCs w:val="17"/>
              </w:rPr>
              <w:t>[RSG-77</w:t>
            </w:r>
            <w:r w:rsidRPr="000E6339">
              <w:rPr>
                <w:rFonts w:eastAsia="Times New Roman" w:cs="Arial"/>
                <w:szCs w:val="17"/>
              </w:rPr>
              <w:t>]</w:t>
            </w:r>
          </w:p>
        </w:tc>
      </w:tr>
      <w:tr w:rsidR="00723AC0" w:rsidRPr="000E6339" w14:paraId="1F7F696B" w14:textId="77777777" w:rsidTr="00712569">
        <w:trPr>
          <w:trHeight w:val="365"/>
        </w:trPr>
        <w:tc>
          <w:tcPr>
            <w:tcW w:w="606"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2745E35" w14:textId="77777777" w:rsidR="00723AC0" w:rsidRPr="000E6339" w:rsidRDefault="00723AC0" w:rsidP="00712569">
            <w:pPr>
              <w:rPr>
                <w:rFonts w:eastAsia="Times New Roman" w:cs="Arial"/>
                <w:szCs w:val="17"/>
              </w:rPr>
            </w:pPr>
            <w:r w:rsidRPr="000E6339">
              <w:rPr>
                <w:rFonts w:eastAsia="Times New Roman" w:cs="Arial"/>
                <w:szCs w:val="17"/>
              </w:rPr>
              <w:t>count</w:t>
            </w:r>
          </w:p>
        </w:tc>
        <w:tc>
          <w:tcPr>
            <w:tcW w:w="529"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54EB680" w14:textId="77777777" w:rsidR="00723AC0" w:rsidRPr="000E6339" w:rsidRDefault="00723AC0" w:rsidP="00712569">
            <w:pPr>
              <w:rPr>
                <w:rFonts w:eastAsia="Times New Roman" w:cs="Arial"/>
                <w:szCs w:val="17"/>
              </w:rPr>
            </w:pPr>
            <w:proofErr w:type="spellStart"/>
            <w:r w:rsidRPr="000E6339">
              <w:rPr>
                <w:rFonts w:eastAsia="Times New Roman" w:cs="Arial"/>
                <w:szCs w:val="17"/>
              </w:rPr>
              <w:t>boolean</w:t>
            </w:r>
            <w:proofErr w:type="spellEnd"/>
          </w:p>
        </w:tc>
        <w:tc>
          <w:tcPr>
            <w:tcW w:w="761" w:type="pct"/>
            <w:tcBorders>
              <w:top w:val="single" w:sz="6" w:space="0" w:color="auto"/>
              <w:left w:val="single" w:sz="6" w:space="0" w:color="auto"/>
              <w:bottom w:val="single" w:sz="6" w:space="0" w:color="auto"/>
              <w:right w:val="single" w:sz="6" w:space="0" w:color="auto"/>
            </w:tcBorders>
            <w:vAlign w:val="center"/>
          </w:tcPr>
          <w:p w14:paraId="77BC1C86" w14:textId="77777777" w:rsidR="00723AC0" w:rsidRPr="000E6339" w:rsidRDefault="00723AC0" w:rsidP="00712569">
            <w:pPr>
              <w:rPr>
                <w:rFonts w:eastAsia="Times New Roman" w:cs="Arial"/>
                <w:szCs w:val="17"/>
              </w:rPr>
            </w:pPr>
            <w:r>
              <w:rPr>
                <w:rFonts w:eastAsia="Times New Roman" w:cs="Arial"/>
                <w:szCs w:val="17"/>
              </w:rPr>
              <w:t>Default is false</w:t>
            </w:r>
          </w:p>
        </w:tc>
        <w:tc>
          <w:tcPr>
            <w:tcW w:w="1021" w:type="pct"/>
            <w:tcBorders>
              <w:top w:val="single" w:sz="6" w:space="0" w:color="auto"/>
              <w:left w:val="single" w:sz="6" w:space="0" w:color="auto"/>
              <w:bottom w:val="single" w:sz="6" w:space="0" w:color="auto"/>
              <w:right w:val="single" w:sz="6" w:space="0" w:color="auto"/>
            </w:tcBorders>
            <w:vAlign w:val="center"/>
          </w:tcPr>
          <w:p w14:paraId="069F313A" w14:textId="77777777" w:rsidR="00723AC0" w:rsidRPr="0040127F" w:rsidRDefault="00723AC0" w:rsidP="00712569">
            <w:pPr>
              <w:rPr>
                <w:rFonts w:ascii="Courier New" w:eastAsia="Times New Roman" w:hAnsi="Courier New" w:cs="Courier New"/>
                <w:szCs w:val="17"/>
              </w:rPr>
            </w:pPr>
            <w:r w:rsidRPr="0040127F">
              <w:rPr>
                <w:rFonts w:ascii="Courier New" w:eastAsia="Times New Roman" w:hAnsi="Courier New" w:cs="Courier New"/>
                <w:szCs w:val="17"/>
              </w:rPr>
              <w:t>count=true</w:t>
            </w:r>
          </w:p>
        </w:tc>
        <w:tc>
          <w:tcPr>
            <w:tcW w:w="1539" w:type="pct"/>
            <w:tcBorders>
              <w:top w:val="single" w:sz="6" w:space="0" w:color="auto"/>
              <w:left w:val="single" w:sz="6" w:space="0" w:color="auto"/>
              <w:bottom w:val="single" w:sz="6" w:space="0" w:color="auto"/>
              <w:right w:val="single" w:sz="6" w:space="0" w:color="auto"/>
            </w:tcBorders>
            <w:vAlign w:val="center"/>
          </w:tcPr>
          <w:p w14:paraId="24302AF4" w14:textId="1F3BC5B1" w:rsidR="00723AC0" w:rsidRPr="000E6339" w:rsidRDefault="00723AC0" w:rsidP="00712569">
            <w:pPr>
              <w:rPr>
                <w:rFonts w:eastAsia="Times New Roman" w:cs="Arial"/>
                <w:szCs w:val="17"/>
              </w:rPr>
            </w:pPr>
            <w:r w:rsidRPr="000E6339">
              <w:rPr>
                <w:rFonts w:eastAsia="Times New Roman" w:cs="Arial"/>
                <w:szCs w:val="17"/>
              </w:rPr>
              <w:t xml:space="preserve">Returns the number of </w:t>
            </w:r>
            <w:r>
              <w:rPr>
                <w:rFonts w:eastAsia="Times New Roman" w:cs="Arial"/>
                <w:szCs w:val="17"/>
              </w:rPr>
              <w:t>items</w:t>
            </w:r>
            <w:r w:rsidRPr="000E6339">
              <w:rPr>
                <w:rFonts w:eastAsia="Times New Roman" w:cs="Arial"/>
                <w:szCs w:val="17"/>
              </w:rPr>
              <w:t xml:space="preserve"> in a collection (may be inline)</w:t>
            </w:r>
            <w:r w:rsidR="00966A57">
              <w:rPr>
                <w:rFonts w:eastAsia="Times New Roman" w:cs="Arial"/>
                <w:szCs w:val="17"/>
              </w:rPr>
              <w:t>.</w:t>
            </w:r>
          </w:p>
        </w:tc>
        <w:tc>
          <w:tcPr>
            <w:tcW w:w="544"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6ECA4E9" w14:textId="77777777" w:rsidR="00723AC0" w:rsidRPr="000E6339" w:rsidRDefault="00723AC0" w:rsidP="00712569">
            <w:pPr>
              <w:rPr>
                <w:rFonts w:eastAsia="Times New Roman" w:cs="Arial"/>
                <w:szCs w:val="17"/>
              </w:rPr>
            </w:pPr>
            <w:r w:rsidRPr="000E6339">
              <w:rPr>
                <w:rFonts w:eastAsia="Times New Roman" w:cs="Arial"/>
                <w:szCs w:val="17"/>
              </w:rPr>
              <w:t>[</w:t>
            </w:r>
            <w:r>
              <w:rPr>
                <w:rFonts w:eastAsia="Times New Roman" w:cs="Arial"/>
                <w:szCs w:val="17"/>
              </w:rPr>
              <w:t>RSG-81</w:t>
            </w:r>
            <w:r w:rsidRPr="000E6339">
              <w:rPr>
                <w:rFonts w:eastAsia="Times New Roman" w:cs="Arial"/>
                <w:szCs w:val="17"/>
              </w:rPr>
              <w:t>]</w:t>
            </w:r>
          </w:p>
        </w:tc>
      </w:tr>
      <w:tr w:rsidR="00723AC0" w:rsidRPr="000E6339" w14:paraId="20283392" w14:textId="77777777" w:rsidTr="00712569">
        <w:trPr>
          <w:trHeight w:val="729"/>
        </w:trPr>
        <w:tc>
          <w:tcPr>
            <w:tcW w:w="606"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5FC017D" w14:textId="77777777" w:rsidR="00723AC0" w:rsidRPr="000E6339" w:rsidRDefault="00723AC0" w:rsidP="00712569">
            <w:pPr>
              <w:rPr>
                <w:rFonts w:eastAsia="Times New Roman" w:cs="Arial"/>
                <w:szCs w:val="17"/>
              </w:rPr>
            </w:pPr>
            <w:proofErr w:type="spellStart"/>
            <w:r w:rsidRPr="000E6339">
              <w:rPr>
                <w:rFonts w:eastAsia="Times New Roman" w:cs="Arial"/>
                <w:szCs w:val="17"/>
              </w:rPr>
              <w:t>apiKey</w:t>
            </w:r>
            <w:proofErr w:type="spellEnd"/>
          </w:p>
        </w:tc>
        <w:tc>
          <w:tcPr>
            <w:tcW w:w="529"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FD20D85" w14:textId="77777777" w:rsidR="00723AC0" w:rsidRPr="000E6339" w:rsidRDefault="00723AC0" w:rsidP="00712569">
            <w:pPr>
              <w:rPr>
                <w:rFonts w:eastAsia="Times New Roman" w:cs="Arial"/>
                <w:szCs w:val="17"/>
              </w:rPr>
            </w:pPr>
            <w:r w:rsidRPr="000E6339">
              <w:rPr>
                <w:rFonts w:eastAsia="Times New Roman" w:cs="Arial"/>
                <w:szCs w:val="17"/>
              </w:rPr>
              <w:t>string</w:t>
            </w:r>
          </w:p>
        </w:tc>
        <w:tc>
          <w:tcPr>
            <w:tcW w:w="761" w:type="pct"/>
            <w:tcBorders>
              <w:top w:val="single" w:sz="6" w:space="0" w:color="auto"/>
              <w:left w:val="single" w:sz="6" w:space="0" w:color="auto"/>
              <w:bottom w:val="single" w:sz="6" w:space="0" w:color="auto"/>
              <w:right w:val="single" w:sz="6" w:space="0" w:color="auto"/>
            </w:tcBorders>
            <w:vAlign w:val="center"/>
          </w:tcPr>
          <w:p w14:paraId="185DA3ED" w14:textId="77777777" w:rsidR="00723AC0" w:rsidRPr="000E6339" w:rsidRDefault="00723AC0" w:rsidP="00712569">
            <w:pPr>
              <w:rPr>
                <w:rFonts w:eastAsia="Times New Roman" w:cs="Arial"/>
                <w:szCs w:val="17"/>
              </w:rPr>
            </w:pPr>
          </w:p>
        </w:tc>
        <w:tc>
          <w:tcPr>
            <w:tcW w:w="1021" w:type="pct"/>
            <w:tcBorders>
              <w:top w:val="single" w:sz="6" w:space="0" w:color="auto"/>
              <w:left w:val="single" w:sz="6" w:space="0" w:color="auto"/>
              <w:bottom w:val="single" w:sz="6" w:space="0" w:color="auto"/>
              <w:right w:val="single" w:sz="6" w:space="0" w:color="auto"/>
            </w:tcBorders>
            <w:vAlign w:val="center"/>
          </w:tcPr>
          <w:p w14:paraId="5B667132" w14:textId="77777777" w:rsidR="00723AC0" w:rsidRPr="0040127F" w:rsidRDefault="00723AC0" w:rsidP="00712569">
            <w:pPr>
              <w:rPr>
                <w:rFonts w:ascii="Courier New" w:eastAsia="Times New Roman" w:hAnsi="Courier New" w:cs="Courier New"/>
                <w:szCs w:val="17"/>
              </w:rPr>
            </w:pPr>
            <w:proofErr w:type="spellStart"/>
            <w:r w:rsidRPr="0040127F">
              <w:rPr>
                <w:rFonts w:ascii="Courier New" w:eastAsia="Times New Roman" w:hAnsi="Courier New" w:cs="Courier New"/>
                <w:szCs w:val="17"/>
              </w:rPr>
              <w:t>apiKey</w:t>
            </w:r>
            <w:proofErr w:type="spellEnd"/>
            <w:r w:rsidRPr="0040127F">
              <w:rPr>
                <w:rFonts w:ascii="Courier New" w:eastAsia="Times New Roman" w:hAnsi="Courier New" w:cs="Courier New"/>
                <w:szCs w:val="17"/>
              </w:rPr>
              <w:t>=abcd</w:t>
            </w:r>
            <w:r>
              <w:rPr>
                <w:rFonts w:ascii="Courier New" w:eastAsia="Times New Roman" w:hAnsi="Courier New" w:cs="Courier New"/>
                <w:szCs w:val="17"/>
              </w:rPr>
              <w:t>ef</w:t>
            </w:r>
            <w:r w:rsidRPr="0040127F">
              <w:rPr>
                <w:rFonts w:ascii="Courier New" w:eastAsia="Times New Roman" w:hAnsi="Courier New" w:cs="Courier New"/>
                <w:szCs w:val="17"/>
              </w:rPr>
              <w:t>12345</w:t>
            </w:r>
          </w:p>
        </w:tc>
        <w:tc>
          <w:tcPr>
            <w:tcW w:w="1539" w:type="pct"/>
            <w:tcBorders>
              <w:top w:val="single" w:sz="6" w:space="0" w:color="auto"/>
              <w:left w:val="single" w:sz="6" w:space="0" w:color="auto"/>
              <w:bottom w:val="single" w:sz="6" w:space="0" w:color="auto"/>
              <w:right w:val="single" w:sz="6" w:space="0" w:color="auto"/>
            </w:tcBorders>
            <w:vAlign w:val="center"/>
          </w:tcPr>
          <w:p w14:paraId="04116A8D" w14:textId="531BDAE3" w:rsidR="00723AC0" w:rsidRPr="000E6339" w:rsidRDefault="00723AC0" w:rsidP="00712569">
            <w:pPr>
              <w:rPr>
                <w:rFonts w:eastAsia="Times New Roman" w:cs="Arial"/>
                <w:szCs w:val="17"/>
              </w:rPr>
            </w:pPr>
            <w:r w:rsidRPr="000E6339">
              <w:rPr>
                <w:rFonts w:eastAsia="Times New Roman" w:cs="Arial"/>
                <w:szCs w:val="17"/>
              </w:rPr>
              <w:t>Used to indicate a Web API Key (a HTTP header should be preferred)</w:t>
            </w:r>
            <w:r w:rsidR="00966A57">
              <w:rPr>
                <w:rFonts w:eastAsia="Times New Roman" w:cs="Arial"/>
                <w:szCs w:val="17"/>
              </w:rPr>
              <w:t>.</w:t>
            </w:r>
          </w:p>
        </w:tc>
        <w:tc>
          <w:tcPr>
            <w:tcW w:w="544"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B315F77" w14:textId="77777777" w:rsidR="00723AC0" w:rsidRPr="000E6339" w:rsidRDefault="00723AC0" w:rsidP="00712569">
            <w:pPr>
              <w:rPr>
                <w:rFonts w:eastAsia="Times New Roman" w:cs="Arial"/>
                <w:szCs w:val="17"/>
              </w:rPr>
            </w:pPr>
            <w:r w:rsidRPr="000E6339">
              <w:rPr>
                <w:rFonts w:eastAsia="Times New Roman" w:cs="Arial"/>
                <w:szCs w:val="17"/>
              </w:rPr>
              <w:t>[</w:t>
            </w:r>
            <w:r>
              <w:rPr>
                <w:rFonts w:eastAsia="Times New Roman" w:cs="Arial"/>
                <w:szCs w:val="17"/>
              </w:rPr>
              <w:t>RSG-137</w:t>
            </w:r>
            <w:r w:rsidRPr="000E6339">
              <w:rPr>
                <w:rFonts w:eastAsia="Times New Roman" w:cs="Arial"/>
                <w:szCs w:val="17"/>
              </w:rPr>
              <w:t>]</w:t>
            </w:r>
            <w:r>
              <w:rPr>
                <w:rFonts w:eastAsia="Times New Roman" w:cs="Arial"/>
                <w:szCs w:val="17"/>
              </w:rPr>
              <w:t xml:space="preserve"> – [RSG-138]</w:t>
            </w:r>
          </w:p>
        </w:tc>
      </w:tr>
    </w:tbl>
    <w:p w14:paraId="414F2BA0" w14:textId="21FE8CBE" w:rsidR="00CC1171" w:rsidRDefault="00CC1171" w:rsidP="008745E1">
      <w:pPr>
        <w:jc w:val="right"/>
        <w:rPr>
          <w:rFonts w:cs="Arial"/>
          <w:bCs/>
          <w:iCs/>
          <w:szCs w:val="17"/>
        </w:rPr>
      </w:pPr>
    </w:p>
    <w:p w14:paraId="15496CD3" w14:textId="77777777" w:rsidR="00CC1171" w:rsidRDefault="00CC1171" w:rsidP="008745E1">
      <w:pPr>
        <w:jc w:val="right"/>
        <w:rPr>
          <w:rFonts w:cs="Arial"/>
          <w:bCs/>
          <w:iCs/>
          <w:szCs w:val="17"/>
        </w:rPr>
      </w:pPr>
    </w:p>
    <w:p w14:paraId="4FEA0CAA" w14:textId="77777777" w:rsidR="006F145C" w:rsidRDefault="006F145C" w:rsidP="008745E1">
      <w:pPr>
        <w:jc w:val="right"/>
        <w:rPr>
          <w:rFonts w:cs="Arial"/>
          <w:bCs/>
          <w:iCs/>
          <w:szCs w:val="17"/>
        </w:rPr>
      </w:pPr>
    </w:p>
    <w:p w14:paraId="3CE08A02" w14:textId="5CACB719" w:rsidR="00CC1171" w:rsidRPr="004D5592" w:rsidRDefault="00CC1171" w:rsidP="00712B2A">
      <w:pPr>
        <w:pStyle w:val="NormalCWS"/>
      </w:pPr>
      <w:r w:rsidRPr="004D5592">
        <w:t>[Annex III</w:t>
      </w:r>
      <w:r w:rsidR="0074673E" w:rsidRPr="004D5592">
        <w:t xml:space="preserve"> to ST.90</w:t>
      </w:r>
      <w:r w:rsidRPr="004D5592">
        <w:t xml:space="preserve"> follows]</w:t>
      </w:r>
    </w:p>
    <w:p w14:paraId="0D1B40C7" w14:textId="77777777" w:rsidR="00CC1171" w:rsidRPr="002945A5" w:rsidRDefault="00CC1171" w:rsidP="008745E1">
      <w:pPr>
        <w:rPr>
          <w:rFonts w:cs="Arial"/>
          <w:szCs w:val="17"/>
        </w:rPr>
      </w:pPr>
    </w:p>
    <w:p w14:paraId="34AA22E9" w14:textId="278A5D60" w:rsidR="00D139BA" w:rsidRDefault="00D139BA" w:rsidP="008745E1">
      <w:pPr>
        <w:jc w:val="both"/>
        <w:rPr>
          <w:rFonts w:eastAsia="Times New Roman" w:cs="Arial"/>
          <w:caps/>
          <w:szCs w:val="17"/>
        </w:rPr>
        <w:sectPr w:rsidR="00D139BA" w:rsidSect="00803DB0">
          <w:headerReference w:type="even" r:id="rId97"/>
          <w:headerReference w:type="default" r:id="rId98"/>
          <w:footerReference w:type="even" r:id="rId99"/>
          <w:footerReference w:type="default" r:id="rId100"/>
          <w:headerReference w:type="first" r:id="rId101"/>
          <w:footerReference w:type="first" r:id="rId102"/>
          <w:pgSz w:w="11907" w:h="16839" w:code="9"/>
          <w:pgMar w:top="562" w:right="1138" w:bottom="1411" w:left="1411" w:header="720" w:footer="720" w:gutter="0"/>
          <w:cols w:space="708"/>
          <w:titlePg/>
          <w:docGrid w:linePitch="360"/>
        </w:sectPr>
      </w:pPr>
    </w:p>
    <w:p w14:paraId="058DD03A" w14:textId="02DBCB24" w:rsidR="00FA1A6C" w:rsidRPr="00226AAD" w:rsidRDefault="00FA1A6C" w:rsidP="008745E1">
      <w:pPr>
        <w:pStyle w:val="Heading2"/>
        <w:spacing w:before="170" w:after="170" w:line="480" w:lineRule="auto"/>
        <w:jc w:val="center"/>
        <w:rPr>
          <w:b/>
          <w:bCs w:val="0"/>
          <w:sz w:val="20"/>
        </w:rPr>
      </w:pPr>
      <w:bookmarkStart w:id="3837" w:name="_ANNEX_III"/>
      <w:bookmarkStart w:id="3838" w:name="_Toc58514676"/>
      <w:bookmarkStart w:id="3839" w:name="_Toc210838939"/>
      <w:bookmarkEnd w:id="3837"/>
      <w:r w:rsidRPr="00E61E03">
        <w:rPr>
          <w:b/>
          <w:bCs w:val="0"/>
          <w:sz w:val="20"/>
          <w:szCs w:val="20"/>
        </w:rPr>
        <w:t>ANNEX I</w:t>
      </w:r>
      <w:r>
        <w:rPr>
          <w:b/>
          <w:bCs w:val="0"/>
          <w:sz w:val="20"/>
          <w:szCs w:val="20"/>
        </w:rPr>
        <w:t>II</w:t>
      </w:r>
      <w:bookmarkEnd w:id="3838"/>
      <w:bookmarkEnd w:id="3839"/>
    </w:p>
    <w:p w14:paraId="2C79F586" w14:textId="77777777" w:rsidR="00FA1A6C" w:rsidRDefault="00FA1A6C" w:rsidP="008745E1">
      <w:pPr>
        <w:widowControl w:val="0"/>
        <w:kinsoku w:val="0"/>
        <w:ind w:right="14"/>
        <w:jc w:val="center"/>
        <w:rPr>
          <w:szCs w:val="17"/>
        </w:rPr>
      </w:pPr>
      <w:r>
        <w:rPr>
          <w:rFonts w:eastAsia="Times New Roman" w:cs="Arial"/>
          <w:caps/>
          <w:szCs w:val="17"/>
        </w:rPr>
        <w:t>RESTFUL WEB</w:t>
      </w:r>
      <w:r w:rsidRPr="00574280">
        <w:rPr>
          <w:rFonts w:eastAsia="Times New Roman" w:cs="Arial"/>
          <w:caps/>
          <w:szCs w:val="17"/>
        </w:rPr>
        <w:t xml:space="preserve"> API </w:t>
      </w:r>
      <w:r>
        <w:rPr>
          <w:rFonts w:eastAsia="Times New Roman" w:cs="Arial"/>
          <w:caps/>
          <w:szCs w:val="17"/>
        </w:rPr>
        <w:t xml:space="preserve">GUIDELINES AND MODEL </w:t>
      </w:r>
      <w:r w:rsidRPr="00574280">
        <w:rPr>
          <w:rFonts w:eastAsia="Times New Roman" w:cs="Arial"/>
          <w:caps/>
          <w:szCs w:val="17"/>
        </w:rPr>
        <w:t>SERVICE CONTRACT</w:t>
      </w:r>
      <w:r w:rsidRPr="00251348">
        <w:rPr>
          <w:szCs w:val="17"/>
        </w:rPr>
        <w:t xml:space="preserve"> </w:t>
      </w:r>
    </w:p>
    <w:p w14:paraId="4C344416" w14:textId="588421DE" w:rsidR="00717CBE" w:rsidRDefault="00717CBE" w:rsidP="008745E1">
      <w:pPr>
        <w:jc w:val="center"/>
        <w:rPr>
          <w:i/>
        </w:rPr>
      </w:pPr>
      <w:r>
        <w:rPr>
          <w:i/>
        </w:rPr>
        <w:t xml:space="preserve">Version </w:t>
      </w:r>
      <w:del w:id="3840" w:author="Author">
        <w:r w:rsidDel="002121D8">
          <w:rPr>
            <w:i/>
          </w:rPr>
          <w:delText>1</w:delText>
        </w:r>
        <w:r>
          <w:rPr>
            <w:i/>
          </w:rPr>
          <w:delText>.1</w:delText>
        </w:r>
      </w:del>
      <w:ins w:id="3841" w:author="Author">
        <w:r w:rsidR="002121D8">
          <w:rPr>
            <w:i/>
          </w:rPr>
          <w:t>2.0</w:t>
        </w:r>
      </w:ins>
    </w:p>
    <w:p w14:paraId="71645564" w14:textId="77777777" w:rsidR="00717CBE" w:rsidRDefault="00717CBE" w:rsidP="008745E1">
      <w:pPr>
        <w:jc w:val="center"/>
        <w:rPr>
          <w:i/>
        </w:rPr>
      </w:pPr>
    </w:p>
    <w:p w14:paraId="020CF271" w14:textId="77777777" w:rsidR="003E3B85" w:rsidRPr="003E3B85" w:rsidRDefault="003E3B85" w:rsidP="008745E1">
      <w:pPr>
        <w:jc w:val="center"/>
        <w:rPr>
          <w:del w:id="3842" w:author="Author"/>
          <w:i/>
        </w:rPr>
      </w:pPr>
      <w:del w:id="3843" w:author="Author">
        <w:r w:rsidRPr="003E3B85">
          <w:rPr>
            <w:i/>
          </w:rPr>
          <w:delText>Revision approved</w:delText>
        </w:r>
      </w:del>
      <w:ins w:id="3844" w:author="Author">
        <w:r w:rsidR="007917C6">
          <w:rPr>
            <w:i/>
          </w:rPr>
          <w:t>Proposal presented for approval</w:t>
        </w:r>
      </w:ins>
      <w:r w:rsidR="007917C6" w:rsidRPr="009F53E0">
        <w:rPr>
          <w:i/>
        </w:rPr>
        <w:t xml:space="preserve"> by the Committee on WIPO Standards (CWS</w:t>
      </w:r>
      <w:r w:rsidR="007917C6" w:rsidRPr="00327718">
        <w:rPr>
          <w:i/>
        </w:rPr>
        <w:t>)</w:t>
      </w:r>
    </w:p>
    <w:p w14:paraId="77CE1795" w14:textId="643D0691" w:rsidR="007917C6" w:rsidRPr="00E62FA6" w:rsidRDefault="007917C6" w:rsidP="008745E1">
      <w:pPr>
        <w:widowControl w:val="0"/>
        <w:kinsoku w:val="0"/>
        <w:ind w:right="11"/>
        <w:jc w:val="center"/>
        <w:rPr>
          <w:ins w:id="3845" w:author="Author"/>
        </w:rPr>
      </w:pPr>
      <w:ins w:id="3846" w:author="Author">
        <w:r w:rsidRPr="00327718">
          <w:rPr>
            <w:i/>
          </w:rPr>
          <w:t xml:space="preserve"> </w:t>
        </w:r>
        <w:r w:rsidRPr="009F53E0">
          <w:rPr>
            <w:i/>
          </w:rPr>
          <w:br/>
        </w:r>
      </w:ins>
      <w:r w:rsidRPr="009F53E0">
        <w:rPr>
          <w:i/>
        </w:rPr>
        <w:t xml:space="preserve">at its </w:t>
      </w:r>
      <w:del w:id="3847" w:author="Author">
        <w:r w:rsidR="003E3B85">
          <w:rPr>
            <w:i/>
          </w:rPr>
          <w:delText>tent</w:delText>
        </w:r>
        <w:r w:rsidR="003E3B85" w:rsidRPr="003E3B85">
          <w:rPr>
            <w:i/>
          </w:rPr>
          <w:delText>h</w:delText>
        </w:r>
      </w:del>
      <w:ins w:id="3848" w:author="Author">
        <w:r>
          <w:rPr>
            <w:i/>
          </w:rPr>
          <w:t>thirteenth</w:t>
        </w:r>
      </w:ins>
      <w:r w:rsidRPr="009F53E0">
        <w:rPr>
          <w:i/>
        </w:rPr>
        <w:t xml:space="preserve"> session</w:t>
      </w:r>
      <w:del w:id="3849" w:author="Author">
        <w:r w:rsidR="00FB51CB">
          <w:rPr>
            <w:i/>
          </w:rPr>
          <w:delText xml:space="preserve"> on November 25, 2022</w:delText>
        </w:r>
      </w:del>
    </w:p>
    <w:p w14:paraId="4EF438CB" w14:textId="257FDD09" w:rsidR="00FA1A6C" w:rsidRDefault="003E3B85" w:rsidP="008745E1">
      <w:pPr>
        <w:jc w:val="center"/>
      </w:pPr>
      <w:r w:rsidRPr="003E3B85">
        <w:rPr>
          <w:i/>
        </w:rPr>
        <w:cr/>
      </w:r>
    </w:p>
    <w:p w14:paraId="0A339067" w14:textId="77777777" w:rsidR="00FA1A6C" w:rsidRDefault="00FA1A6C" w:rsidP="008745E1"/>
    <w:p w14:paraId="77376BEC" w14:textId="18C69FAB" w:rsidR="00FA1A6C" w:rsidRPr="00663A9C" w:rsidRDefault="00FA1A6C" w:rsidP="00712B2A">
      <w:pPr>
        <w:pStyle w:val="STParagraph"/>
      </w:pPr>
      <w:r>
        <w:t>1.</w:t>
      </w:r>
      <w:r>
        <w:tab/>
        <w:t xml:space="preserve">Annex III provides two example models of Standard-compliant API specifications which intend to provide guidance to Intellectual Property Offices (IPOs) which wish to develop web services according to this Standard.  Details regarding two example models are provided below and Appendixes A and B.  </w:t>
      </w:r>
    </w:p>
    <w:p w14:paraId="243438E5" w14:textId="77777777" w:rsidR="00FA1A6C" w:rsidRPr="00C775AB" w:rsidRDefault="00FA1A6C" w:rsidP="00712B2A">
      <w:pPr>
        <w:pStyle w:val="STParagraph"/>
      </w:pPr>
      <w:r>
        <w:t>2.</w:t>
      </w:r>
      <w:r>
        <w:tab/>
        <w:t>It should be noted that t</w:t>
      </w:r>
      <w:r w:rsidRPr="00C775AB">
        <w:t>he example models were produced using a hybrid-approach</w:t>
      </w:r>
      <w:r>
        <w:t xml:space="preserve"> of </w:t>
      </w:r>
      <w:r w:rsidRPr="00A00F58">
        <w:t xml:space="preserve">contract-first </w:t>
      </w:r>
      <w:r>
        <w:t>and</w:t>
      </w:r>
      <w:r w:rsidRPr="00A00F58">
        <w:t xml:space="preserve"> code-first</w:t>
      </w:r>
      <w:r>
        <w:t xml:space="preserve"> approaches</w:t>
      </w:r>
      <w:r w:rsidRPr="00C775AB">
        <w:t xml:space="preserve">. </w:t>
      </w:r>
      <w:r>
        <w:t xml:space="preserve"> </w:t>
      </w:r>
    </w:p>
    <w:p w14:paraId="02775BEC" w14:textId="77777777" w:rsidR="00FA1A6C" w:rsidRDefault="00FA1A6C" w:rsidP="00712B2A">
      <w:pPr>
        <w:pStyle w:val="STHeading3"/>
      </w:pPr>
      <w:bookmarkStart w:id="3850" w:name="_Toc58514677"/>
      <w:r>
        <w:t>DocList Example Model</w:t>
      </w:r>
      <w:bookmarkEnd w:id="3850"/>
    </w:p>
    <w:p w14:paraId="380E1F16" w14:textId="77777777" w:rsidR="00FA1A6C" w:rsidRDefault="00FA1A6C" w:rsidP="00712B2A">
      <w:pPr>
        <w:pStyle w:val="STParagraph"/>
      </w:pPr>
      <w:r>
        <w:t>3.</w:t>
      </w:r>
      <w:r>
        <w:tab/>
        <w:t>The first of the example models</w:t>
      </w:r>
      <w:r w:rsidRPr="00020223">
        <w:t xml:space="preserve"> was inspired by the IP5</w:t>
      </w:r>
      <w:r w:rsidRPr="00020223">
        <w:rPr>
          <w:rStyle w:val="FootnoteReference"/>
          <w:rFonts w:eastAsia="Times New Roman" w:cs="Arial"/>
          <w:szCs w:val="17"/>
        </w:rPr>
        <w:footnoteReference w:id="18"/>
      </w:r>
      <w:r w:rsidRPr="00020223">
        <w:t xml:space="preserve"> </w:t>
      </w:r>
      <w:r>
        <w:t xml:space="preserve">Office </w:t>
      </w:r>
      <w:r w:rsidRPr="00020223">
        <w:t>Open Portal Dossier (OPD) set of web services</w:t>
      </w:r>
      <w:r>
        <w:t>, provided with the same name</w:t>
      </w:r>
      <w:r w:rsidRPr="00020223">
        <w:t xml:space="preserve">. </w:t>
      </w:r>
      <w:r>
        <w:t xml:space="preserve"> </w:t>
      </w:r>
      <w:r w:rsidRPr="00020223">
        <w:t>The DocList API provides a list of relevant patent documents associated with at least an application or publication number. </w:t>
      </w:r>
      <w:r>
        <w:t xml:space="preserve"> </w:t>
      </w:r>
    </w:p>
    <w:p w14:paraId="10CB6B3C" w14:textId="77777777" w:rsidR="00FA1A6C" w:rsidRPr="00020223" w:rsidRDefault="00FA1A6C" w:rsidP="00712B2A">
      <w:pPr>
        <w:pStyle w:val="STHeading3"/>
      </w:pPr>
      <w:bookmarkStart w:id="3851" w:name="_Toc58514678"/>
      <w:r w:rsidRPr="00020223">
        <w:t>Patent Legal Status Example Model</w:t>
      </w:r>
      <w:bookmarkEnd w:id="3851"/>
    </w:p>
    <w:p w14:paraId="3E590862" w14:textId="77777777" w:rsidR="00875948" w:rsidRDefault="00FA1A6C" w:rsidP="00712B2A">
      <w:pPr>
        <w:pStyle w:val="STParagraph"/>
        <w:rPr>
          <w:shd w:val="clear" w:color="auto" w:fill="FFFFFF"/>
        </w:rPr>
      </w:pPr>
      <w:r>
        <w:rPr>
          <w:shd w:val="clear" w:color="auto" w:fill="FFFFFF"/>
        </w:rPr>
        <w:t>4.</w:t>
      </w:r>
      <w:r>
        <w:rPr>
          <w:shd w:val="clear" w:color="auto" w:fill="FFFFFF"/>
        </w:rPr>
        <w:tab/>
      </w:r>
      <w:r w:rsidRPr="00020223">
        <w:rPr>
          <w:shd w:val="clear" w:color="auto" w:fill="FFFFFF"/>
        </w:rPr>
        <w:t xml:space="preserve">The second of the example models is the patent legal status API which provides either the history of legal status events for a particular application number or else the details of a particular legal status event. </w:t>
      </w:r>
    </w:p>
    <w:p w14:paraId="7127CAF7" w14:textId="77777777" w:rsidR="003A1A76" w:rsidRDefault="003A1A76" w:rsidP="008745E1">
      <w:pPr>
        <w:rPr>
          <w:rFonts w:cs="Arial"/>
          <w:szCs w:val="17"/>
          <w:shd w:val="clear" w:color="auto" w:fill="FFFFFF"/>
        </w:rPr>
      </w:pPr>
    </w:p>
    <w:p w14:paraId="5E19D1E9" w14:textId="77777777" w:rsidR="00FA1A6C" w:rsidRPr="00020223" w:rsidRDefault="00FA1A6C" w:rsidP="008745E1">
      <w:pPr>
        <w:rPr>
          <w:rFonts w:cs="Arial"/>
          <w:szCs w:val="17"/>
        </w:rPr>
      </w:pPr>
    </w:p>
    <w:p w14:paraId="6C390E63" w14:textId="77777777" w:rsidR="003A1A76" w:rsidRPr="00BF0B95" w:rsidRDefault="003A1A76" w:rsidP="008745E1">
      <w:pPr>
        <w:rPr>
          <w:rFonts w:cs="Arial"/>
          <w:szCs w:val="17"/>
        </w:rPr>
      </w:pPr>
    </w:p>
    <w:p w14:paraId="1F96B2AF" w14:textId="611E3E7C" w:rsidR="00FA1A6C" w:rsidRPr="00936F5C" w:rsidRDefault="00FA1A6C" w:rsidP="00712B2A">
      <w:pPr>
        <w:pStyle w:val="NormalCWS"/>
      </w:pPr>
      <w:r w:rsidRPr="00936F5C">
        <w:t>[Appendices A and B to Annex III</w:t>
      </w:r>
      <w:r w:rsidR="0074673E" w:rsidRPr="00936F5C">
        <w:t xml:space="preserve"> of ST.90</w:t>
      </w:r>
      <w:r w:rsidRPr="00936F5C">
        <w:t xml:space="preserve"> follow</w:t>
      </w:r>
      <w:r w:rsidR="0074673E" w:rsidRPr="00936F5C">
        <w:t>s</w:t>
      </w:r>
      <w:r w:rsidRPr="00936F5C">
        <w:t>]</w:t>
      </w:r>
    </w:p>
    <w:p w14:paraId="7351B1A6" w14:textId="77777777" w:rsidR="00FA1A6C" w:rsidRDefault="00FA1A6C" w:rsidP="008745E1">
      <w:r>
        <w:br w:type="page"/>
      </w:r>
    </w:p>
    <w:p w14:paraId="5927ED32" w14:textId="77777777" w:rsidR="00FA1A6C" w:rsidRDefault="00FA1A6C" w:rsidP="008745E1">
      <w:pPr>
        <w:pStyle w:val="Heading2"/>
        <w:spacing w:before="170" w:after="170"/>
        <w:jc w:val="center"/>
        <w:rPr>
          <w:b/>
        </w:rPr>
      </w:pPr>
      <w:bookmarkStart w:id="3852" w:name="_Toc58514679"/>
      <w:bookmarkStart w:id="3853" w:name="_Toc210838940"/>
      <w:r w:rsidRPr="006A7B81">
        <w:rPr>
          <w:b/>
        </w:rPr>
        <w:t>Appendix A</w:t>
      </w:r>
      <w:bookmarkEnd w:id="3852"/>
      <w:bookmarkEnd w:id="3853"/>
      <w:r w:rsidRPr="006A7B81">
        <w:rPr>
          <w:b/>
        </w:rPr>
        <w:t xml:space="preserve"> </w:t>
      </w:r>
    </w:p>
    <w:p w14:paraId="6BC37007" w14:textId="77777777" w:rsidR="00FA1A6C" w:rsidRPr="006A7B81" w:rsidRDefault="00FA1A6C" w:rsidP="008745E1"/>
    <w:p w14:paraId="43ADBDB8" w14:textId="77777777" w:rsidR="00FA1A6C" w:rsidRDefault="00FA1A6C" w:rsidP="008745E1">
      <w:pPr>
        <w:jc w:val="center"/>
        <w:rPr>
          <w:caps/>
        </w:rPr>
      </w:pPr>
      <w:r w:rsidRPr="006A7B81">
        <w:rPr>
          <w:caps/>
        </w:rPr>
        <w:t>Doclist Example Model</w:t>
      </w:r>
    </w:p>
    <w:p w14:paraId="7B541B60" w14:textId="77777777" w:rsidR="00FA1A6C" w:rsidRPr="006A7B81" w:rsidRDefault="00FA1A6C" w:rsidP="00235152">
      <w:pPr>
        <w:rPr>
          <w:caps/>
        </w:rPr>
      </w:pPr>
    </w:p>
    <w:p w14:paraId="64AB226A" w14:textId="77777777" w:rsidR="00FA1A6C" w:rsidRPr="006A7B81" w:rsidRDefault="00FA1A6C" w:rsidP="008745E1"/>
    <w:p w14:paraId="1454361F" w14:textId="77777777" w:rsidR="00FA1A6C" w:rsidRPr="006A7B81" w:rsidRDefault="00FA1A6C" w:rsidP="00712B2A">
      <w:pPr>
        <w:pStyle w:val="STParagraph"/>
      </w:pPr>
      <w:r>
        <w:t>1.</w:t>
      </w:r>
      <w:r>
        <w:tab/>
        <w:t>Appendix A</w:t>
      </w:r>
      <w:r w:rsidRPr="00020223">
        <w:t xml:space="preserve"> </w:t>
      </w:r>
      <w:r>
        <w:t xml:space="preserve">provides a link to a zip file which </w:t>
      </w:r>
      <w:r w:rsidRPr="00020223">
        <w:t>includes the requirements document which outlines the request and response formats, the YAML specification and the XSD</w:t>
      </w:r>
      <w:r>
        <w:t xml:space="preserve"> component</w:t>
      </w:r>
      <w:r w:rsidRPr="00020223">
        <w:t>s.</w:t>
      </w:r>
    </w:p>
    <w:p w14:paraId="7DACEF2B" w14:textId="65F79C9C" w:rsidR="00FA1A6C" w:rsidRDefault="00FA1A6C" w:rsidP="00712B2A">
      <w:pPr>
        <w:pStyle w:val="STParagraph"/>
      </w:pPr>
      <w:r>
        <w:t>2.</w:t>
      </w:r>
      <w:r>
        <w:tab/>
        <w:t>Appendix A is available at:</w:t>
      </w:r>
    </w:p>
    <w:p w14:paraId="6E602F64" w14:textId="73282E61" w:rsidR="00FA1A6C" w:rsidRDefault="00FA1A6C" w:rsidP="008745E1">
      <w:hyperlink r:id="rId103" w:history="1">
        <w:r>
          <w:rPr>
            <w:rStyle w:val="Hyperlink"/>
          </w:rPr>
          <w:t>https://www.wipo.int/standards/en/st90/annex-iii_appendix_a_V1_0.zip</w:t>
        </w:r>
      </w:hyperlink>
      <w:r>
        <w:t xml:space="preserve"> </w:t>
      </w:r>
    </w:p>
    <w:p w14:paraId="7B070962" w14:textId="77777777" w:rsidR="00FA1A6C" w:rsidRDefault="00FA1A6C" w:rsidP="008745E1"/>
    <w:p w14:paraId="6CA979FE" w14:textId="77777777" w:rsidR="00CF686A" w:rsidRDefault="00CF686A" w:rsidP="008745E1">
      <w:bookmarkStart w:id="3854" w:name="_Toc58514680"/>
    </w:p>
    <w:p w14:paraId="5321961A" w14:textId="77777777" w:rsidR="00CF686A" w:rsidRDefault="00CF686A" w:rsidP="008745E1"/>
    <w:p w14:paraId="57FFF0C2" w14:textId="1257F368" w:rsidR="00FA1A6C" w:rsidRDefault="00FA1A6C" w:rsidP="008745E1">
      <w:pPr>
        <w:pStyle w:val="Heading2"/>
        <w:spacing w:before="170" w:after="170"/>
        <w:jc w:val="center"/>
        <w:rPr>
          <w:b/>
        </w:rPr>
      </w:pPr>
      <w:bookmarkStart w:id="3855" w:name="_Toc210838941"/>
      <w:r w:rsidRPr="006A7B81">
        <w:rPr>
          <w:b/>
        </w:rPr>
        <w:t>Appendix B</w:t>
      </w:r>
      <w:bookmarkEnd w:id="3854"/>
      <w:bookmarkEnd w:id="3855"/>
      <w:r w:rsidRPr="006A7B81">
        <w:rPr>
          <w:b/>
        </w:rPr>
        <w:t xml:space="preserve"> </w:t>
      </w:r>
    </w:p>
    <w:p w14:paraId="10C41B92" w14:textId="77777777" w:rsidR="00FA1A6C" w:rsidRPr="006A7B81" w:rsidRDefault="00FA1A6C" w:rsidP="008745E1"/>
    <w:p w14:paraId="4E626264" w14:textId="77777777" w:rsidR="00FA1A6C" w:rsidRPr="004B2087" w:rsidRDefault="00FA1A6C" w:rsidP="008745E1">
      <w:pPr>
        <w:jc w:val="center"/>
        <w:rPr>
          <w:caps/>
        </w:rPr>
      </w:pPr>
      <w:r w:rsidRPr="006A7B81">
        <w:rPr>
          <w:caps/>
        </w:rPr>
        <w:t>Patent Legal Status Example Model</w:t>
      </w:r>
    </w:p>
    <w:p w14:paraId="2F657291" w14:textId="77777777" w:rsidR="00FA1A6C" w:rsidRDefault="00FA1A6C" w:rsidP="008745E1"/>
    <w:p w14:paraId="61E8EF27" w14:textId="77777777" w:rsidR="00FA1A6C" w:rsidRDefault="00FA1A6C" w:rsidP="008745E1"/>
    <w:p w14:paraId="402B9A23" w14:textId="77777777" w:rsidR="00FA1A6C" w:rsidRPr="00020223" w:rsidRDefault="00FA1A6C" w:rsidP="00712B2A">
      <w:pPr>
        <w:pStyle w:val="STParagraph"/>
        <w:rPr>
          <w:shd w:val="clear" w:color="auto" w:fill="FFFFFF"/>
        </w:rPr>
      </w:pPr>
      <w:r>
        <w:rPr>
          <w:shd w:val="clear" w:color="auto" w:fill="FFFFFF"/>
        </w:rPr>
        <w:t>1.</w:t>
      </w:r>
      <w:r>
        <w:rPr>
          <w:shd w:val="clear" w:color="auto" w:fill="FFFFFF"/>
        </w:rPr>
        <w:tab/>
        <w:t xml:space="preserve">Appendix B provides a link to </w:t>
      </w:r>
      <w:r w:rsidRPr="00020223">
        <w:rPr>
          <w:shd w:val="clear" w:color="auto" w:fill="FFFFFF"/>
        </w:rPr>
        <w:t xml:space="preserve">zip file provided here include the API specification provided in RAML, example data and </w:t>
      </w:r>
      <w:r>
        <w:rPr>
          <w:shd w:val="clear" w:color="auto" w:fill="FFFFFF"/>
        </w:rPr>
        <w:t xml:space="preserve">WIPO Standard </w:t>
      </w:r>
      <w:r w:rsidRPr="00020223">
        <w:rPr>
          <w:shd w:val="clear" w:color="auto" w:fill="FFFFFF"/>
        </w:rPr>
        <w:t>ST.96 enumeration lists.</w:t>
      </w:r>
    </w:p>
    <w:p w14:paraId="19411A9D" w14:textId="67400514" w:rsidR="00FA1A6C" w:rsidRDefault="00FA1A6C" w:rsidP="00712B2A">
      <w:pPr>
        <w:pStyle w:val="STParagraph"/>
      </w:pPr>
      <w:r>
        <w:t>2.</w:t>
      </w:r>
      <w:r>
        <w:tab/>
        <w:t>Appendix B is available at:</w:t>
      </w:r>
    </w:p>
    <w:p w14:paraId="71A6BDD1" w14:textId="6F1F3901" w:rsidR="00FA1A6C" w:rsidRDefault="00FA1A6C" w:rsidP="008745E1">
      <w:hyperlink r:id="rId104" w:history="1">
        <w:r>
          <w:rPr>
            <w:rStyle w:val="Hyperlink"/>
          </w:rPr>
          <w:t>https://www.wipo.int/standards/en/st90/annex-iii_appendix_b_V1_0.zip</w:t>
        </w:r>
      </w:hyperlink>
    </w:p>
    <w:p w14:paraId="7BEA329E" w14:textId="77777777" w:rsidR="007251B3" w:rsidRDefault="007251B3" w:rsidP="00074D17">
      <w:pPr>
        <w:spacing w:before="0" w:after="0"/>
      </w:pPr>
    </w:p>
    <w:p w14:paraId="24CCF164" w14:textId="77777777" w:rsidR="00FA1A6C" w:rsidRDefault="00FA1A6C" w:rsidP="00074D17">
      <w:pPr>
        <w:spacing w:before="0" w:after="0"/>
      </w:pPr>
    </w:p>
    <w:p w14:paraId="78FAD2A4" w14:textId="77777777" w:rsidR="00B6684B" w:rsidRDefault="00B6684B" w:rsidP="00074D17">
      <w:pPr>
        <w:spacing w:before="0" w:after="0"/>
      </w:pPr>
    </w:p>
    <w:p w14:paraId="6555438C" w14:textId="3A262666" w:rsidR="00FA1A6C" w:rsidRPr="003425AF" w:rsidRDefault="00FA1A6C" w:rsidP="00AC2E6A">
      <w:pPr>
        <w:pStyle w:val="NormalCWS"/>
      </w:pPr>
      <w:r w:rsidRPr="003425AF">
        <w:t>[Annex IV</w:t>
      </w:r>
      <w:r w:rsidR="0074673E" w:rsidRPr="003425AF">
        <w:t xml:space="preserve"> to ST.90</w:t>
      </w:r>
      <w:r w:rsidRPr="003425AF">
        <w:t xml:space="preserve"> follows]</w:t>
      </w:r>
    </w:p>
    <w:p w14:paraId="644C4871" w14:textId="77777777" w:rsidR="00FA1A6C" w:rsidRDefault="00FA1A6C" w:rsidP="008745E1"/>
    <w:p w14:paraId="7690BCD6" w14:textId="77777777" w:rsidR="00235152" w:rsidRDefault="00235152" w:rsidP="008745E1">
      <w:pPr>
        <w:sectPr w:rsidR="00235152" w:rsidSect="00803DB0">
          <w:headerReference w:type="even" r:id="rId105"/>
          <w:headerReference w:type="default" r:id="rId106"/>
          <w:footerReference w:type="even" r:id="rId107"/>
          <w:footerReference w:type="default" r:id="rId108"/>
          <w:headerReference w:type="first" r:id="rId109"/>
          <w:footerReference w:type="first" r:id="rId110"/>
          <w:pgSz w:w="11907" w:h="16839" w:code="9"/>
          <w:pgMar w:top="562" w:right="1138" w:bottom="1411" w:left="1411" w:header="720" w:footer="720" w:gutter="0"/>
          <w:cols w:space="708"/>
          <w:titlePg/>
          <w:docGrid w:linePitch="360"/>
        </w:sectPr>
      </w:pPr>
    </w:p>
    <w:p w14:paraId="39E48B3B" w14:textId="3BE5DCDF" w:rsidR="00FA1A6C" w:rsidRPr="00226AAD" w:rsidRDefault="00FA1A6C" w:rsidP="008745E1">
      <w:pPr>
        <w:pStyle w:val="Heading2"/>
        <w:spacing w:before="170" w:after="170" w:line="480" w:lineRule="auto"/>
        <w:jc w:val="center"/>
        <w:rPr>
          <w:b/>
          <w:bCs w:val="0"/>
          <w:sz w:val="20"/>
        </w:rPr>
      </w:pPr>
      <w:bookmarkStart w:id="3857" w:name="_ANNEX_IV"/>
      <w:bookmarkStart w:id="3858" w:name="_Toc58514681"/>
      <w:bookmarkStart w:id="3859" w:name="_Toc210838942"/>
      <w:bookmarkEnd w:id="3857"/>
      <w:r w:rsidRPr="00E61E03">
        <w:rPr>
          <w:b/>
          <w:bCs w:val="0"/>
          <w:sz w:val="20"/>
          <w:szCs w:val="20"/>
        </w:rPr>
        <w:t>ANNEX I</w:t>
      </w:r>
      <w:r>
        <w:rPr>
          <w:b/>
          <w:bCs w:val="0"/>
          <w:sz w:val="20"/>
          <w:szCs w:val="20"/>
        </w:rPr>
        <w:t>V</w:t>
      </w:r>
      <w:bookmarkEnd w:id="3858"/>
      <w:bookmarkEnd w:id="3859"/>
    </w:p>
    <w:p w14:paraId="7043FAA8" w14:textId="211CE1CD" w:rsidR="00DF3FE0" w:rsidRDefault="00FA1A6C" w:rsidP="008745E1">
      <w:pPr>
        <w:jc w:val="center"/>
      </w:pPr>
      <w:r>
        <w:t>HIGH LEVEL SECURITY ARCHITECTURE BEST PRACTICES</w:t>
      </w:r>
    </w:p>
    <w:p w14:paraId="57B7C80F" w14:textId="1431D3E7" w:rsidR="00717CBE" w:rsidRDefault="00717CBE" w:rsidP="008745E1">
      <w:pPr>
        <w:jc w:val="center"/>
        <w:rPr>
          <w:i/>
        </w:rPr>
      </w:pPr>
      <w:r>
        <w:rPr>
          <w:i/>
        </w:rPr>
        <w:t xml:space="preserve">Version </w:t>
      </w:r>
      <w:del w:id="3860" w:author="Author">
        <w:r>
          <w:rPr>
            <w:i/>
          </w:rPr>
          <w:delText>1.1</w:delText>
        </w:r>
      </w:del>
      <w:ins w:id="3861" w:author="Author">
        <w:r w:rsidR="00813102">
          <w:rPr>
            <w:i/>
          </w:rPr>
          <w:t xml:space="preserve">2.0 </w:t>
        </w:r>
      </w:ins>
    </w:p>
    <w:p w14:paraId="1D2ED890" w14:textId="77777777" w:rsidR="00717CBE" w:rsidRDefault="00717CBE" w:rsidP="008745E1">
      <w:pPr>
        <w:jc w:val="center"/>
        <w:rPr>
          <w:i/>
        </w:rPr>
      </w:pPr>
    </w:p>
    <w:p w14:paraId="1BA5519A" w14:textId="230B0A60" w:rsidR="00014C28" w:rsidRDefault="00014C28" w:rsidP="008745E1">
      <w:pPr>
        <w:widowControl w:val="0"/>
        <w:kinsoku w:val="0"/>
        <w:ind w:right="11"/>
        <w:jc w:val="center"/>
        <w:rPr>
          <w:i/>
        </w:rPr>
      </w:pPr>
      <w:r>
        <w:rPr>
          <w:i/>
        </w:rPr>
        <w:t>Proposal presented for approval</w:t>
      </w:r>
      <w:r w:rsidRPr="009F53E0">
        <w:rPr>
          <w:i/>
        </w:rPr>
        <w:t xml:space="preserve"> by the Committee on WIPO Standards (CWS</w:t>
      </w:r>
      <w:r w:rsidRPr="00327718">
        <w:rPr>
          <w:i/>
        </w:rPr>
        <w:t xml:space="preserve">) </w:t>
      </w:r>
      <w:r w:rsidRPr="009F53E0">
        <w:rPr>
          <w:i/>
        </w:rPr>
        <w:br/>
        <w:t xml:space="preserve">at its </w:t>
      </w:r>
      <w:r>
        <w:rPr>
          <w:i/>
        </w:rPr>
        <w:t>thirteenth</w:t>
      </w:r>
      <w:r w:rsidRPr="009F53E0">
        <w:rPr>
          <w:i/>
        </w:rPr>
        <w:t xml:space="preserve"> session</w:t>
      </w:r>
    </w:p>
    <w:p w14:paraId="10A77CCB" w14:textId="77777777" w:rsidR="00E53171" w:rsidRPr="00D34B4B" w:rsidRDefault="00E53171" w:rsidP="008745E1">
      <w:pPr>
        <w:widowControl w:val="0"/>
        <w:kinsoku w:val="0"/>
        <w:ind w:right="11"/>
        <w:jc w:val="center"/>
      </w:pPr>
    </w:p>
    <w:p w14:paraId="1B013C15" w14:textId="1E0FCC80" w:rsidR="00FA1A6C" w:rsidRPr="00D21B58" w:rsidRDefault="00FA1A6C" w:rsidP="000348D3">
      <w:pPr>
        <w:pStyle w:val="STParagraph"/>
      </w:pPr>
      <w:r w:rsidRPr="00FC1DE5">
        <w:t>1.</w:t>
      </w:r>
      <w:r>
        <w:tab/>
      </w:r>
      <w:r w:rsidRPr="00D21B58">
        <w:t xml:space="preserve">The security architecture defines the services and mechanisms that should be implemented to enforce defined policies and rules while also providing a framework to further standardize and automate security. </w:t>
      </w:r>
      <w:r>
        <w:t xml:space="preserve"> </w:t>
      </w:r>
      <w:r w:rsidRPr="00D21B58">
        <w:t xml:space="preserve">The core services and mechanisms of this API Security Framework (the development portal, API manager and API gateway) provide a grouping of </w:t>
      </w:r>
      <w:del w:id="3862" w:author="Author">
        <w:r w:rsidRPr="00D21B58">
          <w:delText>functionality</w:delText>
        </w:r>
      </w:del>
      <w:ins w:id="3863" w:author="Author">
        <w:r w:rsidR="00567D95" w:rsidRPr="00D21B58">
          <w:t>functionalities</w:t>
        </w:r>
      </w:ins>
      <w:r w:rsidRPr="00D21B58">
        <w:t xml:space="preserve">. </w:t>
      </w:r>
      <w:r w:rsidR="00966A57">
        <w:t xml:space="preserve"> </w:t>
      </w:r>
      <w:r w:rsidRPr="00D21B58">
        <w:t>These functions can be delivered by discrete applications, bespoke code development, via COTS products or through leveraging existing technologies that can be configured to provide these functions / services.  Some of the functionality may overlap or be combined into one or more products depending on the vendor used.</w:t>
      </w:r>
    </w:p>
    <w:p w14:paraId="196AAF4C" w14:textId="77777777" w:rsidR="00FA1A6C" w:rsidRDefault="00FA1A6C" w:rsidP="006E152D">
      <w:pPr>
        <w:jc w:val="center"/>
        <w:rPr>
          <w:lang w:eastAsia="zh-CN"/>
        </w:rPr>
      </w:pPr>
      <w:r w:rsidRPr="00D21B58">
        <w:rPr>
          <w:noProof/>
          <w:lang w:eastAsia="zh-CN"/>
        </w:rPr>
        <w:drawing>
          <wp:inline distT="0" distB="0" distL="0" distR="0" wp14:anchorId="3801990D" wp14:editId="7AF73BE5">
            <wp:extent cx="5295666" cy="2822484"/>
            <wp:effectExtent l="0" t="0" r="635"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11" cstate="print">
                      <a:extLst>
                        <a:ext uri="{BEBA8EAE-BF5A-486C-A8C5-ECC9F3942E4B}">
                          <a14:imgProps xmlns:a14="http://schemas.microsoft.com/office/drawing/2010/main">
                            <a14:imgLayer r:embed="rId112">
                              <a14:imgEffect>
                                <a14:saturation sat="0"/>
                              </a14:imgEffect>
                            </a14:imgLayer>
                          </a14:imgProps>
                        </a:ext>
                        <a:ext uri="{28A0092B-C50C-407E-A947-70E740481C1C}">
                          <a14:useLocalDpi xmlns:a14="http://schemas.microsoft.com/office/drawing/2010/main" val="0"/>
                        </a:ext>
                      </a:extLst>
                    </a:blip>
                    <a:srcRect l="11309" t="16711" r="10132" b="4161"/>
                    <a:stretch/>
                  </pic:blipFill>
                  <pic:spPr bwMode="auto">
                    <a:xfrm>
                      <a:off x="0" y="0"/>
                      <a:ext cx="5321984" cy="2836511"/>
                    </a:xfrm>
                    <a:prstGeom prst="rect">
                      <a:avLst/>
                    </a:prstGeom>
                    <a:noFill/>
                    <a:ln>
                      <a:noFill/>
                    </a:ln>
                    <a:extLst>
                      <a:ext uri="{53640926-AAD7-44D8-BBD7-CCE9431645EC}">
                        <a14:shadowObscured xmlns:a14="http://schemas.microsoft.com/office/drawing/2010/main"/>
                      </a:ext>
                    </a:extLst>
                  </pic:spPr>
                </pic:pic>
              </a:graphicData>
            </a:graphic>
          </wp:inline>
        </w:drawing>
      </w:r>
    </w:p>
    <w:p w14:paraId="5A97BCBA" w14:textId="77777777" w:rsidR="00CB5799" w:rsidRDefault="00CB5799" w:rsidP="008745E1">
      <w:pPr>
        <w:rPr>
          <w:lang w:eastAsia="zh-CN"/>
        </w:rPr>
      </w:pPr>
    </w:p>
    <w:p w14:paraId="2CD3BCE5" w14:textId="77777777" w:rsidR="00FA1A6C" w:rsidRPr="00D21B58" w:rsidRDefault="00FA1A6C" w:rsidP="000348D3">
      <w:pPr>
        <w:pStyle w:val="STParagraph"/>
      </w:pPr>
      <w:r>
        <w:t>2.</w:t>
      </w:r>
      <w:r>
        <w:tab/>
      </w:r>
      <w:r w:rsidRPr="00D21B58">
        <w:t xml:space="preserve">The recommended security </w:t>
      </w:r>
      <w:r>
        <w:t>architecture</w:t>
      </w:r>
      <w:r w:rsidRPr="00D21B58">
        <w:t xml:space="preserve"> SHOULD have the following API security services and mechanisms:</w:t>
      </w:r>
    </w:p>
    <w:p w14:paraId="52025F34" w14:textId="77777777" w:rsidR="00FA1A6C" w:rsidRPr="00727E40" w:rsidRDefault="00FA1A6C" w:rsidP="000348D3">
      <w:pPr>
        <w:pStyle w:val="Level1Bullet"/>
      </w:pPr>
      <w:r w:rsidRPr="00727E40">
        <w:t>A Web API portal to provide functions such as API discovery, API analytics, access to specifications and description including SLAs, social network and FAQs</w:t>
      </w:r>
      <w:r>
        <w:t>;</w:t>
      </w:r>
    </w:p>
    <w:p w14:paraId="400B28B4" w14:textId="77777777" w:rsidR="00FA1A6C" w:rsidRPr="00727E40" w:rsidRDefault="00FA1A6C" w:rsidP="000348D3">
      <w:pPr>
        <w:pStyle w:val="Level1Bullet"/>
      </w:pPr>
      <w:r w:rsidRPr="00727E40">
        <w:t>A Web API manager to provide centralized API administration and governance for API catalogues, management of registration and on-boarding of various API developer communities, API lifecycle management, application of pre-defined security profiles, and securit</w:t>
      </w:r>
      <w:r>
        <w:t>y policies lifecycle management;</w:t>
      </w:r>
    </w:p>
    <w:p w14:paraId="072560EE" w14:textId="77777777" w:rsidR="00FA1A6C" w:rsidRPr="00727E40" w:rsidRDefault="00FA1A6C" w:rsidP="000348D3">
      <w:pPr>
        <w:pStyle w:val="Level1Bullet"/>
      </w:pPr>
      <w:r w:rsidRPr="00727E40">
        <w:t>A Web API gateway to provide security automation capabilities including but not limited to centralized threat protections, centralized API authentication, authorization, logging, security policy enforcement, message encryp</w:t>
      </w:r>
      <w:r>
        <w:t>tion, monitoring, and analytics;</w:t>
      </w:r>
    </w:p>
    <w:p w14:paraId="40042E47" w14:textId="77777777" w:rsidR="00FA1A6C" w:rsidRPr="00727E40" w:rsidRDefault="00FA1A6C" w:rsidP="000348D3">
      <w:pPr>
        <w:pStyle w:val="Level1Bullet"/>
      </w:pPr>
      <w:r w:rsidRPr="00727E40">
        <w:t>A Web API monitoring and analytics service to provide functions such as advanced API services monitoring, analytics, profile usage for security baselines, changes of usage and deman</w:t>
      </w:r>
      <w:r>
        <w:t>d;</w:t>
      </w:r>
    </w:p>
    <w:p w14:paraId="7B702CE3" w14:textId="77777777" w:rsidR="00FA1A6C" w:rsidRPr="00727E40" w:rsidRDefault="00FA1A6C" w:rsidP="000348D3">
      <w:pPr>
        <w:pStyle w:val="Level1Bullet"/>
      </w:pPr>
      <w:r w:rsidRPr="00727E40">
        <w:t>A credential store to provide capabilities to securely store API keys, secrets, certificates, etc.</w:t>
      </w:r>
      <w:r>
        <w:t xml:space="preserve">;  </w:t>
      </w:r>
    </w:p>
    <w:p w14:paraId="1976EB2A" w14:textId="22FAA604" w:rsidR="00FA1A6C" w:rsidRPr="00727E40" w:rsidRDefault="00FA1A6C" w:rsidP="000348D3">
      <w:pPr>
        <w:pStyle w:val="Level1Bullet"/>
      </w:pPr>
      <w:r w:rsidRPr="00727E40">
        <w:t>A trusted Certificate Authority (CA) to issue secure certificates and enable trust establishm</w:t>
      </w:r>
      <w:r>
        <w:t>ent between the various Offices;</w:t>
      </w:r>
    </w:p>
    <w:p w14:paraId="10BEB9E3" w14:textId="77777777" w:rsidR="00FA1A6C" w:rsidRPr="00052103" w:rsidRDefault="00FA1A6C" w:rsidP="000348D3">
      <w:pPr>
        <w:pStyle w:val="Level1Bullet"/>
      </w:pPr>
      <w:r w:rsidRPr="00727E40">
        <w:t>A Security Information and Event Management system (SIEM) to enable security logs correlation and advanced se</w:t>
      </w:r>
      <w:r>
        <w:t xml:space="preserve">curity analytics and monitoring;  </w:t>
      </w:r>
    </w:p>
    <w:p w14:paraId="7AC58610" w14:textId="5D469197" w:rsidR="0010008B" w:rsidRDefault="00FA1A6C" w:rsidP="000348D3">
      <w:pPr>
        <w:pStyle w:val="Level1Bullet"/>
      </w:pPr>
      <w:r w:rsidRPr="00B82D9C">
        <w:t xml:space="preserve">An Identity Provider to manage the identities stored in the LDAP directories and enable authentication; </w:t>
      </w:r>
      <w:r w:rsidR="00B40469">
        <w:t xml:space="preserve"> </w:t>
      </w:r>
      <w:r w:rsidRPr="00B82D9C">
        <w:t>and</w:t>
      </w:r>
    </w:p>
    <w:p w14:paraId="06F4AF1E" w14:textId="4D596D5E" w:rsidR="0074673E" w:rsidRDefault="00FA1A6C" w:rsidP="000348D3">
      <w:pPr>
        <w:pStyle w:val="Level1Bullet"/>
      </w:pPr>
      <w:r>
        <w:t xml:space="preserve">A Web application scanning product that performs regular security scans and performs analysis based on a trusted security baseline such as OWASP Top 10. </w:t>
      </w:r>
    </w:p>
    <w:p w14:paraId="57C88E1B" w14:textId="77777777" w:rsidR="00CB5799" w:rsidRDefault="00CB5799" w:rsidP="00966A57">
      <w:pPr>
        <w:pStyle w:val="NormalWeb"/>
        <w:spacing w:before="0" w:beforeAutospacing="0" w:after="0" w:afterAutospacing="0"/>
      </w:pPr>
    </w:p>
    <w:p w14:paraId="65FE0E26" w14:textId="77777777" w:rsidR="00CB5799" w:rsidRDefault="00CB5799" w:rsidP="00966A57">
      <w:pPr>
        <w:pStyle w:val="NormalWeb"/>
        <w:spacing w:before="0" w:beforeAutospacing="0" w:after="0" w:afterAutospacing="0"/>
      </w:pPr>
    </w:p>
    <w:p w14:paraId="026D0BEB" w14:textId="77777777" w:rsidR="00CB5799" w:rsidRPr="0010008B" w:rsidRDefault="00CB5799" w:rsidP="00966A57">
      <w:pPr>
        <w:pStyle w:val="NormalWeb"/>
        <w:spacing w:before="0" w:beforeAutospacing="0" w:after="0" w:afterAutospacing="0"/>
      </w:pPr>
    </w:p>
    <w:p w14:paraId="504F4B67" w14:textId="69413E02" w:rsidR="00FA1A6C" w:rsidRPr="003425AF" w:rsidRDefault="00FA1A6C" w:rsidP="00537637">
      <w:pPr>
        <w:pStyle w:val="NormalCWS"/>
      </w:pPr>
      <w:r w:rsidRPr="003425AF">
        <w:t>[Annex V</w:t>
      </w:r>
      <w:r w:rsidR="0074673E" w:rsidRPr="003425AF">
        <w:t xml:space="preserve"> to ST.90</w:t>
      </w:r>
      <w:r w:rsidRPr="003425AF">
        <w:t xml:space="preserve"> follows]</w:t>
      </w:r>
    </w:p>
    <w:p w14:paraId="0D0C9D77" w14:textId="77777777" w:rsidR="00FA1A6C" w:rsidRPr="00A846EC" w:rsidRDefault="00FA1A6C" w:rsidP="008745E1">
      <w:pPr>
        <w:pStyle w:val="NormalWeb"/>
        <w:spacing w:before="170" w:beforeAutospacing="0" w:after="170" w:afterAutospacing="0"/>
        <w:rPr>
          <w:bCs/>
        </w:rPr>
      </w:pPr>
    </w:p>
    <w:p w14:paraId="407126F7" w14:textId="77777777" w:rsidR="00FA1A6C" w:rsidRDefault="00FA1A6C" w:rsidP="008745E1">
      <w:pPr>
        <w:sectPr w:rsidR="00FA1A6C" w:rsidSect="00803DB0">
          <w:headerReference w:type="even" r:id="rId113"/>
          <w:footerReference w:type="even" r:id="rId114"/>
          <w:footerReference w:type="default" r:id="rId115"/>
          <w:headerReference w:type="first" r:id="rId116"/>
          <w:footerReference w:type="first" r:id="rId117"/>
          <w:pgSz w:w="11907" w:h="16839" w:code="9"/>
          <w:pgMar w:top="562" w:right="1138" w:bottom="1411" w:left="1411" w:header="720" w:footer="720" w:gutter="0"/>
          <w:cols w:space="708"/>
          <w:titlePg/>
          <w:docGrid w:linePitch="360"/>
        </w:sectPr>
      </w:pPr>
    </w:p>
    <w:p w14:paraId="33C3AB42" w14:textId="7740529B" w:rsidR="00FA1A6C" w:rsidRPr="000A5CEF" w:rsidRDefault="00FA1A6C" w:rsidP="008745E1">
      <w:pPr>
        <w:pStyle w:val="Heading2"/>
        <w:spacing w:before="170" w:after="170" w:line="480" w:lineRule="auto"/>
        <w:jc w:val="center"/>
        <w:rPr>
          <w:b/>
          <w:sz w:val="20"/>
          <w:lang w:val="fr-FR"/>
        </w:rPr>
      </w:pPr>
      <w:bookmarkStart w:id="3866" w:name="_ANNEX_V"/>
      <w:bookmarkStart w:id="3867" w:name="_Toc58514682"/>
      <w:bookmarkStart w:id="3868" w:name="_Toc210838943"/>
      <w:bookmarkEnd w:id="3866"/>
      <w:r w:rsidRPr="000A5CEF">
        <w:rPr>
          <w:b/>
          <w:sz w:val="20"/>
          <w:lang w:val="fr-FR"/>
        </w:rPr>
        <w:t>ANNEX V</w:t>
      </w:r>
      <w:bookmarkEnd w:id="3867"/>
      <w:bookmarkEnd w:id="3868"/>
    </w:p>
    <w:p w14:paraId="748DD459" w14:textId="77777777" w:rsidR="00FA1A6C" w:rsidRPr="000A5CEF" w:rsidRDefault="00FA1A6C" w:rsidP="008745E1">
      <w:pPr>
        <w:spacing w:line="480" w:lineRule="auto"/>
        <w:jc w:val="center"/>
        <w:rPr>
          <w:lang w:val="fr-FR"/>
        </w:rPr>
      </w:pPr>
      <w:r w:rsidRPr="000A5CEF">
        <w:rPr>
          <w:lang w:val="fr-FR"/>
        </w:rPr>
        <w:t>HTTP STATUS CODES</w:t>
      </w:r>
    </w:p>
    <w:p w14:paraId="07E63092" w14:textId="49409478" w:rsidR="00717CBE" w:rsidRPr="000A5CEF" w:rsidRDefault="00717CBE" w:rsidP="008745E1">
      <w:pPr>
        <w:jc w:val="center"/>
        <w:rPr>
          <w:i/>
          <w:lang w:val="fr-FR"/>
        </w:rPr>
      </w:pPr>
      <w:r w:rsidRPr="000A5CEF">
        <w:rPr>
          <w:i/>
          <w:lang w:val="fr-FR"/>
        </w:rPr>
        <w:t xml:space="preserve">Version </w:t>
      </w:r>
      <w:del w:id="3869" w:author="Author">
        <w:r w:rsidRPr="000A5CEF" w:rsidDel="00813102">
          <w:rPr>
            <w:i/>
            <w:lang w:val="fr-FR"/>
          </w:rPr>
          <w:delText>1</w:delText>
        </w:r>
        <w:r w:rsidRPr="000A5CEF">
          <w:rPr>
            <w:i/>
            <w:lang w:val="fr-FR"/>
          </w:rPr>
          <w:delText>.1</w:delText>
        </w:r>
      </w:del>
      <w:ins w:id="3870" w:author="Author">
        <w:r w:rsidR="00813102" w:rsidRPr="000A5CEF">
          <w:rPr>
            <w:i/>
            <w:lang w:val="fr-FR"/>
          </w:rPr>
          <w:t>2.0</w:t>
        </w:r>
      </w:ins>
    </w:p>
    <w:p w14:paraId="21DFEBDC" w14:textId="77777777" w:rsidR="00717CBE" w:rsidRPr="009D5D50" w:rsidRDefault="00717CBE" w:rsidP="008745E1">
      <w:pPr>
        <w:jc w:val="center"/>
        <w:rPr>
          <w:i/>
          <w:lang w:val="fr-FR"/>
        </w:rPr>
      </w:pPr>
    </w:p>
    <w:p w14:paraId="75881AA4" w14:textId="3192A03D" w:rsidR="00014C28" w:rsidRDefault="00014C28" w:rsidP="008745E1">
      <w:pPr>
        <w:widowControl w:val="0"/>
        <w:kinsoku w:val="0"/>
        <w:ind w:right="11"/>
        <w:jc w:val="center"/>
        <w:rPr>
          <w:i/>
        </w:rPr>
      </w:pPr>
      <w:r>
        <w:rPr>
          <w:i/>
        </w:rPr>
        <w:t>Proposal presented for approval</w:t>
      </w:r>
      <w:r w:rsidRPr="009F53E0">
        <w:rPr>
          <w:i/>
        </w:rPr>
        <w:t xml:space="preserve"> by the Committee on WIPO Standards (CWS</w:t>
      </w:r>
      <w:r w:rsidRPr="00327718">
        <w:rPr>
          <w:i/>
        </w:rPr>
        <w:t xml:space="preserve">) </w:t>
      </w:r>
      <w:r w:rsidRPr="009F53E0">
        <w:rPr>
          <w:i/>
        </w:rPr>
        <w:br/>
        <w:t xml:space="preserve">at its </w:t>
      </w:r>
      <w:r>
        <w:rPr>
          <w:i/>
        </w:rPr>
        <w:t>thirteenth</w:t>
      </w:r>
      <w:r w:rsidRPr="009F53E0">
        <w:rPr>
          <w:i/>
        </w:rPr>
        <w:t xml:space="preserve"> session</w:t>
      </w:r>
    </w:p>
    <w:p w14:paraId="05A92CFC" w14:textId="77777777" w:rsidR="00422F39" w:rsidRPr="00E62FA6" w:rsidRDefault="00422F39" w:rsidP="008745E1">
      <w:pPr>
        <w:widowControl w:val="0"/>
        <w:kinsoku w:val="0"/>
        <w:ind w:right="11"/>
        <w:jc w:val="center"/>
      </w:pPr>
    </w:p>
    <w:p w14:paraId="2A1CCEBB" w14:textId="77777777" w:rsidR="00FA1A6C" w:rsidRDefault="00FA1A6C" w:rsidP="00B31114">
      <w:pPr>
        <w:pStyle w:val="STParagraph"/>
      </w:pPr>
      <w:r>
        <w:t>1.</w:t>
      </w:r>
      <w:r>
        <w:tab/>
        <w:t>It is important to a</w:t>
      </w:r>
      <w:r w:rsidRPr="00737EB4">
        <w:t xml:space="preserve">lign responses around the appropriate HTTP status code and </w:t>
      </w:r>
      <w:r>
        <w:t xml:space="preserve">to </w:t>
      </w:r>
      <w:r w:rsidRPr="00737EB4">
        <w:t xml:space="preserve">follow the standard HTTP codes. </w:t>
      </w:r>
      <w:r>
        <w:t xml:space="preserve"> </w:t>
      </w:r>
      <w:r w:rsidRPr="00737EB4">
        <w:t>In addition to an appropriate status code, there should be a useful and concise description of the error in the body of your HTTP response.</w:t>
      </w:r>
      <w:r w:rsidRPr="002E39B8">
        <w:rPr>
          <w:rFonts w:eastAsia="Helvetica Neue"/>
          <w:bCs/>
          <w:color w:val="000000"/>
        </w:rPr>
        <w:t xml:space="preserve"> </w:t>
      </w:r>
      <w:r>
        <w:rPr>
          <w:rFonts w:eastAsia="Helvetica Neue"/>
          <w:bCs/>
          <w:color w:val="000000"/>
        </w:rPr>
        <w:t xml:space="preserve"> </w:t>
      </w:r>
      <w:r w:rsidRPr="00737EB4">
        <w:t xml:space="preserve">Responses should be specific and clear so consumers can come to a conclusion very quickly when using the API. </w:t>
      </w:r>
    </w:p>
    <w:p w14:paraId="2E33B6AC" w14:textId="0ED6EA8E" w:rsidR="00FA1A6C" w:rsidRPr="00737EB4" w:rsidRDefault="00FA1A6C" w:rsidP="00B31114">
      <w:pPr>
        <w:pStyle w:val="STParagraph"/>
      </w:pPr>
      <w:r>
        <w:t>2.</w:t>
      </w:r>
      <w:r>
        <w:tab/>
      </w:r>
      <w:r w:rsidRPr="00737EB4">
        <w:t xml:space="preserve">The set of </w:t>
      </w:r>
      <w:r>
        <w:t xml:space="preserve">HTTP </w:t>
      </w:r>
      <w:r w:rsidRPr="00737EB4">
        <w:t xml:space="preserve">status codes </w:t>
      </w:r>
      <w:r>
        <w:t xml:space="preserve">is </w:t>
      </w:r>
      <w:r>
        <w:rPr>
          <w:rFonts w:eastAsia="Helvetica Neue"/>
          <w:bCs/>
          <w:color w:val="000000"/>
        </w:rPr>
        <w:t xml:space="preserve">defined on the basis of in </w:t>
      </w:r>
      <w:del w:id="3871" w:author="Author">
        <w:r w:rsidR="00FB7B9C" w:rsidDel="009D710B">
          <w:fldChar w:fldCharType="begin"/>
        </w:r>
        <w:r w:rsidR="00FB7B9C" w:rsidDel="009D710B">
          <w:delInstrText>HYPERLINK "http://www.iana.org/go/rfc7231"</w:delInstrText>
        </w:r>
        <w:r w:rsidR="00FB7B9C" w:rsidDel="009D710B">
          <w:fldChar w:fldCharType="separate"/>
        </w:r>
        <w:r w:rsidRPr="00A6606C" w:rsidDel="009D710B">
          <w:rPr>
            <w:rStyle w:val="Hyperlink"/>
            <w:rFonts w:eastAsia="Helvetica Neue" w:cs="Arial"/>
            <w:szCs w:val="17"/>
          </w:rPr>
          <w:delText>RFC7231</w:delText>
        </w:r>
        <w:r w:rsidR="00FB7B9C" w:rsidDel="009D710B">
          <w:fldChar w:fldCharType="end"/>
        </w:r>
        <w:r>
          <w:rPr>
            <w:rFonts w:eastAsia="Helvetica Neue"/>
            <w:color w:val="000000"/>
          </w:rPr>
          <w:delText>.</w:delText>
        </w:r>
      </w:del>
      <w:ins w:id="3872" w:author="Author">
        <w:r w:rsidR="009D710B" w:rsidRPr="009D710B">
          <w:t>IETF RFC 9110</w:t>
        </w:r>
        <w:r>
          <w:rPr>
            <w:rFonts w:eastAsia="Helvetica Neue"/>
            <w:color w:val="000000"/>
          </w:rPr>
          <w:t>.</w:t>
        </w:r>
      </w:ins>
      <w:r>
        <w:rPr>
          <w:rFonts w:eastAsia="Helvetica Neue"/>
          <w:color w:val="000000"/>
        </w:rPr>
        <w:t xml:space="preserve">  The status codes listed below should be used </w:t>
      </w:r>
      <w:r w:rsidRPr="00737EB4">
        <w:t xml:space="preserve">by an API, where applicable. </w:t>
      </w:r>
    </w:p>
    <w:p w14:paraId="10F3BD0E" w14:textId="77777777" w:rsidR="00FA1A6C" w:rsidRPr="00574280" w:rsidRDefault="00FA1A6C" w:rsidP="00B31114">
      <w:pPr>
        <w:pStyle w:val="STParagraph"/>
      </w:pPr>
      <w:r>
        <w:t>3.</w:t>
      </w:r>
      <w:r>
        <w:tab/>
        <w:t>T</w:t>
      </w:r>
      <w:r w:rsidRPr="00574280">
        <w:t xml:space="preserve">he following response status code categories are defined: </w:t>
      </w:r>
    </w:p>
    <w:p w14:paraId="71A86A05" w14:textId="43983EAB" w:rsidR="00FA1A6C" w:rsidRPr="00E960FD" w:rsidRDefault="00FA1A6C" w:rsidP="00B31114">
      <w:pPr>
        <w:pStyle w:val="Level1Bullet"/>
      </w:pPr>
      <w:r w:rsidRPr="00E960FD">
        <w:t xml:space="preserve">1xx: </w:t>
      </w:r>
      <w:r w:rsidR="00074D17">
        <w:t xml:space="preserve"> </w:t>
      </w:r>
      <w:r w:rsidRPr="00E960FD">
        <w:t>Informational - Communicates transfer protocol-level information</w:t>
      </w:r>
      <w:r>
        <w:t xml:space="preserve">;  </w:t>
      </w:r>
    </w:p>
    <w:p w14:paraId="64F83AE6" w14:textId="42A8F1F3" w:rsidR="00FA1A6C" w:rsidRPr="00E960FD" w:rsidRDefault="00FA1A6C" w:rsidP="00B31114">
      <w:pPr>
        <w:pStyle w:val="Level1Bullet"/>
      </w:pPr>
      <w:r w:rsidRPr="00E960FD">
        <w:t xml:space="preserve">2xx: </w:t>
      </w:r>
      <w:r w:rsidR="00074D17">
        <w:t xml:space="preserve"> </w:t>
      </w:r>
      <w:r w:rsidRPr="00E960FD">
        <w:t>Success - Indicates that the client's request was accepted successfully</w:t>
      </w:r>
      <w:r>
        <w:t xml:space="preserve">;  </w:t>
      </w:r>
    </w:p>
    <w:p w14:paraId="21F877C7" w14:textId="6656CA39" w:rsidR="00FA1A6C" w:rsidRPr="00E960FD" w:rsidRDefault="00FA1A6C" w:rsidP="00B31114">
      <w:pPr>
        <w:pStyle w:val="Level1Bullet"/>
      </w:pPr>
      <w:r w:rsidRPr="00E960FD">
        <w:t xml:space="preserve">3xx: </w:t>
      </w:r>
      <w:r w:rsidR="00074D17">
        <w:t xml:space="preserve"> </w:t>
      </w:r>
      <w:r w:rsidRPr="00E960FD">
        <w:t>Redirection - Indicates that the client must take some additional action in order to complete their request</w:t>
      </w:r>
      <w:r>
        <w:t xml:space="preserve">;  </w:t>
      </w:r>
    </w:p>
    <w:p w14:paraId="5417C830" w14:textId="2A98C978" w:rsidR="00FA1A6C" w:rsidRPr="00E960FD" w:rsidRDefault="00FA1A6C" w:rsidP="00B31114">
      <w:pPr>
        <w:pStyle w:val="Level1Bullet"/>
      </w:pPr>
      <w:r w:rsidRPr="00E960FD">
        <w:t xml:space="preserve">4xx: </w:t>
      </w:r>
      <w:r w:rsidR="00074D17">
        <w:t xml:space="preserve"> </w:t>
      </w:r>
      <w:r w:rsidRPr="00E960FD">
        <w:t>Client Error - This category of error status codes points the finger at clients</w:t>
      </w:r>
      <w:r>
        <w:t>;  and</w:t>
      </w:r>
    </w:p>
    <w:p w14:paraId="2F67AA70" w14:textId="4275D57D" w:rsidR="00FA1A6C" w:rsidRPr="0024327B" w:rsidRDefault="00FA1A6C" w:rsidP="00B31114">
      <w:pPr>
        <w:pStyle w:val="Level1Bullet"/>
      </w:pPr>
      <w:r w:rsidRPr="00E960FD">
        <w:t xml:space="preserve">5xx: </w:t>
      </w:r>
      <w:r w:rsidR="00074D17">
        <w:t xml:space="preserve"> </w:t>
      </w:r>
      <w:r w:rsidRPr="00E960FD">
        <w:t>Server Error - The server takes responsibility for these error status codes</w:t>
      </w:r>
      <w:r>
        <w:t>.</w:t>
      </w:r>
    </w:p>
    <w:p w14:paraId="37024BBA" w14:textId="77777777" w:rsidR="00FA1A6C" w:rsidRPr="00574280" w:rsidRDefault="00FA1A6C" w:rsidP="00B31114">
      <w:pPr>
        <w:pStyle w:val="STParagraph"/>
      </w:pPr>
      <w:r>
        <w:t>4.</w:t>
      </w:r>
      <w:r>
        <w:tab/>
      </w:r>
      <w:r w:rsidRPr="00574280">
        <w:t xml:space="preserve">The following table </w:t>
      </w:r>
      <w:r>
        <w:t>consolidates the HTTP Status Codes and provides references to the relative IETF RFCs.</w:t>
      </w:r>
    </w:p>
    <w:tbl>
      <w:tblPr>
        <w:tblpPr w:leftFromText="180" w:rightFromText="180" w:vertAnchor="text" w:tblpX="535" w:tblpY="1"/>
        <w:tblOverlap w:val="never"/>
        <w:tblW w:w="8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5"/>
        <w:gridCol w:w="2995"/>
        <w:gridCol w:w="4655"/>
      </w:tblGrid>
      <w:tr w:rsidR="00FA1A6C" w:rsidRPr="00992510" w14:paraId="6A29FA84" w14:textId="77777777" w:rsidTr="002B5612">
        <w:trPr>
          <w:trHeight w:val="300"/>
        </w:trPr>
        <w:tc>
          <w:tcPr>
            <w:tcW w:w="1165" w:type="dxa"/>
            <w:shd w:val="clear" w:color="auto" w:fill="D9D9D9" w:themeFill="background1" w:themeFillShade="D9"/>
            <w:noWrap/>
            <w:vAlign w:val="bottom"/>
            <w:hideMark/>
          </w:tcPr>
          <w:p w14:paraId="6E1FEB85" w14:textId="77777777" w:rsidR="00FA1A6C" w:rsidRPr="006F4D78" w:rsidRDefault="00FA1A6C" w:rsidP="002B5612">
            <w:pPr>
              <w:jc w:val="center"/>
              <w:rPr>
                <w:rFonts w:eastAsia="Times New Roman" w:cs="Arial"/>
                <w:b/>
                <w:color w:val="000000"/>
                <w:szCs w:val="17"/>
              </w:rPr>
            </w:pPr>
            <w:r w:rsidRPr="006F4D78">
              <w:rPr>
                <w:rFonts w:eastAsia="Times New Roman" w:cs="Arial"/>
                <w:b/>
                <w:color w:val="000000"/>
                <w:szCs w:val="17"/>
              </w:rPr>
              <w:t>Value</w:t>
            </w:r>
          </w:p>
        </w:tc>
        <w:tc>
          <w:tcPr>
            <w:tcW w:w="2995" w:type="dxa"/>
            <w:shd w:val="clear" w:color="auto" w:fill="D9D9D9" w:themeFill="background1" w:themeFillShade="D9"/>
            <w:noWrap/>
            <w:vAlign w:val="bottom"/>
            <w:hideMark/>
          </w:tcPr>
          <w:p w14:paraId="599B3C0F" w14:textId="77777777" w:rsidR="00FA1A6C" w:rsidRPr="006F4D78" w:rsidRDefault="00FA1A6C" w:rsidP="002B5612">
            <w:pPr>
              <w:rPr>
                <w:rFonts w:eastAsia="Times New Roman" w:cs="Arial"/>
                <w:b/>
                <w:color w:val="000000"/>
                <w:szCs w:val="17"/>
              </w:rPr>
            </w:pPr>
            <w:r w:rsidRPr="006F4D78">
              <w:rPr>
                <w:rFonts w:eastAsia="Times New Roman" w:cs="Arial"/>
                <w:b/>
                <w:color w:val="000000"/>
                <w:szCs w:val="17"/>
              </w:rPr>
              <w:t>Description</w:t>
            </w:r>
          </w:p>
        </w:tc>
        <w:tc>
          <w:tcPr>
            <w:tcW w:w="4655" w:type="dxa"/>
            <w:shd w:val="clear" w:color="auto" w:fill="D9D9D9" w:themeFill="background1" w:themeFillShade="D9"/>
            <w:noWrap/>
            <w:vAlign w:val="bottom"/>
            <w:hideMark/>
          </w:tcPr>
          <w:p w14:paraId="335BF746" w14:textId="77777777" w:rsidR="00FA1A6C" w:rsidRPr="006F4D78" w:rsidRDefault="00FA1A6C" w:rsidP="002B5612">
            <w:pPr>
              <w:rPr>
                <w:rFonts w:eastAsia="Times New Roman" w:cs="Arial"/>
                <w:b/>
                <w:color w:val="000000"/>
                <w:szCs w:val="17"/>
              </w:rPr>
            </w:pPr>
            <w:r w:rsidRPr="006F4D78">
              <w:rPr>
                <w:rFonts w:eastAsia="Times New Roman" w:cs="Arial"/>
                <w:b/>
                <w:color w:val="000000"/>
                <w:szCs w:val="17"/>
              </w:rPr>
              <w:t>Reference</w:t>
            </w:r>
          </w:p>
        </w:tc>
      </w:tr>
      <w:tr w:rsidR="00FA1A6C" w:rsidRPr="00992510" w14:paraId="67FC4C0E" w14:textId="77777777" w:rsidTr="002B5612">
        <w:trPr>
          <w:trHeight w:val="300"/>
        </w:trPr>
        <w:tc>
          <w:tcPr>
            <w:tcW w:w="1165" w:type="dxa"/>
            <w:noWrap/>
            <w:vAlign w:val="bottom"/>
            <w:hideMark/>
          </w:tcPr>
          <w:p w14:paraId="677C7BBC" w14:textId="77777777" w:rsidR="00FA1A6C" w:rsidRPr="006F4D78" w:rsidRDefault="00FA1A6C" w:rsidP="002B5612">
            <w:pPr>
              <w:jc w:val="center"/>
              <w:rPr>
                <w:rFonts w:eastAsia="Times New Roman" w:cs="Arial"/>
                <w:color w:val="000000"/>
                <w:szCs w:val="17"/>
              </w:rPr>
            </w:pPr>
            <w:r w:rsidRPr="006F4D78">
              <w:rPr>
                <w:rFonts w:eastAsia="Times New Roman" w:cs="Arial"/>
                <w:color w:val="000000"/>
                <w:szCs w:val="17"/>
              </w:rPr>
              <w:t>100</w:t>
            </w:r>
          </w:p>
        </w:tc>
        <w:tc>
          <w:tcPr>
            <w:tcW w:w="2995" w:type="dxa"/>
            <w:noWrap/>
            <w:vAlign w:val="bottom"/>
            <w:hideMark/>
          </w:tcPr>
          <w:p w14:paraId="2DA3B6B6" w14:textId="77777777" w:rsidR="00FA1A6C" w:rsidRPr="00954718" w:rsidRDefault="00FA1A6C" w:rsidP="002B5612">
            <w:pPr>
              <w:rPr>
                <w:rFonts w:ascii="Courier New" w:eastAsia="Times New Roman" w:hAnsi="Courier New" w:cs="Courier New"/>
                <w:color w:val="000000"/>
                <w:szCs w:val="17"/>
              </w:rPr>
            </w:pPr>
            <w:r w:rsidRPr="00954718">
              <w:rPr>
                <w:rFonts w:ascii="Courier New" w:eastAsia="Times New Roman" w:hAnsi="Courier New" w:cs="Courier New"/>
                <w:color w:val="000000"/>
                <w:szCs w:val="17"/>
              </w:rPr>
              <w:t>Continue</w:t>
            </w:r>
          </w:p>
        </w:tc>
        <w:tc>
          <w:tcPr>
            <w:tcW w:w="4655" w:type="dxa"/>
            <w:noWrap/>
            <w:vAlign w:val="bottom"/>
            <w:hideMark/>
          </w:tcPr>
          <w:p w14:paraId="7CA52EAB" w14:textId="714E0308" w:rsidR="00FA1A6C" w:rsidRPr="006F4D78" w:rsidRDefault="00FA1A6C" w:rsidP="002B5612">
            <w:pPr>
              <w:rPr>
                <w:rFonts w:eastAsia="Times New Roman" w:cs="Arial"/>
                <w:color w:val="000000"/>
                <w:szCs w:val="17"/>
              </w:rPr>
            </w:pPr>
            <w:r w:rsidRPr="006F4D78">
              <w:rPr>
                <w:rFonts w:eastAsia="Times New Roman" w:cs="Arial"/>
                <w:color w:val="000000"/>
                <w:szCs w:val="17"/>
              </w:rPr>
              <w:t>[</w:t>
            </w:r>
            <w:del w:id="3873" w:author="Author">
              <w:r w:rsidRPr="006F4D78" w:rsidDel="008F01CB">
                <w:rPr>
                  <w:rFonts w:eastAsia="Times New Roman" w:cs="Arial"/>
                  <w:color w:val="000000"/>
                  <w:szCs w:val="17"/>
                </w:rPr>
                <w:delText>RFC7231</w:delText>
              </w:r>
            </w:del>
            <w:ins w:id="3874" w:author="Author">
              <w:r w:rsidR="008F01CB">
                <w:rPr>
                  <w:rFonts w:eastAsia="Times New Roman" w:cs="Arial"/>
                  <w:color w:val="000000"/>
                  <w:szCs w:val="17"/>
                </w:rPr>
                <w:t>9110</w:t>
              </w:r>
            </w:ins>
            <w:r w:rsidRPr="006F4D78">
              <w:rPr>
                <w:rFonts w:eastAsia="Times New Roman" w:cs="Arial"/>
                <w:color w:val="000000"/>
                <w:szCs w:val="17"/>
              </w:rPr>
              <w:t xml:space="preserve">, Section </w:t>
            </w:r>
            <w:del w:id="3875" w:author="Author">
              <w:r w:rsidRPr="006F4D78" w:rsidDel="00F06766">
                <w:rPr>
                  <w:rFonts w:eastAsia="Times New Roman" w:cs="Arial"/>
                  <w:color w:val="000000"/>
                  <w:szCs w:val="17"/>
                </w:rPr>
                <w:delText>6</w:delText>
              </w:r>
            </w:del>
            <w:ins w:id="3876" w:author="Author">
              <w:r w:rsidR="00F06766">
                <w:rPr>
                  <w:rFonts w:eastAsia="Times New Roman" w:cs="Arial"/>
                  <w:color w:val="000000"/>
                  <w:szCs w:val="17"/>
                </w:rPr>
                <w:t>15</w:t>
              </w:r>
            </w:ins>
            <w:r w:rsidRPr="006F4D78">
              <w:rPr>
                <w:rFonts w:eastAsia="Times New Roman" w:cs="Arial"/>
                <w:color w:val="000000"/>
                <w:szCs w:val="17"/>
              </w:rPr>
              <w:t>.2.1]</w:t>
            </w:r>
          </w:p>
        </w:tc>
      </w:tr>
      <w:tr w:rsidR="00FA1A6C" w:rsidRPr="00992510" w14:paraId="42778C50" w14:textId="77777777" w:rsidTr="002B5612">
        <w:trPr>
          <w:trHeight w:val="300"/>
        </w:trPr>
        <w:tc>
          <w:tcPr>
            <w:tcW w:w="1165" w:type="dxa"/>
            <w:noWrap/>
            <w:vAlign w:val="bottom"/>
            <w:hideMark/>
          </w:tcPr>
          <w:p w14:paraId="54FEB1B1" w14:textId="77777777" w:rsidR="00FA1A6C" w:rsidRPr="006F4D78" w:rsidRDefault="00FA1A6C" w:rsidP="002B5612">
            <w:pPr>
              <w:jc w:val="center"/>
              <w:rPr>
                <w:rFonts w:eastAsia="Times New Roman" w:cs="Arial"/>
                <w:color w:val="000000"/>
                <w:szCs w:val="17"/>
              </w:rPr>
            </w:pPr>
            <w:r w:rsidRPr="006F4D78">
              <w:rPr>
                <w:rFonts w:eastAsia="Times New Roman" w:cs="Arial"/>
                <w:color w:val="000000"/>
                <w:szCs w:val="17"/>
              </w:rPr>
              <w:t>101</w:t>
            </w:r>
          </w:p>
        </w:tc>
        <w:tc>
          <w:tcPr>
            <w:tcW w:w="2995" w:type="dxa"/>
            <w:noWrap/>
            <w:vAlign w:val="bottom"/>
            <w:hideMark/>
          </w:tcPr>
          <w:p w14:paraId="49F3AFC3" w14:textId="77777777" w:rsidR="00FA1A6C" w:rsidRPr="00954718" w:rsidRDefault="00FA1A6C" w:rsidP="002B5612">
            <w:pPr>
              <w:rPr>
                <w:rFonts w:ascii="Courier New" w:eastAsia="Times New Roman" w:hAnsi="Courier New" w:cs="Courier New"/>
                <w:color w:val="000000"/>
                <w:szCs w:val="17"/>
              </w:rPr>
            </w:pPr>
            <w:r w:rsidRPr="00954718">
              <w:rPr>
                <w:rFonts w:ascii="Courier New" w:eastAsia="Times New Roman" w:hAnsi="Courier New" w:cs="Courier New"/>
                <w:color w:val="000000"/>
                <w:szCs w:val="17"/>
              </w:rPr>
              <w:t>Switching Protocols</w:t>
            </w:r>
          </w:p>
        </w:tc>
        <w:tc>
          <w:tcPr>
            <w:tcW w:w="4655" w:type="dxa"/>
            <w:noWrap/>
            <w:vAlign w:val="bottom"/>
            <w:hideMark/>
          </w:tcPr>
          <w:p w14:paraId="24AAAB3A" w14:textId="349D8607" w:rsidR="00FA1A6C" w:rsidRPr="006F4D78" w:rsidRDefault="00FA1A6C" w:rsidP="002B5612">
            <w:pPr>
              <w:rPr>
                <w:rFonts w:eastAsia="Times New Roman" w:cs="Arial"/>
                <w:color w:val="000000"/>
                <w:szCs w:val="17"/>
              </w:rPr>
            </w:pPr>
            <w:r w:rsidRPr="006F4D78">
              <w:rPr>
                <w:rFonts w:eastAsia="Times New Roman" w:cs="Arial"/>
                <w:color w:val="000000"/>
                <w:szCs w:val="17"/>
              </w:rPr>
              <w:t>[</w:t>
            </w:r>
            <w:del w:id="3877" w:author="Author">
              <w:r w:rsidRPr="006F4D78" w:rsidDel="008F01CB">
                <w:rPr>
                  <w:rFonts w:eastAsia="Times New Roman" w:cs="Arial"/>
                  <w:color w:val="000000"/>
                  <w:szCs w:val="17"/>
                </w:rPr>
                <w:delText>RFC7231</w:delText>
              </w:r>
            </w:del>
            <w:ins w:id="3878" w:author="Author">
              <w:r w:rsidR="008F01CB" w:rsidRPr="006F4D78">
                <w:rPr>
                  <w:rFonts w:eastAsia="Times New Roman" w:cs="Arial"/>
                  <w:color w:val="000000"/>
                  <w:szCs w:val="17"/>
                </w:rPr>
                <w:t>RFC</w:t>
              </w:r>
              <w:r w:rsidR="008F01CB">
                <w:rPr>
                  <w:rFonts w:eastAsia="Times New Roman" w:cs="Arial"/>
                  <w:color w:val="000000"/>
                  <w:szCs w:val="17"/>
                </w:rPr>
                <w:t>9110</w:t>
              </w:r>
            </w:ins>
            <w:r w:rsidRPr="006F4D78">
              <w:rPr>
                <w:rFonts w:eastAsia="Times New Roman" w:cs="Arial"/>
                <w:color w:val="000000"/>
                <w:szCs w:val="17"/>
              </w:rPr>
              <w:t xml:space="preserve">, Section </w:t>
            </w:r>
            <w:del w:id="3879" w:author="Author">
              <w:r w:rsidRPr="006F4D78" w:rsidDel="00246E95">
                <w:rPr>
                  <w:rFonts w:eastAsia="Times New Roman" w:cs="Arial"/>
                  <w:color w:val="000000"/>
                  <w:szCs w:val="17"/>
                </w:rPr>
                <w:delText>6</w:delText>
              </w:r>
            </w:del>
            <w:ins w:id="3880" w:author="Author">
              <w:r w:rsidR="00246E95">
                <w:rPr>
                  <w:rFonts w:eastAsia="Times New Roman" w:cs="Arial"/>
                  <w:color w:val="000000"/>
                  <w:szCs w:val="17"/>
                </w:rPr>
                <w:t>15</w:t>
              </w:r>
            </w:ins>
            <w:r w:rsidRPr="006F4D78">
              <w:rPr>
                <w:rFonts w:eastAsia="Times New Roman" w:cs="Arial"/>
                <w:color w:val="000000"/>
                <w:szCs w:val="17"/>
              </w:rPr>
              <w:t>.2.2]</w:t>
            </w:r>
          </w:p>
        </w:tc>
      </w:tr>
      <w:tr w:rsidR="00FA1A6C" w:rsidRPr="00992510" w14:paraId="58DC35E8" w14:textId="77777777" w:rsidTr="002B5612">
        <w:trPr>
          <w:trHeight w:val="300"/>
        </w:trPr>
        <w:tc>
          <w:tcPr>
            <w:tcW w:w="1165" w:type="dxa"/>
            <w:noWrap/>
            <w:vAlign w:val="bottom"/>
            <w:hideMark/>
          </w:tcPr>
          <w:p w14:paraId="7F4EB466" w14:textId="77777777" w:rsidR="00FA1A6C" w:rsidRPr="006F4D78" w:rsidRDefault="00FA1A6C" w:rsidP="002B5612">
            <w:pPr>
              <w:jc w:val="center"/>
              <w:rPr>
                <w:rFonts w:eastAsia="Times New Roman" w:cs="Arial"/>
                <w:color w:val="000000"/>
                <w:szCs w:val="17"/>
              </w:rPr>
            </w:pPr>
            <w:r w:rsidRPr="006F4D78">
              <w:rPr>
                <w:rFonts w:eastAsia="Times New Roman" w:cs="Arial"/>
                <w:color w:val="000000"/>
                <w:szCs w:val="17"/>
              </w:rPr>
              <w:t>102</w:t>
            </w:r>
          </w:p>
        </w:tc>
        <w:tc>
          <w:tcPr>
            <w:tcW w:w="2995" w:type="dxa"/>
            <w:noWrap/>
            <w:vAlign w:val="bottom"/>
            <w:hideMark/>
          </w:tcPr>
          <w:p w14:paraId="096B9702" w14:textId="77777777" w:rsidR="00FA1A6C" w:rsidRPr="00954718" w:rsidRDefault="00FA1A6C" w:rsidP="002B5612">
            <w:pPr>
              <w:rPr>
                <w:rFonts w:ascii="Courier New" w:eastAsia="Times New Roman" w:hAnsi="Courier New" w:cs="Courier New"/>
                <w:color w:val="000000"/>
                <w:szCs w:val="17"/>
              </w:rPr>
            </w:pPr>
            <w:r w:rsidRPr="00954718">
              <w:rPr>
                <w:rFonts w:ascii="Courier New" w:eastAsia="Times New Roman" w:hAnsi="Courier New" w:cs="Courier New"/>
                <w:color w:val="000000"/>
                <w:szCs w:val="17"/>
              </w:rPr>
              <w:t>Processing</w:t>
            </w:r>
          </w:p>
        </w:tc>
        <w:tc>
          <w:tcPr>
            <w:tcW w:w="4655" w:type="dxa"/>
            <w:noWrap/>
            <w:vAlign w:val="bottom"/>
            <w:hideMark/>
          </w:tcPr>
          <w:p w14:paraId="7F8CD534" w14:textId="77777777" w:rsidR="00FA1A6C" w:rsidRPr="006F4D78" w:rsidRDefault="00FA1A6C" w:rsidP="002B5612">
            <w:pPr>
              <w:rPr>
                <w:rFonts w:eastAsia="Times New Roman" w:cs="Arial"/>
                <w:color w:val="000000"/>
                <w:szCs w:val="17"/>
              </w:rPr>
            </w:pPr>
            <w:r w:rsidRPr="006F4D78">
              <w:rPr>
                <w:rFonts w:eastAsia="Times New Roman" w:cs="Arial"/>
                <w:color w:val="000000"/>
                <w:szCs w:val="17"/>
              </w:rPr>
              <w:t>[RFC2518]</w:t>
            </w:r>
          </w:p>
        </w:tc>
      </w:tr>
      <w:tr w:rsidR="00FA1A6C" w:rsidRPr="00992510" w14:paraId="7BB8CC1B" w14:textId="77777777" w:rsidTr="002B5612">
        <w:trPr>
          <w:trHeight w:val="300"/>
        </w:trPr>
        <w:tc>
          <w:tcPr>
            <w:tcW w:w="1165" w:type="dxa"/>
            <w:noWrap/>
            <w:vAlign w:val="bottom"/>
            <w:hideMark/>
          </w:tcPr>
          <w:p w14:paraId="130CF59A" w14:textId="77777777" w:rsidR="00FA1A6C" w:rsidRPr="006F4D78" w:rsidRDefault="00FA1A6C" w:rsidP="002B5612">
            <w:pPr>
              <w:jc w:val="center"/>
              <w:rPr>
                <w:rFonts w:eastAsia="Times New Roman" w:cs="Arial"/>
                <w:color w:val="000000"/>
                <w:szCs w:val="17"/>
              </w:rPr>
            </w:pPr>
            <w:r w:rsidRPr="006F4D78">
              <w:rPr>
                <w:rFonts w:eastAsia="Times New Roman" w:cs="Arial"/>
                <w:color w:val="000000"/>
                <w:szCs w:val="17"/>
              </w:rPr>
              <w:t>103</w:t>
            </w:r>
          </w:p>
        </w:tc>
        <w:tc>
          <w:tcPr>
            <w:tcW w:w="2995" w:type="dxa"/>
            <w:noWrap/>
            <w:vAlign w:val="bottom"/>
            <w:hideMark/>
          </w:tcPr>
          <w:p w14:paraId="7336D322" w14:textId="77777777" w:rsidR="00FA1A6C" w:rsidRPr="00954718" w:rsidRDefault="00FA1A6C" w:rsidP="002B5612">
            <w:pPr>
              <w:rPr>
                <w:rFonts w:ascii="Courier New" w:eastAsia="Times New Roman" w:hAnsi="Courier New" w:cs="Courier New"/>
                <w:color w:val="000000"/>
                <w:szCs w:val="17"/>
              </w:rPr>
            </w:pPr>
            <w:r w:rsidRPr="00954718">
              <w:rPr>
                <w:rFonts w:ascii="Courier New" w:eastAsia="Times New Roman" w:hAnsi="Courier New" w:cs="Courier New"/>
                <w:color w:val="000000"/>
                <w:szCs w:val="17"/>
              </w:rPr>
              <w:t>Early Hints</w:t>
            </w:r>
          </w:p>
        </w:tc>
        <w:tc>
          <w:tcPr>
            <w:tcW w:w="4655" w:type="dxa"/>
            <w:noWrap/>
            <w:vAlign w:val="bottom"/>
            <w:hideMark/>
          </w:tcPr>
          <w:p w14:paraId="194EB66A" w14:textId="77777777" w:rsidR="00FA1A6C" w:rsidRPr="006F4D78" w:rsidRDefault="00FA1A6C" w:rsidP="002B5612">
            <w:pPr>
              <w:rPr>
                <w:rFonts w:eastAsia="Times New Roman" w:cs="Arial"/>
                <w:color w:val="000000"/>
                <w:szCs w:val="17"/>
              </w:rPr>
            </w:pPr>
            <w:r w:rsidRPr="006F4D78">
              <w:rPr>
                <w:rFonts w:eastAsia="Times New Roman" w:cs="Arial"/>
                <w:color w:val="000000"/>
                <w:szCs w:val="17"/>
              </w:rPr>
              <w:t>[RFC8297]</w:t>
            </w:r>
          </w:p>
        </w:tc>
      </w:tr>
      <w:tr w:rsidR="00FA1A6C" w:rsidRPr="00992510" w14:paraId="665B681E" w14:textId="77777777" w:rsidTr="002B5612">
        <w:trPr>
          <w:trHeight w:val="300"/>
        </w:trPr>
        <w:tc>
          <w:tcPr>
            <w:tcW w:w="1165" w:type="dxa"/>
            <w:noWrap/>
            <w:vAlign w:val="bottom"/>
            <w:hideMark/>
          </w:tcPr>
          <w:p w14:paraId="7B7B3293" w14:textId="77777777" w:rsidR="00FA1A6C" w:rsidRPr="006F4D78" w:rsidRDefault="00FA1A6C" w:rsidP="002B5612">
            <w:pPr>
              <w:jc w:val="center"/>
              <w:rPr>
                <w:rFonts w:eastAsia="Times New Roman" w:cs="Arial"/>
                <w:color w:val="000000"/>
                <w:szCs w:val="17"/>
              </w:rPr>
            </w:pPr>
            <w:r w:rsidRPr="006F4D78">
              <w:rPr>
                <w:rFonts w:eastAsia="Times New Roman" w:cs="Arial"/>
                <w:color w:val="000000"/>
                <w:szCs w:val="17"/>
              </w:rPr>
              <w:t>104-199</w:t>
            </w:r>
          </w:p>
        </w:tc>
        <w:tc>
          <w:tcPr>
            <w:tcW w:w="2995" w:type="dxa"/>
            <w:noWrap/>
            <w:vAlign w:val="bottom"/>
            <w:hideMark/>
          </w:tcPr>
          <w:p w14:paraId="40501A87" w14:textId="77777777" w:rsidR="00FA1A6C" w:rsidRPr="00954718" w:rsidRDefault="00FA1A6C" w:rsidP="002B5612">
            <w:pPr>
              <w:rPr>
                <w:rFonts w:ascii="Courier New" w:eastAsia="Times New Roman" w:hAnsi="Courier New" w:cs="Courier New"/>
                <w:color w:val="000000"/>
                <w:szCs w:val="17"/>
              </w:rPr>
            </w:pPr>
            <w:r w:rsidRPr="00954718">
              <w:rPr>
                <w:rFonts w:ascii="Courier New" w:eastAsia="Times New Roman" w:hAnsi="Courier New" w:cs="Courier New"/>
                <w:color w:val="000000"/>
                <w:szCs w:val="17"/>
              </w:rPr>
              <w:t>Unassigned</w:t>
            </w:r>
          </w:p>
        </w:tc>
        <w:tc>
          <w:tcPr>
            <w:tcW w:w="4655" w:type="dxa"/>
            <w:noWrap/>
            <w:vAlign w:val="bottom"/>
            <w:hideMark/>
          </w:tcPr>
          <w:p w14:paraId="5C1680E3" w14:textId="77777777" w:rsidR="00FA1A6C" w:rsidRPr="006F4D78" w:rsidRDefault="00FA1A6C" w:rsidP="002B5612">
            <w:pPr>
              <w:rPr>
                <w:rFonts w:eastAsia="Times New Roman" w:cs="Arial"/>
                <w:color w:val="000000"/>
                <w:szCs w:val="17"/>
              </w:rPr>
            </w:pPr>
          </w:p>
        </w:tc>
      </w:tr>
      <w:tr w:rsidR="00FA1A6C" w:rsidRPr="00992510" w14:paraId="18EBE3CB" w14:textId="77777777" w:rsidTr="002B5612">
        <w:trPr>
          <w:trHeight w:val="300"/>
        </w:trPr>
        <w:tc>
          <w:tcPr>
            <w:tcW w:w="1165" w:type="dxa"/>
            <w:noWrap/>
            <w:vAlign w:val="bottom"/>
            <w:hideMark/>
          </w:tcPr>
          <w:p w14:paraId="5BB63711" w14:textId="77777777" w:rsidR="00FA1A6C" w:rsidRPr="006F4D78" w:rsidRDefault="00FA1A6C" w:rsidP="002B5612">
            <w:pPr>
              <w:jc w:val="center"/>
              <w:rPr>
                <w:rFonts w:eastAsia="Times New Roman" w:cs="Arial"/>
                <w:color w:val="000000"/>
                <w:szCs w:val="17"/>
              </w:rPr>
            </w:pPr>
            <w:r w:rsidRPr="006F4D78">
              <w:rPr>
                <w:rFonts w:eastAsia="Times New Roman" w:cs="Arial"/>
                <w:color w:val="000000"/>
                <w:szCs w:val="17"/>
              </w:rPr>
              <w:t>200</w:t>
            </w:r>
          </w:p>
        </w:tc>
        <w:tc>
          <w:tcPr>
            <w:tcW w:w="2995" w:type="dxa"/>
            <w:noWrap/>
            <w:vAlign w:val="bottom"/>
            <w:hideMark/>
          </w:tcPr>
          <w:p w14:paraId="786B5DCA" w14:textId="77777777" w:rsidR="00FA1A6C" w:rsidRPr="00954718" w:rsidRDefault="00FA1A6C" w:rsidP="002B5612">
            <w:pPr>
              <w:rPr>
                <w:rFonts w:ascii="Courier New" w:eastAsia="Times New Roman" w:hAnsi="Courier New" w:cs="Courier New"/>
                <w:color w:val="000000"/>
                <w:szCs w:val="17"/>
              </w:rPr>
            </w:pPr>
            <w:r w:rsidRPr="00954718">
              <w:rPr>
                <w:rFonts w:ascii="Courier New" w:eastAsia="Times New Roman" w:hAnsi="Courier New" w:cs="Courier New"/>
                <w:color w:val="000000"/>
                <w:szCs w:val="17"/>
              </w:rPr>
              <w:t>OK</w:t>
            </w:r>
          </w:p>
        </w:tc>
        <w:tc>
          <w:tcPr>
            <w:tcW w:w="4655" w:type="dxa"/>
            <w:noWrap/>
            <w:vAlign w:val="bottom"/>
            <w:hideMark/>
          </w:tcPr>
          <w:p w14:paraId="49FA0DB0" w14:textId="681DCC82" w:rsidR="00FA1A6C" w:rsidRPr="006F4D78" w:rsidRDefault="00FA1A6C" w:rsidP="002B5612">
            <w:pPr>
              <w:rPr>
                <w:rFonts w:eastAsia="Times New Roman" w:cs="Arial"/>
                <w:color w:val="000000"/>
                <w:szCs w:val="17"/>
              </w:rPr>
            </w:pPr>
            <w:r w:rsidRPr="006F4D78">
              <w:rPr>
                <w:rFonts w:eastAsia="Times New Roman" w:cs="Arial"/>
                <w:color w:val="000000"/>
                <w:szCs w:val="17"/>
              </w:rPr>
              <w:t>[</w:t>
            </w:r>
            <w:del w:id="3881" w:author="Author">
              <w:r w:rsidRPr="006F4D78">
                <w:rPr>
                  <w:rFonts w:eastAsia="Times New Roman" w:cs="Arial"/>
                  <w:color w:val="000000"/>
                  <w:szCs w:val="17"/>
                </w:rPr>
                <w:delText>RFC7231</w:delText>
              </w:r>
            </w:del>
            <w:ins w:id="3882" w:author="Author">
              <w:r w:rsidR="001F2453" w:rsidRPr="001F2453">
                <w:rPr>
                  <w:rFonts w:eastAsia="Times New Roman" w:cs="Arial"/>
                  <w:color w:val="000000"/>
                  <w:szCs w:val="17"/>
                </w:rPr>
                <w:t>IETF RFC 9110</w:t>
              </w:r>
            </w:ins>
            <w:r w:rsidRPr="006F4D78">
              <w:rPr>
                <w:rFonts w:eastAsia="Times New Roman" w:cs="Arial"/>
                <w:color w:val="000000"/>
                <w:szCs w:val="17"/>
              </w:rPr>
              <w:t xml:space="preserve">, Section </w:t>
            </w:r>
            <w:del w:id="3883" w:author="Author">
              <w:r w:rsidRPr="006F4D78" w:rsidDel="001F2453">
                <w:rPr>
                  <w:rFonts w:eastAsia="Times New Roman" w:cs="Arial"/>
                  <w:color w:val="000000"/>
                  <w:szCs w:val="17"/>
                </w:rPr>
                <w:delText>6</w:delText>
              </w:r>
            </w:del>
            <w:ins w:id="3884" w:author="Author">
              <w:r w:rsidR="001F2453">
                <w:rPr>
                  <w:rFonts w:eastAsia="Times New Roman" w:cs="Arial"/>
                  <w:color w:val="000000"/>
                  <w:szCs w:val="17"/>
                </w:rPr>
                <w:t>15</w:t>
              </w:r>
            </w:ins>
            <w:r w:rsidR="001F2453">
              <w:rPr>
                <w:rFonts w:eastAsia="Times New Roman" w:cs="Arial"/>
                <w:color w:val="000000"/>
                <w:szCs w:val="17"/>
              </w:rPr>
              <w:t>.3.1</w:t>
            </w:r>
            <w:r w:rsidRPr="006F4D78">
              <w:rPr>
                <w:rFonts w:eastAsia="Times New Roman" w:cs="Arial"/>
                <w:color w:val="000000"/>
                <w:szCs w:val="17"/>
              </w:rPr>
              <w:t>]</w:t>
            </w:r>
          </w:p>
        </w:tc>
      </w:tr>
      <w:tr w:rsidR="00FA1A6C" w:rsidRPr="00992510" w14:paraId="1E5B525E" w14:textId="77777777" w:rsidTr="002B5612">
        <w:trPr>
          <w:trHeight w:val="300"/>
        </w:trPr>
        <w:tc>
          <w:tcPr>
            <w:tcW w:w="1165" w:type="dxa"/>
            <w:noWrap/>
            <w:vAlign w:val="bottom"/>
            <w:hideMark/>
          </w:tcPr>
          <w:p w14:paraId="2C8EA7D5" w14:textId="77777777" w:rsidR="00FA1A6C" w:rsidRPr="006F4D78" w:rsidRDefault="00FA1A6C" w:rsidP="002B5612">
            <w:pPr>
              <w:jc w:val="center"/>
              <w:rPr>
                <w:rFonts w:eastAsia="Times New Roman" w:cs="Arial"/>
                <w:color w:val="000000"/>
                <w:szCs w:val="17"/>
              </w:rPr>
            </w:pPr>
            <w:r w:rsidRPr="006F4D78">
              <w:rPr>
                <w:rFonts w:eastAsia="Times New Roman" w:cs="Arial"/>
                <w:color w:val="000000"/>
                <w:szCs w:val="17"/>
              </w:rPr>
              <w:t>201</w:t>
            </w:r>
          </w:p>
        </w:tc>
        <w:tc>
          <w:tcPr>
            <w:tcW w:w="2995" w:type="dxa"/>
            <w:noWrap/>
            <w:vAlign w:val="bottom"/>
            <w:hideMark/>
          </w:tcPr>
          <w:p w14:paraId="77C95BFC" w14:textId="77777777" w:rsidR="00FA1A6C" w:rsidRPr="00954718" w:rsidRDefault="00FA1A6C" w:rsidP="002B5612">
            <w:pPr>
              <w:rPr>
                <w:rFonts w:ascii="Courier New" w:eastAsia="Times New Roman" w:hAnsi="Courier New" w:cs="Courier New"/>
                <w:color w:val="000000"/>
                <w:szCs w:val="17"/>
              </w:rPr>
            </w:pPr>
            <w:r w:rsidRPr="00954718">
              <w:rPr>
                <w:rFonts w:ascii="Courier New" w:eastAsia="Times New Roman" w:hAnsi="Courier New" w:cs="Courier New"/>
                <w:color w:val="000000"/>
                <w:szCs w:val="17"/>
              </w:rPr>
              <w:t>Created</w:t>
            </w:r>
          </w:p>
        </w:tc>
        <w:tc>
          <w:tcPr>
            <w:tcW w:w="4655" w:type="dxa"/>
            <w:noWrap/>
            <w:vAlign w:val="bottom"/>
            <w:hideMark/>
          </w:tcPr>
          <w:p w14:paraId="02DAC8F0" w14:textId="3B0D8A0E" w:rsidR="00FA1A6C" w:rsidRPr="006F4D78" w:rsidRDefault="00FA1A6C" w:rsidP="002B5612">
            <w:pPr>
              <w:rPr>
                <w:rFonts w:eastAsia="Times New Roman" w:cs="Arial"/>
                <w:color w:val="000000"/>
                <w:szCs w:val="17"/>
              </w:rPr>
            </w:pPr>
            <w:r w:rsidRPr="006F4D78">
              <w:rPr>
                <w:rFonts w:eastAsia="Times New Roman" w:cs="Arial"/>
                <w:color w:val="000000"/>
                <w:szCs w:val="17"/>
              </w:rPr>
              <w:t>[</w:t>
            </w:r>
            <w:del w:id="3885" w:author="Author">
              <w:r w:rsidRPr="006F4D78">
                <w:rPr>
                  <w:rFonts w:eastAsia="Times New Roman" w:cs="Arial"/>
                  <w:color w:val="000000"/>
                  <w:szCs w:val="17"/>
                </w:rPr>
                <w:delText>RFC7231</w:delText>
              </w:r>
            </w:del>
            <w:ins w:id="3886" w:author="Author">
              <w:r w:rsidR="001F2453" w:rsidRPr="001F2453">
                <w:rPr>
                  <w:rFonts w:eastAsia="Times New Roman" w:cs="Arial"/>
                  <w:color w:val="000000"/>
                  <w:szCs w:val="17"/>
                </w:rPr>
                <w:t>IETF RFC 9110</w:t>
              </w:r>
            </w:ins>
            <w:r w:rsidRPr="006F4D78">
              <w:rPr>
                <w:rFonts w:eastAsia="Times New Roman" w:cs="Arial"/>
                <w:color w:val="000000"/>
                <w:szCs w:val="17"/>
              </w:rPr>
              <w:t xml:space="preserve">, Section </w:t>
            </w:r>
            <w:del w:id="3887" w:author="Author">
              <w:r w:rsidRPr="006F4D78" w:rsidDel="001F2453">
                <w:rPr>
                  <w:rFonts w:eastAsia="Times New Roman" w:cs="Arial"/>
                  <w:color w:val="000000"/>
                  <w:szCs w:val="17"/>
                </w:rPr>
                <w:delText>6</w:delText>
              </w:r>
            </w:del>
            <w:ins w:id="3888" w:author="Author">
              <w:r w:rsidR="001F2453">
                <w:rPr>
                  <w:rFonts w:eastAsia="Times New Roman" w:cs="Arial"/>
                  <w:color w:val="000000"/>
                  <w:szCs w:val="17"/>
                </w:rPr>
                <w:t>15</w:t>
              </w:r>
            </w:ins>
            <w:r w:rsidRPr="006F4D78">
              <w:rPr>
                <w:rFonts w:eastAsia="Times New Roman" w:cs="Arial"/>
                <w:color w:val="000000"/>
                <w:szCs w:val="17"/>
              </w:rPr>
              <w:t>.3.2]</w:t>
            </w:r>
          </w:p>
        </w:tc>
      </w:tr>
      <w:tr w:rsidR="00FA1A6C" w:rsidRPr="00992510" w14:paraId="6552D071" w14:textId="77777777" w:rsidTr="002B5612">
        <w:trPr>
          <w:trHeight w:val="300"/>
        </w:trPr>
        <w:tc>
          <w:tcPr>
            <w:tcW w:w="1165" w:type="dxa"/>
            <w:noWrap/>
            <w:vAlign w:val="bottom"/>
            <w:hideMark/>
          </w:tcPr>
          <w:p w14:paraId="307395F3" w14:textId="77777777" w:rsidR="00FA1A6C" w:rsidRPr="006F4D78" w:rsidRDefault="00FA1A6C" w:rsidP="002B5612">
            <w:pPr>
              <w:jc w:val="center"/>
              <w:rPr>
                <w:rFonts w:eastAsia="Times New Roman" w:cs="Arial"/>
                <w:color w:val="000000"/>
                <w:szCs w:val="17"/>
              </w:rPr>
            </w:pPr>
            <w:r w:rsidRPr="006F4D78">
              <w:rPr>
                <w:rFonts w:eastAsia="Times New Roman" w:cs="Arial"/>
                <w:color w:val="000000"/>
                <w:szCs w:val="17"/>
              </w:rPr>
              <w:t>202</w:t>
            </w:r>
          </w:p>
        </w:tc>
        <w:tc>
          <w:tcPr>
            <w:tcW w:w="2995" w:type="dxa"/>
            <w:noWrap/>
            <w:vAlign w:val="bottom"/>
            <w:hideMark/>
          </w:tcPr>
          <w:p w14:paraId="5D4C65CA" w14:textId="77777777" w:rsidR="00FA1A6C" w:rsidRPr="00954718" w:rsidRDefault="00FA1A6C" w:rsidP="002B5612">
            <w:pPr>
              <w:rPr>
                <w:rFonts w:ascii="Courier New" w:eastAsia="Times New Roman" w:hAnsi="Courier New" w:cs="Courier New"/>
                <w:color w:val="000000"/>
                <w:szCs w:val="17"/>
              </w:rPr>
            </w:pPr>
            <w:r w:rsidRPr="00954718">
              <w:rPr>
                <w:rFonts w:ascii="Courier New" w:eastAsia="Times New Roman" w:hAnsi="Courier New" w:cs="Courier New"/>
                <w:color w:val="000000"/>
                <w:szCs w:val="17"/>
              </w:rPr>
              <w:t>Accepted</w:t>
            </w:r>
          </w:p>
        </w:tc>
        <w:tc>
          <w:tcPr>
            <w:tcW w:w="4655" w:type="dxa"/>
            <w:noWrap/>
            <w:vAlign w:val="bottom"/>
            <w:hideMark/>
          </w:tcPr>
          <w:p w14:paraId="56E9E068" w14:textId="7B07AE84" w:rsidR="00FA1A6C" w:rsidRPr="006F4D78" w:rsidRDefault="00FA1A6C" w:rsidP="002B5612">
            <w:pPr>
              <w:rPr>
                <w:rFonts w:eastAsia="Times New Roman" w:cs="Arial"/>
                <w:color w:val="000000"/>
                <w:szCs w:val="17"/>
              </w:rPr>
            </w:pPr>
            <w:r w:rsidRPr="006F4D78">
              <w:rPr>
                <w:rFonts w:eastAsia="Times New Roman" w:cs="Arial"/>
                <w:color w:val="000000"/>
                <w:szCs w:val="17"/>
              </w:rPr>
              <w:t>[</w:t>
            </w:r>
            <w:del w:id="3889" w:author="Author">
              <w:r w:rsidRPr="006F4D78">
                <w:rPr>
                  <w:rFonts w:eastAsia="Times New Roman" w:cs="Arial"/>
                  <w:color w:val="000000"/>
                  <w:szCs w:val="17"/>
                </w:rPr>
                <w:delText>RFC7231</w:delText>
              </w:r>
            </w:del>
            <w:ins w:id="3890" w:author="Author">
              <w:r w:rsidR="001F2453" w:rsidRPr="001F2453">
                <w:rPr>
                  <w:rFonts w:eastAsia="Times New Roman" w:cs="Arial"/>
                  <w:color w:val="000000"/>
                  <w:szCs w:val="17"/>
                </w:rPr>
                <w:t>IETF RFC 9110</w:t>
              </w:r>
            </w:ins>
            <w:r w:rsidRPr="006F4D78">
              <w:rPr>
                <w:rFonts w:eastAsia="Times New Roman" w:cs="Arial"/>
                <w:color w:val="000000"/>
                <w:szCs w:val="17"/>
              </w:rPr>
              <w:t xml:space="preserve">, Section </w:t>
            </w:r>
            <w:del w:id="3891" w:author="Author">
              <w:r w:rsidRPr="006F4D78" w:rsidDel="001966D6">
                <w:rPr>
                  <w:rFonts w:eastAsia="Times New Roman" w:cs="Arial"/>
                  <w:color w:val="000000"/>
                  <w:szCs w:val="17"/>
                </w:rPr>
                <w:delText>6</w:delText>
              </w:r>
            </w:del>
            <w:ins w:id="3892" w:author="Author">
              <w:r w:rsidR="001966D6">
                <w:rPr>
                  <w:rFonts w:eastAsia="Times New Roman" w:cs="Arial"/>
                  <w:color w:val="000000"/>
                  <w:szCs w:val="17"/>
                </w:rPr>
                <w:t>15</w:t>
              </w:r>
            </w:ins>
            <w:r w:rsidRPr="006F4D78">
              <w:rPr>
                <w:rFonts w:eastAsia="Times New Roman" w:cs="Arial"/>
                <w:color w:val="000000"/>
                <w:szCs w:val="17"/>
              </w:rPr>
              <w:t>.3.3]</w:t>
            </w:r>
          </w:p>
        </w:tc>
      </w:tr>
      <w:tr w:rsidR="00FA1A6C" w:rsidRPr="00992510" w14:paraId="1EC20991" w14:textId="77777777" w:rsidTr="002B5612">
        <w:trPr>
          <w:trHeight w:val="300"/>
        </w:trPr>
        <w:tc>
          <w:tcPr>
            <w:tcW w:w="1165" w:type="dxa"/>
            <w:noWrap/>
            <w:vAlign w:val="bottom"/>
            <w:hideMark/>
          </w:tcPr>
          <w:p w14:paraId="35137703" w14:textId="77777777" w:rsidR="00FA1A6C" w:rsidRPr="00992510" w:rsidRDefault="00FA1A6C" w:rsidP="002B5612">
            <w:pPr>
              <w:jc w:val="center"/>
              <w:rPr>
                <w:rFonts w:eastAsia="Times New Roman" w:cs="Arial"/>
                <w:color w:val="000000"/>
                <w:szCs w:val="17"/>
              </w:rPr>
            </w:pPr>
            <w:r w:rsidRPr="00992510">
              <w:rPr>
                <w:rFonts w:eastAsia="Times New Roman" w:cs="Arial"/>
                <w:color w:val="000000"/>
                <w:szCs w:val="17"/>
              </w:rPr>
              <w:t>203</w:t>
            </w:r>
          </w:p>
        </w:tc>
        <w:tc>
          <w:tcPr>
            <w:tcW w:w="2995" w:type="dxa"/>
            <w:noWrap/>
            <w:vAlign w:val="bottom"/>
            <w:hideMark/>
          </w:tcPr>
          <w:p w14:paraId="46C98083" w14:textId="77777777" w:rsidR="00FA1A6C" w:rsidRPr="00954718" w:rsidRDefault="00FA1A6C" w:rsidP="002B5612">
            <w:pPr>
              <w:rPr>
                <w:rFonts w:ascii="Courier New" w:eastAsia="Times New Roman" w:hAnsi="Courier New" w:cs="Courier New"/>
                <w:color w:val="000000"/>
                <w:szCs w:val="17"/>
              </w:rPr>
            </w:pPr>
            <w:r w:rsidRPr="00954718">
              <w:rPr>
                <w:rFonts w:ascii="Courier New" w:eastAsia="Times New Roman" w:hAnsi="Courier New" w:cs="Courier New"/>
                <w:color w:val="000000"/>
                <w:szCs w:val="17"/>
              </w:rPr>
              <w:t>Non-Authoritative Information</w:t>
            </w:r>
          </w:p>
        </w:tc>
        <w:tc>
          <w:tcPr>
            <w:tcW w:w="4655" w:type="dxa"/>
            <w:noWrap/>
            <w:vAlign w:val="bottom"/>
            <w:hideMark/>
          </w:tcPr>
          <w:p w14:paraId="3B53F3F0" w14:textId="681B0DDE" w:rsidR="00FA1A6C" w:rsidRPr="00992510" w:rsidRDefault="00FA1A6C" w:rsidP="002B5612">
            <w:pPr>
              <w:rPr>
                <w:rFonts w:eastAsia="Times New Roman" w:cs="Arial"/>
                <w:color w:val="000000"/>
                <w:szCs w:val="17"/>
              </w:rPr>
            </w:pPr>
            <w:r w:rsidRPr="00992510">
              <w:rPr>
                <w:rFonts w:eastAsia="Times New Roman" w:cs="Arial"/>
                <w:color w:val="000000"/>
                <w:szCs w:val="17"/>
              </w:rPr>
              <w:t>[</w:t>
            </w:r>
            <w:del w:id="3893" w:author="Author">
              <w:r w:rsidRPr="00992510">
                <w:rPr>
                  <w:rFonts w:eastAsia="Times New Roman" w:cs="Arial"/>
                  <w:color w:val="000000"/>
                  <w:szCs w:val="17"/>
                </w:rPr>
                <w:delText>RFC7231</w:delText>
              </w:r>
            </w:del>
            <w:ins w:id="3894" w:author="Author">
              <w:r w:rsidR="001966D6" w:rsidRPr="001966D6">
                <w:rPr>
                  <w:rFonts w:eastAsia="Times New Roman" w:cs="Arial"/>
                  <w:color w:val="000000"/>
                  <w:szCs w:val="17"/>
                </w:rPr>
                <w:t>IETF RFC 9110</w:t>
              </w:r>
            </w:ins>
            <w:r w:rsidRPr="00992510">
              <w:rPr>
                <w:rFonts w:eastAsia="Times New Roman" w:cs="Arial"/>
                <w:color w:val="000000"/>
                <w:szCs w:val="17"/>
              </w:rPr>
              <w:t xml:space="preserve">, Section </w:t>
            </w:r>
            <w:del w:id="3895" w:author="Author">
              <w:r w:rsidRPr="00992510" w:rsidDel="001966D6">
                <w:rPr>
                  <w:rFonts w:eastAsia="Times New Roman" w:cs="Arial"/>
                  <w:color w:val="000000"/>
                  <w:szCs w:val="17"/>
                </w:rPr>
                <w:delText>6</w:delText>
              </w:r>
            </w:del>
            <w:ins w:id="3896" w:author="Author">
              <w:r w:rsidR="001966D6">
                <w:rPr>
                  <w:rFonts w:eastAsia="Times New Roman" w:cs="Arial"/>
                  <w:color w:val="000000"/>
                  <w:szCs w:val="17"/>
                </w:rPr>
                <w:t>15</w:t>
              </w:r>
            </w:ins>
            <w:r w:rsidRPr="00992510">
              <w:rPr>
                <w:rFonts w:eastAsia="Times New Roman" w:cs="Arial"/>
                <w:color w:val="000000"/>
                <w:szCs w:val="17"/>
              </w:rPr>
              <w:t>.3.4]</w:t>
            </w:r>
          </w:p>
        </w:tc>
      </w:tr>
      <w:tr w:rsidR="00FA1A6C" w:rsidRPr="00992510" w14:paraId="01925F33" w14:textId="77777777" w:rsidTr="002B5612">
        <w:trPr>
          <w:trHeight w:val="300"/>
        </w:trPr>
        <w:tc>
          <w:tcPr>
            <w:tcW w:w="1165" w:type="dxa"/>
            <w:noWrap/>
            <w:vAlign w:val="bottom"/>
            <w:hideMark/>
          </w:tcPr>
          <w:p w14:paraId="14F5CF2D" w14:textId="77777777" w:rsidR="00FA1A6C" w:rsidRPr="00992510" w:rsidRDefault="00FA1A6C" w:rsidP="002B5612">
            <w:pPr>
              <w:jc w:val="center"/>
              <w:rPr>
                <w:rFonts w:eastAsia="Times New Roman" w:cs="Arial"/>
                <w:color w:val="000000"/>
                <w:szCs w:val="17"/>
              </w:rPr>
            </w:pPr>
            <w:r w:rsidRPr="00992510">
              <w:rPr>
                <w:rFonts w:eastAsia="Times New Roman" w:cs="Arial"/>
                <w:color w:val="000000"/>
                <w:szCs w:val="17"/>
              </w:rPr>
              <w:t>204</w:t>
            </w:r>
          </w:p>
        </w:tc>
        <w:tc>
          <w:tcPr>
            <w:tcW w:w="2995" w:type="dxa"/>
            <w:noWrap/>
            <w:vAlign w:val="bottom"/>
            <w:hideMark/>
          </w:tcPr>
          <w:p w14:paraId="3519C079" w14:textId="77777777" w:rsidR="00FA1A6C" w:rsidRPr="00954718" w:rsidRDefault="00FA1A6C" w:rsidP="002B5612">
            <w:pPr>
              <w:rPr>
                <w:rFonts w:ascii="Courier New" w:eastAsia="Times New Roman" w:hAnsi="Courier New" w:cs="Courier New"/>
                <w:color w:val="000000"/>
                <w:szCs w:val="17"/>
              </w:rPr>
            </w:pPr>
            <w:r w:rsidRPr="00954718">
              <w:rPr>
                <w:rFonts w:ascii="Courier New" w:eastAsia="Times New Roman" w:hAnsi="Courier New" w:cs="Courier New"/>
                <w:color w:val="000000"/>
                <w:szCs w:val="17"/>
              </w:rPr>
              <w:t>No Content</w:t>
            </w:r>
          </w:p>
        </w:tc>
        <w:tc>
          <w:tcPr>
            <w:tcW w:w="4655" w:type="dxa"/>
            <w:noWrap/>
            <w:vAlign w:val="bottom"/>
            <w:hideMark/>
          </w:tcPr>
          <w:p w14:paraId="37F9B49B" w14:textId="3FE4FD25" w:rsidR="00FA1A6C" w:rsidRPr="00992510" w:rsidRDefault="00FA1A6C" w:rsidP="002B5612">
            <w:pPr>
              <w:rPr>
                <w:rFonts w:eastAsia="Times New Roman" w:cs="Arial"/>
                <w:color w:val="000000"/>
                <w:szCs w:val="17"/>
              </w:rPr>
            </w:pPr>
            <w:r w:rsidRPr="00992510">
              <w:rPr>
                <w:rFonts w:eastAsia="Times New Roman" w:cs="Arial"/>
                <w:color w:val="000000"/>
                <w:szCs w:val="17"/>
              </w:rPr>
              <w:t>[</w:t>
            </w:r>
            <w:del w:id="3897" w:author="Author">
              <w:r w:rsidRPr="00992510">
                <w:rPr>
                  <w:rFonts w:eastAsia="Times New Roman" w:cs="Arial"/>
                  <w:color w:val="000000"/>
                  <w:szCs w:val="17"/>
                </w:rPr>
                <w:delText>RFC7231</w:delText>
              </w:r>
            </w:del>
            <w:ins w:id="3898" w:author="Author">
              <w:r w:rsidR="001966D6" w:rsidRPr="001966D6">
                <w:rPr>
                  <w:rFonts w:eastAsia="Times New Roman" w:cs="Arial"/>
                  <w:color w:val="000000"/>
                  <w:szCs w:val="17"/>
                </w:rPr>
                <w:t>IETF RFC 9110</w:t>
              </w:r>
            </w:ins>
            <w:r w:rsidRPr="00992510">
              <w:rPr>
                <w:rFonts w:eastAsia="Times New Roman" w:cs="Arial"/>
                <w:color w:val="000000"/>
                <w:szCs w:val="17"/>
              </w:rPr>
              <w:t xml:space="preserve">, Section </w:t>
            </w:r>
            <w:del w:id="3899" w:author="Author">
              <w:r w:rsidRPr="00992510">
                <w:rPr>
                  <w:rFonts w:eastAsia="Times New Roman" w:cs="Arial"/>
                  <w:color w:val="000000"/>
                  <w:szCs w:val="17"/>
                </w:rPr>
                <w:delText>6</w:delText>
              </w:r>
            </w:del>
            <w:ins w:id="3900" w:author="Author">
              <w:r w:rsidR="004B462F">
                <w:rPr>
                  <w:rFonts w:eastAsia="Times New Roman" w:cs="Arial"/>
                  <w:color w:val="000000"/>
                  <w:szCs w:val="17"/>
                </w:rPr>
                <w:t>15</w:t>
              </w:r>
            </w:ins>
            <w:r w:rsidRPr="00992510">
              <w:rPr>
                <w:rFonts w:eastAsia="Times New Roman" w:cs="Arial"/>
                <w:color w:val="000000"/>
                <w:szCs w:val="17"/>
              </w:rPr>
              <w:t>.3.5]</w:t>
            </w:r>
          </w:p>
        </w:tc>
      </w:tr>
      <w:tr w:rsidR="00FA1A6C" w:rsidRPr="00992510" w14:paraId="617F560F" w14:textId="77777777" w:rsidTr="002B5612">
        <w:trPr>
          <w:trHeight w:val="300"/>
        </w:trPr>
        <w:tc>
          <w:tcPr>
            <w:tcW w:w="1165" w:type="dxa"/>
            <w:noWrap/>
            <w:vAlign w:val="bottom"/>
            <w:hideMark/>
          </w:tcPr>
          <w:p w14:paraId="675AE68A" w14:textId="77777777" w:rsidR="00FA1A6C" w:rsidRPr="00992510" w:rsidRDefault="00FA1A6C" w:rsidP="002B5612">
            <w:pPr>
              <w:jc w:val="center"/>
              <w:rPr>
                <w:rFonts w:eastAsia="Times New Roman" w:cs="Arial"/>
                <w:color w:val="000000"/>
                <w:szCs w:val="17"/>
              </w:rPr>
            </w:pPr>
            <w:r w:rsidRPr="00992510">
              <w:rPr>
                <w:rFonts w:eastAsia="Times New Roman" w:cs="Arial"/>
                <w:color w:val="000000"/>
                <w:szCs w:val="17"/>
              </w:rPr>
              <w:t>205</w:t>
            </w:r>
          </w:p>
        </w:tc>
        <w:tc>
          <w:tcPr>
            <w:tcW w:w="2995" w:type="dxa"/>
            <w:noWrap/>
            <w:vAlign w:val="bottom"/>
            <w:hideMark/>
          </w:tcPr>
          <w:p w14:paraId="254B331F" w14:textId="77777777" w:rsidR="00FA1A6C" w:rsidRPr="00954718" w:rsidRDefault="00FA1A6C" w:rsidP="002B5612">
            <w:pPr>
              <w:rPr>
                <w:rFonts w:ascii="Courier New" w:eastAsia="Times New Roman" w:hAnsi="Courier New" w:cs="Courier New"/>
                <w:color w:val="000000"/>
                <w:szCs w:val="17"/>
              </w:rPr>
            </w:pPr>
            <w:r w:rsidRPr="00954718">
              <w:rPr>
                <w:rFonts w:ascii="Courier New" w:eastAsia="Times New Roman" w:hAnsi="Courier New" w:cs="Courier New"/>
                <w:color w:val="000000"/>
                <w:szCs w:val="17"/>
              </w:rPr>
              <w:t>Reset Content</w:t>
            </w:r>
          </w:p>
        </w:tc>
        <w:tc>
          <w:tcPr>
            <w:tcW w:w="4655" w:type="dxa"/>
            <w:noWrap/>
            <w:vAlign w:val="bottom"/>
            <w:hideMark/>
          </w:tcPr>
          <w:p w14:paraId="50F4FC49" w14:textId="2A3ADC1A" w:rsidR="00FA1A6C" w:rsidRPr="00992510" w:rsidRDefault="00FA1A6C" w:rsidP="002B5612">
            <w:pPr>
              <w:rPr>
                <w:rFonts w:eastAsia="Times New Roman" w:cs="Arial"/>
                <w:color w:val="000000"/>
                <w:szCs w:val="17"/>
              </w:rPr>
            </w:pPr>
            <w:r w:rsidRPr="00992510">
              <w:rPr>
                <w:rFonts w:eastAsia="Times New Roman" w:cs="Arial"/>
                <w:color w:val="000000"/>
                <w:szCs w:val="17"/>
              </w:rPr>
              <w:t>[</w:t>
            </w:r>
            <w:del w:id="3901" w:author="Author">
              <w:r w:rsidRPr="00992510">
                <w:rPr>
                  <w:rFonts w:eastAsia="Times New Roman" w:cs="Arial"/>
                  <w:color w:val="000000"/>
                  <w:szCs w:val="17"/>
                </w:rPr>
                <w:delText>RFC7231</w:delText>
              </w:r>
            </w:del>
            <w:ins w:id="3902" w:author="Author">
              <w:r w:rsidR="004B462F" w:rsidRPr="004B462F">
                <w:rPr>
                  <w:rFonts w:eastAsia="Times New Roman" w:cs="Arial"/>
                  <w:color w:val="000000"/>
                  <w:szCs w:val="17"/>
                </w:rPr>
                <w:t>IETF RFC 9110</w:t>
              </w:r>
            </w:ins>
            <w:r w:rsidRPr="00992510">
              <w:rPr>
                <w:rFonts w:eastAsia="Times New Roman" w:cs="Arial"/>
                <w:color w:val="000000"/>
                <w:szCs w:val="17"/>
              </w:rPr>
              <w:t xml:space="preserve">, Section </w:t>
            </w:r>
            <w:del w:id="3903" w:author="Author">
              <w:r w:rsidRPr="00992510" w:rsidDel="004B462F">
                <w:rPr>
                  <w:rFonts w:eastAsia="Times New Roman" w:cs="Arial"/>
                  <w:color w:val="000000"/>
                  <w:szCs w:val="17"/>
                </w:rPr>
                <w:delText>6</w:delText>
              </w:r>
            </w:del>
            <w:ins w:id="3904" w:author="Author">
              <w:r w:rsidR="004B462F">
                <w:rPr>
                  <w:rFonts w:eastAsia="Times New Roman" w:cs="Arial"/>
                  <w:color w:val="000000"/>
                  <w:szCs w:val="17"/>
                </w:rPr>
                <w:t>15</w:t>
              </w:r>
            </w:ins>
            <w:r w:rsidRPr="00992510">
              <w:rPr>
                <w:rFonts w:eastAsia="Times New Roman" w:cs="Arial"/>
                <w:color w:val="000000"/>
                <w:szCs w:val="17"/>
              </w:rPr>
              <w:t>.3.6]</w:t>
            </w:r>
          </w:p>
        </w:tc>
      </w:tr>
      <w:tr w:rsidR="00FA1A6C" w:rsidRPr="00992510" w14:paraId="74085633" w14:textId="77777777" w:rsidTr="002B5612">
        <w:trPr>
          <w:trHeight w:val="300"/>
        </w:trPr>
        <w:tc>
          <w:tcPr>
            <w:tcW w:w="1165" w:type="dxa"/>
            <w:noWrap/>
            <w:vAlign w:val="bottom"/>
            <w:hideMark/>
          </w:tcPr>
          <w:p w14:paraId="6D15599C" w14:textId="77777777" w:rsidR="00FA1A6C" w:rsidRPr="00992510" w:rsidRDefault="00FA1A6C" w:rsidP="002B5612">
            <w:pPr>
              <w:jc w:val="center"/>
              <w:rPr>
                <w:rFonts w:eastAsia="Times New Roman" w:cs="Arial"/>
                <w:color w:val="000000"/>
                <w:szCs w:val="17"/>
              </w:rPr>
            </w:pPr>
            <w:r w:rsidRPr="00992510">
              <w:rPr>
                <w:rFonts w:eastAsia="Times New Roman" w:cs="Arial"/>
                <w:color w:val="000000"/>
                <w:szCs w:val="17"/>
              </w:rPr>
              <w:t>206</w:t>
            </w:r>
          </w:p>
        </w:tc>
        <w:tc>
          <w:tcPr>
            <w:tcW w:w="2995" w:type="dxa"/>
            <w:noWrap/>
            <w:vAlign w:val="bottom"/>
            <w:hideMark/>
          </w:tcPr>
          <w:p w14:paraId="671B9F8B" w14:textId="77777777" w:rsidR="00FA1A6C" w:rsidRPr="00954718" w:rsidRDefault="00FA1A6C" w:rsidP="002B5612">
            <w:pPr>
              <w:rPr>
                <w:rFonts w:ascii="Courier New" w:eastAsia="Times New Roman" w:hAnsi="Courier New" w:cs="Courier New"/>
                <w:color w:val="000000"/>
                <w:szCs w:val="17"/>
              </w:rPr>
            </w:pPr>
            <w:r w:rsidRPr="00954718">
              <w:rPr>
                <w:rFonts w:ascii="Courier New" w:eastAsia="Times New Roman" w:hAnsi="Courier New" w:cs="Courier New"/>
                <w:color w:val="000000"/>
                <w:szCs w:val="17"/>
              </w:rPr>
              <w:t>Partial Content</w:t>
            </w:r>
          </w:p>
        </w:tc>
        <w:tc>
          <w:tcPr>
            <w:tcW w:w="4655" w:type="dxa"/>
            <w:noWrap/>
            <w:vAlign w:val="bottom"/>
            <w:hideMark/>
          </w:tcPr>
          <w:p w14:paraId="29C48AAA" w14:textId="1C58FDBE" w:rsidR="00FA1A6C" w:rsidRPr="00992510" w:rsidRDefault="00FA1A6C" w:rsidP="002B5612">
            <w:pPr>
              <w:rPr>
                <w:rFonts w:eastAsia="Times New Roman" w:cs="Arial"/>
                <w:color w:val="000000"/>
                <w:szCs w:val="17"/>
              </w:rPr>
            </w:pPr>
            <w:r w:rsidRPr="00992510">
              <w:rPr>
                <w:rFonts w:eastAsia="Times New Roman" w:cs="Arial"/>
                <w:color w:val="000000"/>
                <w:szCs w:val="17"/>
              </w:rPr>
              <w:t>[</w:t>
            </w:r>
            <w:del w:id="3905" w:author="Author">
              <w:r w:rsidRPr="00992510">
                <w:rPr>
                  <w:rFonts w:eastAsia="Times New Roman" w:cs="Arial"/>
                  <w:color w:val="000000"/>
                  <w:szCs w:val="17"/>
                </w:rPr>
                <w:delText>RFC7233</w:delText>
              </w:r>
            </w:del>
            <w:ins w:id="3906" w:author="Author">
              <w:r w:rsidR="004B462F" w:rsidRPr="004B462F">
                <w:rPr>
                  <w:rFonts w:eastAsia="Times New Roman" w:cs="Arial"/>
                  <w:color w:val="000000"/>
                  <w:szCs w:val="17"/>
                </w:rPr>
                <w:t>IETF RFC 9110</w:t>
              </w:r>
            </w:ins>
            <w:r w:rsidRPr="00992510">
              <w:rPr>
                <w:rFonts w:eastAsia="Times New Roman" w:cs="Arial"/>
                <w:color w:val="000000"/>
                <w:szCs w:val="17"/>
              </w:rPr>
              <w:t xml:space="preserve">, Section </w:t>
            </w:r>
            <w:del w:id="3907" w:author="Author">
              <w:r w:rsidRPr="00992510" w:rsidDel="008220EF">
                <w:rPr>
                  <w:rFonts w:eastAsia="Times New Roman" w:cs="Arial"/>
                  <w:color w:val="000000"/>
                  <w:szCs w:val="17"/>
                </w:rPr>
                <w:delText>4.1</w:delText>
              </w:r>
            </w:del>
            <w:ins w:id="3908" w:author="Author">
              <w:r w:rsidR="008220EF">
                <w:rPr>
                  <w:rFonts w:eastAsia="Times New Roman" w:cs="Arial"/>
                  <w:color w:val="000000"/>
                  <w:szCs w:val="17"/>
                </w:rPr>
                <w:t>15.3.7</w:t>
              </w:r>
            </w:ins>
            <w:r w:rsidRPr="00992510">
              <w:rPr>
                <w:rFonts w:eastAsia="Times New Roman" w:cs="Arial"/>
                <w:color w:val="000000"/>
                <w:szCs w:val="17"/>
              </w:rPr>
              <w:t>]</w:t>
            </w:r>
          </w:p>
        </w:tc>
      </w:tr>
      <w:tr w:rsidR="00FA1A6C" w:rsidRPr="00992510" w14:paraId="2F35A9D6" w14:textId="77777777" w:rsidTr="002B5612">
        <w:trPr>
          <w:trHeight w:val="300"/>
        </w:trPr>
        <w:tc>
          <w:tcPr>
            <w:tcW w:w="1165" w:type="dxa"/>
            <w:noWrap/>
            <w:vAlign w:val="bottom"/>
            <w:hideMark/>
          </w:tcPr>
          <w:p w14:paraId="7EDFD670" w14:textId="77777777" w:rsidR="00FA1A6C" w:rsidRPr="00992510" w:rsidRDefault="00FA1A6C" w:rsidP="002B5612">
            <w:pPr>
              <w:jc w:val="center"/>
              <w:rPr>
                <w:rFonts w:eastAsia="Times New Roman" w:cs="Arial"/>
                <w:color w:val="000000"/>
                <w:szCs w:val="17"/>
              </w:rPr>
            </w:pPr>
            <w:r w:rsidRPr="00992510">
              <w:rPr>
                <w:rFonts w:eastAsia="Times New Roman" w:cs="Arial"/>
                <w:color w:val="000000"/>
                <w:szCs w:val="17"/>
              </w:rPr>
              <w:t>207</w:t>
            </w:r>
          </w:p>
        </w:tc>
        <w:tc>
          <w:tcPr>
            <w:tcW w:w="2995" w:type="dxa"/>
            <w:noWrap/>
            <w:vAlign w:val="bottom"/>
            <w:hideMark/>
          </w:tcPr>
          <w:p w14:paraId="6C3286E3" w14:textId="77777777" w:rsidR="00FA1A6C" w:rsidRPr="00954718" w:rsidRDefault="00FA1A6C" w:rsidP="002B5612">
            <w:pPr>
              <w:rPr>
                <w:rFonts w:ascii="Courier New" w:eastAsia="Times New Roman" w:hAnsi="Courier New" w:cs="Courier New"/>
                <w:color w:val="000000"/>
                <w:szCs w:val="17"/>
              </w:rPr>
            </w:pPr>
            <w:r w:rsidRPr="00954718">
              <w:rPr>
                <w:rFonts w:ascii="Courier New" w:eastAsia="Times New Roman" w:hAnsi="Courier New" w:cs="Courier New"/>
                <w:color w:val="000000"/>
                <w:szCs w:val="17"/>
              </w:rPr>
              <w:t>Multi-Status</w:t>
            </w:r>
          </w:p>
        </w:tc>
        <w:tc>
          <w:tcPr>
            <w:tcW w:w="4655" w:type="dxa"/>
            <w:noWrap/>
            <w:vAlign w:val="bottom"/>
            <w:hideMark/>
          </w:tcPr>
          <w:p w14:paraId="696DAA93" w14:textId="77777777" w:rsidR="00FA1A6C" w:rsidRPr="00992510" w:rsidRDefault="00FA1A6C" w:rsidP="002B5612">
            <w:pPr>
              <w:rPr>
                <w:rFonts w:eastAsia="Times New Roman" w:cs="Arial"/>
                <w:color w:val="000000"/>
                <w:szCs w:val="17"/>
              </w:rPr>
            </w:pPr>
            <w:r w:rsidRPr="00992510">
              <w:rPr>
                <w:rFonts w:eastAsia="Times New Roman" w:cs="Arial"/>
                <w:color w:val="000000"/>
                <w:szCs w:val="17"/>
              </w:rPr>
              <w:t>[RFC4918]</w:t>
            </w:r>
          </w:p>
        </w:tc>
      </w:tr>
      <w:tr w:rsidR="00FA1A6C" w:rsidRPr="00992510" w14:paraId="5DD68EC9" w14:textId="77777777" w:rsidTr="002B5612">
        <w:trPr>
          <w:trHeight w:val="300"/>
        </w:trPr>
        <w:tc>
          <w:tcPr>
            <w:tcW w:w="1165" w:type="dxa"/>
            <w:noWrap/>
            <w:vAlign w:val="bottom"/>
            <w:hideMark/>
          </w:tcPr>
          <w:p w14:paraId="38C147D1" w14:textId="77777777" w:rsidR="00FA1A6C" w:rsidRPr="00992510" w:rsidRDefault="00FA1A6C" w:rsidP="002B5612">
            <w:pPr>
              <w:jc w:val="center"/>
              <w:rPr>
                <w:rFonts w:eastAsia="Times New Roman" w:cs="Arial"/>
                <w:color w:val="000000"/>
                <w:szCs w:val="17"/>
              </w:rPr>
            </w:pPr>
            <w:r w:rsidRPr="00992510">
              <w:rPr>
                <w:rFonts w:eastAsia="Times New Roman" w:cs="Arial"/>
                <w:color w:val="000000"/>
                <w:szCs w:val="17"/>
              </w:rPr>
              <w:t>208</w:t>
            </w:r>
          </w:p>
        </w:tc>
        <w:tc>
          <w:tcPr>
            <w:tcW w:w="2995" w:type="dxa"/>
            <w:noWrap/>
            <w:vAlign w:val="bottom"/>
            <w:hideMark/>
          </w:tcPr>
          <w:p w14:paraId="69ECE4EE" w14:textId="77777777" w:rsidR="00FA1A6C" w:rsidRPr="00954718" w:rsidRDefault="00FA1A6C" w:rsidP="002B5612">
            <w:pPr>
              <w:rPr>
                <w:rFonts w:ascii="Courier New" w:eastAsia="Times New Roman" w:hAnsi="Courier New" w:cs="Courier New"/>
                <w:color w:val="000000"/>
                <w:szCs w:val="17"/>
              </w:rPr>
            </w:pPr>
            <w:r w:rsidRPr="00954718">
              <w:rPr>
                <w:rFonts w:ascii="Courier New" w:eastAsia="Times New Roman" w:hAnsi="Courier New" w:cs="Courier New"/>
                <w:color w:val="000000"/>
                <w:szCs w:val="17"/>
              </w:rPr>
              <w:t>Already Reported</w:t>
            </w:r>
          </w:p>
        </w:tc>
        <w:tc>
          <w:tcPr>
            <w:tcW w:w="4655" w:type="dxa"/>
            <w:noWrap/>
            <w:vAlign w:val="bottom"/>
            <w:hideMark/>
          </w:tcPr>
          <w:p w14:paraId="40176DA8" w14:textId="77777777" w:rsidR="00FA1A6C" w:rsidRPr="00992510" w:rsidRDefault="00FA1A6C" w:rsidP="002B5612">
            <w:pPr>
              <w:rPr>
                <w:rFonts w:eastAsia="Times New Roman" w:cs="Arial"/>
                <w:color w:val="000000"/>
                <w:szCs w:val="17"/>
              </w:rPr>
            </w:pPr>
            <w:r w:rsidRPr="00992510">
              <w:rPr>
                <w:rFonts w:eastAsia="Times New Roman" w:cs="Arial"/>
                <w:color w:val="000000"/>
                <w:szCs w:val="17"/>
              </w:rPr>
              <w:t>[RFC5842]</w:t>
            </w:r>
          </w:p>
        </w:tc>
      </w:tr>
      <w:tr w:rsidR="00FA1A6C" w:rsidRPr="00992510" w14:paraId="02FFBCA1" w14:textId="77777777" w:rsidTr="002B5612">
        <w:trPr>
          <w:trHeight w:val="300"/>
        </w:trPr>
        <w:tc>
          <w:tcPr>
            <w:tcW w:w="1165" w:type="dxa"/>
            <w:noWrap/>
            <w:vAlign w:val="bottom"/>
            <w:hideMark/>
          </w:tcPr>
          <w:p w14:paraId="0B309D2C" w14:textId="77777777" w:rsidR="00FA1A6C" w:rsidRPr="00992510" w:rsidRDefault="00FA1A6C" w:rsidP="002B5612">
            <w:pPr>
              <w:jc w:val="center"/>
              <w:rPr>
                <w:rFonts w:eastAsia="Times New Roman" w:cs="Arial"/>
                <w:color w:val="000000"/>
                <w:szCs w:val="17"/>
              </w:rPr>
            </w:pPr>
            <w:r w:rsidRPr="00992510">
              <w:rPr>
                <w:rFonts w:eastAsia="Times New Roman" w:cs="Arial"/>
                <w:color w:val="000000"/>
                <w:szCs w:val="17"/>
              </w:rPr>
              <w:t>209-225</w:t>
            </w:r>
          </w:p>
        </w:tc>
        <w:tc>
          <w:tcPr>
            <w:tcW w:w="2995" w:type="dxa"/>
            <w:noWrap/>
            <w:vAlign w:val="bottom"/>
            <w:hideMark/>
          </w:tcPr>
          <w:p w14:paraId="630A66E4" w14:textId="77777777" w:rsidR="00FA1A6C" w:rsidRPr="00954718" w:rsidRDefault="00FA1A6C" w:rsidP="002B5612">
            <w:pPr>
              <w:rPr>
                <w:rFonts w:ascii="Courier New" w:eastAsia="Times New Roman" w:hAnsi="Courier New" w:cs="Courier New"/>
                <w:color w:val="000000"/>
                <w:szCs w:val="17"/>
              </w:rPr>
            </w:pPr>
            <w:r w:rsidRPr="00954718">
              <w:rPr>
                <w:rFonts w:ascii="Courier New" w:eastAsia="Times New Roman" w:hAnsi="Courier New" w:cs="Courier New"/>
                <w:color w:val="000000"/>
                <w:szCs w:val="17"/>
              </w:rPr>
              <w:t>Unassigned</w:t>
            </w:r>
          </w:p>
        </w:tc>
        <w:tc>
          <w:tcPr>
            <w:tcW w:w="4655" w:type="dxa"/>
            <w:noWrap/>
            <w:vAlign w:val="bottom"/>
            <w:hideMark/>
          </w:tcPr>
          <w:p w14:paraId="211A24BA" w14:textId="77777777" w:rsidR="00FA1A6C" w:rsidRPr="00992510" w:rsidRDefault="00FA1A6C" w:rsidP="002B5612">
            <w:pPr>
              <w:rPr>
                <w:rFonts w:eastAsia="Times New Roman" w:cs="Arial"/>
                <w:color w:val="000000"/>
                <w:szCs w:val="17"/>
              </w:rPr>
            </w:pPr>
          </w:p>
        </w:tc>
      </w:tr>
      <w:tr w:rsidR="00FA1A6C" w:rsidRPr="00992510" w14:paraId="6F26460F" w14:textId="77777777" w:rsidTr="002B5612">
        <w:trPr>
          <w:trHeight w:val="300"/>
        </w:trPr>
        <w:tc>
          <w:tcPr>
            <w:tcW w:w="1165" w:type="dxa"/>
            <w:noWrap/>
            <w:vAlign w:val="bottom"/>
            <w:hideMark/>
          </w:tcPr>
          <w:p w14:paraId="27F423CA" w14:textId="77777777" w:rsidR="00FA1A6C" w:rsidRPr="00992510" w:rsidRDefault="00FA1A6C" w:rsidP="002B5612">
            <w:pPr>
              <w:jc w:val="center"/>
              <w:rPr>
                <w:rFonts w:eastAsia="Times New Roman" w:cs="Arial"/>
                <w:color w:val="000000"/>
                <w:szCs w:val="17"/>
              </w:rPr>
            </w:pPr>
            <w:r w:rsidRPr="00992510">
              <w:rPr>
                <w:rFonts w:eastAsia="Times New Roman" w:cs="Arial"/>
                <w:color w:val="000000"/>
                <w:szCs w:val="17"/>
              </w:rPr>
              <w:t>226</w:t>
            </w:r>
          </w:p>
        </w:tc>
        <w:tc>
          <w:tcPr>
            <w:tcW w:w="2995" w:type="dxa"/>
            <w:noWrap/>
            <w:vAlign w:val="bottom"/>
            <w:hideMark/>
          </w:tcPr>
          <w:p w14:paraId="5C0DB1CF" w14:textId="77777777" w:rsidR="00FA1A6C" w:rsidRPr="00954718" w:rsidRDefault="00FA1A6C" w:rsidP="002B5612">
            <w:pPr>
              <w:rPr>
                <w:rFonts w:ascii="Courier New" w:eastAsia="Times New Roman" w:hAnsi="Courier New" w:cs="Courier New"/>
                <w:color w:val="000000"/>
                <w:szCs w:val="17"/>
              </w:rPr>
            </w:pPr>
            <w:r w:rsidRPr="00954718">
              <w:rPr>
                <w:rFonts w:ascii="Courier New" w:eastAsia="Times New Roman" w:hAnsi="Courier New" w:cs="Courier New"/>
                <w:color w:val="000000"/>
                <w:szCs w:val="17"/>
              </w:rPr>
              <w:t>IM Used</w:t>
            </w:r>
          </w:p>
        </w:tc>
        <w:tc>
          <w:tcPr>
            <w:tcW w:w="4655" w:type="dxa"/>
            <w:noWrap/>
            <w:vAlign w:val="bottom"/>
            <w:hideMark/>
          </w:tcPr>
          <w:p w14:paraId="146B303D" w14:textId="77777777" w:rsidR="00FA1A6C" w:rsidRPr="00992510" w:rsidRDefault="00FA1A6C" w:rsidP="002B5612">
            <w:pPr>
              <w:rPr>
                <w:rFonts w:eastAsia="Times New Roman" w:cs="Arial"/>
                <w:color w:val="000000"/>
                <w:szCs w:val="17"/>
              </w:rPr>
            </w:pPr>
            <w:r w:rsidRPr="00992510">
              <w:rPr>
                <w:rFonts w:eastAsia="Times New Roman" w:cs="Arial"/>
                <w:color w:val="000000"/>
                <w:szCs w:val="17"/>
              </w:rPr>
              <w:t>[RFC3229]</w:t>
            </w:r>
          </w:p>
        </w:tc>
      </w:tr>
      <w:tr w:rsidR="00FA1A6C" w:rsidRPr="00992510" w14:paraId="365C1EEA" w14:textId="77777777" w:rsidTr="002B5612">
        <w:trPr>
          <w:trHeight w:val="300"/>
        </w:trPr>
        <w:tc>
          <w:tcPr>
            <w:tcW w:w="1165" w:type="dxa"/>
            <w:noWrap/>
            <w:vAlign w:val="bottom"/>
            <w:hideMark/>
          </w:tcPr>
          <w:p w14:paraId="2A5AAC9B" w14:textId="77777777" w:rsidR="00FA1A6C" w:rsidRPr="00992510" w:rsidRDefault="00FA1A6C" w:rsidP="002B5612">
            <w:pPr>
              <w:jc w:val="center"/>
              <w:rPr>
                <w:rFonts w:eastAsia="Times New Roman" w:cs="Arial"/>
                <w:color w:val="000000"/>
                <w:szCs w:val="17"/>
              </w:rPr>
            </w:pPr>
            <w:r w:rsidRPr="00992510">
              <w:rPr>
                <w:rFonts w:eastAsia="Times New Roman" w:cs="Arial"/>
                <w:color w:val="000000"/>
                <w:szCs w:val="17"/>
              </w:rPr>
              <w:t>227-299</w:t>
            </w:r>
          </w:p>
        </w:tc>
        <w:tc>
          <w:tcPr>
            <w:tcW w:w="2995" w:type="dxa"/>
            <w:noWrap/>
            <w:vAlign w:val="bottom"/>
            <w:hideMark/>
          </w:tcPr>
          <w:p w14:paraId="739C7339" w14:textId="77777777" w:rsidR="00FA1A6C" w:rsidRPr="00954718" w:rsidRDefault="00FA1A6C" w:rsidP="002B5612">
            <w:pPr>
              <w:rPr>
                <w:rFonts w:ascii="Courier New" w:eastAsia="Times New Roman" w:hAnsi="Courier New" w:cs="Courier New"/>
                <w:color w:val="000000"/>
                <w:szCs w:val="17"/>
              </w:rPr>
            </w:pPr>
            <w:r w:rsidRPr="00954718">
              <w:rPr>
                <w:rFonts w:ascii="Courier New" w:eastAsia="Times New Roman" w:hAnsi="Courier New" w:cs="Courier New"/>
                <w:color w:val="000000"/>
                <w:szCs w:val="17"/>
              </w:rPr>
              <w:t>Unassigned</w:t>
            </w:r>
          </w:p>
        </w:tc>
        <w:tc>
          <w:tcPr>
            <w:tcW w:w="4655" w:type="dxa"/>
            <w:noWrap/>
            <w:vAlign w:val="bottom"/>
            <w:hideMark/>
          </w:tcPr>
          <w:p w14:paraId="53FD4565" w14:textId="77777777" w:rsidR="00FA1A6C" w:rsidRPr="00992510" w:rsidRDefault="00FA1A6C" w:rsidP="002B5612">
            <w:pPr>
              <w:rPr>
                <w:rFonts w:eastAsia="Times New Roman" w:cs="Arial"/>
                <w:color w:val="000000"/>
                <w:szCs w:val="17"/>
              </w:rPr>
            </w:pPr>
          </w:p>
        </w:tc>
      </w:tr>
      <w:tr w:rsidR="00FA1A6C" w:rsidRPr="00992510" w14:paraId="41B04056" w14:textId="77777777" w:rsidTr="002B5612">
        <w:trPr>
          <w:trHeight w:val="300"/>
        </w:trPr>
        <w:tc>
          <w:tcPr>
            <w:tcW w:w="1165" w:type="dxa"/>
            <w:noWrap/>
            <w:vAlign w:val="bottom"/>
            <w:hideMark/>
          </w:tcPr>
          <w:p w14:paraId="071ACE14" w14:textId="77777777" w:rsidR="00FA1A6C" w:rsidRPr="00992510" w:rsidRDefault="00FA1A6C" w:rsidP="002B5612">
            <w:pPr>
              <w:jc w:val="center"/>
              <w:rPr>
                <w:rFonts w:eastAsia="Times New Roman" w:cs="Arial"/>
                <w:color w:val="000000"/>
                <w:szCs w:val="17"/>
              </w:rPr>
            </w:pPr>
            <w:r w:rsidRPr="00992510">
              <w:rPr>
                <w:rFonts w:eastAsia="Times New Roman" w:cs="Arial"/>
                <w:color w:val="000000"/>
                <w:szCs w:val="17"/>
              </w:rPr>
              <w:t>300</w:t>
            </w:r>
          </w:p>
        </w:tc>
        <w:tc>
          <w:tcPr>
            <w:tcW w:w="2995" w:type="dxa"/>
            <w:noWrap/>
            <w:vAlign w:val="bottom"/>
            <w:hideMark/>
          </w:tcPr>
          <w:p w14:paraId="2A608B4A" w14:textId="77777777" w:rsidR="00FA1A6C" w:rsidRPr="00954718" w:rsidRDefault="00FA1A6C" w:rsidP="002B5612">
            <w:pPr>
              <w:rPr>
                <w:rFonts w:ascii="Courier New" w:eastAsia="Times New Roman" w:hAnsi="Courier New" w:cs="Courier New"/>
                <w:color w:val="000000"/>
                <w:szCs w:val="17"/>
              </w:rPr>
            </w:pPr>
            <w:r w:rsidRPr="00954718">
              <w:rPr>
                <w:rFonts w:ascii="Courier New" w:eastAsia="Times New Roman" w:hAnsi="Courier New" w:cs="Courier New"/>
                <w:color w:val="000000"/>
                <w:szCs w:val="17"/>
              </w:rPr>
              <w:t>Multiple Choices</w:t>
            </w:r>
          </w:p>
        </w:tc>
        <w:tc>
          <w:tcPr>
            <w:tcW w:w="4655" w:type="dxa"/>
            <w:noWrap/>
            <w:vAlign w:val="bottom"/>
            <w:hideMark/>
          </w:tcPr>
          <w:p w14:paraId="54CC6E4C" w14:textId="4DBD35F1" w:rsidR="00FA1A6C" w:rsidRPr="00992510" w:rsidRDefault="00FA1A6C" w:rsidP="002B5612">
            <w:pPr>
              <w:rPr>
                <w:rFonts w:eastAsia="Times New Roman" w:cs="Arial"/>
                <w:color w:val="000000"/>
                <w:szCs w:val="17"/>
              </w:rPr>
            </w:pPr>
            <w:r w:rsidRPr="00992510">
              <w:rPr>
                <w:rFonts w:eastAsia="Times New Roman" w:cs="Arial"/>
                <w:color w:val="000000"/>
                <w:szCs w:val="17"/>
              </w:rPr>
              <w:t>[</w:t>
            </w:r>
            <w:del w:id="3909" w:author="Author">
              <w:r w:rsidRPr="00992510">
                <w:rPr>
                  <w:rFonts w:eastAsia="Times New Roman" w:cs="Arial"/>
                  <w:color w:val="000000"/>
                  <w:szCs w:val="17"/>
                </w:rPr>
                <w:delText>RFC7231,</w:delText>
              </w:r>
            </w:del>
            <w:ins w:id="3910" w:author="Author">
              <w:r w:rsidR="00A72937" w:rsidRPr="001966D6">
                <w:rPr>
                  <w:rFonts w:eastAsia="Times New Roman" w:cs="Arial"/>
                  <w:color w:val="000000"/>
                  <w:szCs w:val="17"/>
                </w:rPr>
                <w:t>IETF RFC 9110</w:t>
              </w:r>
              <w:r w:rsidR="00A72937" w:rsidRPr="00992510">
                <w:rPr>
                  <w:rFonts w:eastAsia="Times New Roman" w:cs="Arial"/>
                  <w:color w:val="000000"/>
                  <w:szCs w:val="17"/>
                </w:rPr>
                <w:t>,</w:t>
              </w:r>
              <w:r w:rsidRPr="00992510">
                <w:rPr>
                  <w:rFonts w:eastAsia="Times New Roman" w:cs="Arial"/>
                  <w:color w:val="000000"/>
                  <w:szCs w:val="17"/>
                </w:rPr>
                <w:t>,</w:t>
              </w:r>
            </w:ins>
            <w:r w:rsidRPr="00992510">
              <w:rPr>
                <w:rFonts w:eastAsia="Times New Roman" w:cs="Arial"/>
                <w:color w:val="000000"/>
                <w:szCs w:val="17"/>
              </w:rPr>
              <w:t xml:space="preserve"> Section </w:t>
            </w:r>
            <w:del w:id="3911" w:author="Author">
              <w:r w:rsidRPr="00992510" w:rsidDel="00A72937">
                <w:rPr>
                  <w:rFonts w:eastAsia="Times New Roman" w:cs="Arial"/>
                  <w:color w:val="000000"/>
                  <w:szCs w:val="17"/>
                </w:rPr>
                <w:delText>6</w:delText>
              </w:r>
            </w:del>
            <w:ins w:id="3912" w:author="Author">
              <w:r w:rsidR="00A72937">
                <w:rPr>
                  <w:rFonts w:eastAsia="Times New Roman" w:cs="Arial"/>
                  <w:color w:val="000000"/>
                  <w:szCs w:val="17"/>
                </w:rPr>
                <w:t>15</w:t>
              </w:r>
            </w:ins>
            <w:r w:rsidRPr="00992510">
              <w:rPr>
                <w:rFonts w:eastAsia="Times New Roman" w:cs="Arial"/>
                <w:color w:val="000000"/>
                <w:szCs w:val="17"/>
              </w:rPr>
              <w:t>.4.1]</w:t>
            </w:r>
          </w:p>
        </w:tc>
      </w:tr>
      <w:tr w:rsidR="00FA1A6C" w:rsidRPr="00992510" w14:paraId="09D2480E" w14:textId="77777777" w:rsidTr="002B5612">
        <w:trPr>
          <w:trHeight w:val="300"/>
        </w:trPr>
        <w:tc>
          <w:tcPr>
            <w:tcW w:w="1165" w:type="dxa"/>
            <w:noWrap/>
            <w:vAlign w:val="bottom"/>
            <w:hideMark/>
          </w:tcPr>
          <w:p w14:paraId="21A0FE35" w14:textId="77777777" w:rsidR="00FA1A6C" w:rsidRPr="00992510" w:rsidRDefault="00FA1A6C" w:rsidP="002B5612">
            <w:pPr>
              <w:jc w:val="center"/>
              <w:rPr>
                <w:rFonts w:eastAsia="Times New Roman" w:cs="Arial"/>
                <w:color w:val="000000"/>
                <w:szCs w:val="17"/>
              </w:rPr>
            </w:pPr>
            <w:r w:rsidRPr="00992510">
              <w:rPr>
                <w:rFonts w:eastAsia="Times New Roman" w:cs="Arial"/>
                <w:color w:val="000000"/>
                <w:szCs w:val="17"/>
              </w:rPr>
              <w:t>301</w:t>
            </w:r>
          </w:p>
        </w:tc>
        <w:tc>
          <w:tcPr>
            <w:tcW w:w="2995" w:type="dxa"/>
            <w:noWrap/>
            <w:vAlign w:val="bottom"/>
            <w:hideMark/>
          </w:tcPr>
          <w:p w14:paraId="3844FE5D" w14:textId="77777777" w:rsidR="00FA1A6C" w:rsidRPr="00954718" w:rsidRDefault="00FA1A6C" w:rsidP="002B5612">
            <w:pPr>
              <w:rPr>
                <w:rFonts w:ascii="Courier New" w:eastAsia="Times New Roman" w:hAnsi="Courier New" w:cs="Courier New"/>
                <w:color w:val="000000"/>
                <w:szCs w:val="17"/>
              </w:rPr>
            </w:pPr>
            <w:r w:rsidRPr="00954718">
              <w:rPr>
                <w:rFonts w:ascii="Courier New" w:eastAsia="Times New Roman" w:hAnsi="Courier New" w:cs="Courier New"/>
                <w:color w:val="000000"/>
                <w:szCs w:val="17"/>
              </w:rPr>
              <w:t>Moved Permanently</w:t>
            </w:r>
          </w:p>
        </w:tc>
        <w:tc>
          <w:tcPr>
            <w:tcW w:w="4655" w:type="dxa"/>
            <w:noWrap/>
            <w:vAlign w:val="bottom"/>
            <w:hideMark/>
          </w:tcPr>
          <w:p w14:paraId="49DEF7B9" w14:textId="07784C66" w:rsidR="00FA1A6C" w:rsidRPr="00992510" w:rsidRDefault="00FA1A6C" w:rsidP="002B5612">
            <w:pPr>
              <w:rPr>
                <w:rFonts w:eastAsia="Times New Roman" w:cs="Arial"/>
                <w:color w:val="000000"/>
                <w:szCs w:val="17"/>
              </w:rPr>
            </w:pPr>
            <w:r w:rsidRPr="00992510">
              <w:rPr>
                <w:rFonts w:eastAsia="Times New Roman" w:cs="Arial"/>
                <w:color w:val="000000"/>
                <w:szCs w:val="17"/>
              </w:rPr>
              <w:t>[</w:t>
            </w:r>
            <w:del w:id="3913" w:author="Author">
              <w:r w:rsidRPr="00992510">
                <w:rPr>
                  <w:rFonts w:eastAsia="Times New Roman" w:cs="Arial"/>
                  <w:color w:val="000000"/>
                  <w:szCs w:val="17"/>
                </w:rPr>
                <w:delText>RFC7231</w:delText>
              </w:r>
            </w:del>
            <w:ins w:id="3914" w:author="Author">
              <w:r w:rsidR="005B4BAE" w:rsidRPr="001966D6">
                <w:rPr>
                  <w:rFonts w:eastAsia="Times New Roman" w:cs="Arial"/>
                  <w:color w:val="000000"/>
                  <w:szCs w:val="17"/>
                </w:rPr>
                <w:t>IETF RFC 9110</w:t>
              </w:r>
            </w:ins>
            <w:r w:rsidRPr="00992510">
              <w:rPr>
                <w:rFonts w:eastAsia="Times New Roman" w:cs="Arial"/>
                <w:color w:val="000000"/>
                <w:szCs w:val="17"/>
              </w:rPr>
              <w:t xml:space="preserve">, Section </w:t>
            </w:r>
            <w:del w:id="3915" w:author="Author">
              <w:r w:rsidRPr="00992510">
                <w:rPr>
                  <w:rFonts w:eastAsia="Times New Roman" w:cs="Arial"/>
                  <w:color w:val="000000"/>
                  <w:szCs w:val="17"/>
                </w:rPr>
                <w:delText>6</w:delText>
              </w:r>
            </w:del>
            <w:ins w:id="3916" w:author="Author">
              <w:r w:rsidR="005B4BAE">
                <w:rPr>
                  <w:rFonts w:eastAsia="Times New Roman" w:cs="Arial"/>
                  <w:color w:val="000000"/>
                  <w:szCs w:val="17"/>
                </w:rPr>
                <w:t>15</w:t>
              </w:r>
            </w:ins>
            <w:r w:rsidRPr="00992510">
              <w:rPr>
                <w:rFonts w:eastAsia="Times New Roman" w:cs="Arial"/>
                <w:color w:val="000000"/>
                <w:szCs w:val="17"/>
              </w:rPr>
              <w:t>.4.2]</w:t>
            </w:r>
          </w:p>
        </w:tc>
      </w:tr>
      <w:tr w:rsidR="00FA1A6C" w:rsidRPr="00992510" w14:paraId="17A98CFA" w14:textId="77777777" w:rsidTr="002B5612">
        <w:trPr>
          <w:trHeight w:val="300"/>
        </w:trPr>
        <w:tc>
          <w:tcPr>
            <w:tcW w:w="1165" w:type="dxa"/>
            <w:noWrap/>
            <w:vAlign w:val="bottom"/>
            <w:hideMark/>
          </w:tcPr>
          <w:p w14:paraId="6322FE60" w14:textId="77777777" w:rsidR="00FA1A6C" w:rsidRPr="00992510" w:rsidRDefault="00FA1A6C" w:rsidP="002B5612">
            <w:pPr>
              <w:jc w:val="center"/>
              <w:rPr>
                <w:rFonts w:eastAsia="Times New Roman" w:cs="Arial"/>
                <w:color w:val="000000"/>
                <w:szCs w:val="17"/>
              </w:rPr>
            </w:pPr>
            <w:r w:rsidRPr="00992510">
              <w:rPr>
                <w:rFonts w:eastAsia="Times New Roman" w:cs="Arial"/>
                <w:color w:val="000000"/>
                <w:szCs w:val="17"/>
              </w:rPr>
              <w:t>302</w:t>
            </w:r>
          </w:p>
        </w:tc>
        <w:tc>
          <w:tcPr>
            <w:tcW w:w="2995" w:type="dxa"/>
            <w:noWrap/>
            <w:vAlign w:val="bottom"/>
            <w:hideMark/>
          </w:tcPr>
          <w:p w14:paraId="5085990B" w14:textId="77777777" w:rsidR="00FA1A6C" w:rsidRPr="00954718" w:rsidRDefault="00FA1A6C" w:rsidP="002B5612">
            <w:pPr>
              <w:rPr>
                <w:rFonts w:ascii="Courier New" w:eastAsia="Times New Roman" w:hAnsi="Courier New" w:cs="Courier New"/>
                <w:color w:val="000000"/>
                <w:szCs w:val="17"/>
              </w:rPr>
            </w:pPr>
            <w:r w:rsidRPr="00954718">
              <w:rPr>
                <w:rFonts w:ascii="Courier New" w:eastAsia="Times New Roman" w:hAnsi="Courier New" w:cs="Courier New"/>
                <w:color w:val="000000"/>
                <w:szCs w:val="17"/>
              </w:rPr>
              <w:t>Found</w:t>
            </w:r>
          </w:p>
        </w:tc>
        <w:tc>
          <w:tcPr>
            <w:tcW w:w="4655" w:type="dxa"/>
            <w:noWrap/>
            <w:vAlign w:val="bottom"/>
            <w:hideMark/>
          </w:tcPr>
          <w:p w14:paraId="304D119D" w14:textId="7BA57DB3" w:rsidR="00FA1A6C" w:rsidRPr="00992510" w:rsidRDefault="00FA1A6C" w:rsidP="002B5612">
            <w:pPr>
              <w:rPr>
                <w:rFonts w:eastAsia="Times New Roman" w:cs="Arial"/>
                <w:color w:val="000000"/>
                <w:szCs w:val="17"/>
              </w:rPr>
            </w:pPr>
            <w:r w:rsidRPr="00992510">
              <w:rPr>
                <w:rFonts w:eastAsia="Times New Roman" w:cs="Arial"/>
                <w:color w:val="000000"/>
                <w:szCs w:val="17"/>
              </w:rPr>
              <w:t>[</w:t>
            </w:r>
            <w:del w:id="3917" w:author="Author">
              <w:r w:rsidRPr="00992510">
                <w:rPr>
                  <w:rFonts w:eastAsia="Times New Roman" w:cs="Arial"/>
                  <w:color w:val="000000"/>
                  <w:szCs w:val="17"/>
                </w:rPr>
                <w:delText>RFC7231</w:delText>
              </w:r>
            </w:del>
            <w:ins w:id="3918" w:author="Author">
              <w:r w:rsidR="005B4BAE" w:rsidRPr="001966D6">
                <w:rPr>
                  <w:rFonts w:eastAsia="Times New Roman" w:cs="Arial"/>
                  <w:color w:val="000000"/>
                  <w:szCs w:val="17"/>
                </w:rPr>
                <w:t>IETF RFC 9110</w:t>
              </w:r>
            </w:ins>
            <w:r w:rsidRPr="00992510">
              <w:rPr>
                <w:rFonts w:eastAsia="Times New Roman" w:cs="Arial"/>
                <w:color w:val="000000"/>
                <w:szCs w:val="17"/>
              </w:rPr>
              <w:t xml:space="preserve">, Section </w:t>
            </w:r>
            <w:del w:id="3919" w:author="Author">
              <w:r w:rsidRPr="00992510" w:rsidDel="004514B0">
                <w:rPr>
                  <w:rFonts w:eastAsia="Times New Roman" w:cs="Arial"/>
                  <w:color w:val="000000"/>
                  <w:szCs w:val="17"/>
                </w:rPr>
                <w:delText>6</w:delText>
              </w:r>
            </w:del>
            <w:ins w:id="3920" w:author="Author">
              <w:r w:rsidR="004514B0">
                <w:rPr>
                  <w:rFonts w:eastAsia="Times New Roman" w:cs="Arial"/>
                  <w:color w:val="000000"/>
                  <w:szCs w:val="17"/>
                </w:rPr>
                <w:t>15</w:t>
              </w:r>
            </w:ins>
            <w:r w:rsidRPr="00992510">
              <w:rPr>
                <w:rFonts w:eastAsia="Times New Roman" w:cs="Arial"/>
                <w:color w:val="000000"/>
                <w:szCs w:val="17"/>
              </w:rPr>
              <w:t>.4.3]</w:t>
            </w:r>
          </w:p>
        </w:tc>
      </w:tr>
      <w:tr w:rsidR="00FA1A6C" w:rsidRPr="00992510" w14:paraId="064C2A26" w14:textId="77777777" w:rsidTr="002B5612">
        <w:trPr>
          <w:trHeight w:val="300"/>
        </w:trPr>
        <w:tc>
          <w:tcPr>
            <w:tcW w:w="1165" w:type="dxa"/>
            <w:noWrap/>
            <w:vAlign w:val="bottom"/>
            <w:hideMark/>
          </w:tcPr>
          <w:p w14:paraId="5E921D99" w14:textId="77777777" w:rsidR="00FA1A6C" w:rsidRPr="00992510" w:rsidRDefault="00FA1A6C" w:rsidP="002B5612">
            <w:pPr>
              <w:jc w:val="center"/>
              <w:rPr>
                <w:rFonts w:eastAsia="Times New Roman" w:cs="Arial"/>
                <w:color w:val="000000"/>
                <w:szCs w:val="17"/>
              </w:rPr>
            </w:pPr>
            <w:r w:rsidRPr="00992510">
              <w:rPr>
                <w:rFonts w:eastAsia="Times New Roman" w:cs="Arial"/>
                <w:color w:val="000000"/>
                <w:szCs w:val="17"/>
              </w:rPr>
              <w:t>303</w:t>
            </w:r>
          </w:p>
        </w:tc>
        <w:tc>
          <w:tcPr>
            <w:tcW w:w="2995" w:type="dxa"/>
            <w:noWrap/>
            <w:vAlign w:val="bottom"/>
            <w:hideMark/>
          </w:tcPr>
          <w:p w14:paraId="26865B10" w14:textId="77777777" w:rsidR="00FA1A6C" w:rsidRPr="00954718" w:rsidRDefault="00FA1A6C" w:rsidP="002B5612">
            <w:pPr>
              <w:rPr>
                <w:rFonts w:ascii="Courier New" w:eastAsia="Times New Roman" w:hAnsi="Courier New" w:cs="Courier New"/>
                <w:color w:val="000000"/>
                <w:szCs w:val="17"/>
              </w:rPr>
            </w:pPr>
            <w:r w:rsidRPr="00954718">
              <w:rPr>
                <w:rFonts w:ascii="Courier New" w:eastAsia="Times New Roman" w:hAnsi="Courier New" w:cs="Courier New"/>
                <w:color w:val="000000"/>
                <w:szCs w:val="17"/>
              </w:rPr>
              <w:t>See Other</w:t>
            </w:r>
          </w:p>
        </w:tc>
        <w:tc>
          <w:tcPr>
            <w:tcW w:w="4655" w:type="dxa"/>
            <w:noWrap/>
            <w:vAlign w:val="bottom"/>
            <w:hideMark/>
          </w:tcPr>
          <w:p w14:paraId="0B603E8C" w14:textId="63F85922" w:rsidR="00FA1A6C" w:rsidRPr="00992510" w:rsidRDefault="00FA1A6C" w:rsidP="002B5612">
            <w:pPr>
              <w:rPr>
                <w:rFonts w:eastAsia="Times New Roman" w:cs="Arial"/>
                <w:color w:val="000000"/>
                <w:szCs w:val="17"/>
              </w:rPr>
            </w:pPr>
            <w:r w:rsidRPr="00992510">
              <w:rPr>
                <w:rFonts w:eastAsia="Times New Roman" w:cs="Arial"/>
                <w:color w:val="000000"/>
                <w:szCs w:val="17"/>
              </w:rPr>
              <w:t>[</w:t>
            </w:r>
            <w:del w:id="3921" w:author="Author">
              <w:r w:rsidRPr="00992510">
                <w:rPr>
                  <w:rFonts w:eastAsia="Times New Roman" w:cs="Arial"/>
                  <w:color w:val="000000"/>
                  <w:szCs w:val="17"/>
                </w:rPr>
                <w:delText>RFC7231</w:delText>
              </w:r>
            </w:del>
            <w:ins w:id="3922" w:author="Author">
              <w:r w:rsidR="004514B0" w:rsidRPr="001966D6">
                <w:rPr>
                  <w:rFonts w:eastAsia="Times New Roman" w:cs="Arial"/>
                  <w:color w:val="000000"/>
                  <w:szCs w:val="17"/>
                </w:rPr>
                <w:t>IETF RFC 9110</w:t>
              </w:r>
            </w:ins>
            <w:r w:rsidRPr="00992510">
              <w:rPr>
                <w:rFonts w:eastAsia="Times New Roman" w:cs="Arial"/>
                <w:color w:val="000000"/>
                <w:szCs w:val="17"/>
              </w:rPr>
              <w:t xml:space="preserve">, Section </w:t>
            </w:r>
            <w:del w:id="3923" w:author="Author">
              <w:r w:rsidRPr="00992510">
                <w:rPr>
                  <w:rFonts w:eastAsia="Times New Roman" w:cs="Arial"/>
                  <w:color w:val="000000"/>
                  <w:szCs w:val="17"/>
                </w:rPr>
                <w:delText>6</w:delText>
              </w:r>
            </w:del>
            <w:ins w:id="3924" w:author="Author">
              <w:r w:rsidR="005C74CB">
                <w:rPr>
                  <w:rFonts w:eastAsia="Times New Roman" w:cs="Arial"/>
                  <w:color w:val="000000"/>
                  <w:szCs w:val="17"/>
                </w:rPr>
                <w:t>15</w:t>
              </w:r>
            </w:ins>
            <w:r w:rsidRPr="00992510">
              <w:rPr>
                <w:rFonts w:eastAsia="Times New Roman" w:cs="Arial"/>
                <w:color w:val="000000"/>
                <w:szCs w:val="17"/>
              </w:rPr>
              <w:t>.4.4]</w:t>
            </w:r>
          </w:p>
        </w:tc>
      </w:tr>
      <w:tr w:rsidR="00FA1A6C" w:rsidRPr="00992510" w14:paraId="2DE738BA" w14:textId="77777777" w:rsidTr="002B5612">
        <w:trPr>
          <w:trHeight w:val="300"/>
        </w:trPr>
        <w:tc>
          <w:tcPr>
            <w:tcW w:w="1165" w:type="dxa"/>
            <w:noWrap/>
            <w:vAlign w:val="bottom"/>
            <w:hideMark/>
          </w:tcPr>
          <w:p w14:paraId="32F9AA81" w14:textId="77777777" w:rsidR="00FA1A6C" w:rsidRPr="00992510" w:rsidRDefault="00FA1A6C" w:rsidP="002B5612">
            <w:pPr>
              <w:jc w:val="center"/>
              <w:rPr>
                <w:rFonts w:eastAsia="Times New Roman" w:cs="Arial"/>
                <w:color w:val="000000"/>
                <w:szCs w:val="17"/>
              </w:rPr>
            </w:pPr>
            <w:r w:rsidRPr="00992510">
              <w:rPr>
                <w:rFonts w:eastAsia="Times New Roman" w:cs="Arial"/>
                <w:color w:val="000000"/>
                <w:szCs w:val="17"/>
              </w:rPr>
              <w:t>304</w:t>
            </w:r>
          </w:p>
        </w:tc>
        <w:tc>
          <w:tcPr>
            <w:tcW w:w="2995" w:type="dxa"/>
            <w:noWrap/>
            <w:vAlign w:val="bottom"/>
            <w:hideMark/>
          </w:tcPr>
          <w:p w14:paraId="2F0EE145" w14:textId="77777777" w:rsidR="00FA1A6C" w:rsidRPr="00954718" w:rsidRDefault="00FA1A6C" w:rsidP="002B5612">
            <w:pPr>
              <w:rPr>
                <w:rFonts w:ascii="Courier New" w:eastAsia="Times New Roman" w:hAnsi="Courier New" w:cs="Courier New"/>
                <w:color w:val="000000"/>
                <w:szCs w:val="17"/>
              </w:rPr>
            </w:pPr>
            <w:r w:rsidRPr="00954718">
              <w:rPr>
                <w:rFonts w:ascii="Courier New" w:eastAsia="Times New Roman" w:hAnsi="Courier New" w:cs="Courier New"/>
                <w:color w:val="000000"/>
                <w:szCs w:val="17"/>
              </w:rPr>
              <w:t>Not Modified</w:t>
            </w:r>
          </w:p>
        </w:tc>
        <w:tc>
          <w:tcPr>
            <w:tcW w:w="4655" w:type="dxa"/>
            <w:noWrap/>
            <w:vAlign w:val="bottom"/>
            <w:hideMark/>
          </w:tcPr>
          <w:p w14:paraId="68E4D5B4" w14:textId="5968D246" w:rsidR="00FA1A6C" w:rsidRPr="00992510" w:rsidRDefault="00FA1A6C" w:rsidP="002B5612">
            <w:pPr>
              <w:rPr>
                <w:rFonts w:eastAsia="Times New Roman" w:cs="Arial"/>
                <w:color w:val="000000"/>
                <w:szCs w:val="17"/>
              </w:rPr>
            </w:pPr>
            <w:r w:rsidRPr="00992510">
              <w:rPr>
                <w:rFonts w:eastAsia="Times New Roman" w:cs="Arial"/>
                <w:color w:val="000000"/>
                <w:szCs w:val="17"/>
              </w:rPr>
              <w:t>[</w:t>
            </w:r>
            <w:del w:id="3925" w:author="Author">
              <w:r w:rsidRPr="00992510">
                <w:rPr>
                  <w:rFonts w:eastAsia="Times New Roman" w:cs="Arial"/>
                  <w:color w:val="000000"/>
                  <w:szCs w:val="17"/>
                </w:rPr>
                <w:delText>RFC7232</w:delText>
              </w:r>
            </w:del>
            <w:ins w:id="3926" w:author="Author">
              <w:r w:rsidR="005C74CB" w:rsidRPr="001966D6">
                <w:rPr>
                  <w:rFonts w:eastAsia="Times New Roman" w:cs="Arial"/>
                  <w:color w:val="000000"/>
                  <w:szCs w:val="17"/>
                </w:rPr>
                <w:t>IETF RFC 9110</w:t>
              </w:r>
            </w:ins>
            <w:r w:rsidRPr="00992510">
              <w:rPr>
                <w:rFonts w:eastAsia="Times New Roman" w:cs="Arial"/>
                <w:color w:val="000000"/>
                <w:szCs w:val="17"/>
              </w:rPr>
              <w:t xml:space="preserve">, Section </w:t>
            </w:r>
            <w:ins w:id="3927" w:author="Author">
              <w:r w:rsidR="005C74CB">
                <w:rPr>
                  <w:rFonts w:eastAsia="Times New Roman" w:cs="Arial"/>
                  <w:color w:val="000000"/>
                  <w:szCs w:val="17"/>
                </w:rPr>
                <w:t>15.</w:t>
              </w:r>
            </w:ins>
            <w:r w:rsidR="005C74CB">
              <w:rPr>
                <w:rFonts w:eastAsia="Times New Roman" w:cs="Arial"/>
                <w:color w:val="000000"/>
                <w:szCs w:val="17"/>
              </w:rPr>
              <w:t>4.</w:t>
            </w:r>
            <w:del w:id="3928" w:author="Author">
              <w:r w:rsidRPr="00992510" w:rsidDel="005C74CB">
                <w:rPr>
                  <w:rFonts w:eastAsia="Times New Roman" w:cs="Arial"/>
                  <w:color w:val="000000"/>
                  <w:szCs w:val="17"/>
                </w:rPr>
                <w:delText>1]</w:delText>
              </w:r>
            </w:del>
            <w:ins w:id="3929" w:author="Author">
              <w:r w:rsidR="005C74CB">
                <w:rPr>
                  <w:rFonts w:eastAsia="Times New Roman" w:cs="Arial"/>
                  <w:color w:val="000000"/>
                  <w:szCs w:val="17"/>
                </w:rPr>
                <w:t>5</w:t>
              </w:r>
            </w:ins>
          </w:p>
        </w:tc>
      </w:tr>
      <w:tr w:rsidR="00FA1A6C" w:rsidRPr="00992510" w14:paraId="5AAC2A01" w14:textId="77777777" w:rsidTr="002B5612">
        <w:trPr>
          <w:trHeight w:val="300"/>
        </w:trPr>
        <w:tc>
          <w:tcPr>
            <w:tcW w:w="1165" w:type="dxa"/>
            <w:noWrap/>
            <w:vAlign w:val="bottom"/>
            <w:hideMark/>
          </w:tcPr>
          <w:p w14:paraId="1A780559" w14:textId="77777777" w:rsidR="00FA1A6C" w:rsidRPr="00992510" w:rsidRDefault="00FA1A6C" w:rsidP="002B5612">
            <w:pPr>
              <w:jc w:val="center"/>
              <w:rPr>
                <w:rFonts w:eastAsia="Times New Roman" w:cs="Arial"/>
                <w:color w:val="000000"/>
                <w:szCs w:val="17"/>
              </w:rPr>
            </w:pPr>
            <w:r w:rsidRPr="00992510">
              <w:rPr>
                <w:rFonts w:eastAsia="Times New Roman" w:cs="Arial"/>
                <w:color w:val="000000"/>
                <w:szCs w:val="17"/>
              </w:rPr>
              <w:t>305</w:t>
            </w:r>
          </w:p>
        </w:tc>
        <w:tc>
          <w:tcPr>
            <w:tcW w:w="2995" w:type="dxa"/>
            <w:noWrap/>
            <w:vAlign w:val="bottom"/>
            <w:hideMark/>
          </w:tcPr>
          <w:p w14:paraId="0971EFA4" w14:textId="77777777" w:rsidR="00FA1A6C" w:rsidRPr="00954718" w:rsidRDefault="00FA1A6C" w:rsidP="002B5612">
            <w:pPr>
              <w:rPr>
                <w:rFonts w:ascii="Courier New" w:eastAsia="Times New Roman" w:hAnsi="Courier New" w:cs="Courier New"/>
                <w:color w:val="000000"/>
                <w:szCs w:val="17"/>
              </w:rPr>
            </w:pPr>
            <w:r w:rsidRPr="00954718">
              <w:rPr>
                <w:rFonts w:ascii="Courier New" w:eastAsia="Times New Roman" w:hAnsi="Courier New" w:cs="Courier New"/>
                <w:color w:val="000000"/>
                <w:szCs w:val="17"/>
              </w:rPr>
              <w:t>Use Proxy</w:t>
            </w:r>
          </w:p>
        </w:tc>
        <w:tc>
          <w:tcPr>
            <w:tcW w:w="4655" w:type="dxa"/>
            <w:noWrap/>
            <w:vAlign w:val="bottom"/>
            <w:hideMark/>
          </w:tcPr>
          <w:p w14:paraId="730324EA" w14:textId="460171F9" w:rsidR="00FA1A6C" w:rsidRPr="00992510" w:rsidRDefault="00FA1A6C" w:rsidP="002B5612">
            <w:pPr>
              <w:rPr>
                <w:rFonts w:eastAsia="Times New Roman" w:cs="Arial"/>
                <w:color w:val="000000"/>
                <w:szCs w:val="17"/>
              </w:rPr>
            </w:pPr>
            <w:r w:rsidRPr="00992510">
              <w:rPr>
                <w:rFonts w:eastAsia="Times New Roman" w:cs="Arial"/>
                <w:color w:val="000000"/>
                <w:szCs w:val="17"/>
              </w:rPr>
              <w:t>[</w:t>
            </w:r>
            <w:del w:id="3930" w:author="Author">
              <w:r w:rsidRPr="00992510">
                <w:rPr>
                  <w:rFonts w:eastAsia="Times New Roman" w:cs="Arial"/>
                  <w:color w:val="000000"/>
                  <w:szCs w:val="17"/>
                </w:rPr>
                <w:delText>RFC7231</w:delText>
              </w:r>
            </w:del>
            <w:ins w:id="3931" w:author="Author">
              <w:r w:rsidR="005C74CB" w:rsidRPr="001966D6">
                <w:rPr>
                  <w:rFonts w:eastAsia="Times New Roman" w:cs="Arial"/>
                  <w:color w:val="000000"/>
                  <w:szCs w:val="17"/>
                </w:rPr>
                <w:t>IETF RFC 9110</w:t>
              </w:r>
            </w:ins>
            <w:r w:rsidRPr="00992510">
              <w:rPr>
                <w:rFonts w:eastAsia="Times New Roman" w:cs="Arial"/>
                <w:color w:val="000000"/>
                <w:szCs w:val="17"/>
              </w:rPr>
              <w:t xml:space="preserve">, Section </w:t>
            </w:r>
            <w:del w:id="3932" w:author="Author">
              <w:r w:rsidRPr="00992510" w:rsidDel="005C74CB">
                <w:rPr>
                  <w:rFonts w:eastAsia="Times New Roman" w:cs="Arial"/>
                  <w:color w:val="000000"/>
                  <w:szCs w:val="17"/>
                </w:rPr>
                <w:delText>6</w:delText>
              </w:r>
            </w:del>
            <w:ins w:id="3933" w:author="Author">
              <w:r w:rsidR="005C74CB">
                <w:rPr>
                  <w:rFonts w:eastAsia="Times New Roman" w:cs="Arial"/>
                  <w:color w:val="000000"/>
                  <w:szCs w:val="17"/>
                </w:rPr>
                <w:t>15</w:t>
              </w:r>
            </w:ins>
            <w:r w:rsidRPr="00992510">
              <w:rPr>
                <w:rFonts w:eastAsia="Times New Roman" w:cs="Arial"/>
                <w:color w:val="000000"/>
                <w:szCs w:val="17"/>
              </w:rPr>
              <w:t>.4.</w:t>
            </w:r>
            <w:del w:id="3934" w:author="Author">
              <w:r w:rsidRPr="00992510">
                <w:rPr>
                  <w:rFonts w:eastAsia="Times New Roman" w:cs="Arial"/>
                  <w:color w:val="000000"/>
                  <w:szCs w:val="17"/>
                </w:rPr>
                <w:delText>5</w:delText>
              </w:r>
            </w:del>
            <w:ins w:id="3935" w:author="Author">
              <w:r w:rsidR="00E0445C">
                <w:rPr>
                  <w:rFonts w:eastAsia="Times New Roman" w:cs="Arial"/>
                  <w:color w:val="000000"/>
                  <w:szCs w:val="17"/>
                </w:rPr>
                <w:t>6</w:t>
              </w:r>
            </w:ins>
            <w:r w:rsidRPr="00992510">
              <w:rPr>
                <w:rFonts w:eastAsia="Times New Roman" w:cs="Arial"/>
                <w:color w:val="000000"/>
                <w:szCs w:val="17"/>
              </w:rPr>
              <w:t>]</w:t>
            </w:r>
          </w:p>
        </w:tc>
      </w:tr>
      <w:tr w:rsidR="00FA1A6C" w:rsidRPr="00992510" w14:paraId="6719919A" w14:textId="77777777" w:rsidTr="002B5612">
        <w:trPr>
          <w:trHeight w:val="300"/>
        </w:trPr>
        <w:tc>
          <w:tcPr>
            <w:tcW w:w="1165" w:type="dxa"/>
            <w:noWrap/>
            <w:vAlign w:val="bottom"/>
            <w:hideMark/>
          </w:tcPr>
          <w:p w14:paraId="19D45217" w14:textId="77777777" w:rsidR="00FA1A6C" w:rsidRPr="00992510" w:rsidRDefault="00FA1A6C" w:rsidP="002B5612">
            <w:pPr>
              <w:jc w:val="center"/>
              <w:rPr>
                <w:rFonts w:eastAsia="Times New Roman" w:cs="Arial"/>
                <w:color w:val="000000"/>
                <w:szCs w:val="17"/>
              </w:rPr>
            </w:pPr>
            <w:r w:rsidRPr="00992510">
              <w:rPr>
                <w:rFonts w:eastAsia="Times New Roman" w:cs="Arial"/>
                <w:color w:val="000000"/>
                <w:szCs w:val="17"/>
              </w:rPr>
              <w:t>306</w:t>
            </w:r>
          </w:p>
        </w:tc>
        <w:tc>
          <w:tcPr>
            <w:tcW w:w="2995" w:type="dxa"/>
            <w:noWrap/>
            <w:vAlign w:val="bottom"/>
            <w:hideMark/>
          </w:tcPr>
          <w:p w14:paraId="015DFB26" w14:textId="77777777" w:rsidR="00FA1A6C" w:rsidRPr="00954718" w:rsidRDefault="00FA1A6C" w:rsidP="002B5612">
            <w:pPr>
              <w:rPr>
                <w:rFonts w:ascii="Courier New" w:eastAsia="Times New Roman" w:hAnsi="Courier New" w:cs="Courier New"/>
                <w:color w:val="000000"/>
                <w:szCs w:val="17"/>
              </w:rPr>
            </w:pPr>
            <w:r w:rsidRPr="00954718">
              <w:rPr>
                <w:rFonts w:ascii="Courier New" w:eastAsia="Times New Roman" w:hAnsi="Courier New" w:cs="Courier New"/>
                <w:color w:val="000000"/>
                <w:szCs w:val="17"/>
              </w:rPr>
              <w:t>(Unused)</w:t>
            </w:r>
          </w:p>
        </w:tc>
        <w:tc>
          <w:tcPr>
            <w:tcW w:w="4655" w:type="dxa"/>
            <w:noWrap/>
            <w:vAlign w:val="bottom"/>
            <w:hideMark/>
          </w:tcPr>
          <w:p w14:paraId="0D789C87" w14:textId="64F89F1E" w:rsidR="00FA1A6C" w:rsidRPr="00992510" w:rsidRDefault="00FA1A6C" w:rsidP="002B5612">
            <w:pPr>
              <w:rPr>
                <w:rFonts w:eastAsia="Times New Roman" w:cs="Arial"/>
                <w:color w:val="000000"/>
                <w:szCs w:val="17"/>
              </w:rPr>
            </w:pPr>
            <w:r w:rsidRPr="00992510">
              <w:rPr>
                <w:rFonts w:eastAsia="Times New Roman" w:cs="Arial"/>
                <w:color w:val="000000"/>
                <w:szCs w:val="17"/>
              </w:rPr>
              <w:t>[</w:t>
            </w:r>
            <w:del w:id="3936" w:author="Author">
              <w:r w:rsidRPr="00992510">
                <w:rPr>
                  <w:rFonts w:eastAsia="Times New Roman" w:cs="Arial"/>
                  <w:color w:val="000000"/>
                  <w:szCs w:val="17"/>
                </w:rPr>
                <w:delText>RFC7231</w:delText>
              </w:r>
            </w:del>
            <w:ins w:id="3937" w:author="Author">
              <w:r w:rsidR="00E0445C" w:rsidRPr="001966D6">
                <w:rPr>
                  <w:rFonts w:eastAsia="Times New Roman" w:cs="Arial"/>
                  <w:color w:val="000000"/>
                  <w:szCs w:val="17"/>
                </w:rPr>
                <w:t>IETF RFC 9110</w:t>
              </w:r>
            </w:ins>
            <w:r w:rsidRPr="00992510">
              <w:rPr>
                <w:rFonts w:eastAsia="Times New Roman" w:cs="Arial"/>
                <w:color w:val="000000"/>
                <w:szCs w:val="17"/>
              </w:rPr>
              <w:t xml:space="preserve">, Section </w:t>
            </w:r>
            <w:del w:id="3938" w:author="Author">
              <w:r w:rsidRPr="00992510">
                <w:rPr>
                  <w:rFonts w:eastAsia="Times New Roman" w:cs="Arial"/>
                  <w:color w:val="000000"/>
                  <w:szCs w:val="17"/>
                </w:rPr>
                <w:delText>6</w:delText>
              </w:r>
            </w:del>
            <w:ins w:id="3939" w:author="Author">
              <w:r w:rsidR="00E0445C">
                <w:rPr>
                  <w:rFonts w:eastAsia="Times New Roman" w:cs="Arial"/>
                  <w:color w:val="000000"/>
                  <w:szCs w:val="17"/>
                </w:rPr>
                <w:t>15</w:t>
              </w:r>
            </w:ins>
            <w:r w:rsidRPr="00992510">
              <w:rPr>
                <w:rFonts w:eastAsia="Times New Roman" w:cs="Arial"/>
                <w:color w:val="000000"/>
                <w:szCs w:val="17"/>
              </w:rPr>
              <w:t>.4.</w:t>
            </w:r>
            <w:del w:id="3940" w:author="Author">
              <w:r w:rsidRPr="00992510">
                <w:rPr>
                  <w:rFonts w:eastAsia="Times New Roman" w:cs="Arial"/>
                  <w:color w:val="000000"/>
                  <w:szCs w:val="17"/>
                </w:rPr>
                <w:delText>6</w:delText>
              </w:r>
            </w:del>
            <w:ins w:id="3941" w:author="Author">
              <w:r w:rsidR="00E0445C">
                <w:rPr>
                  <w:rFonts w:eastAsia="Times New Roman" w:cs="Arial"/>
                  <w:color w:val="000000"/>
                  <w:szCs w:val="17"/>
                </w:rPr>
                <w:t>7</w:t>
              </w:r>
            </w:ins>
            <w:r w:rsidRPr="00992510">
              <w:rPr>
                <w:rFonts w:eastAsia="Times New Roman" w:cs="Arial"/>
                <w:color w:val="000000"/>
                <w:szCs w:val="17"/>
              </w:rPr>
              <w:t>]</w:t>
            </w:r>
          </w:p>
        </w:tc>
      </w:tr>
      <w:tr w:rsidR="00FA1A6C" w:rsidRPr="00992510" w14:paraId="01282772" w14:textId="77777777" w:rsidTr="002B5612">
        <w:trPr>
          <w:trHeight w:val="300"/>
        </w:trPr>
        <w:tc>
          <w:tcPr>
            <w:tcW w:w="1165" w:type="dxa"/>
            <w:noWrap/>
            <w:vAlign w:val="bottom"/>
            <w:hideMark/>
          </w:tcPr>
          <w:p w14:paraId="5AF3ACE1" w14:textId="77777777" w:rsidR="00FA1A6C" w:rsidRPr="00992510" w:rsidRDefault="00FA1A6C" w:rsidP="002B5612">
            <w:pPr>
              <w:jc w:val="center"/>
              <w:rPr>
                <w:rFonts w:eastAsia="Times New Roman" w:cs="Arial"/>
                <w:color w:val="000000"/>
                <w:szCs w:val="17"/>
              </w:rPr>
            </w:pPr>
            <w:r w:rsidRPr="00992510">
              <w:rPr>
                <w:rFonts w:eastAsia="Times New Roman" w:cs="Arial"/>
                <w:color w:val="000000"/>
                <w:szCs w:val="17"/>
              </w:rPr>
              <w:t>307</w:t>
            </w:r>
          </w:p>
        </w:tc>
        <w:tc>
          <w:tcPr>
            <w:tcW w:w="2995" w:type="dxa"/>
            <w:noWrap/>
            <w:vAlign w:val="bottom"/>
            <w:hideMark/>
          </w:tcPr>
          <w:p w14:paraId="513C137F" w14:textId="77777777" w:rsidR="00FA1A6C" w:rsidRPr="00954718" w:rsidRDefault="00FA1A6C" w:rsidP="002B5612">
            <w:pPr>
              <w:rPr>
                <w:rFonts w:ascii="Courier New" w:eastAsia="Times New Roman" w:hAnsi="Courier New" w:cs="Courier New"/>
                <w:color w:val="000000"/>
                <w:szCs w:val="17"/>
              </w:rPr>
            </w:pPr>
            <w:r w:rsidRPr="00954718">
              <w:rPr>
                <w:rFonts w:ascii="Courier New" w:eastAsia="Times New Roman" w:hAnsi="Courier New" w:cs="Courier New"/>
                <w:color w:val="000000"/>
                <w:szCs w:val="17"/>
              </w:rPr>
              <w:t>Temporary Redirect</w:t>
            </w:r>
          </w:p>
        </w:tc>
        <w:tc>
          <w:tcPr>
            <w:tcW w:w="4655" w:type="dxa"/>
            <w:noWrap/>
            <w:vAlign w:val="bottom"/>
            <w:hideMark/>
          </w:tcPr>
          <w:p w14:paraId="08C4CE39" w14:textId="2C54EA0A" w:rsidR="00FA1A6C" w:rsidRPr="00992510" w:rsidRDefault="00FA1A6C" w:rsidP="002B5612">
            <w:pPr>
              <w:rPr>
                <w:rFonts w:eastAsia="Times New Roman" w:cs="Arial"/>
                <w:color w:val="000000"/>
                <w:szCs w:val="17"/>
              </w:rPr>
            </w:pPr>
            <w:r w:rsidRPr="00992510">
              <w:rPr>
                <w:rFonts w:eastAsia="Times New Roman" w:cs="Arial"/>
                <w:color w:val="000000"/>
                <w:szCs w:val="17"/>
              </w:rPr>
              <w:t>[</w:t>
            </w:r>
            <w:del w:id="3942" w:author="Author">
              <w:r w:rsidRPr="00992510">
                <w:rPr>
                  <w:rFonts w:eastAsia="Times New Roman" w:cs="Arial"/>
                  <w:color w:val="000000"/>
                  <w:szCs w:val="17"/>
                </w:rPr>
                <w:delText>RFC7231</w:delText>
              </w:r>
            </w:del>
            <w:ins w:id="3943" w:author="Author">
              <w:r w:rsidR="00D33840" w:rsidRPr="001966D6">
                <w:rPr>
                  <w:rFonts w:eastAsia="Times New Roman" w:cs="Arial"/>
                  <w:color w:val="000000"/>
                  <w:szCs w:val="17"/>
                </w:rPr>
                <w:t>IETF RFC 9110</w:t>
              </w:r>
            </w:ins>
            <w:r w:rsidRPr="00992510">
              <w:rPr>
                <w:rFonts w:eastAsia="Times New Roman" w:cs="Arial"/>
                <w:color w:val="000000"/>
                <w:szCs w:val="17"/>
              </w:rPr>
              <w:t xml:space="preserve">, Section </w:t>
            </w:r>
            <w:del w:id="3944" w:author="Author">
              <w:r w:rsidRPr="00992510">
                <w:rPr>
                  <w:rFonts w:eastAsia="Times New Roman" w:cs="Arial"/>
                  <w:color w:val="000000"/>
                  <w:szCs w:val="17"/>
                </w:rPr>
                <w:delText>6</w:delText>
              </w:r>
            </w:del>
            <w:ins w:id="3945" w:author="Author">
              <w:r w:rsidR="00D33840">
                <w:rPr>
                  <w:rFonts w:eastAsia="Times New Roman" w:cs="Arial"/>
                  <w:color w:val="000000"/>
                  <w:szCs w:val="17"/>
                </w:rPr>
                <w:t>15</w:t>
              </w:r>
            </w:ins>
            <w:r w:rsidRPr="00992510">
              <w:rPr>
                <w:rFonts w:eastAsia="Times New Roman" w:cs="Arial"/>
                <w:color w:val="000000"/>
                <w:szCs w:val="17"/>
              </w:rPr>
              <w:t>.4.</w:t>
            </w:r>
            <w:del w:id="3946" w:author="Author">
              <w:r w:rsidRPr="00992510">
                <w:rPr>
                  <w:rFonts w:eastAsia="Times New Roman" w:cs="Arial"/>
                  <w:color w:val="000000"/>
                  <w:szCs w:val="17"/>
                </w:rPr>
                <w:delText>7</w:delText>
              </w:r>
            </w:del>
            <w:ins w:id="3947" w:author="Author">
              <w:r w:rsidR="00D33840">
                <w:rPr>
                  <w:rFonts w:eastAsia="Times New Roman" w:cs="Arial"/>
                  <w:color w:val="000000"/>
                  <w:szCs w:val="17"/>
                </w:rPr>
                <w:t>8</w:t>
              </w:r>
            </w:ins>
            <w:r w:rsidRPr="00992510">
              <w:rPr>
                <w:rFonts w:eastAsia="Times New Roman" w:cs="Arial"/>
                <w:color w:val="000000"/>
                <w:szCs w:val="17"/>
              </w:rPr>
              <w:t>]</w:t>
            </w:r>
          </w:p>
        </w:tc>
      </w:tr>
      <w:tr w:rsidR="00FA1A6C" w:rsidRPr="00992510" w14:paraId="60BE93FC" w14:textId="77777777" w:rsidTr="002B5612">
        <w:trPr>
          <w:trHeight w:val="300"/>
        </w:trPr>
        <w:tc>
          <w:tcPr>
            <w:tcW w:w="1165" w:type="dxa"/>
            <w:noWrap/>
            <w:vAlign w:val="bottom"/>
            <w:hideMark/>
          </w:tcPr>
          <w:p w14:paraId="7C7DDF82" w14:textId="77777777" w:rsidR="00FA1A6C" w:rsidRPr="00992510" w:rsidRDefault="00FA1A6C" w:rsidP="002B5612">
            <w:pPr>
              <w:jc w:val="center"/>
              <w:rPr>
                <w:rFonts w:eastAsia="Times New Roman" w:cs="Arial"/>
                <w:color w:val="000000"/>
                <w:szCs w:val="17"/>
              </w:rPr>
            </w:pPr>
            <w:r w:rsidRPr="00992510">
              <w:rPr>
                <w:rFonts w:eastAsia="Times New Roman" w:cs="Arial"/>
                <w:color w:val="000000"/>
                <w:szCs w:val="17"/>
              </w:rPr>
              <w:t>308</w:t>
            </w:r>
          </w:p>
        </w:tc>
        <w:tc>
          <w:tcPr>
            <w:tcW w:w="2995" w:type="dxa"/>
            <w:noWrap/>
            <w:vAlign w:val="bottom"/>
            <w:hideMark/>
          </w:tcPr>
          <w:p w14:paraId="03F466AF" w14:textId="77777777" w:rsidR="00FA1A6C" w:rsidRPr="00954718" w:rsidRDefault="00FA1A6C" w:rsidP="002B5612">
            <w:pPr>
              <w:rPr>
                <w:rFonts w:ascii="Courier New" w:eastAsia="Times New Roman" w:hAnsi="Courier New" w:cs="Courier New"/>
                <w:color w:val="000000"/>
                <w:szCs w:val="17"/>
              </w:rPr>
            </w:pPr>
            <w:r w:rsidRPr="00954718">
              <w:rPr>
                <w:rFonts w:ascii="Courier New" w:eastAsia="Times New Roman" w:hAnsi="Courier New" w:cs="Courier New"/>
                <w:color w:val="000000"/>
                <w:szCs w:val="17"/>
              </w:rPr>
              <w:t>Permanent Redirect</w:t>
            </w:r>
          </w:p>
        </w:tc>
        <w:tc>
          <w:tcPr>
            <w:tcW w:w="4655" w:type="dxa"/>
            <w:noWrap/>
            <w:vAlign w:val="bottom"/>
            <w:hideMark/>
          </w:tcPr>
          <w:p w14:paraId="5213E82B" w14:textId="50A356FA" w:rsidR="00FA1A6C" w:rsidRPr="00992510" w:rsidRDefault="00FA1A6C" w:rsidP="002B5612">
            <w:pPr>
              <w:rPr>
                <w:rFonts w:eastAsia="Times New Roman" w:cs="Arial"/>
                <w:color w:val="000000"/>
                <w:szCs w:val="17"/>
              </w:rPr>
            </w:pPr>
            <w:del w:id="3948" w:author="Author">
              <w:r w:rsidRPr="00992510">
                <w:rPr>
                  <w:rFonts w:eastAsia="Times New Roman" w:cs="Arial"/>
                  <w:color w:val="000000"/>
                  <w:szCs w:val="17"/>
                </w:rPr>
                <w:delText>[RFC7538]</w:delText>
              </w:r>
            </w:del>
            <w:ins w:id="3949" w:author="Author">
              <w:r w:rsidRPr="00992510">
                <w:rPr>
                  <w:rFonts w:eastAsia="Times New Roman" w:cs="Arial"/>
                  <w:color w:val="000000"/>
                  <w:szCs w:val="17"/>
                </w:rPr>
                <w:t>[</w:t>
              </w:r>
              <w:r w:rsidR="00D33840" w:rsidRPr="001966D6">
                <w:rPr>
                  <w:rFonts w:eastAsia="Times New Roman" w:cs="Arial"/>
                  <w:color w:val="000000"/>
                  <w:szCs w:val="17"/>
                </w:rPr>
                <w:t>IETF RFC 9110</w:t>
              </w:r>
              <w:r w:rsidR="00D33840">
                <w:rPr>
                  <w:rFonts w:eastAsia="Times New Roman" w:cs="Arial"/>
                  <w:color w:val="000000"/>
                  <w:szCs w:val="17"/>
                </w:rPr>
                <w:t>, Section 15.4.9</w:t>
              </w:r>
              <w:r w:rsidRPr="00992510">
                <w:rPr>
                  <w:rFonts w:eastAsia="Times New Roman" w:cs="Arial"/>
                  <w:color w:val="000000"/>
                  <w:szCs w:val="17"/>
                </w:rPr>
                <w:t>]</w:t>
              </w:r>
            </w:ins>
          </w:p>
        </w:tc>
      </w:tr>
      <w:tr w:rsidR="00FA1A6C" w:rsidRPr="00992510" w14:paraId="31650F9E" w14:textId="77777777" w:rsidTr="002B5612">
        <w:trPr>
          <w:trHeight w:val="300"/>
        </w:trPr>
        <w:tc>
          <w:tcPr>
            <w:tcW w:w="1165" w:type="dxa"/>
            <w:noWrap/>
            <w:vAlign w:val="bottom"/>
            <w:hideMark/>
          </w:tcPr>
          <w:p w14:paraId="0A4006A3" w14:textId="77777777" w:rsidR="00FA1A6C" w:rsidRPr="00992510" w:rsidRDefault="00FA1A6C" w:rsidP="002B5612">
            <w:pPr>
              <w:jc w:val="center"/>
              <w:rPr>
                <w:rFonts w:eastAsia="Times New Roman" w:cs="Arial"/>
                <w:color w:val="000000"/>
                <w:szCs w:val="17"/>
              </w:rPr>
            </w:pPr>
            <w:r w:rsidRPr="00992510">
              <w:rPr>
                <w:rFonts w:eastAsia="Times New Roman" w:cs="Arial"/>
                <w:color w:val="000000"/>
                <w:szCs w:val="17"/>
              </w:rPr>
              <w:t>309-399</w:t>
            </w:r>
          </w:p>
        </w:tc>
        <w:tc>
          <w:tcPr>
            <w:tcW w:w="2995" w:type="dxa"/>
            <w:noWrap/>
            <w:vAlign w:val="bottom"/>
            <w:hideMark/>
          </w:tcPr>
          <w:p w14:paraId="554B57C2" w14:textId="77777777" w:rsidR="00FA1A6C" w:rsidRPr="00954718" w:rsidRDefault="00FA1A6C" w:rsidP="002B5612">
            <w:pPr>
              <w:rPr>
                <w:rFonts w:ascii="Courier New" w:eastAsia="Times New Roman" w:hAnsi="Courier New" w:cs="Courier New"/>
                <w:color w:val="000000"/>
                <w:szCs w:val="17"/>
              </w:rPr>
            </w:pPr>
            <w:r w:rsidRPr="00954718">
              <w:rPr>
                <w:rFonts w:ascii="Courier New" w:eastAsia="Times New Roman" w:hAnsi="Courier New" w:cs="Courier New"/>
                <w:color w:val="000000"/>
                <w:szCs w:val="17"/>
              </w:rPr>
              <w:t>Unassigned</w:t>
            </w:r>
          </w:p>
        </w:tc>
        <w:tc>
          <w:tcPr>
            <w:tcW w:w="4655" w:type="dxa"/>
            <w:noWrap/>
            <w:vAlign w:val="bottom"/>
            <w:hideMark/>
          </w:tcPr>
          <w:p w14:paraId="46727E53" w14:textId="77777777" w:rsidR="00FA1A6C" w:rsidRPr="00992510" w:rsidRDefault="00FA1A6C" w:rsidP="002B5612">
            <w:pPr>
              <w:rPr>
                <w:rFonts w:eastAsia="Times New Roman" w:cs="Arial"/>
                <w:color w:val="000000"/>
                <w:szCs w:val="17"/>
              </w:rPr>
            </w:pPr>
          </w:p>
        </w:tc>
      </w:tr>
      <w:tr w:rsidR="00FA1A6C" w:rsidRPr="00992510" w14:paraId="4AE15A4B" w14:textId="77777777" w:rsidTr="002B5612">
        <w:trPr>
          <w:trHeight w:val="300"/>
        </w:trPr>
        <w:tc>
          <w:tcPr>
            <w:tcW w:w="1165" w:type="dxa"/>
            <w:noWrap/>
            <w:vAlign w:val="bottom"/>
            <w:hideMark/>
          </w:tcPr>
          <w:p w14:paraId="0D14F598" w14:textId="77777777" w:rsidR="00FA1A6C" w:rsidRPr="00992510" w:rsidRDefault="00FA1A6C" w:rsidP="002B5612">
            <w:pPr>
              <w:jc w:val="center"/>
              <w:rPr>
                <w:rFonts w:eastAsia="Times New Roman" w:cs="Arial"/>
                <w:color w:val="000000"/>
                <w:szCs w:val="17"/>
              </w:rPr>
            </w:pPr>
            <w:r w:rsidRPr="00992510">
              <w:rPr>
                <w:rFonts w:eastAsia="Times New Roman" w:cs="Arial"/>
                <w:color w:val="000000"/>
                <w:szCs w:val="17"/>
              </w:rPr>
              <w:t>400</w:t>
            </w:r>
          </w:p>
        </w:tc>
        <w:tc>
          <w:tcPr>
            <w:tcW w:w="2995" w:type="dxa"/>
            <w:noWrap/>
            <w:vAlign w:val="bottom"/>
            <w:hideMark/>
          </w:tcPr>
          <w:p w14:paraId="781E8FD9" w14:textId="77777777" w:rsidR="00FA1A6C" w:rsidRPr="00954718" w:rsidRDefault="00FA1A6C" w:rsidP="002B5612">
            <w:pPr>
              <w:rPr>
                <w:rFonts w:ascii="Courier New" w:eastAsia="Times New Roman" w:hAnsi="Courier New" w:cs="Courier New"/>
                <w:color w:val="000000"/>
                <w:szCs w:val="17"/>
              </w:rPr>
            </w:pPr>
            <w:r w:rsidRPr="00954718">
              <w:rPr>
                <w:rFonts w:ascii="Courier New" w:eastAsia="Times New Roman" w:hAnsi="Courier New" w:cs="Courier New"/>
                <w:color w:val="000000"/>
                <w:szCs w:val="17"/>
              </w:rPr>
              <w:t>Bad Request</w:t>
            </w:r>
          </w:p>
        </w:tc>
        <w:tc>
          <w:tcPr>
            <w:tcW w:w="4655" w:type="dxa"/>
            <w:noWrap/>
            <w:vAlign w:val="bottom"/>
            <w:hideMark/>
          </w:tcPr>
          <w:p w14:paraId="47816A8C" w14:textId="0465E271" w:rsidR="00FA1A6C" w:rsidRPr="00992510" w:rsidRDefault="00FA1A6C" w:rsidP="002B5612">
            <w:pPr>
              <w:rPr>
                <w:rFonts w:eastAsia="Times New Roman" w:cs="Arial"/>
                <w:color w:val="000000"/>
                <w:szCs w:val="17"/>
              </w:rPr>
            </w:pPr>
            <w:r w:rsidRPr="00992510">
              <w:rPr>
                <w:rFonts w:eastAsia="Times New Roman" w:cs="Arial"/>
                <w:color w:val="000000"/>
                <w:szCs w:val="17"/>
              </w:rPr>
              <w:t>[</w:t>
            </w:r>
            <w:del w:id="3950" w:author="Author">
              <w:r w:rsidRPr="00992510">
                <w:rPr>
                  <w:rFonts w:eastAsia="Times New Roman" w:cs="Arial"/>
                  <w:color w:val="000000"/>
                  <w:szCs w:val="17"/>
                </w:rPr>
                <w:delText>RFC7231</w:delText>
              </w:r>
            </w:del>
            <w:ins w:id="3951" w:author="Author">
              <w:r w:rsidR="00504FC6" w:rsidRPr="001966D6">
                <w:rPr>
                  <w:rFonts w:eastAsia="Times New Roman" w:cs="Arial"/>
                  <w:color w:val="000000"/>
                  <w:szCs w:val="17"/>
                </w:rPr>
                <w:t>IETF RFC 9110</w:t>
              </w:r>
            </w:ins>
            <w:r w:rsidRPr="00992510">
              <w:rPr>
                <w:rFonts w:eastAsia="Times New Roman" w:cs="Arial"/>
                <w:color w:val="000000"/>
                <w:szCs w:val="17"/>
              </w:rPr>
              <w:t xml:space="preserve">, Section </w:t>
            </w:r>
            <w:del w:id="3952" w:author="Author">
              <w:r w:rsidRPr="00992510" w:rsidDel="00504FC6">
                <w:rPr>
                  <w:rFonts w:eastAsia="Times New Roman" w:cs="Arial"/>
                  <w:color w:val="000000"/>
                  <w:szCs w:val="17"/>
                </w:rPr>
                <w:delText>6</w:delText>
              </w:r>
            </w:del>
            <w:ins w:id="3953" w:author="Author">
              <w:r w:rsidR="00504FC6">
                <w:rPr>
                  <w:rFonts w:eastAsia="Times New Roman" w:cs="Arial"/>
                  <w:color w:val="000000"/>
                  <w:szCs w:val="17"/>
                </w:rPr>
                <w:t>15</w:t>
              </w:r>
            </w:ins>
            <w:r w:rsidRPr="00992510">
              <w:rPr>
                <w:rFonts w:eastAsia="Times New Roman" w:cs="Arial"/>
                <w:color w:val="000000"/>
                <w:szCs w:val="17"/>
              </w:rPr>
              <w:t>.5.1]</w:t>
            </w:r>
          </w:p>
        </w:tc>
      </w:tr>
      <w:tr w:rsidR="00FA1A6C" w:rsidRPr="00992510" w14:paraId="22367D8C" w14:textId="77777777" w:rsidTr="002B5612">
        <w:trPr>
          <w:trHeight w:val="300"/>
        </w:trPr>
        <w:tc>
          <w:tcPr>
            <w:tcW w:w="1165" w:type="dxa"/>
            <w:noWrap/>
            <w:vAlign w:val="bottom"/>
            <w:hideMark/>
          </w:tcPr>
          <w:p w14:paraId="4251DC7E" w14:textId="77777777" w:rsidR="00FA1A6C" w:rsidRPr="00992510" w:rsidRDefault="00FA1A6C" w:rsidP="002B5612">
            <w:pPr>
              <w:jc w:val="center"/>
              <w:rPr>
                <w:rFonts w:eastAsia="Times New Roman" w:cs="Arial"/>
                <w:color w:val="000000"/>
                <w:szCs w:val="17"/>
              </w:rPr>
            </w:pPr>
            <w:r w:rsidRPr="00992510">
              <w:rPr>
                <w:rFonts w:eastAsia="Times New Roman" w:cs="Arial"/>
                <w:color w:val="000000"/>
                <w:szCs w:val="17"/>
              </w:rPr>
              <w:t>401</w:t>
            </w:r>
          </w:p>
        </w:tc>
        <w:tc>
          <w:tcPr>
            <w:tcW w:w="2995" w:type="dxa"/>
            <w:noWrap/>
            <w:vAlign w:val="bottom"/>
            <w:hideMark/>
          </w:tcPr>
          <w:p w14:paraId="5984A12B" w14:textId="77777777" w:rsidR="00FA1A6C" w:rsidRPr="00954718" w:rsidRDefault="00FA1A6C" w:rsidP="002B5612">
            <w:pPr>
              <w:rPr>
                <w:rFonts w:ascii="Courier New" w:eastAsia="Times New Roman" w:hAnsi="Courier New" w:cs="Courier New"/>
                <w:color w:val="000000"/>
                <w:szCs w:val="17"/>
              </w:rPr>
            </w:pPr>
            <w:r w:rsidRPr="00954718">
              <w:rPr>
                <w:rFonts w:ascii="Courier New" w:eastAsia="Times New Roman" w:hAnsi="Courier New" w:cs="Courier New"/>
                <w:color w:val="000000"/>
                <w:szCs w:val="17"/>
              </w:rPr>
              <w:t>Unauthorized</w:t>
            </w:r>
          </w:p>
        </w:tc>
        <w:tc>
          <w:tcPr>
            <w:tcW w:w="4655" w:type="dxa"/>
            <w:noWrap/>
            <w:vAlign w:val="bottom"/>
            <w:hideMark/>
          </w:tcPr>
          <w:p w14:paraId="5027CED4" w14:textId="256D3158" w:rsidR="00FA1A6C" w:rsidRPr="00992510" w:rsidRDefault="00FA1A6C" w:rsidP="002B5612">
            <w:pPr>
              <w:rPr>
                <w:rFonts w:eastAsia="Times New Roman" w:cs="Arial"/>
                <w:color w:val="000000"/>
                <w:szCs w:val="17"/>
              </w:rPr>
            </w:pPr>
            <w:r w:rsidRPr="00992510">
              <w:rPr>
                <w:rFonts w:eastAsia="Times New Roman" w:cs="Arial"/>
                <w:color w:val="000000"/>
                <w:szCs w:val="17"/>
              </w:rPr>
              <w:t>[</w:t>
            </w:r>
            <w:del w:id="3954" w:author="Author">
              <w:r w:rsidRPr="00992510">
                <w:rPr>
                  <w:rFonts w:eastAsia="Times New Roman" w:cs="Arial"/>
                  <w:color w:val="000000"/>
                  <w:szCs w:val="17"/>
                </w:rPr>
                <w:delText>RFC7235</w:delText>
              </w:r>
            </w:del>
            <w:ins w:id="3955" w:author="Author">
              <w:r w:rsidR="00211C5B" w:rsidRPr="001966D6">
                <w:rPr>
                  <w:rFonts w:eastAsia="Times New Roman" w:cs="Arial"/>
                  <w:color w:val="000000"/>
                  <w:szCs w:val="17"/>
                </w:rPr>
                <w:t>IETF RFC 9110</w:t>
              </w:r>
            </w:ins>
            <w:r w:rsidRPr="00992510">
              <w:rPr>
                <w:rFonts w:eastAsia="Times New Roman" w:cs="Arial"/>
                <w:color w:val="000000"/>
                <w:szCs w:val="17"/>
              </w:rPr>
              <w:t xml:space="preserve">, Section </w:t>
            </w:r>
            <w:del w:id="3956" w:author="Author">
              <w:r w:rsidRPr="00992510" w:rsidDel="00211C5B">
                <w:rPr>
                  <w:rFonts w:eastAsia="Times New Roman" w:cs="Arial"/>
                  <w:color w:val="000000"/>
                  <w:szCs w:val="17"/>
                </w:rPr>
                <w:delText>3</w:delText>
              </w:r>
              <w:r w:rsidRPr="00992510">
                <w:rPr>
                  <w:rFonts w:eastAsia="Times New Roman" w:cs="Arial"/>
                  <w:color w:val="000000"/>
                  <w:szCs w:val="17"/>
                </w:rPr>
                <w:delText>.1</w:delText>
              </w:r>
            </w:del>
            <w:ins w:id="3957" w:author="Author">
              <w:r w:rsidR="00211C5B">
                <w:rPr>
                  <w:rFonts w:eastAsia="Times New Roman" w:cs="Arial"/>
                  <w:color w:val="000000"/>
                  <w:szCs w:val="17"/>
                </w:rPr>
                <w:t>15</w:t>
              </w:r>
              <w:r w:rsidRPr="00992510">
                <w:rPr>
                  <w:rFonts w:eastAsia="Times New Roman" w:cs="Arial"/>
                  <w:color w:val="000000"/>
                  <w:szCs w:val="17"/>
                </w:rPr>
                <w:t>.</w:t>
              </w:r>
              <w:r w:rsidR="00211C5B">
                <w:rPr>
                  <w:rFonts w:eastAsia="Times New Roman" w:cs="Arial"/>
                  <w:color w:val="000000"/>
                  <w:szCs w:val="17"/>
                </w:rPr>
                <w:t>.5.2</w:t>
              </w:r>
            </w:ins>
            <w:r w:rsidRPr="00992510">
              <w:rPr>
                <w:rFonts w:eastAsia="Times New Roman" w:cs="Arial"/>
                <w:color w:val="000000"/>
                <w:szCs w:val="17"/>
              </w:rPr>
              <w:t>]</w:t>
            </w:r>
          </w:p>
        </w:tc>
      </w:tr>
      <w:tr w:rsidR="00FA1A6C" w:rsidRPr="00992510" w14:paraId="098F694C" w14:textId="77777777" w:rsidTr="002B5612">
        <w:trPr>
          <w:trHeight w:val="300"/>
        </w:trPr>
        <w:tc>
          <w:tcPr>
            <w:tcW w:w="1165" w:type="dxa"/>
            <w:noWrap/>
            <w:vAlign w:val="bottom"/>
            <w:hideMark/>
          </w:tcPr>
          <w:p w14:paraId="1F7B383B" w14:textId="77777777" w:rsidR="00FA1A6C" w:rsidRPr="00992510" w:rsidRDefault="00FA1A6C" w:rsidP="002B5612">
            <w:pPr>
              <w:jc w:val="center"/>
              <w:rPr>
                <w:rFonts w:eastAsia="Times New Roman" w:cs="Arial"/>
                <w:color w:val="000000"/>
                <w:szCs w:val="17"/>
              </w:rPr>
            </w:pPr>
            <w:r w:rsidRPr="00992510">
              <w:rPr>
                <w:rFonts w:eastAsia="Times New Roman" w:cs="Arial"/>
                <w:color w:val="000000"/>
                <w:szCs w:val="17"/>
              </w:rPr>
              <w:t>402</w:t>
            </w:r>
          </w:p>
        </w:tc>
        <w:tc>
          <w:tcPr>
            <w:tcW w:w="2995" w:type="dxa"/>
            <w:noWrap/>
            <w:vAlign w:val="bottom"/>
            <w:hideMark/>
          </w:tcPr>
          <w:p w14:paraId="5528F724" w14:textId="77777777" w:rsidR="00FA1A6C" w:rsidRPr="00954718" w:rsidRDefault="00FA1A6C" w:rsidP="002B5612">
            <w:pPr>
              <w:rPr>
                <w:rFonts w:ascii="Courier New" w:eastAsia="Times New Roman" w:hAnsi="Courier New" w:cs="Courier New"/>
                <w:color w:val="000000"/>
                <w:szCs w:val="17"/>
              </w:rPr>
            </w:pPr>
            <w:r w:rsidRPr="00954718">
              <w:rPr>
                <w:rFonts w:ascii="Courier New" w:eastAsia="Times New Roman" w:hAnsi="Courier New" w:cs="Courier New"/>
                <w:color w:val="000000"/>
                <w:szCs w:val="17"/>
              </w:rPr>
              <w:t>Payment Required</w:t>
            </w:r>
          </w:p>
        </w:tc>
        <w:tc>
          <w:tcPr>
            <w:tcW w:w="4655" w:type="dxa"/>
            <w:noWrap/>
            <w:vAlign w:val="bottom"/>
            <w:hideMark/>
          </w:tcPr>
          <w:p w14:paraId="1F9DF367" w14:textId="66647DF2" w:rsidR="00FA1A6C" w:rsidRPr="00992510" w:rsidRDefault="00FA1A6C" w:rsidP="002B5612">
            <w:pPr>
              <w:rPr>
                <w:rFonts w:eastAsia="Times New Roman" w:cs="Arial"/>
                <w:color w:val="000000"/>
                <w:szCs w:val="17"/>
              </w:rPr>
            </w:pPr>
            <w:r w:rsidRPr="00992510">
              <w:rPr>
                <w:rFonts w:eastAsia="Times New Roman" w:cs="Arial"/>
                <w:color w:val="000000"/>
                <w:szCs w:val="17"/>
              </w:rPr>
              <w:t>[</w:t>
            </w:r>
            <w:del w:id="3958" w:author="Author">
              <w:r w:rsidRPr="00992510">
                <w:rPr>
                  <w:rFonts w:eastAsia="Times New Roman" w:cs="Arial"/>
                  <w:color w:val="000000"/>
                  <w:szCs w:val="17"/>
                </w:rPr>
                <w:delText>RFC7231</w:delText>
              </w:r>
            </w:del>
            <w:ins w:id="3959" w:author="Author">
              <w:r w:rsidR="00211C5B" w:rsidRPr="001966D6">
                <w:rPr>
                  <w:rFonts w:eastAsia="Times New Roman" w:cs="Arial"/>
                  <w:color w:val="000000"/>
                  <w:szCs w:val="17"/>
                </w:rPr>
                <w:t>IETF RFC 9110</w:t>
              </w:r>
            </w:ins>
            <w:r w:rsidRPr="00992510">
              <w:rPr>
                <w:rFonts w:eastAsia="Times New Roman" w:cs="Arial"/>
                <w:color w:val="000000"/>
                <w:szCs w:val="17"/>
              </w:rPr>
              <w:t xml:space="preserve">, Section </w:t>
            </w:r>
            <w:del w:id="3960" w:author="Author">
              <w:r w:rsidRPr="00992510" w:rsidDel="00211C5B">
                <w:rPr>
                  <w:rFonts w:eastAsia="Times New Roman" w:cs="Arial"/>
                  <w:color w:val="000000"/>
                  <w:szCs w:val="17"/>
                </w:rPr>
                <w:delText>6</w:delText>
              </w:r>
            </w:del>
            <w:ins w:id="3961" w:author="Author">
              <w:r w:rsidR="00211C5B">
                <w:rPr>
                  <w:rFonts w:eastAsia="Times New Roman" w:cs="Arial"/>
                  <w:color w:val="000000"/>
                  <w:szCs w:val="17"/>
                </w:rPr>
                <w:t>15</w:t>
              </w:r>
            </w:ins>
            <w:r w:rsidRPr="00992510">
              <w:rPr>
                <w:rFonts w:eastAsia="Times New Roman" w:cs="Arial"/>
                <w:color w:val="000000"/>
                <w:szCs w:val="17"/>
              </w:rPr>
              <w:t>.5.</w:t>
            </w:r>
            <w:del w:id="3962" w:author="Author">
              <w:r w:rsidRPr="00992510" w:rsidDel="003E2A37">
                <w:rPr>
                  <w:rFonts w:eastAsia="Times New Roman" w:cs="Arial"/>
                  <w:color w:val="000000"/>
                  <w:szCs w:val="17"/>
                </w:rPr>
                <w:delText>2</w:delText>
              </w:r>
            </w:del>
            <w:ins w:id="3963" w:author="Author">
              <w:r w:rsidR="003E2A37">
                <w:rPr>
                  <w:rFonts w:eastAsia="Times New Roman" w:cs="Arial"/>
                  <w:color w:val="000000"/>
                  <w:szCs w:val="17"/>
                </w:rPr>
                <w:t>3</w:t>
              </w:r>
            </w:ins>
            <w:r w:rsidRPr="00992510">
              <w:rPr>
                <w:rFonts w:eastAsia="Times New Roman" w:cs="Arial"/>
                <w:color w:val="000000"/>
                <w:szCs w:val="17"/>
              </w:rPr>
              <w:t>]</w:t>
            </w:r>
          </w:p>
        </w:tc>
      </w:tr>
      <w:tr w:rsidR="00FA1A6C" w:rsidRPr="00992510" w14:paraId="141E2AB5" w14:textId="77777777" w:rsidTr="002B5612">
        <w:trPr>
          <w:trHeight w:val="300"/>
        </w:trPr>
        <w:tc>
          <w:tcPr>
            <w:tcW w:w="1165" w:type="dxa"/>
            <w:noWrap/>
            <w:vAlign w:val="bottom"/>
            <w:hideMark/>
          </w:tcPr>
          <w:p w14:paraId="5DC748E5" w14:textId="77777777" w:rsidR="00FA1A6C" w:rsidRPr="00992510" w:rsidRDefault="00FA1A6C" w:rsidP="002B5612">
            <w:pPr>
              <w:jc w:val="center"/>
              <w:rPr>
                <w:rFonts w:eastAsia="Times New Roman" w:cs="Arial"/>
                <w:color w:val="000000"/>
                <w:szCs w:val="17"/>
              </w:rPr>
            </w:pPr>
            <w:r w:rsidRPr="00992510">
              <w:rPr>
                <w:rFonts w:eastAsia="Times New Roman" w:cs="Arial"/>
                <w:color w:val="000000"/>
                <w:szCs w:val="17"/>
              </w:rPr>
              <w:t>403</w:t>
            </w:r>
          </w:p>
        </w:tc>
        <w:tc>
          <w:tcPr>
            <w:tcW w:w="2995" w:type="dxa"/>
            <w:noWrap/>
            <w:vAlign w:val="bottom"/>
            <w:hideMark/>
          </w:tcPr>
          <w:p w14:paraId="4144738D" w14:textId="77777777" w:rsidR="00FA1A6C" w:rsidRPr="00954718" w:rsidRDefault="00FA1A6C" w:rsidP="002B5612">
            <w:pPr>
              <w:rPr>
                <w:rFonts w:ascii="Courier New" w:eastAsia="Times New Roman" w:hAnsi="Courier New" w:cs="Courier New"/>
                <w:color w:val="000000"/>
                <w:szCs w:val="17"/>
              </w:rPr>
            </w:pPr>
            <w:r w:rsidRPr="00954718">
              <w:rPr>
                <w:rFonts w:ascii="Courier New" w:eastAsia="Times New Roman" w:hAnsi="Courier New" w:cs="Courier New"/>
                <w:color w:val="000000"/>
                <w:szCs w:val="17"/>
              </w:rPr>
              <w:t>Forbidden</w:t>
            </w:r>
          </w:p>
        </w:tc>
        <w:tc>
          <w:tcPr>
            <w:tcW w:w="4655" w:type="dxa"/>
            <w:noWrap/>
            <w:vAlign w:val="bottom"/>
            <w:hideMark/>
          </w:tcPr>
          <w:p w14:paraId="7A11B373" w14:textId="1E46CE19" w:rsidR="00FA1A6C" w:rsidRPr="00992510" w:rsidRDefault="00FA1A6C" w:rsidP="002B5612">
            <w:pPr>
              <w:rPr>
                <w:rFonts w:eastAsia="Times New Roman" w:cs="Arial"/>
                <w:color w:val="000000"/>
                <w:szCs w:val="17"/>
              </w:rPr>
            </w:pPr>
            <w:r w:rsidRPr="00992510">
              <w:rPr>
                <w:rFonts w:eastAsia="Times New Roman" w:cs="Arial"/>
                <w:color w:val="000000"/>
                <w:szCs w:val="17"/>
              </w:rPr>
              <w:t>[</w:t>
            </w:r>
            <w:del w:id="3964" w:author="Author">
              <w:r w:rsidRPr="00992510">
                <w:rPr>
                  <w:rFonts w:eastAsia="Times New Roman" w:cs="Arial"/>
                  <w:color w:val="000000"/>
                  <w:szCs w:val="17"/>
                </w:rPr>
                <w:delText>RFC7231</w:delText>
              </w:r>
            </w:del>
            <w:ins w:id="3965" w:author="Author">
              <w:r w:rsidR="003E2A37" w:rsidRPr="001966D6">
                <w:rPr>
                  <w:rFonts w:eastAsia="Times New Roman" w:cs="Arial"/>
                  <w:color w:val="000000"/>
                  <w:szCs w:val="17"/>
                </w:rPr>
                <w:t>IETF RFC 9110</w:t>
              </w:r>
            </w:ins>
            <w:r w:rsidRPr="00992510">
              <w:rPr>
                <w:rFonts w:eastAsia="Times New Roman" w:cs="Arial"/>
                <w:color w:val="000000"/>
                <w:szCs w:val="17"/>
              </w:rPr>
              <w:t xml:space="preserve">, Section </w:t>
            </w:r>
            <w:del w:id="3966" w:author="Author">
              <w:r w:rsidRPr="00992510">
                <w:rPr>
                  <w:rFonts w:eastAsia="Times New Roman" w:cs="Arial"/>
                  <w:color w:val="000000"/>
                  <w:szCs w:val="17"/>
                </w:rPr>
                <w:delText>6</w:delText>
              </w:r>
            </w:del>
            <w:ins w:id="3967" w:author="Author">
              <w:r w:rsidR="003E2A37">
                <w:rPr>
                  <w:rFonts w:eastAsia="Times New Roman" w:cs="Arial"/>
                  <w:color w:val="000000"/>
                  <w:szCs w:val="17"/>
                </w:rPr>
                <w:t>15</w:t>
              </w:r>
            </w:ins>
            <w:r w:rsidRPr="00992510">
              <w:rPr>
                <w:rFonts w:eastAsia="Times New Roman" w:cs="Arial"/>
                <w:color w:val="000000"/>
                <w:szCs w:val="17"/>
              </w:rPr>
              <w:t>.5.</w:t>
            </w:r>
            <w:del w:id="3968" w:author="Author">
              <w:r w:rsidRPr="00992510" w:rsidDel="003E2A37">
                <w:rPr>
                  <w:rFonts w:eastAsia="Times New Roman" w:cs="Arial"/>
                  <w:color w:val="000000"/>
                  <w:szCs w:val="17"/>
                </w:rPr>
                <w:delText>3</w:delText>
              </w:r>
            </w:del>
            <w:ins w:id="3969" w:author="Author">
              <w:r w:rsidR="003E2A37">
                <w:rPr>
                  <w:rFonts w:eastAsia="Times New Roman" w:cs="Arial"/>
                  <w:color w:val="000000"/>
                  <w:szCs w:val="17"/>
                </w:rPr>
                <w:t>4</w:t>
              </w:r>
            </w:ins>
            <w:r w:rsidRPr="00992510">
              <w:rPr>
                <w:rFonts w:eastAsia="Times New Roman" w:cs="Arial"/>
                <w:color w:val="000000"/>
                <w:szCs w:val="17"/>
              </w:rPr>
              <w:t>]</w:t>
            </w:r>
          </w:p>
        </w:tc>
      </w:tr>
      <w:tr w:rsidR="00FA1A6C" w:rsidRPr="00992510" w14:paraId="3E97B744" w14:textId="77777777" w:rsidTr="002B5612">
        <w:trPr>
          <w:trHeight w:val="300"/>
        </w:trPr>
        <w:tc>
          <w:tcPr>
            <w:tcW w:w="1165" w:type="dxa"/>
            <w:noWrap/>
            <w:vAlign w:val="bottom"/>
            <w:hideMark/>
          </w:tcPr>
          <w:p w14:paraId="645912D4" w14:textId="77777777" w:rsidR="00FA1A6C" w:rsidRPr="00992510" w:rsidRDefault="00FA1A6C" w:rsidP="002B5612">
            <w:pPr>
              <w:jc w:val="center"/>
              <w:rPr>
                <w:rFonts w:eastAsia="Times New Roman" w:cs="Arial"/>
                <w:color w:val="000000"/>
                <w:szCs w:val="17"/>
              </w:rPr>
            </w:pPr>
            <w:r w:rsidRPr="00992510">
              <w:rPr>
                <w:rFonts w:eastAsia="Times New Roman" w:cs="Arial"/>
                <w:color w:val="000000"/>
                <w:szCs w:val="17"/>
              </w:rPr>
              <w:t>404</w:t>
            </w:r>
          </w:p>
        </w:tc>
        <w:tc>
          <w:tcPr>
            <w:tcW w:w="2995" w:type="dxa"/>
            <w:noWrap/>
            <w:vAlign w:val="bottom"/>
            <w:hideMark/>
          </w:tcPr>
          <w:p w14:paraId="48344E3E" w14:textId="77777777" w:rsidR="00FA1A6C" w:rsidRPr="00954718" w:rsidRDefault="00FA1A6C" w:rsidP="002B5612">
            <w:pPr>
              <w:rPr>
                <w:rFonts w:ascii="Courier New" w:eastAsia="Times New Roman" w:hAnsi="Courier New" w:cs="Courier New"/>
                <w:color w:val="000000"/>
                <w:szCs w:val="17"/>
              </w:rPr>
            </w:pPr>
            <w:r w:rsidRPr="00954718">
              <w:rPr>
                <w:rFonts w:ascii="Courier New" w:eastAsia="Times New Roman" w:hAnsi="Courier New" w:cs="Courier New"/>
                <w:color w:val="000000"/>
                <w:szCs w:val="17"/>
              </w:rPr>
              <w:t>Not Found</w:t>
            </w:r>
          </w:p>
        </w:tc>
        <w:tc>
          <w:tcPr>
            <w:tcW w:w="4655" w:type="dxa"/>
            <w:noWrap/>
            <w:vAlign w:val="bottom"/>
            <w:hideMark/>
          </w:tcPr>
          <w:p w14:paraId="19AA8AB3" w14:textId="5107948F" w:rsidR="00FA1A6C" w:rsidRPr="00992510" w:rsidRDefault="00FA1A6C" w:rsidP="002B5612">
            <w:pPr>
              <w:rPr>
                <w:rFonts w:eastAsia="Times New Roman" w:cs="Arial"/>
                <w:color w:val="000000"/>
                <w:szCs w:val="17"/>
              </w:rPr>
            </w:pPr>
            <w:r w:rsidRPr="00992510">
              <w:rPr>
                <w:rFonts w:eastAsia="Times New Roman" w:cs="Arial"/>
                <w:color w:val="000000"/>
                <w:szCs w:val="17"/>
              </w:rPr>
              <w:t>[</w:t>
            </w:r>
            <w:del w:id="3970" w:author="Author">
              <w:r w:rsidRPr="00992510">
                <w:rPr>
                  <w:rFonts w:eastAsia="Times New Roman" w:cs="Arial"/>
                  <w:color w:val="000000"/>
                  <w:szCs w:val="17"/>
                </w:rPr>
                <w:delText>RFC7231</w:delText>
              </w:r>
            </w:del>
            <w:ins w:id="3971" w:author="Author">
              <w:r w:rsidR="003E2A37" w:rsidRPr="001966D6">
                <w:rPr>
                  <w:rFonts w:eastAsia="Times New Roman" w:cs="Arial"/>
                  <w:color w:val="000000"/>
                  <w:szCs w:val="17"/>
                </w:rPr>
                <w:t>IETF RFC 9110</w:t>
              </w:r>
            </w:ins>
            <w:r w:rsidRPr="00992510">
              <w:rPr>
                <w:rFonts w:eastAsia="Times New Roman" w:cs="Arial"/>
                <w:color w:val="000000"/>
                <w:szCs w:val="17"/>
              </w:rPr>
              <w:t xml:space="preserve">, Section </w:t>
            </w:r>
            <w:del w:id="3972" w:author="Author">
              <w:r w:rsidRPr="00992510" w:rsidDel="00A75D2A">
                <w:rPr>
                  <w:rFonts w:eastAsia="Times New Roman" w:cs="Arial"/>
                  <w:color w:val="000000"/>
                  <w:szCs w:val="17"/>
                </w:rPr>
                <w:delText>6</w:delText>
              </w:r>
            </w:del>
            <w:ins w:id="3973" w:author="Author">
              <w:r w:rsidR="00A75D2A">
                <w:rPr>
                  <w:rFonts w:eastAsia="Times New Roman" w:cs="Arial"/>
                  <w:color w:val="000000"/>
                  <w:szCs w:val="17"/>
                </w:rPr>
                <w:t>15</w:t>
              </w:r>
            </w:ins>
            <w:r w:rsidRPr="00992510">
              <w:rPr>
                <w:rFonts w:eastAsia="Times New Roman" w:cs="Arial"/>
                <w:color w:val="000000"/>
                <w:szCs w:val="17"/>
              </w:rPr>
              <w:t>.5.</w:t>
            </w:r>
            <w:del w:id="3974" w:author="Author">
              <w:r w:rsidRPr="00992510" w:rsidDel="00A75D2A">
                <w:rPr>
                  <w:rFonts w:eastAsia="Times New Roman" w:cs="Arial"/>
                  <w:color w:val="000000"/>
                  <w:szCs w:val="17"/>
                </w:rPr>
                <w:delText>4</w:delText>
              </w:r>
            </w:del>
            <w:ins w:id="3975" w:author="Author">
              <w:r w:rsidR="00A75D2A">
                <w:rPr>
                  <w:rFonts w:eastAsia="Times New Roman" w:cs="Arial"/>
                  <w:color w:val="000000"/>
                  <w:szCs w:val="17"/>
                </w:rPr>
                <w:t>5</w:t>
              </w:r>
            </w:ins>
            <w:r w:rsidRPr="00992510">
              <w:rPr>
                <w:rFonts w:eastAsia="Times New Roman" w:cs="Arial"/>
                <w:color w:val="000000"/>
                <w:szCs w:val="17"/>
              </w:rPr>
              <w:t>]</w:t>
            </w:r>
          </w:p>
        </w:tc>
      </w:tr>
      <w:tr w:rsidR="00FA1A6C" w:rsidRPr="00992510" w14:paraId="415682B5" w14:textId="77777777" w:rsidTr="002B5612">
        <w:trPr>
          <w:trHeight w:val="300"/>
        </w:trPr>
        <w:tc>
          <w:tcPr>
            <w:tcW w:w="1165" w:type="dxa"/>
            <w:noWrap/>
            <w:vAlign w:val="bottom"/>
            <w:hideMark/>
          </w:tcPr>
          <w:p w14:paraId="5D5E750E" w14:textId="77777777" w:rsidR="00FA1A6C" w:rsidRPr="00992510" w:rsidRDefault="00FA1A6C" w:rsidP="002B5612">
            <w:pPr>
              <w:jc w:val="center"/>
              <w:rPr>
                <w:rFonts w:eastAsia="Times New Roman" w:cs="Arial"/>
                <w:color w:val="000000"/>
                <w:szCs w:val="17"/>
              </w:rPr>
            </w:pPr>
            <w:r w:rsidRPr="00992510">
              <w:rPr>
                <w:rFonts w:eastAsia="Times New Roman" w:cs="Arial"/>
                <w:color w:val="000000"/>
                <w:szCs w:val="17"/>
              </w:rPr>
              <w:t>405</w:t>
            </w:r>
          </w:p>
        </w:tc>
        <w:tc>
          <w:tcPr>
            <w:tcW w:w="2995" w:type="dxa"/>
            <w:noWrap/>
            <w:vAlign w:val="bottom"/>
            <w:hideMark/>
          </w:tcPr>
          <w:p w14:paraId="0BBD93A0" w14:textId="77777777" w:rsidR="00FA1A6C" w:rsidRPr="00954718" w:rsidRDefault="00FA1A6C" w:rsidP="002B5612">
            <w:pPr>
              <w:rPr>
                <w:rFonts w:ascii="Courier New" w:eastAsia="Times New Roman" w:hAnsi="Courier New" w:cs="Courier New"/>
                <w:color w:val="000000"/>
                <w:szCs w:val="17"/>
              </w:rPr>
            </w:pPr>
            <w:r w:rsidRPr="00954718">
              <w:rPr>
                <w:rFonts w:ascii="Courier New" w:eastAsia="Times New Roman" w:hAnsi="Courier New" w:cs="Courier New"/>
                <w:color w:val="000000"/>
                <w:szCs w:val="17"/>
              </w:rPr>
              <w:t>Method Not Allowed</w:t>
            </w:r>
          </w:p>
        </w:tc>
        <w:tc>
          <w:tcPr>
            <w:tcW w:w="4655" w:type="dxa"/>
            <w:noWrap/>
            <w:vAlign w:val="bottom"/>
            <w:hideMark/>
          </w:tcPr>
          <w:p w14:paraId="02D50612" w14:textId="1CC62161" w:rsidR="00FA1A6C" w:rsidRPr="00992510" w:rsidRDefault="00FA1A6C" w:rsidP="002B5612">
            <w:pPr>
              <w:rPr>
                <w:rFonts w:eastAsia="Times New Roman" w:cs="Arial"/>
                <w:color w:val="000000"/>
                <w:szCs w:val="17"/>
              </w:rPr>
            </w:pPr>
            <w:r w:rsidRPr="00992510">
              <w:rPr>
                <w:rFonts w:eastAsia="Times New Roman" w:cs="Arial"/>
                <w:color w:val="000000"/>
                <w:szCs w:val="17"/>
              </w:rPr>
              <w:t>[</w:t>
            </w:r>
            <w:del w:id="3976" w:author="Author">
              <w:r w:rsidRPr="00992510">
                <w:rPr>
                  <w:rFonts w:eastAsia="Times New Roman" w:cs="Arial"/>
                  <w:color w:val="000000"/>
                  <w:szCs w:val="17"/>
                </w:rPr>
                <w:delText>RFC7231</w:delText>
              </w:r>
            </w:del>
            <w:ins w:id="3977" w:author="Author">
              <w:r w:rsidR="00A75D2A" w:rsidRPr="001966D6">
                <w:rPr>
                  <w:rFonts w:eastAsia="Times New Roman" w:cs="Arial"/>
                  <w:color w:val="000000"/>
                  <w:szCs w:val="17"/>
                </w:rPr>
                <w:t>IETF RFC 9110</w:t>
              </w:r>
            </w:ins>
            <w:r w:rsidRPr="00992510">
              <w:rPr>
                <w:rFonts w:eastAsia="Times New Roman" w:cs="Arial"/>
                <w:color w:val="000000"/>
                <w:szCs w:val="17"/>
              </w:rPr>
              <w:t xml:space="preserve">, Section </w:t>
            </w:r>
            <w:del w:id="3978" w:author="Author">
              <w:r w:rsidRPr="00992510" w:rsidDel="00A75D2A">
                <w:rPr>
                  <w:rFonts w:eastAsia="Times New Roman" w:cs="Arial"/>
                  <w:color w:val="000000"/>
                  <w:szCs w:val="17"/>
                </w:rPr>
                <w:delText>6</w:delText>
              </w:r>
            </w:del>
            <w:ins w:id="3979" w:author="Author">
              <w:r w:rsidR="00A75D2A">
                <w:rPr>
                  <w:rFonts w:eastAsia="Times New Roman" w:cs="Arial"/>
                  <w:color w:val="000000"/>
                  <w:szCs w:val="17"/>
                </w:rPr>
                <w:t>15</w:t>
              </w:r>
            </w:ins>
            <w:r w:rsidRPr="00992510">
              <w:rPr>
                <w:rFonts w:eastAsia="Times New Roman" w:cs="Arial"/>
                <w:color w:val="000000"/>
                <w:szCs w:val="17"/>
              </w:rPr>
              <w:t>.5.</w:t>
            </w:r>
            <w:del w:id="3980" w:author="Author">
              <w:r w:rsidRPr="00992510" w:rsidDel="00A75D2A">
                <w:rPr>
                  <w:rFonts w:eastAsia="Times New Roman" w:cs="Arial"/>
                  <w:color w:val="000000"/>
                  <w:szCs w:val="17"/>
                </w:rPr>
                <w:delText>5</w:delText>
              </w:r>
            </w:del>
            <w:ins w:id="3981" w:author="Author">
              <w:r w:rsidR="00A75D2A">
                <w:rPr>
                  <w:rFonts w:eastAsia="Times New Roman" w:cs="Arial"/>
                  <w:color w:val="000000"/>
                  <w:szCs w:val="17"/>
                </w:rPr>
                <w:t>6</w:t>
              </w:r>
            </w:ins>
            <w:r w:rsidRPr="00992510">
              <w:rPr>
                <w:rFonts w:eastAsia="Times New Roman" w:cs="Arial"/>
                <w:color w:val="000000"/>
                <w:szCs w:val="17"/>
              </w:rPr>
              <w:t>]</w:t>
            </w:r>
          </w:p>
        </w:tc>
      </w:tr>
      <w:tr w:rsidR="00FA1A6C" w:rsidRPr="00992510" w14:paraId="735F6828" w14:textId="77777777" w:rsidTr="002B5612">
        <w:trPr>
          <w:trHeight w:val="300"/>
        </w:trPr>
        <w:tc>
          <w:tcPr>
            <w:tcW w:w="1165" w:type="dxa"/>
            <w:noWrap/>
            <w:vAlign w:val="bottom"/>
            <w:hideMark/>
          </w:tcPr>
          <w:p w14:paraId="2EE12D01" w14:textId="77777777" w:rsidR="00FA1A6C" w:rsidRPr="00992510" w:rsidRDefault="00FA1A6C" w:rsidP="002B5612">
            <w:pPr>
              <w:jc w:val="center"/>
              <w:rPr>
                <w:rFonts w:eastAsia="Times New Roman" w:cs="Arial"/>
                <w:color w:val="000000"/>
                <w:szCs w:val="17"/>
              </w:rPr>
            </w:pPr>
            <w:r w:rsidRPr="00992510">
              <w:rPr>
                <w:rFonts w:eastAsia="Times New Roman" w:cs="Arial"/>
                <w:color w:val="000000"/>
                <w:szCs w:val="17"/>
              </w:rPr>
              <w:t>406</w:t>
            </w:r>
          </w:p>
        </w:tc>
        <w:tc>
          <w:tcPr>
            <w:tcW w:w="2995" w:type="dxa"/>
            <w:noWrap/>
            <w:vAlign w:val="bottom"/>
            <w:hideMark/>
          </w:tcPr>
          <w:p w14:paraId="0F884247" w14:textId="77777777" w:rsidR="00FA1A6C" w:rsidRPr="00954718" w:rsidRDefault="00FA1A6C" w:rsidP="002B5612">
            <w:pPr>
              <w:rPr>
                <w:rFonts w:ascii="Courier New" w:eastAsia="Times New Roman" w:hAnsi="Courier New" w:cs="Courier New"/>
                <w:color w:val="000000"/>
                <w:szCs w:val="17"/>
              </w:rPr>
            </w:pPr>
            <w:r w:rsidRPr="00954718">
              <w:rPr>
                <w:rFonts w:ascii="Courier New" w:eastAsia="Times New Roman" w:hAnsi="Courier New" w:cs="Courier New"/>
                <w:color w:val="000000"/>
                <w:szCs w:val="17"/>
              </w:rPr>
              <w:t>Not Acceptable</w:t>
            </w:r>
          </w:p>
        </w:tc>
        <w:tc>
          <w:tcPr>
            <w:tcW w:w="4655" w:type="dxa"/>
            <w:noWrap/>
            <w:vAlign w:val="bottom"/>
            <w:hideMark/>
          </w:tcPr>
          <w:p w14:paraId="79635922" w14:textId="54F76020" w:rsidR="00FA1A6C" w:rsidRPr="00992510" w:rsidRDefault="00FA1A6C" w:rsidP="002B5612">
            <w:pPr>
              <w:rPr>
                <w:rFonts w:eastAsia="Times New Roman" w:cs="Arial"/>
                <w:color w:val="000000"/>
                <w:szCs w:val="17"/>
              </w:rPr>
            </w:pPr>
            <w:r w:rsidRPr="00992510">
              <w:rPr>
                <w:rFonts w:eastAsia="Times New Roman" w:cs="Arial"/>
                <w:color w:val="000000"/>
                <w:szCs w:val="17"/>
              </w:rPr>
              <w:t>[</w:t>
            </w:r>
            <w:del w:id="3982" w:author="Author">
              <w:r w:rsidRPr="00992510">
                <w:rPr>
                  <w:rFonts w:eastAsia="Times New Roman" w:cs="Arial"/>
                  <w:color w:val="000000"/>
                  <w:szCs w:val="17"/>
                </w:rPr>
                <w:delText>RFC7231</w:delText>
              </w:r>
            </w:del>
            <w:ins w:id="3983" w:author="Author">
              <w:r w:rsidR="00A75D2A" w:rsidRPr="001966D6">
                <w:rPr>
                  <w:rFonts w:eastAsia="Times New Roman" w:cs="Arial"/>
                  <w:color w:val="000000"/>
                  <w:szCs w:val="17"/>
                </w:rPr>
                <w:t>IETF RFC 9110</w:t>
              </w:r>
            </w:ins>
            <w:r w:rsidRPr="00992510">
              <w:rPr>
                <w:rFonts w:eastAsia="Times New Roman" w:cs="Arial"/>
                <w:color w:val="000000"/>
                <w:szCs w:val="17"/>
              </w:rPr>
              <w:t xml:space="preserve">, Section </w:t>
            </w:r>
            <w:del w:id="3984" w:author="Author">
              <w:r w:rsidRPr="00992510" w:rsidDel="00A75D2A">
                <w:rPr>
                  <w:rFonts w:eastAsia="Times New Roman" w:cs="Arial"/>
                  <w:color w:val="000000"/>
                  <w:szCs w:val="17"/>
                </w:rPr>
                <w:delText>6</w:delText>
              </w:r>
            </w:del>
            <w:ins w:id="3985" w:author="Author">
              <w:r w:rsidR="00A75D2A">
                <w:rPr>
                  <w:rFonts w:eastAsia="Times New Roman" w:cs="Arial"/>
                  <w:color w:val="000000"/>
                  <w:szCs w:val="17"/>
                </w:rPr>
                <w:t>15</w:t>
              </w:r>
            </w:ins>
            <w:r w:rsidRPr="00992510">
              <w:rPr>
                <w:rFonts w:eastAsia="Times New Roman" w:cs="Arial"/>
                <w:color w:val="000000"/>
                <w:szCs w:val="17"/>
              </w:rPr>
              <w:t>.5.</w:t>
            </w:r>
            <w:del w:id="3986" w:author="Author">
              <w:r w:rsidRPr="00992510" w:rsidDel="002E5FFA">
                <w:rPr>
                  <w:rFonts w:eastAsia="Times New Roman" w:cs="Arial"/>
                  <w:color w:val="000000"/>
                  <w:szCs w:val="17"/>
                </w:rPr>
                <w:delText>6</w:delText>
              </w:r>
            </w:del>
            <w:ins w:id="3987" w:author="Author">
              <w:r w:rsidR="002E5FFA">
                <w:rPr>
                  <w:rFonts w:eastAsia="Times New Roman" w:cs="Arial"/>
                  <w:color w:val="000000"/>
                  <w:szCs w:val="17"/>
                </w:rPr>
                <w:t>7</w:t>
              </w:r>
            </w:ins>
            <w:r w:rsidRPr="00992510">
              <w:rPr>
                <w:rFonts w:eastAsia="Times New Roman" w:cs="Arial"/>
                <w:color w:val="000000"/>
                <w:szCs w:val="17"/>
              </w:rPr>
              <w:t>]</w:t>
            </w:r>
          </w:p>
        </w:tc>
      </w:tr>
      <w:tr w:rsidR="00FA1A6C" w:rsidRPr="00992510" w14:paraId="13670928" w14:textId="77777777" w:rsidTr="002B5612">
        <w:trPr>
          <w:trHeight w:val="300"/>
        </w:trPr>
        <w:tc>
          <w:tcPr>
            <w:tcW w:w="1165" w:type="dxa"/>
            <w:noWrap/>
            <w:vAlign w:val="bottom"/>
            <w:hideMark/>
          </w:tcPr>
          <w:p w14:paraId="2E2BBBA5" w14:textId="77777777" w:rsidR="00FA1A6C" w:rsidRPr="00992510" w:rsidRDefault="00FA1A6C" w:rsidP="002B5612">
            <w:pPr>
              <w:jc w:val="center"/>
              <w:rPr>
                <w:rFonts w:eastAsia="Times New Roman" w:cs="Arial"/>
                <w:color w:val="000000"/>
                <w:szCs w:val="17"/>
              </w:rPr>
            </w:pPr>
            <w:r w:rsidRPr="00992510">
              <w:rPr>
                <w:rFonts w:eastAsia="Times New Roman" w:cs="Arial"/>
                <w:color w:val="000000"/>
                <w:szCs w:val="17"/>
              </w:rPr>
              <w:t>407</w:t>
            </w:r>
          </w:p>
        </w:tc>
        <w:tc>
          <w:tcPr>
            <w:tcW w:w="2995" w:type="dxa"/>
            <w:noWrap/>
            <w:vAlign w:val="bottom"/>
            <w:hideMark/>
          </w:tcPr>
          <w:p w14:paraId="5ECA7F2F" w14:textId="77777777" w:rsidR="00FA1A6C" w:rsidRPr="00954718" w:rsidRDefault="00FA1A6C" w:rsidP="002B5612">
            <w:pPr>
              <w:rPr>
                <w:rFonts w:ascii="Courier New" w:eastAsia="Times New Roman" w:hAnsi="Courier New" w:cs="Courier New"/>
                <w:color w:val="000000"/>
                <w:szCs w:val="17"/>
              </w:rPr>
            </w:pPr>
            <w:r w:rsidRPr="00954718">
              <w:rPr>
                <w:rFonts w:ascii="Courier New" w:eastAsia="Times New Roman" w:hAnsi="Courier New" w:cs="Courier New"/>
                <w:color w:val="000000"/>
                <w:szCs w:val="17"/>
              </w:rPr>
              <w:t>Proxy Authentication Required</w:t>
            </w:r>
          </w:p>
        </w:tc>
        <w:tc>
          <w:tcPr>
            <w:tcW w:w="4655" w:type="dxa"/>
            <w:noWrap/>
            <w:vAlign w:val="bottom"/>
            <w:hideMark/>
          </w:tcPr>
          <w:p w14:paraId="197E0A8A" w14:textId="0A9B0FD1" w:rsidR="00FA1A6C" w:rsidRPr="00992510" w:rsidRDefault="00FA1A6C" w:rsidP="002B5612">
            <w:pPr>
              <w:rPr>
                <w:rFonts w:eastAsia="Times New Roman" w:cs="Arial"/>
                <w:color w:val="000000"/>
                <w:szCs w:val="17"/>
              </w:rPr>
            </w:pPr>
            <w:r w:rsidRPr="00992510">
              <w:rPr>
                <w:rFonts w:eastAsia="Times New Roman" w:cs="Arial"/>
                <w:color w:val="000000"/>
                <w:szCs w:val="17"/>
              </w:rPr>
              <w:t>[</w:t>
            </w:r>
            <w:del w:id="3988" w:author="Author">
              <w:r w:rsidRPr="00992510">
                <w:rPr>
                  <w:rFonts w:eastAsia="Times New Roman" w:cs="Arial"/>
                  <w:color w:val="000000"/>
                  <w:szCs w:val="17"/>
                </w:rPr>
                <w:delText>RFC7235</w:delText>
              </w:r>
            </w:del>
            <w:ins w:id="3989" w:author="Author">
              <w:r w:rsidR="002E5FFA" w:rsidRPr="001966D6">
                <w:rPr>
                  <w:rFonts w:eastAsia="Times New Roman" w:cs="Arial"/>
                  <w:color w:val="000000"/>
                  <w:szCs w:val="17"/>
                </w:rPr>
                <w:t>IETF RFC 9110</w:t>
              </w:r>
            </w:ins>
            <w:r w:rsidRPr="00992510">
              <w:rPr>
                <w:rFonts w:eastAsia="Times New Roman" w:cs="Arial"/>
                <w:color w:val="000000"/>
                <w:szCs w:val="17"/>
              </w:rPr>
              <w:t xml:space="preserve">, Section </w:t>
            </w:r>
            <w:del w:id="3990" w:author="Author">
              <w:r w:rsidRPr="00992510">
                <w:rPr>
                  <w:rFonts w:eastAsia="Times New Roman" w:cs="Arial"/>
                  <w:color w:val="000000"/>
                  <w:szCs w:val="17"/>
                </w:rPr>
                <w:delText>3.2</w:delText>
              </w:r>
            </w:del>
            <w:ins w:id="3991" w:author="Author">
              <w:r w:rsidR="002E5FFA">
                <w:rPr>
                  <w:rFonts w:eastAsia="Times New Roman" w:cs="Arial"/>
                  <w:color w:val="000000"/>
                  <w:szCs w:val="17"/>
                </w:rPr>
                <w:t>15.5.8</w:t>
              </w:r>
            </w:ins>
            <w:r w:rsidRPr="00992510">
              <w:rPr>
                <w:rFonts w:eastAsia="Times New Roman" w:cs="Arial"/>
                <w:color w:val="000000"/>
                <w:szCs w:val="17"/>
              </w:rPr>
              <w:t>]</w:t>
            </w:r>
          </w:p>
        </w:tc>
      </w:tr>
      <w:tr w:rsidR="00FA1A6C" w:rsidRPr="00992510" w14:paraId="35E3263C" w14:textId="77777777" w:rsidTr="002B5612">
        <w:trPr>
          <w:trHeight w:val="300"/>
        </w:trPr>
        <w:tc>
          <w:tcPr>
            <w:tcW w:w="1165" w:type="dxa"/>
            <w:noWrap/>
            <w:vAlign w:val="bottom"/>
            <w:hideMark/>
          </w:tcPr>
          <w:p w14:paraId="72D6FFC5" w14:textId="77777777" w:rsidR="00FA1A6C" w:rsidRPr="00992510" w:rsidRDefault="00FA1A6C" w:rsidP="002B5612">
            <w:pPr>
              <w:jc w:val="center"/>
              <w:rPr>
                <w:rFonts w:eastAsia="Times New Roman" w:cs="Arial"/>
                <w:color w:val="000000"/>
                <w:szCs w:val="17"/>
              </w:rPr>
            </w:pPr>
            <w:r w:rsidRPr="00992510">
              <w:rPr>
                <w:rFonts w:eastAsia="Times New Roman" w:cs="Arial"/>
                <w:color w:val="000000"/>
                <w:szCs w:val="17"/>
              </w:rPr>
              <w:t>408</w:t>
            </w:r>
          </w:p>
        </w:tc>
        <w:tc>
          <w:tcPr>
            <w:tcW w:w="2995" w:type="dxa"/>
            <w:noWrap/>
            <w:vAlign w:val="bottom"/>
            <w:hideMark/>
          </w:tcPr>
          <w:p w14:paraId="3D1F2A45" w14:textId="77777777" w:rsidR="00FA1A6C" w:rsidRPr="00954718" w:rsidRDefault="00FA1A6C" w:rsidP="002B5612">
            <w:pPr>
              <w:rPr>
                <w:rFonts w:ascii="Courier New" w:eastAsia="Times New Roman" w:hAnsi="Courier New" w:cs="Courier New"/>
                <w:color w:val="000000"/>
                <w:szCs w:val="17"/>
              </w:rPr>
            </w:pPr>
            <w:r w:rsidRPr="00954718">
              <w:rPr>
                <w:rFonts w:ascii="Courier New" w:eastAsia="Times New Roman" w:hAnsi="Courier New" w:cs="Courier New"/>
                <w:color w:val="000000"/>
                <w:szCs w:val="17"/>
              </w:rPr>
              <w:t>Request Timeout</w:t>
            </w:r>
          </w:p>
        </w:tc>
        <w:tc>
          <w:tcPr>
            <w:tcW w:w="4655" w:type="dxa"/>
            <w:noWrap/>
            <w:vAlign w:val="bottom"/>
            <w:hideMark/>
          </w:tcPr>
          <w:p w14:paraId="6FA55CB9" w14:textId="7FF7F263" w:rsidR="00FA1A6C" w:rsidRPr="00992510" w:rsidRDefault="00FA1A6C" w:rsidP="002B5612">
            <w:pPr>
              <w:rPr>
                <w:rFonts w:eastAsia="Times New Roman" w:cs="Arial"/>
                <w:color w:val="000000"/>
                <w:szCs w:val="17"/>
              </w:rPr>
            </w:pPr>
            <w:r w:rsidRPr="00992510">
              <w:rPr>
                <w:rFonts w:eastAsia="Times New Roman" w:cs="Arial"/>
                <w:color w:val="000000"/>
                <w:szCs w:val="17"/>
              </w:rPr>
              <w:t>[</w:t>
            </w:r>
            <w:del w:id="3992" w:author="Author">
              <w:r w:rsidRPr="00992510">
                <w:rPr>
                  <w:rFonts w:eastAsia="Times New Roman" w:cs="Arial"/>
                  <w:color w:val="000000"/>
                  <w:szCs w:val="17"/>
                </w:rPr>
                <w:delText>RFC7231</w:delText>
              </w:r>
            </w:del>
            <w:ins w:id="3993" w:author="Author">
              <w:r w:rsidR="002E5FFA" w:rsidRPr="001966D6">
                <w:rPr>
                  <w:rFonts w:eastAsia="Times New Roman" w:cs="Arial"/>
                  <w:color w:val="000000"/>
                  <w:szCs w:val="17"/>
                </w:rPr>
                <w:t>IETF RFC 9110</w:t>
              </w:r>
            </w:ins>
            <w:r w:rsidRPr="00992510">
              <w:rPr>
                <w:rFonts w:eastAsia="Times New Roman" w:cs="Arial"/>
                <w:color w:val="000000"/>
                <w:szCs w:val="17"/>
              </w:rPr>
              <w:t xml:space="preserve">, Section </w:t>
            </w:r>
            <w:del w:id="3994" w:author="Author">
              <w:r w:rsidRPr="00992510" w:rsidDel="002E5FFA">
                <w:rPr>
                  <w:rFonts w:eastAsia="Times New Roman" w:cs="Arial"/>
                  <w:color w:val="000000"/>
                  <w:szCs w:val="17"/>
                </w:rPr>
                <w:delText>6</w:delText>
              </w:r>
            </w:del>
            <w:ins w:id="3995" w:author="Author">
              <w:r w:rsidR="002E5FFA">
                <w:rPr>
                  <w:rFonts w:eastAsia="Times New Roman" w:cs="Arial"/>
                  <w:color w:val="000000"/>
                  <w:szCs w:val="17"/>
                </w:rPr>
                <w:t>15</w:t>
              </w:r>
            </w:ins>
            <w:r w:rsidRPr="00992510">
              <w:rPr>
                <w:rFonts w:eastAsia="Times New Roman" w:cs="Arial"/>
                <w:color w:val="000000"/>
                <w:szCs w:val="17"/>
              </w:rPr>
              <w:t>.5.</w:t>
            </w:r>
            <w:del w:id="3996" w:author="Author">
              <w:r w:rsidRPr="00992510" w:rsidDel="0057622C">
                <w:rPr>
                  <w:rFonts w:eastAsia="Times New Roman" w:cs="Arial"/>
                  <w:color w:val="000000"/>
                  <w:szCs w:val="17"/>
                </w:rPr>
                <w:delText>7</w:delText>
              </w:r>
            </w:del>
            <w:ins w:id="3997" w:author="Author">
              <w:r w:rsidR="0057622C">
                <w:rPr>
                  <w:rFonts w:eastAsia="Times New Roman" w:cs="Arial"/>
                  <w:color w:val="000000"/>
                  <w:szCs w:val="17"/>
                </w:rPr>
                <w:t>9</w:t>
              </w:r>
            </w:ins>
            <w:r w:rsidRPr="00992510">
              <w:rPr>
                <w:rFonts w:eastAsia="Times New Roman" w:cs="Arial"/>
                <w:color w:val="000000"/>
                <w:szCs w:val="17"/>
              </w:rPr>
              <w:t>]</w:t>
            </w:r>
          </w:p>
        </w:tc>
      </w:tr>
      <w:tr w:rsidR="00FA1A6C" w:rsidRPr="00992510" w14:paraId="0BF4F9E3" w14:textId="77777777" w:rsidTr="002B5612">
        <w:trPr>
          <w:trHeight w:val="300"/>
        </w:trPr>
        <w:tc>
          <w:tcPr>
            <w:tcW w:w="1165" w:type="dxa"/>
            <w:noWrap/>
            <w:vAlign w:val="bottom"/>
            <w:hideMark/>
          </w:tcPr>
          <w:p w14:paraId="663E9D8B" w14:textId="77777777" w:rsidR="00FA1A6C" w:rsidRPr="00992510" w:rsidRDefault="00FA1A6C" w:rsidP="002B5612">
            <w:pPr>
              <w:jc w:val="center"/>
              <w:rPr>
                <w:rFonts w:eastAsia="Times New Roman" w:cs="Arial"/>
                <w:color w:val="000000"/>
                <w:szCs w:val="17"/>
              </w:rPr>
            </w:pPr>
            <w:r w:rsidRPr="00992510">
              <w:rPr>
                <w:rFonts w:eastAsia="Times New Roman" w:cs="Arial"/>
                <w:color w:val="000000"/>
                <w:szCs w:val="17"/>
              </w:rPr>
              <w:t>409</w:t>
            </w:r>
          </w:p>
        </w:tc>
        <w:tc>
          <w:tcPr>
            <w:tcW w:w="2995" w:type="dxa"/>
            <w:noWrap/>
            <w:vAlign w:val="bottom"/>
            <w:hideMark/>
          </w:tcPr>
          <w:p w14:paraId="0B2EBDDC" w14:textId="77777777" w:rsidR="00FA1A6C" w:rsidRPr="00954718" w:rsidRDefault="00FA1A6C" w:rsidP="002B5612">
            <w:pPr>
              <w:rPr>
                <w:rFonts w:ascii="Courier New" w:eastAsia="Times New Roman" w:hAnsi="Courier New" w:cs="Courier New"/>
                <w:color w:val="000000"/>
                <w:szCs w:val="17"/>
              </w:rPr>
            </w:pPr>
            <w:r w:rsidRPr="00954718">
              <w:rPr>
                <w:rFonts w:ascii="Courier New" w:eastAsia="Times New Roman" w:hAnsi="Courier New" w:cs="Courier New"/>
                <w:color w:val="000000"/>
                <w:szCs w:val="17"/>
              </w:rPr>
              <w:t>Conflict</w:t>
            </w:r>
          </w:p>
        </w:tc>
        <w:tc>
          <w:tcPr>
            <w:tcW w:w="4655" w:type="dxa"/>
            <w:noWrap/>
            <w:vAlign w:val="bottom"/>
            <w:hideMark/>
          </w:tcPr>
          <w:p w14:paraId="1B3644AA" w14:textId="3163297F" w:rsidR="00FA1A6C" w:rsidRPr="00992510" w:rsidRDefault="00FA1A6C" w:rsidP="002B5612">
            <w:pPr>
              <w:rPr>
                <w:rFonts w:eastAsia="Times New Roman" w:cs="Arial"/>
                <w:color w:val="000000"/>
                <w:szCs w:val="17"/>
              </w:rPr>
            </w:pPr>
            <w:r w:rsidRPr="00992510">
              <w:rPr>
                <w:rFonts w:eastAsia="Times New Roman" w:cs="Arial"/>
                <w:color w:val="000000"/>
                <w:szCs w:val="17"/>
              </w:rPr>
              <w:t>[</w:t>
            </w:r>
            <w:del w:id="3998" w:author="Author">
              <w:r w:rsidRPr="00992510">
                <w:rPr>
                  <w:rFonts w:eastAsia="Times New Roman" w:cs="Arial"/>
                  <w:color w:val="000000"/>
                  <w:szCs w:val="17"/>
                </w:rPr>
                <w:delText>RFC7231</w:delText>
              </w:r>
            </w:del>
            <w:ins w:id="3999" w:author="Author">
              <w:r w:rsidR="0057622C" w:rsidRPr="001966D6">
                <w:rPr>
                  <w:rFonts w:eastAsia="Times New Roman" w:cs="Arial"/>
                  <w:color w:val="000000"/>
                  <w:szCs w:val="17"/>
                </w:rPr>
                <w:t>IETF RFC 9110</w:t>
              </w:r>
            </w:ins>
            <w:r w:rsidRPr="00992510">
              <w:rPr>
                <w:rFonts w:eastAsia="Times New Roman" w:cs="Arial"/>
                <w:color w:val="000000"/>
                <w:szCs w:val="17"/>
              </w:rPr>
              <w:t xml:space="preserve">, Section </w:t>
            </w:r>
            <w:del w:id="4000" w:author="Author">
              <w:r w:rsidRPr="00992510" w:rsidDel="0057622C">
                <w:rPr>
                  <w:rFonts w:eastAsia="Times New Roman" w:cs="Arial"/>
                  <w:color w:val="000000"/>
                  <w:szCs w:val="17"/>
                </w:rPr>
                <w:delText>6</w:delText>
              </w:r>
            </w:del>
            <w:ins w:id="4001" w:author="Author">
              <w:r w:rsidR="0057622C">
                <w:rPr>
                  <w:rFonts w:eastAsia="Times New Roman" w:cs="Arial"/>
                  <w:color w:val="000000"/>
                  <w:szCs w:val="17"/>
                </w:rPr>
                <w:t>15</w:t>
              </w:r>
            </w:ins>
            <w:r w:rsidRPr="00992510">
              <w:rPr>
                <w:rFonts w:eastAsia="Times New Roman" w:cs="Arial"/>
                <w:color w:val="000000"/>
                <w:szCs w:val="17"/>
              </w:rPr>
              <w:t>.5.</w:t>
            </w:r>
            <w:del w:id="4002" w:author="Author">
              <w:r w:rsidRPr="00992510" w:rsidDel="0057622C">
                <w:rPr>
                  <w:rFonts w:eastAsia="Times New Roman" w:cs="Arial"/>
                  <w:color w:val="000000"/>
                  <w:szCs w:val="17"/>
                </w:rPr>
                <w:delText>8</w:delText>
              </w:r>
            </w:del>
            <w:ins w:id="4003" w:author="Author">
              <w:r w:rsidR="0057622C">
                <w:rPr>
                  <w:rFonts w:eastAsia="Times New Roman" w:cs="Arial"/>
                  <w:color w:val="000000"/>
                  <w:szCs w:val="17"/>
                </w:rPr>
                <w:t>10</w:t>
              </w:r>
            </w:ins>
            <w:r w:rsidRPr="00992510">
              <w:rPr>
                <w:rFonts w:eastAsia="Times New Roman" w:cs="Arial"/>
                <w:color w:val="000000"/>
                <w:szCs w:val="17"/>
              </w:rPr>
              <w:t>]</w:t>
            </w:r>
          </w:p>
        </w:tc>
      </w:tr>
      <w:tr w:rsidR="00FA1A6C" w:rsidRPr="00992510" w14:paraId="54141D28" w14:textId="77777777" w:rsidTr="002B5612">
        <w:trPr>
          <w:trHeight w:val="300"/>
        </w:trPr>
        <w:tc>
          <w:tcPr>
            <w:tcW w:w="1165" w:type="dxa"/>
            <w:noWrap/>
            <w:vAlign w:val="bottom"/>
            <w:hideMark/>
          </w:tcPr>
          <w:p w14:paraId="502341EB" w14:textId="77777777" w:rsidR="00FA1A6C" w:rsidRPr="00992510" w:rsidRDefault="00FA1A6C" w:rsidP="002B5612">
            <w:pPr>
              <w:jc w:val="center"/>
              <w:rPr>
                <w:rFonts w:eastAsia="Times New Roman" w:cs="Arial"/>
                <w:color w:val="000000"/>
                <w:szCs w:val="17"/>
              </w:rPr>
            </w:pPr>
            <w:r w:rsidRPr="00992510">
              <w:rPr>
                <w:rFonts w:eastAsia="Times New Roman" w:cs="Arial"/>
                <w:color w:val="000000"/>
                <w:szCs w:val="17"/>
              </w:rPr>
              <w:t>410</w:t>
            </w:r>
          </w:p>
        </w:tc>
        <w:tc>
          <w:tcPr>
            <w:tcW w:w="2995" w:type="dxa"/>
            <w:noWrap/>
            <w:vAlign w:val="bottom"/>
            <w:hideMark/>
          </w:tcPr>
          <w:p w14:paraId="73A4C702" w14:textId="77777777" w:rsidR="00FA1A6C" w:rsidRPr="00954718" w:rsidRDefault="00FA1A6C" w:rsidP="002B5612">
            <w:pPr>
              <w:rPr>
                <w:rFonts w:ascii="Courier New" w:eastAsia="Times New Roman" w:hAnsi="Courier New" w:cs="Courier New"/>
                <w:color w:val="000000"/>
                <w:szCs w:val="17"/>
              </w:rPr>
            </w:pPr>
            <w:r w:rsidRPr="00954718">
              <w:rPr>
                <w:rFonts w:ascii="Courier New" w:eastAsia="Times New Roman" w:hAnsi="Courier New" w:cs="Courier New"/>
                <w:color w:val="000000"/>
                <w:szCs w:val="17"/>
              </w:rPr>
              <w:t>Gone</w:t>
            </w:r>
          </w:p>
        </w:tc>
        <w:tc>
          <w:tcPr>
            <w:tcW w:w="4655" w:type="dxa"/>
            <w:noWrap/>
            <w:vAlign w:val="bottom"/>
            <w:hideMark/>
          </w:tcPr>
          <w:p w14:paraId="1373947C" w14:textId="31D76022" w:rsidR="00FA1A6C" w:rsidRPr="00992510" w:rsidRDefault="00FA1A6C" w:rsidP="002B5612">
            <w:pPr>
              <w:rPr>
                <w:rFonts w:eastAsia="Times New Roman" w:cs="Arial"/>
                <w:color w:val="000000"/>
                <w:szCs w:val="17"/>
              </w:rPr>
            </w:pPr>
            <w:r w:rsidRPr="00992510">
              <w:rPr>
                <w:rFonts w:eastAsia="Times New Roman" w:cs="Arial"/>
                <w:color w:val="000000"/>
                <w:szCs w:val="17"/>
              </w:rPr>
              <w:t>[</w:t>
            </w:r>
            <w:del w:id="4004" w:author="Author">
              <w:r w:rsidRPr="00992510">
                <w:rPr>
                  <w:rFonts w:eastAsia="Times New Roman" w:cs="Arial"/>
                  <w:color w:val="000000"/>
                  <w:szCs w:val="17"/>
                </w:rPr>
                <w:delText>RFC7231</w:delText>
              </w:r>
            </w:del>
            <w:ins w:id="4005" w:author="Author">
              <w:r w:rsidR="0057622C" w:rsidRPr="001966D6">
                <w:rPr>
                  <w:rFonts w:eastAsia="Times New Roman" w:cs="Arial"/>
                  <w:color w:val="000000"/>
                  <w:szCs w:val="17"/>
                </w:rPr>
                <w:t>IETF RFC 9110</w:t>
              </w:r>
            </w:ins>
            <w:r w:rsidRPr="00992510">
              <w:rPr>
                <w:rFonts w:eastAsia="Times New Roman" w:cs="Arial"/>
                <w:color w:val="000000"/>
                <w:szCs w:val="17"/>
              </w:rPr>
              <w:t xml:space="preserve">, Section </w:t>
            </w:r>
            <w:del w:id="4006" w:author="Author">
              <w:r w:rsidRPr="00992510">
                <w:rPr>
                  <w:rFonts w:eastAsia="Times New Roman" w:cs="Arial"/>
                  <w:color w:val="000000"/>
                  <w:szCs w:val="17"/>
                </w:rPr>
                <w:delText>6</w:delText>
              </w:r>
            </w:del>
            <w:ins w:id="4007" w:author="Author">
              <w:r w:rsidR="006F7115">
                <w:rPr>
                  <w:rFonts w:eastAsia="Times New Roman" w:cs="Arial"/>
                  <w:color w:val="000000"/>
                  <w:szCs w:val="17"/>
                </w:rPr>
                <w:t>15</w:t>
              </w:r>
            </w:ins>
            <w:r w:rsidRPr="00992510">
              <w:rPr>
                <w:rFonts w:eastAsia="Times New Roman" w:cs="Arial"/>
                <w:color w:val="000000"/>
                <w:szCs w:val="17"/>
              </w:rPr>
              <w:t>.5.</w:t>
            </w:r>
            <w:del w:id="4008" w:author="Author">
              <w:r w:rsidRPr="00992510" w:rsidDel="006F7115">
                <w:rPr>
                  <w:rFonts w:eastAsia="Times New Roman" w:cs="Arial"/>
                  <w:color w:val="000000"/>
                  <w:szCs w:val="17"/>
                </w:rPr>
                <w:delText>9</w:delText>
              </w:r>
            </w:del>
            <w:ins w:id="4009" w:author="Author">
              <w:r w:rsidR="006F7115">
                <w:rPr>
                  <w:rFonts w:eastAsia="Times New Roman" w:cs="Arial"/>
                  <w:color w:val="000000"/>
                  <w:szCs w:val="17"/>
                </w:rPr>
                <w:t>11</w:t>
              </w:r>
            </w:ins>
            <w:r w:rsidRPr="00992510">
              <w:rPr>
                <w:rFonts w:eastAsia="Times New Roman" w:cs="Arial"/>
                <w:color w:val="000000"/>
                <w:szCs w:val="17"/>
              </w:rPr>
              <w:t>]</w:t>
            </w:r>
          </w:p>
        </w:tc>
      </w:tr>
      <w:tr w:rsidR="00FA1A6C" w:rsidRPr="00992510" w14:paraId="78F73603" w14:textId="77777777" w:rsidTr="002B5612">
        <w:trPr>
          <w:trHeight w:val="300"/>
        </w:trPr>
        <w:tc>
          <w:tcPr>
            <w:tcW w:w="1165" w:type="dxa"/>
            <w:noWrap/>
            <w:vAlign w:val="bottom"/>
            <w:hideMark/>
          </w:tcPr>
          <w:p w14:paraId="22AF65A5" w14:textId="77777777" w:rsidR="00FA1A6C" w:rsidRPr="00992510" w:rsidRDefault="00FA1A6C" w:rsidP="002B5612">
            <w:pPr>
              <w:jc w:val="center"/>
              <w:rPr>
                <w:rFonts w:eastAsia="Times New Roman" w:cs="Arial"/>
                <w:color w:val="000000"/>
                <w:szCs w:val="17"/>
              </w:rPr>
            </w:pPr>
            <w:r w:rsidRPr="00992510">
              <w:rPr>
                <w:rFonts w:eastAsia="Times New Roman" w:cs="Arial"/>
                <w:color w:val="000000"/>
                <w:szCs w:val="17"/>
              </w:rPr>
              <w:t>411</w:t>
            </w:r>
          </w:p>
        </w:tc>
        <w:tc>
          <w:tcPr>
            <w:tcW w:w="2995" w:type="dxa"/>
            <w:noWrap/>
            <w:vAlign w:val="bottom"/>
            <w:hideMark/>
          </w:tcPr>
          <w:p w14:paraId="3DDB23D0" w14:textId="77777777" w:rsidR="00FA1A6C" w:rsidRPr="00954718" w:rsidRDefault="00FA1A6C" w:rsidP="002B5612">
            <w:pPr>
              <w:rPr>
                <w:rFonts w:ascii="Courier New" w:eastAsia="Times New Roman" w:hAnsi="Courier New" w:cs="Courier New"/>
                <w:color w:val="000000"/>
                <w:szCs w:val="17"/>
              </w:rPr>
            </w:pPr>
            <w:r w:rsidRPr="00954718">
              <w:rPr>
                <w:rFonts w:ascii="Courier New" w:eastAsia="Times New Roman" w:hAnsi="Courier New" w:cs="Courier New"/>
                <w:color w:val="000000"/>
                <w:szCs w:val="17"/>
              </w:rPr>
              <w:t>Length Required</w:t>
            </w:r>
          </w:p>
        </w:tc>
        <w:tc>
          <w:tcPr>
            <w:tcW w:w="4655" w:type="dxa"/>
            <w:noWrap/>
            <w:vAlign w:val="bottom"/>
            <w:hideMark/>
          </w:tcPr>
          <w:p w14:paraId="1AF9B73C" w14:textId="291EC826" w:rsidR="00FA1A6C" w:rsidRPr="00992510" w:rsidRDefault="00FA1A6C" w:rsidP="002B5612">
            <w:pPr>
              <w:rPr>
                <w:rFonts w:eastAsia="Times New Roman" w:cs="Arial"/>
                <w:color w:val="000000"/>
                <w:szCs w:val="17"/>
              </w:rPr>
            </w:pPr>
            <w:r w:rsidRPr="00992510">
              <w:rPr>
                <w:rFonts w:eastAsia="Times New Roman" w:cs="Arial"/>
                <w:color w:val="000000"/>
                <w:szCs w:val="17"/>
              </w:rPr>
              <w:t>[</w:t>
            </w:r>
            <w:del w:id="4010" w:author="Author">
              <w:r w:rsidRPr="00992510">
                <w:rPr>
                  <w:rFonts w:eastAsia="Times New Roman" w:cs="Arial"/>
                  <w:color w:val="000000"/>
                  <w:szCs w:val="17"/>
                </w:rPr>
                <w:delText>RFC7231</w:delText>
              </w:r>
            </w:del>
            <w:ins w:id="4011" w:author="Author">
              <w:r w:rsidR="006F7115" w:rsidRPr="001966D6">
                <w:rPr>
                  <w:rFonts w:eastAsia="Times New Roman" w:cs="Arial"/>
                  <w:color w:val="000000"/>
                  <w:szCs w:val="17"/>
                </w:rPr>
                <w:t>IETF RFC 9110</w:t>
              </w:r>
            </w:ins>
            <w:r w:rsidRPr="00992510">
              <w:rPr>
                <w:rFonts w:eastAsia="Times New Roman" w:cs="Arial"/>
                <w:color w:val="000000"/>
                <w:szCs w:val="17"/>
              </w:rPr>
              <w:t xml:space="preserve">, Section </w:t>
            </w:r>
            <w:del w:id="4012" w:author="Author">
              <w:r w:rsidRPr="00992510" w:rsidDel="006F7115">
                <w:rPr>
                  <w:rFonts w:eastAsia="Times New Roman" w:cs="Arial"/>
                  <w:color w:val="000000"/>
                  <w:szCs w:val="17"/>
                </w:rPr>
                <w:delText>6</w:delText>
              </w:r>
            </w:del>
            <w:ins w:id="4013" w:author="Author">
              <w:r w:rsidR="006F7115">
                <w:rPr>
                  <w:rFonts w:eastAsia="Times New Roman" w:cs="Arial"/>
                  <w:color w:val="000000"/>
                  <w:szCs w:val="17"/>
                </w:rPr>
                <w:t>15</w:t>
              </w:r>
            </w:ins>
            <w:r w:rsidRPr="00992510">
              <w:rPr>
                <w:rFonts w:eastAsia="Times New Roman" w:cs="Arial"/>
                <w:color w:val="000000"/>
                <w:szCs w:val="17"/>
              </w:rPr>
              <w:t>.5.</w:t>
            </w:r>
            <w:del w:id="4014" w:author="Author">
              <w:r w:rsidRPr="00992510">
                <w:rPr>
                  <w:rFonts w:eastAsia="Times New Roman" w:cs="Arial"/>
                  <w:color w:val="000000"/>
                  <w:szCs w:val="17"/>
                </w:rPr>
                <w:delText>10</w:delText>
              </w:r>
            </w:del>
            <w:ins w:id="4015" w:author="Author">
              <w:r w:rsidRPr="00992510">
                <w:rPr>
                  <w:rFonts w:eastAsia="Times New Roman" w:cs="Arial"/>
                  <w:color w:val="000000"/>
                  <w:szCs w:val="17"/>
                </w:rPr>
                <w:t>1</w:t>
              </w:r>
              <w:r w:rsidR="006F7115">
                <w:rPr>
                  <w:rFonts w:eastAsia="Times New Roman" w:cs="Arial"/>
                  <w:color w:val="000000"/>
                  <w:szCs w:val="17"/>
                </w:rPr>
                <w:t>2</w:t>
              </w:r>
            </w:ins>
            <w:r w:rsidRPr="00992510">
              <w:rPr>
                <w:rFonts w:eastAsia="Times New Roman" w:cs="Arial"/>
                <w:color w:val="000000"/>
                <w:szCs w:val="17"/>
              </w:rPr>
              <w:t>]</w:t>
            </w:r>
          </w:p>
        </w:tc>
      </w:tr>
      <w:tr w:rsidR="00FA1A6C" w:rsidRPr="00992510" w14:paraId="6E5CFBD0" w14:textId="77777777" w:rsidTr="002B5612">
        <w:trPr>
          <w:trHeight w:val="300"/>
        </w:trPr>
        <w:tc>
          <w:tcPr>
            <w:tcW w:w="1165" w:type="dxa"/>
            <w:noWrap/>
            <w:vAlign w:val="bottom"/>
            <w:hideMark/>
          </w:tcPr>
          <w:p w14:paraId="3EDFFA4A" w14:textId="77777777" w:rsidR="00FA1A6C" w:rsidRPr="00992510" w:rsidRDefault="00FA1A6C" w:rsidP="002B5612">
            <w:pPr>
              <w:jc w:val="center"/>
              <w:rPr>
                <w:rFonts w:eastAsia="Times New Roman" w:cs="Arial"/>
                <w:color w:val="000000"/>
                <w:szCs w:val="17"/>
              </w:rPr>
            </w:pPr>
            <w:r w:rsidRPr="00992510">
              <w:rPr>
                <w:rFonts w:eastAsia="Times New Roman" w:cs="Arial"/>
                <w:color w:val="000000"/>
                <w:szCs w:val="17"/>
              </w:rPr>
              <w:t>412</w:t>
            </w:r>
          </w:p>
        </w:tc>
        <w:tc>
          <w:tcPr>
            <w:tcW w:w="2995" w:type="dxa"/>
            <w:noWrap/>
            <w:vAlign w:val="bottom"/>
            <w:hideMark/>
          </w:tcPr>
          <w:p w14:paraId="3191C39F" w14:textId="77777777" w:rsidR="00FA1A6C" w:rsidRPr="00954718" w:rsidRDefault="00FA1A6C" w:rsidP="002B5612">
            <w:pPr>
              <w:rPr>
                <w:rFonts w:ascii="Courier New" w:eastAsia="Times New Roman" w:hAnsi="Courier New" w:cs="Courier New"/>
                <w:color w:val="000000"/>
                <w:szCs w:val="17"/>
              </w:rPr>
            </w:pPr>
            <w:r w:rsidRPr="00954718">
              <w:rPr>
                <w:rFonts w:ascii="Courier New" w:eastAsia="Times New Roman" w:hAnsi="Courier New" w:cs="Courier New"/>
                <w:color w:val="000000"/>
                <w:szCs w:val="17"/>
              </w:rPr>
              <w:t>Precondition Failed</w:t>
            </w:r>
          </w:p>
        </w:tc>
        <w:tc>
          <w:tcPr>
            <w:tcW w:w="4655" w:type="dxa"/>
            <w:noWrap/>
            <w:vAlign w:val="bottom"/>
            <w:hideMark/>
          </w:tcPr>
          <w:p w14:paraId="400A8354" w14:textId="690FB860" w:rsidR="00FA1A6C" w:rsidRPr="00992510" w:rsidRDefault="00FA1A6C" w:rsidP="002B5612">
            <w:pPr>
              <w:rPr>
                <w:rFonts w:eastAsia="Times New Roman" w:cs="Arial"/>
                <w:color w:val="000000"/>
                <w:szCs w:val="17"/>
              </w:rPr>
            </w:pPr>
            <w:r w:rsidRPr="00992510">
              <w:rPr>
                <w:rFonts w:eastAsia="Times New Roman" w:cs="Arial"/>
                <w:color w:val="000000"/>
                <w:szCs w:val="17"/>
              </w:rPr>
              <w:t>[</w:t>
            </w:r>
            <w:del w:id="4016" w:author="Author">
              <w:r w:rsidRPr="00992510">
                <w:rPr>
                  <w:rFonts w:eastAsia="Times New Roman" w:cs="Arial"/>
                  <w:color w:val="000000"/>
                  <w:szCs w:val="17"/>
                </w:rPr>
                <w:delText>RFC7232</w:delText>
              </w:r>
            </w:del>
            <w:ins w:id="4017" w:author="Author">
              <w:r w:rsidR="00457631" w:rsidRPr="001966D6">
                <w:rPr>
                  <w:rFonts w:eastAsia="Times New Roman" w:cs="Arial"/>
                  <w:color w:val="000000"/>
                  <w:szCs w:val="17"/>
                </w:rPr>
                <w:t>IETF RFC 9110</w:t>
              </w:r>
            </w:ins>
            <w:r w:rsidRPr="00992510">
              <w:rPr>
                <w:rFonts w:eastAsia="Times New Roman" w:cs="Arial"/>
                <w:color w:val="000000"/>
                <w:szCs w:val="17"/>
              </w:rPr>
              <w:t xml:space="preserve">, Section </w:t>
            </w:r>
            <w:del w:id="4018" w:author="Author">
              <w:r w:rsidRPr="00992510" w:rsidDel="00457631">
                <w:rPr>
                  <w:rFonts w:eastAsia="Times New Roman" w:cs="Arial"/>
                  <w:color w:val="000000"/>
                  <w:szCs w:val="17"/>
                </w:rPr>
                <w:delText>4.2</w:delText>
              </w:r>
            </w:del>
            <w:ins w:id="4019" w:author="Author">
              <w:r w:rsidR="00457631">
                <w:rPr>
                  <w:rFonts w:eastAsia="Times New Roman" w:cs="Arial"/>
                  <w:color w:val="000000"/>
                  <w:szCs w:val="17"/>
                </w:rPr>
                <w:t>15.5.13</w:t>
              </w:r>
            </w:ins>
            <w:r w:rsidRPr="00992510">
              <w:rPr>
                <w:rFonts w:eastAsia="Times New Roman" w:cs="Arial"/>
                <w:color w:val="000000"/>
                <w:szCs w:val="17"/>
              </w:rPr>
              <w:t>][RFC8144, Section 3.2]</w:t>
            </w:r>
          </w:p>
        </w:tc>
      </w:tr>
      <w:tr w:rsidR="00FA1A6C" w:rsidRPr="00992510" w14:paraId="4C5B6C88" w14:textId="77777777" w:rsidTr="002B5612">
        <w:trPr>
          <w:trHeight w:val="300"/>
        </w:trPr>
        <w:tc>
          <w:tcPr>
            <w:tcW w:w="1165" w:type="dxa"/>
            <w:noWrap/>
            <w:vAlign w:val="bottom"/>
            <w:hideMark/>
          </w:tcPr>
          <w:p w14:paraId="003553A7" w14:textId="77777777" w:rsidR="00FA1A6C" w:rsidRPr="00992510" w:rsidRDefault="00FA1A6C" w:rsidP="002B5612">
            <w:pPr>
              <w:jc w:val="center"/>
              <w:rPr>
                <w:rFonts w:eastAsia="Times New Roman" w:cs="Arial"/>
                <w:color w:val="000000"/>
                <w:szCs w:val="17"/>
              </w:rPr>
            </w:pPr>
            <w:r w:rsidRPr="00992510">
              <w:rPr>
                <w:rFonts w:eastAsia="Times New Roman" w:cs="Arial"/>
                <w:color w:val="000000"/>
                <w:szCs w:val="17"/>
              </w:rPr>
              <w:t>413</w:t>
            </w:r>
          </w:p>
        </w:tc>
        <w:tc>
          <w:tcPr>
            <w:tcW w:w="2995" w:type="dxa"/>
            <w:noWrap/>
            <w:vAlign w:val="bottom"/>
            <w:hideMark/>
          </w:tcPr>
          <w:p w14:paraId="18D6CF2A" w14:textId="1B21225B" w:rsidR="00FA1A6C" w:rsidRPr="00954718" w:rsidRDefault="00FA1A6C" w:rsidP="002B5612">
            <w:pPr>
              <w:rPr>
                <w:rFonts w:ascii="Courier New" w:eastAsia="Times New Roman" w:hAnsi="Courier New" w:cs="Courier New"/>
                <w:color w:val="000000"/>
                <w:szCs w:val="17"/>
              </w:rPr>
            </w:pPr>
            <w:del w:id="4020" w:author="Author">
              <w:r w:rsidRPr="00954718" w:rsidDel="002A1D76">
                <w:rPr>
                  <w:rFonts w:ascii="Courier New" w:eastAsia="Times New Roman" w:hAnsi="Courier New" w:cs="Courier New"/>
                  <w:color w:val="000000"/>
                  <w:szCs w:val="17"/>
                </w:rPr>
                <w:delText>Payload</w:delText>
              </w:r>
            </w:del>
            <w:ins w:id="4021" w:author="Author">
              <w:r w:rsidR="002A1D76">
                <w:rPr>
                  <w:rFonts w:ascii="Courier New" w:eastAsia="Times New Roman" w:hAnsi="Courier New" w:cs="Courier New"/>
                  <w:color w:val="000000"/>
                  <w:szCs w:val="17"/>
                </w:rPr>
                <w:t>Content</w:t>
              </w:r>
            </w:ins>
            <w:r w:rsidR="002A1D76" w:rsidRPr="00954718">
              <w:rPr>
                <w:rFonts w:ascii="Courier New" w:eastAsia="Times New Roman" w:hAnsi="Courier New" w:cs="Courier New"/>
                <w:color w:val="000000"/>
                <w:szCs w:val="17"/>
              </w:rPr>
              <w:t xml:space="preserve"> </w:t>
            </w:r>
            <w:r w:rsidRPr="00954718">
              <w:rPr>
                <w:rFonts w:ascii="Courier New" w:eastAsia="Times New Roman" w:hAnsi="Courier New" w:cs="Courier New"/>
                <w:color w:val="000000"/>
                <w:szCs w:val="17"/>
              </w:rPr>
              <w:t>Too Large</w:t>
            </w:r>
          </w:p>
        </w:tc>
        <w:tc>
          <w:tcPr>
            <w:tcW w:w="4655" w:type="dxa"/>
            <w:noWrap/>
            <w:vAlign w:val="bottom"/>
            <w:hideMark/>
          </w:tcPr>
          <w:p w14:paraId="03D63928" w14:textId="3517A014" w:rsidR="00FA1A6C" w:rsidRPr="00992510" w:rsidRDefault="00FA1A6C" w:rsidP="002B5612">
            <w:pPr>
              <w:rPr>
                <w:rFonts w:eastAsia="Times New Roman" w:cs="Arial"/>
                <w:color w:val="000000"/>
                <w:szCs w:val="17"/>
              </w:rPr>
            </w:pPr>
            <w:r w:rsidRPr="00992510">
              <w:rPr>
                <w:rFonts w:eastAsia="Times New Roman" w:cs="Arial"/>
                <w:color w:val="000000"/>
                <w:szCs w:val="17"/>
              </w:rPr>
              <w:t>[</w:t>
            </w:r>
            <w:del w:id="4022" w:author="Author">
              <w:r w:rsidRPr="00992510">
                <w:rPr>
                  <w:rFonts w:eastAsia="Times New Roman" w:cs="Arial"/>
                  <w:color w:val="000000"/>
                  <w:szCs w:val="17"/>
                </w:rPr>
                <w:delText>RFC7231</w:delText>
              </w:r>
            </w:del>
            <w:ins w:id="4023" w:author="Author">
              <w:r w:rsidR="002A1D76" w:rsidRPr="001966D6">
                <w:rPr>
                  <w:rFonts w:eastAsia="Times New Roman" w:cs="Arial"/>
                  <w:color w:val="000000"/>
                  <w:szCs w:val="17"/>
                </w:rPr>
                <w:t>IETF RFC 9110</w:t>
              </w:r>
            </w:ins>
            <w:r w:rsidRPr="00992510">
              <w:rPr>
                <w:rFonts w:eastAsia="Times New Roman" w:cs="Arial"/>
                <w:color w:val="000000"/>
                <w:szCs w:val="17"/>
              </w:rPr>
              <w:t xml:space="preserve">, Section </w:t>
            </w:r>
            <w:del w:id="4024" w:author="Author">
              <w:r w:rsidRPr="00992510">
                <w:rPr>
                  <w:rFonts w:eastAsia="Times New Roman" w:cs="Arial"/>
                  <w:color w:val="000000"/>
                  <w:szCs w:val="17"/>
                </w:rPr>
                <w:delText>6</w:delText>
              </w:r>
            </w:del>
            <w:ins w:id="4025" w:author="Author">
              <w:r w:rsidR="008B7760">
                <w:rPr>
                  <w:rFonts w:eastAsia="Times New Roman" w:cs="Arial"/>
                  <w:color w:val="000000"/>
                  <w:szCs w:val="17"/>
                </w:rPr>
                <w:t>15</w:t>
              </w:r>
            </w:ins>
            <w:r w:rsidRPr="00992510">
              <w:rPr>
                <w:rFonts w:eastAsia="Times New Roman" w:cs="Arial"/>
                <w:color w:val="000000"/>
                <w:szCs w:val="17"/>
              </w:rPr>
              <w:t>.5.</w:t>
            </w:r>
            <w:del w:id="4026" w:author="Author">
              <w:r w:rsidRPr="00992510">
                <w:rPr>
                  <w:rFonts w:eastAsia="Times New Roman" w:cs="Arial"/>
                  <w:color w:val="000000"/>
                  <w:szCs w:val="17"/>
                </w:rPr>
                <w:delText>11</w:delText>
              </w:r>
            </w:del>
            <w:ins w:id="4027" w:author="Author">
              <w:r w:rsidRPr="00992510">
                <w:rPr>
                  <w:rFonts w:eastAsia="Times New Roman" w:cs="Arial"/>
                  <w:color w:val="000000"/>
                  <w:szCs w:val="17"/>
                </w:rPr>
                <w:t>1</w:t>
              </w:r>
              <w:r w:rsidR="008B7760">
                <w:rPr>
                  <w:rFonts w:eastAsia="Times New Roman" w:cs="Arial"/>
                  <w:color w:val="000000"/>
                  <w:szCs w:val="17"/>
                </w:rPr>
                <w:t>4</w:t>
              </w:r>
            </w:ins>
            <w:r w:rsidRPr="00992510">
              <w:rPr>
                <w:rFonts w:eastAsia="Times New Roman" w:cs="Arial"/>
                <w:color w:val="000000"/>
                <w:szCs w:val="17"/>
              </w:rPr>
              <w:t>]</w:t>
            </w:r>
          </w:p>
        </w:tc>
      </w:tr>
      <w:tr w:rsidR="00FA1A6C" w:rsidRPr="00992510" w14:paraId="130CDB45" w14:textId="77777777" w:rsidTr="002B5612">
        <w:trPr>
          <w:trHeight w:val="300"/>
        </w:trPr>
        <w:tc>
          <w:tcPr>
            <w:tcW w:w="1165" w:type="dxa"/>
            <w:noWrap/>
            <w:vAlign w:val="bottom"/>
            <w:hideMark/>
          </w:tcPr>
          <w:p w14:paraId="6A5F87DC" w14:textId="77777777" w:rsidR="00FA1A6C" w:rsidRPr="00992510" w:rsidRDefault="00FA1A6C" w:rsidP="002B5612">
            <w:pPr>
              <w:jc w:val="center"/>
              <w:rPr>
                <w:rFonts w:eastAsia="Times New Roman" w:cs="Arial"/>
                <w:color w:val="000000"/>
                <w:szCs w:val="17"/>
              </w:rPr>
            </w:pPr>
            <w:r w:rsidRPr="00992510">
              <w:rPr>
                <w:rFonts w:eastAsia="Times New Roman" w:cs="Arial"/>
                <w:color w:val="000000"/>
                <w:szCs w:val="17"/>
              </w:rPr>
              <w:t>414</w:t>
            </w:r>
          </w:p>
        </w:tc>
        <w:tc>
          <w:tcPr>
            <w:tcW w:w="2995" w:type="dxa"/>
            <w:noWrap/>
            <w:vAlign w:val="bottom"/>
            <w:hideMark/>
          </w:tcPr>
          <w:p w14:paraId="6DEBE8E6" w14:textId="77777777" w:rsidR="00FA1A6C" w:rsidRPr="00954718" w:rsidRDefault="00FA1A6C" w:rsidP="002B5612">
            <w:pPr>
              <w:rPr>
                <w:rFonts w:ascii="Courier New" w:eastAsia="Times New Roman" w:hAnsi="Courier New" w:cs="Courier New"/>
                <w:color w:val="000000"/>
                <w:szCs w:val="17"/>
              </w:rPr>
            </w:pPr>
            <w:r w:rsidRPr="00954718">
              <w:rPr>
                <w:rFonts w:ascii="Courier New" w:eastAsia="Times New Roman" w:hAnsi="Courier New" w:cs="Courier New"/>
                <w:color w:val="000000"/>
                <w:szCs w:val="17"/>
              </w:rPr>
              <w:t>URI Too Long</w:t>
            </w:r>
          </w:p>
        </w:tc>
        <w:tc>
          <w:tcPr>
            <w:tcW w:w="4655" w:type="dxa"/>
            <w:noWrap/>
            <w:vAlign w:val="bottom"/>
            <w:hideMark/>
          </w:tcPr>
          <w:p w14:paraId="0E52A190" w14:textId="27432E03" w:rsidR="00FA1A6C" w:rsidRPr="00992510" w:rsidRDefault="00FA1A6C" w:rsidP="002B5612">
            <w:pPr>
              <w:rPr>
                <w:rFonts w:eastAsia="Times New Roman" w:cs="Arial"/>
                <w:color w:val="000000"/>
                <w:szCs w:val="17"/>
              </w:rPr>
            </w:pPr>
            <w:r w:rsidRPr="00992510">
              <w:rPr>
                <w:rFonts w:eastAsia="Times New Roman" w:cs="Arial"/>
                <w:color w:val="000000"/>
                <w:szCs w:val="17"/>
              </w:rPr>
              <w:t>[</w:t>
            </w:r>
            <w:del w:id="4028" w:author="Author">
              <w:r w:rsidRPr="00992510">
                <w:rPr>
                  <w:rFonts w:eastAsia="Times New Roman" w:cs="Arial"/>
                  <w:color w:val="000000"/>
                  <w:szCs w:val="17"/>
                </w:rPr>
                <w:delText>RFC7231</w:delText>
              </w:r>
            </w:del>
            <w:ins w:id="4029" w:author="Author">
              <w:r w:rsidR="008B7760" w:rsidRPr="001966D6">
                <w:rPr>
                  <w:rFonts w:eastAsia="Times New Roman" w:cs="Arial"/>
                  <w:color w:val="000000"/>
                  <w:szCs w:val="17"/>
                </w:rPr>
                <w:t>IETF RFC 9110</w:t>
              </w:r>
            </w:ins>
            <w:r w:rsidRPr="00992510">
              <w:rPr>
                <w:rFonts w:eastAsia="Times New Roman" w:cs="Arial"/>
                <w:color w:val="000000"/>
                <w:szCs w:val="17"/>
              </w:rPr>
              <w:t xml:space="preserve">, Section </w:t>
            </w:r>
            <w:del w:id="4030" w:author="Author">
              <w:r w:rsidRPr="00992510" w:rsidDel="008B7760">
                <w:rPr>
                  <w:rFonts w:eastAsia="Times New Roman" w:cs="Arial"/>
                  <w:color w:val="000000"/>
                  <w:szCs w:val="17"/>
                </w:rPr>
                <w:delText>6</w:delText>
              </w:r>
            </w:del>
            <w:ins w:id="4031" w:author="Author">
              <w:r w:rsidR="008B7760">
                <w:rPr>
                  <w:rFonts w:eastAsia="Times New Roman" w:cs="Arial"/>
                  <w:color w:val="000000"/>
                  <w:szCs w:val="17"/>
                </w:rPr>
                <w:t>15</w:t>
              </w:r>
            </w:ins>
            <w:r w:rsidRPr="00992510">
              <w:rPr>
                <w:rFonts w:eastAsia="Times New Roman" w:cs="Arial"/>
                <w:color w:val="000000"/>
                <w:szCs w:val="17"/>
              </w:rPr>
              <w:t>.5.</w:t>
            </w:r>
            <w:del w:id="4032" w:author="Author">
              <w:r w:rsidRPr="00992510">
                <w:rPr>
                  <w:rFonts w:eastAsia="Times New Roman" w:cs="Arial"/>
                  <w:color w:val="000000"/>
                  <w:szCs w:val="17"/>
                </w:rPr>
                <w:delText>12</w:delText>
              </w:r>
            </w:del>
            <w:ins w:id="4033" w:author="Author">
              <w:r w:rsidRPr="00992510">
                <w:rPr>
                  <w:rFonts w:eastAsia="Times New Roman" w:cs="Arial"/>
                  <w:color w:val="000000"/>
                  <w:szCs w:val="17"/>
                </w:rPr>
                <w:t>1</w:t>
              </w:r>
              <w:r w:rsidR="008B7760">
                <w:rPr>
                  <w:rFonts w:eastAsia="Times New Roman" w:cs="Arial"/>
                  <w:color w:val="000000"/>
                  <w:szCs w:val="17"/>
                </w:rPr>
                <w:t>5</w:t>
              </w:r>
            </w:ins>
            <w:r w:rsidRPr="00992510">
              <w:rPr>
                <w:rFonts w:eastAsia="Times New Roman" w:cs="Arial"/>
                <w:color w:val="000000"/>
                <w:szCs w:val="17"/>
              </w:rPr>
              <w:t>]</w:t>
            </w:r>
          </w:p>
        </w:tc>
      </w:tr>
      <w:tr w:rsidR="00FA1A6C" w:rsidRPr="00992510" w14:paraId="03AD802F" w14:textId="77777777" w:rsidTr="002B5612">
        <w:trPr>
          <w:trHeight w:val="300"/>
        </w:trPr>
        <w:tc>
          <w:tcPr>
            <w:tcW w:w="1165" w:type="dxa"/>
            <w:noWrap/>
            <w:vAlign w:val="bottom"/>
            <w:hideMark/>
          </w:tcPr>
          <w:p w14:paraId="6F44A441" w14:textId="77777777" w:rsidR="00FA1A6C" w:rsidRPr="00992510" w:rsidRDefault="00FA1A6C" w:rsidP="002B5612">
            <w:pPr>
              <w:jc w:val="center"/>
              <w:rPr>
                <w:rFonts w:eastAsia="Times New Roman" w:cs="Arial"/>
                <w:color w:val="000000"/>
                <w:szCs w:val="17"/>
              </w:rPr>
            </w:pPr>
            <w:r w:rsidRPr="00992510">
              <w:rPr>
                <w:rFonts w:eastAsia="Times New Roman" w:cs="Arial"/>
                <w:color w:val="000000"/>
                <w:szCs w:val="17"/>
              </w:rPr>
              <w:t>415</w:t>
            </w:r>
          </w:p>
        </w:tc>
        <w:tc>
          <w:tcPr>
            <w:tcW w:w="2995" w:type="dxa"/>
            <w:noWrap/>
            <w:vAlign w:val="bottom"/>
            <w:hideMark/>
          </w:tcPr>
          <w:p w14:paraId="375E48AD" w14:textId="77777777" w:rsidR="00FA1A6C" w:rsidRPr="00954718" w:rsidRDefault="00FA1A6C" w:rsidP="002B5612">
            <w:pPr>
              <w:rPr>
                <w:rFonts w:ascii="Courier New" w:eastAsia="Times New Roman" w:hAnsi="Courier New" w:cs="Courier New"/>
                <w:color w:val="000000"/>
                <w:szCs w:val="17"/>
              </w:rPr>
            </w:pPr>
            <w:r w:rsidRPr="00954718">
              <w:rPr>
                <w:rFonts w:ascii="Courier New" w:eastAsia="Times New Roman" w:hAnsi="Courier New" w:cs="Courier New"/>
                <w:color w:val="000000"/>
                <w:szCs w:val="17"/>
              </w:rPr>
              <w:t>Unsupported Media Type</w:t>
            </w:r>
          </w:p>
        </w:tc>
        <w:tc>
          <w:tcPr>
            <w:tcW w:w="4655" w:type="dxa"/>
            <w:noWrap/>
            <w:vAlign w:val="bottom"/>
            <w:hideMark/>
          </w:tcPr>
          <w:p w14:paraId="3716E074" w14:textId="39D9DC83" w:rsidR="00FA1A6C" w:rsidRPr="00992510" w:rsidRDefault="00FA1A6C" w:rsidP="002B5612">
            <w:pPr>
              <w:rPr>
                <w:rFonts w:eastAsia="Times New Roman" w:cs="Arial"/>
                <w:color w:val="000000"/>
                <w:szCs w:val="17"/>
              </w:rPr>
            </w:pPr>
            <w:r w:rsidRPr="00992510">
              <w:rPr>
                <w:rFonts w:eastAsia="Times New Roman" w:cs="Arial"/>
                <w:color w:val="000000"/>
                <w:szCs w:val="17"/>
              </w:rPr>
              <w:t>[</w:t>
            </w:r>
            <w:del w:id="4034" w:author="Author">
              <w:r w:rsidRPr="00992510">
                <w:rPr>
                  <w:rFonts w:eastAsia="Times New Roman" w:cs="Arial"/>
                  <w:color w:val="000000"/>
                  <w:szCs w:val="17"/>
                </w:rPr>
                <w:delText>RFC7231</w:delText>
              </w:r>
            </w:del>
            <w:ins w:id="4035" w:author="Author">
              <w:r w:rsidR="00ED1CDB" w:rsidRPr="001966D6">
                <w:rPr>
                  <w:rFonts w:eastAsia="Times New Roman" w:cs="Arial"/>
                  <w:color w:val="000000"/>
                  <w:szCs w:val="17"/>
                </w:rPr>
                <w:t>IETF RFC 9110</w:t>
              </w:r>
            </w:ins>
            <w:r w:rsidRPr="00992510">
              <w:rPr>
                <w:rFonts w:eastAsia="Times New Roman" w:cs="Arial"/>
                <w:color w:val="000000"/>
                <w:szCs w:val="17"/>
              </w:rPr>
              <w:t xml:space="preserve">, Section </w:t>
            </w:r>
            <w:del w:id="4036" w:author="Author">
              <w:r w:rsidRPr="00992510" w:rsidDel="00ED1CDB">
                <w:rPr>
                  <w:rFonts w:eastAsia="Times New Roman" w:cs="Arial"/>
                  <w:color w:val="000000"/>
                  <w:szCs w:val="17"/>
                </w:rPr>
                <w:delText>6</w:delText>
              </w:r>
            </w:del>
            <w:ins w:id="4037" w:author="Author">
              <w:r w:rsidR="00ED1CDB">
                <w:rPr>
                  <w:rFonts w:eastAsia="Times New Roman" w:cs="Arial"/>
                  <w:color w:val="000000"/>
                  <w:szCs w:val="17"/>
                </w:rPr>
                <w:t>15</w:t>
              </w:r>
            </w:ins>
            <w:r w:rsidRPr="00992510">
              <w:rPr>
                <w:rFonts w:eastAsia="Times New Roman" w:cs="Arial"/>
                <w:color w:val="000000"/>
                <w:szCs w:val="17"/>
              </w:rPr>
              <w:t>.5.</w:t>
            </w:r>
            <w:del w:id="4038" w:author="Author">
              <w:r w:rsidRPr="00992510">
                <w:rPr>
                  <w:rFonts w:eastAsia="Times New Roman" w:cs="Arial"/>
                  <w:color w:val="000000"/>
                  <w:szCs w:val="17"/>
                </w:rPr>
                <w:delText>1</w:delText>
              </w:r>
              <w:r w:rsidRPr="00992510" w:rsidDel="00ED1CDB">
                <w:rPr>
                  <w:rFonts w:eastAsia="Times New Roman" w:cs="Arial"/>
                  <w:color w:val="000000"/>
                  <w:szCs w:val="17"/>
                </w:rPr>
                <w:delText>3</w:delText>
              </w:r>
            </w:del>
            <w:ins w:id="4039" w:author="Author">
              <w:r w:rsidRPr="00992510">
                <w:rPr>
                  <w:rFonts w:eastAsia="Times New Roman" w:cs="Arial"/>
                  <w:color w:val="000000"/>
                  <w:szCs w:val="17"/>
                </w:rPr>
                <w:t>1</w:t>
              </w:r>
              <w:r w:rsidR="00ED1CDB">
                <w:rPr>
                  <w:rFonts w:eastAsia="Times New Roman" w:cs="Arial"/>
                  <w:color w:val="000000"/>
                  <w:szCs w:val="17"/>
                </w:rPr>
                <w:t>6</w:t>
              </w:r>
            </w:ins>
            <w:r w:rsidRPr="00992510">
              <w:rPr>
                <w:rFonts w:eastAsia="Times New Roman" w:cs="Arial"/>
                <w:color w:val="000000"/>
                <w:szCs w:val="17"/>
              </w:rPr>
              <w:t>][RFC7694,Section 3]</w:t>
            </w:r>
          </w:p>
        </w:tc>
      </w:tr>
      <w:tr w:rsidR="00FA1A6C" w:rsidRPr="00992510" w14:paraId="649A85B7" w14:textId="77777777" w:rsidTr="002B5612">
        <w:trPr>
          <w:trHeight w:val="300"/>
        </w:trPr>
        <w:tc>
          <w:tcPr>
            <w:tcW w:w="1165" w:type="dxa"/>
            <w:noWrap/>
            <w:vAlign w:val="bottom"/>
            <w:hideMark/>
          </w:tcPr>
          <w:p w14:paraId="321B4DD6" w14:textId="77777777" w:rsidR="00FA1A6C" w:rsidRPr="00992510" w:rsidRDefault="00FA1A6C" w:rsidP="002B5612">
            <w:pPr>
              <w:jc w:val="center"/>
              <w:rPr>
                <w:rFonts w:eastAsia="Times New Roman" w:cs="Arial"/>
                <w:color w:val="000000"/>
                <w:szCs w:val="17"/>
              </w:rPr>
            </w:pPr>
            <w:r w:rsidRPr="00992510">
              <w:rPr>
                <w:rFonts w:eastAsia="Times New Roman" w:cs="Arial"/>
                <w:color w:val="000000"/>
                <w:szCs w:val="17"/>
              </w:rPr>
              <w:t>416</w:t>
            </w:r>
          </w:p>
        </w:tc>
        <w:tc>
          <w:tcPr>
            <w:tcW w:w="2995" w:type="dxa"/>
            <w:noWrap/>
            <w:vAlign w:val="bottom"/>
            <w:hideMark/>
          </w:tcPr>
          <w:p w14:paraId="5C85DE83" w14:textId="77777777" w:rsidR="00FA1A6C" w:rsidRPr="00954718" w:rsidRDefault="00FA1A6C" w:rsidP="002B5612">
            <w:pPr>
              <w:rPr>
                <w:rFonts w:ascii="Courier New" w:eastAsia="Times New Roman" w:hAnsi="Courier New" w:cs="Courier New"/>
                <w:color w:val="000000"/>
                <w:szCs w:val="17"/>
              </w:rPr>
            </w:pPr>
            <w:r w:rsidRPr="00954718">
              <w:rPr>
                <w:rFonts w:ascii="Courier New" w:eastAsia="Times New Roman" w:hAnsi="Courier New" w:cs="Courier New"/>
                <w:color w:val="000000"/>
                <w:szCs w:val="17"/>
              </w:rPr>
              <w:t>Range Not Satisfiable</w:t>
            </w:r>
          </w:p>
        </w:tc>
        <w:tc>
          <w:tcPr>
            <w:tcW w:w="4655" w:type="dxa"/>
            <w:noWrap/>
            <w:vAlign w:val="bottom"/>
            <w:hideMark/>
          </w:tcPr>
          <w:p w14:paraId="16B62447" w14:textId="30A64A70" w:rsidR="00FA1A6C" w:rsidRPr="00992510" w:rsidRDefault="00FA1A6C" w:rsidP="002B5612">
            <w:pPr>
              <w:rPr>
                <w:rFonts w:eastAsia="Times New Roman" w:cs="Arial"/>
                <w:color w:val="000000"/>
                <w:szCs w:val="17"/>
              </w:rPr>
            </w:pPr>
            <w:r w:rsidRPr="00992510">
              <w:rPr>
                <w:rFonts w:eastAsia="Times New Roman" w:cs="Arial"/>
                <w:color w:val="000000"/>
                <w:szCs w:val="17"/>
              </w:rPr>
              <w:t>[</w:t>
            </w:r>
            <w:ins w:id="4040" w:author="Author">
              <w:r w:rsidR="002A4C82" w:rsidRPr="001966D6">
                <w:rPr>
                  <w:rFonts w:eastAsia="Times New Roman" w:cs="Arial"/>
                  <w:color w:val="000000"/>
                  <w:szCs w:val="17"/>
                </w:rPr>
                <w:t>IETF RFC 9110</w:t>
              </w:r>
              <w:r w:rsidR="002A4C82">
                <w:rPr>
                  <w:rFonts w:eastAsia="Times New Roman" w:cs="Arial"/>
                  <w:color w:val="000000"/>
                  <w:szCs w:val="17"/>
                </w:rPr>
                <w:t xml:space="preserve">, Section 15.5.17, </w:t>
              </w:r>
            </w:ins>
          </w:p>
        </w:tc>
      </w:tr>
      <w:tr w:rsidR="00FA1A6C" w:rsidRPr="00992510" w14:paraId="0A779E4A" w14:textId="77777777" w:rsidTr="002B5612">
        <w:trPr>
          <w:trHeight w:val="300"/>
        </w:trPr>
        <w:tc>
          <w:tcPr>
            <w:tcW w:w="1165" w:type="dxa"/>
            <w:noWrap/>
            <w:vAlign w:val="bottom"/>
            <w:hideMark/>
          </w:tcPr>
          <w:p w14:paraId="1708BA17" w14:textId="77777777" w:rsidR="00FA1A6C" w:rsidRPr="00992510" w:rsidRDefault="00FA1A6C" w:rsidP="002B5612">
            <w:pPr>
              <w:jc w:val="center"/>
              <w:rPr>
                <w:rFonts w:eastAsia="Times New Roman" w:cs="Arial"/>
                <w:color w:val="000000"/>
                <w:szCs w:val="17"/>
              </w:rPr>
            </w:pPr>
            <w:r w:rsidRPr="00992510">
              <w:rPr>
                <w:rFonts w:eastAsia="Times New Roman" w:cs="Arial"/>
                <w:color w:val="000000"/>
                <w:szCs w:val="17"/>
              </w:rPr>
              <w:t>417</w:t>
            </w:r>
          </w:p>
        </w:tc>
        <w:tc>
          <w:tcPr>
            <w:tcW w:w="2995" w:type="dxa"/>
            <w:noWrap/>
            <w:vAlign w:val="bottom"/>
            <w:hideMark/>
          </w:tcPr>
          <w:p w14:paraId="44D7BA74" w14:textId="77777777" w:rsidR="00FA1A6C" w:rsidRPr="00954718" w:rsidRDefault="00FA1A6C" w:rsidP="002B5612">
            <w:pPr>
              <w:rPr>
                <w:rFonts w:ascii="Courier New" w:eastAsia="Times New Roman" w:hAnsi="Courier New" w:cs="Courier New"/>
                <w:color w:val="000000"/>
                <w:szCs w:val="17"/>
              </w:rPr>
            </w:pPr>
            <w:r w:rsidRPr="00954718">
              <w:rPr>
                <w:rFonts w:ascii="Courier New" w:eastAsia="Times New Roman" w:hAnsi="Courier New" w:cs="Courier New"/>
                <w:color w:val="000000"/>
                <w:szCs w:val="17"/>
              </w:rPr>
              <w:t>Expectation Failed</w:t>
            </w:r>
          </w:p>
        </w:tc>
        <w:tc>
          <w:tcPr>
            <w:tcW w:w="4655" w:type="dxa"/>
            <w:noWrap/>
            <w:vAlign w:val="bottom"/>
            <w:hideMark/>
          </w:tcPr>
          <w:p w14:paraId="2318D387" w14:textId="780CE5AE" w:rsidR="00FA1A6C" w:rsidRPr="00992510" w:rsidRDefault="00FA1A6C" w:rsidP="002B5612">
            <w:pPr>
              <w:rPr>
                <w:rFonts w:eastAsia="Times New Roman" w:cs="Arial"/>
                <w:color w:val="000000"/>
                <w:szCs w:val="17"/>
              </w:rPr>
            </w:pPr>
            <w:r w:rsidRPr="00992510">
              <w:rPr>
                <w:rFonts w:eastAsia="Times New Roman" w:cs="Arial"/>
                <w:color w:val="000000"/>
                <w:szCs w:val="17"/>
              </w:rPr>
              <w:t>[</w:t>
            </w:r>
            <w:del w:id="4041" w:author="Author">
              <w:r w:rsidRPr="00992510">
                <w:rPr>
                  <w:rFonts w:eastAsia="Times New Roman" w:cs="Arial"/>
                  <w:color w:val="000000"/>
                  <w:szCs w:val="17"/>
                </w:rPr>
                <w:delText>RFC7231</w:delText>
              </w:r>
            </w:del>
            <w:ins w:id="4042" w:author="Author">
              <w:r w:rsidR="009C7683" w:rsidRPr="001966D6">
                <w:rPr>
                  <w:rFonts w:eastAsia="Times New Roman" w:cs="Arial"/>
                  <w:color w:val="000000"/>
                  <w:szCs w:val="17"/>
                </w:rPr>
                <w:t>IETF RFC 9110</w:t>
              </w:r>
            </w:ins>
            <w:r w:rsidRPr="00992510">
              <w:rPr>
                <w:rFonts w:eastAsia="Times New Roman" w:cs="Arial"/>
                <w:color w:val="000000"/>
                <w:szCs w:val="17"/>
              </w:rPr>
              <w:t xml:space="preserve">, Section </w:t>
            </w:r>
            <w:del w:id="4043" w:author="Author">
              <w:r w:rsidRPr="00992510" w:rsidDel="009C7683">
                <w:rPr>
                  <w:rFonts w:eastAsia="Times New Roman" w:cs="Arial"/>
                  <w:color w:val="000000"/>
                  <w:szCs w:val="17"/>
                </w:rPr>
                <w:delText>6</w:delText>
              </w:r>
            </w:del>
            <w:ins w:id="4044" w:author="Author">
              <w:r w:rsidR="009C7683">
                <w:rPr>
                  <w:rFonts w:eastAsia="Times New Roman" w:cs="Arial"/>
                  <w:color w:val="000000"/>
                  <w:szCs w:val="17"/>
                </w:rPr>
                <w:t>15</w:t>
              </w:r>
            </w:ins>
            <w:r w:rsidRPr="00992510">
              <w:rPr>
                <w:rFonts w:eastAsia="Times New Roman" w:cs="Arial"/>
                <w:color w:val="000000"/>
                <w:szCs w:val="17"/>
              </w:rPr>
              <w:t>.5.</w:t>
            </w:r>
            <w:del w:id="4045" w:author="Author">
              <w:r w:rsidRPr="00992510">
                <w:rPr>
                  <w:rFonts w:eastAsia="Times New Roman" w:cs="Arial"/>
                  <w:color w:val="000000"/>
                  <w:szCs w:val="17"/>
                </w:rPr>
                <w:delText>14</w:delText>
              </w:r>
            </w:del>
            <w:ins w:id="4046" w:author="Author">
              <w:r w:rsidRPr="00992510">
                <w:rPr>
                  <w:rFonts w:eastAsia="Times New Roman" w:cs="Arial"/>
                  <w:color w:val="000000"/>
                  <w:szCs w:val="17"/>
                </w:rPr>
                <w:t>1</w:t>
              </w:r>
              <w:r w:rsidR="009C7683">
                <w:rPr>
                  <w:rFonts w:eastAsia="Times New Roman" w:cs="Arial"/>
                  <w:color w:val="000000"/>
                  <w:szCs w:val="17"/>
                </w:rPr>
                <w:t>8</w:t>
              </w:r>
            </w:ins>
            <w:r w:rsidRPr="00992510">
              <w:rPr>
                <w:rFonts w:eastAsia="Times New Roman" w:cs="Arial"/>
                <w:color w:val="000000"/>
                <w:szCs w:val="17"/>
              </w:rPr>
              <w:t>]</w:t>
            </w:r>
          </w:p>
        </w:tc>
      </w:tr>
      <w:tr w:rsidR="00FA1A6C" w:rsidRPr="00992510" w14:paraId="3BC05174" w14:textId="77777777" w:rsidTr="002B5612">
        <w:trPr>
          <w:trHeight w:val="300"/>
        </w:trPr>
        <w:tc>
          <w:tcPr>
            <w:tcW w:w="1165" w:type="dxa"/>
            <w:noWrap/>
            <w:vAlign w:val="bottom"/>
            <w:hideMark/>
          </w:tcPr>
          <w:p w14:paraId="2A0031DC" w14:textId="77777777" w:rsidR="00FA1A6C" w:rsidRPr="00992510" w:rsidRDefault="00FA1A6C" w:rsidP="002B5612">
            <w:pPr>
              <w:jc w:val="center"/>
              <w:rPr>
                <w:rFonts w:eastAsia="Times New Roman" w:cs="Arial"/>
                <w:color w:val="000000"/>
                <w:szCs w:val="17"/>
              </w:rPr>
            </w:pPr>
            <w:r w:rsidRPr="00992510">
              <w:rPr>
                <w:rFonts w:eastAsia="Times New Roman" w:cs="Arial"/>
                <w:color w:val="000000"/>
                <w:szCs w:val="17"/>
              </w:rPr>
              <w:t>418-420</w:t>
            </w:r>
          </w:p>
        </w:tc>
        <w:tc>
          <w:tcPr>
            <w:tcW w:w="2995" w:type="dxa"/>
            <w:noWrap/>
            <w:vAlign w:val="bottom"/>
            <w:hideMark/>
          </w:tcPr>
          <w:p w14:paraId="64858881" w14:textId="77777777" w:rsidR="00FA1A6C" w:rsidRPr="00954718" w:rsidRDefault="00FA1A6C" w:rsidP="002B5612">
            <w:pPr>
              <w:rPr>
                <w:rFonts w:ascii="Courier New" w:eastAsia="Times New Roman" w:hAnsi="Courier New" w:cs="Courier New"/>
                <w:color w:val="000000"/>
                <w:szCs w:val="17"/>
              </w:rPr>
            </w:pPr>
            <w:r w:rsidRPr="00954718">
              <w:rPr>
                <w:rFonts w:ascii="Courier New" w:eastAsia="Times New Roman" w:hAnsi="Courier New" w:cs="Courier New"/>
                <w:color w:val="000000"/>
                <w:szCs w:val="17"/>
              </w:rPr>
              <w:t>Unassigned</w:t>
            </w:r>
          </w:p>
        </w:tc>
        <w:tc>
          <w:tcPr>
            <w:tcW w:w="4655" w:type="dxa"/>
            <w:noWrap/>
            <w:vAlign w:val="bottom"/>
            <w:hideMark/>
          </w:tcPr>
          <w:p w14:paraId="71D2B6EB" w14:textId="77777777" w:rsidR="00FA1A6C" w:rsidRPr="00992510" w:rsidRDefault="00FA1A6C" w:rsidP="002B5612">
            <w:pPr>
              <w:rPr>
                <w:rFonts w:eastAsia="Times New Roman" w:cs="Arial"/>
                <w:color w:val="000000"/>
                <w:szCs w:val="17"/>
              </w:rPr>
            </w:pPr>
          </w:p>
        </w:tc>
      </w:tr>
      <w:tr w:rsidR="00FA1A6C" w:rsidRPr="00992510" w14:paraId="221A0B6B" w14:textId="77777777" w:rsidTr="002B5612">
        <w:trPr>
          <w:trHeight w:val="300"/>
        </w:trPr>
        <w:tc>
          <w:tcPr>
            <w:tcW w:w="1165" w:type="dxa"/>
            <w:noWrap/>
            <w:vAlign w:val="bottom"/>
            <w:hideMark/>
          </w:tcPr>
          <w:p w14:paraId="5C01A130" w14:textId="77777777" w:rsidR="00FA1A6C" w:rsidRPr="00992510" w:rsidRDefault="00FA1A6C" w:rsidP="002B5612">
            <w:pPr>
              <w:jc w:val="center"/>
              <w:rPr>
                <w:rFonts w:eastAsia="Times New Roman" w:cs="Arial"/>
                <w:color w:val="000000"/>
                <w:szCs w:val="17"/>
              </w:rPr>
            </w:pPr>
            <w:r w:rsidRPr="00992510">
              <w:rPr>
                <w:rFonts w:eastAsia="Times New Roman" w:cs="Arial"/>
                <w:color w:val="000000"/>
                <w:szCs w:val="17"/>
              </w:rPr>
              <w:t>421</w:t>
            </w:r>
          </w:p>
        </w:tc>
        <w:tc>
          <w:tcPr>
            <w:tcW w:w="2995" w:type="dxa"/>
            <w:noWrap/>
            <w:vAlign w:val="bottom"/>
            <w:hideMark/>
          </w:tcPr>
          <w:p w14:paraId="4591844E" w14:textId="77777777" w:rsidR="00FA1A6C" w:rsidRPr="00954718" w:rsidRDefault="00FA1A6C" w:rsidP="002B5612">
            <w:pPr>
              <w:rPr>
                <w:rFonts w:ascii="Courier New" w:eastAsia="Times New Roman" w:hAnsi="Courier New" w:cs="Courier New"/>
                <w:color w:val="000000"/>
                <w:szCs w:val="17"/>
              </w:rPr>
            </w:pPr>
            <w:r w:rsidRPr="00954718">
              <w:rPr>
                <w:rFonts w:ascii="Courier New" w:eastAsia="Times New Roman" w:hAnsi="Courier New" w:cs="Courier New"/>
                <w:color w:val="000000"/>
                <w:szCs w:val="17"/>
              </w:rPr>
              <w:t>Misdirected Request</w:t>
            </w:r>
          </w:p>
        </w:tc>
        <w:tc>
          <w:tcPr>
            <w:tcW w:w="4655" w:type="dxa"/>
            <w:noWrap/>
            <w:vAlign w:val="bottom"/>
            <w:hideMark/>
          </w:tcPr>
          <w:p w14:paraId="7A8D8451" w14:textId="665193D6" w:rsidR="00FA1A6C" w:rsidRPr="00992510" w:rsidRDefault="00FA1A6C" w:rsidP="002B5612">
            <w:pPr>
              <w:rPr>
                <w:rFonts w:eastAsia="Times New Roman" w:cs="Arial"/>
                <w:color w:val="000000"/>
                <w:szCs w:val="17"/>
              </w:rPr>
            </w:pPr>
            <w:r w:rsidRPr="00992510">
              <w:rPr>
                <w:rFonts w:eastAsia="Times New Roman" w:cs="Arial"/>
                <w:color w:val="000000"/>
                <w:szCs w:val="17"/>
              </w:rPr>
              <w:t>[</w:t>
            </w:r>
            <w:del w:id="4047" w:author="Author">
              <w:r w:rsidRPr="00992510">
                <w:rPr>
                  <w:rFonts w:eastAsia="Times New Roman" w:cs="Arial"/>
                  <w:color w:val="000000"/>
                  <w:szCs w:val="17"/>
                </w:rPr>
                <w:delText>RFC7540</w:delText>
              </w:r>
            </w:del>
            <w:ins w:id="4048" w:author="Author">
              <w:r w:rsidR="00FC796B" w:rsidRPr="001F2453">
                <w:rPr>
                  <w:rFonts w:eastAsia="Times New Roman" w:cs="Arial"/>
                  <w:color w:val="000000"/>
                  <w:szCs w:val="17"/>
                </w:rPr>
                <w:t>IETF RFC 9110</w:t>
              </w:r>
            </w:ins>
            <w:r w:rsidRPr="00992510">
              <w:rPr>
                <w:rFonts w:eastAsia="Times New Roman" w:cs="Arial"/>
                <w:color w:val="000000"/>
                <w:szCs w:val="17"/>
              </w:rPr>
              <w:t xml:space="preserve">, Section </w:t>
            </w:r>
            <w:del w:id="4049" w:author="Author">
              <w:r w:rsidRPr="00992510" w:rsidDel="00DE66D8">
                <w:rPr>
                  <w:rFonts w:eastAsia="Times New Roman" w:cs="Arial"/>
                  <w:color w:val="000000"/>
                  <w:szCs w:val="17"/>
                </w:rPr>
                <w:delText>9</w:delText>
              </w:r>
              <w:r w:rsidRPr="00992510">
                <w:rPr>
                  <w:rFonts w:eastAsia="Times New Roman" w:cs="Arial"/>
                  <w:color w:val="000000"/>
                  <w:szCs w:val="17"/>
                </w:rPr>
                <w:delText>.1.2</w:delText>
              </w:r>
            </w:del>
            <w:ins w:id="4050" w:author="Author">
              <w:r w:rsidR="00DE66D8">
                <w:rPr>
                  <w:rFonts w:eastAsia="Times New Roman" w:cs="Arial"/>
                  <w:color w:val="000000"/>
                  <w:szCs w:val="17"/>
                </w:rPr>
                <w:t>15</w:t>
              </w:r>
              <w:r w:rsidRPr="00992510">
                <w:rPr>
                  <w:rFonts w:eastAsia="Times New Roman" w:cs="Arial"/>
                  <w:color w:val="000000"/>
                  <w:szCs w:val="17"/>
                </w:rPr>
                <w:t>.</w:t>
              </w:r>
              <w:r w:rsidR="00DE66D8">
                <w:rPr>
                  <w:rFonts w:eastAsia="Times New Roman" w:cs="Arial"/>
                  <w:color w:val="000000"/>
                  <w:szCs w:val="17"/>
                </w:rPr>
                <w:t>5</w:t>
              </w:r>
              <w:r w:rsidRPr="00992510">
                <w:rPr>
                  <w:rFonts w:eastAsia="Times New Roman" w:cs="Arial"/>
                  <w:color w:val="000000"/>
                  <w:szCs w:val="17"/>
                </w:rPr>
                <w:t>.2</w:t>
              </w:r>
              <w:r w:rsidR="00DE66D8">
                <w:rPr>
                  <w:rFonts w:eastAsia="Times New Roman" w:cs="Arial"/>
                  <w:color w:val="000000"/>
                  <w:szCs w:val="17"/>
                </w:rPr>
                <w:t>0</w:t>
              </w:r>
            </w:ins>
            <w:r w:rsidRPr="00992510">
              <w:rPr>
                <w:rFonts w:eastAsia="Times New Roman" w:cs="Arial"/>
                <w:color w:val="000000"/>
                <w:szCs w:val="17"/>
              </w:rPr>
              <w:t>]</w:t>
            </w:r>
          </w:p>
        </w:tc>
      </w:tr>
      <w:tr w:rsidR="00FA1A6C" w:rsidRPr="00992510" w14:paraId="1B5A3F12" w14:textId="77777777" w:rsidTr="002B5612">
        <w:trPr>
          <w:trHeight w:val="300"/>
        </w:trPr>
        <w:tc>
          <w:tcPr>
            <w:tcW w:w="1165" w:type="dxa"/>
            <w:noWrap/>
            <w:vAlign w:val="bottom"/>
            <w:hideMark/>
          </w:tcPr>
          <w:p w14:paraId="5C34C23D" w14:textId="77777777" w:rsidR="00FA1A6C" w:rsidRPr="00992510" w:rsidRDefault="00FA1A6C" w:rsidP="002B5612">
            <w:pPr>
              <w:jc w:val="center"/>
              <w:rPr>
                <w:rFonts w:eastAsia="Times New Roman" w:cs="Arial"/>
                <w:color w:val="000000"/>
                <w:szCs w:val="17"/>
              </w:rPr>
            </w:pPr>
            <w:r w:rsidRPr="00992510">
              <w:rPr>
                <w:rFonts w:eastAsia="Times New Roman" w:cs="Arial"/>
                <w:color w:val="000000"/>
                <w:szCs w:val="17"/>
              </w:rPr>
              <w:t>422</w:t>
            </w:r>
          </w:p>
        </w:tc>
        <w:tc>
          <w:tcPr>
            <w:tcW w:w="2995" w:type="dxa"/>
            <w:noWrap/>
            <w:vAlign w:val="bottom"/>
            <w:hideMark/>
          </w:tcPr>
          <w:p w14:paraId="6F0C8B1A" w14:textId="77777777" w:rsidR="00FA1A6C" w:rsidRPr="00954718" w:rsidRDefault="00FA1A6C" w:rsidP="002B5612">
            <w:pPr>
              <w:rPr>
                <w:rFonts w:ascii="Courier New" w:eastAsia="Times New Roman" w:hAnsi="Courier New" w:cs="Courier New"/>
                <w:color w:val="000000"/>
                <w:szCs w:val="17"/>
              </w:rPr>
            </w:pPr>
            <w:proofErr w:type="spellStart"/>
            <w:r w:rsidRPr="00954718">
              <w:rPr>
                <w:rFonts w:ascii="Courier New" w:eastAsia="Times New Roman" w:hAnsi="Courier New" w:cs="Courier New"/>
                <w:color w:val="000000"/>
                <w:szCs w:val="17"/>
              </w:rPr>
              <w:t>Unprocessable</w:t>
            </w:r>
            <w:proofErr w:type="spellEnd"/>
            <w:r w:rsidRPr="00954718">
              <w:rPr>
                <w:rFonts w:ascii="Courier New" w:eastAsia="Times New Roman" w:hAnsi="Courier New" w:cs="Courier New"/>
                <w:color w:val="000000"/>
                <w:szCs w:val="17"/>
              </w:rPr>
              <w:t xml:space="preserve"> Entity</w:t>
            </w:r>
          </w:p>
        </w:tc>
        <w:tc>
          <w:tcPr>
            <w:tcW w:w="4655" w:type="dxa"/>
            <w:noWrap/>
            <w:vAlign w:val="bottom"/>
            <w:hideMark/>
          </w:tcPr>
          <w:p w14:paraId="4F4168B1" w14:textId="19E91C7E" w:rsidR="00FA1A6C" w:rsidRPr="00992510" w:rsidRDefault="00FA1A6C" w:rsidP="002B5612">
            <w:pPr>
              <w:rPr>
                <w:rFonts w:eastAsia="Times New Roman" w:cs="Arial"/>
                <w:color w:val="000000"/>
                <w:szCs w:val="17"/>
              </w:rPr>
            </w:pPr>
            <w:r w:rsidRPr="00992510">
              <w:rPr>
                <w:rFonts w:eastAsia="Times New Roman" w:cs="Arial"/>
                <w:color w:val="000000"/>
                <w:szCs w:val="17"/>
              </w:rPr>
              <w:t>[</w:t>
            </w:r>
            <w:ins w:id="4051" w:author="Author">
              <w:r w:rsidR="00171A97" w:rsidRPr="001966D6">
                <w:rPr>
                  <w:rFonts w:eastAsia="Times New Roman" w:cs="Arial"/>
                  <w:color w:val="000000"/>
                  <w:szCs w:val="17"/>
                </w:rPr>
                <w:t>IETF RFC 9110</w:t>
              </w:r>
              <w:r w:rsidR="00171A97">
                <w:rPr>
                  <w:rFonts w:eastAsia="Times New Roman" w:cs="Arial"/>
                  <w:color w:val="000000"/>
                  <w:szCs w:val="17"/>
                </w:rPr>
                <w:t xml:space="preserve"> Section </w:t>
              </w:r>
              <w:r w:rsidR="00096E04">
                <w:rPr>
                  <w:rFonts w:eastAsia="Times New Roman" w:cs="Arial"/>
                  <w:color w:val="000000"/>
                  <w:szCs w:val="17"/>
                </w:rPr>
                <w:t xml:space="preserve">15.5.21, </w:t>
              </w:r>
            </w:ins>
            <w:r w:rsidRPr="00992510">
              <w:rPr>
                <w:rFonts w:eastAsia="Times New Roman" w:cs="Arial"/>
                <w:color w:val="000000"/>
                <w:szCs w:val="17"/>
              </w:rPr>
              <w:t>RFC4918]</w:t>
            </w:r>
          </w:p>
        </w:tc>
      </w:tr>
      <w:tr w:rsidR="00FA1A6C" w:rsidRPr="00992510" w14:paraId="1DD9DEE0" w14:textId="77777777" w:rsidTr="002B5612">
        <w:trPr>
          <w:trHeight w:val="300"/>
        </w:trPr>
        <w:tc>
          <w:tcPr>
            <w:tcW w:w="1165" w:type="dxa"/>
            <w:noWrap/>
            <w:vAlign w:val="bottom"/>
            <w:hideMark/>
          </w:tcPr>
          <w:p w14:paraId="7032572C" w14:textId="77777777" w:rsidR="00FA1A6C" w:rsidRPr="00992510" w:rsidRDefault="00FA1A6C" w:rsidP="002B5612">
            <w:pPr>
              <w:jc w:val="center"/>
              <w:rPr>
                <w:rFonts w:eastAsia="Times New Roman" w:cs="Arial"/>
                <w:color w:val="000000"/>
                <w:szCs w:val="17"/>
              </w:rPr>
            </w:pPr>
            <w:r w:rsidRPr="00992510">
              <w:rPr>
                <w:rFonts w:eastAsia="Times New Roman" w:cs="Arial"/>
                <w:color w:val="000000"/>
                <w:szCs w:val="17"/>
              </w:rPr>
              <w:t>423</w:t>
            </w:r>
          </w:p>
        </w:tc>
        <w:tc>
          <w:tcPr>
            <w:tcW w:w="2995" w:type="dxa"/>
            <w:noWrap/>
            <w:vAlign w:val="bottom"/>
            <w:hideMark/>
          </w:tcPr>
          <w:p w14:paraId="564737AE" w14:textId="77777777" w:rsidR="00FA1A6C" w:rsidRPr="00954718" w:rsidRDefault="00FA1A6C" w:rsidP="002B5612">
            <w:pPr>
              <w:rPr>
                <w:rFonts w:ascii="Courier New" w:eastAsia="Times New Roman" w:hAnsi="Courier New" w:cs="Courier New"/>
                <w:color w:val="000000"/>
                <w:szCs w:val="17"/>
              </w:rPr>
            </w:pPr>
            <w:r w:rsidRPr="00954718">
              <w:rPr>
                <w:rFonts w:ascii="Courier New" w:eastAsia="Times New Roman" w:hAnsi="Courier New" w:cs="Courier New"/>
                <w:color w:val="000000"/>
                <w:szCs w:val="17"/>
              </w:rPr>
              <w:t>Locked</w:t>
            </w:r>
          </w:p>
        </w:tc>
        <w:tc>
          <w:tcPr>
            <w:tcW w:w="4655" w:type="dxa"/>
            <w:noWrap/>
            <w:vAlign w:val="bottom"/>
            <w:hideMark/>
          </w:tcPr>
          <w:p w14:paraId="0530026E" w14:textId="77777777" w:rsidR="00FA1A6C" w:rsidRPr="00992510" w:rsidRDefault="00FA1A6C" w:rsidP="002B5612">
            <w:pPr>
              <w:rPr>
                <w:rFonts w:eastAsia="Times New Roman" w:cs="Arial"/>
                <w:color w:val="000000"/>
                <w:szCs w:val="17"/>
              </w:rPr>
            </w:pPr>
            <w:r w:rsidRPr="00992510">
              <w:rPr>
                <w:rFonts w:eastAsia="Times New Roman" w:cs="Arial"/>
                <w:color w:val="000000"/>
                <w:szCs w:val="17"/>
              </w:rPr>
              <w:t>[RFC4918]</w:t>
            </w:r>
          </w:p>
        </w:tc>
      </w:tr>
      <w:tr w:rsidR="00FA1A6C" w:rsidRPr="00992510" w14:paraId="6B91541B" w14:textId="77777777" w:rsidTr="002B5612">
        <w:trPr>
          <w:trHeight w:val="300"/>
        </w:trPr>
        <w:tc>
          <w:tcPr>
            <w:tcW w:w="1165" w:type="dxa"/>
            <w:noWrap/>
            <w:vAlign w:val="bottom"/>
            <w:hideMark/>
          </w:tcPr>
          <w:p w14:paraId="4A47F198" w14:textId="77777777" w:rsidR="00FA1A6C" w:rsidRPr="00992510" w:rsidRDefault="00FA1A6C" w:rsidP="002B5612">
            <w:pPr>
              <w:jc w:val="center"/>
              <w:rPr>
                <w:rFonts w:eastAsia="Times New Roman" w:cs="Arial"/>
                <w:color w:val="000000"/>
                <w:szCs w:val="17"/>
              </w:rPr>
            </w:pPr>
            <w:r w:rsidRPr="00992510">
              <w:rPr>
                <w:rFonts w:eastAsia="Times New Roman" w:cs="Arial"/>
                <w:color w:val="000000"/>
                <w:szCs w:val="17"/>
              </w:rPr>
              <w:t>424</w:t>
            </w:r>
          </w:p>
        </w:tc>
        <w:tc>
          <w:tcPr>
            <w:tcW w:w="2995" w:type="dxa"/>
            <w:noWrap/>
            <w:vAlign w:val="bottom"/>
            <w:hideMark/>
          </w:tcPr>
          <w:p w14:paraId="450C333A" w14:textId="77777777" w:rsidR="00FA1A6C" w:rsidRPr="00954718" w:rsidRDefault="00FA1A6C" w:rsidP="002B5612">
            <w:pPr>
              <w:rPr>
                <w:rFonts w:ascii="Courier New" w:eastAsia="Times New Roman" w:hAnsi="Courier New" w:cs="Courier New"/>
                <w:color w:val="000000"/>
                <w:szCs w:val="17"/>
              </w:rPr>
            </w:pPr>
            <w:r w:rsidRPr="00954718">
              <w:rPr>
                <w:rFonts w:ascii="Courier New" w:eastAsia="Times New Roman" w:hAnsi="Courier New" w:cs="Courier New"/>
                <w:color w:val="000000"/>
                <w:szCs w:val="17"/>
              </w:rPr>
              <w:t>Failed Dependency</w:t>
            </w:r>
          </w:p>
        </w:tc>
        <w:tc>
          <w:tcPr>
            <w:tcW w:w="4655" w:type="dxa"/>
            <w:noWrap/>
            <w:vAlign w:val="bottom"/>
            <w:hideMark/>
          </w:tcPr>
          <w:p w14:paraId="00161E34" w14:textId="77777777" w:rsidR="00FA1A6C" w:rsidRPr="00992510" w:rsidRDefault="00FA1A6C" w:rsidP="002B5612">
            <w:pPr>
              <w:rPr>
                <w:rFonts w:eastAsia="Times New Roman" w:cs="Arial"/>
                <w:color w:val="000000"/>
                <w:szCs w:val="17"/>
              </w:rPr>
            </w:pPr>
            <w:r w:rsidRPr="00992510">
              <w:rPr>
                <w:rFonts w:eastAsia="Times New Roman" w:cs="Arial"/>
                <w:color w:val="000000"/>
                <w:szCs w:val="17"/>
              </w:rPr>
              <w:t>[RFC4918]</w:t>
            </w:r>
          </w:p>
        </w:tc>
      </w:tr>
      <w:tr w:rsidR="00FA1A6C" w:rsidRPr="00992510" w14:paraId="3228345C" w14:textId="77777777" w:rsidTr="002B5612">
        <w:trPr>
          <w:trHeight w:val="300"/>
        </w:trPr>
        <w:tc>
          <w:tcPr>
            <w:tcW w:w="1165" w:type="dxa"/>
            <w:noWrap/>
            <w:vAlign w:val="bottom"/>
            <w:hideMark/>
          </w:tcPr>
          <w:p w14:paraId="415477E3" w14:textId="77777777" w:rsidR="00FA1A6C" w:rsidRPr="00992510" w:rsidRDefault="00FA1A6C" w:rsidP="002B5612">
            <w:pPr>
              <w:jc w:val="center"/>
              <w:rPr>
                <w:rFonts w:eastAsia="Times New Roman" w:cs="Arial"/>
                <w:color w:val="000000"/>
                <w:szCs w:val="17"/>
              </w:rPr>
            </w:pPr>
            <w:r w:rsidRPr="00992510">
              <w:rPr>
                <w:rFonts w:eastAsia="Times New Roman" w:cs="Arial"/>
                <w:color w:val="000000"/>
                <w:szCs w:val="17"/>
              </w:rPr>
              <w:t>425</w:t>
            </w:r>
          </w:p>
        </w:tc>
        <w:tc>
          <w:tcPr>
            <w:tcW w:w="2995" w:type="dxa"/>
            <w:noWrap/>
            <w:vAlign w:val="bottom"/>
            <w:hideMark/>
          </w:tcPr>
          <w:p w14:paraId="60880C1D" w14:textId="77777777" w:rsidR="00FA1A6C" w:rsidRPr="00954718" w:rsidRDefault="00FA1A6C" w:rsidP="002B5612">
            <w:pPr>
              <w:rPr>
                <w:rFonts w:ascii="Courier New" w:eastAsia="Times New Roman" w:hAnsi="Courier New" w:cs="Courier New"/>
                <w:color w:val="000000"/>
                <w:szCs w:val="17"/>
              </w:rPr>
            </w:pPr>
            <w:r w:rsidRPr="00954718">
              <w:rPr>
                <w:rFonts w:ascii="Courier New" w:eastAsia="Times New Roman" w:hAnsi="Courier New" w:cs="Courier New"/>
                <w:color w:val="000000"/>
                <w:szCs w:val="17"/>
              </w:rPr>
              <w:t>Unassigned</w:t>
            </w:r>
          </w:p>
        </w:tc>
        <w:tc>
          <w:tcPr>
            <w:tcW w:w="4655" w:type="dxa"/>
            <w:noWrap/>
            <w:vAlign w:val="bottom"/>
            <w:hideMark/>
          </w:tcPr>
          <w:p w14:paraId="5E45ADC5" w14:textId="77777777" w:rsidR="00FA1A6C" w:rsidRPr="00992510" w:rsidRDefault="00FA1A6C" w:rsidP="002B5612">
            <w:pPr>
              <w:rPr>
                <w:rFonts w:eastAsia="Times New Roman" w:cs="Arial"/>
                <w:color w:val="000000"/>
                <w:szCs w:val="17"/>
              </w:rPr>
            </w:pPr>
          </w:p>
        </w:tc>
      </w:tr>
      <w:tr w:rsidR="00FA1A6C" w:rsidRPr="00992510" w14:paraId="5CEEC5AD" w14:textId="77777777" w:rsidTr="002B5612">
        <w:trPr>
          <w:trHeight w:val="300"/>
        </w:trPr>
        <w:tc>
          <w:tcPr>
            <w:tcW w:w="1165" w:type="dxa"/>
            <w:noWrap/>
            <w:vAlign w:val="bottom"/>
            <w:hideMark/>
          </w:tcPr>
          <w:p w14:paraId="4B6D8670" w14:textId="77777777" w:rsidR="00FA1A6C" w:rsidRPr="00992510" w:rsidRDefault="00FA1A6C" w:rsidP="002B5612">
            <w:pPr>
              <w:jc w:val="center"/>
              <w:rPr>
                <w:rFonts w:eastAsia="Times New Roman" w:cs="Arial"/>
                <w:color w:val="000000"/>
                <w:szCs w:val="17"/>
              </w:rPr>
            </w:pPr>
            <w:r w:rsidRPr="00992510">
              <w:rPr>
                <w:rFonts w:eastAsia="Times New Roman" w:cs="Arial"/>
                <w:color w:val="000000"/>
                <w:szCs w:val="17"/>
              </w:rPr>
              <w:t>426</w:t>
            </w:r>
          </w:p>
        </w:tc>
        <w:tc>
          <w:tcPr>
            <w:tcW w:w="2995" w:type="dxa"/>
            <w:noWrap/>
            <w:vAlign w:val="bottom"/>
            <w:hideMark/>
          </w:tcPr>
          <w:p w14:paraId="43CB486F" w14:textId="77777777" w:rsidR="00FA1A6C" w:rsidRPr="00954718" w:rsidRDefault="00FA1A6C" w:rsidP="002B5612">
            <w:pPr>
              <w:rPr>
                <w:rFonts w:ascii="Courier New" w:eastAsia="Times New Roman" w:hAnsi="Courier New" w:cs="Courier New"/>
                <w:color w:val="000000"/>
                <w:szCs w:val="17"/>
              </w:rPr>
            </w:pPr>
            <w:r w:rsidRPr="00954718">
              <w:rPr>
                <w:rFonts w:ascii="Courier New" w:eastAsia="Times New Roman" w:hAnsi="Courier New" w:cs="Courier New"/>
                <w:color w:val="000000"/>
                <w:szCs w:val="17"/>
              </w:rPr>
              <w:t>Upgrade Required</w:t>
            </w:r>
          </w:p>
        </w:tc>
        <w:tc>
          <w:tcPr>
            <w:tcW w:w="4655" w:type="dxa"/>
            <w:noWrap/>
            <w:vAlign w:val="bottom"/>
            <w:hideMark/>
          </w:tcPr>
          <w:p w14:paraId="68A6AAAE" w14:textId="11148FCE" w:rsidR="00FA1A6C" w:rsidRPr="00992510" w:rsidRDefault="00FA1A6C" w:rsidP="002B5612">
            <w:pPr>
              <w:rPr>
                <w:rFonts w:eastAsia="Times New Roman" w:cs="Arial"/>
                <w:color w:val="000000"/>
                <w:szCs w:val="17"/>
              </w:rPr>
            </w:pPr>
            <w:r w:rsidRPr="00992510">
              <w:rPr>
                <w:rFonts w:eastAsia="Times New Roman" w:cs="Arial"/>
                <w:color w:val="000000"/>
                <w:szCs w:val="17"/>
              </w:rPr>
              <w:t>[</w:t>
            </w:r>
            <w:del w:id="4052" w:author="Author">
              <w:r w:rsidRPr="00992510">
                <w:rPr>
                  <w:rFonts w:eastAsia="Times New Roman" w:cs="Arial"/>
                  <w:color w:val="000000"/>
                  <w:szCs w:val="17"/>
                </w:rPr>
                <w:delText>RFC7231</w:delText>
              </w:r>
            </w:del>
            <w:ins w:id="4053" w:author="Author">
              <w:r w:rsidR="009C7683" w:rsidRPr="001966D6">
                <w:rPr>
                  <w:rFonts w:eastAsia="Times New Roman" w:cs="Arial"/>
                  <w:color w:val="000000"/>
                  <w:szCs w:val="17"/>
                </w:rPr>
                <w:t>IETF RFC 9110</w:t>
              </w:r>
            </w:ins>
            <w:r w:rsidRPr="00992510">
              <w:rPr>
                <w:rFonts w:eastAsia="Times New Roman" w:cs="Arial"/>
                <w:color w:val="000000"/>
                <w:szCs w:val="17"/>
              </w:rPr>
              <w:t xml:space="preserve">, Section </w:t>
            </w:r>
            <w:del w:id="4054" w:author="Author">
              <w:r w:rsidRPr="00992510" w:rsidDel="009C7683">
                <w:rPr>
                  <w:rFonts w:eastAsia="Times New Roman" w:cs="Arial"/>
                  <w:color w:val="000000"/>
                  <w:szCs w:val="17"/>
                </w:rPr>
                <w:delText>6</w:delText>
              </w:r>
            </w:del>
            <w:ins w:id="4055" w:author="Author">
              <w:r w:rsidR="009C7683">
                <w:rPr>
                  <w:rFonts w:eastAsia="Times New Roman" w:cs="Arial"/>
                  <w:color w:val="000000"/>
                  <w:szCs w:val="17"/>
                </w:rPr>
                <w:t>15</w:t>
              </w:r>
            </w:ins>
            <w:r w:rsidRPr="00992510">
              <w:rPr>
                <w:rFonts w:eastAsia="Times New Roman" w:cs="Arial"/>
                <w:color w:val="000000"/>
                <w:szCs w:val="17"/>
              </w:rPr>
              <w:t>.5.</w:t>
            </w:r>
            <w:del w:id="4056" w:author="Author">
              <w:r w:rsidRPr="00992510" w:rsidDel="00171A97">
                <w:rPr>
                  <w:rFonts w:eastAsia="Times New Roman" w:cs="Arial"/>
                  <w:color w:val="000000"/>
                  <w:szCs w:val="17"/>
                </w:rPr>
                <w:delText>15</w:delText>
              </w:r>
            </w:del>
            <w:ins w:id="4057" w:author="Author">
              <w:r w:rsidR="00171A97">
                <w:rPr>
                  <w:rFonts w:eastAsia="Times New Roman" w:cs="Arial"/>
                  <w:color w:val="000000"/>
                  <w:szCs w:val="17"/>
                </w:rPr>
                <w:t>22</w:t>
              </w:r>
            </w:ins>
            <w:r w:rsidRPr="00992510">
              <w:rPr>
                <w:rFonts w:eastAsia="Times New Roman" w:cs="Arial"/>
                <w:color w:val="000000"/>
                <w:szCs w:val="17"/>
              </w:rPr>
              <w:t>]</w:t>
            </w:r>
          </w:p>
        </w:tc>
      </w:tr>
      <w:tr w:rsidR="00FA1A6C" w:rsidRPr="00992510" w14:paraId="797D84E5" w14:textId="77777777" w:rsidTr="002B5612">
        <w:trPr>
          <w:trHeight w:val="300"/>
        </w:trPr>
        <w:tc>
          <w:tcPr>
            <w:tcW w:w="1165" w:type="dxa"/>
            <w:noWrap/>
            <w:vAlign w:val="bottom"/>
            <w:hideMark/>
          </w:tcPr>
          <w:p w14:paraId="4F227056" w14:textId="77777777" w:rsidR="00FA1A6C" w:rsidRPr="00992510" w:rsidRDefault="00FA1A6C" w:rsidP="002B5612">
            <w:pPr>
              <w:jc w:val="center"/>
              <w:rPr>
                <w:rFonts w:eastAsia="Times New Roman" w:cs="Arial"/>
                <w:color w:val="000000"/>
                <w:szCs w:val="17"/>
              </w:rPr>
            </w:pPr>
            <w:r w:rsidRPr="00992510">
              <w:rPr>
                <w:rFonts w:eastAsia="Times New Roman" w:cs="Arial"/>
                <w:color w:val="000000"/>
                <w:szCs w:val="17"/>
              </w:rPr>
              <w:t>427</w:t>
            </w:r>
          </w:p>
        </w:tc>
        <w:tc>
          <w:tcPr>
            <w:tcW w:w="2995" w:type="dxa"/>
            <w:noWrap/>
            <w:vAlign w:val="bottom"/>
            <w:hideMark/>
          </w:tcPr>
          <w:p w14:paraId="773C820F" w14:textId="77777777" w:rsidR="00FA1A6C" w:rsidRPr="00954718" w:rsidRDefault="00FA1A6C" w:rsidP="002B5612">
            <w:pPr>
              <w:rPr>
                <w:rFonts w:ascii="Courier New" w:eastAsia="Times New Roman" w:hAnsi="Courier New" w:cs="Courier New"/>
                <w:color w:val="000000"/>
                <w:szCs w:val="17"/>
              </w:rPr>
            </w:pPr>
            <w:r w:rsidRPr="00954718">
              <w:rPr>
                <w:rFonts w:ascii="Courier New" w:eastAsia="Times New Roman" w:hAnsi="Courier New" w:cs="Courier New"/>
                <w:color w:val="000000"/>
                <w:szCs w:val="17"/>
              </w:rPr>
              <w:t>Unassigned</w:t>
            </w:r>
          </w:p>
        </w:tc>
        <w:tc>
          <w:tcPr>
            <w:tcW w:w="4655" w:type="dxa"/>
            <w:noWrap/>
            <w:vAlign w:val="bottom"/>
            <w:hideMark/>
          </w:tcPr>
          <w:p w14:paraId="67566C16" w14:textId="77777777" w:rsidR="00FA1A6C" w:rsidRPr="00992510" w:rsidRDefault="00FA1A6C" w:rsidP="002B5612">
            <w:pPr>
              <w:rPr>
                <w:rFonts w:eastAsia="Times New Roman" w:cs="Arial"/>
                <w:color w:val="000000"/>
                <w:szCs w:val="17"/>
              </w:rPr>
            </w:pPr>
          </w:p>
        </w:tc>
      </w:tr>
      <w:tr w:rsidR="00FA1A6C" w:rsidRPr="00992510" w14:paraId="59C46D10" w14:textId="77777777" w:rsidTr="002B5612">
        <w:trPr>
          <w:trHeight w:val="300"/>
        </w:trPr>
        <w:tc>
          <w:tcPr>
            <w:tcW w:w="1165" w:type="dxa"/>
            <w:noWrap/>
            <w:vAlign w:val="bottom"/>
            <w:hideMark/>
          </w:tcPr>
          <w:p w14:paraId="5F603D86" w14:textId="77777777" w:rsidR="00FA1A6C" w:rsidRPr="00992510" w:rsidRDefault="00FA1A6C" w:rsidP="002B5612">
            <w:pPr>
              <w:jc w:val="center"/>
              <w:rPr>
                <w:rFonts w:eastAsia="Times New Roman" w:cs="Arial"/>
                <w:color w:val="000000"/>
                <w:szCs w:val="17"/>
              </w:rPr>
            </w:pPr>
            <w:r w:rsidRPr="00992510">
              <w:rPr>
                <w:rFonts w:eastAsia="Times New Roman" w:cs="Arial"/>
                <w:color w:val="000000"/>
                <w:szCs w:val="17"/>
              </w:rPr>
              <w:t>428</w:t>
            </w:r>
          </w:p>
        </w:tc>
        <w:tc>
          <w:tcPr>
            <w:tcW w:w="2995" w:type="dxa"/>
            <w:noWrap/>
            <w:vAlign w:val="bottom"/>
            <w:hideMark/>
          </w:tcPr>
          <w:p w14:paraId="0A253319" w14:textId="77777777" w:rsidR="00FA1A6C" w:rsidRPr="00954718" w:rsidRDefault="00FA1A6C" w:rsidP="002B5612">
            <w:pPr>
              <w:rPr>
                <w:rFonts w:ascii="Courier New" w:eastAsia="Times New Roman" w:hAnsi="Courier New" w:cs="Courier New"/>
                <w:color w:val="000000"/>
                <w:szCs w:val="17"/>
              </w:rPr>
            </w:pPr>
            <w:r w:rsidRPr="00954718">
              <w:rPr>
                <w:rFonts w:ascii="Courier New" w:eastAsia="Times New Roman" w:hAnsi="Courier New" w:cs="Courier New"/>
                <w:color w:val="000000"/>
                <w:szCs w:val="17"/>
              </w:rPr>
              <w:t>Precondition Required</w:t>
            </w:r>
          </w:p>
        </w:tc>
        <w:tc>
          <w:tcPr>
            <w:tcW w:w="4655" w:type="dxa"/>
            <w:noWrap/>
            <w:vAlign w:val="bottom"/>
            <w:hideMark/>
          </w:tcPr>
          <w:p w14:paraId="5025EB65" w14:textId="77777777" w:rsidR="00FA1A6C" w:rsidRPr="00992510" w:rsidRDefault="00FA1A6C" w:rsidP="002B5612">
            <w:pPr>
              <w:rPr>
                <w:rFonts w:eastAsia="Times New Roman" w:cs="Arial"/>
                <w:color w:val="000000"/>
                <w:szCs w:val="17"/>
              </w:rPr>
            </w:pPr>
            <w:r w:rsidRPr="00992510">
              <w:rPr>
                <w:rFonts w:eastAsia="Times New Roman" w:cs="Arial"/>
                <w:color w:val="000000"/>
                <w:szCs w:val="17"/>
              </w:rPr>
              <w:t>[RFC6585]</w:t>
            </w:r>
          </w:p>
        </w:tc>
      </w:tr>
      <w:tr w:rsidR="00FA1A6C" w:rsidRPr="00992510" w14:paraId="6E7B9D12" w14:textId="77777777" w:rsidTr="002B5612">
        <w:trPr>
          <w:trHeight w:val="300"/>
        </w:trPr>
        <w:tc>
          <w:tcPr>
            <w:tcW w:w="1165" w:type="dxa"/>
            <w:noWrap/>
            <w:vAlign w:val="bottom"/>
            <w:hideMark/>
          </w:tcPr>
          <w:p w14:paraId="5F98E3D0" w14:textId="77777777" w:rsidR="00FA1A6C" w:rsidRPr="00992510" w:rsidRDefault="00FA1A6C" w:rsidP="002B5612">
            <w:pPr>
              <w:jc w:val="center"/>
              <w:rPr>
                <w:rFonts w:eastAsia="Times New Roman" w:cs="Arial"/>
                <w:color w:val="000000"/>
                <w:szCs w:val="17"/>
              </w:rPr>
            </w:pPr>
            <w:r w:rsidRPr="00992510">
              <w:rPr>
                <w:rFonts w:eastAsia="Times New Roman" w:cs="Arial"/>
                <w:color w:val="000000"/>
                <w:szCs w:val="17"/>
              </w:rPr>
              <w:t>429</w:t>
            </w:r>
          </w:p>
        </w:tc>
        <w:tc>
          <w:tcPr>
            <w:tcW w:w="2995" w:type="dxa"/>
            <w:noWrap/>
            <w:vAlign w:val="bottom"/>
            <w:hideMark/>
          </w:tcPr>
          <w:p w14:paraId="07689D13" w14:textId="77777777" w:rsidR="00FA1A6C" w:rsidRPr="00954718" w:rsidRDefault="00FA1A6C" w:rsidP="002B5612">
            <w:pPr>
              <w:rPr>
                <w:rFonts w:ascii="Courier New" w:eastAsia="Times New Roman" w:hAnsi="Courier New" w:cs="Courier New"/>
                <w:color w:val="000000"/>
                <w:szCs w:val="17"/>
              </w:rPr>
            </w:pPr>
            <w:r w:rsidRPr="00954718">
              <w:rPr>
                <w:rFonts w:ascii="Courier New" w:eastAsia="Times New Roman" w:hAnsi="Courier New" w:cs="Courier New"/>
                <w:color w:val="000000"/>
                <w:szCs w:val="17"/>
              </w:rPr>
              <w:t>Too Many Requests</w:t>
            </w:r>
          </w:p>
        </w:tc>
        <w:tc>
          <w:tcPr>
            <w:tcW w:w="4655" w:type="dxa"/>
            <w:noWrap/>
            <w:vAlign w:val="bottom"/>
            <w:hideMark/>
          </w:tcPr>
          <w:p w14:paraId="535E94B4" w14:textId="77777777" w:rsidR="00FA1A6C" w:rsidRPr="00992510" w:rsidRDefault="00FA1A6C" w:rsidP="002B5612">
            <w:pPr>
              <w:rPr>
                <w:rFonts w:eastAsia="Times New Roman" w:cs="Arial"/>
                <w:color w:val="000000"/>
                <w:szCs w:val="17"/>
              </w:rPr>
            </w:pPr>
            <w:r w:rsidRPr="00992510">
              <w:rPr>
                <w:rFonts w:eastAsia="Times New Roman" w:cs="Arial"/>
                <w:color w:val="000000"/>
                <w:szCs w:val="17"/>
              </w:rPr>
              <w:t>[RFC6585]</w:t>
            </w:r>
          </w:p>
        </w:tc>
      </w:tr>
      <w:tr w:rsidR="00FA1A6C" w:rsidRPr="00992510" w14:paraId="1EF521A6" w14:textId="77777777" w:rsidTr="002B5612">
        <w:trPr>
          <w:trHeight w:val="300"/>
        </w:trPr>
        <w:tc>
          <w:tcPr>
            <w:tcW w:w="1165" w:type="dxa"/>
            <w:noWrap/>
            <w:vAlign w:val="bottom"/>
            <w:hideMark/>
          </w:tcPr>
          <w:p w14:paraId="1745BA05" w14:textId="77777777" w:rsidR="00FA1A6C" w:rsidRPr="00992510" w:rsidRDefault="00FA1A6C" w:rsidP="002B5612">
            <w:pPr>
              <w:jc w:val="center"/>
              <w:rPr>
                <w:rFonts w:eastAsia="Times New Roman" w:cs="Arial"/>
                <w:color w:val="000000"/>
                <w:szCs w:val="17"/>
              </w:rPr>
            </w:pPr>
            <w:r w:rsidRPr="00992510">
              <w:rPr>
                <w:rFonts w:eastAsia="Times New Roman" w:cs="Arial"/>
                <w:color w:val="000000"/>
                <w:szCs w:val="17"/>
              </w:rPr>
              <w:t>430</w:t>
            </w:r>
          </w:p>
        </w:tc>
        <w:tc>
          <w:tcPr>
            <w:tcW w:w="2995" w:type="dxa"/>
            <w:noWrap/>
            <w:vAlign w:val="bottom"/>
            <w:hideMark/>
          </w:tcPr>
          <w:p w14:paraId="68FE1CAB" w14:textId="77777777" w:rsidR="00FA1A6C" w:rsidRPr="00954718" w:rsidRDefault="00FA1A6C" w:rsidP="002B5612">
            <w:pPr>
              <w:rPr>
                <w:rFonts w:ascii="Courier New" w:eastAsia="Times New Roman" w:hAnsi="Courier New" w:cs="Courier New"/>
                <w:color w:val="000000"/>
                <w:szCs w:val="17"/>
              </w:rPr>
            </w:pPr>
            <w:r w:rsidRPr="00954718">
              <w:rPr>
                <w:rFonts w:ascii="Courier New" w:eastAsia="Times New Roman" w:hAnsi="Courier New" w:cs="Courier New"/>
                <w:color w:val="000000"/>
                <w:szCs w:val="17"/>
              </w:rPr>
              <w:t>Unassigned</w:t>
            </w:r>
          </w:p>
        </w:tc>
        <w:tc>
          <w:tcPr>
            <w:tcW w:w="4655" w:type="dxa"/>
            <w:noWrap/>
            <w:vAlign w:val="bottom"/>
            <w:hideMark/>
          </w:tcPr>
          <w:p w14:paraId="779EB791" w14:textId="77777777" w:rsidR="00FA1A6C" w:rsidRPr="00992510" w:rsidRDefault="00FA1A6C" w:rsidP="002B5612">
            <w:pPr>
              <w:rPr>
                <w:rFonts w:eastAsia="Times New Roman" w:cs="Arial"/>
                <w:color w:val="000000"/>
                <w:szCs w:val="17"/>
              </w:rPr>
            </w:pPr>
          </w:p>
        </w:tc>
      </w:tr>
      <w:tr w:rsidR="00FA1A6C" w:rsidRPr="00992510" w14:paraId="597BFD09" w14:textId="77777777" w:rsidTr="002B5612">
        <w:trPr>
          <w:trHeight w:val="300"/>
        </w:trPr>
        <w:tc>
          <w:tcPr>
            <w:tcW w:w="1165" w:type="dxa"/>
            <w:noWrap/>
            <w:vAlign w:val="bottom"/>
            <w:hideMark/>
          </w:tcPr>
          <w:p w14:paraId="3D18AD67" w14:textId="77777777" w:rsidR="00FA1A6C" w:rsidRPr="00992510" w:rsidRDefault="00FA1A6C" w:rsidP="002B5612">
            <w:pPr>
              <w:jc w:val="center"/>
              <w:rPr>
                <w:rFonts w:eastAsia="Times New Roman" w:cs="Arial"/>
                <w:color w:val="000000"/>
                <w:szCs w:val="17"/>
              </w:rPr>
            </w:pPr>
            <w:r w:rsidRPr="00992510">
              <w:rPr>
                <w:rFonts w:eastAsia="Times New Roman" w:cs="Arial"/>
                <w:color w:val="000000"/>
                <w:szCs w:val="17"/>
              </w:rPr>
              <w:t>431</w:t>
            </w:r>
          </w:p>
        </w:tc>
        <w:tc>
          <w:tcPr>
            <w:tcW w:w="2995" w:type="dxa"/>
            <w:noWrap/>
            <w:vAlign w:val="bottom"/>
            <w:hideMark/>
          </w:tcPr>
          <w:p w14:paraId="76C128EC" w14:textId="77777777" w:rsidR="00FA1A6C" w:rsidRPr="00954718" w:rsidRDefault="00FA1A6C" w:rsidP="002B5612">
            <w:pPr>
              <w:rPr>
                <w:rFonts w:ascii="Courier New" w:eastAsia="Times New Roman" w:hAnsi="Courier New" w:cs="Courier New"/>
                <w:color w:val="000000"/>
                <w:szCs w:val="17"/>
              </w:rPr>
            </w:pPr>
            <w:r w:rsidRPr="00954718">
              <w:rPr>
                <w:rFonts w:ascii="Courier New" w:eastAsia="Times New Roman" w:hAnsi="Courier New" w:cs="Courier New"/>
                <w:color w:val="000000"/>
                <w:szCs w:val="17"/>
              </w:rPr>
              <w:t>Request Header Fields Too Large</w:t>
            </w:r>
          </w:p>
        </w:tc>
        <w:tc>
          <w:tcPr>
            <w:tcW w:w="4655" w:type="dxa"/>
            <w:noWrap/>
            <w:vAlign w:val="bottom"/>
            <w:hideMark/>
          </w:tcPr>
          <w:p w14:paraId="6B4BE423" w14:textId="77777777" w:rsidR="00FA1A6C" w:rsidRPr="00992510" w:rsidRDefault="00FA1A6C" w:rsidP="002B5612">
            <w:pPr>
              <w:rPr>
                <w:rFonts w:eastAsia="Times New Roman" w:cs="Arial"/>
                <w:color w:val="000000"/>
                <w:szCs w:val="17"/>
              </w:rPr>
            </w:pPr>
            <w:r w:rsidRPr="00992510">
              <w:rPr>
                <w:rFonts w:eastAsia="Times New Roman" w:cs="Arial"/>
                <w:color w:val="000000"/>
                <w:szCs w:val="17"/>
              </w:rPr>
              <w:t>[RFC6585]</w:t>
            </w:r>
          </w:p>
        </w:tc>
      </w:tr>
      <w:tr w:rsidR="00FA1A6C" w:rsidRPr="00992510" w14:paraId="68F2F602" w14:textId="77777777" w:rsidTr="002B5612">
        <w:trPr>
          <w:trHeight w:val="300"/>
        </w:trPr>
        <w:tc>
          <w:tcPr>
            <w:tcW w:w="1165" w:type="dxa"/>
            <w:noWrap/>
            <w:vAlign w:val="bottom"/>
            <w:hideMark/>
          </w:tcPr>
          <w:p w14:paraId="04A738E3" w14:textId="77777777" w:rsidR="00FA1A6C" w:rsidRPr="00992510" w:rsidRDefault="00FA1A6C" w:rsidP="002B5612">
            <w:pPr>
              <w:jc w:val="center"/>
              <w:rPr>
                <w:rFonts w:eastAsia="Times New Roman" w:cs="Arial"/>
                <w:color w:val="000000"/>
                <w:szCs w:val="17"/>
              </w:rPr>
            </w:pPr>
            <w:r w:rsidRPr="00992510">
              <w:rPr>
                <w:rFonts w:eastAsia="Times New Roman" w:cs="Arial"/>
                <w:color w:val="000000"/>
                <w:szCs w:val="17"/>
              </w:rPr>
              <w:t>432-450</w:t>
            </w:r>
          </w:p>
        </w:tc>
        <w:tc>
          <w:tcPr>
            <w:tcW w:w="2995" w:type="dxa"/>
            <w:noWrap/>
            <w:vAlign w:val="bottom"/>
            <w:hideMark/>
          </w:tcPr>
          <w:p w14:paraId="1E3DFE2F" w14:textId="77777777" w:rsidR="00FA1A6C" w:rsidRPr="00954718" w:rsidRDefault="00FA1A6C" w:rsidP="002B5612">
            <w:pPr>
              <w:rPr>
                <w:rFonts w:ascii="Courier New" w:eastAsia="Times New Roman" w:hAnsi="Courier New" w:cs="Courier New"/>
                <w:color w:val="000000"/>
                <w:szCs w:val="17"/>
              </w:rPr>
            </w:pPr>
            <w:r w:rsidRPr="00954718">
              <w:rPr>
                <w:rFonts w:ascii="Courier New" w:eastAsia="Times New Roman" w:hAnsi="Courier New" w:cs="Courier New"/>
                <w:color w:val="000000"/>
                <w:szCs w:val="17"/>
              </w:rPr>
              <w:t>Unassigned</w:t>
            </w:r>
          </w:p>
        </w:tc>
        <w:tc>
          <w:tcPr>
            <w:tcW w:w="4655" w:type="dxa"/>
            <w:noWrap/>
            <w:vAlign w:val="bottom"/>
            <w:hideMark/>
          </w:tcPr>
          <w:p w14:paraId="4B4D20DF" w14:textId="77777777" w:rsidR="00FA1A6C" w:rsidRPr="00992510" w:rsidRDefault="00FA1A6C" w:rsidP="002B5612">
            <w:pPr>
              <w:rPr>
                <w:rFonts w:eastAsia="Times New Roman" w:cs="Arial"/>
                <w:color w:val="000000"/>
                <w:szCs w:val="17"/>
              </w:rPr>
            </w:pPr>
          </w:p>
        </w:tc>
      </w:tr>
      <w:tr w:rsidR="00FA1A6C" w:rsidRPr="00992510" w14:paraId="6ED5822C" w14:textId="77777777" w:rsidTr="002B5612">
        <w:trPr>
          <w:trHeight w:val="300"/>
        </w:trPr>
        <w:tc>
          <w:tcPr>
            <w:tcW w:w="1165" w:type="dxa"/>
            <w:noWrap/>
            <w:vAlign w:val="bottom"/>
            <w:hideMark/>
          </w:tcPr>
          <w:p w14:paraId="4BD49340" w14:textId="77777777" w:rsidR="00FA1A6C" w:rsidRPr="00992510" w:rsidRDefault="00FA1A6C" w:rsidP="002B5612">
            <w:pPr>
              <w:jc w:val="center"/>
              <w:rPr>
                <w:rFonts w:eastAsia="Times New Roman" w:cs="Arial"/>
                <w:color w:val="000000"/>
                <w:szCs w:val="17"/>
              </w:rPr>
            </w:pPr>
            <w:r w:rsidRPr="00992510">
              <w:rPr>
                <w:rFonts w:eastAsia="Times New Roman" w:cs="Arial"/>
                <w:color w:val="000000"/>
                <w:szCs w:val="17"/>
              </w:rPr>
              <w:t>451</w:t>
            </w:r>
          </w:p>
        </w:tc>
        <w:tc>
          <w:tcPr>
            <w:tcW w:w="2995" w:type="dxa"/>
            <w:noWrap/>
            <w:vAlign w:val="bottom"/>
            <w:hideMark/>
          </w:tcPr>
          <w:p w14:paraId="3521E700" w14:textId="77777777" w:rsidR="00FA1A6C" w:rsidRPr="00954718" w:rsidRDefault="00FA1A6C" w:rsidP="002B5612">
            <w:pPr>
              <w:rPr>
                <w:rFonts w:ascii="Courier New" w:eastAsia="Times New Roman" w:hAnsi="Courier New" w:cs="Courier New"/>
                <w:color w:val="000000"/>
                <w:szCs w:val="17"/>
              </w:rPr>
            </w:pPr>
            <w:r w:rsidRPr="00954718">
              <w:rPr>
                <w:rFonts w:ascii="Courier New" w:eastAsia="Times New Roman" w:hAnsi="Courier New" w:cs="Courier New"/>
                <w:color w:val="000000"/>
                <w:szCs w:val="17"/>
              </w:rPr>
              <w:t>Unavailable For Legal Reasons</w:t>
            </w:r>
          </w:p>
        </w:tc>
        <w:tc>
          <w:tcPr>
            <w:tcW w:w="4655" w:type="dxa"/>
            <w:noWrap/>
            <w:vAlign w:val="bottom"/>
            <w:hideMark/>
          </w:tcPr>
          <w:p w14:paraId="70A7C24A" w14:textId="77777777" w:rsidR="00FA1A6C" w:rsidRPr="00992510" w:rsidRDefault="00FA1A6C" w:rsidP="002B5612">
            <w:pPr>
              <w:rPr>
                <w:rFonts w:eastAsia="Times New Roman" w:cs="Arial"/>
                <w:color w:val="000000"/>
                <w:szCs w:val="17"/>
              </w:rPr>
            </w:pPr>
            <w:r w:rsidRPr="00992510">
              <w:rPr>
                <w:rFonts w:eastAsia="Times New Roman" w:cs="Arial"/>
                <w:color w:val="000000"/>
                <w:szCs w:val="17"/>
              </w:rPr>
              <w:t>[RFC7725]</w:t>
            </w:r>
          </w:p>
        </w:tc>
      </w:tr>
      <w:tr w:rsidR="00FA1A6C" w:rsidRPr="00992510" w14:paraId="0F0E9B46" w14:textId="77777777" w:rsidTr="002B5612">
        <w:trPr>
          <w:trHeight w:val="300"/>
        </w:trPr>
        <w:tc>
          <w:tcPr>
            <w:tcW w:w="1165" w:type="dxa"/>
            <w:noWrap/>
            <w:vAlign w:val="bottom"/>
            <w:hideMark/>
          </w:tcPr>
          <w:p w14:paraId="0FEFC467" w14:textId="77777777" w:rsidR="00FA1A6C" w:rsidRPr="00992510" w:rsidRDefault="00FA1A6C" w:rsidP="002B5612">
            <w:pPr>
              <w:jc w:val="center"/>
              <w:rPr>
                <w:rFonts w:eastAsia="Times New Roman" w:cs="Arial"/>
                <w:color w:val="000000"/>
                <w:szCs w:val="17"/>
              </w:rPr>
            </w:pPr>
            <w:r w:rsidRPr="00992510">
              <w:rPr>
                <w:rFonts w:eastAsia="Times New Roman" w:cs="Arial"/>
                <w:color w:val="000000"/>
                <w:szCs w:val="17"/>
              </w:rPr>
              <w:t>452-499</w:t>
            </w:r>
          </w:p>
        </w:tc>
        <w:tc>
          <w:tcPr>
            <w:tcW w:w="2995" w:type="dxa"/>
            <w:noWrap/>
            <w:vAlign w:val="bottom"/>
            <w:hideMark/>
          </w:tcPr>
          <w:p w14:paraId="7C4E64FA" w14:textId="77777777" w:rsidR="00FA1A6C" w:rsidRPr="00954718" w:rsidRDefault="00FA1A6C" w:rsidP="002B5612">
            <w:pPr>
              <w:rPr>
                <w:rFonts w:ascii="Courier New" w:eastAsia="Times New Roman" w:hAnsi="Courier New" w:cs="Courier New"/>
                <w:color w:val="000000"/>
                <w:szCs w:val="17"/>
              </w:rPr>
            </w:pPr>
            <w:r w:rsidRPr="00954718">
              <w:rPr>
                <w:rFonts w:ascii="Courier New" w:eastAsia="Times New Roman" w:hAnsi="Courier New" w:cs="Courier New"/>
                <w:color w:val="000000"/>
                <w:szCs w:val="17"/>
              </w:rPr>
              <w:t>Unassigned</w:t>
            </w:r>
          </w:p>
        </w:tc>
        <w:tc>
          <w:tcPr>
            <w:tcW w:w="4655" w:type="dxa"/>
            <w:noWrap/>
            <w:vAlign w:val="bottom"/>
            <w:hideMark/>
          </w:tcPr>
          <w:p w14:paraId="6684C88C" w14:textId="77777777" w:rsidR="00FA1A6C" w:rsidRPr="00992510" w:rsidRDefault="00FA1A6C" w:rsidP="002B5612">
            <w:pPr>
              <w:rPr>
                <w:rFonts w:eastAsia="Times New Roman" w:cs="Arial"/>
                <w:color w:val="000000"/>
                <w:szCs w:val="17"/>
              </w:rPr>
            </w:pPr>
          </w:p>
        </w:tc>
      </w:tr>
      <w:tr w:rsidR="00FA1A6C" w:rsidRPr="00992510" w14:paraId="078B6063" w14:textId="77777777" w:rsidTr="002B5612">
        <w:trPr>
          <w:trHeight w:val="300"/>
        </w:trPr>
        <w:tc>
          <w:tcPr>
            <w:tcW w:w="1165" w:type="dxa"/>
            <w:noWrap/>
            <w:vAlign w:val="bottom"/>
            <w:hideMark/>
          </w:tcPr>
          <w:p w14:paraId="3E677BEF" w14:textId="77777777" w:rsidR="00FA1A6C" w:rsidRPr="00992510" w:rsidRDefault="00FA1A6C" w:rsidP="002B5612">
            <w:pPr>
              <w:jc w:val="center"/>
              <w:rPr>
                <w:rFonts w:eastAsia="Times New Roman" w:cs="Arial"/>
                <w:color w:val="000000"/>
                <w:szCs w:val="17"/>
              </w:rPr>
            </w:pPr>
            <w:r w:rsidRPr="00992510">
              <w:rPr>
                <w:rFonts w:eastAsia="Times New Roman" w:cs="Arial"/>
                <w:color w:val="000000"/>
                <w:szCs w:val="17"/>
              </w:rPr>
              <w:t>500</w:t>
            </w:r>
          </w:p>
        </w:tc>
        <w:tc>
          <w:tcPr>
            <w:tcW w:w="2995" w:type="dxa"/>
            <w:noWrap/>
            <w:vAlign w:val="bottom"/>
            <w:hideMark/>
          </w:tcPr>
          <w:p w14:paraId="230A5FCF" w14:textId="77777777" w:rsidR="00FA1A6C" w:rsidRPr="00954718" w:rsidRDefault="00FA1A6C" w:rsidP="002B5612">
            <w:pPr>
              <w:rPr>
                <w:rFonts w:ascii="Courier New" w:eastAsia="Times New Roman" w:hAnsi="Courier New" w:cs="Courier New"/>
                <w:color w:val="000000"/>
                <w:szCs w:val="17"/>
              </w:rPr>
            </w:pPr>
            <w:r w:rsidRPr="00954718">
              <w:rPr>
                <w:rFonts w:ascii="Courier New" w:eastAsia="Times New Roman" w:hAnsi="Courier New" w:cs="Courier New"/>
                <w:color w:val="000000"/>
                <w:szCs w:val="17"/>
              </w:rPr>
              <w:t>Internal Server Error</w:t>
            </w:r>
          </w:p>
        </w:tc>
        <w:tc>
          <w:tcPr>
            <w:tcW w:w="4655" w:type="dxa"/>
            <w:noWrap/>
            <w:vAlign w:val="bottom"/>
            <w:hideMark/>
          </w:tcPr>
          <w:p w14:paraId="600A55D3" w14:textId="3ACB8EAA" w:rsidR="00FA1A6C" w:rsidRPr="00992510" w:rsidRDefault="00FA1A6C" w:rsidP="002B5612">
            <w:pPr>
              <w:rPr>
                <w:rFonts w:eastAsia="Times New Roman" w:cs="Arial"/>
                <w:color w:val="000000"/>
                <w:szCs w:val="17"/>
              </w:rPr>
            </w:pPr>
            <w:r w:rsidRPr="00992510">
              <w:rPr>
                <w:rFonts w:eastAsia="Times New Roman" w:cs="Arial"/>
                <w:color w:val="000000"/>
                <w:szCs w:val="17"/>
              </w:rPr>
              <w:t>[</w:t>
            </w:r>
            <w:del w:id="4058" w:author="Author">
              <w:r w:rsidRPr="00992510">
                <w:rPr>
                  <w:rFonts w:eastAsia="Times New Roman" w:cs="Arial"/>
                  <w:color w:val="000000"/>
                  <w:szCs w:val="17"/>
                </w:rPr>
                <w:delText>RFC7231</w:delText>
              </w:r>
            </w:del>
            <w:ins w:id="4059" w:author="Author">
              <w:r w:rsidR="003B7B4B" w:rsidRPr="001F2453">
                <w:rPr>
                  <w:rFonts w:eastAsia="Times New Roman" w:cs="Arial"/>
                  <w:color w:val="000000"/>
                  <w:szCs w:val="17"/>
                </w:rPr>
                <w:t>IETF RFC 9110</w:t>
              </w:r>
            </w:ins>
            <w:r w:rsidRPr="00992510">
              <w:rPr>
                <w:rFonts w:eastAsia="Times New Roman" w:cs="Arial"/>
                <w:color w:val="000000"/>
                <w:szCs w:val="17"/>
              </w:rPr>
              <w:t xml:space="preserve">, Section </w:t>
            </w:r>
            <w:del w:id="4060" w:author="Author">
              <w:r w:rsidRPr="00992510" w:rsidDel="003B7B4B">
                <w:rPr>
                  <w:rFonts w:eastAsia="Times New Roman" w:cs="Arial"/>
                  <w:color w:val="000000"/>
                  <w:szCs w:val="17"/>
                </w:rPr>
                <w:delText>6</w:delText>
              </w:r>
            </w:del>
            <w:ins w:id="4061" w:author="Author">
              <w:r w:rsidR="003B7B4B">
                <w:rPr>
                  <w:rFonts w:eastAsia="Times New Roman" w:cs="Arial"/>
                  <w:color w:val="000000"/>
                  <w:szCs w:val="17"/>
                </w:rPr>
                <w:t>15</w:t>
              </w:r>
            </w:ins>
            <w:r w:rsidRPr="00992510">
              <w:rPr>
                <w:rFonts w:eastAsia="Times New Roman" w:cs="Arial"/>
                <w:color w:val="000000"/>
                <w:szCs w:val="17"/>
              </w:rPr>
              <w:t>.6.1]</w:t>
            </w:r>
          </w:p>
        </w:tc>
      </w:tr>
      <w:tr w:rsidR="00FA1A6C" w:rsidRPr="00992510" w14:paraId="7AA77682" w14:textId="77777777" w:rsidTr="002B5612">
        <w:trPr>
          <w:trHeight w:val="300"/>
        </w:trPr>
        <w:tc>
          <w:tcPr>
            <w:tcW w:w="1165" w:type="dxa"/>
            <w:noWrap/>
            <w:vAlign w:val="bottom"/>
            <w:hideMark/>
          </w:tcPr>
          <w:p w14:paraId="08FD7C8D" w14:textId="77777777" w:rsidR="00FA1A6C" w:rsidRPr="00992510" w:rsidRDefault="00FA1A6C" w:rsidP="002B5612">
            <w:pPr>
              <w:jc w:val="center"/>
              <w:rPr>
                <w:rFonts w:eastAsia="Times New Roman" w:cs="Arial"/>
                <w:color w:val="000000"/>
                <w:szCs w:val="17"/>
              </w:rPr>
            </w:pPr>
            <w:r w:rsidRPr="00992510">
              <w:rPr>
                <w:rFonts w:eastAsia="Times New Roman" w:cs="Arial"/>
                <w:color w:val="000000"/>
                <w:szCs w:val="17"/>
              </w:rPr>
              <w:t>501</w:t>
            </w:r>
          </w:p>
        </w:tc>
        <w:tc>
          <w:tcPr>
            <w:tcW w:w="2995" w:type="dxa"/>
            <w:noWrap/>
            <w:vAlign w:val="bottom"/>
            <w:hideMark/>
          </w:tcPr>
          <w:p w14:paraId="7F9FE4BE" w14:textId="77777777" w:rsidR="00FA1A6C" w:rsidRPr="00954718" w:rsidRDefault="00FA1A6C" w:rsidP="002B5612">
            <w:pPr>
              <w:rPr>
                <w:rFonts w:ascii="Courier New" w:eastAsia="Times New Roman" w:hAnsi="Courier New" w:cs="Courier New"/>
                <w:color w:val="000000"/>
                <w:szCs w:val="17"/>
              </w:rPr>
            </w:pPr>
            <w:r w:rsidRPr="00954718">
              <w:rPr>
                <w:rFonts w:ascii="Courier New" w:eastAsia="Times New Roman" w:hAnsi="Courier New" w:cs="Courier New"/>
                <w:color w:val="000000"/>
                <w:szCs w:val="17"/>
              </w:rPr>
              <w:t>Not Implemented</w:t>
            </w:r>
          </w:p>
        </w:tc>
        <w:tc>
          <w:tcPr>
            <w:tcW w:w="4655" w:type="dxa"/>
            <w:noWrap/>
            <w:vAlign w:val="bottom"/>
            <w:hideMark/>
          </w:tcPr>
          <w:p w14:paraId="34173DB7" w14:textId="0AF0B0EE" w:rsidR="00FA1A6C" w:rsidRPr="00992510" w:rsidRDefault="00FA1A6C" w:rsidP="002B5612">
            <w:pPr>
              <w:rPr>
                <w:rFonts w:eastAsia="Times New Roman" w:cs="Arial"/>
                <w:color w:val="000000"/>
                <w:szCs w:val="17"/>
              </w:rPr>
            </w:pPr>
            <w:r w:rsidRPr="00992510">
              <w:rPr>
                <w:rFonts w:eastAsia="Times New Roman" w:cs="Arial"/>
                <w:color w:val="000000"/>
                <w:szCs w:val="17"/>
              </w:rPr>
              <w:t>[</w:t>
            </w:r>
            <w:del w:id="4062" w:author="Author">
              <w:r w:rsidRPr="00992510">
                <w:rPr>
                  <w:rFonts w:eastAsia="Times New Roman" w:cs="Arial"/>
                  <w:color w:val="000000"/>
                  <w:szCs w:val="17"/>
                </w:rPr>
                <w:delText>RFC7231</w:delText>
              </w:r>
            </w:del>
            <w:ins w:id="4063" w:author="Author">
              <w:r w:rsidR="00C94A24" w:rsidRPr="001F2453">
                <w:rPr>
                  <w:rFonts w:eastAsia="Times New Roman" w:cs="Arial"/>
                  <w:color w:val="000000"/>
                  <w:szCs w:val="17"/>
                </w:rPr>
                <w:t>IETF RFC 9110</w:t>
              </w:r>
            </w:ins>
            <w:r w:rsidRPr="00992510">
              <w:rPr>
                <w:rFonts w:eastAsia="Times New Roman" w:cs="Arial"/>
                <w:color w:val="000000"/>
                <w:szCs w:val="17"/>
              </w:rPr>
              <w:t xml:space="preserve">, Section </w:t>
            </w:r>
            <w:del w:id="4064" w:author="Author">
              <w:r w:rsidRPr="00992510">
                <w:rPr>
                  <w:rFonts w:eastAsia="Times New Roman" w:cs="Arial"/>
                  <w:color w:val="000000"/>
                  <w:szCs w:val="17"/>
                </w:rPr>
                <w:delText>6</w:delText>
              </w:r>
            </w:del>
            <w:ins w:id="4065" w:author="Author">
              <w:r w:rsidRPr="00992510">
                <w:rPr>
                  <w:rFonts w:eastAsia="Times New Roman" w:cs="Arial"/>
                  <w:color w:val="000000"/>
                  <w:szCs w:val="17"/>
                </w:rPr>
                <w:t>6</w:t>
              </w:r>
              <w:r w:rsidR="003B7B4B">
                <w:rPr>
                  <w:rFonts w:eastAsia="Times New Roman" w:cs="Arial"/>
                  <w:color w:val="000000"/>
                  <w:szCs w:val="17"/>
                </w:rPr>
                <w:t>15</w:t>
              </w:r>
            </w:ins>
            <w:r w:rsidR="00C94A24">
              <w:rPr>
                <w:rFonts w:eastAsia="Times New Roman" w:cs="Arial"/>
                <w:color w:val="000000"/>
                <w:szCs w:val="17"/>
              </w:rPr>
              <w:t>.</w:t>
            </w:r>
            <w:r w:rsidRPr="00992510">
              <w:rPr>
                <w:rFonts w:eastAsia="Times New Roman" w:cs="Arial"/>
                <w:color w:val="000000"/>
                <w:szCs w:val="17"/>
              </w:rPr>
              <w:t>6.2]</w:t>
            </w:r>
          </w:p>
        </w:tc>
      </w:tr>
      <w:tr w:rsidR="00FA1A6C" w:rsidRPr="00992510" w14:paraId="3CEDC5D9" w14:textId="77777777" w:rsidTr="002B5612">
        <w:trPr>
          <w:trHeight w:val="300"/>
        </w:trPr>
        <w:tc>
          <w:tcPr>
            <w:tcW w:w="1165" w:type="dxa"/>
            <w:noWrap/>
            <w:vAlign w:val="bottom"/>
            <w:hideMark/>
          </w:tcPr>
          <w:p w14:paraId="057A620D" w14:textId="77777777" w:rsidR="00FA1A6C" w:rsidRPr="00992510" w:rsidRDefault="00FA1A6C" w:rsidP="002B5612">
            <w:pPr>
              <w:jc w:val="center"/>
              <w:rPr>
                <w:rFonts w:eastAsia="Times New Roman" w:cs="Arial"/>
                <w:color w:val="000000"/>
                <w:szCs w:val="17"/>
              </w:rPr>
            </w:pPr>
            <w:r w:rsidRPr="00992510">
              <w:rPr>
                <w:rFonts w:eastAsia="Times New Roman" w:cs="Arial"/>
                <w:color w:val="000000"/>
                <w:szCs w:val="17"/>
              </w:rPr>
              <w:t>502</w:t>
            </w:r>
          </w:p>
        </w:tc>
        <w:tc>
          <w:tcPr>
            <w:tcW w:w="2995" w:type="dxa"/>
            <w:noWrap/>
            <w:vAlign w:val="bottom"/>
            <w:hideMark/>
          </w:tcPr>
          <w:p w14:paraId="431033E9" w14:textId="77777777" w:rsidR="00FA1A6C" w:rsidRPr="00954718" w:rsidRDefault="00FA1A6C" w:rsidP="002B5612">
            <w:pPr>
              <w:rPr>
                <w:rFonts w:ascii="Courier New" w:eastAsia="Times New Roman" w:hAnsi="Courier New" w:cs="Courier New"/>
                <w:color w:val="000000"/>
                <w:szCs w:val="17"/>
              </w:rPr>
            </w:pPr>
            <w:r w:rsidRPr="00954718">
              <w:rPr>
                <w:rFonts w:ascii="Courier New" w:eastAsia="Times New Roman" w:hAnsi="Courier New" w:cs="Courier New"/>
                <w:color w:val="000000"/>
                <w:szCs w:val="17"/>
              </w:rPr>
              <w:t>Bad Gateway</w:t>
            </w:r>
          </w:p>
        </w:tc>
        <w:tc>
          <w:tcPr>
            <w:tcW w:w="4655" w:type="dxa"/>
            <w:noWrap/>
            <w:vAlign w:val="bottom"/>
            <w:hideMark/>
          </w:tcPr>
          <w:p w14:paraId="5FA44B68" w14:textId="45719FB8" w:rsidR="00FA1A6C" w:rsidRPr="00992510" w:rsidRDefault="00FA1A6C" w:rsidP="002B5612">
            <w:pPr>
              <w:rPr>
                <w:rFonts w:eastAsia="Times New Roman" w:cs="Arial"/>
                <w:color w:val="000000"/>
                <w:szCs w:val="17"/>
              </w:rPr>
            </w:pPr>
            <w:r w:rsidRPr="00992510">
              <w:rPr>
                <w:rFonts w:eastAsia="Times New Roman" w:cs="Arial"/>
                <w:color w:val="000000"/>
                <w:szCs w:val="17"/>
              </w:rPr>
              <w:t>[</w:t>
            </w:r>
            <w:del w:id="4066" w:author="Author">
              <w:r w:rsidRPr="00992510">
                <w:rPr>
                  <w:rFonts w:eastAsia="Times New Roman" w:cs="Arial"/>
                  <w:color w:val="000000"/>
                  <w:szCs w:val="17"/>
                </w:rPr>
                <w:delText>RFC7231</w:delText>
              </w:r>
            </w:del>
            <w:ins w:id="4067" w:author="Author">
              <w:r w:rsidR="00C94A24" w:rsidRPr="001F2453">
                <w:rPr>
                  <w:rFonts w:eastAsia="Times New Roman" w:cs="Arial"/>
                  <w:color w:val="000000"/>
                  <w:szCs w:val="17"/>
                </w:rPr>
                <w:t>IETF RFC 9110</w:t>
              </w:r>
            </w:ins>
            <w:r w:rsidRPr="00992510">
              <w:rPr>
                <w:rFonts w:eastAsia="Times New Roman" w:cs="Arial"/>
                <w:color w:val="000000"/>
                <w:szCs w:val="17"/>
              </w:rPr>
              <w:t xml:space="preserve">, Section </w:t>
            </w:r>
            <w:del w:id="4068" w:author="Author">
              <w:r w:rsidRPr="00992510" w:rsidDel="00C94A24">
                <w:rPr>
                  <w:rFonts w:eastAsia="Times New Roman" w:cs="Arial"/>
                  <w:color w:val="000000"/>
                  <w:szCs w:val="17"/>
                </w:rPr>
                <w:delText>6</w:delText>
              </w:r>
            </w:del>
            <w:ins w:id="4069" w:author="Author">
              <w:r w:rsidR="00C94A24">
                <w:rPr>
                  <w:rFonts w:eastAsia="Times New Roman" w:cs="Arial"/>
                  <w:color w:val="000000"/>
                  <w:szCs w:val="17"/>
                </w:rPr>
                <w:t>15</w:t>
              </w:r>
            </w:ins>
            <w:r w:rsidRPr="00992510">
              <w:rPr>
                <w:rFonts w:eastAsia="Times New Roman" w:cs="Arial"/>
                <w:color w:val="000000"/>
                <w:szCs w:val="17"/>
              </w:rPr>
              <w:t>.6.3]</w:t>
            </w:r>
          </w:p>
        </w:tc>
      </w:tr>
      <w:tr w:rsidR="00FA1A6C" w:rsidRPr="00992510" w14:paraId="11C6A3E6" w14:textId="77777777" w:rsidTr="002B5612">
        <w:trPr>
          <w:trHeight w:val="300"/>
        </w:trPr>
        <w:tc>
          <w:tcPr>
            <w:tcW w:w="1165" w:type="dxa"/>
            <w:noWrap/>
            <w:vAlign w:val="bottom"/>
            <w:hideMark/>
          </w:tcPr>
          <w:p w14:paraId="08CBF359" w14:textId="77777777" w:rsidR="00FA1A6C" w:rsidRPr="00992510" w:rsidRDefault="00FA1A6C" w:rsidP="002B5612">
            <w:pPr>
              <w:jc w:val="center"/>
              <w:rPr>
                <w:rFonts w:eastAsia="Times New Roman" w:cs="Arial"/>
                <w:color w:val="000000"/>
                <w:szCs w:val="17"/>
              </w:rPr>
            </w:pPr>
            <w:r w:rsidRPr="00992510">
              <w:rPr>
                <w:rFonts w:eastAsia="Times New Roman" w:cs="Arial"/>
                <w:color w:val="000000"/>
                <w:szCs w:val="17"/>
              </w:rPr>
              <w:t>503</w:t>
            </w:r>
          </w:p>
        </w:tc>
        <w:tc>
          <w:tcPr>
            <w:tcW w:w="2995" w:type="dxa"/>
            <w:noWrap/>
            <w:vAlign w:val="bottom"/>
            <w:hideMark/>
          </w:tcPr>
          <w:p w14:paraId="134344D3" w14:textId="77777777" w:rsidR="00FA1A6C" w:rsidRPr="00954718" w:rsidRDefault="00FA1A6C" w:rsidP="002B5612">
            <w:pPr>
              <w:rPr>
                <w:rFonts w:ascii="Courier New" w:eastAsia="Times New Roman" w:hAnsi="Courier New" w:cs="Courier New"/>
                <w:color w:val="000000"/>
                <w:szCs w:val="17"/>
              </w:rPr>
            </w:pPr>
            <w:r w:rsidRPr="00954718">
              <w:rPr>
                <w:rFonts w:ascii="Courier New" w:eastAsia="Times New Roman" w:hAnsi="Courier New" w:cs="Courier New"/>
                <w:color w:val="000000"/>
                <w:szCs w:val="17"/>
              </w:rPr>
              <w:t>Service Unavailable</w:t>
            </w:r>
          </w:p>
        </w:tc>
        <w:tc>
          <w:tcPr>
            <w:tcW w:w="4655" w:type="dxa"/>
            <w:noWrap/>
            <w:vAlign w:val="bottom"/>
            <w:hideMark/>
          </w:tcPr>
          <w:p w14:paraId="16B3FB91" w14:textId="0054F6D2" w:rsidR="00FA1A6C" w:rsidRPr="00992510" w:rsidRDefault="00FA1A6C" w:rsidP="002B5612">
            <w:pPr>
              <w:rPr>
                <w:rFonts w:eastAsia="Times New Roman" w:cs="Arial"/>
                <w:color w:val="000000"/>
                <w:szCs w:val="17"/>
              </w:rPr>
            </w:pPr>
            <w:r w:rsidRPr="00992510">
              <w:rPr>
                <w:rFonts w:eastAsia="Times New Roman" w:cs="Arial"/>
                <w:color w:val="000000"/>
                <w:szCs w:val="17"/>
              </w:rPr>
              <w:t>[</w:t>
            </w:r>
            <w:del w:id="4070" w:author="Author">
              <w:r w:rsidRPr="00992510">
                <w:rPr>
                  <w:rFonts w:eastAsia="Times New Roman" w:cs="Arial"/>
                  <w:color w:val="000000"/>
                  <w:szCs w:val="17"/>
                </w:rPr>
                <w:delText>RFC7231</w:delText>
              </w:r>
            </w:del>
            <w:ins w:id="4071" w:author="Author">
              <w:r w:rsidR="00C94A24" w:rsidRPr="001F2453">
                <w:rPr>
                  <w:rFonts w:eastAsia="Times New Roman" w:cs="Arial"/>
                  <w:color w:val="000000"/>
                  <w:szCs w:val="17"/>
                </w:rPr>
                <w:t>IETF RFC 9110</w:t>
              </w:r>
            </w:ins>
            <w:r w:rsidRPr="00992510">
              <w:rPr>
                <w:rFonts w:eastAsia="Times New Roman" w:cs="Arial"/>
                <w:color w:val="000000"/>
                <w:szCs w:val="17"/>
              </w:rPr>
              <w:t xml:space="preserve">, Section </w:t>
            </w:r>
            <w:del w:id="4072" w:author="Author">
              <w:r w:rsidRPr="00992510">
                <w:rPr>
                  <w:rFonts w:eastAsia="Times New Roman" w:cs="Arial"/>
                  <w:color w:val="000000"/>
                  <w:szCs w:val="17"/>
                </w:rPr>
                <w:delText>6</w:delText>
              </w:r>
            </w:del>
            <w:ins w:id="4073" w:author="Author">
              <w:r w:rsidR="00C94A24">
                <w:rPr>
                  <w:rFonts w:eastAsia="Times New Roman" w:cs="Arial"/>
                  <w:color w:val="000000"/>
                  <w:szCs w:val="17"/>
                </w:rPr>
                <w:t>15</w:t>
              </w:r>
            </w:ins>
            <w:r w:rsidRPr="00992510">
              <w:rPr>
                <w:rFonts w:eastAsia="Times New Roman" w:cs="Arial"/>
                <w:color w:val="000000"/>
                <w:szCs w:val="17"/>
              </w:rPr>
              <w:t>.6.4]</w:t>
            </w:r>
          </w:p>
        </w:tc>
      </w:tr>
      <w:tr w:rsidR="00FA1A6C" w:rsidRPr="00992510" w14:paraId="41A103BF" w14:textId="77777777" w:rsidTr="002B5612">
        <w:trPr>
          <w:trHeight w:val="300"/>
        </w:trPr>
        <w:tc>
          <w:tcPr>
            <w:tcW w:w="1165" w:type="dxa"/>
            <w:noWrap/>
            <w:vAlign w:val="bottom"/>
            <w:hideMark/>
          </w:tcPr>
          <w:p w14:paraId="0C8A6734" w14:textId="77777777" w:rsidR="00FA1A6C" w:rsidRPr="00992510" w:rsidRDefault="00FA1A6C" w:rsidP="002B5612">
            <w:pPr>
              <w:jc w:val="center"/>
              <w:rPr>
                <w:rFonts w:eastAsia="Times New Roman" w:cs="Arial"/>
                <w:color w:val="000000"/>
                <w:szCs w:val="17"/>
              </w:rPr>
            </w:pPr>
            <w:r w:rsidRPr="00992510">
              <w:rPr>
                <w:rFonts w:eastAsia="Times New Roman" w:cs="Arial"/>
                <w:color w:val="000000"/>
                <w:szCs w:val="17"/>
              </w:rPr>
              <w:t>504</w:t>
            </w:r>
          </w:p>
        </w:tc>
        <w:tc>
          <w:tcPr>
            <w:tcW w:w="2995" w:type="dxa"/>
            <w:noWrap/>
            <w:vAlign w:val="bottom"/>
            <w:hideMark/>
          </w:tcPr>
          <w:p w14:paraId="34A5F5A8" w14:textId="77777777" w:rsidR="00FA1A6C" w:rsidRPr="00954718" w:rsidRDefault="00FA1A6C" w:rsidP="002B5612">
            <w:pPr>
              <w:rPr>
                <w:rFonts w:ascii="Courier New" w:eastAsia="Times New Roman" w:hAnsi="Courier New" w:cs="Courier New"/>
                <w:color w:val="000000"/>
                <w:szCs w:val="17"/>
              </w:rPr>
            </w:pPr>
            <w:r w:rsidRPr="00954718">
              <w:rPr>
                <w:rFonts w:ascii="Courier New" w:eastAsia="Times New Roman" w:hAnsi="Courier New" w:cs="Courier New"/>
                <w:color w:val="000000"/>
                <w:szCs w:val="17"/>
              </w:rPr>
              <w:t>Gateway Timeout</w:t>
            </w:r>
          </w:p>
        </w:tc>
        <w:tc>
          <w:tcPr>
            <w:tcW w:w="4655" w:type="dxa"/>
            <w:noWrap/>
            <w:vAlign w:val="bottom"/>
            <w:hideMark/>
          </w:tcPr>
          <w:p w14:paraId="5DCDF79C" w14:textId="11355B7F" w:rsidR="00FA1A6C" w:rsidRPr="00992510" w:rsidRDefault="00FA1A6C" w:rsidP="002B5612">
            <w:pPr>
              <w:rPr>
                <w:rFonts w:eastAsia="Times New Roman" w:cs="Arial"/>
                <w:color w:val="000000"/>
                <w:szCs w:val="17"/>
              </w:rPr>
            </w:pPr>
            <w:r w:rsidRPr="00992510">
              <w:rPr>
                <w:rFonts w:eastAsia="Times New Roman" w:cs="Arial"/>
                <w:color w:val="000000"/>
                <w:szCs w:val="17"/>
              </w:rPr>
              <w:t>[</w:t>
            </w:r>
            <w:del w:id="4074" w:author="Author">
              <w:r w:rsidRPr="00992510">
                <w:rPr>
                  <w:rFonts w:eastAsia="Times New Roman" w:cs="Arial"/>
                  <w:color w:val="000000"/>
                  <w:szCs w:val="17"/>
                </w:rPr>
                <w:delText>RFC7231</w:delText>
              </w:r>
            </w:del>
            <w:ins w:id="4075" w:author="Author">
              <w:r w:rsidR="00C94A24" w:rsidRPr="001F2453">
                <w:rPr>
                  <w:rFonts w:eastAsia="Times New Roman" w:cs="Arial"/>
                  <w:color w:val="000000"/>
                  <w:szCs w:val="17"/>
                </w:rPr>
                <w:t>IETF RFC 9110</w:t>
              </w:r>
            </w:ins>
            <w:r w:rsidRPr="00992510">
              <w:rPr>
                <w:rFonts w:eastAsia="Times New Roman" w:cs="Arial"/>
                <w:color w:val="000000"/>
                <w:szCs w:val="17"/>
              </w:rPr>
              <w:t xml:space="preserve">, Section </w:t>
            </w:r>
            <w:del w:id="4076" w:author="Author">
              <w:r w:rsidRPr="00992510">
                <w:rPr>
                  <w:rFonts w:eastAsia="Times New Roman" w:cs="Arial"/>
                  <w:color w:val="000000"/>
                  <w:szCs w:val="17"/>
                </w:rPr>
                <w:delText>6</w:delText>
              </w:r>
            </w:del>
            <w:ins w:id="4077" w:author="Author">
              <w:r w:rsidR="0083226F">
                <w:rPr>
                  <w:rFonts w:eastAsia="Times New Roman" w:cs="Arial"/>
                  <w:color w:val="000000"/>
                  <w:szCs w:val="17"/>
                </w:rPr>
                <w:t>15</w:t>
              </w:r>
            </w:ins>
            <w:r w:rsidRPr="00992510">
              <w:rPr>
                <w:rFonts w:eastAsia="Times New Roman" w:cs="Arial"/>
                <w:color w:val="000000"/>
                <w:szCs w:val="17"/>
              </w:rPr>
              <w:t>.6.5]</w:t>
            </w:r>
          </w:p>
        </w:tc>
      </w:tr>
      <w:tr w:rsidR="00FA1A6C" w:rsidRPr="00992510" w14:paraId="1CC44BC2" w14:textId="77777777" w:rsidTr="002B5612">
        <w:trPr>
          <w:trHeight w:val="300"/>
        </w:trPr>
        <w:tc>
          <w:tcPr>
            <w:tcW w:w="1165" w:type="dxa"/>
            <w:noWrap/>
            <w:vAlign w:val="bottom"/>
            <w:hideMark/>
          </w:tcPr>
          <w:p w14:paraId="59199BB0" w14:textId="77777777" w:rsidR="00FA1A6C" w:rsidRPr="00992510" w:rsidRDefault="00FA1A6C" w:rsidP="002B5612">
            <w:pPr>
              <w:jc w:val="center"/>
              <w:rPr>
                <w:rFonts w:eastAsia="Times New Roman" w:cs="Arial"/>
                <w:color w:val="000000"/>
                <w:szCs w:val="17"/>
              </w:rPr>
            </w:pPr>
            <w:r w:rsidRPr="00992510">
              <w:rPr>
                <w:rFonts w:eastAsia="Times New Roman" w:cs="Arial"/>
                <w:color w:val="000000"/>
                <w:szCs w:val="17"/>
              </w:rPr>
              <w:t>505</w:t>
            </w:r>
          </w:p>
        </w:tc>
        <w:tc>
          <w:tcPr>
            <w:tcW w:w="2995" w:type="dxa"/>
            <w:noWrap/>
            <w:vAlign w:val="bottom"/>
            <w:hideMark/>
          </w:tcPr>
          <w:p w14:paraId="46769EF5" w14:textId="77777777" w:rsidR="00FA1A6C" w:rsidRPr="00954718" w:rsidRDefault="00FA1A6C" w:rsidP="002B5612">
            <w:pPr>
              <w:rPr>
                <w:rFonts w:ascii="Courier New" w:eastAsia="Times New Roman" w:hAnsi="Courier New" w:cs="Courier New"/>
                <w:color w:val="000000"/>
                <w:szCs w:val="17"/>
              </w:rPr>
            </w:pPr>
            <w:r w:rsidRPr="00954718">
              <w:rPr>
                <w:rFonts w:ascii="Courier New" w:eastAsia="Times New Roman" w:hAnsi="Courier New" w:cs="Courier New"/>
                <w:color w:val="000000"/>
                <w:szCs w:val="17"/>
              </w:rPr>
              <w:t>HTTP Version Not Supported</w:t>
            </w:r>
          </w:p>
        </w:tc>
        <w:tc>
          <w:tcPr>
            <w:tcW w:w="4655" w:type="dxa"/>
            <w:noWrap/>
            <w:vAlign w:val="bottom"/>
            <w:hideMark/>
          </w:tcPr>
          <w:p w14:paraId="4FBCE5AF" w14:textId="7A15DCF5" w:rsidR="00FA1A6C" w:rsidRPr="00992510" w:rsidRDefault="00FA1A6C" w:rsidP="002B5612">
            <w:pPr>
              <w:rPr>
                <w:rFonts w:eastAsia="Times New Roman" w:cs="Arial"/>
                <w:color w:val="000000"/>
                <w:szCs w:val="17"/>
              </w:rPr>
            </w:pPr>
            <w:r w:rsidRPr="00992510">
              <w:rPr>
                <w:rFonts w:eastAsia="Times New Roman" w:cs="Arial"/>
                <w:color w:val="000000"/>
                <w:szCs w:val="17"/>
              </w:rPr>
              <w:t>[</w:t>
            </w:r>
            <w:del w:id="4078" w:author="Author">
              <w:r w:rsidRPr="00992510">
                <w:rPr>
                  <w:rFonts w:eastAsia="Times New Roman" w:cs="Arial"/>
                  <w:color w:val="000000"/>
                  <w:szCs w:val="17"/>
                </w:rPr>
                <w:delText>RFC7231</w:delText>
              </w:r>
            </w:del>
            <w:ins w:id="4079" w:author="Author">
              <w:r w:rsidR="0083226F" w:rsidRPr="001F2453">
                <w:rPr>
                  <w:rFonts w:eastAsia="Times New Roman" w:cs="Arial"/>
                  <w:color w:val="000000"/>
                  <w:szCs w:val="17"/>
                </w:rPr>
                <w:t>IETF RFC 9110</w:t>
              </w:r>
            </w:ins>
            <w:r w:rsidRPr="00992510">
              <w:rPr>
                <w:rFonts w:eastAsia="Times New Roman" w:cs="Arial"/>
                <w:color w:val="000000"/>
                <w:szCs w:val="17"/>
              </w:rPr>
              <w:t xml:space="preserve">, Section </w:t>
            </w:r>
            <w:del w:id="4080" w:author="Author">
              <w:r w:rsidRPr="00992510" w:rsidDel="0083226F">
                <w:rPr>
                  <w:rFonts w:eastAsia="Times New Roman" w:cs="Arial"/>
                  <w:color w:val="000000"/>
                  <w:szCs w:val="17"/>
                </w:rPr>
                <w:delText>6</w:delText>
              </w:r>
            </w:del>
            <w:ins w:id="4081" w:author="Author">
              <w:r w:rsidR="0083226F">
                <w:rPr>
                  <w:rFonts w:eastAsia="Times New Roman" w:cs="Arial"/>
                  <w:color w:val="000000"/>
                  <w:szCs w:val="17"/>
                </w:rPr>
                <w:t>15</w:t>
              </w:r>
            </w:ins>
            <w:r w:rsidRPr="00992510">
              <w:rPr>
                <w:rFonts w:eastAsia="Times New Roman" w:cs="Arial"/>
                <w:color w:val="000000"/>
                <w:szCs w:val="17"/>
              </w:rPr>
              <w:t>.6.6]</w:t>
            </w:r>
          </w:p>
        </w:tc>
      </w:tr>
      <w:tr w:rsidR="00FA1A6C" w:rsidRPr="00992510" w14:paraId="4FE94166" w14:textId="77777777" w:rsidTr="002B5612">
        <w:trPr>
          <w:trHeight w:val="300"/>
        </w:trPr>
        <w:tc>
          <w:tcPr>
            <w:tcW w:w="1165" w:type="dxa"/>
            <w:noWrap/>
            <w:vAlign w:val="bottom"/>
            <w:hideMark/>
          </w:tcPr>
          <w:p w14:paraId="319B1B82" w14:textId="77777777" w:rsidR="00FA1A6C" w:rsidRPr="00992510" w:rsidRDefault="00FA1A6C" w:rsidP="002B5612">
            <w:pPr>
              <w:jc w:val="center"/>
              <w:rPr>
                <w:rFonts w:eastAsia="Times New Roman" w:cs="Arial"/>
                <w:color w:val="000000"/>
                <w:szCs w:val="17"/>
              </w:rPr>
            </w:pPr>
            <w:r w:rsidRPr="00992510">
              <w:rPr>
                <w:rFonts w:eastAsia="Times New Roman" w:cs="Arial"/>
                <w:color w:val="000000"/>
                <w:szCs w:val="17"/>
              </w:rPr>
              <w:t>506</w:t>
            </w:r>
          </w:p>
        </w:tc>
        <w:tc>
          <w:tcPr>
            <w:tcW w:w="2995" w:type="dxa"/>
            <w:noWrap/>
            <w:vAlign w:val="bottom"/>
            <w:hideMark/>
          </w:tcPr>
          <w:p w14:paraId="267B0F63" w14:textId="77777777" w:rsidR="00FA1A6C" w:rsidRPr="00954718" w:rsidRDefault="00FA1A6C" w:rsidP="002B5612">
            <w:pPr>
              <w:rPr>
                <w:rFonts w:ascii="Courier New" w:eastAsia="Times New Roman" w:hAnsi="Courier New" w:cs="Courier New"/>
                <w:color w:val="000000"/>
                <w:szCs w:val="17"/>
              </w:rPr>
            </w:pPr>
            <w:r w:rsidRPr="00954718">
              <w:rPr>
                <w:rFonts w:ascii="Courier New" w:eastAsia="Times New Roman" w:hAnsi="Courier New" w:cs="Courier New"/>
                <w:color w:val="000000"/>
                <w:szCs w:val="17"/>
              </w:rPr>
              <w:t>Variant Also Negotiates</w:t>
            </w:r>
          </w:p>
        </w:tc>
        <w:tc>
          <w:tcPr>
            <w:tcW w:w="4655" w:type="dxa"/>
            <w:noWrap/>
            <w:vAlign w:val="bottom"/>
            <w:hideMark/>
          </w:tcPr>
          <w:p w14:paraId="5A0A158A" w14:textId="77777777" w:rsidR="00FA1A6C" w:rsidRPr="00992510" w:rsidRDefault="00FA1A6C" w:rsidP="002B5612">
            <w:pPr>
              <w:rPr>
                <w:rFonts w:eastAsia="Times New Roman" w:cs="Arial"/>
                <w:color w:val="000000"/>
                <w:szCs w:val="17"/>
              </w:rPr>
            </w:pPr>
            <w:r w:rsidRPr="00992510">
              <w:rPr>
                <w:rFonts w:eastAsia="Times New Roman" w:cs="Arial"/>
                <w:color w:val="000000"/>
                <w:szCs w:val="17"/>
              </w:rPr>
              <w:t>[RFC2295]</w:t>
            </w:r>
          </w:p>
        </w:tc>
      </w:tr>
      <w:tr w:rsidR="00FA1A6C" w:rsidRPr="00992510" w14:paraId="119D3347" w14:textId="77777777" w:rsidTr="002B5612">
        <w:trPr>
          <w:trHeight w:val="300"/>
        </w:trPr>
        <w:tc>
          <w:tcPr>
            <w:tcW w:w="1165" w:type="dxa"/>
            <w:noWrap/>
            <w:vAlign w:val="bottom"/>
            <w:hideMark/>
          </w:tcPr>
          <w:p w14:paraId="427EBFF8" w14:textId="77777777" w:rsidR="00FA1A6C" w:rsidRPr="00992510" w:rsidRDefault="00FA1A6C" w:rsidP="002B5612">
            <w:pPr>
              <w:jc w:val="center"/>
              <w:rPr>
                <w:rFonts w:eastAsia="Times New Roman" w:cs="Arial"/>
                <w:color w:val="000000"/>
                <w:szCs w:val="17"/>
              </w:rPr>
            </w:pPr>
            <w:r w:rsidRPr="00992510">
              <w:rPr>
                <w:rFonts w:eastAsia="Times New Roman" w:cs="Arial"/>
                <w:color w:val="000000"/>
                <w:szCs w:val="17"/>
              </w:rPr>
              <w:t>507</w:t>
            </w:r>
          </w:p>
        </w:tc>
        <w:tc>
          <w:tcPr>
            <w:tcW w:w="2995" w:type="dxa"/>
            <w:noWrap/>
            <w:vAlign w:val="bottom"/>
            <w:hideMark/>
          </w:tcPr>
          <w:p w14:paraId="139765BD" w14:textId="77777777" w:rsidR="00FA1A6C" w:rsidRPr="00954718" w:rsidRDefault="00FA1A6C" w:rsidP="002B5612">
            <w:pPr>
              <w:rPr>
                <w:rFonts w:ascii="Courier New" w:eastAsia="Times New Roman" w:hAnsi="Courier New" w:cs="Courier New"/>
                <w:color w:val="000000"/>
                <w:szCs w:val="17"/>
              </w:rPr>
            </w:pPr>
            <w:r w:rsidRPr="00954718">
              <w:rPr>
                <w:rFonts w:ascii="Courier New" w:eastAsia="Times New Roman" w:hAnsi="Courier New" w:cs="Courier New"/>
                <w:color w:val="000000"/>
                <w:szCs w:val="17"/>
              </w:rPr>
              <w:t>Insufficient Storage</w:t>
            </w:r>
          </w:p>
        </w:tc>
        <w:tc>
          <w:tcPr>
            <w:tcW w:w="4655" w:type="dxa"/>
            <w:noWrap/>
            <w:vAlign w:val="bottom"/>
            <w:hideMark/>
          </w:tcPr>
          <w:p w14:paraId="3226B291" w14:textId="77777777" w:rsidR="00FA1A6C" w:rsidRPr="00992510" w:rsidRDefault="00FA1A6C" w:rsidP="002B5612">
            <w:pPr>
              <w:rPr>
                <w:rFonts w:eastAsia="Times New Roman" w:cs="Arial"/>
                <w:color w:val="000000"/>
                <w:szCs w:val="17"/>
              </w:rPr>
            </w:pPr>
            <w:r w:rsidRPr="00992510">
              <w:rPr>
                <w:rFonts w:eastAsia="Times New Roman" w:cs="Arial"/>
                <w:color w:val="000000"/>
                <w:szCs w:val="17"/>
              </w:rPr>
              <w:t>[RFC4918]</w:t>
            </w:r>
          </w:p>
        </w:tc>
      </w:tr>
      <w:tr w:rsidR="00FA1A6C" w:rsidRPr="00992510" w14:paraId="561D431D" w14:textId="77777777" w:rsidTr="002B5612">
        <w:trPr>
          <w:trHeight w:val="300"/>
        </w:trPr>
        <w:tc>
          <w:tcPr>
            <w:tcW w:w="1165" w:type="dxa"/>
            <w:noWrap/>
            <w:vAlign w:val="bottom"/>
            <w:hideMark/>
          </w:tcPr>
          <w:p w14:paraId="56C4F306" w14:textId="77777777" w:rsidR="00FA1A6C" w:rsidRPr="00992510" w:rsidRDefault="00FA1A6C" w:rsidP="002B5612">
            <w:pPr>
              <w:jc w:val="center"/>
              <w:rPr>
                <w:rFonts w:eastAsia="Times New Roman" w:cs="Arial"/>
                <w:color w:val="000000"/>
                <w:szCs w:val="17"/>
              </w:rPr>
            </w:pPr>
            <w:r w:rsidRPr="00992510">
              <w:rPr>
                <w:rFonts w:eastAsia="Times New Roman" w:cs="Arial"/>
                <w:color w:val="000000"/>
                <w:szCs w:val="17"/>
              </w:rPr>
              <w:t>508</w:t>
            </w:r>
          </w:p>
        </w:tc>
        <w:tc>
          <w:tcPr>
            <w:tcW w:w="2995" w:type="dxa"/>
            <w:noWrap/>
            <w:vAlign w:val="bottom"/>
            <w:hideMark/>
          </w:tcPr>
          <w:p w14:paraId="5CAC0AEA" w14:textId="77777777" w:rsidR="00FA1A6C" w:rsidRPr="00954718" w:rsidRDefault="00FA1A6C" w:rsidP="002B5612">
            <w:pPr>
              <w:rPr>
                <w:rFonts w:ascii="Courier New" w:eastAsia="Times New Roman" w:hAnsi="Courier New" w:cs="Courier New"/>
                <w:color w:val="000000"/>
                <w:szCs w:val="17"/>
              </w:rPr>
            </w:pPr>
            <w:r w:rsidRPr="00954718">
              <w:rPr>
                <w:rFonts w:ascii="Courier New" w:eastAsia="Times New Roman" w:hAnsi="Courier New" w:cs="Courier New"/>
                <w:color w:val="000000"/>
                <w:szCs w:val="17"/>
              </w:rPr>
              <w:t>Loop Detected</w:t>
            </w:r>
          </w:p>
        </w:tc>
        <w:tc>
          <w:tcPr>
            <w:tcW w:w="4655" w:type="dxa"/>
            <w:noWrap/>
            <w:vAlign w:val="bottom"/>
            <w:hideMark/>
          </w:tcPr>
          <w:p w14:paraId="4F2B95C3" w14:textId="77777777" w:rsidR="00FA1A6C" w:rsidRPr="00992510" w:rsidRDefault="00FA1A6C" w:rsidP="002B5612">
            <w:pPr>
              <w:rPr>
                <w:rFonts w:eastAsia="Times New Roman" w:cs="Arial"/>
                <w:color w:val="000000"/>
                <w:szCs w:val="17"/>
              </w:rPr>
            </w:pPr>
            <w:r w:rsidRPr="00992510">
              <w:rPr>
                <w:rFonts w:eastAsia="Times New Roman" w:cs="Arial"/>
                <w:color w:val="000000"/>
                <w:szCs w:val="17"/>
              </w:rPr>
              <w:t>[RFC5842]</w:t>
            </w:r>
          </w:p>
        </w:tc>
      </w:tr>
      <w:tr w:rsidR="00FA1A6C" w:rsidRPr="00992510" w14:paraId="2023CFC5" w14:textId="77777777" w:rsidTr="002B5612">
        <w:trPr>
          <w:trHeight w:val="300"/>
        </w:trPr>
        <w:tc>
          <w:tcPr>
            <w:tcW w:w="1165" w:type="dxa"/>
            <w:noWrap/>
            <w:vAlign w:val="bottom"/>
            <w:hideMark/>
          </w:tcPr>
          <w:p w14:paraId="3BA4913E" w14:textId="77777777" w:rsidR="00FA1A6C" w:rsidRPr="00992510" w:rsidRDefault="00FA1A6C" w:rsidP="002B5612">
            <w:pPr>
              <w:jc w:val="center"/>
              <w:rPr>
                <w:rFonts w:eastAsia="Times New Roman" w:cs="Arial"/>
                <w:color w:val="000000"/>
                <w:szCs w:val="17"/>
              </w:rPr>
            </w:pPr>
            <w:r w:rsidRPr="00992510">
              <w:rPr>
                <w:rFonts w:eastAsia="Times New Roman" w:cs="Arial"/>
                <w:color w:val="000000"/>
                <w:szCs w:val="17"/>
              </w:rPr>
              <w:t>509</w:t>
            </w:r>
          </w:p>
        </w:tc>
        <w:tc>
          <w:tcPr>
            <w:tcW w:w="2995" w:type="dxa"/>
            <w:noWrap/>
            <w:vAlign w:val="bottom"/>
            <w:hideMark/>
          </w:tcPr>
          <w:p w14:paraId="3364CBF8" w14:textId="77777777" w:rsidR="00FA1A6C" w:rsidRPr="00954718" w:rsidRDefault="00FA1A6C" w:rsidP="002B5612">
            <w:pPr>
              <w:rPr>
                <w:rFonts w:ascii="Courier New" w:eastAsia="Times New Roman" w:hAnsi="Courier New" w:cs="Courier New"/>
                <w:color w:val="000000"/>
                <w:szCs w:val="17"/>
              </w:rPr>
            </w:pPr>
            <w:r w:rsidRPr="00954718">
              <w:rPr>
                <w:rFonts w:ascii="Courier New" w:eastAsia="Times New Roman" w:hAnsi="Courier New" w:cs="Courier New"/>
                <w:color w:val="000000"/>
                <w:szCs w:val="17"/>
              </w:rPr>
              <w:t>Unassigned</w:t>
            </w:r>
          </w:p>
        </w:tc>
        <w:tc>
          <w:tcPr>
            <w:tcW w:w="4655" w:type="dxa"/>
            <w:noWrap/>
            <w:vAlign w:val="bottom"/>
            <w:hideMark/>
          </w:tcPr>
          <w:p w14:paraId="3CF1B7C5" w14:textId="77777777" w:rsidR="00FA1A6C" w:rsidRPr="00992510" w:rsidRDefault="00FA1A6C" w:rsidP="002B5612">
            <w:pPr>
              <w:rPr>
                <w:rFonts w:eastAsia="Times New Roman" w:cs="Arial"/>
                <w:color w:val="000000"/>
                <w:szCs w:val="17"/>
              </w:rPr>
            </w:pPr>
          </w:p>
        </w:tc>
      </w:tr>
      <w:tr w:rsidR="00FA1A6C" w:rsidRPr="00992510" w14:paraId="5E41FF35" w14:textId="77777777" w:rsidTr="002B5612">
        <w:trPr>
          <w:trHeight w:val="300"/>
        </w:trPr>
        <w:tc>
          <w:tcPr>
            <w:tcW w:w="1165" w:type="dxa"/>
            <w:noWrap/>
            <w:vAlign w:val="bottom"/>
            <w:hideMark/>
          </w:tcPr>
          <w:p w14:paraId="18E66BD2" w14:textId="77777777" w:rsidR="00FA1A6C" w:rsidRPr="00992510" w:rsidRDefault="00FA1A6C" w:rsidP="002B5612">
            <w:pPr>
              <w:jc w:val="center"/>
              <w:rPr>
                <w:rFonts w:eastAsia="Times New Roman" w:cs="Arial"/>
                <w:color w:val="000000"/>
                <w:szCs w:val="17"/>
              </w:rPr>
            </w:pPr>
            <w:r w:rsidRPr="00992510">
              <w:rPr>
                <w:rFonts w:eastAsia="Times New Roman" w:cs="Arial"/>
                <w:color w:val="000000"/>
                <w:szCs w:val="17"/>
              </w:rPr>
              <w:t>510</w:t>
            </w:r>
          </w:p>
        </w:tc>
        <w:tc>
          <w:tcPr>
            <w:tcW w:w="2995" w:type="dxa"/>
            <w:noWrap/>
            <w:vAlign w:val="bottom"/>
            <w:hideMark/>
          </w:tcPr>
          <w:p w14:paraId="5AC3140E" w14:textId="77777777" w:rsidR="00FA1A6C" w:rsidRPr="00954718" w:rsidRDefault="00FA1A6C" w:rsidP="002B5612">
            <w:pPr>
              <w:rPr>
                <w:rFonts w:ascii="Courier New" w:eastAsia="Times New Roman" w:hAnsi="Courier New" w:cs="Courier New"/>
                <w:color w:val="000000"/>
                <w:szCs w:val="17"/>
              </w:rPr>
            </w:pPr>
            <w:r w:rsidRPr="00954718">
              <w:rPr>
                <w:rFonts w:ascii="Courier New" w:eastAsia="Times New Roman" w:hAnsi="Courier New" w:cs="Courier New"/>
                <w:color w:val="000000"/>
                <w:szCs w:val="17"/>
              </w:rPr>
              <w:t>Not Extended</w:t>
            </w:r>
          </w:p>
        </w:tc>
        <w:tc>
          <w:tcPr>
            <w:tcW w:w="4655" w:type="dxa"/>
            <w:noWrap/>
            <w:vAlign w:val="bottom"/>
            <w:hideMark/>
          </w:tcPr>
          <w:p w14:paraId="08E542D8" w14:textId="77777777" w:rsidR="00FA1A6C" w:rsidRPr="00992510" w:rsidRDefault="00FA1A6C" w:rsidP="002B5612">
            <w:pPr>
              <w:rPr>
                <w:rFonts w:eastAsia="Times New Roman" w:cs="Arial"/>
                <w:color w:val="000000"/>
                <w:szCs w:val="17"/>
              </w:rPr>
            </w:pPr>
            <w:r w:rsidRPr="00992510">
              <w:rPr>
                <w:rFonts w:eastAsia="Times New Roman" w:cs="Arial"/>
                <w:color w:val="000000"/>
                <w:szCs w:val="17"/>
              </w:rPr>
              <w:t>[RFC2774]</w:t>
            </w:r>
          </w:p>
        </w:tc>
      </w:tr>
      <w:tr w:rsidR="00FA1A6C" w:rsidRPr="00992510" w14:paraId="677F688A" w14:textId="77777777" w:rsidTr="002B5612">
        <w:trPr>
          <w:trHeight w:val="300"/>
        </w:trPr>
        <w:tc>
          <w:tcPr>
            <w:tcW w:w="1165" w:type="dxa"/>
            <w:noWrap/>
            <w:vAlign w:val="bottom"/>
            <w:hideMark/>
          </w:tcPr>
          <w:p w14:paraId="24E86A93" w14:textId="77777777" w:rsidR="00FA1A6C" w:rsidRPr="00992510" w:rsidRDefault="00FA1A6C" w:rsidP="002B5612">
            <w:pPr>
              <w:jc w:val="center"/>
              <w:rPr>
                <w:rFonts w:eastAsia="Times New Roman" w:cs="Arial"/>
                <w:color w:val="000000"/>
                <w:szCs w:val="17"/>
              </w:rPr>
            </w:pPr>
            <w:r w:rsidRPr="00992510">
              <w:rPr>
                <w:rFonts w:eastAsia="Times New Roman" w:cs="Arial"/>
                <w:color w:val="000000"/>
                <w:szCs w:val="17"/>
              </w:rPr>
              <w:t>511</w:t>
            </w:r>
          </w:p>
        </w:tc>
        <w:tc>
          <w:tcPr>
            <w:tcW w:w="2995" w:type="dxa"/>
            <w:noWrap/>
            <w:vAlign w:val="bottom"/>
            <w:hideMark/>
          </w:tcPr>
          <w:p w14:paraId="034D4679" w14:textId="77777777" w:rsidR="00FA1A6C" w:rsidRPr="00954718" w:rsidRDefault="00FA1A6C" w:rsidP="002B5612">
            <w:pPr>
              <w:rPr>
                <w:rFonts w:ascii="Courier New" w:eastAsia="Times New Roman" w:hAnsi="Courier New" w:cs="Courier New"/>
                <w:color w:val="000000"/>
                <w:szCs w:val="17"/>
              </w:rPr>
            </w:pPr>
            <w:r w:rsidRPr="00954718">
              <w:rPr>
                <w:rFonts w:ascii="Courier New" w:eastAsia="Times New Roman" w:hAnsi="Courier New" w:cs="Courier New"/>
                <w:color w:val="000000"/>
                <w:szCs w:val="17"/>
              </w:rPr>
              <w:t>Network Authentication Required</w:t>
            </w:r>
          </w:p>
        </w:tc>
        <w:tc>
          <w:tcPr>
            <w:tcW w:w="4655" w:type="dxa"/>
            <w:noWrap/>
            <w:vAlign w:val="bottom"/>
            <w:hideMark/>
          </w:tcPr>
          <w:p w14:paraId="469544DB" w14:textId="77777777" w:rsidR="00FA1A6C" w:rsidRPr="00992510" w:rsidRDefault="00FA1A6C" w:rsidP="002B5612">
            <w:pPr>
              <w:rPr>
                <w:rFonts w:eastAsia="Times New Roman" w:cs="Arial"/>
                <w:color w:val="000000"/>
                <w:szCs w:val="17"/>
              </w:rPr>
            </w:pPr>
            <w:r w:rsidRPr="00992510">
              <w:rPr>
                <w:rFonts w:eastAsia="Times New Roman" w:cs="Arial"/>
                <w:color w:val="000000"/>
                <w:szCs w:val="17"/>
              </w:rPr>
              <w:t>[RFC6585]</w:t>
            </w:r>
          </w:p>
        </w:tc>
      </w:tr>
      <w:tr w:rsidR="00FA1A6C" w:rsidRPr="00992510" w14:paraId="2B9E0C3D" w14:textId="77777777" w:rsidTr="002B5612">
        <w:trPr>
          <w:trHeight w:val="300"/>
        </w:trPr>
        <w:tc>
          <w:tcPr>
            <w:tcW w:w="1165" w:type="dxa"/>
            <w:noWrap/>
            <w:vAlign w:val="bottom"/>
            <w:hideMark/>
          </w:tcPr>
          <w:p w14:paraId="1DDA64F4" w14:textId="77777777" w:rsidR="00FA1A6C" w:rsidRPr="00992510" w:rsidRDefault="00FA1A6C" w:rsidP="002B5612">
            <w:pPr>
              <w:jc w:val="center"/>
              <w:rPr>
                <w:rFonts w:eastAsia="Times New Roman" w:cs="Arial"/>
                <w:color w:val="000000"/>
                <w:szCs w:val="17"/>
              </w:rPr>
            </w:pPr>
            <w:r w:rsidRPr="00992510">
              <w:rPr>
                <w:rFonts w:eastAsia="Times New Roman" w:cs="Arial"/>
                <w:color w:val="000000"/>
                <w:szCs w:val="17"/>
              </w:rPr>
              <w:t>512-599</w:t>
            </w:r>
          </w:p>
        </w:tc>
        <w:tc>
          <w:tcPr>
            <w:tcW w:w="2995" w:type="dxa"/>
            <w:noWrap/>
            <w:vAlign w:val="bottom"/>
            <w:hideMark/>
          </w:tcPr>
          <w:p w14:paraId="5E5FB0EB" w14:textId="77777777" w:rsidR="00FA1A6C" w:rsidRPr="00954718" w:rsidRDefault="00FA1A6C" w:rsidP="002B5612">
            <w:pPr>
              <w:rPr>
                <w:rFonts w:ascii="Courier New" w:eastAsia="Times New Roman" w:hAnsi="Courier New" w:cs="Courier New"/>
                <w:color w:val="000000"/>
                <w:szCs w:val="17"/>
              </w:rPr>
            </w:pPr>
            <w:r w:rsidRPr="00954718">
              <w:rPr>
                <w:rFonts w:ascii="Courier New" w:eastAsia="Times New Roman" w:hAnsi="Courier New" w:cs="Courier New"/>
                <w:color w:val="000000"/>
                <w:szCs w:val="17"/>
              </w:rPr>
              <w:t>Unassigned</w:t>
            </w:r>
          </w:p>
        </w:tc>
        <w:tc>
          <w:tcPr>
            <w:tcW w:w="4655" w:type="dxa"/>
            <w:noWrap/>
            <w:vAlign w:val="bottom"/>
            <w:hideMark/>
          </w:tcPr>
          <w:p w14:paraId="1812FDC4" w14:textId="77777777" w:rsidR="00FA1A6C" w:rsidRPr="00992510" w:rsidRDefault="00FA1A6C" w:rsidP="002B5612">
            <w:pPr>
              <w:rPr>
                <w:rFonts w:eastAsia="Times New Roman" w:cs="Arial"/>
                <w:color w:val="000000"/>
                <w:szCs w:val="17"/>
              </w:rPr>
            </w:pPr>
          </w:p>
        </w:tc>
      </w:tr>
    </w:tbl>
    <w:p w14:paraId="7FEF90A4" w14:textId="77777777" w:rsidR="00C1613A" w:rsidRDefault="00C1613A" w:rsidP="006566B6">
      <w:pPr>
        <w:spacing w:before="0" w:after="0"/>
      </w:pPr>
    </w:p>
    <w:p w14:paraId="47198FD9" w14:textId="77777777" w:rsidR="00C1613A" w:rsidRDefault="00C1613A" w:rsidP="006566B6">
      <w:pPr>
        <w:spacing w:before="0" w:after="0"/>
      </w:pPr>
    </w:p>
    <w:p w14:paraId="37580A57" w14:textId="77777777" w:rsidR="00C1613A" w:rsidRDefault="00C1613A" w:rsidP="006566B6">
      <w:pPr>
        <w:spacing w:before="0" w:after="0"/>
      </w:pPr>
    </w:p>
    <w:p w14:paraId="0E2E52D0" w14:textId="310BC8EA" w:rsidR="00FA1A6C" w:rsidRPr="003425AF" w:rsidRDefault="00FA1A6C" w:rsidP="00885B14">
      <w:pPr>
        <w:pStyle w:val="NormalCWS"/>
      </w:pPr>
      <w:r w:rsidRPr="003425AF">
        <w:t>[Annex VI</w:t>
      </w:r>
      <w:r w:rsidR="0074673E" w:rsidRPr="003425AF">
        <w:t xml:space="preserve"> to ST.90</w:t>
      </w:r>
      <w:r w:rsidR="00DF3FE0" w:rsidRPr="003425AF">
        <w:t xml:space="preserve"> </w:t>
      </w:r>
      <w:r w:rsidRPr="003425AF">
        <w:t>follows]</w:t>
      </w:r>
    </w:p>
    <w:p w14:paraId="634049B2" w14:textId="77777777" w:rsidR="00BA50ED" w:rsidRDefault="00BA50ED" w:rsidP="008745E1"/>
    <w:p w14:paraId="6C615A3D" w14:textId="77777777" w:rsidR="00B1631D" w:rsidRDefault="00B1631D" w:rsidP="008745E1">
      <w:pPr>
        <w:sectPr w:rsidR="00B1631D" w:rsidSect="00803DB0">
          <w:headerReference w:type="even" r:id="rId118"/>
          <w:headerReference w:type="default" r:id="rId119"/>
          <w:footerReference w:type="even" r:id="rId120"/>
          <w:footerReference w:type="default" r:id="rId121"/>
          <w:headerReference w:type="first" r:id="rId122"/>
          <w:footerReference w:type="first" r:id="rId123"/>
          <w:pgSz w:w="11907" w:h="16839" w:code="9"/>
          <w:pgMar w:top="562" w:right="1138" w:bottom="1411" w:left="1411" w:header="720" w:footer="720" w:gutter="0"/>
          <w:cols w:space="708"/>
          <w:titlePg/>
          <w:docGrid w:linePitch="360"/>
        </w:sectPr>
      </w:pPr>
    </w:p>
    <w:p w14:paraId="3D0156CD" w14:textId="32CD73E6" w:rsidR="00BA50ED" w:rsidRPr="00DF3FE0" w:rsidRDefault="00BA50ED" w:rsidP="008745E1">
      <w:pPr>
        <w:pStyle w:val="Heading2"/>
        <w:spacing w:before="170" w:after="170" w:line="480" w:lineRule="auto"/>
        <w:jc w:val="center"/>
        <w:rPr>
          <w:b/>
          <w:bCs w:val="0"/>
          <w:sz w:val="20"/>
          <w:szCs w:val="20"/>
        </w:rPr>
      </w:pPr>
      <w:bookmarkStart w:id="4082" w:name="_ANNEX_VI"/>
      <w:bookmarkStart w:id="4083" w:name="_Toc58514683"/>
      <w:bookmarkStart w:id="4084" w:name="_Toc210838944"/>
      <w:bookmarkEnd w:id="4082"/>
      <w:r w:rsidRPr="00DF3FE0">
        <w:rPr>
          <w:b/>
          <w:bCs w:val="0"/>
          <w:sz w:val="20"/>
          <w:szCs w:val="20"/>
        </w:rPr>
        <w:t>ANNEX VI</w:t>
      </w:r>
      <w:bookmarkEnd w:id="4083"/>
      <w:bookmarkEnd w:id="4084"/>
    </w:p>
    <w:p w14:paraId="776BCCDD" w14:textId="77777777" w:rsidR="00BA50ED" w:rsidRPr="00870484" w:rsidRDefault="00BA50ED" w:rsidP="008745E1">
      <w:pPr>
        <w:jc w:val="center"/>
        <w:rPr>
          <w:szCs w:val="17"/>
        </w:rPr>
      </w:pPr>
      <w:r w:rsidRPr="00870484">
        <w:rPr>
          <w:szCs w:val="17"/>
        </w:rPr>
        <w:t>REPRESENTATIONAL TERMS</w:t>
      </w:r>
    </w:p>
    <w:p w14:paraId="60B57313" w14:textId="33CAADFF" w:rsidR="00717CBE" w:rsidRDefault="00717CBE" w:rsidP="008745E1">
      <w:pPr>
        <w:jc w:val="center"/>
        <w:rPr>
          <w:i/>
          <w:szCs w:val="17"/>
        </w:rPr>
      </w:pPr>
      <w:r>
        <w:rPr>
          <w:i/>
          <w:szCs w:val="17"/>
        </w:rPr>
        <w:t>Version</w:t>
      </w:r>
      <w:r w:rsidR="00813102">
        <w:rPr>
          <w:i/>
          <w:szCs w:val="17"/>
        </w:rPr>
        <w:t xml:space="preserve"> </w:t>
      </w:r>
      <w:del w:id="4085" w:author="Author">
        <w:r>
          <w:rPr>
            <w:i/>
            <w:szCs w:val="17"/>
          </w:rPr>
          <w:delText>1.1</w:delText>
        </w:r>
      </w:del>
      <w:ins w:id="4086" w:author="Author">
        <w:r w:rsidR="00813102">
          <w:rPr>
            <w:i/>
            <w:szCs w:val="17"/>
          </w:rPr>
          <w:t>2.0</w:t>
        </w:r>
        <w:r>
          <w:rPr>
            <w:i/>
            <w:szCs w:val="17"/>
          </w:rPr>
          <w:t xml:space="preserve"> </w:t>
        </w:r>
      </w:ins>
    </w:p>
    <w:p w14:paraId="2E8C774B" w14:textId="77777777" w:rsidR="00B210A7" w:rsidRDefault="00B210A7" w:rsidP="008745E1">
      <w:pPr>
        <w:jc w:val="center"/>
        <w:rPr>
          <w:i/>
          <w:szCs w:val="17"/>
        </w:rPr>
      </w:pPr>
    </w:p>
    <w:p w14:paraId="4E1E0EFE" w14:textId="2AF10685" w:rsidR="00B210A7" w:rsidRPr="00E62FA6" w:rsidRDefault="00B210A7" w:rsidP="008745E1">
      <w:pPr>
        <w:widowControl w:val="0"/>
        <w:kinsoku w:val="0"/>
        <w:ind w:right="11"/>
        <w:jc w:val="center"/>
      </w:pPr>
      <w:r>
        <w:rPr>
          <w:i/>
        </w:rPr>
        <w:t>Proposal presented for approval</w:t>
      </w:r>
      <w:r w:rsidRPr="009F53E0">
        <w:rPr>
          <w:i/>
        </w:rPr>
        <w:t xml:space="preserve"> by the Committee on WIPO Standards (CWS</w:t>
      </w:r>
      <w:r w:rsidRPr="00327718">
        <w:rPr>
          <w:i/>
        </w:rPr>
        <w:t xml:space="preserve">) </w:t>
      </w:r>
      <w:r w:rsidRPr="009F53E0">
        <w:rPr>
          <w:i/>
        </w:rPr>
        <w:br/>
        <w:t xml:space="preserve">at its </w:t>
      </w:r>
      <w:r>
        <w:rPr>
          <w:i/>
        </w:rPr>
        <w:t>thirteenth</w:t>
      </w:r>
      <w:r w:rsidRPr="009F53E0">
        <w:rPr>
          <w:i/>
        </w:rPr>
        <w:t xml:space="preserve"> session</w:t>
      </w:r>
    </w:p>
    <w:p w14:paraId="4DBD2928" w14:textId="0C9F2821" w:rsidR="00BA50ED" w:rsidRPr="001C53DA" w:rsidRDefault="00BA50ED" w:rsidP="008745E1">
      <w:pPr>
        <w:jc w:val="center"/>
        <w:rPr>
          <w:szCs w:val="17"/>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8"/>
        <w:gridCol w:w="6173"/>
        <w:gridCol w:w="1997"/>
      </w:tblGrid>
      <w:tr w:rsidR="00BA50ED" w:rsidRPr="00870484" w14:paraId="226F36F2" w14:textId="77777777" w:rsidTr="005D31AD">
        <w:trPr>
          <w:cantSplit/>
          <w:trHeight w:val="350"/>
          <w:tblHeader/>
        </w:trPr>
        <w:tc>
          <w:tcPr>
            <w:tcW w:w="630" w:type="pct"/>
            <w:shd w:val="clear" w:color="auto" w:fill="FFFFFF" w:themeFill="background1"/>
          </w:tcPr>
          <w:p w14:paraId="05DBEB08" w14:textId="77777777" w:rsidR="00BA50ED" w:rsidRPr="00870484" w:rsidRDefault="00BA50ED" w:rsidP="008745E1">
            <w:pPr>
              <w:jc w:val="center"/>
              <w:rPr>
                <w:b/>
                <w:szCs w:val="17"/>
              </w:rPr>
            </w:pPr>
            <w:r w:rsidRPr="00870484">
              <w:rPr>
                <w:b/>
                <w:szCs w:val="17"/>
              </w:rPr>
              <w:t>Term</w:t>
            </w:r>
          </w:p>
        </w:tc>
        <w:tc>
          <w:tcPr>
            <w:tcW w:w="3302" w:type="pct"/>
            <w:shd w:val="clear" w:color="auto" w:fill="FFFFFF" w:themeFill="background1"/>
          </w:tcPr>
          <w:p w14:paraId="60D4412F" w14:textId="77777777" w:rsidR="00BA50ED" w:rsidRPr="00870484" w:rsidRDefault="00BA50ED" w:rsidP="008745E1">
            <w:pPr>
              <w:jc w:val="center"/>
              <w:rPr>
                <w:b/>
                <w:szCs w:val="17"/>
              </w:rPr>
            </w:pPr>
            <w:r w:rsidRPr="00870484">
              <w:rPr>
                <w:b/>
                <w:szCs w:val="17"/>
              </w:rPr>
              <w:t>Definition</w:t>
            </w:r>
          </w:p>
        </w:tc>
        <w:tc>
          <w:tcPr>
            <w:tcW w:w="1068" w:type="pct"/>
            <w:shd w:val="clear" w:color="auto" w:fill="FFFFFF" w:themeFill="background1"/>
          </w:tcPr>
          <w:p w14:paraId="49D59984" w14:textId="77777777" w:rsidR="00BA50ED" w:rsidRPr="00870484" w:rsidRDefault="00BA50ED" w:rsidP="008745E1">
            <w:pPr>
              <w:jc w:val="center"/>
              <w:rPr>
                <w:b/>
                <w:szCs w:val="17"/>
              </w:rPr>
            </w:pPr>
            <w:r w:rsidRPr="00870484">
              <w:rPr>
                <w:b/>
                <w:szCs w:val="17"/>
              </w:rPr>
              <w:t>Data Type</w:t>
            </w:r>
          </w:p>
        </w:tc>
      </w:tr>
      <w:tr w:rsidR="00BA50ED" w:rsidRPr="00870484" w14:paraId="504D662A" w14:textId="77777777" w:rsidTr="005D31AD">
        <w:trPr>
          <w:cantSplit/>
          <w:trHeight w:val="350"/>
        </w:trPr>
        <w:tc>
          <w:tcPr>
            <w:tcW w:w="630" w:type="pct"/>
          </w:tcPr>
          <w:p w14:paraId="1F9B9B29" w14:textId="77777777" w:rsidR="00BA50ED" w:rsidRPr="00870484" w:rsidRDefault="00BA50ED" w:rsidP="008745E1">
            <w:pPr>
              <w:rPr>
                <w:szCs w:val="17"/>
              </w:rPr>
            </w:pPr>
            <w:r w:rsidRPr="00870484">
              <w:rPr>
                <w:szCs w:val="17"/>
              </w:rPr>
              <w:t>Amount</w:t>
            </w:r>
          </w:p>
        </w:tc>
        <w:tc>
          <w:tcPr>
            <w:tcW w:w="3302" w:type="pct"/>
          </w:tcPr>
          <w:p w14:paraId="2F9C450B" w14:textId="77777777" w:rsidR="00BA50ED" w:rsidRPr="00870484" w:rsidRDefault="00BA50ED" w:rsidP="008745E1">
            <w:pPr>
              <w:rPr>
                <w:szCs w:val="17"/>
              </w:rPr>
            </w:pPr>
            <w:r w:rsidRPr="00870484">
              <w:rPr>
                <w:szCs w:val="17"/>
              </w:rPr>
              <w:t>A monetary value.</w:t>
            </w:r>
          </w:p>
        </w:tc>
        <w:tc>
          <w:tcPr>
            <w:tcW w:w="1068" w:type="pct"/>
          </w:tcPr>
          <w:p w14:paraId="191185F9" w14:textId="77777777" w:rsidR="00BA50ED" w:rsidRPr="001C53DA" w:rsidRDefault="00BA50ED" w:rsidP="008745E1">
            <w:pPr>
              <w:rPr>
                <w:rStyle w:val="XML"/>
                <w:rFonts w:ascii="Courier New" w:hAnsi="Courier New" w:cs="Courier New"/>
                <w:sz w:val="17"/>
                <w:szCs w:val="17"/>
              </w:rPr>
            </w:pPr>
            <w:r w:rsidRPr="001C53DA">
              <w:rPr>
                <w:rStyle w:val="XML"/>
                <w:rFonts w:ascii="Courier New" w:hAnsi="Courier New" w:cs="Courier New"/>
                <w:sz w:val="17"/>
                <w:szCs w:val="17"/>
              </w:rPr>
              <w:t>Number</w:t>
            </w:r>
          </w:p>
        </w:tc>
      </w:tr>
      <w:tr w:rsidR="00BA50ED" w:rsidRPr="00870484" w14:paraId="3E844DB0" w14:textId="77777777" w:rsidTr="005D31AD">
        <w:trPr>
          <w:cantSplit/>
          <w:trHeight w:val="904"/>
        </w:trPr>
        <w:tc>
          <w:tcPr>
            <w:tcW w:w="630" w:type="pct"/>
          </w:tcPr>
          <w:p w14:paraId="445548C0" w14:textId="77777777" w:rsidR="00BA50ED" w:rsidRPr="00870484" w:rsidRDefault="00BA50ED" w:rsidP="008745E1">
            <w:pPr>
              <w:rPr>
                <w:szCs w:val="17"/>
              </w:rPr>
            </w:pPr>
            <w:r w:rsidRPr="00870484">
              <w:rPr>
                <w:szCs w:val="17"/>
              </w:rPr>
              <w:t>Category</w:t>
            </w:r>
          </w:p>
        </w:tc>
        <w:tc>
          <w:tcPr>
            <w:tcW w:w="3302" w:type="pct"/>
          </w:tcPr>
          <w:p w14:paraId="16D4D262" w14:textId="77777777" w:rsidR="00BA50ED" w:rsidRPr="00870484" w:rsidRDefault="00BA50ED" w:rsidP="008745E1">
            <w:pPr>
              <w:rPr>
                <w:szCs w:val="17"/>
              </w:rPr>
            </w:pPr>
            <w:r w:rsidRPr="00870484">
              <w:rPr>
                <w:szCs w:val="17"/>
              </w:rPr>
              <w:t>A specifically defined division or subset in a system of classification in which all items share the same concept of taxonomy.</w:t>
            </w:r>
          </w:p>
        </w:tc>
        <w:tc>
          <w:tcPr>
            <w:tcW w:w="1068" w:type="pct"/>
          </w:tcPr>
          <w:p w14:paraId="7D97AAE7" w14:textId="77777777" w:rsidR="00BA50ED" w:rsidRPr="001C53DA" w:rsidRDefault="00BA50ED" w:rsidP="008745E1">
            <w:pPr>
              <w:rPr>
                <w:rStyle w:val="XML"/>
                <w:rFonts w:ascii="Courier New" w:hAnsi="Courier New" w:cs="Courier New"/>
                <w:sz w:val="17"/>
                <w:szCs w:val="17"/>
              </w:rPr>
            </w:pPr>
            <w:r w:rsidRPr="001C53DA">
              <w:rPr>
                <w:rStyle w:val="XML"/>
                <w:rFonts w:ascii="Courier New" w:hAnsi="Courier New" w:cs="Courier New"/>
                <w:sz w:val="17"/>
                <w:szCs w:val="17"/>
              </w:rPr>
              <w:t>String</w:t>
            </w:r>
          </w:p>
        </w:tc>
      </w:tr>
      <w:tr w:rsidR="00BA50ED" w:rsidRPr="00870484" w14:paraId="0D309C71" w14:textId="77777777" w:rsidTr="005D31AD">
        <w:trPr>
          <w:cantSplit/>
          <w:trHeight w:val="904"/>
        </w:trPr>
        <w:tc>
          <w:tcPr>
            <w:tcW w:w="630" w:type="pct"/>
          </w:tcPr>
          <w:p w14:paraId="74A536D2" w14:textId="77777777" w:rsidR="00BA50ED" w:rsidRPr="00870484" w:rsidRDefault="00BA50ED" w:rsidP="008745E1">
            <w:pPr>
              <w:rPr>
                <w:szCs w:val="17"/>
              </w:rPr>
            </w:pPr>
            <w:r w:rsidRPr="00870484">
              <w:rPr>
                <w:szCs w:val="17"/>
              </w:rPr>
              <w:t>Code</w:t>
            </w:r>
          </w:p>
        </w:tc>
        <w:tc>
          <w:tcPr>
            <w:tcW w:w="3302" w:type="pct"/>
          </w:tcPr>
          <w:p w14:paraId="013506FC" w14:textId="77777777" w:rsidR="00BA50ED" w:rsidRPr="00870484" w:rsidRDefault="00BA50ED" w:rsidP="008745E1">
            <w:pPr>
              <w:rPr>
                <w:szCs w:val="17"/>
              </w:rPr>
            </w:pPr>
            <w:r w:rsidRPr="00870484">
              <w:rPr>
                <w:szCs w:val="17"/>
              </w:rPr>
              <w:t>A combination of one or more numbers, letters, or special characters, which is substituted for a specific meaning.  Represents finite, predetermined values or free format.</w:t>
            </w:r>
          </w:p>
        </w:tc>
        <w:tc>
          <w:tcPr>
            <w:tcW w:w="1068" w:type="pct"/>
          </w:tcPr>
          <w:p w14:paraId="6A59AC37" w14:textId="77777777" w:rsidR="00BA50ED" w:rsidRPr="001C53DA" w:rsidRDefault="00BA50ED" w:rsidP="008745E1">
            <w:pPr>
              <w:rPr>
                <w:rStyle w:val="XML"/>
                <w:rFonts w:ascii="Courier New" w:hAnsi="Courier New" w:cs="Courier New"/>
                <w:sz w:val="17"/>
                <w:szCs w:val="17"/>
              </w:rPr>
            </w:pPr>
            <w:r w:rsidRPr="001C53DA">
              <w:rPr>
                <w:rStyle w:val="XML"/>
                <w:rFonts w:ascii="Courier New" w:hAnsi="Courier New" w:cs="Courier New"/>
                <w:sz w:val="17"/>
                <w:szCs w:val="17"/>
              </w:rPr>
              <w:t>String</w:t>
            </w:r>
          </w:p>
        </w:tc>
      </w:tr>
      <w:tr w:rsidR="00BA50ED" w:rsidRPr="00870484" w14:paraId="76932999" w14:textId="77777777" w:rsidTr="005D31AD">
        <w:trPr>
          <w:cantSplit/>
          <w:trHeight w:val="642"/>
        </w:trPr>
        <w:tc>
          <w:tcPr>
            <w:tcW w:w="630" w:type="pct"/>
          </w:tcPr>
          <w:p w14:paraId="1CEE4D8E" w14:textId="77777777" w:rsidR="00BA50ED" w:rsidRPr="00870484" w:rsidRDefault="00BA50ED" w:rsidP="008745E1">
            <w:pPr>
              <w:rPr>
                <w:szCs w:val="17"/>
              </w:rPr>
            </w:pPr>
            <w:r w:rsidRPr="00870484">
              <w:rPr>
                <w:szCs w:val="17"/>
              </w:rPr>
              <w:t>Date</w:t>
            </w:r>
          </w:p>
        </w:tc>
        <w:tc>
          <w:tcPr>
            <w:tcW w:w="3302" w:type="pct"/>
          </w:tcPr>
          <w:p w14:paraId="7D220465" w14:textId="77777777" w:rsidR="00BA50ED" w:rsidRPr="00870484" w:rsidRDefault="00BA50ED" w:rsidP="008745E1">
            <w:pPr>
              <w:rPr>
                <w:szCs w:val="17"/>
              </w:rPr>
            </w:pPr>
            <w:r w:rsidRPr="00870484">
              <w:rPr>
                <w:szCs w:val="17"/>
              </w:rPr>
              <w:t>The notion of a specific point in time, expressed by year, month, and day.</w:t>
            </w:r>
          </w:p>
        </w:tc>
        <w:tc>
          <w:tcPr>
            <w:tcW w:w="1068" w:type="pct"/>
          </w:tcPr>
          <w:p w14:paraId="1D0F7F4B" w14:textId="77777777" w:rsidR="00BA50ED" w:rsidRPr="001C53DA" w:rsidRDefault="00BA50ED" w:rsidP="008745E1">
            <w:pPr>
              <w:rPr>
                <w:rStyle w:val="XML"/>
                <w:rFonts w:ascii="Courier New" w:hAnsi="Courier New" w:cs="Courier New"/>
                <w:sz w:val="17"/>
                <w:szCs w:val="17"/>
              </w:rPr>
            </w:pPr>
            <w:r w:rsidRPr="001C53DA">
              <w:rPr>
                <w:rStyle w:val="XML"/>
                <w:rFonts w:ascii="Courier New" w:hAnsi="Courier New" w:cs="Courier New"/>
                <w:sz w:val="17"/>
                <w:szCs w:val="17"/>
              </w:rPr>
              <w:t>String</w:t>
            </w:r>
          </w:p>
        </w:tc>
      </w:tr>
      <w:tr w:rsidR="00BA50ED" w:rsidRPr="00870484" w14:paraId="32F95343" w14:textId="77777777" w:rsidTr="005D31AD">
        <w:trPr>
          <w:cantSplit/>
          <w:trHeight w:val="1181"/>
        </w:trPr>
        <w:tc>
          <w:tcPr>
            <w:tcW w:w="630" w:type="pct"/>
          </w:tcPr>
          <w:p w14:paraId="06AFCC1F" w14:textId="77777777" w:rsidR="00BA50ED" w:rsidRPr="00870484" w:rsidRDefault="00BA50ED" w:rsidP="008745E1">
            <w:pPr>
              <w:rPr>
                <w:szCs w:val="17"/>
              </w:rPr>
            </w:pPr>
            <w:r w:rsidRPr="00870484">
              <w:rPr>
                <w:szCs w:val="17"/>
              </w:rPr>
              <w:t>Directory</w:t>
            </w:r>
          </w:p>
        </w:tc>
        <w:tc>
          <w:tcPr>
            <w:tcW w:w="3302" w:type="pct"/>
          </w:tcPr>
          <w:p w14:paraId="2136665A" w14:textId="1F3B1D9A" w:rsidR="00BA50ED" w:rsidRPr="00870484" w:rsidRDefault="00BA50ED" w:rsidP="008745E1">
            <w:pPr>
              <w:rPr>
                <w:szCs w:val="17"/>
              </w:rPr>
            </w:pPr>
            <w:r w:rsidRPr="00870484">
              <w:rPr>
                <w:szCs w:val="17"/>
              </w:rPr>
              <w:t>Always preceded by PATH</w:t>
            </w:r>
            <w:r w:rsidR="006566B6">
              <w:rPr>
                <w:szCs w:val="17"/>
              </w:rPr>
              <w:t>.</w:t>
            </w:r>
          </w:p>
        </w:tc>
        <w:tc>
          <w:tcPr>
            <w:tcW w:w="1068" w:type="pct"/>
          </w:tcPr>
          <w:p w14:paraId="3F01612A" w14:textId="77777777" w:rsidR="00BA50ED" w:rsidRPr="001C53DA" w:rsidRDefault="00BA50ED" w:rsidP="008745E1">
            <w:pPr>
              <w:rPr>
                <w:rStyle w:val="XML"/>
                <w:rFonts w:ascii="Courier New" w:hAnsi="Courier New" w:cs="Courier New"/>
                <w:sz w:val="17"/>
                <w:szCs w:val="17"/>
              </w:rPr>
            </w:pPr>
            <w:r w:rsidRPr="001C53DA">
              <w:rPr>
                <w:rStyle w:val="XML"/>
                <w:rFonts w:ascii="Courier New" w:hAnsi="Courier New" w:cs="Courier New"/>
                <w:sz w:val="17"/>
                <w:szCs w:val="17"/>
              </w:rPr>
              <w:t>String</w:t>
            </w:r>
          </w:p>
        </w:tc>
      </w:tr>
      <w:tr w:rsidR="00BA50ED" w:rsidRPr="00870484" w14:paraId="1B9EE10D" w14:textId="77777777" w:rsidTr="005D31AD">
        <w:trPr>
          <w:cantSplit/>
          <w:trHeight w:val="1181"/>
        </w:trPr>
        <w:tc>
          <w:tcPr>
            <w:tcW w:w="630" w:type="pct"/>
          </w:tcPr>
          <w:p w14:paraId="21FC045D" w14:textId="77777777" w:rsidR="00BA50ED" w:rsidRPr="00870484" w:rsidRDefault="00BA50ED" w:rsidP="008745E1">
            <w:pPr>
              <w:rPr>
                <w:szCs w:val="17"/>
              </w:rPr>
            </w:pPr>
            <w:r w:rsidRPr="00870484">
              <w:rPr>
                <w:szCs w:val="17"/>
              </w:rPr>
              <w:t>Document</w:t>
            </w:r>
          </w:p>
        </w:tc>
        <w:tc>
          <w:tcPr>
            <w:tcW w:w="3302" w:type="pct"/>
          </w:tcPr>
          <w:p w14:paraId="5C402126" w14:textId="39EB645A" w:rsidR="00BA50ED" w:rsidRPr="00870484" w:rsidRDefault="00BA50ED" w:rsidP="008745E1">
            <w:pPr>
              <w:rPr>
                <w:szCs w:val="17"/>
              </w:rPr>
            </w:pPr>
            <w:r w:rsidRPr="00870484">
              <w:rPr>
                <w:szCs w:val="17"/>
              </w:rPr>
              <w:t xml:space="preserve">A CLOB stands for "Character Large </w:t>
            </w:r>
            <w:proofErr w:type="spellStart"/>
            <w:r w:rsidRPr="00870484">
              <w:rPr>
                <w:szCs w:val="17"/>
              </w:rPr>
              <w:t>OBject</w:t>
            </w:r>
            <w:proofErr w:type="spellEnd"/>
            <w:r w:rsidRPr="00870484">
              <w:rPr>
                <w:szCs w:val="17"/>
              </w:rPr>
              <w:t xml:space="preserve">," which is a specific data type for almost all databases.  Quite simply, a CLOB is a pointer to text stored outside of the table in a dedicated block.  Used for XML documents. </w:t>
            </w:r>
            <w:r w:rsidR="006566B6">
              <w:rPr>
                <w:szCs w:val="17"/>
              </w:rPr>
              <w:t xml:space="preserve"> </w:t>
            </w:r>
            <w:r w:rsidRPr="00870484">
              <w:rPr>
                <w:szCs w:val="17"/>
              </w:rPr>
              <w:t>Comprised of textual information of International Trademark Registration being exchanged.  XML tags identify the data items concerned with such information.  TIS - Madrid development team may define the attribute XML_DOC as CLOB, pointer to Tagged Data stored outside of the table in a dedicated block.</w:t>
            </w:r>
          </w:p>
        </w:tc>
        <w:tc>
          <w:tcPr>
            <w:tcW w:w="1068" w:type="pct"/>
          </w:tcPr>
          <w:p w14:paraId="2344A5F1" w14:textId="77777777" w:rsidR="00BA50ED" w:rsidRPr="001C53DA" w:rsidRDefault="00BA50ED" w:rsidP="008745E1">
            <w:pPr>
              <w:rPr>
                <w:rStyle w:val="XML"/>
                <w:rFonts w:ascii="Courier New" w:hAnsi="Courier New" w:cs="Courier New"/>
                <w:sz w:val="17"/>
                <w:szCs w:val="17"/>
              </w:rPr>
            </w:pPr>
            <w:r w:rsidRPr="001C53DA">
              <w:rPr>
                <w:rStyle w:val="XML"/>
                <w:rFonts w:ascii="Courier New" w:hAnsi="Courier New" w:cs="Courier New"/>
                <w:sz w:val="17"/>
                <w:szCs w:val="17"/>
              </w:rPr>
              <w:t>String</w:t>
            </w:r>
          </w:p>
        </w:tc>
      </w:tr>
      <w:tr w:rsidR="00BA50ED" w:rsidRPr="00870484" w14:paraId="317DD254" w14:textId="77777777" w:rsidTr="005D31AD">
        <w:trPr>
          <w:cantSplit/>
          <w:trHeight w:val="1181"/>
        </w:trPr>
        <w:tc>
          <w:tcPr>
            <w:tcW w:w="630" w:type="pct"/>
          </w:tcPr>
          <w:p w14:paraId="392C62AD" w14:textId="77777777" w:rsidR="00BA50ED" w:rsidRPr="00870484" w:rsidRDefault="00BA50ED" w:rsidP="008745E1">
            <w:pPr>
              <w:rPr>
                <w:szCs w:val="17"/>
              </w:rPr>
            </w:pPr>
            <w:r w:rsidRPr="00870484">
              <w:rPr>
                <w:szCs w:val="17"/>
              </w:rPr>
              <w:t>Identifier</w:t>
            </w:r>
          </w:p>
        </w:tc>
        <w:tc>
          <w:tcPr>
            <w:tcW w:w="3302" w:type="pct"/>
          </w:tcPr>
          <w:p w14:paraId="76D24E1A" w14:textId="77777777" w:rsidR="00BA50ED" w:rsidRPr="00870484" w:rsidRDefault="00BA50ED" w:rsidP="008745E1">
            <w:pPr>
              <w:rPr>
                <w:szCs w:val="17"/>
              </w:rPr>
            </w:pPr>
            <w:r w:rsidRPr="00870484">
              <w:rPr>
                <w:szCs w:val="17"/>
              </w:rPr>
              <w:t>A combination of one or more integers, letters, special characters which uniquely identifies a specific instance of a business object, but which may not have a readily definable meaning.</w:t>
            </w:r>
          </w:p>
        </w:tc>
        <w:tc>
          <w:tcPr>
            <w:tcW w:w="1068" w:type="pct"/>
          </w:tcPr>
          <w:p w14:paraId="7D0B31AE" w14:textId="77777777" w:rsidR="00BA50ED" w:rsidRPr="001C53DA" w:rsidRDefault="00BA50ED" w:rsidP="008745E1">
            <w:pPr>
              <w:rPr>
                <w:rStyle w:val="XML"/>
                <w:rFonts w:ascii="Courier New" w:hAnsi="Courier New" w:cs="Courier New"/>
                <w:sz w:val="17"/>
                <w:szCs w:val="17"/>
              </w:rPr>
            </w:pPr>
            <w:r w:rsidRPr="001C53DA">
              <w:rPr>
                <w:rStyle w:val="XML"/>
                <w:rFonts w:ascii="Courier New" w:hAnsi="Courier New" w:cs="Courier New"/>
                <w:sz w:val="17"/>
                <w:szCs w:val="17"/>
              </w:rPr>
              <w:t>String</w:t>
            </w:r>
          </w:p>
        </w:tc>
      </w:tr>
      <w:tr w:rsidR="00BA50ED" w:rsidRPr="00870484" w14:paraId="04D15213" w14:textId="77777777" w:rsidTr="005D31AD">
        <w:trPr>
          <w:cantSplit/>
          <w:trHeight w:val="626"/>
        </w:trPr>
        <w:tc>
          <w:tcPr>
            <w:tcW w:w="630" w:type="pct"/>
          </w:tcPr>
          <w:p w14:paraId="42FAAC91" w14:textId="77777777" w:rsidR="00BA50ED" w:rsidRPr="00870484" w:rsidRDefault="00BA50ED" w:rsidP="008745E1">
            <w:pPr>
              <w:rPr>
                <w:szCs w:val="17"/>
              </w:rPr>
            </w:pPr>
            <w:r w:rsidRPr="00870484">
              <w:rPr>
                <w:szCs w:val="17"/>
              </w:rPr>
              <w:t>Indicator</w:t>
            </w:r>
          </w:p>
        </w:tc>
        <w:tc>
          <w:tcPr>
            <w:tcW w:w="3302" w:type="pct"/>
          </w:tcPr>
          <w:p w14:paraId="25BB1E87" w14:textId="1675AE82" w:rsidR="00BA50ED" w:rsidRPr="00870484" w:rsidRDefault="00BA50ED" w:rsidP="008745E1">
            <w:pPr>
              <w:rPr>
                <w:szCs w:val="17"/>
              </w:rPr>
            </w:pPr>
            <w:r w:rsidRPr="00870484">
              <w:rPr>
                <w:szCs w:val="17"/>
              </w:rPr>
              <w:t xml:space="preserve">A signal of the presence, absence, or requirement of something. </w:t>
            </w:r>
            <w:r w:rsidR="006566B6">
              <w:rPr>
                <w:szCs w:val="17"/>
              </w:rPr>
              <w:t xml:space="preserve"> </w:t>
            </w:r>
            <w:r w:rsidRPr="00870484">
              <w:rPr>
                <w:szCs w:val="17"/>
              </w:rPr>
              <w:t xml:space="preserve">Recommended values are </w:t>
            </w:r>
            <w:r w:rsidR="0047521F">
              <w:rPr>
                <w:szCs w:val="17"/>
              </w:rPr>
              <w:t>"</w:t>
            </w:r>
            <w:r w:rsidRPr="00954718">
              <w:rPr>
                <w:rStyle w:val="XML"/>
                <w:rFonts w:ascii="Courier New" w:hAnsi="Courier New" w:cs="Courier New"/>
                <w:sz w:val="17"/>
                <w:szCs w:val="17"/>
              </w:rPr>
              <w:t>Y</w:t>
            </w:r>
            <w:r w:rsidR="0047521F">
              <w:rPr>
                <w:rStyle w:val="XML"/>
                <w:rFonts w:ascii="Courier New" w:hAnsi="Courier New" w:cs="Courier New"/>
                <w:sz w:val="17"/>
                <w:szCs w:val="17"/>
              </w:rPr>
              <w:t>"</w:t>
            </w:r>
            <w:r w:rsidRPr="00954718">
              <w:rPr>
                <w:rFonts w:ascii="Courier New" w:hAnsi="Courier New" w:cs="Courier New"/>
                <w:szCs w:val="17"/>
              </w:rPr>
              <w:t xml:space="preserve">, </w:t>
            </w:r>
            <w:r w:rsidR="0047521F">
              <w:rPr>
                <w:rFonts w:ascii="Courier New" w:hAnsi="Courier New" w:cs="Courier New"/>
                <w:szCs w:val="17"/>
              </w:rPr>
              <w:t>"</w:t>
            </w:r>
            <w:r w:rsidRPr="00954718">
              <w:rPr>
                <w:rStyle w:val="XML"/>
                <w:rFonts w:ascii="Courier New" w:hAnsi="Courier New" w:cs="Courier New"/>
                <w:sz w:val="17"/>
                <w:szCs w:val="17"/>
              </w:rPr>
              <w:t>N</w:t>
            </w:r>
            <w:r w:rsidR="0047521F">
              <w:rPr>
                <w:rStyle w:val="XML"/>
                <w:rFonts w:ascii="Courier New" w:hAnsi="Courier New" w:cs="Courier New"/>
                <w:sz w:val="17"/>
                <w:szCs w:val="17"/>
              </w:rPr>
              <w:t>"</w:t>
            </w:r>
            <w:r w:rsidRPr="00870484">
              <w:rPr>
                <w:szCs w:val="17"/>
              </w:rPr>
              <w:t>, and, “</w:t>
            </w:r>
            <w:r w:rsidRPr="00954718">
              <w:rPr>
                <w:rStyle w:val="XML"/>
                <w:rFonts w:ascii="Courier New" w:hAnsi="Courier New" w:cs="Courier New"/>
                <w:sz w:val="17"/>
                <w:szCs w:val="17"/>
              </w:rPr>
              <w:t>?</w:t>
            </w:r>
            <w:r w:rsidRPr="00870484">
              <w:rPr>
                <w:szCs w:val="17"/>
              </w:rPr>
              <w:t>” if needed.</w:t>
            </w:r>
          </w:p>
        </w:tc>
        <w:tc>
          <w:tcPr>
            <w:tcW w:w="1068" w:type="pct"/>
          </w:tcPr>
          <w:p w14:paraId="168EF172" w14:textId="77777777" w:rsidR="00BA50ED" w:rsidRPr="001C53DA" w:rsidRDefault="00BA50ED" w:rsidP="008745E1">
            <w:pPr>
              <w:rPr>
                <w:rStyle w:val="XML"/>
                <w:rFonts w:ascii="Courier New" w:hAnsi="Courier New" w:cs="Courier New"/>
                <w:sz w:val="17"/>
                <w:szCs w:val="17"/>
              </w:rPr>
            </w:pPr>
            <w:r w:rsidRPr="001C53DA">
              <w:rPr>
                <w:rStyle w:val="XML"/>
                <w:rFonts w:ascii="Courier New" w:hAnsi="Courier New" w:cs="Courier New"/>
                <w:sz w:val="17"/>
                <w:szCs w:val="17"/>
              </w:rPr>
              <w:t>Boolean</w:t>
            </w:r>
          </w:p>
        </w:tc>
      </w:tr>
      <w:tr w:rsidR="00BA50ED" w:rsidRPr="00870484" w14:paraId="054501C4" w14:textId="77777777" w:rsidTr="0006597D">
        <w:trPr>
          <w:cantSplit/>
          <w:trHeight w:val="1660"/>
        </w:trPr>
        <w:tc>
          <w:tcPr>
            <w:tcW w:w="630" w:type="pct"/>
          </w:tcPr>
          <w:p w14:paraId="6D464418" w14:textId="77777777" w:rsidR="00BA50ED" w:rsidRPr="00870484" w:rsidRDefault="00BA50ED" w:rsidP="008745E1">
            <w:pPr>
              <w:rPr>
                <w:szCs w:val="17"/>
              </w:rPr>
            </w:pPr>
            <w:r w:rsidRPr="00870484">
              <w:rPr>
                <w:szCs w:val="17"/>
              </w:rPr>
              <w:t>Measure</w:t>
            </w:r>
          </w:p>
        </w:tc>
        <w:tc>
          <w:tcPr>
            <w:tcW w:w="3302" w:type="pct"/>
          </w:tcPr>
          <w:p w14:paraId="3BAF3877" w14:textId="77777777" w:rsidR="00BA50ED" w:rsidRPr="00870484" w:rsidRDefault="00BA50ED" w:rsidP="008745E1">
            <w:pPr>
              <w:rPr>
                <w:szCs w:val="17"/>
              </w:rPr>
            </w:pPr>
            <w:r w:rsidRPr="00870484">
              <w:rPr>
                <w:szCs w:val="17"/>
              </w:rPr>
              <w:t xml:space="preserve">A measure is a numeric value determined by measuring an object along with the specified unit of measure.  </w:t>
            </w:r>
            <w:proofErr w:type="spellStart"/>
            <w:r w:rsidRPr="00954718">
              <w:rPr>
                <w:rStyle w:val="XML"/>
                <w:rFonts w:ascii="Courier New" w:hAnsi="Courier New" w:cs="Courier New"/>
                <w:sz w:val="17"/>
                <w:szCs w:val="17"/>
              </w:rPr>
              <w:t>MeasureType</w:t>
            </w:r>
            <w:proofErr w:type="spellEnd"/>
            <w:r w:rsidRPr="00870484">
              <w:rPr>
                <w:szCs w:val="17"/>
              </w:rPr>
              <w:t xml:space="preserve"> is used to represent a kind of physical dimension such as temperature, length, speed, width, weight, volume, latitude of an object.  More precisely, </w:t>
            </w:r>
            <w:proofErr w:type="spellStart"/>
            <w:r w:rsidRPr="00954718">
              <w:rPr>
                <w:rStyle w:val="XML"/>
                <w:rFonts w:ascii="Courier New" w:hAnsi="Courier New" w:cs="Courier New"/>
                <w:sz w:val="17"/>
                <w:szCs w:val="17"/>
              </w:rPr>
              <w:t>MeasureType</w:t>
            </w:r>
            <w:proofErr w:type="spellEnd"/>
            <w:r w:rsidRPr="00870484">
              <w:rPr>
                <w:szCs w:val="17"/>
              </w:rPr>
              <w:t xml:space="preserve"> should be used to measure intrinsic or physical properties of an object seen as a whole.</w:t>
            </w:r>
          </w:p>
        </w:tc>
        <w:tc>
          <w:tcPr>
            <w:tcW w:w="1068" w:type="pct"/>
          </w:tcPr>
          <w:p w14:paraId="4C160EDD" w14:textId="77777777" w:rsidR="00BA50ED" w:rsidRPr="001C53DA" w:rsidRDefault="00BA50ED" w:rsidP="008745E1">
            <w:pPr>
              <w:rPr>
                <w:rStyle w:val="XML"/>
                <w:rFonts w:ascii="Courier New" w:hAnsi="Courier New" w:cs="Courier New"/>
                <w:sz w:val="17"/>
                <w:szCs w:val="17"/>
              </w:rPr>
            </w:pPr>
            <w:r w:rsidRPr="001C53DA">
              <w:rPr>
                <w:rStyle w:val="XML"/>
                <w:rFonts w:ascii="Courier New" w:hAnsi="Courier New" w:cs="Courier New"/>
                <w:sz w:val="17"/>
                <w:szCs w:val="17"/>
              </w:rPr>
              <w:t>Number</w:t>
            </w:r>
          </w:p>
        </w:tc>
      </w:tr>
      <w:tr w:rsidR="00BA50ED" w:rsidRPr="00870484" w14:paraId="44B8E6F0" w14:textId="77777777" w:rsidTr="005D31AD">
        <w:trPr>
          <w:cantSplit/>
          <w:trHeight w:val="350"/>
        </w:trPr>
        <w:tc>
          <w:tcPr>
            <w:tcW w:w="630" w:type="pct"/>
          </w:tcPr>
          <w:p w14:paraId="436168A3" w14:textId="77777777" w:rsidR="00BA50ED" w:rsidRPr="00870484" w:rsidRDefault="00BA50ED" w:rsidP="008745E1">
            <w:pPr>
              <w:rPr>
                <w:szCs w:val="17"/>
              </w:rPr>
            </w:pPr>
            <w:r w:rsidRPr="00870484">
              <w:rPr>
                <w:szCs w:val="17"/>
              </w:rPr>
              <w:t>Name</w:t>
            </w:r>
          </w:p>
        </w:tc>
        <w:tc>
          <w:tcPr>
            <w:tcW w:w="3302" w:type="pct"/>
          </w:tcPr>
          <w:p w14:paraId="0AF8040B" w14:textId="14BAB08D" w:rsidR="0006597D" w:rsidRPr="00870484" w:rsidRDefault="00BA50ED" w:rsidP="0006597D">
            <w:pPr>
              <w:rPr>
                <w:szCs w:val="17"/>
              </w:rPr>
            </w:pPr>
            <w:r w:rsidRPr="00870484">
              <w:rPr>
                <w:szCs w:val="17"/>
              </w:rPr>
              <w:t>The designation of an object expressed in a word or phrase.</w:t>
            </w:r>
          </w:p>
        </w:tc>
        <w:tc>
          <w:tcPr>
            <w:tcW w:w="1068" w:type="pct"/>
          </w:tcPr>
          <w:p w14:paraId="67BFD0C4" w14:textId="77777777" w:rsidR="00BA50ED" w:rsidRPr="001C53DA" w:rsidRDefault="00BA50ED" w:rsidP="008745E1">
            <w:pPr>
              <w:rPr>
                <w:rStyle w:val="XML"/>
                <w:rFonts w:ascii="Courier New" w:hAnsi="Courier New" w:cs="Courier New"/>
                <w:sz w:val="17"/>
                <w:szCs w:val="17"/>
              </w:rPr>
            </w:pPr>
            <w:r w:rsidRPr="001C53DA">
              <w:rPr>
                <w:rStyle w:val="XML"/>
                <w:rFonts w:ascii="Courier New" w:hAnsi="Courier New" w:cs="Courier New"/>
                <w:sz w:val="17"/>
                <w:szCs w:val="17"/>
              </w:rPr>
              <w:t>String</w:t>
            </w:r>
          </w:p>
        </w:tc>
      </w:tr>
      <w:tr w:rsidR="00BA50ED" w:rsidRPr="00870484" w14:paraId="17A389E9" w14:textId="77777777" w:rsidTr="005D31AD">
        <w:trPr>
          <w:cantSplit/>
          <w:trHeight w:val="626"/>
        </w:trPr>
        <w:tc>
          <w:tcPr>
            <w:tcW w:w="630" w:type="pct"/>
          </w:tcPr>
          <w:p w14:paraId="04806912" w14:textId="77777777" w:rsidR="00BA50ED" w:rsidRPr="00870484" w:rsidRDefault="00BA50ED" w:rsidP="008745E1">
            <w:pPr>
              <w:rPr>
                <w:szCs w:val="17"/>
              </w:rPr>
            </w:pPr>
            <w:r w:rsidRPr="00870484">
              <w:rPr>
                <w:szCs w:val="17"/>
              </w:rPr>
              <w:t>Number</w:t>
            </w:r>
          </w:p>
        </w:tc>
        <w:tc>
          <w:tcPr>
            <w:tcW w:w="3302" w:type="pct"/>
          </w:tcPr>
          <w:p w14:paraId="4D4B8FE2" w14:textId="77777777" w:rsidR="00BA50ED" w:rsidRPr="00870484" w:rsidRDefault="00BA50ED" w:rsidP="008745E1">
            <w:pPr>
              <w:rPr>
                <w:szCs w:val="17"/>
              </w:rPr>
            </w:pPr>
            <w:r w:rsidRPr="00870484">
              <w:rPr>
                <w:szCs w:val="17"/>
              </w:rPr>
              <w:t>A string of numeral or alphanumeric characters expressing label, value, quantity or identification.</w:t>
            </w:r>
          </w:p>
        </w:tc>
        <w:tc>
          <w:tcPr>
            <w:tcW w:w="1068" w:type="pct"/>
          </w:tcPr>
          <w:p w14:paraId="66DBC1B7" w14:textId="77777777" w:rsidR="00BA50ED" w:rsidRPr="001C53DA" w:rsidRDefault="00BA50ED" w:rsidP="008745E1">
            <w:pPr>
              <w:rPr>
                <w:rStyle w:val="XML"/>
                <w:rFonts w:ascii="Courier New" w:hAnsi="Courier New" w:cs="Courier New"/>
                <w:sz w:val="17"/>
                <w:szCs w:val="17"/>
              </w:rPr>
            </w:pPr>
            <w:r w:rsidRPr="001C53DA">
              <w:rPr>
                <w:rStyle w:val="XML"/>
                <w:rFonts w:ascii="Courier New" w:hAnsi="Courier New" w:cs="Courier New"/>
                <w:sz w:val="17"/>
                <w:szCs w:val="17"/>
              </w:rPr>
              <w:t>Number,</w:t>
            </w:r>
            <w:r w:rsidRPr="001C53DA">
              <w:rPr>
                <w:rFonts w:ascii="Courier New" w:hAnsi="Courier New" w:cs="Courier New"/>
                <w:szCs w:val="17"/>
              </w:rPr>
              <w:t xml:space="preserve"> </w:t>
            </w:r>
            <w:r w:rsidRPr="001C53DA">
              <w:rPr>
                <w:rStyle w:val="XML"/>
                <w:rFonts w:ascii="Courier New" w:hAnsi="Courier New" w:cs="Courier New"/>
                <w:sz w:val="17"/>
                <w:szCs w:val="17"/>
              </w:rPr>
              <w:t>String</w:t>
            </w:r>
          </w:p>
        </w:tc>
      </w:tr>
      <w:tr w:rsidR="00BA50ED" w:rsidRPr="00870484" w14:paraId="427FA5AD" w14:textId="77777777" w:rsidTr="005D31AD">
        <w:trPr>
          <w:cantSplit/>
          <w:trHeight w:val="626"/>
        </w:trPr>
        <w:tc>
          <w:tcPr>
            <w:tcW w:w="630" w:type="pct"/>
          </w:tcPr>
          <w:p w14:paraId="77EE6FDB" w14:textId="77777777" w:rsidR="00BA50ED" w:rsidRPr="00870484" w:rsidRDefault="00BA50ED" w:rsidP="008745E1">
            <w:pPr>
              <w:rPr>
                <w:szCs w:val="17"/>
              </w:rPr>
            </w:pPr>
            <w:r w:rsidRPr="00870484">
              <w:rPr>
                <w:szCs w:val="17"/>
              </w:rPr>
              <w:t>Percent</w:t>
            </w:r>
          </w:p>
        </w:tc>
        <w:tc>
          <w:tcPr>
            <w:tcW w:w="3302" w:type="pct"/>
          </w:tcPr>
          <w:p w14:paraId="114617F4" w14:textId="77777777" w:rsidR="00BA50ED" w:rsidRPr="00870484" w:rsidRDefault="00BA50ED" w:rsidP="008745E1">
            <w:pPr>
              <w:rPr>
                <w:szCs w:val="17"/>
              </w:rPr>
            </w:pPr>
            <w:r w:rsidRPr="00870484">
              <w:rPr>
                <w:szCs w:val="17"/>
              </w:rPr>
              <w:t>A number which represents a part of a whole, which will be divided by 100.</w:t>
            </w:r>
          </w:p>
        </w:tc>
        <w:tc>
          <w:tcPr>
            <w:tcW w:w="1068" w:type="pct"/>
          </w:tcPr>
          <w:p w14:paraId="491194A0" w14:textId="77777777" w:rsidR="00BA50ED" w:rsidRPr="001C53DA" w:rsidRDefault="00BA50ED" w:rsidP="008745E1">
            <w:pPr>
              <w:rPr>
                <w:rStyle w:val="XML"/>
                <w:rFonts w:ascii="Courier New" w:hAnsi="Courier New" w:cs="Courier New"/>
                <w:sz w:val="17"/>
                <w:szCs w:val="17"/>
              </w:rPr>
            </w:pPr>
            <w:r w:rsidRPr="001C53DA">
              <w:rPr>
                <w:rStyle w:val="XML"/>
                <w:rFonts w:ascii="Courier New" w:hAnsi="Courier New" w:cs="Courier New"/>
                <w:sz w:val="17"/>
                <w:szCs w:val="17"/>
              </w:rPr>
              <w:t>Number</w:t>
            </w:r>
          </w:p>
        </w:tc>
      </w:tr>
      <w:tr w:rsidR="00BA50ED" w:rsidRPr="00870484" w14:paraId="1FFDB4E1" w14:textId="77777777" w:rsidTr="005D31AD">
        <w:trPr>
          <w:cantSplit/>
          <w:trHeight w:val="2858"/>
        </w:trPr>
        <w:tc>
          <w:tcPr>
            <w:tcW w:w="630" w:type="pct"/>
          </w:tcPr>
          <w:p w14:paraId="3603B8BD" w14:textId="77777777" w:rsidR="00BA50ED" w:rsidRPr="00870484" w:rsidRDefault="00BA50ED" w:rsidP="008745E1">
            <w:pPr>
              <w:rPr>
                <w:szCs w:val="17"/>
              </w:rPr>
            </w:pPr>
            <w:r w:rsidRPr="00870484">
              <w:rPr>
                <w:szCs w:val="17"/>
              </w:rPr>
              <w:t>Quantity</w:t>
            </w:r>
          </w:p>
        </w:tc>
        <w:tc>
          <w:tcPr>
            <w:tcW w:w="3302" w:type="pct"/>
          </w:tcPr>
          <w:p w14:paraId="47D2EACC" w14:textId="3EE6A241" w:rsidR="00BA50ED" w:rsidRPr="00870484" w:rsidRDefault="00BA50ED" w:rsidP="008745E1">
            <w:pPr>
              <w:rPr>
                <w:szCs w:val="17"/>
              </w:rPr>
            </w:pPr>
            <w:r w:rsidRPr="00870484">
              <w:rPr>
                <w:szCs w:val="17"/>
              </w:rPr>
              <w:t xml:space="preserve">A quantity is a counted number of non-monetary units, possibly including fractions.  </w:t>
            </w:r>
            <w:r w:rsidRPr="001C53DA">
              <w:rPr>
                <w:rStyle w:val="XML"/>
                <w:sz w:val="17"/>
                <w:szCs w:val="17"/>
              </w:rPr>
              <w:t>Quantity</w:t>
            </w:r>
            <w:r w:rsidRPr="00870484">
              <w:rPr>
                <w:szCs w:val="17"/>
              </w:rPr>
              <w:t xml:space="preserve"> is used to represent a counted number of things.  </w:t>
            </w:r>
            <w:r w:rsidRPr="001C53DA">
              <w:rPr>
                <w:rStyle w:val="XML"/>
                <w:sz w:val="17"/>
                <w:szCs w:val="17"/>
              </w:rPr>
              <w:t>Quantity</w:t>
            </w:r>
            <w:r w:rsidRPr="00870484">
              <w:rPr>
                <w:szCs w:val="17"/>
              </w:rPr>
              <w:t xml:space="preserve"> should be used for simple properties of an object seen as a composite or collection or container to quantify or count its components.  </w:t>
            </w:r>
            <w:r w:rsidRPr="001C53DA">
              <w:rPr>
                <w:rStyle w:val="XML"/>
                <w:sz w:val="17"/>
                <w:szCs w:val="17"/>
              </w:rPr>
              <w:t>Quantity</w:t>
            </w:r>
            <w:r w:rsidRPr="00870484">
              <w:rPr>
                <w:szCs w:val="17"/>
              </w:rPr>
              <w:t xml:space="preserve"> should always express a counted number of things, and the property will be such as total, shipped, loaded, stored.  </w:t>
            </w:r>
            <w:proofErr w:type="spellStart"/>
            <w:r w:rsidRPr="001C53DA">
              <w:rPr>
                <w:rStyle w:val="XML"/>
                <w:rFonts w:ascii="Courier New" w:hAnsi="Courier New" w:cs="Courier New"/>
                <w:sz w:val="17"/>
                <w:szCs w:val="17"/>
              </w:rPr>
              <w:t>QuantityType</w:t>
            </w:r>
            <w:proofErr w:type="spellEnd"/>
            <w:r w:rsidRPr="00870484">
              <w:rPr>
                <w:szCs w:val="17"/>
              </w:rPr>
              <w:t xml:space="preserve"> should be used for components that require unit information; </w:t>
            </w:r>
            <w:r w:rsidR="006566B6">
              <w:rPr>
                <w:szCs w:val="17"/>
              </w:rPr>
              <w:t xml:space="preserve"> </w:t>
            </w:r>
            <w:r w:rsidRPr="00870484">
              <w:rPr>
                <w:szCs w:val="17"/>
              </w:rPr>
              <w:t xml:space="preserve">and </w:t>
            </w:r>
            <w:proofErr w:type="spellStart"/>
            <w:r w:rsidRPr="001C53DA">
              <w:rPr>
                <w:rStyle w:val="XML"/>
                <w:rFonts w:ascii="Courier New" w:hAnsi="Courier New" w:cs="Courier New"/>
                <w:sz w:val="17"/>
                <w:szCs w:val="17"/>
              </w:rPr>
              <w:t>xsd:nonNegativeInteger</w:t>
            </w:r>
            <w:proofErr w:type="spellEnd"/>
            <w:r w:rsidRPr="00870484">
              <w:rPr>
                <w:szCs w:val="17"/>
              </w:rPr>
              <w:t xml:space="preserve"> should be used for countable components which do not need unit information.</w:t>
            </w:r>
          </w:p>
        </w:tc>
        <w:tc>
          <w:tcPr>
            <w:tcW w:w="1068" w:type="pct"/>
          </w:tcPr>
          <w:p w14:paraId="01868089" w14:textId="77777777" w:rsidR="00BA50ED" w:rsidRPr="001C53DA" w:rsidRDefault="00BA50ED" w:rsidP="008745E1">
            <w:pPr>
              <w:rPr>
                <w:rStyle w:val="XML"/>
                <w:rFonts w:ascii="Courier New" w:hAnsi="Courier New" w:cs="Courier New"/>
                <w:sz w:val="17"/>
                <w:szCs w:val="17"/>
              </w:rPr>
            </w:pPr>
            <w:r w:rsidRPr="001C53DA">
              <w:rPr>
                <w:rStyle w:val="XML"/>
                <w:rFonts w:ascii="Courier New" w:hAnsi="Courier New" w:cs="Courier New"/>
                <w:sz w:val="17"/>
                <w:szCs w:val="17"/>
              </w:rPr>
              <w:t>Number</w:t>
            </w:r>
          </w:p>
        </w:tc>
      </w:tr>
      <w:tr w:rsidR="00BA50ED" w:rsidRPr="00870484" w14:paraId="3000120D" w14:textId="77777777" w:rsidTr="005D31AD">
        <w:trPr>
          <w:cantSplit/>
          <w:trHeight w:val="626"/>
        </w:trPr>
        <w:tc>
          <w:tcPr>
            <w:tcW w:w="630" w:type="pct"/>
          </w:tcPr>
          <w:p w14:paraId="6310DC8D" w14:textId="77777777" w:rsidR="00BA50ED" w:rsidRPr="00870484" w:rsidRDefault="00BA50ED" w:rsidP="008745E1">
            <w:pPr>
              <w:rPr>
                <w:szCs w:val="17"/>
              </w:rPr>
            </w:pPr>
            <w:r w:rsidRPr="00870484">
              <w:rPr>
                <w:szCs w:val="17"/>
              </w:rPr>
              <w:t>Rate</w:t>
            </w:r>
          </w:p>
        </w:tc>
        <w:tc>
          <w:tcPr>
            <w:tcW w:w="3302" w:type="pct"/>
          </w:tcPr>
          <w:p w14:paraId="18E9F723" w14:textId="77777777" w:rsidR="00BA50ED" w:rsidRPr="00870484" w:rsidRDefault="00BA50ED" w:rsidP="008745E1">
            <w:pPr>
              <w:rPr>
                <w:szCs w:val="17"/>
              </w:rPr>
            </w:pPr>
            <w:r w:rsidRPr="00870484">
              <w:rPr>
                <w:szCs w:val="17"/>
              </w:rPr>
              <w:t>A quantity or amount measured in relation to another quantity or amount.</w:t>
            </w:r>
          </w:p>
        </w:tc>
        <w:tc>
          <w:tcPr>
            <w:tcW w:w="1068" w:type="pct"/>
          </w:tcPr>
          <w:p w14:paraId="62BAB6B4" w14:textId="77777777" w:rsidR="00BA50ED" w:rsidRPr="001C53DA" w:rsidRDefault="00BA50ED" w:rsidP="008745E1">
            <w:pPr>
              <w:rPr>
                <w:rStyle w:val="XML"/>
                <w:rFonts w:ascii="Courier New" w:hAnsi="Courier New" w:cs="Courier New"/>
                <w:sz w:val="17"/>
                <w:szCs w:val="17"/>
              </w:rPr>
            </w:pPr>
            <w:r w:rsidRPr="001C53DA">
              <w:rPr>
                <w:rStyle w:val="XML"/>
                <w:rFonts w:ascii="Courier New" w:hAnsi="Courier New" w:cs="Courier New"/>
                <w:sz w:val="17"/>
                <w:szCs w:val="17"/>
              </w:rPr>
              <w:t>Number</w:t>
            </w:r>
          </w:p>
        </w:tc>
      </w:tr>
      <w:tr w:rsidR="00BA50ED" w:rsidRPr="00870484" w14:paraId="6E67787C" w14:textId="77777777" w:rsidTr="005D31AD">
        <w:trPr>
          <w:cantSplit/>
          <w:trHeight w:val="626"/>
        </w:trPr>
        <w:tc>
          <w:tcPr>
            <w:tcW w:w="630" w:type="pct"/>
          </w:tcPr>
          <w:p w14:paraId="0DC13D77" w14:textId="77777777" w:rsidR="00BA50ED" w:rsidRPr="00870484" w:rsidRDefault="00BA50ED" w:rsidP="008745E1">
            <w:pPr>
              <w:rPr>
                <w:szCs w:val="17"/>
              </w:rPr>
            </w:pPr>
            <w:r w:rsidRPr="00870484">
              <w:rPr>
                <w:szCs w:val="17"/>
              </w:rPr>
              <w:t>Text</w:t>
            </w:r>
          </w:p>
        </w:tc>
        <w:tc>
          <w:tcPr>
            <w:tcW w:w="3302" w:type="pct"/>
          </w:tcPr>
          <w:p w14:paraId="495FAF4F" w14:textId="77777777" w:rsidR="00BA50ED" w:rsidRPr="00870484" w:rsidRDefault="00BA50ED" w:rsidP="008745E1">
            <w:pPr>
              <w:rPr>
                <w:szCs w:val="17"/>
              </w:rPr>
            </w:pPr>
            <w:r w:rsidRPr="00870484">
              <w:rPr>
                <w:szCs w:val="17"/>
              </w:rPr>
              <w:t>An unformatted character string, generally in the form of words.  (includes:  Abbreviation, Comments.)</w:t>
            </w:r>
          </w:p>
        </w:tc>
        <w:tc>
          <w:tcPr>
            <w:tcW w:w="1068" w:type="pct"/>
          </w:tcPr>
          <w:p w14:paraId="76D54290" w14:textId="77777777" w:rsidR="00BA50ED" w:rsidRPr="001C53DA" w:rsidRDefault="00BA50ED" w:rsidP="008745E1">
            <w:pPr>
              <w:rPr>
                <w:rStyle w:val="XML"/>
                <w:rFonts w:ascii="Courier New" w:hAnsi="Courier New" w:cs="Courier New"/>
                <w:sz w:val="17"/>
                <w:szCs w:val="17"/>
              </w:rPr>
            </w:pPr>
            <w:r w:rsidRPr="001C53DA">
              <w:rPr>
                <w:rStyle w:val="XML"/>
                <w:rFonts w:ascii="Courier New" w:hAnsi="Courier New" w:cs="Courier New"/>
                <w:sz w:val="17"/>
                <w:szCs w:val="17"/>
              </w:rPr>
              <w:t xml:space="preserve">String </w:t>
            </w:r>
          </w:p>
        </w:tc>
      </w:tr>
      <w:tr w:rsidR="00BA50ED" w:rsidRPr="00870484" w14:paraId="34922813" w14:textId="77777777" w:rsidTr="005D31AD">
        <w:trPr>
          <w:cantSplit/>
          <w:trHeight w:val="642"/>
        </w:trPr>
        <w:tc>
          <w:tcPr>
            <w:tcW w:w="630" w:type="pct"/>
          </w:tcPr>
          <w:p w14:paraId="128615BA" w14:textId="77777777" w:rsidR="00BA50ED" w:rsidRPr="00870484" w:rsidRDefault="00BA50ED" w:rsidP="008745E1">
            <w:pPr>
              <w:rPr>
                <w:szCs w:val="17"/>
              </w:rPr>
            </w:pPr>
            <w:r w:rsidRPr="00870484">
              <w:rPr>
                <w:szCs w:val="17"/>
              </w:rPr>
              <w:t>Time</w:t>
            </w:r>
          </w:p>
        </w:tc>
        <w:tc>
          <w:tcPr>
            <w:tcW w:w="3302" w:type="pct"/>
          </w:tcPr>
          <w:p w14:paraId="3CFC2A9B" w14:textId="77777777" w:rsidR="00BA50ED" w:rsidRPr="00870484" w:rsidRDefault="00BA50ED" w:rsidP="008745E1">
            <w:pPr>
              <w:rPr>
                <w:szCs w:val="17"/>
              </w:rPr>
            </w:pPr>
            <w:r w:rsidRPr="00870484">
              <w:rPr>
                <w:szCs w:val="17"/>
              </w:rPr>
              <w:t>A designation of a specified chronological point within a period.</w:t>
            </w:r>
          </w:p>
        </w:tc>
        <w:tc>
          <w:tcPr>
            <w:tcW w:w="1068" w:type="pct"/>
          </w:tcPr>
          <w:p w14:paraId="30FB5254" w14:textId="77777777" w:rsidR="00BA50ED" w:rsidRPr="001C53DA" w:rsidRDefault="00BA50ED" w:rsidP="008745E1">
            <w:pPr>
              <w:rPr>
                <w:rStyle w:val="XML"/>
                <w:rFonts w:ascii="Courier New" w:hAnsi="Courier New" w:cs="Courier New"/>
                <w:sz w:val="17"/>
                <w:szCs w:val="17"/>
              </w:rPr>
            </w:pPr>
            <w:r w:rsidRPr="001C53DA">
              <w:rPr>
                <w:rStyle w:val="XML"/>
                <w:rFonts w:ascii="Courier New" w:hAnsi="Courier New" w:cs="Courier New"/>
                <w:sz w:val="17"/>
                <w:szCs w:val="17"/>
              </w:rPr>
              <w:t>Date</w:t>
            </w:r>
          </w:p>
        </w:tc>
      </w:tr>
      <w:tr w:rsidR="00BA50ED" w:rsidRPr="00870484" w14:paraId="10C349F6" w14:textId="77777777" w:rsidTr="005D31AD">
        <w:trPr>
          <w:cantSplit/>
          <w:trHeight w:val="350"/>
        </w:trPr>
        <w:tc>
          <w:tcPr>
            <w:tcW w:w="630" w:type="pct"/>
          </w:tcPr>
          <w:p w14:paraId="66182649" w14:textId="77777777" w:rsidR="00BA50ED" w:rsidRPr="00870484" w:rsidRDefault="00BA50ED" w:rsidP="008745E1">
            <w:pPr>
              <w:rPr>
                <w:szCs w:val="17"/>
              </w:rPr>
            </w:pPr>
            <w:proofErr w:type="spellStart"/>
            <w:r w:rsidRPr="00870484">
              <w:rPr>
                <w:szCs w:val="17"/>
              </w:rPr>
              <w:t>DateTime</w:t>
            </w:r>
            <w:proofErr w:type="spellEnd"/>
          </w:p>
        </w:tc>
        <w:tc>
          <w:tcPr>
            <w:tcW w:w="3302" w:type="pct"/>
          </w:tcPr>
          <w:p w14:paraId="4781A000" w14:textId="77777777" w:rsidR="00BA50ED" w:rsidRPr="00870484" w:rsidRDefault="00BA50ED" w:rsidP="008745E1">
            <w:pPr>
              <w:rPr>
                <w:szCs w:val="17"/>
              </w:rPr>
            </w:pPr>
            <w:r w:rsidRPr="00870484">
              <w:rPr>
                <w:szCs w:val="17"/>
              </w:rPr>
              <w:t>The captured date and time of an event when it occurs.</w:t>
            </w:r>
          </w:p>
        </w:tc>
        <w:tc>
          <w:tcPr>
            <w:tcW w:w="1068" w:type="pct"/>
          </w:tcPr>
          <w:p w14:paraId="52E405E7" w14:textId="77777777" w:rsidR="00BA50ED" w:rsidRPr="001C53DA" w:rsidRDefault="00BA50ED" w:rsidP="008745E1">
            <w:pPr>
              <w:rPr>
                <w:rStyle w:val="XML"/>
                <w:rFonts w:ascii="Courier New" w:hAnsi="Courier New" w:cs="Courier New"/>
                <w:sz w:val="17"/>
                <w:szCs w:val="17"/>
              </w:rPr>
            </w:pPr>
            <w:r w:rsidRPr="001C53DA">
              <w:rPr>
                <w:rStyle w:val="XML"/>
                <w:rFonts w:ascii="Courier New" w:hAnsi="Courier New" w:cs="Courier New"/>
                <w:sz w:val="17"/>
                <w:szCs w:val="17"/>
              </w:rPr>
              <w:t>Date</w:t>
            </w:r>
          </w:p>
        </w:tc>
      </w:tr>
      <w:tr w:rsidR="00BA50ED" w:rsidRPr="00870484" w14:paraId="755638FB" w14:textId="77777777" w:rsidTr="005D31AD">
        <w:trPr>
          <w:cantSplit/>
          <w:trHeight w:val="642"/>
        </w:trPr>
        <w:tc>
          <w:tcPr>
            <w:tcW w:w="630" w:type="pct"/>
          </w:tcPr>
          <w:p w14:paraId="2EF90A15" w14:textId="77777777" w:rsidR="00BA50ED" w:rsidRPr="00870484" w:rsidRDefault="00BA50ED" w:rsidP="008745E1">
            <w:pPr>
              <w:rPr>
                <w:szCs w:val="17"/>
              </w:rPr>
            </w:pPr>
            <w:r w:rsidRPr="00870484">
              <w:rPr>
                <w:szCs w:val="17"/>
              </w:rPr>
              <w:t>URI</w:t>
            </w:r>
          </w:p>
        </w:tc>
        <w:tc>
          <w:tcPr>
            <w:tcW w:w="3302" w:type="pct"/>
          </w:tcPr>
          <w:p w14:paraId="23048572" w14:textId="77777777" w:rsidR="00BA50ED" w:rsidRPr="00870484" w:rsidRDefault="00BA50ED" w:rsidP="008745E1">
            <w:pPr>
              <w:rPr>
                <w:szCs w:val="17"/>
              </w:rPr>
            </w:pPr>
            <w:r w:rsidRPr="00870484">
              <w:rPr>
                <w:szCs w:val="17"/>
              </w:rPr>
              <w:t>The Uniform Resource Identifier that identifies where the file is located.</w:t>
            </w:r>
          </w:p>
        </w:tc>
        <w:tc>
          <w:tcPr>
            <w:tcW w:w="1068" w:type="pct"/>
          </w:tcPr>
          <w:p w14:paraId="7F803AA1" w14:textId="77777777" w:rsidR="00BA50ED" w:rsidRPr="001C53DA" w:rsidRDefault="00BA50ED" w:rsidP="008745E1">
            <w:pPr>
              <w:rPr>
                <w:rStyle w:val="XML"/>
                <w:rFonts w:ascii="Courier New" w:hAnsi="Courier New" w:cs="Courier New"/>
                <w:sz w:val="17"/>
                <w:szCs w:val="17"/>
              </w:rPr>
            </w:pPr>
            <w:r w:rsidRPr="001C53DA">
              <w:rPr>
                <w:rStyle w:val="XML"/>
                <w:rFonts w:ascii="Courier New" w:hAnsi="Courier New" w:cs="Courier New"/>
                <w:sz w:val="17"/>
                <w:szCs w:val="17"/>
              </w:rPr>
              <w:t>String</w:t>
            </w:r>
          </w:p>
        </w:tc>
      </w:tr>
    </w:tbl>
    <w:p w14:paraId="24C100C2" w14:textId="77777777" w:rsidR="00C1613A" w:rsidRDefault="00C1613A" w:rsidP="006566B6">
      <w:pPr>
        <w:spacing w:before="0" w:after="0"/>
        <w:ind w:left="5040" w:firstLine="720"/>
        <w:jc w:val="right"/>
        <w:rPr>
          <w:rFonts w:cs="Arial"/>
          <w:szCs w:val="17"/>
        </w:rPr>
      </w:pPr>
    </w:p>
    <w:p w14:paraId="1344482E" w14:textId="77777777" w:rsidR="00C1613A" w:rsidRDefault="00C1613A" w:rsidP="006566B6">
      <w:pPr>
        <w:spacing w:before="0" w:after="0"/>
        <w:ind w:left="5040" w:firstLine="720"/>
        <w:jc w:val="right"/>
        <w:rPr>
          <w:rFonts w:cs="Arial"/>
          <w:szCs w:val="17"/>
        </w:rPr>
      </w:pPr>
    </w:p>
    <w:p w14:paraId="76561D60" w14:textId="77777777" w:rsidR="00C1613A" w:rsidRDefault="00C1613A" w:rsidP="006566B6">
      <w:pPr>
        <w:spacing w:before="0" w:after="0"/>
        <w:ind w:left="5040" w:firstLine="720"/>
        <w:jc w:val="right"/>
        <w:rPr>
          <w:rFonts w:cs="Arial"/>
          <w:szCs w:val="17"/>
        </w:rPr>
      </w:pPr>
    </w:p>
    <w:p w14:paraId="0FAD1BDB" w14:textId="0DD9C48D" w:rsidR="00BA50ED" w:rsidRPr="003425AF" w:rsidRDefault="00BA50ED" w:rsidP="00885B14">
      <w:pPr>
        <w:pStyle w:val="NormalCWS"/>
      </w:pPr>
      <w:r w:rsidRPr="003425AF">
        <w:t>[Annex VII</w:t>
      </w:r>
      <w:r w:rsidR="0074673E" w:rsidRPr="003425AF">
        <w:t xml:space="preserve"> to ST.90</w:t>
      </w:r>
      <w:r w:rsidRPr="003425AF">
        <w:t xml:space="preserve"> follows]</w:t>
      </w:r>
    </w:p>
    <w:p w14:paraId="68A5054C" w14:textId="77777777" w:rsidR="00FA1A6C" w:rsidRDefault="00FA1A6C" w:rsidP="008745E1"/>
    <w:p w14:paraId="37CB8833" w14:textId="14E69150" w:rsidR="00B1631D" w:rsidRDefault="00B1631D" w:rsidP="008745E1">
      <w:pPr>
        <w:sectPr w:rsidR="00B1631D" w:rsidSect="00572A4C">
          <w:headerReference w:type="even" r:id="rId124"/>
          <w:footerReference w:type="even" r:id="rId125"/>
          <w:footerReference w:type="default" r:id="rId126"/>
          <w:headerReference w:type="first" r:id="rId127"/>
          <w:footerReference w:type="first" r:id="rId128"/>
          <w:pgSz w:w="11907" w:h="16839" w:code="9"/>
          <w:pgMar w:top="562" w:right="1138" w:bottom="1411" w:left="1411" w:header="720" w:footer="720" w:gutter="0"/>
          <w:cols w:space="708"/>
          <w:titlePg/>
          <w:docGrid w:linePitch="360"/>
        </w:sectPr>
      </w:pPr>
    </w:p>
    <w:p w14:paraId="695F223C" w14:textId="19E978AC" w:rsidR="00FA1A6C" w:rsidRPr="00C02B44" w:rsidRDefault="00FA1A6C" w:rsidP="008745E1">
      <w:pPr>
        <w:pStyle w:val="Heading2"/>
        <w:spacing w:before="170" w:after="170" w:line="480" w:lineRule="auto"/>
        <w:jc w:val="center"/>
        <w:rPr>
          <w:b/>
          <w:sz w:val="20"/>
          <w:lang w:val="fr-FR"/>
        </w:rPr>
      </w:pPr>
      <w:bookmarkStart w:id="4087" w:name="_ANNEX_VII"/>
      <w:bookmarkStart w:id="4088" w:name="_Toc58514684"/>
      <w:bookmarkStart w:id="4089" w:name="_Toc210838945"/>
      <w:bookmarkEnd w:id="4087"/>
      <w:r w:rsidRPr="00C02B44">
        <w:rPr>
          <w:b/>
          <w:sz w:val="20"/>
          <w:lang w:val="fr-FR"/>
        </w:rPr>
        <w:t>ANNEX VII</w:t>
      </w:r>
      <w:bookmarkEnd w:id="4088"/>
      <w:bookmarkEnd w:id="4089"/>
    </w:p>
    <w:p w14:paraId="01B14B6A" w14:textId="77777777" w:rsidR="00FA1A6C" w:rsidRPr="00C02B44" w:rsidRDefault="00FA1A6C" w:rsidP="008745E1">
      <w:pPr>
        <w:jc w:val="center"/>
        <w:rPr>
          <w:caps/>
          <w:lang w:val="fr-FR"/>
        </w:rPr>
      </w:pPr>
      <w:r w:rsidRPr="00C02B44">
        <w:rPr>
          <w:caps/>
          <w:lang w:val="fr-FR"/>
        </w:rPr>
        <w:t>API lifecycle management publication</w:t>
      </w:r>
    </w:p>
    <w:p w14:paraId="09A6DF67" w14:textId="77777777" w:rsidR="00FA1A6C" w:rsidRPr="00C02B44" w:rsidRDefault="00FA1A6C" w:rsidP="008745E1">
      <w:pPr>
        <w:jc w:val="center"/>
        <w:rPr>
          <w:lang w:val="fr-FR"/>
        </w:rPr>
      </w:pPr>
    </w:p>
    <w:p w14:paraId="4BD5F1F2" w14:textId="2E785E7F" w:rsidR="00E22F38" w:rsidRDefault="00E22F38" w:rsidP="008745E1">
      <w:pPr>
        <w:jc w:val="center"/>
        <w:rPr>
          <w:i/>
        </w:rPr>
      </w:pPr>
      <w:r>
        <w:rPr>
          <w:i/>
        </w:rPr>
        <w:t xml:space="preserve">Version </w:t>
      </w:r>
      <w:del w:id="4090" w:author="Author">
        <w:r>
          <w:rPr>
            <w:i/>
          </w:rPr>
          <w:delText>1.1</w:delText>
        </w:r>
      </w:del>
      <w:ins w:id="4091" w:author="Author">
        <w:r w:rsidR="00DA426B">
          <w:rPr>
            <w:i/>
          </w:rPr>
          <w:t xml:space="preserve">2.0 </w:t>
        </w:r>
      </w:ins>
    </w:p>
    <w:p w14:paraId="0A7FBFF7" w14:textId="77777777" w:rsidR="00E22F38" w:rsidRDefault="00E22F38" w:rsidP="008745E1">
      <w:pPr>
        <w:jc w:val="center"/>
        <w:rPr>
          <w:i/>
        </w:rPr>
      </w:pPr>
    </w:p>
    <w:p w14:paraId="362B846E" w14:textId="1F3569C8" w:rsidR="00B210A7" w:rsidRPr="00E62FA6" w:rsidRDefault="00B210A7" w:rsidP="008745E1">
      <w:pPr>
        <w:widowControl w:val="0"/>
        <w:kinsoku w:val="0"/>
        <w:ind w:right="11"/>
        <w:jc w:val="center"/>
      </w:pPr>
      <w:r>
        <w:rPr>
          <w:i/>
        </w:rPr>
        <w:t>Proposal presented for approval</w:t>
      </w:r>
      <w:r w:rsidRPr="009F53E0">
        <w:rPr>
          <w:i/>
        </w:rPr>
        <w:t xml:space="preserve"> by the Committee on WIPO Standards (CWS</w:t>
      </w:r>
      <w:r w:rsidRPr="00327718">
        <w:rPr>
          <w:i/>
        </w:rPr>
        <w:t xml:space="preserve">) </w:t>
      </w:r>
      <w:r w:rsidRPr="009F53E0">
        <w:rPr>
          <w:i/>
        </w:rPr>
        <w:br/>
        <w:t xml:space="preserve">at its </w:t>
      </w:r>
      <w:r>
        <w:rPr>
          <w:i/>
        </w:rPr>
        <w:t>thirteenth</w:t>
      </w:r>
      <w:r w:rsidRPr="009F53E0">
        <w:rPr>
          <w:i/>
        </w:rPr>
        <w:t xml:space="preserve"> session</w:t>
      </w:r>
    </w:p>
    <w:p w14:paraId="5AC6C2CF" w14:textId="6A06DAA7" w:rsidR="00FA1A6C" w:rsidRDefault="0047521F" w:rsidP="008745E1">
      <w:pPr>
        <w:jc w:val="center"/>
      </w:pPr>
      <w:r w:rsidRPr="0047521F">
        <w:rPr>
          <w:i/>
        </w:rPr>
        <w:cr/>
      </w:r>
    </w:p>
    <w:p w14:paraId="42F5718A" w14:textId="38EF64B6" w:rsidR="00FA1A6C" w:rsidRDefault="00FA1A6C" w:rsidP="00885B14">
      <w:pPr>
        <w:pStyle w:val="STParagraph"/>
        <w:rPr>
          <w:lang w:val="en-GB"/>
        </w:rPr>
      </w:pPr>
      <w:r w:rsidRPr="0047609B">
        <w:rPr>
          <w:lang w:val="en-GB"/>
        </w:rPr>
        <w:t>1.</w:t>
      </w:r>
      <w:r>
        <w:rPr>
          <w:lang w:val="en-GB"/>
        </w:rPr>
        <w:tab/>
      </w:r>
      <w:r w:rsidRPr="0047609B">
        <w:rPr>
          <w:lang w:val="en-GB"/>
        </w:rPr>
        <w:t>This Annex provides a brief overview of API Lifecycle management and suggests key pieces of information that should be published in a policy document by an IP Office to assist API consumers in understanding how best to use these APIs.</w:t>
      </w:r>
    </w:p>
    <w:p w14:paraId="07789B87" w14:textId="52BEDC5D" w:rsidR="00FA1A6C" w:rsidRDefault="00FA1A6C" w:rsidP="00885B14">
      <w:pPr>
        <w:pStyle w:val="STParagraph"/>
        <w:rPr>
          <w:lang w:val="en-GB"/>
        </w:rPr>
      </w:pPr>
      <w:r>
        <w:rPr>
          <w:lang w:val="en-GB"/>
        </w:rPr>
        <w:t>2.</w:t>
      </w:r>
      <w:r>
        <w:rPr>
          <w:lang w:val="en-GB"/>
        </w:rPr>
        <w:tab/>
        <w:t>API Lifecycle management is a critical aspect of an API strategy as it provides the framework for the life of an API from creation through to retirement.  It is useful both internally for the developers and operations teams and also externally for API consumers.  For internal developers, it helps create a structure and set expectations for developing an API, and for the operations teams it assists with the understanding of support requirements.  For API consumers, both internally and externally, it provides an informal contract of expectations for when a particular API is used.  This will become clear as each stage in the lifecycle is presented below.</w:t>
      </w:r>
    </w:p>
    <w:p w14:paraId="38F3446A" w14:textId="16649883" w:rsidR="00FA1A6C" w:rsidRDefault="00FA1A6C" w:rsidP="00885B14">
      <w:pPr>
        <w:pStyle w:val="STParagraph"/>
        <w:rPr>
          <w:lang w:val="en-GB"/>
        </w:rPr>
      </w:pPr>
      <w:r>
        <w:rPr>
          <w:lang w:val="en-GB"/>
        </w:rPr>
        <w:t>3.</w:t>
      </w:r>
      <w:r>
        <w:rPr>
          <w:lang w:val="en-GB"/>
        </w:rPr>
        <w:tab/>
        <w:t>Published API lifecycles can be comprised of simple 4-step processes or more complex with up to 10 or more steps.  However</w:t>
      </w:r>
      <w:r w:rsidR="00AF1C50">
        <w:rPr>
          <w:lang w:val="en-GB"/>
        </w:rPr>
        <w:t>,</w:t>
      </w:r>
      <w:r>
        <w:rPr>
          <w:lang w:val="en-GB"/>
        </w:rPr>
        <w:t xml:space="preserve"> for the most part, the lifecycles with more steps are considered more detailed versions of the lifecycles with fewer steps.  As such, this document will focus on the basic 4-step process necessary to capture an API lifecycle: </w:t>
      </w:r>
      <w:r w:rsidR="00964B57">
        <w:rPr>
          <w:lang w:val="en-GB"/>
        </w:rPr>
        <w:t xml:space="preserve"> </w:t>
      </w:r>
      <w:r>
        <w:rPr>
          <w:lang w:val="en-GB"/>
        </w:rPr>
        <w:t xml:space="preserve">Created -&gt; Published -&gt; Deprecated -&gt; Retired.  Any published API lifecycle document should incorporate at least a description of these four stages are managed by an IP Office. </w:t>
      </w:r>
    </w:p>
    <w:p w14:paraId="67945D17" w14:textId="77777777" w:rsidR="00FA1A6C" w:rsidRDefault="00FA1A6C" w:rsidP="008745E1">
      <w:pPr>
        <w:rPr>
          <w:lang w:val="en-GB"/>
        </w:rPr>
      </w:pPr>
    </w:p>
    <w:p w14:paraId="41C4193E" w14:textId="77777777" w:rsidR="00FA1A6C" w:rsidRDefault="00FA1A6C" w:rsidP="008745E1">
      <w:pPr>
        <w:jc w:val="center"/>
        <w:rPr>
          <w:lang w:val="en-GB"/>
        </w:rPr>
      </w:pPr>
      <w:r>
        <w:rPr>
          <w:noProof/>
          <w:lang w:eastAsia="zh-CN"/>
        </w:rPr>
        <w:drawing>
          <wp:inline distT="0" distB="0" distL="0" distR="0" wp14:anchorId="6C0C3EC4" wp14:editId="2CD0CDA8">
            <wp:extent cx="4248150" cy="3330550"/>
            <wp:effectExtent l="0" t="0" r="0" b="381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api lifecycle bandw2.jpg"/>
                    <pic:cNvPicPr/>
                  </pic:nvPicPr>
                  <pic:blipFill>
                    <a:blip r:embed="rId129">
                      <a:extLst>
                        <a:ext uri="{28A0092B-C50C-407E-A947-70E740481C1C}">
                          <a14:useLocalDpi xmlns:a14="http://schemas.microsoft.com/office/drawing/2010/main" val="0"/>
                        </a:ext>
                      </a:extLst>
                    </a:blip>
                    <a:stretch>
                      <a:fillRect/>
                    </a:stretch>
                  </pic:blipFill>
                  <pic:spPr>
                    <a:xfrm>
                      <a:off x="0" y="0"/>
                      <a:ext cx="4251199" cy="3332940"/>
                    </a:xfrm>
                    <a:prstGeom prst="rect">
                      <a:avLst/>
                    </a:prstGeom>
                  </pic:spPr>
                </pic:pic>
              </a:graphicData>
            </a:graphic>
          </wp:inline>
        </w:drawing>
      </w:r>
    </w:p>
    <w:p w14:paraId="1B0929DB" w14:textId="77777777" w:rsidR="00FA1A6C" w:rsidRDefault="00FA1A6C" w:rsidP="001F3D68">
      <w:pPr>
        <w:pStyle w:val="STHeading3"/>
        <w:rPr>
          <w:lang w:val="en-GB"/>
        </w:rPr>
      </w:pPr>
      <w:bookmarkStart w:id="4092" w:name="_Toc58514685"/>
      <w:r>
        <w:rPr>
          <w:lang w:val="en-GB"/>
        </w:rPr>
        <w:t>Created</w:t>
      </w:r>
      <w:bookmarkEnd w:id="4092"/>
    </w:p>
    <w:p w14:paraId="339CD15C" w14:textId="4BEB10B7" w:rsidR="00C02B44" w:rsidRDefault="00FA1A6C" w:rsidP="001F3D68">
      <w:pPr>
        <w:pStyle w:val="STParagraph"/>
        <w:rPr>
          <w:lang w:val="en-GB"/>
        </w:rPr>
      </w:pPr>
      <w:r>
        <w:rPr>
          <w:lang w:val="en-GB"/>
        </w:rPr>
        <w:t>4.</w:t>
      </w:r>
      <w:r>
        <w:rPr>
          <w:lang w:val="en-GB"/>
        </w:rPr>
        <w:tab/>
        <w:t xml:space="preserve">Creating an API focuses on designing, implementing and documenting the API.  The critical consideration during the creation phase is to consider the purpose of the API and the overall structure necessary to ‘future-proof’ the API as much as possible.  Ideally, the API should adhere to a set of internal and external standards, such those recommendations incorporated in the current Standard.  If the API is to be </w:t>
      </w:r>
      <w:r w:rsidR="0049677E">
        <w:rPr>
          <w:lang w:val="en-GB"/>
        </w:rPr>
        <w:t>monetized,</w:t>
      </w:r>
      <w:r>
        <w:rPr>
          <w:lang w:val="en-GB"/>
        </w:rPr>
        <w:t xml:space="preserve"> then consideration should be given at this stage to define the monetisation strategy.</w:t>
      </w:r>
    </w:p>
    <w:p w14:paraId="51DFA086" w14:textId="77777777" w:rsidR="00FA1A6C" w:rsidRDefault="00FA1A6C" w:rsidP="001F3D68">
      <w:pPr>
        <w:pStyle w:val="STHeading3"/>
        <w:rPr>
          <w:lang w:val="en-GB"/>
        </w:rPr>
      </w:pPr>
      <w:bookmarkStart w:id="4093" w:name="_Toc58514686"/>
      <w:r>
        <w:rPr>
          <w:lang w:val="en-GB"/>
        </w:rPr>
        <w:t>Published</w:t>
      </w:r>
      <w:bookmarkEnd w:id="4093"/>
    </w:p>
    <w:p w14:paraId="0B1E2873" w14:textId="7DB6B2FF" w:rsidR="00FA1A6C" w:rsidRDefault="00FA1A6C" w:rsidP="001F3D68">
      <w:pPr>
        <w:pStyle w:val="STParagraph"/>
        <w:rPr>
          <w:lang w:val="en-GB"/>
        </w:rPr>
      </w:pPr>
      <w:r>
        <w:rPr>
          <w:lang w:val="en-GB"/>
        </w:rPr>
        <w:t>5.</w:t>
      </w:r>
      <w:r>
        <w:rPr>
          <w:lang w:val="en-GB"/>
        </w:rPr>
        <w:tab/>
        <w:t xml:space="preserve">Once an API is created it needs to be published.  It should be versioned using a standard versioning strategy and documentation should be provided including the API specification and sample requests and responses (see [RSG-64]-[RSG-65]).  Once published, the API is consumed by applications. </w:t>
      </w:r>
      <w:r w:rsidR="006566B6">
        <w:rPr>
          <w:lang w:val="en-GB"/>
        </w:rPr>
        <w:t xml:space="preserve"> </w:t>
      </w:r>
      <w:r>
        <w:rPr>
          <w:lang w:val="en-GB"/>
        </w:rPr>
        <w:t>Note that fixes and enhancements may be incorporated during the Publish stage.</w:t>
      </w:r>
    </w:p>
    <w:p w14:paraId="1F02693E" w14:textId="77777777" w:rsidR="00FA1A6C" w:rsidRDefault="00FA1A6C" w:rsidP="001F3D68">
      <w:pPr>
        <w:pStyle w:val="STHeading3"/>
        <w:rPr>
          <w:lang w:val="en-GB"/>
        </w:rPr>
      </w:pPr>
      <w:bookmarkStart w:id="4094" w:name="_Toc58514687"/>
      <w:r>
        <w:rPr>
          <w:lang w:val="en-GB"/>
        </w:rPr>
        <w:t>Deprecated</w:t>
      </w:r>
      <w:bookmarkEnd w:id="4094"/>
    </w:p>
    <w:p w14:paraId="3A8C4278" w14:textId="77777777" w:rsidR="00FA1A6C" w:rsidRDefault="00FA1A6C" w:rsidP="001F3D68">
      <w:pPr>
        <w:pStyle w:val="STParagraph"/>
        <w:rPr>
          <w:lang w:val="en-GB"/>
        </w:rPr>
      </w:pPr>
      <w:r>
        <w:rPr>
          <w:lang w:val="en-GB"/>
        </w:rPr>
        <w:t>6.</w:t>
      </w:r>
      <w:r>
        <w:rPr>
          <w:lang w:val="en-GB"/>
        </w:rPr>
        <w:tab/>
        <w:t>At some point an API is no longer useful.  It has either been superseded by a newer version of an API or is the no longer relevant, because of some external or internal factor.  API Consumers should be contacted and preparation made to remove the API from the catalogue.  At this stage it is likely to only major bugs with the API will be fixed.</w:t>
      </w:r>
    </w:p>
    <w:p w14:paraId="31DED25B" w14:textId="77777777" w:rsidR="00FA1A6C" w:rsidRDefault="00FA1A6C" w:rsidP="001F3D68">
      <w:pPr>
        <w:pStyle w:val="STHeading3"/>
        <w:rPr>
          <w:lang w:val="en-GB"/>
        </w:rPr>
      </w:pPr>
      <w:bookmarkStart w:id="4095" w:name="_Toc58514688"/>
      <w:r>
        <w:rPr>
          <w:lang w:val="en-GB"/>
        </w:rPr>
        <w:t>Retired</w:t>
      </w:r>
      <w:bookmarkEnd w:id="4095"/>
    </w:p>
    <w:p w14:paraId="38757FC3" w14:textId="39C3F46B" w:rsidR="00FA1A6C" w:rsidRDefault="00FA1A6C" w:rsidP="001F3D68">
      <w:pPr>
        <w:pStyle w:val="STParagraph"/>
        <w:rPr>
          <w:lang w:val="en-GB"/>
        </w:rPr>
      </w:pPr>
      <w:r>
        <w:rPr>
          <w:lang w:val="en-GB"/>
        </w:rPr>
        <w:t>7.</w:t>
      </w:r>
      <w:r>
        <w:rPr>
          <w:lang w:val="en-GB"/>
        </w:rPr>
        <w:tab/>
        <w:t>This is the stage where the API is decommissioned.  This should include disabling access to the API and removing it from API platform.  Consideration should be given as to whether “extended support” will be offered or if there are any cases in which retirement would be delayed.</w:t>
      </w:r>
    </w:p>
    <w:p w14:paraId="0EB338AE" w14:textId="3DFF3B9F" w:rsidR="00FA1A6C" w:rsidRDefault="00FA1A6C" w:rsidP="001F3D68">
      <w:pPr>
        <w:pStyle w:val="STParagraph"/>
        <w:rPr>
          <w:lang w:val="en-GB"/>
        </w:rPr>
      </w:pPr>
      <w:r>
        <w:rPr>
          <w:lang w:val="en-GB"/>
        </w:rPr>
        <w:t>8.</w:t>
      </w:r>
      <w:r>
        <w:rPr>
          <w:lang w:val="en-GB"/>
        </w:rPr>
        <w:tab/>
        <w:t xml:space="preserve">The last two stages are the most important to document in terms of the lifecycle management, the deprecation and retirement stages.  It is critical for API consumers to understand the expectations placed on them when they start to use an API to avoid disappointment or challenges when trying to remove an API from the catalogue. </w:t>
      </w:r>
      <w:r w:rsidR="006566B6">
        <w:rPr>
          <w:lang w:val="en-GB"/>
        </w:rPr>
        <w:t xml:space="preserve"> </w:t>
      </w:r>
      <w:r>
        <w:rPr>
          <w:lang w:val="en-GB"/>
        </w:rPr>
        <w:t>This should include, for example, management of major and minor versions and any timelines for notification of changes.  At a high level, there tends to be two approaches to API deprecation/retirement:</w:t>
      </w:r>
      <w:r w:rsidR="00964B57">
        <w:rPr>
          <w:lang w:val="en-GB"/>
        </w:rPr>
        <w:t xml:space="preserve"> </w:t>
      </w:r>
      <w:r>
        <w:rPr>
          <w:lang w:val="en-GB"/>
        </w:rPr>
        <w:t xml:space="preserve"> either retaining a previously stated number of versions or retaining old versions for a specified time period.  A combination of these approaches can also be used but either the number of older versions which are to be supported or the length of time that old versions are retained must be clearly stated in the published lifecycle document.</w:t>
      </w:r>
    </w:p>
    <w:p w14:paraId="0D934048" w14:textId="77777777" w:rsidR="00C1613A" w:rsidRPr="000B50DB" w:rsidRDefault="00C1613A" w:rsidP="006566B6">
      <w:pPr>
        <w:spacing w:before="0" w:after="0"/>
      </w:pPr>
    </w:p>
    <w:p w14:paraId="11269E5A" w14:textId="77777777" w:rsidR="00C1613A" w:rsidRPr="000B50DB" w:rsidRDefault="00C1613A" w:rsidP="006566B6">
      <w:pPr>
        <w:spacing w:before="0" w:after="0"/>
      </w:pPr>
    </w:p>
    <w:p w14:paraId="6E9C045A" w14:textId="77777777" w:rsidR="00C1613A" w:rsidRPr="000B50DB" w:rsidRDefault="00C1613A" w:rsidP="006566B6">
      <w:pPr>
        <w:spacing w:before="0" w:after="0"/>
      </w:pPr>
    </w:p>
    <w:p w14:paraId="5CFDB41E" w14:textId="2DE28058" w:rsidR="00FA1A6C" w:rsidRDefault="00FA1A6C" w:rsidP="001F3D68">
      <w:pPr>
        <w:pStyle w:val="NormalCWS"/>
      </w:pPr>
      <w:r w:rsidRPr="003425AF">
        <w:t xml:space="preserve">[End of Annex VII and of </w:t>
      </w:r>
      <w:r w:rsidR="003A6ADB" w:rsidRPr="003425AF">
        <w:t>Standard</w:t>
      </w:r>
      <w:r w:rsidR="00006401">
        <w:t xml:space="preserve"> ST.90</w:t>
      </w:r>
      <w:r w:rsidRPr="003425AF">
        <w:t>]</w:t>
      </w:r>
    </w:p>
    <w:p w14:paraId="0F9033EB" w14:textId="77777777" w:rsidR="00B25D2D" w:rsidRPr="00843FE0" w:rsidRDefault="00B25D2D" w:rsidP="006566B6">
      <w:pPr>
        <w:spacing w:before="0" w:after="0"/>
      </w:pPr>
    </w:p>
    <w:p w14:paraId="38FFFAFF" w14:textId="77777777" w:rsidR="00B25D2D" w:rsidRDefault="00B25D2D" w:rsidP="006566B6">
      <w:pPr>
        <w:spacing w:before="0" w:after="0"/>
      </w:pPr>
    </w:p>
    <w:p w14:paraId="6FB8DC09" w14:textId="77777777" w:rsidR="006566B6" w:rsidRPr="003425AF" w:rsidRDefault="006566B6" w:rsidP="006566B6">
      <w:pPr>
        <w:spacing w:before="0" w:after="0"/>
      </w:pPr>
    </w:p>
    <w:p w14:paraId="46E397C3" w14:textId="1EB9AC0F" w:rsidR="00FE14A7" w:rsidRDefault="00FE14A7" w:rsidP="001F3D68">
      <w:pPr>
        <w:pStyle w:val="NormalCWS"/>
      </w:pPr>
      <w:r w:rsidRPr="00173859">
        <w:t xml:space="preserve">[End of </w:t>
      </w:r>
      <w:ins w:id="4096" w:author="Author">
        <w:r w:rsidR="001E7609">
          <w:t xml:space="preserve">the Annex and of </w:t>
        </w:r>
      </w:ins>
      <w:r w:rsidRPr="00173859">
        <w:t>document]</w:t>
      </w:r>
    </w:p>
    <w:p w14:paraId="34BA6B97" w14:textId="77777777" w:rsidR="00B25D2D" w:rsidRDefault="00B25D2D" w:rsidP="001F3D68"/>
    <w:p w14:paraId="31FDD6EB" w14:textId="77777777" w:rsidR="00B25D2D" w:rsidRPr="00173859" w:rsidRDefault="00B25D2D" w:rsidP="001F3D68"/>
    <w:sectPr w:rsidR="00B25D2D" w:rsidRPr="00173859" w:rsidSect="00803DB0">
      <w:headerReference w:type="even" r:id="rId130"/>
      <w:footerReference w:type="even" r:id="rId131"/>
      <w:footerReference w:type="default" r:id="rId132"/>
      <w:headerReference w:type="first" r:id="rId133"/>
      <w:footerReference w:type="first" r:id="rId134"/>
      <w:pgSz w:w="11907" w:h="16839" w:code="9"/>
      <w:pgMar w:top="562" w:right="1138" w:bottom="1411" w:left="1411"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4A4AE1" w14:textId="77777777" w:rsidR="00F47620" w:rsidRDefault="00F47620" w:rsidP="008E0716">
      <w:pPr>
        <w:spacing w:line="144" w:lineRule="auto"/>
      </w:pPr>
    </w:p>
  </w:endnote>
  <w:endnote w:type="continuationSeparator" w:id="0">
    <w:p w14:paraId="122E2199" w14:textId="77777777" w:rsidR="00F47620" w:rsidRDefault="00F47620" w:rsidP="005E48A2"/>
  </w:endnote>
  <w:endnote w:type="continuationNotice" w:id="1">
    <w:p w14:paraId="37A052E9" w14:textId="77777777" w:rsidR="00F47620" w:rsidRDefault="00F47620"/>
  </w:endnote>
  <w:endnote w:id="2">
    <w:p w14:paraId="1029EF6D" w14:textId="77777777" w:rsidR="003400E5" w:rsidRPr="00B25D2D" w:rsidRDefault="003400E5" w:rsidP="00B25D2D">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urrier new">
    <w:altName w:val="Cambria"/>
    <w:panose1 w:val="00000000000000000000"/>
    <w:charset w:val="00"/>
    <w:family w:val="roman"/>
    <w:notTrueType/>
    <w:pitch w:val="default"/>
  </w:font>
  <w:font w:name="Helvetica">
    <w:panose1 w:val="020B0604020202020204"/>
    <w:charset w:val="00"/>
    <w:family w:val="swiss"/>
    <w:pitch w:val="variable"/>
    <w:sig w:usb0="00000003" w:usb1="00000000" w:usb2="00000000" w:usb3="00000000" w:csb0="00000001" w:csb1="00000000"/>
  </w:font>
  <w:font w:name="Courier">
    <w:altName w:val="Courier New"/>
    <w:panose1 w:val="02070409020205020404"/>
    <w:charset w:val="00"/>
    <w:family w:val="modern"/>
    <w:pitch w:val="fixed"/>
    <w:sig w:usb0="00000003" w:usb1="00000000" w:usb2="00000000" w:usb3="00000000" w:csb0="00000001" w:csb1="00000000"/>
  </w:font>
  <w:font w:name="Helvetica Neue">
    <w:altName w:val="Sylfaen"/>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FA6217" w14:textId="7D7FA119" w:rsidR="003400E5" w:rsidRDefault="003400E5" w:rsidP="00803DB0"/>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0D121F" w14:textId="3E316B58" w:rsidR="003400E5" w:rsidRDefault="003400E5">
    <w:pPr>
      <w:pPrChange w:id="3864" w:author="Author">
        <w:pPr>
          <w:pBdr>
            <w:top w:val="single" w:sz="6" w:space="6" w:color="auto"/>
          </w:pBdr>
          <w:tabs>
            <w:tab w:val="right" w:pos="9356"/>
          </w:tabs>
        </w:pPr>
      </w:pPrChange>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88735E" w14:textId="114CDBE7" w:rsidR="009D45F6" w:rsidRDefault="00EE7394" w:rsidP="00D34B4B">
    <w:pPr>
      <w:pStyle w:val="Footer"/>
    </w:pPr>
    <w:del w:id="3865" w:author="Author">
      <w:r>
        <w:delText>en / 03-90-ii</w:delText>
      </w:r>
      <w:r w:rsidRPr="009343AF">
        <w:tab/>
        <w:delText xml:space="preserve">Date:  </w:delText>
      </w:r>
      <w:r>
        <w:delText>December 2020</w:delText>
      </w:r>
    </w:del>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0245AC" w14:textId="01AF8054" w:rsidR="003400E5" w:rsidRPr="00B8471A" w:rsidRDefault="003400E5" w:rsidP="00C40A06"/>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B84BD9" w14:textId="503EA5DD" w:rsidR="003400E5" w:rsidRDefault="003400E5" w:rsidP="00C40A06"/>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E9C719" w14:textId="254C7F29" w:rsidR="003400E5" w:rsidRDefault="003400E5" w:rsidP="00B55035"/>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490F60" w14:textId="2872A55C" w:rsidR="003400E5" w:rsidRPr="00B8471A" w:rsidRDefault="003400E5" w:rsidP="00B55035">
    <w:pPr>
      <w:tabs>
        <w:tab w:val="left" w:pos="2350"/>
      </w:tabs>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3E25CB" w14:textId="0CB906D4" w:rsidR="003400E5" w:rsidRDefault="003400E5" w:rsidP="00C40A06"/>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A846B8" w14:textId="42D48C49" w:rsidR="009D45F6" w:rsidRDefault="009D45F6">
    <w:pPr>
      <w:pStyle w:val="Foote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1F2F00" w14:textId="771C7E76" w:rsidR="003400E5" w:rsidRPr="00B8471A" w:rsidRDefault="003400E5" w:rsidP="00C40A06"/>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188386" w14:textId="0BFF5E6A" w:rsidR="003400E5" w:rsidRDefault="003400E5" w:rsidP="00D34B4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9DA4D1" w14:textId="4E7FFE42" w:rsidR="003400E5" w:rsidRDefault="003400E5" w:rsidP="00226FF0"/>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06B622" w14:textId="63761E12" w:rsidR="003400E5" w:rsidRDefault="003400E5" w:rsidP="00572A4C">
    <w:pPr>
      <w:pStyle w:val="Foote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832728" w14:textId="55F4AE2E" w:rsidR="003400E5" w:rsidRPr="00B8471A" w:rsidRDefault="003400E5" w:rsidP="00D34B4B"/>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546F1F" w14:textId="6DF3A4B2" w:rsidR="003400E5" w:rsidRPr="00B8471A" w:rsidRDefault="003400E5" w:rsidP="00D34B4B"/>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1C3A5B" w14:textId="3B6E3B14" w:rsidR="003400E5" w:rsidRDefault="003400E5" w:rsidP="000E5267"/>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EDF4EE" w14:textId="3AD90490" w:rsidR="003400E5" w:rsidRDefault="003400E5" w:rsidP="003144B6"/>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E4D8EE" w14:textId="68EA87F3" w:rsidR="003400E5" w:rsidRPr="00B8471A" w:rsidRDefault="003400E5" w:rsidP="000E5267"/>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BA1B1D" w14:textId="2B39153D" w:rsidR="003400E5" w:rsidRDefault="003400E5" w:rsidP="000E5267"/>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033D84" w14:textId="25B4C8FD" w:rsidR="003400E5" w:rsidRDefault="003400E5" w:rsidP="006C4AA0">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8CE0EC" w14:textId="033E4C24" w:rsidR="003400E5" w:rsidRPr="00B8471A" w:rsidRDefault="003400E5">
    <w:pPr>
      <w:pPrChange w:id="3856" w:author="Author">
        <w:pPr>
          <w:pBdr>
            <w:top w:val="single" w:sz="6" w:space="6" w:color="auto"/>
          </w:pBdr>
          <w:tabs>
            <w:tab w:val="right" w:pos="9356"/>
          </w:tabs>
        </w:pPr>
      </w:pPrChan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882886" w14:textId="77777777" w:rsidR="00F47620" w:rsidRDefault="00F47620" w:rsidP="005E48A2">
      <w:r>
        <w:separator/>
      </w:r>
    </w:p>
  </w:footnote>
  <w:footnote w:type="continuationSeparator" w:id="0">
    <w:p w14:paraId="390AF956" w14:textId="77777777" w:rsidR="00F47620" w:rsidRDefault="00F47620" w:rsidP="005E48A2">
      <w:r>
        <w:continuationSeparator/>
      </w:r>
    </w:p>
  </w:footnote>
  <w:footnote w:type="continuationNotice" w:id="1">
    <w:p w14:paraId="6DF8D7AC" w14:textId="77777777" w:rsidR="00F47620" w:rsidRDefault="00F47620"/>
  </w:footnote>
  <w:footnote w:id="2">
    <w:p w14:paraId="56BD23D5" w14:textId="77777777" w:rsidR="003400E5" w:rsidRPr="00F05684" w:rsidRDefault="003400E5">
      <w:pPr>
        <w:pStyle w:val="FootnoteText"/>
        <w:rPr>
          <w:sz w:val="16"/>
          <w:szCs w:val="16"/>
        </w:rPr>
      </w:pPr>
      <w:del w:id="16" w:author="Author">
        <w:r w:rsidRPr="00F05684">
          <w:rPr>
            <w:rStyle w:val="FootnoteReference"/>
            <w:sz w:val="16"/>
            <w:szCs w:val="16"/>
          </w:rPr>
          <w:footnoteRef/>
        </w:r>
        <w:r w:rsidRPr="00F05684">
          <w:rPr>
            <w:sz w:val="16"/>
            <w:szCs w:val="16"/>
          </w:rPr>
          <w:delText xml:space="preserve"> Please refer</w:delText>
        </w:r>
        <w:r w:rsidRPr="00F05684">
          <w:rPr>
            <w:rStyle w:val="Hyperlink"/>
            <w:sz w:val="16"/>
            <w:szCs w:val="16"/>
          </w:rPr>
          <w:delText xml:space="preserve"> the References chapter</w:delText>
        </w:r>
        <w:r w:rsidRPr="00F05684">
          <w:rPr>
            <w:sz w:val="16"/>
            <w:szCs w:val="16"/>
          </w:rPr>
          <w:delText xml:space="preserve"> </w:delText>
        </w:r>
      </w:del>
    </w:p>
  </w:footnote>
  <w:footnote w:id="3">
    <w:p w14:paraId="73E14900" w14:textId="4C46A074" w:rsidR="003400E5" w:rsidRPr="00BD017E" w:rsidRDefault="003400E5" w:rsidP="001A09AB">
      <w:pPr>
        <w:pStyle w:val="FootnoteText"/>
        <w:rPr>
          <w:sz w:val="16"/>
          <w:szCs w:val="16"/>
        </w:rPr>
      </w:pPr>
      <w:r w:rsidRPr="00BD017E">
        <w:rPr>
          <w:rStyle w:val="FootnoteReference"/>
          <w:sz w:val="16"/>
          <w:szCs w:val="16"/>
        </w:rPr>
        <w:footnoteRef/>
      </w:r>
      <w:r w:rsidRPr="00BD017E">
        <w:rPr>
          <w:sz w:val="16"/>
          <w:szCs w:val="16"/>
        </w:rPr>
        <w:t xml:space="preserve"> Alternatively</w:t>
      </w:r>
      <w:r w:rsidR="0099366C">
        <w:rPr>
          <w:sz w:val="16"/>
          <w:szCs w:val="16"/>
        </w:rPr>
        <w:t>,</w:t>
      </w:r>
      <w:r w:rsidRPr="00BD017E">
        <w:rPr>
          <w:sz w:val="16"/>
          <w:szCs w:val="16"/>
        </w:rPr>
        <w:t xml:space="preserve"> we could classify APIs according to their archetype. </w:t>
      </w:r>
      <w:r w:rsidR="00E27E71">
        <w:rPr>
          <w:sz w:val="16"/>
          <w:szCs w:val="16"/>
        </w:rPr>
        <w:t xml:space="preserve"> </w:t>
      </w:r>
      <w:r w:rsidRPr="00BD017E">
        <w:rPr>
          <w:sz w:val="16"/>
          <w:szCs w:val="16"/>
        </w:rPr>
        <w:t>See for instance: “REST API Design Rulebook: Designing Consistent RESTful Web Service Interfaces”</w:t>
      </w:r>
    </w:p>
  </w:footnote>
  <w:footnote w:id="4">
    <w:p w14:paraId="24BA7B9D" w14:textId="77777777" w:rsidR="003400E5" w:rsidRPr="00BD017E" w:rsidRDefault="003400E5" w:rsidP="006023E6">
      <w:pPr>
        <w:spacing w:before="100" w:beforeAutospacing="1" w:after="100" w:afterAutospacing="1"/>
        <w:rPr>
          <w:rFonts w:eastAsia="Times New Roman" w:cs="Arial"/>
          <w:sz w:val="16"/>
          <w:szCs w:val="16"/>
        </w:rPr>
      </w:pPr>
      <w:r w:rsidRPr="00BD017E">
        <w:rPr>
          <w:rStyle w:val="FootnoteReference"/>
          <w:sz w:val="16"/>
          <w:szCs w:val="16"/>
        </w:rPr>
        <w:footnoteRef/>
      </w:r>
      <w:r w:rsidRPr="00BD017E">
        <w:rPr>
          <w:sz w:val="16"/>
          <w:szCs w:val="16"/>
        </w:rPr>
        <w:t xml:space="preserve"> </w:t>
      </w:r>
      <w:r w:rsidRPr="00BD017E">
        <w:rPr>
          <w:rFonts w:eastAsia="Times New Roman" w:cs="Arial"/>
          <w:sz w:val="16"/>
          <w:szCs w:val="16"/>
        </w:rPr>
        <w:t>An Intent API also enables the application of the Command Query Responsibility Segregation (CQRS) pattern.  CQRS is a pattern, where you can use a different model to update information than the model you use to read information.</w:t>
      </w:r>
      <w:r>
        <w:rPr>
          <w:rFonts w:eastAsia="Times New Roman" w:cs="Arial"/>
          <w:sz w:val="16"/>
          <w:szCs w:val="16"/>
        </w:rPr>
        <w:t xml:space="preserve"> </w:t>
      </w:r>
      <w:r w:rsidRPr="00BD017E">
        <w:rPr>
          <w:rFonts w:eastAsia="Times New Roman" w:cs="Arial"/>
          <w:sz w:val="16"/>
          <w:szCs w:val="16"/>
        </w:rPr>
        <w:t xml:space="preserve"> The rationale is that for many problems, particularly in more complicated domains, having the same conceptual model for commands and queries leads to a more complex model that is not beneficial. </w:t>
      </w:r>
    </w:p>
  </w:footnote>
  <w:footnote w:id="5">
    <w:p w14:paraId="2124FE31" w14:textId="77777777" w:rsidR="003400E5" w:rsidRPr="00EA2CBB" w:rsidRDefault="003400E5">
      <w:pPr>
        <w:pStyle w:val="FootnoteText"/>
        <w:rPr>
          <w:rFonts w:cs="Arial"/>
          <w:sz w:val="16"/>
          <w:szCs w:val="16"/>
        </w:rPr>
      </w:pPr>
      <w:r w:rsidRPr="00BD017E">
        <w:rPr>
          <w:rStyle w:val="FootnoteReference"/>
          <w:sz w:val="16"/>
          <w:szCs w:val="16"/>
        </w:rPr>
        <w:footnoteRef/>
      </w:r>
      <w:r w:rsidRPr="00BD017E">
        <w:rPr>
          <w:sz w:val="16"/>
          <w:szCs w:val="16"/>
        </w:rPr>
        <w:t xml:space="preserve"> </w:t>
      </w:r>
      <w:r w:rsidRPr="00BD017E">
        <w:rPr>
          <w:rFonts w:cs="Arial"/>
          <w:sz w:val="16"/>
          <w:szCs w:val="16"/>
        </w:rPr>
        <w:t>JSON example is skipped since it does not add any value in this case.</w:t>
      </w:r>
    </w:p>
  </w:footnote>
  <w:footnote w:id="6">
    <w:p w14:paraId="23387492" w14:textId="77777777" w:rsidR="003400E5" w:rsidRPr="00BD017E" w:rsidRDefault="003400E5" w:rsidP="00BD017E">
      <w:pPr>
        <w:pStyle w:val="CommentText"/>
        <w:rPr>
          <w:rFonts w:cs="Arial"/>
          <w:sz w:val="16"/>
          <w:szCs w:val="16"/>
        </w:rPr>
      </w:pPr>
      <w:r w:rsidRPr="00663A9C">
        <w:rPr>
          <w:rStyle w:val="FootnoteReference"/>
          <w:rFonts w:cs="Arial"/>
          <w:sz w:val="16"/>
          <w:szCs w:val="16"/>
        </w:rPr>
        <w:footnoteRef/>
      </w:r>
      <w:r w:rsidRPr="00663A9C">
        <w:rPr>
          <w:rFonts w:cs="Arial"/>
          <w:sz w:val="16"/>
          <w:szCs w:val="16"/>
        </w:rPr>
        <w:t xml:space="preserve"> The element </w:t>
      </w:r>
      <w:r w:rsidRPr="00BC33C6">
        <w:rPr>
          <w:rFonts w:ascii="Courier New" w:hAnsi="Courier New" w:cs="Courier New"/>
          <w:sz w:val="16"/>
          <w:szCs w:val="16"/>
        </w:rPr>
        <w:t>InternationalRegistrationNumber</w:t>
      </w:r>
      <w:r w:rsidRPr="00663A9C">
        <w:rPr>
          <w:rFonts w:cs="Arial"/>
          <w:sz w:val="16"/>
          <w:szCs w:val="16"/>
        </w:rPr>
        <w:t xml:space="preserve"> has been removed from the payload to denote all the IRNs.</w:t>
      </w:r>
      <w:r>
        <w:rPr>
          <w:rFonts w:cs="Arial"/>
          <w:sz w:val="16"/>
          <w:szCs w:val="16"/>
        </w:rPr>
        <w:t xml:space="preserve"> </w:t>
      </w:r>
      <w:r w:rsidRPr="00663A9C">
        <w:rPr>
          <w:rFonts w:cs="Arial"/>
          <w:sz w:val="16"/>
          <w:szCs w:val="16"/>
        </w:rPr>
        <w:t xml:space="preserve"> The ST.96 should be not used or relaxed since the example here extends the uses cases allowed from ST.96.</w:t>
      </w:r>
    </w:p>
  </w:footnote>
  <w:footnote w:id="7">
    <w:p w14:paraId="68B2D97D" w14:textId="77777777" w:rsidR="003400E5" w:rsidRPr="00F50DB4" w:rsidRDefault="003400E5">
      <w:pPr>
        <w:pStyle w:val="FootnoteText"/>
        <w:rPr>
          <w:sz w:val="16"/>
          <w:szCs w:val="16"/>
        </w:rPr>
      </w:pPr>
      <w:r w:rsidRPr="00F50DB4">
        <w:rPr>
          <w:rStyle w:val="FootnoteReference"/>
          <w:sz w:val="16"/>
          <w:szCs w:val="16"/>
        </w:rPr>
        <w:footnoteRef/>
      </w:r>
      <w:r w:rsidRPr="00F50DB4">
        <w:rPr>
          <w:sz w:val="16"/>
          <w:szCs w:val="16"/>
        </w:rPr>
        <w:t xml:space="preserve"> Patent/PatentNumber.xsd</w:t>
      </w:r>
    </w:p>
  </w:footnote>
  <w:footnote w:id="8">
    <w:p w14:paraId="304E7989" w14:textId="77777777" w:rsidR="003400E5" w:rsidRPr="00F50DB4" w:rsidRDefault="003400E5" w:rsidP="00AD2DE4">
      <w:pPr>
        <w:pStyle w:val="FootnoteText"/>
        <w:rPr>
          <w:sz w:val="16"/>
          <w:szCs w:val="16"/>
        </w:rPr>
      </w:pPr>
      <w:r w:rsidRPr="00F50DB4">
        <w:rPr>
          <w:rStyle w:val="FootnoteReference"/>
          <w:sz w:val="16"/>
          <w:szCs w:val="16"/>
        </w:rPr>
        <w:footnoteRef/>
      </w:r>
      <w:r w:rsidRPr="00F50DB4">
        <w:rPr>
          <w:sz w:val="16"/>
          <w:szCs w:val="16"/>
        </w:rPr>
        <w:t xml:space="preserve"> Common/id.xsd</w:t>
      </w:r>
    </w:p>
  </w:footnote>
  <w:footnote w:id="9">
    <w:p w14:paraId="4D99508A" w14:textId="77777777" w:rsidR="003400E5" w:rsidRPr="00F50DB4" w:rsidRDefault="003400E5">
      <w:pPr>
        <w:pStyle w:val="FootnoteText"/>
        <w:rPr>
          <w:sz w:val="16"/>
          <w:szCs w:val="16"/>
        </w:rPr>
      </w:pPr>
      <w:r w:rsidRPr="00F50DB4">
        <w:rPr>
          <w:rStyle w:val="FootnoteReference"/>
          <w:sz w:val="16"/>
          <w:szCs w:val="16"/>
        </w:rPr>
        <w:footnoteRef/>
      </w:r>
      <w:r w:rsidRPr="00F50DB4">
        <w:rPr>
          <w:sz w:val="16"/>
          <w:szCs w:val="16"/>
        </w:rPr>
        <w:t xml:space="preserve"> Please refer the References chapter</w:t>
      </w:r>
    </w:p>
  </w:footnote>
  <w:footnote w:id="10">
    <w:p w14:paraId="0DB39AD3" w14:textId="579853D2" w:rsidR="003400E5" w:rsidRPr="00092DE1" w:rsidRDefault="003400E5" w:rsidP="0058276D">
      <w:pPr>
        <w:pStyle w:val="FootnoteText"/>
        <w:rPr>
          <w:sz w:val="16"/>
          <w:szCs w:val="16"/>
        </w:rPr>
      </w:pPr>
      <w:r w:rsidRPr="00092DE1">
        <w:rPr>
          <w:rStyle w:val="FootnoteReference"/>
          <w:sz w:val="16"/>
          <w:szCs w:val="16"/>
        </w:rPr>
        <w:footnoteRef/>
      </w:r>
      <w:r w:rsidRPr="00092DE1">
        <w:rPr>
          <w:sz w:val="16"/>
          <w:szCs w:val="16"/>
        </w:rPr>
        <w:t xml:space="preserve"> OAS is a specification. It also supports Markdown</w:t>
      </w:r>
      <w:ins w:id="195" w:author="Author">
        <w:r w:rsidR="00724DAC">
          <w:rPr>
            <w:sz w:val="16"/>
            <w:szCs w:val="16"/>
          </w:rPr>
          <w:t>,</w:t>
        </w:r>
      </w:ins>
      <w:r w:rsidRPr="00092DE1">
        <w:rPr>
          <w:sz w:val="16"/>
          <w:szCs w:val="16"/>
        </w:rPr>
        <w:t xml:space="preserve"> but RAML does not. On the other hand, although both OAS and RAML support JSON Schema validation for the requests and responses, OAS does not support XSDs. Therefore, in the future, when OAS is feature-complete it may be recommended.</w:t>
      </w:r>
    </w:p>
  </w:footnote>
  <w:footnote w:id="11">
    <w:p w14:paraId="3E473837" w14:textId="61E038A8" w:rsidR="003400E5" w:rsidRPr="00092DE1" w:rsidRDefault="003400E5" w:rsidP="005E48A2">
      <w:pPr>
        <w:pStyle w:val="FootnoteText"/>
        <w:rPr>
          <w:sz w:val="16"/>
          <w:szCs w:val="16"/>
        </w:rPr>
      </w:pPr>
      <w:r w:rsidRPr="006E5794">
        <w:rPr>
          <w:rStyle w:val="FootnoteReference"/>
          <w:sz w:val="16"/>
          <w:szCs w:val="16"/>
        </w:rPr>
        <w:footnoteRef/>
      </w:r>
      <w:r w:rsidRPr="006E5794">
        <w:rPr>
          <w:sz w:val="16"/>
          <w:szCs w:val="16"/>
        </w:rPr>
        <w:t xml:space="preserve"> The service provider may return the location of the file and then the service consumer</w:t>
      </w:r>
      <w:r>
        <w:rPr>
          <w:sz w:val="16"/>
          <w:szCs w:val="16"/>
        </w:rPr>
        <w:t xml:space="preserve"> can</w:t>
      </w:r>
      <w:r w:rsidRPr="006E5794">
        <w:rPr>
          <w:sz w:val="16"/>
          <w:szCs w:val="16"/>
        </w:rPr>
        <w:t xml:space="preserve"> call a directory service to download the file. </w:t>
      </w:r>
      <w:r w:rsidR="0037249A">
        <w:rPr>
          <w:sz w:val="16"/>
          <w:szCs w:val="16"/>
        </w:rPr>
        <w:t xml:space="preserve"> </w:t>
      </w:r>
      <w:r w:rsidRPr="006E5794">
        <w:rPr>
          <w:sz w:val="16"/>
          <w:szCs w:val="16"/>
        </w:rPr>
        <w:t xml:space="preserve">At the end, </w:t>
      </w:r>
      <w:r>
        <w:rPr>
          <w:sz w:val="16"/>
          <w:szCs w:val="16"/>
        </w:rPr>
        <w:t xml:space="preserve">a </w:t>
      </w:r>
      <w:r w:rsidRPr="006E5794">
        <w:rPr>
          <w:sz w:val="16"/>
          <w:szCs w:val="16"/>
        </w:rPr>
        <w:t xml:space="preserve">partial file download is required. </w:t>
      </w:r>
      <w:r w:rsidR="0037249A">
        <w:rPr>
          <w:sz w:val="16"/>
          <w:szCs w:val="16"/>
        </w:rPr>
        <w:t xml:space="preserve"> </w:t>
      </w:r>
      <w:r w:rsidRPr="006E5794">
        <w:rPr>
          <w:sz w:val="16"/>
          <w:szCs w:val="16"/>
        </w:rPr>
        <w:t xml:space="preserve">This paragraph does not take into account non-REST protocols such as FTP or </w:t>
      </w:r>
      <w:r w:rsidRPr="006E5794">
        <w:rPr>
          <w:sz w:val="16"/>
          <w:szCs w:val="16"/>
        </w:rPr>
        <w:t>sFTP or rsync.</w:t>
      </w:r>
    </w:p>
  </w:footnote>
  <w:footnote w:id="12">
    <w:p w14:paraId="4D446C39" w14:textId="34ECC998" w:rsidR="003400E5" w:rsidRPr="00F50DB4" w:rsidRDefault="003400E5">
      <w:pPr>
        <w:pStyle w:val="FootnoteText"/>
        <w:rPr>
          <w:sz w:val="16"/>
          <w:szCs w:val="16"/>
        </w:rPr>
      </w:pPr>
      <w:r w:rsidRPr="00F50DB4">
        <w:rPr>
          <w:rStyle w:val="FootnoteReference"/>
          <w:sz w:val="16"/>
          <w:szCs w:val="16"/>
        </w:rPr>
        <w:footnoteRef/>
      </w:r>
      <w:r w:rsidRPr="00F50DB4">
        <w:rPr>
          <w:sz w:val="16"/>
          <w:szCs w:val="16"/>
        </w:rPr>
        <w:t xml:space="preserve"> </w:t>
      </w:r>
      <w:r>
        <w:fldChar w:fldCharType="begin"/>
      </w:r>
      <w:r>
        <w:instrText>HYPERLINK "https://www.owasp.org/index.php/Security_by_Design_Principles"</w:instrText>
      </w:r>
      <w:r>
        <w:fldChar w:fldCharType="separate"/>
      </w:r>
      <w:r w:rsidRPr="00F50DB4">
        <w:rPr>
          <w:rStyle w:val="Hyperlink"/>
          <w:sz w:val="16"/>
          <w:szCs w:val="16"/>
        </w:rPr>
        <w:t>https://www.owasp.org/index.php/Security_by_Design_Principles</w:t>
      </w:r>
      <w:r>
        <w:fldChar w:fldCharType="end"/>
      </w:r>
    </w:p>
  </w:footnote>
  <w:footnote w:id="13">
    <w:p w14:paraId="54F8A32B" w14:textId="168E7B1D" w:rsidR="003400E5" w:rsidRPr="009C383A" w:rsidRDefault="003400E5">
      <w:pPr>
        <w:pStyle w:val="FootnoteText"/>
        <w:rPr>
          <w:sz w:val="17"/>
          <w:szCs w:val="17"/>
        </w:rPr>
      </w:pPr>
      <w:r w:rsidRPr="00F50DB4">
        <w:rPr>
          <w:rStyle w:val="FootnoteReference"/>
          <w:sz w:val="16"/>
          <w:szCs w:val="16"/>
        </w:rPr>
        <w:footnoteRef/>
      </w:r>
      <w:del w:id="219" w:author="Author">
        <w:r w:rsidRPr="00F50DB4">
          <w:rPr>
            <w:sz w:val="16"/>
            <w:szCs w:val="16"/>
          </w:rPr>
          <w:delText xml:space="preserve"> </w:delText>
        </w:r>
        <w:r w:rsidDel="00061C28">
          <w:fldChar w:fldCharType="begin"/>
        </w:r>
        <w:r w:rsidDel="00061C28">
          <w:delInstrText>HYPERLINK "https://www.owasp.org/index.php/Top_10-2017_Top_10"</w:delInstrText>
        </w:r>
        <w:r w:rsidDel="00061C28">
          <w:fldChar w:fldCharType="separate"/>
        </w:r>
        <w:r w:rsidRPr="003400E5" w:rsidDel="00061C28">
          <w:rPr>
            <w:rStyle w:val="Hyperlink"/>
            <w:sz w:val="17"/>
          </w:rPr>
          <w:delText>https://www.owasp.org/index.php/Top_10-2017_Top_10</w:delText>
        </w:r>
        <w:r w:rsidDel="00061C28">
          <w:fldChar w:fldCharType="end"/>
        </w:r>
        <w:r w:rsidDel="00061C28">
          <w:rPr>
            <w:sz w:val="16"/>
            <w:szCs w:val="16"/>
            <w:u w:val="single"/>
          </w:rPr>
          <w:delText xml:space="preserve"> </w:delText>
        </w:r>
        <w:r w:rsidRPr="00BC33C6">
          <w:rPr>
            <w:sz w:val="16"/>
            <w:szCs w:val="16"/>
            <w:u w:val="single"/>
          </w:rPr>
          <w:delText>https://owasp.org/www-project-top-ten/2017/</w:delText>
        </w:r>
        <w:r>
          <w:rPr>
            <w:sz w:val="16"/>
            <w:szCs w:val="16"/>
          </w:rPr>
          <w:delText xml:space="preserve"> </w:delText>
        </w:r>
        <w:r>
          <w:rPr>
            <w:sz w:val="17"/>
            <w:szCs w:val="17"/>
          </w:rPr>
          <w:delText xml:space="preserve">  </w:delText>
        </w:r>
        <w:r w:rsidRPr="009C383A">
          <w:rPr>
            <w:sz w:val="17"/>
            <w:szCs w:val="17"/>
          </w:rPr>
          <w:delText xml:space="preserve"> </w:delText>
        </w:r>
      </w:del>
      <w:ins w:id="220" w:author="Author">
        <w:r w:rsidRPr="00F50DB4">
          <w:rPr>
            <w:sz w:val="16"/>
            <w:szCs w:val="16"/>
          </w:rPr>
          <w:t xml:space="preserve"> </w:t>
        </w:r>
        <w:r w:rsidR="000174CF">
          <w:rPr>
            <w:sz w:val="16"/>
            <w:szCs w:val="16"/>
            <w:u w:val="single"/>
          </w:rPr>
          <w:fldChar w:fldCharType="begin"/>
        </w:r>
        <w:r w:rsidR="000174CF">
          <w:rPr>
            <w:sz w:val="16"/>
            <w:szCs w:val="16"/>
            <w:u w:val="single"/>
          </w:rPr>
          <w:instrText>HYPERLINK "https://owasp.org/www-project-top-ten/2017/"</w:instrText>
        </w:r>
      </w:ins>
      <w:r w:rsidR="002309CF">
        <w:rPr>
          <w:sz w:val="16"/>
          <w:szCs w:val="16"/>
          <w:u w:val="single"/>
        </w:rPr>
      </w:r>
      <w:ins w:id="221" w:author="Author">
        <w:r w:rsidR="000174CF">
          <w:rPr>
            <w:sz w:val="16"/>
            <w:szCs w:val="16"/>
            <w:u w:val="single"/>
          </w:rPr>
          <w:fldChar w:fldCharType="separate"/>
        </w:r>
        <w:r w:rsidRPr="000174CF">
          <w:rPr>
            <w:rStyle w:val="Hyperlink"/>
            <w:sz w:val="16"/>
            <w:szCs w:val="16"/>
          </w:rPr>
          <w:t xml:space="preserve">https://owasp.org/www-project-top-ten/2017/ </w:t>
        </w:r>
        <w:r w:rsidRPr="000174CF">
          <w:rPr>
            <w:rStyle w:val="Hyperlink"/>
            <w:sz w:val="17"/>
            <w:szCs w:val="17"/>
          </w:rPr>
          <w:t xml:space="preserve">  </w:t>
        </w:r>
        <w:r w:rsidR="000174CF">
          <w:rPr>
            <w:sz w:val="16"/>
            <w:szCs w:val="16"/>
            <w:u w:val="single"/>
          </w:rPr>
          <w:fldChar w:fldCharType="end"/>
        </w:r>
        <w:r w:rsidRPr="009C383A">
          <w:rPr>
            <w:sz w:val="17"/>
            <w:szCs w:val="17"/>
          </w:rPr>
          <w:t xml:space="preserve"> </w:t>
        </w:r>
      </w:ins>
    </w:p>
  </w:footnote>
  <w:footnote w:id="14">
    <w:p w14:paraId="61988801" w14:textId="277FC80D" w:rsidR="003400E5" w:rsidRPr="00F50DB4" w:rsidRDefault="003400E5" w:rsidP="00FB1152">
      <w:pPr>
        <w:pStyle w:val="FootnoteText"/>
        <w:rPr>
          <w:sz w:val="16"/>
          <w:szCs w:val="16"/>
        </w:rPr>
      </w:pPr>
      <w:r w:rsidRPr="00F50DB4">
        <w:rPr>
          <w:rStyle w:val="FootnoteReference"/>
          <w:sz w:val="16"/>
          <w:szCs w:val="16"/>
        </w:rPr>
        <w:footnoteRef/>
      </w:r>
      <w:r w:rsidRPr="00F50DB4">
        <w:rPr>
          <w:sz w:val="16"/>
          <w:szCs w:val="16"/>
        </w:rPr>
        <w:t xml:space="preserve"> </w:t>
      </w:r>
      <w:r>
        <w:fldChar w:fldCharType="begin"/>
      </w:r>
      <w:r>
        <w:instrText>HYPERLINK "https://tools.ietf.org/html/draft-kelly-json-hal-08t"</w:instrText>
      </w:r>
      <w:r>
        <w:fldChar w:fldCharType="separate"/>
      </w:r>
      <w:r w:rsidRPr="00F50DB4">
        <w:rPr>
          <w:rStyle w:val="Hyperlink"/>
          <w:sz w:val="16"/>
          <w:szCs w:val="16"/>
        </w:rPr>
        <w:t>https://tools.ietf.org/html/draft-kelly-json-hal-08t</w:t>
      </w:r>
      <w:r>
        <w:fldChar w:fldCharType="end"/>
      </w:r>
    </w:p>
  </w:footnote>
  <w:footnote w:id="15">
    <w:p w14:paraId="33A670F8" w14:textId="31EF1F32" w:rsidR="003400E5" w:rsidRPr="00F50DB4" w:rsidRDefault="003400E5">
      <w:pPr>
        <w:pStyle w:val="FootnoteText"/>
        <w:rPr>
          <w:sz w:val="16"/>
          <w:szCs w:val="16"/>
        </w:rPr>
      </w:pPr>
      <w:r w:rsidRPr="00F50DB4">
        <w:rPr>
          <w:rStyle w:val="FootnoteReference"/>
          <w:sz w:val="16"/>
          <w:szCs w:val="16"/>
        </w:rPr>
        <w:footnoteRef/>
      </w:r>
      <w:r w:rsidRPr="00F50DB4">
        <w:rPr>
          <w:sz w:val="16"/>
          <w:szCs w:val="16"/>
        </w:rPr>
        <w:t xml:space="preserve"> </w:t>
      </w:r>
      <w:r>
        <w:fldChar w:fldCharType="begin"/>
      </w:r>
      <w:r>
        <w:instrText>HYPERLINK "https://www.w3.org/TR/json-ld/"</w:instrText>
      </w:r>
      <w:r>
        <w:fldChar w:fldCharType="separate"/>
      </w:r>
      <w:r w:rsidRPr="00F50DB4">
        <w:rPr>
          <w:rStyle w:val="Hyperlink"/>
          <w:sz w:val="16"/>
          <w:szCs w:val="16"/>
        </w:rPr>
        <w:t>https://www.w3.org/TR/json-ld/</w:t>
      </w:r>
      <w:r>
        <w:fldChar w:fldCharType="end"/>
      </w:r>
    </w:p>
  </w:footnote>
  <w:footnote w:id="16">
    <w:p w14:paraId="1348B56F" w14:textId="53E460E6" w:rsidR="003400E5" w:rsidRPr="009C383A" w:rsidRDefault="003400E5" w:rsidP="009C383A">
      <w:pPr>
        <w:pStyle w:val="CommentText"/>
        <w:rPr>
          <w:sz w:val="17"/>
          <w:szCs w:val="17"/>
        </w:rPr>
      </w:pPr>
      <w:r w:rsidRPr="00F50DB4">
        <w:rPr>
          <w:rStyle w:val="FootnoteReference"/>
          <w:sz w:val="16"/>
          <w:szCs w:val="16"/>
        </w:rPr>
        <w:footnoteRef/>
      </w:r>
      <w:r w:rsidRPr="00F50DB4">
        <w:rPr>
          <w:sz w:val="16"/>
          <w:szCs w:val="16"/>
        </w:rPr>
        <w:t xml:space="preserve"> </w:t>
      </w:r>
      <w:r>
        <w:fldChar w:fldCharType="begin"/>
      </w:r>
      <w:r>
        <w:instrText>HYPERLINK "https://json-schema.org/specification.html" \l "specification-documents"</w:instrText>
      </w:r>
      <w:r>
        <w:fldChar w:fldCharType="separate"/>
      </w:r>
      <w:r w:rsidRPr="00F50DB4">
        <w:rPr>
          <w:rStyle w:val="Hyperlink"/>
          <w:sz w:val="16"/>
          <w:szCs w:val="16"/>
        </w:rPr>
        <w:t>https://json-schema.org/specification.html#specification-documents</w:t>
      </w:r>
      <w:r>
        <w:fldChar w:fldCharType="end"/>
      </w:r>
    </w:p>
  </w:footnote>
  <w:footnote w:id="17">
    <w:p w14:paraId="676526E8" w14:textId="1D396212" w:rsidR="003400E5" w:rsidRPr="00F50DB4" w:rsidRDefault="003400E5">
      <w:pPr>
        <w:pStyle w:val="FootnoteText"/>
        <w:rPr>
          <w:sz w:val="16"/>
          <w:szCs w:val="16"/>
        </w:rPr>
      </w:pPr>
      <w:r w:rsidRPr="00F50DB4">
        <w:rPr>
          <w:rStyle w:val="FootnoteReference"/>
          <w:sz w:val="16"/>
          <w:szCs w:val="16"/>
        </w:rPr>
        <w:footnoteRef/>
      </w:r>
      <w:r w:rsidRPr="00F50DB4">
        <w:rPr>
          <w:sz w:val="16"/>
          <w:szCs w:val="16"/>
        </w:rPr>
        <w:t xml:space="preserve">  </w:t>
      </w:r>
      <w:r>
        <w:fldChar w:fldCharType="begin"/>
      </w:r>
      <w:r>
        <w:instrText>HYPERLINK "http://json-schema.org/latest/json-schema-core.html" \l "hypermedia"</w:instrText>
      </w:r>
      <w:r>
        <w:fldChar w:fldCharType="separate"/>
      </w:r>
      <w:r w:rsidRPr="00F50DB4">
        <w:rPr>
          <w:rStyle w:val="Hyperlink"/>
          <w:sz w:val="16"/>
          <w:szCs w:val="16"/>
        </w:rPr>
        <w:t>http://json-schema.org/latest/json-schema-core.html#hypermedia</w:t>
      </w:r>
      <w:r>
        <w:fldChar w:fldCharType="end"/>
      </w:r>
    </w:p>
  </w:footnote>
  <w:footnote w:id="18">
    <w:p w14:paraId="4BAD8C3D" w14:textId="77777777" w:rsidR="003400E5" w:rsidRPr="00663A9C" w:rsidRDefault="003400E5" w:rsidP="008A0BA3">
      <w:pPr>
        <w:pStyle w:val="FootnoteText"/>
        <w:rPr>
          <w:sz w:val="16"/>
          <w:szCs w:val="16"/>
        </w:rPr>
      </w:pPr>
      <w:r>
        <w:rPr>
          <w:rStyle w:val="FootnoteReference"/>
        </w:rPr>
        <w:footnoteRef/>
      </w:r>
      <w:r>
        <w:t xml:space="preserve"> </w:t>
      </w:r>
      <w:r>
        <w:rPr>
          <w:sz w:val="16"/>
          <w:szCs w:val="16"/>
        </w:rPr>
        <w:t>The IP5 Offices are comprised of Chinese National Intellectual Property Administration (CNIPA), European Patent Office (EPO), Japan Patent Office (JPO), Korean Intellectual Property Office (KIPO) and the United States Patent and Trademark Office (USPTO).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1396CD" w14:textId="1129EF12" w:rsidR="00AB5BF4" w:rsidRDefault="003D33EC" w:rsidP="003D33EC">
    <w:pPr>
      <w:pStyle w:val="Header"/>
      <w:jc w:val="right"/>
      <w:rPr>
        <w:sz w:val="22"/>
        <w:szCs w:val="22"/>
      </w:rPr>
    </w:pPr>
    <w:r w:rsidRPr="000E176E">
      <w:rPr>
        <w:sz w:val="22"/>
        <w:szCs w:val="22"/>
      </w:rPr>
      <w:t>CWS/1</w:t>
    </w:r>
    <w:r>
      <w:rPr>
        <w:sz w:val="22"/>
        <w:szCs w:val="22"/>
      </w:rPr>
      <w:t>3</w:t>
    </w:r>
    <w:r w:rsidRPr="000E176E">
      <w:rPr>
        <w:sz w:val="22"/>
        <w:szCs w:val="22"/>
      </w:rPr>
      <w:t>/</w:t>
    </w:r>
    <w:r w:rsidR="00652B5A">
      <w:rPr>
        <w:sz w:val="22"/>
        <w:szCs w:val="22"/>
      </w:rPr>
      <w:t>19</w:t>
    </w:r>
  </w:p>
  <w:p w14:paraId="258D2093" w14:textId="79AEDE0E" w:rsidR="00803DB0" w:rsidRPr="002A5D77" w:rsidRDefault="00803DB0" w:rsidP="00803DB0">
    <w:pPr>
      <w:pStyle w:val="Header"/>
      <w:jc w:val="right"/>
      <w:rPr>
        <w:sz w:val="22"/>
        <w:szCs w:val="22"/>
      </w:rPr>
    </w:pPr>
    <w:r w:rsidRPr="002A5D77">
      <w:rPr>
        <w:sz w:val="22"/>
        <w:szCs w:val="22"/>
      </w:rPr>
      <w:t>Annex</w:t>
    </w:r>
    <w:r w:rsidR="004A4DC9">
      <w:rPr>
        <w:sz w:val="22"/>
        <w:szCs w:val="22"/>
      </w:rPr>
      <w:t xml:space="preserve"> </w:t>
    </w:r>
    <w:r w:rsidR="004E59B9" w:rsidRPr="009C413F">
      <w:rPr>
        <w:sz w:val="22"/>
        <w:szCs w:val="22"/>
      </w:rPr>
      <w:t>I</w:t>
    </w:r>
    <w:r>
      <w:rPr>
        <w:sz w:val="22"/>
        <w:szCs w:val="22"/>
      </w:rPr>
      <w:t xml:space="preserve">, page </w:t>
    </w:r>
    <w:r>
      <w:rPr>
        <w:sz w:val="22"/>
        <w:szCs w:val="22"/>
      </w:rPr>
      <w:fldChar w:fldCharType="begin"/>
    </w:r>
    <w:r>
      <w:rPr>
        <w:sz w:val="22"/>
        <w:szCs w:val="22"/>
      </w:rPr>
      <w:instrText xml:space="preserve"> PAGE  \* Arabic  \* MERGEFORMAT </w:instrText>
    </w:r>
    <w:r>
      <w:rPr>
        <w:sz w:val="22"/>
        <w:szCs w:val="22"/>
      </w:rPr>
      <w:fldChar w:fldCharType="separate"/>
    </w:r>
    <w:r>
      <w:rPr>
        <w:sz w:val="22"/>
        <w:szCs w:val="22"/>
      </w:rPr>
      <w:t>2</w:t>
    </w:r>
    <w:r>
      <w:rPr>
        <w:sz w:val="22"/>
        <w:szCs w:val="22"/>
      </w:rPr>
      <w:fldChar w:fldCharType="end"/>
    </w:r>
  </w:p>
  <w:p w14:paraId="7C3CD3D8" w14:textId="77777777" w:rsidR="003400E5" w:rsidRPr="009C413F" w:rsidRDefault="003400E5" w:rsidP="00910D8E">
    <w:pPr>
      <w:pStyle w:val="Header"/>
      <w:jc w:val="right"/>
      <w:rPr>
        <w:sz w:val="22"/>
        <w:szCs w:val="22"/>
      </w:rPr>
    </w:pPr>
  </w:p>
  <w:p w14:paraId="7B2FED92" w14:textId="77777777" w:rsidR="003400E5" w:rsidRPr="009C413F" w:rsidRDefault="003400E5" w:rsidP="00910D8E">
    <w:pPr>
      <w:pStyle w:val="Header"/>
      <w:jc w:val="right"/>
      <w:rPr>
        <w:sz w:val="22"/>
        <w:szCs w:val="2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75C2E0" w14:textId="77777777" w:rsidR="00803DB0" w:rsidRPr="002A5D77" w:rsidRDefault="00803DB0" w:rsidP="00803DB0">
    <w:pPr>
      <w:pStyle w:val="Header"/>
      <w:jc w:val="right"/>
      <w:rPr>
        <w:sz w:val="22"/>
        <w:szCs w:val="22"/>
      </w:rPr>
    </w:pPr>
    <w:r w:rsidRPr="002A5D77">
      <w:rPr>
        <w:sz w:val="22"/>
        <w:szCs w:val="22"/>
      </w:rPr>
      <w:t>CWS/1</w:t>
    </w:r>
    <w:r>
      <w:rPr>
        <w:sz w:val="22"/>
        <w:szCs w:val="22"/>
      </w:rPr>
      <w:t>3</w:t>
    </w:r>
    <w:r w:rsidRPr="002A5D77">
      <w:rPr>
        <w:sz w:val="22"/>
        <w:szCs w:val="22"/>
      </w:rPr>
      <w:t>/</w:t>
    </w:r>
    <w:r>
      <w:rPr>
        <w:sz w:val="22"/>
        <w:szCs w:val="22"/>
      </w:rPr>
      <w:t>19</w:t>
    </w:r>
  </w:p>
  <w:p w14:paraId="55C1CB83" w14:textId="1AE5D345" w:rsidR="00803DB0" w:rsidRPr="002A5D77" w:rsidRDefault="00803DB0" w:rsidP="00803DB0">
    <w:pPr>
      <w:pStyle w:val="Header"/>
      <w:jc w:val="right"/>
      <w:rPr>
        <w:sz w:val="22"/>
        <w:szCs w:val="22"/>
      </w:rPr>
    </w:pPr>
    <w:r w:rsidRPr="002A5D77">
      <w:rPr>
        <w:sz w:val="22"/>
        <w:szCs w:val="22"/>
      </w:rPr>
      <w:t>Annex</w:t>
    </w:r>
    <w:r w:rsidR="00B6684B">
      <w:rPr>
        <w:sz w:val="22"/>
        <w:szCs w:val="22"/>
      </w:rPr>
      <w:t xml:space="preserve"> I</w:t>
    </w:r>
    <w:r>
      <w:rPr>
        <w:sz w:val="22"/>
        <w:szCs w:val="22"/>
      </w:rPr>
      <w:t xml:space="preserve">, page </w:t>
    </w:r>
    <w:r>
      <w:rPr>
        <w:sz w:val="22"/>
        <w:szCs w:val="22"/>
      </w:rPr>
      <w:fldChar w:fldCharType="begin"/>
    </w:r>
    <w:r>
      <w:rPr>
        <w:sz w:val="22"/>
        <w:szCs w:val="22"/>
      </w:rPr>
      <w:instrText xml:space="preserve"> PAGE  \* Arabic  \* MERGEFORMAT </w:instrText>
    </w:r>
    <w:r>
      <w:rPr>
        <w:sz w:val="22"/>
        <w:szCs w:val="22"/>
      </w:rPr>
      <w:fldChar w:fldCharType="separate"/>
    </w:r>
    <w:r>
      <w:rPr>
        <w:sz w:val="22"/>
        <w:szCs w:val="22"/>
      </w:rPr>
      <w:t>43</w:t>
    </w:r>
    <w:r>
      <w:rPr>
        <w:sz w:val="22"/>
        <w:szCs w:val="22"/>
      </w:rPr>
      <w:fldChar w:fldCharType="end"/>
    </w:r>
  </w:p>
  <w:p w14:paraId="091221BE" w14:textId="77777777" w:rsidR="003400E5" w:rsidDel="00A03034" w:rsidRDefault="003400E5" w:rsidP="00910D8E">
    <w:pPr>
      <w:pStyle w:val="Header"/>
      <w:jc w:val="right"/>
      <w:rPr>
        <w:sz w:val="22"/>
        <w:szCs w:val="22"/>
      </w:rPr>
    </w:pPr>
  </w:p>
  <w:p w14:paraId="39522159" w14:textId="77777777" w:rsidR="003400E5" w:rsidRPr="002A5D77" w:rsidRDefault="003400E5" w:rsidP="00910D8E">
    <w:pPr>
      <w:pStyle w:val="Header"/>
      <w:jc w:val="right"/>
      <w:rPr>
        <w:sz w:val="22"/>
        <w:szCs w:val="22"/>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D61107" w14:textId="77777777" w:rsidR="005B4E9B" w:rsidRPr="005B4E9B" w:rsidRDefault="005B4E9B" w:rsidP="00AD22DB">
    <w:pPr>
      <w:pStyle w:val="HeaderCWS"/>
    </w:pPr>
    <w:r w:rsidRPr="005B4E9B">
      <w:t>CWS/13/19</w:t>
    </w:r>
  </w:p>
  <w:p w14:paraId="60581C12" w14:textId="3DBD2A53" w:rsidR="005B4E9B" w:rsidRPr="005B4E9B" w:rsidRDefault="005B4E9B" w:rsidP="00AD22DB">
    <w:pPr>
      <w:pStyle w:val="HeaderCWS"/>
    </w:pPr>
    <w:r w:rsidRPr="005B4E9B">
      <w:t xml:space="preserve">Annex, page </w:t>
    </w:r>
    <w:r w:rsidRPr="005B4E9B">
      <w:fldChar w:fldCharType="begin"/>
    </w:r>
    <w:r w:rsidRPr="005B4E9B">
      <w:instrText xml:space="preserve"> PAGE  \* Arabic  \* MERGEFORMAT </w:instrText>
    </w:r>
    <w:r w:rsidRPr="005B4E9B">
      <w:fldChar w:fldCharType="separate"/>
    </w:r>
    <w:r w:rsidRPr="005B4E9B">
      <w:t>45</w:t>
    </w:r>
    <w:r w:rsidRPr="005B4E9B">
      <w:fldChar w:fldCharType="end"/>
    </w:r>
  </w:p>
  <w:p w14:paraId="2F39D946" w14:textId="77777777" w:rsidR="005B4E9B" w:rsidRDefault="005B4E9B" w:rsidP="00AD22DB">
    <w:pPr>
      <w:pStyle w:val="HeaderCWS"/>
    </w:pPr>
  </w:p>
  <w:p w14:paraId="676DA5FC" w14:textId="77777777" w:rsidR="00AD0CAB" w:rsidRDefault="00AD0CAB" w:rsidP="00AD22DB">
    <w:pPr>
      <w:pStyle w:val="HeaderCWS"/>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14266E" w14:textId="77777777" w:rsidR="00803DB0" w:rsidRPr="002A5D77" w:rsidRDefault="00803DB0" w:rsidP="00AD22DB">
    <w:pPr>
      <w:pStyle w:val="HeaderCWS"/>
    </w:pPr>
    <w:r w:rsidRPr="002A5D77">
      <w:t>CWS/1</w:t>
    </w:r>
    <w:r>
      <w:t>3</w:t>
    </w:r>
    <w:r w:rsidRPr="002A5D77">
      <w:t>/</w:t>
    </w:r>
    <w:r>
      <w:t>19</w:t>
    </w:r>
  </w:p>
  <w:p w14:paraId="366ECEB8" w14:textId="6FE36EF8" w:rsidR="003400E5" w:rsidRDefault="00803DB0" w:rsidP="00AD22DB">
    <w:pPr>
      <w:pStyle w:val="HeaderCWS"/>
    </w:pPr>
    <w:r w:rsidRPr="002A5D77">
      <w:t>Annex</w:t>
    </w:r>
    <w:r>
      <w:t xml:space="preserve">, page </w:t>
    </w:r>
    <w:r>
      <w:fldChar w:fldCharType="begin"/>
    </w:r>
    <w:r>
      <w:instrText xml:space="preserve"> PAGE  \* Arabic  \* MERGEFORMAT </w:instrText>
    </w:r>
    <w:r>
      <w:fldChar w:fldCharType="separate"/>
    </w:r>
    <w:r>
      <w:t>43</w:t>
    </w:r>
    <w:r>
      <w:fldChar w:fldCharType="end"/>
    </w:r>
  </w:p>
  <w:p w14:paraId="197244DE" w14:textId="77777777" w:rsidR="00EA1059" w:rsidRDefault="00EA1059" w:rsidP="00AD22DB">
    <w:pPr>
      <w:pStyle w:val="HeaderCWS"/>
    </w:pPr>
  </w:p>
  <w:p w14:paraId="4DEFA35B" w14:textId="77777777" w:rsidR="003400E5" w:rsidRDefault="003400E5" w:rsidP="00AD22DB">
    <w:pPr>
      <w:pStyle w:val="HeaderCWS"/>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4266EF" w14:textId="77777777" w:rsidR="00572A4C" w:rsidRPr="002A5D77" w:rsidRDefault="00572A4C" w:rsidP="00572A4C">
    <w:pPr>
      <w:pStyle w:val="Header"/>
      <w:jc w:val="right"/>
      <w:rPr>
        <w:sz w:val="22"/>
        <w:szCs w:val="22"/>
      </w:rPr>
    </w:pPr>
    <w:r w:rsidRPr="002A5D77">
      <w:rPr>
        <w:sz w:val="22"/>
        <w:szCs w:val="22"/>
      </w:rPr>
      <w:t>CWS/1</w:t>
    </w:r>
    <w:r>
      <w:rPr>
        <w:sz w:val="22"/>
        <w:szCs w:val="22"/>
      </w:rPr>
      <w:t>3</w:t>
    </w:r>
    <w:r w:rsidRPr="002A5D77">
      <w:rPr>
        <w:sz w:val="22"/>
        <w:szCs w:val="22"/>
      </w:rPr>
      <w:t>/</w:t>
    </w:r>
    <w:r>
      <w:rPr>
        <w:sz w:val="22"/>
        <w:szCs w:val="22"/>
      </w:rPr>
      <w:t>19</w:t>
    </w:r>
  </w:p>
  <w:p w14:paraId="4C73B6B7" w14:textId="77777777" w:rsidR="00572A4C" w:rsidRPr="002A5D77" w:rsidRDefault="00572A4C" w:rsidP="00572A4C">
    <w:pPr>
      <w:pStyle w:val="Header"/>
      <w:jc w:val="right"/>
      <w:rPr>
        <w:sz w:val="22"/>
        <w:szCs w:val="22"/>
      </w:rPr>
    </w:pPr>
    <w:r w:rsidRPr="002A5D77">
      <w:rPr>
        <w:sz w:val="22"/>
        <w:szCs w:val="22"/>
      </w:rPr>
      <w:t>Annex</w:t>
    </w:r>
    <w:r>
      <w:rPr>
        <w:sz w:val="22"/>
        <w:szCs w:val="22"/>
      </w:rPr>
      <w:t xml:space="preserve">, page </w:t>
    </w:r>
    <w:r>
      <w:rPr>
        <w:sz w:val="22"/>
        <w:szCs w:val="22"/>
      </w:rPr>
      <w:fldChar w:fldCharType="begin"/>
    </w:r>
    <w:r>
      <w:rPr>
        <w:sz w:val="22"/>
        <w:szCs w:val="22"/>
      </w:rPr>
      <w:instrText xml:space="preserve"> PAGE  \* Arabic  \* MERGEFORMAT </w:instrText>
    </w:r>
    <w:r>
      <w:rPr>
        <w:sz w:val="22"/>
        <w:szCs w:val="22"/>
      </w:rPr>
      <w:fldChar w:fldCharType="separate"/>
    </w:r>
    <w:r>
      <w:rPr>
        <w:sz w:val="22"/>
        <w:szCs w:val="22"/>
      </w:rPr>
      <w:t>79</w:t>
    </w:r>
    <w:r>
      <w:rPr>
        <w:sz w:val="22"/>
        <w:szCs w:val="22"/>
      </w:rPr>
      <w:fldChar w:fldCharType="end"/>
    </w:r>
  </w:p>
  <w:p w14:paraId="596952E3" w14:textId="77777777" w:rsidR="003400E5" w:rsidRPr="009356B5" w:rsidRDefault="003400E5" w:rsidP="00910D8E">
    <w:pPr>
      <w:pStyle w:val="Header"/>
      <w:jc w:val="right"/>
      <w:rPr>
        <w:noProof/>
        <w:lang w:val="de-CH"/>
      </w:rPr>
    </w:pPr>
  </w:p>
  <w:p w14:paraId="389DA169" w14:textId="77777777" w:rsidR="003400E5" w:rsidRPr="009356B5" w:rsidRDefault="003400E5" w:rsidP="00910D8E">
    <w:pPr>
      <w:pStyle w:val="Header"/>
      <w:jc w:val="right"/>
      <w:rPr>
        <w:lang w:val="de-CH"/>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DC838F" w14:textId="77777777" w:rsidR="00287E94" w:rsidRDefault="00A03034" w:rsidP="00AD22DB">
    <w:pPr>
      <w:pStyle w:val="HeaderCWS"/>
    </w:pPr>
    <w:r w:rsidRPr="000E176E">
      <w:t>CWS/1</w:t>
    </w:r>
    <w:r>
      <w:t>3</w:t>
    </w:r>
    <w:r w:rsidRPr="000E176E">
      <w:t>/</w:t>
    </w:r>
    <w:r w:rsidR="00287E94">
      <w:t>19</w:t>
    </w:r>
  </w:p>
  <w:p w14:paraId="07AFF592" w14:textId="2D6704F0" w:rsidR="00803DB0" w:rsidRPr="002A5D77" w:rsidRDefault="00803DB0" w:rsidP="00AD22DB">
    <w:pPr>
      <w:pStyle w:val="HeaderCWS"/>
    </w:pPr>
    <w:r w:rsidRPr="002A5D77">
      <w:t>Annex</w:t>
    </w:r>
    <w:r>
      <w:t xml:space="preserve">, page </w:t>
    </w:r>
    <w:r>
      <w:fldChar w:fldCharType="begin"/>
    </w:r>
    <w:r>
      <w:instrText xml:space="preserve"> PAGE  \* Arabic  \* MERGEFORMAT </w:instrText>
    </w:r>
    <w:r>
      <w:fldChar w:fldCharType="separate"/>
    </w:r>
    <w:r>
      <w:t>43</w:t>
    </w:r>
    <w:r>
      <w:fldChar w:fldCharType="end"/>
    </w:r>
  </w:p>
  <w:p w14:paraId="55BB643A" w14:textId="77777777" w:rsidR="003400E5" w:rsidRDefault="003400E5" w:rsidP="00AD22DB">
    <w:pPr>
      <w:pStyle w:val="HeaderCWS"/>
    </w:pPr>
  </w:p>
  <w:p w14:paraId="69A836FD" w14:textId="77777777" w:rsidR="003400E5" w:rsidRPr="002A5D77" w:rsidRDefault="003400E5" w:rsidP="00AD22DB">
    <w:pPr>
      <w:pStyle w:val="HeaderCWS"/>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9502E3" w14:textId="77777777" w:rsidR="00803DB0" w:rsidRPr="002A5D77" w:rsidRDefault="00803DB0" w:rsidP="00803DB0">
    <w:pPr>
      <w:pStyle w:val="Header"/>
      <w:jc w:val="right"/>
      <w:rPr>
        <w:sz w:val="22"/>
        <w:szCs w:val="22"/>
      </w:rPr>
    </w:pPr>
    <w:r w:rsidRPr="002A5D77">
      <w:rPr>
        <w:sz w:val="22"/>
        <w:szCs w:val="22"/>
      </w:rPr>
      <w:t>CWS/1</w:t>
    </w:r>
    <w:r>
      <w:rPr>
        <w:sz w:val="22"/>
        <w:szCs w:val="22"/>
      </w:rPr>
      <w:t>3</w:t>
    </w:r>
    <w:r w:rsidRPr="002A5D77">
      <w:rPr>
        <w:sz w:val="22"/>
        <w:szCs w:val="22"/>
      </w:rPr>
      <w:t>/</w:t>
    </w:r>
    <w:r>
      <w:rPr>
        <w:sz w:val="22"/>
        <w:szCs w:val="22"/>
      </w:rPr>
      <w:t>19</w:t>
    </w:r>
  </w:p>
  <w:p w14:paraId="229CA438" w14:textId="0835B31C" w:rsidR="00803DB0" w:rsidRPr="002A5D77" w:rsidRDefault="00803DB0" w:rsidP="00803DB0">
    <w:pPr>
      <w:pStyle w:val="Header"/>
      <w:jc w:val="right"/>
      <w:rPr>
        <w:sz w:val="22"/>
        <w:szCs w:val="22"/>
      </w:rPr>
    </w:pPr>
    <w:r w:rsidRPr="002A5D77">
      <w:rPr>
        <w:sz w:val="22"/>
        <w:szCs w:val="22"/>
      </w:rPr>
      <w:t>Annex</w:t>
    </w:r>
    <w:r w:rsidR="007E7205">
      <w:rPr>
        <w:sz w:val="22"/>
        <w:szCs w:val="22"/>
      </w:rPr>
      <w:t xml:space="preserve"> I</w:t>
    </w:r>
    <w:r>
      <w:rPr>
        <w:sz w:val="22"/>
        <w:szCs w:val="22"/>
      </w:rPr>
      <w:t xml:space="preserve">, page </w:t>
    </w:r>
    <w:r>
      <w:rPr>
        <w:sz w:val="22"/>
        <w:szCs w:val="22"/>
      </w:rPr>
      <w:fldChar w:fldCharType="begin"/>
    </w:r>
    <w:r>
      <w:rPr>
        <w:sz w:val="22"/>
        <w:szCs w:val="22"/>
      </w:rPr>
      <w:instrText xml:space="preserve"> PAGE  \* Arabic  \* MERGEFORMAT </w:instrText>
    </w:r>
    <w:r>
      <w:rPr>
        <w:sz w:val="22"/>
        <w:szCs w:val="22"/>
      </w:rPr>
      <w:fldChar w:fldCharType="separate"/>
    </w:r>
    <w:r>
      <w:rPr>
        <w:sz w:val="22"/>
        <w:szCs w:val="22"/>
      </w:rPr>
      <w:t>43</w:t>
    </w:r>
    <w:r>
      <w:rPr>
        <w:sz w:val="22"/>
        <w:szCs w:val="22"/>
      </w:rPr>
      <w:fldChar w:fldCharType="end"/>
    </w:r>
  </w:p>
  <w:p w14:paraId="791F528E" w14:textId="77777777" w:rsidR="003400E5" w:rsidDel="00A03034" w:rsidRDefault="003400E5" w:rsidP="00910D8E">
    <w:pPr>
      <w:pStyle w:val="Header"/>
      <w:jc w:val="right"/>
      <w:rPr>
        <w:sz w:val="22"/>
        <w:szCs w:val="22"/>
      </w:rPr>
    </w:pPr>
  </w:p>
  <w:p w14:paraId="71B691C5" w14:textId="77777777" w:rsidR="003400E5" w:rsidRPr="002A5D77" w:rsidRDefault="003400E5" w:rsidP="00910D8E">
    <w:pPr>
      <w:pStyle w:val="Header"/>
      <w:jc w:val="right"/>
      <w:rPr>
        <w:sz w:val="22"/>
        <w:szCs w:val="22"/>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D2A577" w14:textId="77777777" w:rsidR="00803DB0" w:rsidRPr="002A5D77" w:rsidRDefault="00803DB0" w:rsidP="00AD22DB">
    <w:pPr>
      <w:pStyle w:val="HeaderCWS"/>
    </w:pPr>
    <w:r w:rsidRPr="002A5D77">
      <w:t>CWS/1</w:t>
    </w:r>
    <w:r>
      <w:t>3</w:t>
    </w:r>
    <w:r w:rsidRPr="002A5D77">
      <w:t>/</w:t>
    </w:r>
    <w:r>
      <w:t>19</w:t>
    </w:r>
  </w:p>
  <w:p w14:paraId="06227B95" w14:textId="5FF3C8AE" w:rsidR="00803DB0" w:rsidRPr="002A5D77" w:rsidRDefault="00803DB0" w:rsidP="00AD22DB">
    <w:pPr>
      <w:pStyle w:val="HeaderCWS"/>
    </w:pPr>
    <w:r w:rsidRPr="002A5D77">
      <w:t>Annex</w:t>
    </w:r>
    <w:r>
      <w:t xml:space="preserve">, page </w:t>
    </w:r>
    <w:r>
      <w:fldChar w:fldCharType="begin"/>
    </w:r>
    <w:r>
      <w:instrText xml:space="preserve"> PAGE  \* Arabic  \* MERGEFORMAT </w:instrText>
    </w:r>
    <w:r>
      <w:fldChar w:fldCharType="separate"/>
    </w:r>
    <w:r>
      <w:t>43</w:t>
    </w:r>
    <w:r>
      <w:fldChar w:fldCharType="end"/>
    </w:r>
  </w:p>
  <w:p w14:paraId="136F69BF" w14:textId="77777777" w:rsidR="007E7205" w:rsidRPr="00173859" w:rsidRDefault="007E7205" w:rsidP="00AD22DB">
    <w:pPr>
      <w:pStyle w:val="HeaderCWS"/>
    </w:pPr>
  </w:p>
  <w:p w14:paraId="791E1FA1" w14:textId="77777777" w:rsidR="003400E5" w:rsidRPr="00173859" w:rsidRDefault="003400E5" w:rsidP="00AD22DB">
    <w:pPr>
      <w:pStyle w:val="HeaderCWS"/>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E793B1" w14:textId="77777777" w:rsidR="00803DB0" w:rsidRPr="002A5D77" w:rsidRDefault="00803DB0" w:rsidP="00AD22DB">
    <w:pPr>
      <w:pStyle w:val="HeaderCWS"/>
    </w:pPr>
    <w:r w:rsidRPr="002A5D77">
      <w:t>CWS/1</w:t>
    </w:r>
    <w:r>
      <w:t>3</w:t>
    </w:r>
    <w:r w:rsidRPr="002A5D77">
      <w:t>/</w:t>
    </w:r>
    <w:r>
      <w:t>19</w:t>
    </w:r>
  </w:p>
  <w:p w14:paraId="7819D513" w14:textId="6A6C71CD" w:rsidR="00803DB0" w:rsidRPr="002A5D77" w:rsidRDefault="00803DB0" w:rsidP="00AD22DB">
    <w:pPr>
      <w:pStyle w:val="HeaderCWS"/>
    </w:pPr>
    <w:r w:rsidRPr="002A5D77">
      <w:t>Annex</w:t>
    </w:r>
    <w:r>
      <w:t xml:space="preserve">, page </w:t>
    </w:r>
    <w:r>
      <w:fldChar w:fldCharType="begin"/>
    </w:r>
    <w:r>
      <w:instrText xml:space="preserve"> PAGE  \* Arabic  \* MERGEFORMAT </w:instrText>
    </w:r>
    <w:r>
      <w:fldChar w:fldCharType="separate"/>
    </w:r>
    <w:r>
      <w:t>43</w:t>
    </w:r>
    <w:r>
      <w:fldChar w:fldCharType="end"/>
    </w:r>
  </w:p>
  <w:p w14:paraId="1E8C93E4" w14:textId="77777777" w:rsidR="003400E5" w:rsidRDefault="003400E5" w:rsidP="00AD22DB">
    <w:pPr>
      <w:pStyle w:val="HeaderCWS"/>
    </w:pPr>
  </w:p>
  <w:p w14:paraId="63DC7D47" w14:textId="77777777" w:rsidR="003400E5" w:rsidRPr="002A5D77" w:rsidRDefault="003400E5" w:rsidP="00AD22DB">
    <w:pPr>
      <w:pStyle w:val="HeaderCWS"/>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326AFB" w14:textId="77777777" w:rsidR="000B50DB" w:rsidRPr="002A5D77" w:rsidRDefault="000B50DB" w:rsidP="000B50DB">
    <w:pPr>
      <w:pStyle w:val="Header"/>
      <w:jc w:val="right"/>
      <w:rPr>
        <w:sz w:val="22"/>
        <w:szCs w:val="22"/>
      </w:rPr>
    </w:pPr>
    <w:r w:rsidRPr="002A5D77">
      <w:rPr>
        <w:sz w:val="22"/>
        <w:szCs w:val="22"/>
      </w:rPr>
      <w:t>CWS/1</w:t>
    </w:r>
    <w:r>
      <w:rPr>
        <w:sz w:val="22"/>
        <w:szCs w:val="22"/>
      </w:rPr>
      <w:t>3</w:t>
    </w:r>
    <w:r w:rsidRPr="002A5D77">
      <w:rPr>
        <w:sz w:val="22"/>
        <w:szCs w:val="22"/>
      </w:rPr>
      <w:t>/</w:t>
    </w:r>
    <w:r>
      <w:rPr>
        <w:sz w:val="22"/>
        <w:szCs w:val="22"/>
      </w:rPr>
      <w:t>19</w:t>
    </w:r>
  </w:p>
  <w:p w14:paraId="103ED0CA" w14:textId="77777777" w:rsidR="000B50DB" w:rsidRDefault="000B50DB" w:rsidP="000B50DB">
    <w:pPr>
      <w:pStyle w:val="Header"/>
      <w:jc w:val="right"/>
      <w:rPr>
        <w:sz w:val="22"/>
        <w:szCs w:val="22"/>
      </w:rPr>
    </w:pPr>
    <w:r w:rsidRPr="002A5D77">
      <w:rPr>
        <w:sz w:val="22"/>
        <w:szCs w:val="22"/>
      </w:rPr>
      <w:t>Annex</w:t>
    </w:r>
    <w:r>
      <w:rPr>
        <w:sz w:val="22"/>
        <w:szCs w:val="22"/>
      </w:rPr>
      <w:t xml:space="preserve"> I, page </w:t>
    </w:r>
    <w:r>
      <w:rPr>
        <w:sz w:val="22"/>
        <w:szCs w:val="22"/>
      </w:rPr>
      <w:fldChar w:fldCharType="begin"/>
    </w:r>
    <w:r>
      <w:rPr>
        <w:sz w:val="22"/>
        <w:szCs w:val="22"/>
      </w:rPr>
      <w:instrText xml:space="preserve"> PAGE  \* Arabic  \* MERGEFORMAT </w:instrText>
    </w:r>
    <w:r>
      <w:rPr>
        <w:sz w:val="22"/>
        <w:szCs w:val="22"/>
      </w:rPr>
      <w:fldChar w:fldCharType="separate"/>
    </w:r>
    <w:r>
      <w:rPr>
        <w:sz w:val="22"/>
        <w:szCs w:val="22"/>
      </w:rPr>
      <w:t>83</w:t>
    </w:r>
    <w:r>
      <w:rPr>
        <w:sz w:val="22"/>
        <w:szCs w:val="22"/>
      </w:rPr>
      <w:fldChar w:fldCharType="end"/>
    </w:r>
  </w:p>
  <w:p w14:paraId="5C027C14" w14:textId="77777777" w:rsidR="003400E5" w:rsidDel="00A03034" w:rsidRDefault="003400E5" w:rsidP="00910D8E">
    <w:pPr>
      <w:pStyle w:val="Header"/>
      <w:jc w:val="right"/>
      <w:rPr>
        <w:sz w:val="22"/>
        <w:szCs w:val="22"/>
      </w:rPr>
    </w:pPr>
  </w:p>
  <w:p w14:paraId="04E953A8" w14:textId="77777777" w:rsidR="003400E5" w:rsidRDefault="003400E5" w:rsidP="00910D8E">
    <w:pPr>
      <w:pStyle w:val="Header"/>
      <w:jc w:val="right"/>
      <w:rPr>
        <w:sz w:val="22"/>
        <w:szCs w:val="22"/>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BC217E" w14:textId="77777777" w:rsidR="00572A4C" w:rsidRPr="002A5D77" w:rsidRDefault="00572A4C" w:rsidP="00AD22DB">
    <w:pPr>
      <w:pStyle w:val="HeaderCWS"/>
    </w:pPr>
    <w:r w:rsidRPr="002A5D77">
      <w:t>CWS/1</w:t>
    </w:r>
    <w:r>
      <w:t>3</w:t>
    </w:r>
    <w:r w:rsidRPr="002A5D77">
      <w:t>/</w:t>
    </w:r>
    <w:r>
      <w:t>19</w:t>
    </w:r>
  </w:p>
  <w:p w14:paraId="095DBF82" w14:textId="4B22C65B" w:rsidR="00572A4C" w:rsidRPr="002A5D77" w:rsidRDefault="00572A4C" w:rsidP="00AD22DB">
    <w:pPr>
      <w:pStyle w:val="HeaderCWS"/>
    </w:pPr>
    <w:r w:rsidRPr="002A5D77">
      <w:t>Annex</w:t>
    </w:r>
    <w:r>
      <w:t xml:space="preserve">, page </w:t>
    </w:r>
    <w:r>
      <w:fldChar w:fldCharType="begin"/>
    </w:r>
    <w:r>
      <w:instrText xml:space="preserve"> PAGE  \* Arabic  \* MERGEFORMAT </w:instrText>
    </w:r>
    <w:r>
      <w:fldChar w:fldCharType="separate"/>
    </w:r>
    <w:r>
      <w:t>79</w:t>
    </w:r>
    <w:r>
      <w:fldChar w:fldCharType="end"/>
    </w:r>
  </w:p>
  <w:p w14:paraId="4155DC08" w14:textId="77777777" w:rsidR="003400E5" w:rsidRDefault="003400E5" w:rsidP="00AD22DB">
    <w:pPr>
      <w:pStyle w:val="HeaderCWS"/>
    </w:pPr>
  </w:p>
  <w:p w14:paraId="58492FE9" w14:textId="77777777" w:rsidR="003400E5" w:rsidRPr="002A5D77" w:rsidRDefault="003400E5" w:rsidP="00AD22DB">
    <w:pPr>
      <w:pStyle w:val="HeaderCW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F580ED" w14:textId="133FBE07" w:rsidR="00803DB0" w:rsidRPr="002A5D77" w:rsidRDefault="00803DB0" w:rsidP="00906057">
    <w:pPr>
      <w:pStyle w:val="HeaderCWS"/>
    </w:pPr>
    <w:r w:rsidRPr="002A5D77">
      <w:t>CWS/1</w:t>
    </w:r>
    <w:r>
      <w:t>3</w:t>
    </w:r>
    <w:r w:rsidRPr="002A5D77">
      <w:t>/</w:t>
    </w:r>
    <w:r>
      <w:t>19</w:t>
    </w:r>
  </w:p>
  <w:p w14:paraId="115FC583" w14:textId="71C433B6" w:rsidR="00803DB0" w:rsidRPr="002A5D77" w:rsidRDefault="00803DB0" w:rsidP="00906057">
    <w:pPr>
      <w:pStyle w:val="HeaderCWS"/>
    </w:pPr>
    <w:r w:rsidRPr="002A5D77">
      <w:t>Annex</w:t>
    </w:r>
    <w:r>
      <w:t xml:space="preserve">, page </w:t>
    </w:r>
    <w:r>
      <w:fldChar w:fldCharType="begin"/>
    </w:r>
    <w:r>
      <w:instrText xml:space="preserve"> PAGE  \* Arabic  \* MERGEFORMAT </w:instrText>
    </w:r>
    <w:r>
      <w:fldChar w:fldCharType="separate"/>
    </w:r>
    <w:r>
      <w:t>2</w:t>
    </w:r>
    <w:r>
      <w:fldChar w:fldCharType="end"/>
    </w:r>
  </w:p>
  <w:p w14:paraId="54EC1FDD" w14:textId="77777777" w:rsidR="00584CFA" w:rsidRPr="00584CFA" w:rsidRDefault="00584CFA" w:rsidP="00906057">
    <w:pPr>
      <w:pStyle w:val="HeaderCWS"/>
    </w:pPr>
  </w:p>
  <w:p w14:paraId="71E42960" w14:textId="77777777" w:rsidR="003400E5" w:rsidRPr="00584CFA" w:rsidRDefault="003400E5" w:rsidP="00906057">
    <w:pPr>
      <w:pStyle w:val="HeaderCWS"/>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F004DF" w14:textId="77777777" w:rsidR="00803DB0" w:rsidRPr="002A5D77" w:rsidRDefault="00803DB0" w:rsidP="00803DB0">
    <w:pPr>
      <w:pStyle w:val="Header"/>
      <w:jc w:val="right"/>
      <w:rPr>
        <w:sz w:val="22"/>
        <w:szCs w:val="22"/>
      </w:rPr>
    </w:pPr>
    <w:r w:rsidRPr="002A5D77">
      <w:rPr>
        <w:sz w:val="22"/>
        <w:szCs w:val="22"/>
      </w:rPr>
      <w:t>CWS/1</w:t>
    </w:r>
    <w:r>
      <w:rPr>
        <w:sz w:val="22"/>
        <w:szCs w:val="22"/>
      </w:rPr>
      <w:t>3</w:t>
    </w:r>
    <w:r w:rsidRPr="002A5D77">
      <w:rPr>
        <w:sz w:val="22"/>
        <w:szCs w:val="22"/>
      </w:rPr>
      <w:t>/</w:t>
    </w:r>
    <w:r>
      <w:rPr>
        <w:sz w:val="22"/>
        <w:szCs w:val="22"/>
      </w:rPr>
      <w:t>19</w:t>
    </w:r>
  </w:p>
  <w:p w14:paraId="65F7C4D6" w14:textId="4CFB6F71" w:rsidR="00803DB0" w:rsidRPr="002A5D77" w:rsidRDefault="00803DB0" w:rsidP="00803DB0">
    <w:pPr>
      <w:pStyle w:val="Header"/>
      <w:jc w:val="right"/>
      <w:rPr>
        <w:sz w:val="22"/>
        <w:szCs w:val="22"/>
      </w:rPr>
    </w:pPr>
    <w:r w:rsidRPr="002A5D77">
      <w:rPr>
        <w:sz w:val="22"/>
        <w:szCs w:val="22"/>
      </w:rPr>
      <w:t>Annex</w:t>
    </w:r>
    <w:r w:rsidR="000B50DB">
      <w:rPr>
        <w:sz w:val="22"/>
        <w:szCs w:val="22"/>
      </w:rPr>
      <w:t xml:space="preserve"> I</w:t>
    </w:r>
    <w:r>
      <w:rPr>
        <w:sz w:val="22"/>
        <w:szCs w:val="22"/>
      </w:rPr>
      <w:t xml:space="preserve">, page </w:t>
    </w:r>
    <w:r>
      <w:rPr>
        <w:sz w:val="22"/>
        <w:szCs w:val="22"/>
      </w:rPr>
      <w:fldChar w:fldCharType="begin"/>
    </w:r>
    <w:r>
      <w:rPr>
        <w:sz w:val="22"/>
        <w:szCs w:val="22"/>
      </w:rPr>
      <w:instrText xml:space="preserve"> PAGE  \* Arabic  \* MERGEFORMAT </w:instrText>
    </w:r>
    <w:r>
      <w:rPr>
        <w:sz w:val="22"/>
        <w:szCs w:val="22"/>
      </w:rPr>
      <w:fldChar w:fldCharType="separate"/>
    </w:r>
    <w:r>
      <w:rPr>
        <w:sz w:val="22"/>
        <w:szCs w:val="22"/>
      </w:rPr>
      <w:t>43</w:t>
    </w:r>
    <w:r>
      <w:rPr>
        <w:sz w:val="22"/>
        <w:szCs w:val="22"/>
      </w:rPr>
      <w:fldChar w:fldCharType="end"/>
    </w:r>
  </w:p>
  <w:p w14:paraId="0AF27FB0" w14:textId="77777777" w:rsidR="003400E5" w:rsidDel="00A03034" w:rsidRDefault="003400E5" w:rsidP="00910D8E">
    <w:pPr>
      <w:pStyle w:val="Header"/>
      <w:jc w:val="right"/>
      <w:rPr>
        <w:sz w:val="22"/>
        <w:szCs w:val="22"/>
      </w:rPr>
    </w:pPr>
  </w:p>
  <w:p w14:paraId="2909927F" w14:textId="77777777" w:rsidR="003400E5" w:rsidRPr="002A5D77" w:rsidRDefault="003400E5" w:rsidP="00910D8E">
    <w:pPr>
      <w:pStyle w:val="Header"/>
      <w:jc w:val="right"/>
      <w:rPr>
        <w:sz w:val="22"/>
        <w:szCs w:val="22"/>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2C0BD0" w14:textId="77777777" w:rsidR="003A5733" w:rsidRDefault="00A03034" w:rsidP="00AD22DB">
    <w:pPr>
      <w:pStyle w:val="HeaderCWS"/>
    </w:pPr>
    <w:r w:rsidRPr="000E176E">
      <w:t>CWS/1</w:t>
    </w:r>
    <w:r>
      <w:t>3</w:t>
    </w:r>
    <w:r w:rsidRPr="000E176E">
      <w:t>/</w:t>
    </w:r>
    <w:r w:rsidR="003A5733">
      <w:t>19</w:t>
    </w:r>
  </w:p>
  <w:p w14:paraId="29CE327C" w14:textId="47E27D85" w:rsidR="00803DB0" w:rsidRPr="002A5D77" w:rsidRDefault="00803DB0" w:rsidP="00AD22DB">
    <w:pPr>
      <w:pStyle w:val="HeaderCWS"/>
    </w:pPr>
    <w:r w:rsidRPr="002A5D77">
      <w:t>Annex</w:t>
    </w:r>
    <w:r>
      <w:t xml:space="preserve">, page </w:t>
    </w:r>
    <w:r>
      <w:fldChar w:fldCharType="begin"/>
    </w:r>
    <w:r>
      <w:instrText xml:space="preserve"> PAGE  \* Arabic  \* MERGEFORMAT </w:instrText>
    </w:r>
    <w:r>
      <w:fldChar w:fldCharType="separate"/>
    </w:r>
    <w:r>
      <w:t>43</w:t>
    </w:r>
    <w:r>
      <w:fldChar w:fldCharType="end"/>
    </w:r>
  </w:p>
  <w:p w14:paraId="6208E328" w14:textId="77777777" w:rsidR="003400E5" w:rsidDel="00A03034" w:rsidRDefault="003400E5" w:rsidP="00AD22DB">
    <w:pPr>
      <w:pStyle w:val="HeaderCWS"/>
    </w:pPr>
  </w:p>
  <w:p w14:paraId="228661D5" w14:textId="77777777" w:rsidR="003400E5" w:rsidRPr="002A5D77" w:rsidRDefault="003400E5" w:rsidP="00AD22DB">
    <w:pPr>
      <w:pStyle w:val="HeaderCW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E43261" w14:textId="1CF42BE8" w:rsidR="00584CFA" w:rsidRPr="00584CFA" w:rsidRDefault="00803DB0" w:rsidP="003702DA">
    <w:pPr>
      <w:pStyle w:val="HeaderCWS"/>
    </w:pPr>
    <w:r w:rsidRPr="000E176E">
      <w:t>CWS/1</w:t>
    </w:r>
    <w:r>
      <w:t>3</w:t>
    </w:r>
    <w:r w:rsidRPr="000E176E">
      <w:t>/</w:t>
    </w:r>
    <w:r>
      <w:t>19</w:t>
    </w:r>
  </w:p>
  <w:p w14:paraId="346D6597" w14:textId="649D9C06" w:rsidR="00803DB0" w:rsidRDefault="00803DB0" w:rsidP="003702DA">
    <w:pPr>
      <w:pStyle w:val="HeaderCWS"/>
    </w:pPr>
    <w:r w:rsidRPr="000E176E">
      <w:t>ANNEX</w:t>
    </w:r>
  </w:p>
  <w:p w14:paraId="66A6EAD0" w14:textId="77777777" w:rsidR="00A61D3D" w:rsidRPr="000E176E" w:rsidRDefault="00A61D3D" w:rsidP="003702DA">
    <w:pPr>
      <w:pStyle w:val="HeaderCWS"/>
    </w:pPr>
  </w:p>
  <w:p w14:paraId="783B37B9" w14:textId="77777777" w:rsidR="003400E5" w:rsidRPr="00584CFA" w:rsidRDefault="003400E5" w:rsidP="003702DA">
    <w:pPr>
      <w:pStyle w:val="HeaderCW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D1F5F2" w14:textId="77777777" w:rsidR="00803DB0" w:rsidRPr="002A5D77" w:rsidRDefault="00803DB0" w:rsidP="00803DB0">
    <w:pPr>
      <w:pStyle w:val="Header"/>
      <w:jc w:val="right"/>
      <w:rPr>
        <w:sz w:val="22"/>
        <w:szCs w:val="22"/>
      </w:rPr>
    </w:pPr>
    <w:r w:rsidRPr="002A5D77">
      <w:rPr>
        <w:sz w:val="22"/>
        <w:szCs w:val="22"/>
      </w:rPr>
      <w:t>CWS/1</w:t>
    </w:r>
    <w:r>
      <w:rPr>
        <w:sz w:val="22"/>
        <w:szCs w:val="22"/>
      </w:rPr>
      <w:t>3</w:t>
    </w:r>
    <w:r w:rsidRPr="002A5D77">
      <w:rPr>
        <w:sz w:val="22"/>
        <w:szCs w:val="22"/>
      </w:rPr>
      <w:t>/</w:t>
    </w:r>
    <w:r>
      <w:rPr>
        <w:sz w:val="22"/>
        <w:szCs w:val="22"/>
      </w:rPr>
      <w:t>19</w:t>
    </w:r>
  </w:p>
  <w:p w14:paraId="40D53229" w14:textId="169855BC" w:rsidR="00803DB0" w:rsidRPr="002A5D77" w:rsidRDefault="00803DB0" w:rsidP="00803DB0">
    <w:pPr>
      <w:pStyle w:val="Header"/>
      <w:jc w:val="right"/>
      <w:rPr>
        <w:sz w:val="22"/>
        <w:szCs w:val="22"/>
      </w:rPr>
    </w:pPr>
    <w:r w:rsidRPr="002A5D77">
      <w:rPr>
        <w:sz w:val="22"/>
        <w:szCs w:val="22"/>
      </w:rPr>
      <w:t>Annex</w:t>
    </w:r>
    <w:r w:rsidR="0033387D">
      <w:rPr>
        <w:sz w:val="22"/>
        <w:szCs w:val="22"/>
      </w:rPr>
      <w:t xml:space="preserve"> I</w:t>
    </w:r>
    <w:r>
      <w:rPr>
        <w:sz w:val="22"/>
        <w:szCs w:val="22"/>
      </w:rPr>
      <w:t xml:space="preserve">, page </w:t>
    </w:r>
    <w:r>
      <w:rPr>
        <w:sz w:val="22"/>
        <w:szCs w:val="22"/>
      </w:rPr>
      <w:fldChar w:fldCharType="begin"/>
    </w:r>
    <w:r>
      <w:rPr>
        <w:sz w:val="22"/>
        <w:szCs w:val="22"/>
      </w:rPr>
      <w:instrText xml:space="preserve"> PAGE  \* Arabic  \* MERGEFORMAT </w:instrText>
    </w:r>
    <w:r>
      <w:rPr>
        <w:sz w:val="22"/>
        <w:szCs w:val="22"/>
      </w:rPr>
      <w:fldChar w:fldCharType="separate"/>
    </w:r>
    <w:r>
      <w:rPr>
        <w:sz w:val="22"/>
        <w:szCs w:val="22"/>
      </w:rPr>
      <w:t>43</w:t>
    </w:r>
    <w:r>
      <w:rPr>
        <w:sz w:val="22"/>
        <w:szCs w:val="22"/>
      </w:rPr>
      <w:fldChar w:fldCharType="end"/>
    </w:r>
  </w:p>
  <w:p w14:paraId="76B56401" w14:textId="77777777" w:rsidR="003400E5" w:rsidRPr="0033387D" w:rsidRDefault="003400E5" w:rsidP="00910D8E">
    <w:pPr>
      <w:pStyle w:val="Header"/>
      <w:jc w:val="right"/>
      <w:rPr>
        <w:sz w:val="22"/>
        <w:szCs w:val="22"/>
      </w:rPr>
    </w:pPr>
  </w:p>
  <w:p w14:paraId="1A0CC99F" w14:textId="77777777" w:rsidR="003400E5" w:rsidRPr="0033387D" w:rsidRDefault="003400E5" w:rsidP="00910D8E">
    <w:pPr>
      <w:pStyle w:val="Header"/>
      <w:jc w:val="right"/>
      <w:rPr>
        <w:sz w:val="22"/>
        <w:szCs w:val="22"/>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C3EAC8" w14:textId="77777777" w:rsidR="00803DB0" w:rsidRPr="002A5D77" w:rsidRDefault="00803DB0" w:rsidP="00AD22DB">
    <w:pPr>
      <w:pStyle w:val="HeaderCWS"/>
    </w:pPr>
    <w:r w:rsidRPr="002A5D77">
      <w:t>CWS/1</w:t>
    </w:r>
    <w:r>
      <w:t>3</w:t>
    </w:r>
    <w:r w:rsidRPr="002A5D77">
      <w:t>/</w:t>
    </w:r>
    <w:r>
      <w:t>19</w:t>
    </w:r>
  </w:p>
  <w:p w14:paraId="6A12AD4E" w14:textId="3199A056" w:rsidR="00803DB0" w:rsidRPr="002A5D77" w:rsidRDefault="00803DB0" w:rsidP="00AD22DB">
    <w:pPr>
      <w:pStyle w:val="HeaderCWS"/>
    </w:pPr>
    <w:r w:rsidRPr="002A5D77">
      <w:t>Annex</w:t>
    </w:r>
    <w:r>
      <w:t xml:space="preserve">, page </w:t>
    </w:r>
    <w:r>
      <w:fldChar w:fldCharType="begin"/>
    </w:r>
    <w:r>
      <w:instrText xml:space="preserve"> PAGE  \* Arabic  \* MERGEFORMAT </w:instrText>
    </w:r>
    <w:r>
      <w:fldChar w:fldCharType="separate"/>
    </w:r>
    <w:r>
      <w:t>43</w:t>
    </w:r>
    <w:r>
      <w:fldChar w:fldCharType="end"/>
    </w:r>
  </w:p>
  <w:p w14:paraId="2CFC9571" w14:textId="77777777" w:rsidR="0033387D" w:rsidRPr="0033387D" w:rsidRDefault="0033387D" w:rsidP="00AD22DB">
    <w:pPr>
      <w:pStyle w:val="HeaderCWS"/>
    </w:pPr>
  </w:p>
  <w:p w14:paraId="55C97B1B" w14:textId="77777777" w:rsidR="003400E5" w:rsidRPr="0033387D" w:rsidRDefault="003400E5" w:rsidP="00AD22DB">
    <w:pPr>
      <w:pStyle w:val="HeaderCWS"/>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31E9B4" w14:textId="77777777" w:rsidR="00803DB0" w:rsidRPr="002A5D77" w:rsidRDefault="00803DB0" w:rsidP="00AD22DB">
    <w:pPr>
      <w:pStyle w:val="HeaderCWS"/>
    </w:pPr>
    <w:r w:rsidRPr="002A5D77">
      <w:t>CWS/1</w:t>
    </w:r>
    <w:r>
      <w:t>3</w:t>
    </w:r>
    <w:r w:rsidRPr="002A5D77">
      <w:t>/</w:t>
    </w:r>
    <w:r>
      <w:t>19</w:t>
    </w:r>
  </w:p>
  <w:p w14:paraId="4EDF5B15" w14:textId="2387A4AC" w:rsidR="00803DB0" w:rsidRPr="002A5D77" w:rsidRDefault="00803DB0" w:rsidP="00AD22DB">
    <w:pPr>
      <w:pStyle w:val="HeaderCWS"/>
    </w:pPr>
    <w:r w:rsidRPr="002A5D77">
      <w:t>Annex</w:t>
    </w:r>
    <w:r>
      <w:t xml:space="preserve">, page </w:t>
    </w:r>
    <w:r>
      <w:fldChar w:fldCharType="begin"/>
    </w:r>
    <w:r>
      <w:instrText xml:space="preserve"> PAGE  \* Arabic  \* MERGEFORMAT </w:instrText>
    </w:r>
    <w:r>
      <w:fldChar w:fldCharType="separate"/>
    </w:r>
    <w:r>
      <w:t>42</w:t>
    </w:r>
    <w:r>
      <w:fldChar w:fldCharType="end"/>
    </w:r>
  </w:p>
  <w:p w14:paraId="2DD38EAF" w14:textId="77777777" w:rsidR="003400E5" w:rsidRPr="0033387D" w:rsidRDefault="003400E5" w:rsidP="00AD22DB">
    <w:pPr>
      <w:pStyle w:val="HeaderCWS"/>
      <w:rPr>
        <w:lang w:val="en-GB"/>
      </w:rPr>
    </w:pPr>
  </w:p>
  <w:p w14:paraId="28158DFE" w14:textId="77777777" w:rsidR="003400E5" w:rsidRPr="0033387D" w:rsidRDefault="003400E5" w:rsidP="00AD22DB">
    <w:pPr>
      <w:pStyle w:val="HeaderCWS"/>
      <w:rPr>
        <w:lang w:val="en-GB"/>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5034D0" w14:textId="76815811" w:rsidR="00803DB0" w:rsidRPr="002A5D77" w:rsidRDefault="00803DB0" w:rsidP="00803DB0">
    <w:pPr>
      <w:pStyle w:val="Header"/>
      <w:jc w:val="right"/>
      <w:rPr>
        <w:sz w:val="22"/>
        <w:szCs w:val="22"/>
      </w:rPr>
    </w:pPr>
    <w:r w:rsidRPr="002A5D77">
      <w:rPr>
        <w:sz w:val="22"/>
        <w:szCs w:val="22"/>
      </w:rPr>
      <w:t>CWS/1</w:t>
    </w:r>
    <w:r>
      <w:rPr>
        <w:sz w:val="22"/>
        <w:szCs w:val="22"/>
      </w:rPr>
      <w:t>3</w:t>
    </w:r>
    <w:r w:rsidRPr="002A5D77">
      <w:rPr>
        <w:sz w:val="22"/>
        <w:szCs w:val="22"/>
      </w:rPr>
      <w:t>/</w:t>
    </w:r>
    <w:r>
      <w:rPr>
        <w:sz w:val="22"/>
        <w:szCs w:val="22"/>
      </w:rPr>
      <w:t>19</w:t>
    </w:r>
  </w:p>
  <w:p w14:paraId="5306EFEB" w14:textId="48D78020" w:rsidR="00803DB0" w:rsidRPr="002A5D77" w:rsidRDefault="00803DB0" w:rsidP="00803DB0">
    <w:pPr>
      <w:pStyle w:val="Header"/>
      <w:jc w:val="right"/>
      <w:rPr>
        <w:sz w:val="22"/>
        <w:szCs w:val="22"/>
      </w:rPr>
    </w:pPr>
    <w:r w:rsidRPr="002A5D77">
      <w:rPr>
        <w:sz w:val="22"/>
        <w:szCs w:val="22"/>
      </w:rPr>
      <w:t>Annex</w:t>
    </w:r>
    <w:r w:rsidR="00DB667F">
      <w:rPr>
        <w:sz w:val="22"/>
        <w:szCs w:val="22"/>
      </w:rPr>
      <w:t xml:space="preserve"> I</w:t>
    </w:r>
    <w:r>
      <w:rPr>
        <w:sz w:val="22"/>
        <w:szCs w:val="22"/>
      </w:rPr>
      <w:t xml:space="preserve">, page </w:t>
    </w:r>
    <w:r>
      <w:rPr>
        <w:sz w:val="22"/>
        <w:szCs w:val="22"/>
      </w:rPr>
      <w:fldChar w:fldCharType="begin"/>
    </w:r>
    <w:r>
      <w:rPr>
        <w:sz w:val="22"/>
        <w:szCs w:val="22"/>
      </w:rPr>
      <w:instrText xml:space="preserve"> PAGE  \* Arabic  \* MERGEFORMAT </w:instrText>
    </w:r>
    <w:r>
      <w:rPr>
        <w:sz w:val="22"/>
        <w:szCs w:val="22"/>
      </w:rPr>
      <w:fldChar w:fldCharType="separate"/>
    </w:r>
    <w:r>
      <w:rPr>
        <w:sz w:val="22"/>
        <w:szCs w:val="22"/>
      </w:rPr>
      <w:t>43</w:t>
    </w:r>
    <w:r>
      <w:rPr>
        <w:sz w:val="22"/>
        <w:szCs w:val="22"/>
      </w:rPr>
      <w:fldChar w:fldCharType="end"/>
    </w:r>
  </w:p>
  <w:p w14:paraId="5345C086" w14:textId="77777777" w:rsidR="00DB667F" w:rsidRDefault="00DB667F" w:rsidP="00803DB0">
    <w:pPr>
      <w:pStyle w:val="Header"/>
      <w:jc w:val="right"/>
      <w:rPr>
        <w:sz w:val="22"/>
        <w:szCs w:val="22"/>
      </w:rPr>
    </w:pPr>
  </w:p>
  <w:p w14:paraId="7DB1EAA9" w14:textId="77777777" w:rsidR="003400E5" w:rsidRPr="002A5D77" w:rsidRDefault="003400E5" w:rsidP="00910D8E">
    <w:pPr>
      <w:pStyle w:val="Header"/>
      <w:jc w:val="right"/>
      <w:rPr>
        <w:sz w:val="22"/>
        <w:szCs w:val="22"/>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9BF0C9" w14:textId="77777777" w:rsidR="00803DB0" w:rsidRPr="002A5D77" w:rsidRDefault="00803DB0" w:rsidP="00AD22DB">
    <w:pPr>
      <w:pStyle w:val="HeaderCWS"/>
    </w:pPr>
    <w:r w:rsidRPr="002A5D77">
      <w:t>CWS/1</w:t>
    </w:r>
    <w:r>
      <w:t>3</w:t>
    </w:r>
    <w:r w:rsidRPr="002A5D77">
      <w:t>/</w:t>
    </w:r>
    <w:r>
      <w:t>19</w:t>
    </w:r>
  </w:p>
  <w:p w14:paraId="2D712ABC" w14:textId="75E7ACA2" w:rsidR="00803DB0" w:rsidRPr="002A5D77" w:rsidRDefault="00803DB0" w:rsidP="00AD22DB">
    <w:pPr>
      <w:pStyle w:val="HeaderCWS"/>
    </w:pPr>
    <w:r w:rsidRPr="002A5D77">
      <w:t>Annex</w:t>
    </w:r>
    <w:r>
      <w:t xml:space="preserve">, page </w:t>
    </w:r>
    <w:r>
      <w:fldChar w:fldCharType="begin"/>
    </w:r>
    <w:r>
      <w:instrText xml:space="preserve"> PAGE  \* Arabic  \* MERGEFORMAT </w:instrText>
    </w:r>
    <w:r>
      <w:fldChar w:fldCharType="separate"/>
    </w:r>
    <w:r>
      <w:t>43</w:t>
    </w:r>
    <w:r>
      <w:fldChar w:fldCharType="end"/>
    </w:r>
  </w:p>
  <w:p w14:paraId="3ACDD744" w14:textId="77777777" w:rsidR="00DB667F" w:rsidRDefault="00DB667F" w:rsidP="00AD22DB">
    <w:pPr>
      <w:pStyle w:val="HeaderCWS"/>
    </w:pPr>
  </w:p>
  <w:p w14:paraId="6763F90D" w14:textId="77777777" w:rsidR="003400E5" w:rsidRPr="002A5D77" w:rsidRDefault="003400E5" w:rsidP="00AD22DB">
    <w:pPr>
      <w:pStyle w:val="HeaderCWS"/>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DCDE6A" w14:textId="77777777" w:rsidR="00803DB0" w:rsidRPr="002A5D77" w:rsidRDefault="00803DB0" w:rsidP="00AD22DB">
    <w:pPr>
      <w:pStyle w:val="HeaderCWS"/>
    </w:pPr>
    <w:r w:rsidRPr="002A5D77">
      <w:t>CWS/1</w:t>
    </w:r>
    <w:r>
      <w:t>3</w:t>
    </w:r>
    <w:r w:rsidRPr="002A5D77">
      <w:t>/</w:t>
    </w:r>
    <w:r>
      <w:t>19</w:t>
    </w:r>
  </w:p>
  <w:p w14:paraId="434D6BA3" w14:textId="77CBBC3D" w:rsidR="00803DB0" w:rsidRPr="002A5D77" w:rsidRDefault="00803DB0" w:rsidP="00AD22DB">
    <w:pPr>
      <w:pStyle w:val="HeaderCWS"/>
    </w:pPr>
    <w:r w:rsidRPr="002A5D77">
      <w:t>Annex</w:t>
    </w:r>
    <w:r w:rsidR="00B52F19">
      <w:t>,</w:t>
    </w:r>
    <w:r>
      <w:t xml:space="preserve"> page </w:t>
    </w:r>
    <w:r>
      <w:fldChar w:fldCharType="begin"/>
    </w:r>
    <w:r>
      <w:instrText xml:space="preserve"> PAGE  \* Arabic  \* MERGEFORMAT </w:instrText>
    </w:r>
    <w:r>
      <w:fldChar w:fldCharType="separate"/>
    </w:r>
    <w:r>
      <w:t>43</w:t>
    </w:r>
    <w:r>
      <w:fldChar w:fldCharType="end"/>
    </w:r>
  </w:p>
  <w:p w14:paraId="030328D5" w14:textId="77777777" w:rsidR="003400E5" w:rsidRPr="00A65841" w:rsidRDefault="003400E5" w:rsidP="00AD22DB">
    <w:pPr>
      <w:pStyle w:val="HeaderCWS"/>
    </w:pPr>
  </w:p>
  <w:p w14:paraId="23E4F0B8" w14:textId="77777777" w:rsidR="003400E5" w:rsidRPr="00A65841" w:rsidRDefault="003400E5" w:rsidP="00AD22DB">
    <w:pPr>
      <w:pStyle w:val="HeaderCW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96982"/>
    <w:multiLevelType w:val="hybridMultilevel"/>
    <w:tmpl w:val="789C6962"/>
    <w:lvl w:ilvl="0" w:tplc="351262A0">
      <w:start w:val="1"/>
      <w:numFmt w:val="lowerLetter"/>
      <w:lvlText w:val="%1."/>
      <w:lvlJc w:val="left"/>
      <w:pPr>
        <w:ind w:left="360" w:hanging="360"/>
      </w:pPr>
      <w:rPr>
        <w:rFonts w:ascii="Arial"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2B97545"/>
    <w:multiLevelType w:val="hybridMultilevel"/>
    <w:tmpl w:val="AE267476"/>
    <w:lvl w:ilvl="0" w:tplc="351262A0">
      <w:start w:val="1"/>
      <w:numFmt w:val="lowerLetter"/>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809467C"/>
    <w:multiLevelType w:val="hybridMultilevel"/>
    <w:tmpl w:val="9A3A255C"/>
    <w:lvl w:ilvl="0" w:tplc="A75CE1FA">
      <w:start w:val="1"/>
      <w:numFmt w:val="lowerLetter"/>
      <w:pStyle w:val="ListParagraph"/>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889058C"/>
    <w:multiLevelType w:val="multilevel"/>
    <w:tmpl w:val="0F269E0C"/>
    <w:styleLink w:val="Style3"/>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DB61083"/>
    <w:multiLevelType w:val="hybridMultilevel"/>
    <w:tmpl w:val="4F527818"/>
    <w:lvl w:ilvl="0" w:tplc="CE1C8EA6">
      <w:start w:val="1"/>
      <w:numFmt w:val="bullet"/>
      <w:lvlText w:val=""/>
      <w:lvlJc w:val="left"/>
      <w:pPr>
        <w:tabs>
          <w:tab w:val="num" w:pos="720"/>
        </w:tabs>
        <w:ind w:left="720" w:hanging="360"/>
      </w:pPr>
      <w:rPr>
        <w:rFonts w:ascii="Wingdings" w:hAnsi="Wingdings" w:hint="default"/>
      </w:rPr>
    </w:lvl>
    <w:lvl w:ilvl="1" w:tplc="0636C2E4" w:tentative="1">
      <w:start w:val="1"/>
      <w:numFmt w:val="bullet"/>
      <w:lvlText w:val=""/>
      <w:lvlJc w:val="left"/>
      <w:pPr>
        <w:tabs>
          <w:tab w:val="num" w:pos="1440"/>
        </w:tabs>
        <w:ind w:left="1440" w:hanging="360"/>
      </w:pPr>
      <w:rPr>
        <w:rFonts w:ascii="Wingdings" w:hAnsi="Wingdings" w:hint="default"/>
      </w:rPr>
    </w:lvl>
    <w:lvl w:ilvl="2" w:tplc="36A6F62A" w:tentative="1">
      <w:start w:val="1"/>
      <w:numFmt w:val="bullet"/>
      <w:lvlText w:val=""/>
      <w:lvlJc w:val="left"/>
      <w:pPr>
        <w:tabs>
          <w:tab w:val="num" w:pos="2160"/>
        </w:tabs>
        <w:ind w:left="2160" w:hanging="360"/>
      </w:pPr>
      <w:rPr>
        <w:rFonts w:ascii="Wingdings" w:hAnsi="Wingdings" w:hint="default"/>
      </w:rPr>
    </w:lvl>
    <w:lvl w:ilvl="3" w:tplc="42320952" w:tentative="1">
      <w:start w:val="1"/>
      <w:numFmt w:val="bullet"/>
      <w:lvlText w:val=""/>
      <w:lvlJc w:val="left"/>
      <w:pPr>
        <w:tabs>
          <w:tab w:val="num" w:pos="2880"/>
        </w:tabs>
        <w:ind w:left="2880" w:hanging="360"/>
      </w:pPr>
      <w:rPr>
        <w:rFonts w:ascii="Wingdings" w:hAnsi="Wingdings" w:hint="default"/>
      </w:rPr>
    </w:lvl>
    <w:lvl w:ilvl="4" w:tplc="CE5ACFB8" w:tentative="1">
      <w:start w:val="1"/>
      <w:numFmt w:val="bullet"/>
      <w:lvlText w:val=""/>
      <w:lvlJc w:val="left"/>
      <w:pPr>
        <w:tabs>
          <w:tab w:val="num" w:pos="3600"/>
        </w:tabs>
        <w:ind w:left="3600" w:hanging="360"/>
      </w:pPr>
      <w:rPr>
        <w:rFonts w:ascii="Wingdings" w:hAnsi="Wingdings" w:hint="default"/>
      </w:rPr>
    </w:lvl>
    <w:lvl w:ilvl="5" w:tplc="6C1AB7C4" w:tentative="1">
      <w:start w:val="1"/>
      <w:numFmt w:val="bullet"/>
      <w:lvlText w:val=""/>
      <w:lvlJc w:val="left"/>
      <w:pPr>
        <w:tabs>
          <w:tab w:val="num" w:pos="4320"/>
        </w:tabs>
        <w:ind w:left="4320" w:hanging="360"/>
      </w:pPr>
      <w:rPr>
        <w:rFonts w:ascii="Wingdings" w:hAnsi="Wingdings" w:hint="default"/>
      </w:rPr>
    </w:lvl>
    <w:lvl w:ilvl="6" w:tplc="7E5ADAE8" w:tentative="1">
      <w:start w:val="1"/>
      <w:numFmt w:val="bullet"/>
      <w:lvlText w:val=""/>
      <w:lvlJc w:val="left"/>
      <w:pPr>
        <w:tabs>
          <w:tab w:val="num" w:pos="5040"/>
        </w:tabs>
        <w:ind w:left="5040" w:hanging="360"/>
      </w:pPr>
      <w:rPr>
        <w:rFonts w:ascii="Wingdings" w:hAnsi="Wingdings" w:hint="default"/>
      </w:rPr>
    </w:lvl>
    <w:lvl w:ilvl="7" w:tplc="856E413C" w:tentative="1">
      <w:start w:val="1"/>
      <w:numFmt w:val="bullet"/>
      <w:lvlText w:val=""/>
      <w:lvlJc w:val="left"/>
      <w:pPr>
        <w:tabs>
          <w:tab w:val="num" w:pos="5760"/>
        </w:tabs>
        <w:ind w:left="5760" w:hanging="360"/>
      </w:pPr>
      <w:rPr>
        <w:rFonts w:ascii="Wingdings" w:hAnsi="Wingdings" w:hint="default"/>
      </w:rPr>
    </w:lvl>
    <w:lvl w:ilvl="8" w:tplc="2C8A332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0F164AC"/>
    <w:multiLevelType w:val="multilevel"/>
    <w:tmpl w:val="6B9CC782"/>
    <w:styleLink w:val="Style1"/>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3285F1D"/>
    <w:multiLevelType w:val="multilevel"/>
    <w:tmpl w:val="FA9E4150"/>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709"/>
        </w:tabs>
        <w:ind w:left="709" w:hanging="360"/>
      </w:pPr>
      <w:rPr>
        <w:rFonts w:ascii="Symbol" w:hAnsi="Symbol"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7" w15:restartNumberingAfterBreak="0">
    <w:nsid w:val="29B12205"/>
    <w:multiLevelType w:val="hybridMultilevel"/>
    <w:tmpl w:val="C5502A08"/>
    <w:lvl w:ilvl="0" w:tplc="D41E067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A46B66"/>
    <w:multiLevelType w:val="multilevel"/>
    <w:tmpl w:val="27AC55A6"/>
    <w:lvl w:ilvl="0">
      <w:start w:val="1"/>
      <w:numFmt w:val="lowerLetter"/>
      <w:pStyle w:val="STListParagraph"/>
      <w:lvlText w:val="(%1)"/>
      <w:lvlJc w:val="left"/>
      <w:pPr>
        <w:ind w:left="567" w:firstLine="0"/>
      </w:pPr>
      <w:rPr>
        <w:rFonts w:hint="default"/>
      </w:rPr>
    </w:lvl>
    <w:lvl w:ilvl="1">
      <w:start w:val="1"/>
      <w:numFmt w:val="lowerLetter"/>
      <w:lvlText w:val="%2)"/>
      <w:lvlJc w:val="left"/>
      <w:pPr>
        <w:ind w:left="1287" w:hanging="360"/>
      </w:pPr>
      <w:rPr>
        <w:rFonts w:hint="default"/>
      </w:rPr>
    </w:lvl>
    <w:lvl w:ilvl="2">
      <w:start w:val="1"/>
      <w:numFmt w:val="lowerRoman"/>
      <w:lvlText w:val="%3)"/>
      <w:lvlJc w:val="left"/>
      <w:pPr>
        <w:ind w:left="1647" w:hanging="360"/>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9" w15:restartNumberingAfterBreak="0">
    <w:nsid w:val="358A3AD8"/>
    <w:multiLevelType w:val="hybridMultilevel"/>
    <w:tmpl w:val="4536799C"/>
    <w:lvl w:ilvl="0" w:tplc="B22CCE3E">
      <w:start w:val="1"/>
      <w:numFmt w:val="bullet"/>
      <w:lvlText w:val=""/>
      <w:lvlJc w:val="left"/>
      <w:pPr>
        <w:tabs>
          <w:tab w:val="num" w:pos="720"/>
        </w:tabs>
        <w:ind w:left="720" w:hanging="360"/>
      </w:pPr>
      <w:rPr>
        <w:rFonts w:ascii="Wingdings" w:hAnsi="Wingdings" w:hint="default"/>
      </w:rPr>
    </w:lvl>
    <w:lvl w:ilvl="1" w:tplc="B906A76C" w:tentative="1">
      <w:start w:val="1"/>
      <w:numFmt w:val="bullet"/>
      <w:lvlText w:val=""/>
      <w:lvlJc w:val="left"/>
      <w:pPr>
        <w:tabs>
          <w:tab w:val="num" w:pos="1440"/>
        </w:tabs>
        <w:ind w:left="1440" w:hanging="360"/>
      </w:pPr>
      <w:rPr>
        <w:rFonts w:ascii="Wingdings" w:hAnsi="Wingdings" w:hint="default"/>
      </w:rPr>
    </w:lvl>
    <w:lvl w:ilvl="2" w:tplc="7AE40A80" w:tentative="1">
      <w:start w:val="1"/>
      <w:numFmt w:val="bullet"/>
      <w:lvlText w:val=""/>
      <w:lvlJc w:val="left"/>
      <w:pPr>
        <w:tabs>
          <w:tab w:val="num" w:pos="2160"/>
        </w:tabs>
        <w:ind w:left="2160" w:hanging="360"/>
      </w:pPr>
      <w:rPr>
        <w:rFonts w:ascii="Wingdings" w:hAnsi="Wingdings" w:hint="default"/>
      </w:rPr>
    </w:lvl>
    <w:lvl w:ilvl="3" w:tplc="137A704A" w:tentative="1">
      <w:start w:val="1"/>
      <w:numFmt w:val="bullet"/>
      <w:lvlText w:val=""/>
      <w:lvlJc w:val="left"/>
      <w:pPr>
        <w:tabs>
          <w:tab w:val="num" w:pos="2880"/>
        </w:tabs>
        <w:ind w:left="2880" w:hanging="360"/>
      </w:pPr>
      <w:rPr>
        <w:rFonts w:ascii="Wingdings" w:hAnsi="Wingdings" w:hint="default"/>
      </w:rPr>
    </w:lvl>
    <w:lvl w:ilvl="4" w:tplc="4DC4E94A" w:tentative="1">
      <w:start w:val="1"/>
      <w:numFmt w:val="bullet"/>
      <w:lvlText w:val=""/>
      <w:lvlJc w:val="left"/>
      <w:pPr>
        <w:tabs>
          <w:tab w:val="num" w:pos="3600"/>
        </w:tabs>
        <w:ind w:left="3600" w:hanging="360"/>
      </w:pPr>
      <w:rPr>
        <w:rFonts w:ascii="Wingdings" w:hAnsi="Wingdings" w:hint="default"/>
      </w:rPr>
    </w:lvl>
    <w:lvl w:ilvl="5" w:tplc="70863A0E" w:tentative="1">
      <w:start w:val="1"/>
      <w:numFmt w:val="bullet"/>
      <w:lvlText w:val=""/>
      <w:lvlJc w:val="left"/>
      <w:pPr>
        <w:tabs>
          <w:tab w:val="num" w:pos="4320"/>
        </w:tabs>
        <w:ind w:left="4320" w:hanging="360"/>
      </w:pPr>
      <w:rPr>
        <w:rFonts w:ascii="Wingdings" w:hAnsi="Wingdings" w:hint="default"/>
      </w:rPr>
    </w:lvl>
    <w:lvl w:ilvl="6" w:tplc="A3D80734" w:tentative="1">
      <w:start w:val="1"/>
      <w:numFmt w:val="bullet"/>
      <w:lvlText w:val=""/>
      <w:lvlJc w:val="left"/>
      <w:pPr>
        <w:tabs>
          <w:tab w:val="num" w:pos="5040"/>
        </w:tabs>
        <w:ind w:left="5040" w:hanging="360"/>
      </w:pPr>
      <w:rPr>
        <w:rFonts w:ascii="Wingdings" w:hAnsi="Wingdings" w:hint="default"/>
      </w:rPr>
    </w:lvl>
    <w:lvl w:ilvl="7" w:tplc="9BAA4AA8" w:tentative="1">
      <w:start w:val="1"/>
      <w:numFmt w:val="bullet"/>
      <w:lvlText w:val=""/>
      <w:lvlJc w:val="left"/>
      <w:pPr>
        <w:tabs>
          <w:tab w:val="num" w:pos="5760"/>
        </w:tabs>
        <w:ind w:left="5760" w:hanging="360"/>
      </w:pPr>
      <w:rPr>
        <w:rFonts w:ascii="Wingdings" w:hAnsi="Wingdings" w:hint="default"/>
      </w:rPr>
    </w:lvl>
    <w:lvl w:ilvl="8" w:tplc="66961EC6"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B7F41CB"/>
    <w:multiLevelType w:val="hybridMultilevel"/>
    <w:tmpl w:val="A6905D30"/>
    <w:lvl w:ilvl="0" w:tplc="8634DEDC">
      <w:start w:val="1"/>
      <w:numFmt w:val="bullet"/>
      <w:lvlText w:val="•"/>
      <w:lvlJc w:val="left"/>
      <w:pPr>
        <w:tabs>
          <w:tab w:val="num" w:pos="360"/>
        </w:tabs>
        <w:ind w:left="360" w:hanging="360"/>
      </w:pPr>
      <w:rPr>
        <w:rFonts w:ascii="Arial" w:hAnsi="Arial" w:hint="default"/>
      </w:rPr>
    </w:lvl>
    <w:lvl w:ilvl="1" w:tplc="208A9E90" w:tentative="1">
      <w:start w:val="1"/>
      <w:numFmt w:val="bullet"/>
      <w:lvlText w:val="•"/>
      <w:lvlJc w:val="left"/>
      <w:pPr>
        <w:tabs>
          <w:tab w:val="num" w:pos="1080"/>
        </w:tabs>
        <w:ind w:left="1080" w:hanging="360"/>
      </w:pPr>
      <w:rPr>
        <w:rFonts w:ascii="Arial" w:hAnsi="Arial" w:hint="default"/>
      </w:rPr>
    </w:lvl>
    <w:lvl w:ilvl="2" w:tplc="99B8A232" w:tentative="1">
      <w:start w:val="1"/>
      <w:numFmt w:val="bullet"/>
      <w:lvlText w:val="•"/>
      <w:lvlJc w:val="left"/>
      <w:pPr>
        <w:tabs>
          <w:tab w:val="num" w:pos="1800"/>
        </w:tabs>
        <w:ind w:left="1800" w:hanging="360"/>
      </w:pPr>
      <w:rPr>
        <w:rFonts w:ascii="Arial" w:hAnsi="Arial" w:hint="default"/>
      </w:rPr>
    </w:lvl>
    <w:lvl w:ilvl="3" w:tplc="EF0C2CF6" w:tentative="1">
      <w:start w:val="1"/>
      <w:numFmt w:val="bullet"/>
      <w:lvlText w:val="•"/>
      <w:lvlJc w:val="left"/>
      <w:pPr>
        <w:tabs>
          <w:tab w:val="num" w:pos="2520"/>
        </w:tabs>
        <w:ind w:left="2520" w:hanging="360"/>
      </w:pPr>
      <w:rPr>
        <w:rFonts w:ascii="Arial" w:hAnsi="Arial" w:hint="default"/>
      </w:rPr>
    </w:lvl>
    <w:lvl w:ilvl="4" w:tplc="4086E016" w:tentative="1">
      <w:start w:val="1"/>
      <w:numFmt w:val="bullet"/>
      <w:lvlText w:val="•"/>
      <w:lvlJc w:val="left"/>
      <w:pPr>
        <w:tabs>
          <w:tab w:val="num" w:pos="3240"/>
        </w:tabs>
        <w:ind w:left="3240" w:hanging="360"/>
      </w:pPr>
      <w:rPr>
        <w:rFonts w:ascii="Arial" w:hAnsi="Arial" w:hint="default"/>
      </w:rPr>
    </w:lvl>
    <w:lvl w:ilvl="5" w:tplc="4EF8FAE8" w:tentative="1">
      <w:start w:val="1"/>
      <w:numFmt w:val="bullet"/>
      <w:lvlText w:val="•"/>
      <w:lvlJc w:val="left"/>
      <w:pPr>
        <w:tabs>
          <w:tab w:val="num" w:pos="3960"/>
        </w:tabs>
        <w:ind w:left="3960" w:hanging="360"/>
      </w:pPr>
      <w:rPr>
        <w:rFonts w:ascii="Arial" w:hAnsi="Arial" w:hint="default"/>
      </w:rPr>
    </w:lvl>
    <w:lvl w:ilvl="6" w:tplc="46DE4702" w:tentative="1">
      <w:start w:val="1"/>
      <w:numFmt w:val="bullet"/>
      <w:lvlText w:val="•"/>
      <w:lvlJc w:val="left"/>
      <w:pPr>
        <w:tabs>
          <w:tab w:val="num" w:pos="4680"/>
        </w:tabs>
        <w:ind w:left="4680" w:hanging="360"/>
      </w:pPr>
      <w:rPr>
        <w:rFonts w:ascii="Arial" w:hAnsi="Arial" w:hint="default"/>
      </w:rPr>
    </w:lvl>
    <w:lvl w:ilvl="7" w:tplc="716226D4" w:tentative="1">
      <w:start w:val="1"/>
      <w:numFmt w:val="bullet"/>
      <w:lvlText w:val="•"/>
      <w:lvlJc w:val="left"/>
      <w:pPr>
        <w:tabs>
          <w:tab w:val="num" w:pos="5400"/>
        </w:tabs>
        <w:ind w:left="5400" w:hanging="360"/>
      </w:pPr>
      <w:rPr>
        <w:rFonts w:ascii="Arial" w:hAnsi="Arial" w:hint="default"/>
      </w:rPr>
    </w:lvl>
    <w:lvl w:ilvl="8" w:tplc="1A7A2580" w:tentative="1">
      <w:start w:val="1"/>
      <w:numFmt w:val="bullet"/>
      <w:lvlText w:val="•"/>
      <w:lvlJc w:val="left"/>
      <w:pPr>
        <w:tabs>
          <w:tab w:val="num" w:pos="6120"/>
        </w:tabs>
        <w:ind w:left="6120" w:hanging="360"/>
      </w:pPr>
      <w:rPr>
        <w:rFonts w:ascii="Arial" w:hAnsi="Arial" w:hint="default"/>
      </w:rPr>
    </w:lvl>
  </w:abstractNum>
  <w:abstractNum w:abstractNumId="11" w15:restartNumberingAfterBreak="0">
    <w:nsid w:val="3CE739D2"/>
    <w:multiLevelType w:val="hybridMultilevel"/>
    <w:tmpl w:val="842C0ACA"/>
    <w:lvl w:ilvl="0" w:tplc="D41E0678">
      <w:start w:val="1"/>
      <w:numFmt w:val="bullet"/>
      <w:lvlText w:val=""/>
      <w:lvlJc w:val="left"/>
      <w:pPr>
        <w:ind w:left="1080" w:hanging="360"/>
      </w:pPr>
      <w:rPr>
        <w:rFonts w:ascii="Symbol" w:hAnsi="Symbol" w:hint="default"/>
      </w:rPr>
    </w:lvl>
    <w:lvl w:ilvl="1" w:tplc="4E0A236E">
      <w:start w:val="1"/>
      <w:numFmt w:val="bullet"/>
      <w:lvlText w:val=""/>
      <w:lvlJc w:val="left"/>
      <w:pPr>
        <w:ind w:left="2160" w:hanging="360"/>
      </w:pPr>
      <w:rPr>
        <w:rFonts w:ascii="Symbol" w:hAnsi="Symbo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3EAE5D5B"/>
    <w:multiLevelType w:val="hybridMultilevel"/>
    <w:tmpl w:val="118209EA"/>
    <w:lvl w:ilvl="0" w:tplc="151638AE">
      <w:start w:val="1"/>
      <w:numFmt w:val="bullet"/>
      <w:pStyle w:val="Level2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15:restartNumberingAfterBreak="0">
    <w:nsid w:val="485F31B1"/>
    <w:multiLevelType w:val="hybridMultilevel"/>
    <w:tmpl w:val="FB4AECF2"/>
    <w:lvl w:ilvl="0" w:tplc="B73CFEF8">
      <w:start w:val="1"/>
      <w:numFmt w:val="bullet"/>
      <w:lvlText w:val=""/>
      <w:lvlJc w:val="left"/>
      <w:pPr>
        <w:ind w:left="108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4A845E91"/>
    <w:multiLevelType w:val="multilevel"/>
    <w:tmpl w:val="131C617E"/>
    <w:styleLink w:val="CurrentList2"/>
    <w:lvl w:ilvl="0">
      <w:start w:val="1"/>
      <w:numFmt w:val="lowerLetter"/>
      <w:lvlText w:val="(%1)"/>
      <w:lvlJc w:val="left"/>
      <w:pPr>
        <w:tabs>
          <w:tab w:val="num" w:pos="1069"/>
        </w:tabs>
        <w:ind w:left="1069" w:hanging="360"/>
      </w:pPr>
      <w:rPr>
        <w:sz w:val="17"/>
        <w:szCs w:val="17"/>
      </w:rPr>
    </w:lvl>
    <w:lvl w:ilvl="1">
      <w:start w:val="1"/>
      <w:numFmt w:val="bullet"/>
      <w:lvlText w:val="o"/>
      <w:lvlJc w:val="left"/>
      <w:pPr>
        <w:tabs>
          <w:tab w:val="num" w:pos="1789"/>
        </w:tabs>
        <w:ind w:left="1789" w:hanging="360"/>
      </w:pPr>
      <w:rPr>
        <w:rFonts w:ascii="Courier New" w:hAnsi="Courier New" w:cs="Times New Roman" w:hint="default"/>
        <w:sz w:val="20"/>
      </w:rPr>
    </w:lvl>
    <w:lvl w:ilvl="2">
      <w:start w:val="1"/>
      <w:numFmt w:val="bullet"/>
      <w:lvlText w:val=""/>
      <w:lvlJc w:val="left"/>
      <w:pPr>
        <w:tabs>
          <w:tab w:val="num" w:pos="2509"/>
        </w:tabs>
        <w:ind w:left="2509" w:hanging="360"/>
      </w:pPr>
      <w:rPr>
        <w:rFonts w:ascii="Wingdings" w:hAnsi="Wingdings" w:hint="default"/>
        <w:sz w:val="20"/>
      </w:rPr>
    </w:lvl>
    <w:lvl w:ilvl="3">
      <w:start w:val="1"/>
      <w:numFmt w:val="bullet"/>
      <w:lvlText w:val=""/>
      <w:lvlJc w:val="left"/>
      <w:pPr>
        <w:tabs>
          <w:tab w:val="num" w:pos="3229"/>
        </w:tabs>
        <w:ind w:left="3229" w:hanging="360"/>
      </w:pPr>
      <w:rPr>
        <w:rFonts w:ascii="Wingdings" w:hAnsi="Wingdings" w:hint="default"/>
        <w:sz w:val="20"/>
      </w:rPr>
    </w:lvl>
    <w:lvl w:ilvl="4">
      <w:start w:val="1"/>
      <w:numFmt w:val="bullet"/>
      <w:lvlText w:val=""/>
      <w:lvlJc w:val="left"/>
      <w:pPr>
        <w:tabs>
          <w:tab w:val="num" w:pos="3949"/>
        </w:tabs>
        <w:ind w:left="3949" w:hanging="360"/>
      </w:pPr>
      <w:rPr>
        <w:rFonts w:ascii="Wingdings" w:hAnsi="Wingdings" w:hint="default"/>
        <w:sz w:val="20"/>
      </w:rPr>
    </w:lvl>
    <w:lvl w:ilvl="5">
      <w:start w:val="1"/>
      <w:numFmt w:val="bullet"/>
      <w:lvlText w:val=""/>
      <w:lvlJc w:val="left"/>
      <w:pPr>
        <w:tabs>
          <w:tab w:val="num" w:pos="4669"/>
        </w:tabs>
        <w:ind w:left="4669" w:hanging="360"/>
      </w:pPr>
      <w:rPr>
        <w:rFonts w:ascii="Wingdings" w:hAnsi="Wingdings" w:hint="default"/>
        <w:sz w:val="20"/>
      </w:rPr>
    </w:lvl>
    <w:lvl w:ilvl="6">
      <w:start w:val="1"/>
      <w:numFmt w:val="bullet"/>
      <w:lvlText w:val=""/>
      <w:lvlJc w:val="left"/>
      <w:pPr>
        <w:tabs>
          <w:tab w:val="num" w:pos="5389"/>
        </w:tabs>
        <w:ind w:left="5389" w:hanging="360"/>
      </w:pPr>
      <w:rPr>
        <w:rFonts w:ascii="Wingdings" w:hAnsi="Wingdings" w:hint="default"/>
        <w:sz w:val="20"/>
      </w:rPr>
    </w:lvl>
    <w:lvl w:ilvl="7">
      <w:start w:val="1"/>
      <w:numFmt w:val="bullet"/>
      <w:lvlText w:val=""/>
      <w:lvlJc w:val="left"/>
      <w:pPr>
        <w:tabs>
          <w:tab w:val="num" w:pos="6109"/>
        </w:tabs>
        <w:ind w:left="6109" w:hanging="360"/>
      </w:pPr>
      <w:rPr>
        <w:rFonts w:ascii="Wingdings" w:hAnsi="Wingdings" w:hint="default"/>
        <w:sz w:val="20"/>
      </w:rPr>
    </w:lvl>
    <w:lvl w:ilvl="8">
      <w:start w:val="1"/>
      <w:numFmt w:val="bullet"/>
      <w:lvlText w:val=""/>
      <w:lvlJc w:val="left"/>
      <w:pPr>
        <w:tabs>
          <w:tab w:val="num" w:pos="6829"/>
        </w:tabs>
        <w:ind w:left="6829" w:hanging="360"/>
      </w:pPr>
      <w:rPr>
        <w:rFonts w:ascii="Wingdings" w:hAnsi="Wingdings" w:hint="default"/>
        <w:sz w:val="20"/>
      </w:rPr>
    </w:lvl>
  </w:abstractNum>
  <w:abstractNum w:abstractNumId="15" w15:restartNumberingAfterBreak="0">
    <w:nsid w:val="5CB60E3B"/>
    <w:multiLevelType w:val="hybridMultilevel"/>
    <w:tmpl w:val="0F7ED0C0"/>
    <w:lvl w:ilvl="0" w:tplc="D15AEC4C">
      <w:start w:val="1"/>
      <w:numFmt w:val="bullet"/>
      <w:pStyle w:val="Level1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6"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61496E1C"/>
    <w:multiLevelType w:val="hybridMultilevel"/>
    <w:tmpl w:val="785A89E4"/>
    <w:lvl w:ilvl="0" w:tplc="6958D492">
      <w:start w:val="1"/>
      <w:numFmt w:val="lowerLetter"/>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62646B5F"/>
    <w:multiLevelType w:val="multilevel"/>
    <w:tmpl w:val="142E8924"/>
    <w:styleLink w:val="CurrentList3"/>
    <w:lvl w:ilvl="0">
      <w:start w:val="1"/>
      <w:numFmt w:val="bullet"/>
      <w:lvlText w:val="­"/>
      <w:lvlJc w:val="left"/>
      <w:pPr>
        <w:ind w:left="1429" w:hanging="360"/>
      </w:pPr>
      <w:rPr>
        <w:rFonts w:ascii="Courier New" w:hAnsi="Courier New"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19" w15:restartNumberingAfterBreak="0">
    <w:nsid w:val="66A06109"/>
    <w:multiLevelType w:val="multilevel"/>
    <w:tmpl w:val="9946B532"/>
    <w:styleLink w:val="CurrentList1"/>
    <w:lvl w:ilvl="0">
      <w:start w:val="1"/>
      <w:numFmt w:val="lowerLetter"/>
      <w:lvlText w:val="%1."/>
      <w:lvlJc w:val="left"/>
      <w:pPr>
        <w:ind w:left="1080" w:hanging="360"/>
      </w:pPr>
      <w:rPr>
        <w:rFonts w:ascii="Arial" w:hAnsi="Arial" w:cs="Arial"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0"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1" w15:restartNumberingAfterBreak="0">
    <w:nsid w:val="6CB05829"/>
    <w:multiLevelType w:val="hybridMultilevel"/>
    <w:tmpl w:val="C2A6DB1E"/>
    <w:lvl w:ilvl="0" w:tplc="43044232">
      <w:start w:val="1"/>
      <w:numFmt w:val="bullet"/>
      <w:pStyle w:val="Level3Bullet"/>
      <w:lvlText w:val=""/>
      <w:lvlJc w:val="left"/>
      <w:pPr>
        <w:ind w:left="2421" w:hanging="360"/>
      </w:pPr>
      <w:rPr>
        <w:rFonts w:ascii="Symbol" w:hAnsi="Symbol" w:hint="default"/>
      </w:rPr>
    </w:lvl>
    <w:lvl w:ilvl="1" w:tplc="04090003" w:tentative="1">
      <w:start w:val="1"/>
      <w:numFmt w:val="bullet"/>
      <w:lvlText w:val="o"/>
      <w:lvlJc w:val="left"/>
      <w:pPr>
        <w:ind w:left="3141" w:hanging="360"/>
      </w:pPr>
      <w:rPr>
        <w:rFonts w:ascii="Courier New" w:hAnsi="Courier New" w:cs="Courier New" w:hint="default"/>
      </w:rPr>
    </w:lvl>
    <w:lvl w:ilvl="2" w:tplc="04090005" w:tentative="1">
      <w:start w:val="1"/>
      <w:numFmt w:val="bullet"/>
      <w:lvlText w:val=""/>
      <w:lvlJc w:val="left"/>
      <w:pPr>
        <w:ind w:left="3861" w:hanging="360"/>
      </w:pPr>
      <w:rPr>
        <w:rFonts w:ascii="Wingdings" w:hAnsi="Wingdings" w:hint="default"/>
      </w:rPr>
    </w:lvl>
    <w:lvl w:ilvl="3" w:tplc="04090001" w:tentative="1">
      <w:start w:val="1"/>
      <w:numFmt w:val="bullet"/>
      <w:lvlText w:val=""/>
      <w:lvlJc w:val="left"/>
      <w:pPr>
        <w:ind w:left="4581" w:hanging="360"/>
      </w:pPr>
      <w:rPr>
        <w:rFonts w:ascii="Symbol" w:hAnsi="Symbol" w:hint="default"/>
      </w:rPr>
    </w:lvl>
    <w:lvl w:ilvl="4" w:tplc="04090003" w:tentative="1">
      <w:start w:val="1"/>
      <w:numFmt w:val="bullet"/>
      <w:lvlText w:val="o"/>
      <w:lvlJc w:val="left"/>
      <w:pPr>
        <w:ind w:left="5301" w:hanging="360"/>
      </w:pPr>
      <w:rPr>
        <w:rFonts w:ascii="Courier New" w:hAnsi="Courier New" w:cs="Courier New" w:hint="default"/>
      </w:rPr>
    </w:lvl>
    <w:lvl w:ilvl="5" w:tplc="04090005" w:tentative="1">
      <w:start w:val="1"/>
      <w:numFmt w:val="bullet"/>
      <w:lvlText w:val=""/>
      <w:lvlJc w:val="left"/>
      <w:pPr>
        <w:ind w:left="6021" w:hanging="360"/>
      </w:pPr>
      <w:rPr>
        <w:rFonts w:ascii="Wingdings" w:hAnsi="Wingdings" w:hint="default"/>
      </w:rPr>
    </w:lvl>
    <w:lvl w:ilvl="6" w:tplc="04090001" w:tentative="1">
      <w:start w:val="1"/>
      <w:numFmt w:val="bullet"/>
      <w:lvlText w:val=""/>
      <w:lvlJc w:val="left"/>
      <w:pPr>
        <w:ind w:left="6741" w:hanging="360"/>
      </w:pPr>
      <w:rPr>
        <w:rFonts w:ascii="Symbol" w:hAnsi="Symbol" w:hint="default"/>
      </w:rPr>
    </w:lvl>
    <w:lvl w:ilvl="7" w:tplc="04090003" w:tentative="1">
      <w:start w:val="1"/>
      <w:numFmt w:val="bullet"/>
      <w:lvlText w:val="o"/>
      <w:lvlJc w:val="left"/>
      <w:pPr>
        <w:ind w:left="7461" w:hanging="360"/>
      </w:pPr>
      <w:rPr>
        <w:rFonts w:ascii="Courier New" w:hAnsi="Courier New" w:cs="Courier New" w:hint="default"/>
      </w:rPr>
    </w:lvl>
    <w:lvl w:ilvl="8" w:tplc="04090005" w:tentative="1">
      <w:start w:val="1"/>
      <w:numFmt w:val="bullet"/>
      <w:lvlText w:val=""/>
      <w:lvlJc w:val="left"/>
      <w:pPr>
        <w:ind w:left="8181" w:hanging="360"/>
      </w:pPr>
      <w:rPr>
        <w:rFonts w:ascii="Wingdings" w:hAnsi="Wingdings" w:hint="default"/>
      </w:rPr>
    </w:lvl>
  </w:abstractNum>
  <w:abstractNum w:abstractNumId="22"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3" w15:restartNumberingAfterBreak="0">
    <w:nsid w:val="75DE0931"/>
    <w:multiLevelType w:val="hybridMultilevel"/>
    <w:tmpl w:val="AA120188"/>
    <w:lvl w:ilvl="0" w:tplc="2DD474FC">
      <w:start w:val="1"/>
      <w:numFmt w:val="bullet"/>
      <w:lvlText w:val="•"/>
      <w:lvlJc w:val="left"/>
      <w:pPr>
        <w:tabs>
          <w:tab w:val="num" w:pos="360"/>
        </w:tabs>
        <w:ind w:left="360" w:hanging="360"/>
      </w:pPr>
      <w:rPr>
        <w:rFonts w:ascii="Arial" w:hAnsi="Arial" w:hint="default"/>
      </w:rPr>
    </w:lvl>
    <w:lvl w:ilvl="1" w:tplc="6A0A8870" w:tentative="1">
      <w:start w:val="1"/>
      <w:numFmt w:val="bullet"/>
      <w:lvlText w:val="•"/>
      <w:lvlJc w:val="left"/>
      <w:pPr>
        <w:tabs>
          <w:tab w:val="num" w:pos="1080"/>
        </w:tabs>
        <w:ind w:left="1080" w:hanging="360"/>
      </w:pPr>
      <w:rPr>
        <w:rFonts w:ascii="Arial" w:hAnsi="Arial" w:hint="default"/>
      </w:rPr>
    </w:lvl>
    <w:lvl w:ilvl="2" w:tplc="A64AFD00" w:tentative="1">
      <w:start w:val="1"/>
      <w:numFmt w:val="bullet"/>
      <w:lvlText w:val="•"/>
      <w:lvlJc w:val="left"/>
      <w:pPr>
        <w:tabs>
          <w:tab w:val="num" w:pos="1800"/>
        </w:tabs>
        <w:ind w:left="1800" w:hanging="360"/>
      </w:pPr>
      <w:rPr>
        <w:rFonts w:ascii="Arial" w:hAnsi="Arial" w:hint="default"/>
      </w:rPr>
    </w:lvl>
    <w:lvl w:ilvl="3" w:tplc="805E3C72" w:tentative="1">
      <w:start w:val="1"/>
      <w:numFmt w:val="bullet"/>
      <w:lvlText w:val="•"/>
      <w:lvlJc w:val="left"/>
      <w:pPr>
        <w:tabs>
          <w:tab w:val="num" w:pos="2520"/>
        </w:tabs>
        <w:ind w:left="2520" w:hanging="360"/>
      </w:pPr>
      <w:rPr>
        <w:rFonts w:ascii="Arial" w:hAnsi="Arial" w:hint="default"/>
      </w:rPr>
    </w:lvl>
    <w:lvl w:ilvl="4" w:tplc="60342A8E" w:tentative="1">
      <w:start w:val="1"/>
      <w:numFmt w:val="bullet"/>
      <w:lvlText w:val="•"/>
      <w:lvlJc w:val="left"/>
      <w:pPr>
        <w:tabs>
          <w:tab w:val="num" w:pos="3240"/>
        </w:tabs>
        <w:ind w:left="3240" w:hanging="360"/>
      </w:pPr>
      <w:rPr>
        <w:rFonts w:ascii="Arial" w:hAnsi="Arial" w:hint="default"/>
      </w:rPr>
    </w:lvl>
    <w:lvl w:ilvl="5" w:tplc="06765040" w:tentative="1">
      <w:start w:val="1"/>
      <w:numFmt w:val="bullet"/>
      <w:lvlText w:val="•"/>
      <w:lvlJc w:val="left"/>
      <w:pPr>
        <w:tabs>
          <w:tab w:val="num" w:pos="3960"/>
        </w:tabs>
        <w:ind w:left="3960" w:hanging="360"/>
      </w:pPr>
      <w:rPr>
        <w:rFonts w:ascii="Arial" w:hAnsi="Arial" w:hint="default"/>
      </w:rPr>
    </w:lvl>
    <w:lvl w:ilvl="6" w:tplc="1C14ADA8" w:tentative="1">
      <w:start w:val="1"/>
      <w:numFmt w:val="bullet"/>
      <w:lvlText w:val="•"/>
      <w:lvlJc w:val="left"/>
      <w:pPr>
        <w:tabs>
          <w:tab w:val="num" w:pos="4680"/>
        </w:tabs>
        <w:ind w:left="4680" w:hanging="360"/>
      </w:pPr>
      <w:rPr>
        <w:rFonts w:ascii="Arial" w:hAnsi="Arial" w:hint="default"/>
      </w:rPr>
    </w:lvl>
    <w:lvl w:ilvl="7" w:tplc="90244B5C" w:tentative="1">
      <w:start w:val="1"/>
      <w:numFmt w:val="bullet"/>
      <w:lvlText w:val="•"/>
      <w:lvlJc w:val="left"/>
      <w:pPr>
        <w:tabs>
          <w:tab w:val="num" w:pos="5400"/>
        </w:tabs>
        <w:ind w:left="5400" w:hanging="360"/>
      </w:pPr>
      <w:rPr>
        <w:rFonts w:ascii="Arial" w:hAnsi="Arial" w:hint="default"/>
      </w:rPr>
    </w:lvl>
    <w:lvl w:ilvl="8" w:tplc="7D8CEDB4" w:tentative="1">
      <w:start w:val="1"/>
      <w:numFmt w:val="bullet"/>
      <w:lvlText w:val="•"/>
      <w:lvlJc w:val="left"/>
      <w:pPr>
        <w:tabs>
          <w:tab w:val="num" w:pos="6120"/>
        </w:tabs>
        <w:ind w:left="6120" w:hanging="360"/>
      </w:pPr>
      <w:rPr>
        <w:rFonts w:ascii="Arial" w:hAnsi="Arial" w:hint="default"/>
      </w:rPr>
    </w:lvl>
  </w:abstractNum>
  <w:abstractNum w:abstractNumId="24" w15:restartNumberingAfterBreak="0">
    <w:nsid w:val="7C5E7D2A"/>
    <w:multiLevelType w:val="multilevel"/>
    <w:tmpl w:val="7A42A354"/>
    <w:styleLink w:val="Style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num w:numId="1" w16cid:durableId="1782336705">
    <w:abstractNumId w:val="22"/>
  </w:num>
  <w:num w:numId="2" w16cid:durableId="1299146426">
    <w:abstractNumId w:val="20"/>
  </w:num>
  <w:num w:numId="3" w16cid:durableId="1716929690">
    <w:abstractNumId w:val="16"/>
  </w:num>
  <w:num w:numId="4" w16cid:durableId="1611008562">
    <w:abstractNumId w:val="6"/>
  </w:num>
  <w:num w:numId="5" w16cid:durableId="1104616682">
    <w:abstractNumId w:val="5"/>
  </w:num>
  <w:num w:numId="6" w16cid:durableId="1701129540">
    <w:abstractNumId w:val="24"/>
  </w:num>
  <w:num w:numId="7" w16cid:durableId="601230037">
    <w:abstractNumId w:val="3"/>
  </w:num>
  <w:num w:numId="8" w16cid:durableId="1341082925">
    <w:abstractNumId w:val="11"/>
  </w:num>
  <w:num w:numId="9" w16cid:durableId="882447685">
    <w:abstractNumId w:val="13"/>
  </w:num>
  <w:num w:numId="10" w16cid:durableId="1200317960">
    <w:abstractNumId w:val="10"/>
  </w:num>
  <w:num w:numId="11" w16cid:durableId="120930125">
    <w:abstractNumId w:val="4"/>
  </w:num>
  <w:num w:numId="12" w16cid:durableId="1175608393">
    <w:abstractNumId w:val="23"/>
  </w:num>
  <w:num w:numId="13" w16cid:durableId="406730982">
    <w:abstractNumId w:val="9"/>
  </w:num>
  <w:num w:numId="14" w16cid:durableId="444887244">
    <w:abstractNumId w:val="7"/>
  </w:num>
  <w:num w:numId="15" w16cid:durableId="1424378631">
    <w:abstractNumId w:val="17"/>
  </w:num>
  <w:num w:numId="16" w16cid:durableId="1112166866">
    <w:abstractNumId w:val="0"/>
  </w:num>
  <w:num w:numId="17" w16cid:durableId="1162619231">
    <w:abstractNumId w:val="0"/>
    <w:lvlOverride w:ilvl="0">
      <w:startOverride w:val="1"/>
    </w:lvlOverride>
  </w:num>
  <w:num w:numId="18" w16cid:durableId="2129621676">
    <w:abstractNumId w:val="1"/>
  </w:num>
  <w:num w:numId="19" w16cid:durableId="1919169572">
    <w:abstractNumId w:val="19"/>
  </w:num>
  <w:num w:numId="20" w16cid:durableId="740563382">
    <w:abstractNumId w:val="14"/>
  </w:num>
  <w:num w:numId="21" w16cid:durableId="1863661534">
    <w:abstractNumId w:val="18"/>
  </w:num>
  <w:num w:numId="22" w16cid:durableId="980770045">
    <w:abstractNumId w:val="2"/>
  </w:num>
  <w:num w:numId="23" w16cid:durableId="127479456">
    <w:abstractNumId w:val="15"/>
  </w:num>
  <w:num w:numId="24" w16cid:durableId="312759653">
    <w:abstractNumId w:val="12"/>
  </w:num>
  <w:num w:numId="25" w16cid:durableId="1166282427">
    <w:abstractNumId w:val="8"/>
  </w:num>
  <w:num w:numId="26" w16cid:durableId="125941107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8261635">
    <w:abstractNumId w:val="21"/>
  </w:num>
  <w:num w:numId="28" w16cid:durableId="20881151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33471977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3511864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34030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4004453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80979004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uthor">
    <w15:presenceInfo w15:providerId="None" w15:userId="Auth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activeWritingStyle w:appName="MSWord" w:lang="nl-NL" w:vendorID="64" w:dllVersion="0" w:nlCheck="1" w:checkStyle="0"/>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activeWritingStyle w:appName="MSWord" w:lang="fr-CH" w:vendorID="64" w:dllVersion="0" w:nlCheck="1" w:checkStyle="0"/>
  <w:activeWritingStyle w:appName="MSWord" w:lang="es-ES" w:vendorID="64" w:dllVersion="0" w:nlCheck="1" w:checkStyle="0"/>
  <w:activeWritingStyle w:appName="MSWord" w:lang="es-419"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48A2"/>
    <w:rsid w:val="0000029F"/>
    <w:rsid w:val="000004B5"/>
    <w:rsid w:val="0000089D"/>
    <w:rsid w:val="00001E29"/>
    <w:rsid w:val="00002584"/>
    <w:rsid w:val="00002E78"/>
    <w:rsid w:val="0000388C"/>
    <w:rsid w:val="000042DD"/>
    <w:rsid w:val="00004744"/>
    <w:rsid w:val="00004DDF"/>
    <w:rsid w:val="0000597D"/>
    <w:rsid w:val="00005B35"/>
    <w:rsid w:val="00006188"/>
    <w:rsid w:val="00006401"/>
    <w:rsid w:val="000113E3"/>
    <w:rsid w:val="0001170E"/>
    <w:rsid w:val="0001200E"/>
    <w:rsid w:val="00013392"/>
    <w:rsid w:val="00014C28"/>
    <w:rsid w:val="0001520E"/>
    <w:rsid w:val="000156BA"/>
    <w:rsid w:val="00015B89"/>
    <w:rsid w:val="00016AEF"/>
    <w:rsid w:val="000174CF"/>
    <w:rsid w:val="00017661"/>
    <w:rsid w:val="000176DB"/>
    <w:rsid w:val="0002008F"/>
    <w:rsid w:val="00020223"/>
    <w:rsid w:val="00021BD0"/>
    <w:rsid w:val="0002248B"/>
    <w:rsid w:val="000232C6"/>
    <w:rsid w:val="0002434F"/>
    <w:rsid w:val="00024522"/>
    <w:rsid w:val="000257E5"/>
    <w:rsid w:val="00025850"/>
    <w:rsid w:val="000269CE"/>
    <w:rsid w:val="00026F95"/>
    <w:rsid w:val="00027212"/>
    <w:rsid w:val="00027B32"/>
    <w:rsid w:val="00027F45"/>
    <w:rsid w:val="0003172C"/>
    <w:rsid w:val="00032656"/>
    <w:rsid w:val="0003315C"/>
    <w:rsid w:val="000332E0"/>
    <w:rsid w:val="0003337A"/>
    <w:rsid w:val="00033C51"/>
    <w:rsid w:val="00033D9E"/>
    <w:rsid w:val="000343A3"/>
    <w:rsid w:val="000348D3"/>
    <w:rsid w:val="000349FA"/>
    <w:rsid w:val="00034D76"/>
    <w:rsid w:val="00035DDA"/>
    <w:rsid w:val="000364B6"/>
    <w:rsid w:val="0003650C"/>
    <w:rsid w:val="000369DA"/>
    <w:rsid w:val="00037103"/>
    <w:rsid w:val="0003744D"/>
    <w:rsid w:val="00037BEE"/>
    <w:rsid w:val="00037EE2"/>
    <w:rsid w:val="00037FF0"/>
    <w:rsid w:val="000404F3"/>
    <w:rsid w:val="000405C8"/>
    <w:rsid w:val="00040CF3"/>
    <w:rsid w:val="000410FF"/>
    <w:rsid w:val="00042395"/>
    <w:rsid w:val="00042773"/>
    <w:rsid w:val="00042993"/>
    <w:rsid w:val="00042BC4"/>
    <w:rsid w:val="00042DD4"/>
    <w:rsid w:val="000438DF"/>
    <w:rsid w:val="00043B3F"/>
    <w:rsid w:val="00043C15"/>
    <w:rsid w:val="000440F6"/>
    <w:rsid w:val="000445C8"/>
    <w:rsid w:val="0004670B"/>
    <w:rsid w:val="0005055E"/>
    <w:rsid w:val="00050B28"/>
    <w:rsid w:val="00051265"/>
    <w:rsid w:val="0005151F"/>
    <w:rsid w:val="00052103"/>
    <w:rsid w:val="000521E9"/>
    <w:rsid w:val="00052261"/>
    <w:rsid w:val="00052670"/>
    <w:rsid w:val="00053060"/>
    <w:rsid w:val="00053097"/>
    <w:rsid w:val="00053783"/>
    <w:rsid w:val="00053C56"/>
    <w:rsid w:val="00053D0D"/>
    <w:rsid w:val="000546FC"/>
    <w:rsid w:val="00055674"/>
    <w:rsid w:val="00055C75"/>
    <w:rsid w:val="00055F86"/>
    <w:rsid w:val="00055FE5"/>
    <w:rsid w:val="00057CBE"/>
    <w:rsid w:val="00060962"/>
    <w:rsid w:val="000615E6"/>
    <w:rsid w:val="00061C28"/>
    <w:rsid w:val="00061CC4"/>
    <w:rsid w:val="00061D30"/>
    <w:rsid w:val="00061DBF"/>
    <w:rsid w:val="00061E3D"/>
    <w:rsid w:val="00061FAD"/>
    <w:rsid w:val="00062ABE"/>
    <w:rsid w:val="00063818"/>
    <w:rsid w:val="00063C7E"/>
    <w:rsid w:val="00063F08"/>
    <w:rsid w:val="000642B5"/>
    <w:rsid w:val="00064662"/>
    <w:rsid w:val="000653B9"/>
    <w:rsid w:val="0006597D"/>
    <w:rsid w:val="00066589"/>
    <w:rsid w:val="00067035"/>
    <w:rsid w:val="0006720B"/>
    <w:rsid w:val="0006746A"/>
    <w:rsid w:val="00067B30"/>
    <w:rsid w:val="00067F29"/>
    <w:rsid w:val="0007077A"/>
    <w:rsid w:val="00070C4B"/>
    <w:rsid w:val="00070F00"/>
    <w:rsid w:val="00071923"/>
    <w:rsid w:val="00071A17"/>
    <w:rsid w:val="000721C8"/>
    <w:rsid w:val="00072776"/>
    <w:rsid w:val="00072E64"/>
    <w:rsid w:val="00073334"/>
    <w:rsid w:val="000733DD"/>
    <w:rsid w:val="00073A7A"/>
    <w:rsid w:val="00074627"/>
    <w:rsid w:val="00074957"/>
    <w:rsid w:val="00074B71"/>
    <w:rsid w:val="00074D17"/>
    <w:rsid w:val="00074FA4"/>
    <w:rsid w:val="000751A2"/>
    <w:rsid w:val="0007555C"/>
    <w:rsid w:val="00076271"/>
    <w:rsid w:val="00076E6E"/>
    <w:rsid w:val="00077925"/>
    <w:rsid w:val="00077F35"/>
    <w:rsid w:val="00080504"/>
    <w:rsid w:val="00080D9F"/>
    <w:rsid w:val="0008230B"/>
    <w:rsid w:val="00082E6F"/>
    <w:rsid w:val="0008430D"/>
    <w:rsid w:val="000843AE"/>
    <w:rsid w:val="000845AC"/>
    <w:rsid w:val="0008544C"/>
    <w:rsid w:val="00085A6E"/>
    <w:rsid w:val="00086BC7"/>
    <w:rsid w:val="00086FB3"/>
    <w:rsid w:val="000871E1"/>
    <w:rsid w:val="00091432"/>
    <w:rsid w:val="000914C2"/>
    <w:rsid w:val="0009153D"/>
    <w:rsid w:val="000915BF"/>
    <w:rsid w:val="00091B3D"/>
    <w:rsid w:val="00091CEE"/>
    <w:rsid w:val="00091DB4"/>
    <w:rsid w:val="00092371"/>
    <w:rsid w:val="0009420C"/>
    <w:rsid w:val="00094232"/>
    <w:rsid w:val="00094C95"/>
    <w:rsid w:val="00094FEA"/>
    <w:rsid w:val="0009629D"/>
    <w:rsid w:val="00096709"/>
    <w:rsid w:val="00096E04"/>
    <w:rsid w:val="00097C24"/>
    <w:rsid w:val="000A1774"/>
    <w:rsid w:val="000A2425"/>
    <w:rsid w:val="000A251C"/>
    <w:rsid w:val="000A2F8F"/>
    <w:rsid w:val="000A4841"/>
    <w:rsid w:val="000A4EB0"/>
    <w:rsid w:val="000A5CEF"/>
    <w:rsid w:val="000A61CE"/>
    <w:rsid w:val="000A6F19"/>
    <w:rsid w:val="000A7A80"/>
    <w:rsid w:val="000B313D"/>
    <w:rsid w:val="000B3414"/>
    <w:rsid w:val="000B4EDC"/>
    <w:rsid w:val="000B50DB"/>
    <w:rsid w:val="000B5138"/>
    <w:rsid w:val="000B6605"/>
    <w:rsid w:val="000B6E2B"/>
    <w:rsid w:val="000B6EE3"/>
    <w:rsid w:val="000B7D51"/>
    <w:rsid w:val="000C0BF5"/>
    <w:rsid w:val="000C0C05"/>
    <w:rsid w:val="000C1770"/>
    <w:rsid w:val="000C2189"/>
    <w:rsid w:val="000C38E8"/>
    <w:rsid w:val="000C3E67"/>
    <w:rsid w:val="000C48A3"/>
    <w:rsid w:val="000C493B"/>
    <w:rsid w:val="000C4EF3"/>
    <w:rsid w:val="000C553B"/>
    <w:rsid w:val="000C5578"/>
    <w:rsid w:val="000C5DEF"/>
    <w:rsid w:val="000C5F68"/>
    <w:rsid w:val="000C6A08"/>
    <w:rsid w:val="000C6E35"/>
    <w:rsid w:val="000D13BD"/>
    <w:rsid w:val="000D19C4"/>
    <w:rsid w:val="000D28B5"/>
    <w:rsid w:val="000D3A63"/>
    <w:rsid w:val="000D4CB4"/>
    <w:rsid w:val="000D64AC"/>
    <w:rsid w:val="000D6E48"/>
    <w:rsid w:val="000D7037"/>
    <w:rsid w:val="000D7382"/>
    <w:rsid w:val="000D7A0E"/>
    <w:rsid w:val="000D7D76"/>
    <w:rsid w:val="000E0035"/>
    <w:rsid w:val="000E08FA"/>
    <w:rsid w:val="000E09E7"/>
    <w:rsid w:val="000E1184"/>
    <w:rsid w:val="000E179B"/>
    <w:rsid w:val="000E21A3"/>
    <w:rsid w:val="000E230E"/>
    <w:rsid w:val="000E260B"/>
    <w:rsid w:val="000E2C88"/>
    <w:rsid w:val="000E4C4E"/>
    <w:rsid w:val="000E5267"/>
    <w:rsid w:val="000E585F"/>
    <w:rsid w:val="000E597F"/>
    <w:rsid w:val="000E646F"/>
    <w:rsid w:val="000E69C9"/>
    <w:rsid w:val="000E7D8B"/>
    <w:rsid w:val="000E7F7A"/>
    <w:rsid w:val="000F0557"/>
    <w:rsid w:val="000F12F9"/>
    <w:rsid w:val="000F14E3"/>
    <w:rsid w:val="000F15E9"/>
    <w:rsid w:val="000F1A50"/>
    <w:rsid w:val="000F2828"/>
    <w:rsid w:val="000F3604"/>
    <w:rsid w:val="000F3A05"/>
    <w:rsid w:val="000F3DAF"/>
    <w:rsid w:val="000F4682"/>
    <w:rsid w:val="000F47D4"/>
    <w:rsid w:val="000F58A2"/>
    <w:rsid w:val="000F5E56"/>
    <w:rsid w:val="000F6637"/>
    <w:rsid w:val="000F67CC"/>
    <w:rsid w:val="000F7118"/>
    <w:rsid w:val="000F79A8"/>
    <w:rsid w:val="0010008B"/>
    <w:rsid w:val="00100426"/>
    <w:rsid w:val="00100800"/>
    <w:rsid w:val="00100EEC"/>
    <w:rsid w:val="001015E2"/>
    <w:rsid w:val="00101A58"/>
    <w:rsid w:val="00101F4E"/>
    <w:rsid w:val="00102B96"/>
    <w:rsid w:val="00103789"/>
    <w:rsid w:val="00104D1C"/>
    <w:rsid w:val="00105B93"/>
    <w:rsid w:val="0010698A"/>
    <w:rsid w:val="001074E2"/>
    <w:rsid w:val="00107E38"/>
    <w:rsid w:val="00110AC2"/>
    <w:rsid w:val="00110BCD"/>
    <w:rsid w:val="00110F35"/>
    <w:rsid w:val="00111EA9"/>
    <w:rsid w:val="0011216C"/>
    <w:rsid w:val="00112CEA"/>
    <w:rsid w:val="00113132"/>
    <w:rsid w:val="001134C5"/>
    <w:rsid w:val="00113A3F"/>
    <w:rsid w:val="00114586"/>
    <w:rsid w:val="00115DE5"/>
    <w:rsid w:val="00115E01"/>
    <w:rsid w:val="00116B3A"/>
    <w:rsid w:val="0011702B"/>
    <w:rsid w:val="00117190"/>
    <w:rsid w:val="00117A59"/>
    <w:rsid w:val="00121350"/>
    <w:rsid w:val="0012153F"/>
    <w:rsid w:val="00121A0F"/>
    <w:rsid w:val="00121A53"/>
    <w:rsid w:val="001226CD"/>
    <w:rsid w:val="0012378B"/>
    <w:rsid w:val="00124220"/>
    <w:rsid w:val="00124B96"/>
    <w:rsid w:val="00125866"/>
    <w:rsid w:val="00126E7C"/>
    <w:rsid w:val="0012751B"/>
    <w:rsid w:val="00127540"/>
    <w:rsid w:val="00127C9D"/>
    <w:rsid w:val="00127E39"/>
    <w:rsid w:val="00130324"/>
    <w:rsid w:val="001306A9"/>
    <w:rsid w:val="001312A8"/>
    <w:rsid w:val="00131572"/>
    <w:rsid w:val="00132635"/>
    <w:rsid w:val="001332E3"/>
    <w:rsid w:val="00133F61"/>
    <w:rsid w:val="001348D8"/>
    <w:rsid w:val="0013547E"/>
    <w:rsid w:val="001363FE"/>
    <w:rsid w:val="00136AD5"/>
    <w:rsid w:val="00136EA6"/>
    <w:rsid w:val="001400CD"/>
    <w:rsid w:val="001402A0"/>
    <w:rsid w:val="00140622"/>
    <w:rsid w:val="00141027"/>
    <w:rsid w:val="00141656"/>
    <w:rsid w:val="00141FC3"/>
    <w:rsid w:val="00142691"/>
    <w:rsid w:val="00142F53"/>
    <w:rsid w:val="00143AD4"/>
    <w:rsid w:val="001446D6"/>
    <w:rsid w:val="0014562C"/>
    <w:rsid w:val="00146220"/>
    <w:rsid w:val="001464D1"/>
    <w:rsid w:val="00146F01"/>
    <w:rsid w:val="00147006"/>
    <w:rsid w:val="00147E62"/>
    <w:rsid w:val="0015026E"/>
    <w:rsid w:val="00150626"/>
    <w:rsid w:val="00151035"/>
    <w:rsid w:val="00151712"/>
    <w:rsid w:val="00151910"/>
    <w:rsid w:val="001519A9"/>
    <w:rsid w:val="00151EF6"/>
    <w:rsid w:val="0015269C"/>
    <w:rsid w:val="00153B13"/>
    <w:rsid w:val="00153D53"/>
    <w:rsid w:val="001548C5"/>
    <w:rsid w:val="001558FF"/>
    <w:rsid w:val="00155A80"/>
    <w:rsid w:val="0015635D"/>
    <w:rsid w:val="00156362"/>
    <w:rsid w:val="00156ABB"/>
    <w:rsid w:val="0016073F"/>
    <w:rsid w:val="0016375B"/>
    <w:rsid w:val="00163F91"/>
    <w:rsid w:val="001640CB"/>
    <w:rsid w:val="00164174"/>
    <w:rsid w:val="00165377"/>
    <w:rsid w:val="00165EE3"/>
    <w:rsid w:val="001671F4"/>
    <w:rsid w:val="00167F49"/>
    <w:rsid w:val="001702B5"/>
    <w:rsid w:val="00170428"/>
    <w:rsid w:val="00170433"/>
    <w:rsid w:val="001707F3"/>
    <w:rsid w:val="00170CC0"/>
    <w:rsid w:val="001717E6"/>
    <w:rsid w:val="00171A97"/>
    <w:rsid w:val="00172748"/>
    <w:rsid w:val="001730DC"/>
    <w:rsid w:val="00173859"/>
    <w:rsid w:val="00174981"/>
    <w:rsid w:val="00174DE3"/>
    <w:rsid w:val="0017542A"/>
    <w:rsid w:val="00175E7A"/>
    <w:rsid w:val="00176504"/>
    <w:rsid w:val="00176778"/>
    <w:rsid w:val="00176955"/>
    <w:rsid w:val="00176FBC"/>
    <w:rsid w:val="00177BE9"/>
    <w:rsid w:val="001810DD"/>
    <w:rsid w:val="00182045"/>
    <w:rsid w:val="00182BB4"/>
    <w:rsid w:val="00184FD7"/>
    <w:rsid w:val="00185BC1"/>
    <w:rsid w:val="00185C8B"/>
    <w:rsid w:val="00185DFE"/>
    <w:rsid w:val="00186698"/>
    <w:rsid w:val="0018728C"/>
    <w:rsid w:val="00191E4F"/>
    <w:rsid w:val="0019212B"/>
    <w:rsid w:val="001925D4"/>
    <w:rsid w:val="00193DD4"/>
    <w:rsid w:val="00193F0B"/>
    <w:rsid w:val="00194FB1"/>
    <w:rsid w:val="00195611"/>
    <w:rsid w:val="001966D6"/>
    <w:rsid w:val="00196FD5"/>
    <w:rsid w:val="001A02C3"/>
    <w:rsid w:val="001A09AB"/>
    <w:rsid w:val="001A11AB"/>
    <w:rsid w:val="001A2046"/>
    <w:rsid w:val="001A2550"/>
    <w:rsid w:val="001A2A78"/>
    <w:rsid w:val="001A366C"/>
    <w:rsid w:val="001A3A3C"/>
    <w:rsid w:val="001A4174"/>
    <w:rsid w:val="001A43E3"/>
    <w:rsid w:val="001A535B"/>
    <w:rsid w:val="001A581E"/>
    <w:rsid w:val="001A60CD"/>
    <w:rsid w:val="001A6727"/>
    <w:rsid w:val="001A7435"/>
    <w:rsid w:val="001A768C"/>
    <w:rsid w:val="001A7ED4"/>
    <w:rsid w:val="001B0301"/>
    <w:rsid w:val="001B12F8"/>
    <w:rsid w:val="001B1475"/>
    <w:rsid w:val="001B14A0"/>
    <w:rsid w:val="001B1A5F"/>
    <w:rsid w:val="001B1BAA"/>
    <w:rsid w:val="001B2004"/>
    <w:rsid w:val="001B2BC9"/>
    <w:rsid w:val="001B2F31"/>
    <w:rsid w:val="001B35F8"/>
    <w:rsid w:val="001B5435"/>
    <w:rsid w:val="001B5854"/>
    <w:rsid w:val="001B5C6F"/>
    <w:rsid w:val="001B75C7"/>
    <w:rsid w:val="001B7657"/>
    <w:rsid w:val="001C035C"/>
    <w:rsid w:val="001C1723"/>
    <w:rsid w:val="001C197C"/>
    <w:rsid w:val="001C21F1"/>
    <w:rsid w:val="001C2331"/>
    <w:rsid w:val="001C23E3"/>
    <w:rsid w:val="001C281F"/>
    <w:rsid w:val="001C381B"/>
    <w:rsid w:val="001C428E"/>
    <w:rsid w:val="001C43B1"/>
    <w:rsid w:val="001C4B2D"/>
    <w:rsid w:val="001C53DA"/>
    <w:rsid w:val="001C595C"/>
    <w:rsid w:val="001C5E7A"/>
    <w:rsid w:val="001C75B7"/>
    <w:rsid w:val="001C7CA3"/>
    <w:rsid w:val="001C7CE8"/>
    <w:rsid w:val="001D04A2"/>
    <w:rsid w:val="001D0B1F"/>
    <w:rsid w:val="001D1208"/>
    <w:rsid w:val="001D1821"/>
    <w:rsid w:val="001D1E40"/>
    <w:rsid w:val="001D1EE5"/>
    <w:rsid w:val="001D27F4"/>
    <w:rsid w:val="001D3426"/>
    <w:rsid w:val="001D3F55"/>
    <w:rsid w:val="001D40B9"/>
    <w:rsid w:val="001D42CD"/>
    <w:rsid w:val="001D44AF"/>
    <w:rsid w:val="001D4611"/>
    <w:rsid w:val="001D5F19"/>
    <w:rsid w:val="001D634A"/>
    <w:rsid w:val="001D697E"/>
    <w:rsid w:val="001E034F"/>
    <w:rsid w:val="001E15BE"/>
    <w:rsid w:val="001E17F3"/>
    <w:rsid w:val="001E1B89"/>
    <w:rsid w:val="001E1DC9"/>
    <w:rsid w:val="001E2189"/>
    <w:rsid w:val="001E2761"/>
    <w:rsid w:val="001E362C"/>
    <w:rsid w:val="001E3A95"/>
    <w:rsid w:val="001E4363"/>
    <w:rsid w:val="001E44D7"/>
    <w:rsid w:val="001E48F5"/>
    <w:rsid w:val="001E5238"/>
    <w:rsid w:val="001E5EBE"/>
    <w:rsid w:val="001E64F3"/>
    <w:rsid w:val="001E7609"/>
    <w:rsid w:val="001E7CD5"/>
    <w:rsid w:val="001E7D71"/>
    <w:rsid w:val="001F0DB0"/>
    <w:rsid w:val="001F0E00"/>
    <w:rsid w:val="001F17FF"/>
    <w:rsid w:val="001F1A71"/>
    <w:rsid w:val="001F2453"/>
    <w:rsid w:val="001F2807"/>
    <w:rsid w:val="001F2A3E"/>
    <w:rsid w:val="001F2F85"/>
    <w:rsid w:val="001F3748"/>
    <w:rsid w:val="001F3989"/>
    <w:rsid w:val="001F3D68"/>
    <w:rsid w:val="001F3D8F"/>
    <w:rsid w:val="001F57A5"/>
    <w:rsid w:val="001F5B40"/>
    <w:rsid w:val="001F5FA7"/>
    <w:rsid w:val="001F7B97"/>
    <w:rsid w:val="001F7CCA"/>
    <w:rsid w:val="0020029C"/>
    <w:rsid w:val="00201093"/>
    <w:rsid w:val="0020159D"/>
    <w:rsid w:val="00202AE4"/>
    <w:rsid w:val="00202F00"/>
    <w:rsid w:val="00203A0C"/>
    <w:rsid w:val="00203CE9"/>
    <w:rsid w:val="00204A66"/>
    <w:rsid w:val="00204AD1"/>
    <w:rsid w:val="00204F4E"/>
    <w:rsid w:val="002063CB"/>
    <w:rsid w:val="00210516"/>
    <w:rsid w:val="0021074E"/>
    <w:rsid w:val="00210974"/>
    <w:rsid w:val="002113D2"/>
    <w:rsid w:val="00211A49"/>
    <w:rsid w:val="00211C23"/>
    <w:rsid w:val="00211C5B"/>
    <w:rsid w:val="002120D0"/>
    <w:rsid w:val="002121D8"/>
    <w:rsid w:val="00212433"/>
    <w:rsid w:val="00212E9B"/>
    <w:rsid w:val="002131EA"/>
    <w:rsid w:val="002156BE"/>
    <w:rsid w:val="002168CD"/>
    <w:rsid w:val="00217C25"/>
    <w:rsid w:val="00217D47"/>
    <w:rsid w:val="00217EAF"/>
    <w:rsid w:val="00217F03"/>
    <w:rsid w:val="00217FCA"/>
    <w:rsid w:val="00221D68"/>
    <w:rsid w:val="00221DBB"/>
    <w:rsid w:val="00221F15"/>
    <w:rsid w:val="002222A0"/>
    <w:rsid w:val="00222F17"/>
    <w:rsid w:val="0022388D"/>
    <w:rsid w:val="00224998"/>
    <w:rsid w:val="0022551D"/>
    <w:rsid w:val="002264B4"/>
    <w:rsid w:val="00226F4C"/>
    <w:rsid w:val="00226FF0"/>
    <w:rsid w:val="00227318"/>
    <w:rsid w:val="00227857"/>
    <w:rsid w:val="002309CF"/>
    <w:rsid w:val="002314E9"/>
    <w:rsid w:val="002320F5"/>
    <w:rsid w:val="00232B9B"/>
    <w:rsid w:val="00232DEB"/>
    <w:rsid w:val="00233110"/>
    <w:rsid w:val="00233607"/>
    <w:rsid w:val="00233FA6"/>
    <w:rsid w:val="002345C1"/>
    <w:rsid w:val="00234883"/>
    <w:rsid w:val="00234E0F"/>
    <w:rsid w:val="00235152"/>
    <w:rsid w:val="002359E2"/>
    <w:rsid w:val="002362B4"/>
    <w:rsid w:val="002368A5"/>
    <w:rsid w:val="002369B4"/>
    <w:rsid w:val="00236C12"/>
    <w:rsid w:val="0024057F"/>
    <w:rsid w:val="002407E5"/>
    <w:rsid w:val="00240CCA"/>
    <w:rsid w:val="00241AB3"/>
    <w:rsid w:val="00241BD9"/>
    <w:rsid w:val="00241C4A"/>
    <w:rsid w:val="002433B4"/>
    <w:rsid w:val="00244124"/>
    <w:rsid w:val="002446F1"/>
    <w:rsid w:val="00244DF3"/>
    <w:rsid w:val="0024591C"/>
    <w:rsid w:val="002465D1"/>
    <w:rsid w:val="00246E95"/>
    <w:rsid w:val="002474D0"/>
    <w:rsid w:val="002478F8"/>
    <w:rsid w:val="00250F4E"/>
    <w:rsid w:val="0025150A"/>
    <w:rsid w:val="0025168A"/>
    <w:rsid w:val="0025276F"/>
    <w:rsid w:val="00252CFF"/>
    <w:rsid w:val="00253528"/>
    <w:rsid w:val="00253F49"/>
    <w:rsid w:val="00254D5D"/>
    <w:rsid w:val="00256DA0"/>
    <w:rsid w:val="00257869"/>
    <w:rsid w:val="002610E1"/>
    <w:rsid w:val="00261CC0"/>
    <w:rsid w:val="002620D6"/>
    <w:rsid w:val="002622F6"/>
    <w:rsid w:val="00262ECA"/>
    <w:rsid w:val="0026319E"/>
    <w:rsid w:val="0026331B"/>
    <w:rsid w:val="0026341D"/>
    <w:rsid w:val="002638AA"/>
    <w:rsid w:val="0026391D"/>
    <w:rsid w:val="002640E0"/>
    <w:rsid w:val="00264441"/>
    <w:rsid w:val="00264E73"/>
    <w:rsid w:val="00265E12"/>
    <w:rsid w:val="00265EDD"/>
    <w:rsid w:val="00266642"/>
    <w:rsid w:val="00267028"/>
    <w:rsid w:val="00267127"/>
    <w:rsid w:val="002713B3"/>
    <w:rsid w:val="00271941"/>
    <w:rsid w:val="0027257A"/>
    <w:rsid w:val="002725DE"/>
    <w:rsid w:val="002726E5"/>
    <w:rsid w:val="002737B2"/>
    <w:rsid w:val="0027469F"/>
    <w:rsid w:val="002754B8"/>
    <w:rsid w:val="00276B25"/>
    <w:rsid w:val="002773EE"/>
    <w:rsid w:val="00277616"/>
    <w:rsid w:val="00280847"/>
    <w:rsid w:val="00282071"/>
    <w:rsid w:val="002827D2"/>
    <w:rsid w:val="00283CA1"/>
    <w:rsid w:val="0028423C"/>
    <w:rsid w:val="002846C3"/>
    <w:rsid w:val="00284A12"/>
    <w:rsid w:val="002859B4"/>
    <w:rsid w:val="002868E7"/>
    <w:rsid w:val="00286C09"/>
    <w:rsid w:val="0028778B"/>
    <w:rsid w:val="00287CEF"/>
    <w:rsid w:val="00287E94"/>
    <w:rsid w:val="0029144D"/>
    <w:rsid w:val="00291893"/>
    <w:rsid w:val="0029281F"/>
    <w:rsid w:val="002930E2"/>
    <w:rsid w:val="002931F2"/>
    <w:rsid w:val="0029372A"/>
    <w:rsid w:val="00293BDF"/>
    <w:rsid w:val="00293C03"/>
    <w:rsid w:val="00293D1D"/>
    <w:rsid w:val="00293E8B"/>
    <w:rsid w:val="002942A7"/>
    <w:rsid w:val="00294431"/>
    <w:rsid w:val="00294958"/>
    <w:rsid w:val="002955B4"/>
    <w:rsid w:val="002955CA"/>
    <w:rsid w:val="00295BA4"/>
    <w:rsid w:val="00296CED"/>
    <w:rsid w:val="00296E89"/>
    <w:rsid w:val="002A1647"/>
    <w:rsid w:val="002A1A33"/>
    <w:rsid w:val="002A1D76"/>
    <w:rsid w:val="002A321A"/>
    <w:rsid w:val="002A3242"/>
    <w:rsid w:val="002A4246"/>
    <w:rsid w:val="002A47DF"/>
    <w:rsid w:val="002A4C82"/>
    <w:rsid w:val="002A56B1"/>
    <w:rsid w:val="002A5770"/>
    <w:rsid w:val="002A5999"/>
    <w:rsid w:val="002A6700"/>
    <w:rsid w:val="002A6892"/>
    <w:rsid w:val="002A6D34"/>
    <w:rsid w:val="002A770F"/>
    <w:rsid w:val="002A7F22"/>
    <w:rsid w:val="002B046E"/>
    <w:rsid w:val="002B156F"/>
    <w:rsid w:val="002B2C21"/>
    <w:rsid w:val="002B2DA2"/>
    <w:rsid w:val="002B2EF5"/>
    <w:rsid w:val="002B424C"/>
    <w:rsid w:val="002B5612"/>
    <w:rsid w:val="002B5A9B"/>
    <w:rsid w:val="002B64B6"/>
    <w:rsid w:val="002B6552"/>
    <w:rsid w:val="002C0491"/>
    <w:rsid w:val="002C17A6"/>
    <w:rsid w:val="002C1914"/>
    <w:rsid w:val="002C1CA2"/>
    <w:rsid w:val="002C20BD"/>
    <w:rsid w:val="002C2156"/>
    <w:rsid w:val="002C21D7"/>
    <w:rsid w:val="002C25F4"/>
    <w:rsid w:val="002C2BF3"/>
    <w:rsid w:val="002C2E84"/>
    <w:rsid w:val="002C442E"/>
    <w:rsid w:val="002C45B0"/>
    <w:rsid w:val="002C5DB1"/>
    <w:rsid w:val="002C60B3"/>
    <w:rsid w:val="002C6127"/>
    <w:rsid w:val="002C794F"/>
    <w:rsid w:val="002D11D0"/>
    <w:rsid w:val="002D1572"/>
    <w:rsid w:val="002D251B"/>
    <w:rsid w:val="002D36E3"/>
    <w:rsid w:val="002D3BD0"/>
    <w:rsid w:val="002D4F11"/>
    <w:rsid w:val="002D52A1"/>
    <w:rsid w:val="002D52AF"/>
    <w:rsid w:val="002D6891"/>
    <w:rsid w:val="002D7174"/>
    <w:rsid w:val="002D7349"/>
    <w:rsid w:val="002E0390"/>
    <w:rsid w:val="002E092F"/>
    <w:rsid w:val="002E129A"/>
    <w:rsid w:val="002E1980"/>
    <w:rsid w:val="002E1AEB"/>
    <w:rsid w:val="002E1E66"/>
    <w:rsid w:val="002E2B79"/>
    <w:rsid w:val="002E2FAB"/>
    <w:rsid w:val="002E3867"/>
    <w:rsid w:val="002E39B8"/>
    <w:rsid w:val="002E3E0A"/>
    <w:rsid w:val="002E461E"/>
    <w:rsid w:val="002E463D"/>
    <w:rsid w:val="002E47D9"/>
    <w:rsid w:val="002E54E1"/>
    <w:rsid w:val="002E585B"/>
    <w:rsid w:val="002E5FFA"/>
    <w:rsid w:val="002E63E3"/>
    <w:rsid w:val="002E6453"/>
    <w:rsid w:val="002E715B"/>
    <w:rsid w:val="002E726D"/>
    <w:rsid w:val="002E762D"/>
    <w:rsid w:val="002E7C34"/>
    <w:rsid w:val="002E7D9D"/>
    <w:rsid w:val="002F0CE6"/>
    <w:rsid w:val="002F13AE"/>
    <w:rsid w:val="002F1462"/>
    <w:rsid w:val="002F2510"/>
    <w:rsid w:val="002F2972"/>
    <w:rsid w:val="002F2D65"/>
    <w:rsid w:val="002F39A9"/>
    <w:rsid w:val="002F410D"/>
    <w:rsid w:val="002F58E4"/>
    <w:rsid w:val="002F5EDD"/>
    <w:rsid w:val="002F5FEF"/>
    <w:rsid w:val="00301880"/>
    <w:rsid w:val="0030287A"/>
    <w:rsid w:val="00302D4F"/>
    <w:rsid w:val="00302EAC"/>
    <w:rsid w:val="0030307A"/>
    <w:rsid w:val="0030346C"/>
    <w:rsid w:val="00303658"/>
    <w:rsid w:val="003047E8"/>
    <w:rsid w:val="00304CC9"/>
    <w:rsid w:val="0030565A"/>
    <w:rsid w:val="003074F4"/>
    <w:rsid w:val="0031075E"/>
    <w:rsid w:val="00311FA1"/>
    <w:rsid w:val="00312066"/>
    <w:rsid w:val="003122B6"/>
    <w:rsid w:val="00312383"/>
    <w:rsid w:val="00312928"/>
    <w:rsid w:val="00313293"/>
    <w:rsid w:val="003144B6"/>
    <w:rsid w:val="00316754"/>
    <w:rsid w:val="00316F1E"/>
    <w:rsid w:val="003172F2"/>
    <w:rsid w:val="00317384"/>
    <w:rsid w:val="0031744F"/>
    <w:rsid w:val="00317486"/>
    <w:rsid w:val="00317DE2"/>
    <w:rsid w:val="003222D8"/>
    <w:rsid w:val="0032261D"/>
    <w:rsid w:val="00324B93"/>
    <w:rsid w:val="00326871"/>
    <w:rsid w:val="00326E74"/>
    <w:rsid w:val="00327035"/>
    <w:rsid w:val="00327C97"/>
    <w:rsid w:val="00330918"/>
    <w:rsid w:val="003309A9"/>
    <w:rsid w:val="00330F02"/>
    <w:rsid w:val="00330F87"/>
    <w:rsid w:val="00331915"/>
    <w:rsid w:val="003322A9"/>
    <w:rsid w:val="003329BE"/>
    <w:rsid w:val="00332C0D"/>
    <w:rsid w:val="003335B3"/>
    <w:rsid w:val="0033387D"/>
    <w:rsid w:val="003339F2"/>
    <w:rsid w:val="00333BD2"/>
    <w:rsid w:val="00333D70"/>
    <w:rsid w:val="003344E8"/>
    <w:rsid w:val="00334AAC"/>
    <w:rsid w:val="00334CBD"/>
    <w:rsid w:val="003352ED"/>
    <w:rsid w:val="003357C0"/>
    <w:rsid w:val="00336515"/>
    <w:rsid w:val="00337C9C"/>
    <w:rsid w:val="003400E5"/>
    <w:rsid w:val="00340491"/>
    <w:rsid w:val="00340C9E"/>
    <w:rsid w:val="00340FD3"/>
    <w:rsid w:val="00342132"/>
    <w:rsid w:val="003422F9"/>
    <w:rsid w:val="003425AF"/>
    <w:rsid w:val="00342BD4"/>
    <w:rsid w:val="00342CFE"/>
    <w:rsid w:val="00342EB6"/>
    <w:rsid w:val="0034310E"/>
    <w:rsid w:val="0034311B"/>
    <w:rsid w:val="0034389C"/>
    <w:rsid w:val="00343C23"/>
    <w:rsid w:val="00344CC7"/>
    <w:rsid w:val="003450C3"/>
    <w:rsid w:val="003460DC"/>
    <w:rsid w:val="003467D6"/>
    <w:rsid w:val="00346EF8"/>
    <w:rsid w:val="00346F96"/>
    <w:rsid w:val="00347348"/>
    <w:rsid w:val="003476F0"/>
    <w:rsid w:val="003477E4"/>
    <w:rsid w:val="0035027F"/>
    <w:rsid w:val="0035043D"/>
    <w:rsid w:val="003511F6"/>
    <w:rsid w:val="0035138A"/>
    <w:rsid w:val="003518BB"/>
    <w:rsid w:val="00351DC7"/>
    <w:rsid w:val="00352480"/>
    <w:rsid w:val="00352929"/>
    <w:rsid w:val="00352A8A"/>
    <w:rsid w:val="00353087"/>
    <w:rsid w:val="00353BD4"/>
    <w:rsid w:val="00353C2E"/>
    <w:rsid w:val="00355848"/>
    <w:rsid w:val="003609A8"/>
    <w:rsid w:val="00360BD8"/>
    <w:rsid w:val="0036156D"/>
    <w:rsid w:val="00361965"/>
    <w:rsid w:val="003619D1"/>
    <w:rsid w:val="003628D1"/>
    <w:rsid w:val="003629C2"/>
    <w:rsid w:val="00363678"/>
    <w:rsid w:val="00364185"/>
    <w:rsid w:val="00364F62"/>
    <w:rsid w:val="0036519F"/>
    <w:rsid w:val="003653A3"/>
    <w:rsid w:val="00365580"/>
    <w:rsid w:val="00365A43"/>
    <w:rsid w:val="00365EA3"/>
    <w:rsid w:val="00367415"/>
    <w:rsid w:val="0036773D"/>
    <w:rsid w:val="003702DA"/>
    <w:rsid w:val="0037101B"/>
    <w:rsid w:val="0037108E"/>
    <w:rsid w:val="003715C6"/>
    <w:rsid w:val="0037249A"/>
    <w:rsid w:val="00372A1E"/>
    <w:rsid w:val="00372D52"/>
    <w:rsid w:val="00372DEB"/>
    <w:rsid w:val="003732C5"/>
    <w:rsid w:val="00373ECA"/>
    <w:rsid w:val="003741C2"/>
    <w:rsid w:val="00374A50"/>
    <w:rsid w:val="00374DCE"/>
    <w:rsid w:val="00374E0B"/>
    <w:rsid w:val="00375703"/>
    <w:rsid w:val="00375AE6"/>
    <w:rsid w:val="00375BB8"/>
    <w:rsid w:val="00375F69"/>
    <w:rsid w:val="003760D8"/>
    <w:rsid w:val="00377037"/>
    <w:rsid w:val="00377A6C"/>
    <w:rsid w:val="00377EEB"/>
    <w:rsid w:val="00380485"/>
    <w:rsid w:val="00380B24"/>
    <w:rsid w:val="0038350C"/>
    <w:rsid w:val="003837B0"/>
    <w:rsid w:val="003849EE"/>
    <w:rsid w:val="00384EB0"/>
    <w:rsid w:val="0038522D"/>
    <w:rsid w:val="003857EC"/>
    <w:rsid w:val="00385B39"/>
    <w:rsid w:val="00386376"/>
    <w:rsid w:val="00386FBD"/>
    <w:rsid w:val="0039089D"/>
    <w:rsid w:val="0039092A"/>
    <w:rsid w:val="003919AA"/>
    <w:rsid w:val="00391D2E"/>
    <w:rsid w:val="00392C1F"/>
    <w:rsid w:val="00392E8C"/>
    <w:rsid w:val="0039326D"/>
    <w:rsid w:val="00393541"/>
    <w:rsid w:val="00393AE2"/>
    <w:rsid w:val="00394516"/>
    <w:rsid w:val="003945DA"/>
    <w:rsid w:val="00394821"/>
    <w:rsid w:val="003959A3"/>
    <w:rsid w:val="00395DC4"/>
    <w:rsid w:val="00396482"/>
    <w:rsid w:val="003969D6"/>
    <w:rsid w:val="00397245"/>
    <w:rsid w:val="00397C00"/>
    <w:rsid w:val="003A05E1"/>
    <w:rsid w:val="003A16C8"/>
    <w:rsid w:val="003A1A76"/>
    <w:rsid w:val="003A2DF3"/>
    <w:rsid w:val="003A3717"/>
    <w:rsid w:val="003A3BE6"/>
    <w:rsid w:val="003A4DC0"/>
    <w:rsid w:val="003A5351"/>
    <w:rsid w:val="003A54AB"/>
    <w:rsid w:val="003A5733"/>
    <w:rsid w:val="003A6706"/>
    <w:rsid w:val="003A6ADB"/>
    <w:rsid w:val="003A721A"/>
    <w:rsid w:val="003A747E"/>
    <w:rsid w:val="003B06E7"/>
    <w:rsid w:val="003B0E5E"/>
    <w:rsid w:val="003B1736"/>
    <w:rsid w:val="003B1C95"/>
    <w:rsid w:val="003B33BA"/>
    <w:rsid w:val="003B3FDF"/>
    <w:rsid w:val="003B426B"/>
    <w:rsid w:val="003B46EA"/>
    <w:rsid w:val="003B4F30"/>
    <w:rsid w:val="003B61CA"/>
    <w:rsid w:val="003B6DD3"/>
    <w:rsid w:val="003B7B4B"/>
    <w:rsid w:val="003B7E74"/>
    <w:rsid w:val="003C0829"/>
    <w:rsid w:val="003C0A16"/>
    <w:rsid w:val="003C0FB6"/>
    <w:rsid w:val="003C1447"/>
    <w:rsid w:val="003C1C6C"/>
    <w:rsid w:val="003C2B2F"/>
    <w:rsid w:val="003C2F7F"/>
    <w:rsid w:val="003C485E"/>
    <w:rsid w:val="003C4AEA"/>
    <w:rsid w:val="003C4C78"/>
    <w:rsid w:val="003C4EDD"/>
    <w:rsid w:val="003C5122"/>
    <w:rsid w:val="003C5552"/>
    <w:rsid w:val="003C567B"/>
    <w:rsid w:val="003C5BE3"/>
    <w:rsid w:val="003C642E"/>
    <w:rsid w:val="003C6542"/>
    <w:rsid w:val="003C6590"/>
    <w:rsid w:val="003C6B15"/>
    <w:rsid w:val="003C7112"/>
    <w:rsid w:val="003D0401"/>
    <w:rsid w:val="003D062A"/>
    <w:rsid w:val="003D09A0"/>
    <w:rsid w:val="003D1F3E"/>
    <w:rsid w:val="003D2028"/>
    <w:rsid w:val="003D33EC"/>
    <w:rsid w:val="003D3BAD"/>
    <w:rsid w:val="003D41EE"/>
    <w:rsid w:val="003D4616"/>
    <w:rsid w:val="003D554E"/>
    <w:rsid w:val="003D558B"/>
    <w:rsid w:val="003D6086"/>
    <w:rsid w:val="003D6189"/>
    <w:rsid w:val="003D6C64"/>
    <w:rsid w:val="003E048A"/>
    <w:rsid w:val="003E0852"/>
    <w:rsid w:val="003E1832"/>
    <w:rsid w:val="003E1E55"/>
    <w:rsid w:val="003E21A0"/>
    <w:rsid w:val="003E29F5"/>
    <w:rsid w:val="003E2A37"/>
    <w:rsid w:val="003E2FB9"/>
    <w:rsid w:val="003E3B85"/>
    <w:rsid w:val="003E3D7C"/>
    <w:rsid w:val="003E414C"/>
    <w:rsid w:val="003E41FA"/>
    <w:rsid w:val="003E5B47"/>
    <w:rsid w:val="003E6531"/>
    <w:rsid w:val="003E66EF"/>
    <w:rsid w:val="003E68A4"/>
    <w:rsid w:val="003E73C8"/>
    <w:rsid w:val="003E7CF4"/>
    <w:rsid w:val="003F17DB"/>
    <w:rsid w:val="003F1DCA"/>
    <w:rsid w:val="003F1F0A"/>
    <w:rsid w:val="003F2D20"/>
    <w:rsid w:val="003F32C5"/>
    <w:rsid w:val="003F4096"/>
    <w:rsid w:val="003F4952"/>
    <w:rsid w:val="003F55F0"/>
    <w:rsid w:val="003F6128"/>
    <w:rsid w:val="003F629C"/>
    <w:rsid w:val="003F6CEC"/>
    <w:rsid w:val="003F7CF8"/>
    <w:rsid w:val="00400348"/>
    <w:rsid w:val="004010C9"/>
    <w:rsid w:val="0040127F"/>
    <w:rsid w:val="004014C2"/>
    <w:rsid w:val="00401BF6"/>
    <w:rsid w:val="00401D64"/>
    <w:rsid w:val="00402168"/>
    <w:rsid w:val="00402316"/>
    <w:rsid w:val="004032E2"/>
    <w:rsid w:val="00403314"/>
    <w:rsid w:val="00403D99"/>
    <w:rsid w:val="00403F8C"/>
    <w:rsid w:val="004041C6"/>
    <w:rsid w:val="00404D0B"/>
    <w:rsid w:val="00406AA6"/>
    <w:rsid w:val="004070DF"/>
    <w:rsid w:val="00407696"/>
    <w:rsid w:val="00407A27"/>
    <w:rsid w:val="004103F5"/>
    <w:rsid w:val="0041154C"/>
    <w:rsid w:val="00411C3D"/>
    <w:rsid w:val="00411C56"/>
    <w:rsid w:val="00412198"/>
    <w:rsid w:val="00412A65"/>
    <w:rsid w:val="00412ABC"/>
    <w:rsid w:val="00413505"/>
    <w:rsid w:val="0041377A"/>
    <w:rsid w:val="00414973"/>
    <w:rsid w:val="00414AFF"/>
    <w:rsid w:val="0041509F"/>
    <w:rsid w:val="004153EA"/>
    <w:rsid w:val="004161DB"/>
    <w:rsid w:val="004175D8"/>
    <w:rsid w:val="004211AA"/>
    <w:rsid w:val="004211C8"/>
    <w:rsid w:val="004212BF"/>
    <w:rsid w:val="004218BB"/>
    <w:rsid w:val="00421B99"/>
    <w:rsid w:val="004221D1"/>
    <w:rsid w:val="004224CA"/>
    <w:rsid w:val="00422F39"/>
    <w:rsid w:val="004230D3"/>
    <w:rsid w:val="00423315"/>
    <w:rsid w:val="0042380A"/>
    <w:rsid w:val="00423DA7"/>
    <w:rsid w:val="00424E6C"/>
    <w:rsid w:val="00425225"/>
    <w:rsid w:val="00425EF3"/>
    <w:rsid w:val="00426813"/>
    <w:rsid w:val="004268DA"/>
    <w:rsid w:val="00430A15"/>
    <w:rsid w:val="00431118"/>
    <w:rsid w:val="00431280"/>
    <w:rsid w:val="004320C5"/>
    <w:rsid w:val="004322F9"/>
    <w:rsid w:val="004324C5"/>
    <w:rsid w:val="0043304F"/>
    <w:rsid w:val="00434928"/>
    <w:rsid w:val="004352C9"/>
    <w:rsid w:val="004362B1"/>
    <w:rsid w:val="00436E88"/>
    <w:rsid w:val="00437897"/>
    <w:rsid w:val="00440CA3"/>
    <w:rsid w:val="00441A61"/>
    <w:rsid w:val="00441FC0"/>
    <w:rsid w:val="00444010"/>
    <w:rsid w:val="004445ED"/>
    <w:rsid w:val="00444699"/>
    <w:rsid w:val="00444B6A"/>
    <w:rsid w:val="004450C7"/>
    <w:rsid w:val="00445193"/>
    <w:rsid w:val="004456D3"/>
    <w:rsid w:val="0044610F"/>
    <w:rsid w:val="004476E0"/>
    <w:rsid w:val="00447D06"/>
    <w:rsid w:val="00447D1A"/>
    <w:rsid w:val="00450ABC"/>
    <w:rsid w:val="00450FE4"/>
    <w:rsid w:val="004514B0"/>
    <w:rsid w:val="00451B32"/>
    <w:rsid w:val="00451C02"/>
    <w:rsid w:val="00451CFA"/>
    <w:rsid w:val="004528A8"/>
    <w:rsid w:val="00452CD9"/>
    <w:rsid w:val="004533F9"/>
    <w:rsid w:val="0045382D"/>
    <w:rsid w:val="004541A2"/>
    <w:rsid w:val="0045493E"/>
    <w:rsid w:val="0045555F"/>
    <w:rsid w:val="00455880"/>
    <w:rsid w:val="00456255"/>
    <w:rsid w:val="00456691"/>
    <w:rsid w:val="004568B4"/>
    <w:rsid w:val="00457444"/>
    <w:rsid w:val="00457631"/>
    <w:rsid w:val="00457702"/>
    <w:rsid w:val="00457F02"/>
    <w:rsid w:val="00457F45"/>
    <w:rsid w:val="00460C95"/>
    <w:rsid w:val="00460CA8"/>
    <w:rsid w:val="00461344"/>
    <w:rsid w:val="0046170B"/>
    <w:rsid w:val="00462843"/>
    <w:rsid w:val="00462BCE"/>
    <w:rsid w:val="00462C2F"/>
    <w:rsid w:val="0046387B"/>
    <w:rsid w:val="00463A0A"/>
    <w:rsid w:val="00464307"/>
    <w:rsid w:val="00464EF2"/>
    <w:rsid w:val="00465998"/>
    <w:rsid w:val="00466745"/>
    <w:rsid w:val="00466795"/>
    <w:rsid w:val="00466E4F"/>
    <w:rsid w:val="00467F63"/>
    <w:rsid w:val="0047101F"/>
    <w:rsid w:val="00472253"/>
    <w:rsid w:val="00472B12"/>
    <w:rsid w:val="00473259"/>
    <w:rsid w:val="0047344D"/>
    <w:rsid w:val="0047367E"/>
    <w:rsid w:val="0047521F"/>
    <w:rsid w:val="00475BB6"/>
    <w:rsid w:val="0047609B"/>
    <w:rsid w:val="004764A3"/>
    <w:rsid w:val="0047673C"/>
    <w:rsid w:val="00480A63"/>
    <w:rsid w:val="00481A9B"/>
    <w:rsid w:val="0048295C"/>
    <w:rsid w:val="00482D2E"/>
    <w:rsid w:val="004830AF"/>
    <w:rsid w:val="004832DE"/>
    <w:rsid w:val="00483455"/>
    <w:rsid w:val="00483A85"/>
    <w:rsid w:val="00483EE7"/>
    <w:rsid w:val="00484281"/>
    <w:rsid w:val="0048468B"/>
    <w:rsid w:val="00484A17"/>
    <w:rsid w:val="00484F6F"/>
    <w:rsid w:val="00486013"/>
    <w:rsid w:val="004900ED"/>
    <w:rsid w:val="00491230"/>
    <w:rsid w:val="00491DC2"/>
    <w:rsid w:val="00491E47"/>
    <w:rsid w:val="00491F21"/>
    <w:rsid w:val="0049243A"/>
    <w:rsid w:val="004924BF"/>
    <w:rsid w:val="00492C91"/>
    <w:rsid w:val="00493942"/>
    <w:rsid w:val="004942ED"/>
    <w:rsid w:val="00494EB6"/>
    <w:rsid w:val="004952CE"/>
    <w:rsid w:val="0049594D"/>
    <w:rsid w:val="004964A5"/>
    <w:rsid w:val="0049677E"/>
    <w:rsid w:val="00496D5B"/>
    <w:rsid w:val="0049706D"/>
    <w:rsid w:val="00497540"/>
    <w:rsid w:val="00497FD2"/>
    <w:rsid w:val="004A04A3"/>
    <w:rsid w:val="004A0864"/>
    <w:rsid w:val="004A09E8"/>
    <w:rsid w:val="004A15BA"/>
    <w:rsid w:val="004A184D"/>
    <w:rsid w:val="004A1FA1"/>
    <w:rsid w:val="004A2C1B"/>
    <w:rsid w:val="004A2C6A"/>
    <w:rsid w:val="004A3B90"/>
    <w:rsid w:val="004A41E2"/>
    <w:rsid w:val="004A4DC9"/>
    <w:rsid w:val="004A565E"/>
    <w:rsid w:val="004A576B"/>
    <w:rsid w:val="004A5ABC"/>
    <w:rsid w:val="004A6735"/>
    <w:rsid w:val="004A7011"/>
    <w:rsid w:val="004A707D"/>
    <w:rsid w:val="004A714F"/>
    <w:rsid w:val="004A7C26"/>
    <w:rsid w:val="004B0883"/>
    <w:rsid w:val="004B0A3F"/>
    <w:rsid w:val="004B0FC4"/>
    <w:rsid w:val="004B2087"/>
    <w:rsid w:val="004B302D"/>
    <w:rsid w:val="004B462F"/>
    <w:rsid w:val="004B4EB9"/>
    <w:rsid w:val="004B581C"/>
    <w:rsid w:val="004B60BA"/>
    <w:rsid w:val="004B61DB"/>
    <w:rsid w:val="004B668A"/>
    <w:rsid w:val="004B6F6F"/>
    <w:rsid w:val="004C128B"/>
    <w:rsid w:val="004C168A"/>
    <w:rsid w:val="004C2537"/>
    <w:rsid w:val="004C2C32"/>
    <w:rsid w:val="004C3587"/>
    <w:rsid w:val="004C35AA"/>
    <w:rsid w:val="004C3C1C"/>
    <w:rsid w:val="004C4880"/>
    <w:rsid w:val="004C508F"/>
    <w:rsid w:val="004C5E1D"/>
    <w:rsid w:val="004C6505"/>
    <w:rsid w:val="004C6ED3"/>
    <w:rsid w:val="004C742B"/>
    <w:rsid w:val="004C7552"/>
    <w:rsid w:val="004D07A2"/>
    <w:rsid w:val="004D09C4"/>
    <w:rsid w:val="004D0EC8"/>
    <w:rsid w:val="004D3155"/>
    <w:rsid w:val="004D3BB9"/>
    <w:rsid w:val="004D3BDF"/>
    <w:rsid w:val="004D5592"/>
    <w:rsid w:val="004D606A"/>
    <w:rsid w:val="004D6E9D"/>
    <w:rsid w:val="004D7BC8"/>
    <w:rsid w:val="004D7F0C"/>
    <w:rsid w:val="004D7F87"/>
    <w:rsid w:val="004E00E9"/>
    <w:rsid w:val="004E023D"/>
    <w:rsid w:val="004E0660"/>
    <w:rsid w:val="004E108B"/>
    <w:rsid w:val="004E1286"/>
    <w:rsid w:val="004E14F6"/>
    <w:rsid w:val="004E179E"/>
    <w:rsid w:val="004E1F19"/>
    <w:rsid w:val="004E2134"/>
    <w:rsid w:val="004E2710"/>
    <w:rsid w:val="004E2A6E"/>
    <w:rsid w:val="004E39D0"/>
    <w:rsid w:val="004E3F01"/>
    <w:rsid w:val="004E44A6"/>
    <w:rsid w:val="004E4752"/>
    <w:rsid w:val="004E4CC9"/>
    <w:rsid w:val="004E547D"/>
    <w:rsid w:val="004E5680"/>
    <w:rsid w:val="004E59B9"/>
    <w:rsid w:val="004E6F0C"/>
    <w:rsid w:val="004F04C2"/>
    <w:rsid w:val="004F06D5"/>
    <w:rsid w:val="004F0860"/>
    <w:rsid w:val="004F10EA"/>
    <w:rsid w:val="004F1401"/>
    <w:rsid w:val="004F2B62"/>
    <w:rsid w:val="004F2BF2"/>
    <w:rsid w:val="004F4E91"/>
    <w:rsid w:val="004F4FD9"/>
    <w:rsid w:val="004F609E"/>
    <w:rsid w:val="004F635B"/>
    <w:rsid w:val="004F648A"/>
    <w:rsid w:val="00500F48"/>
    <w:rsid w:val="005010BB"/>
    <w:rsid w:val="005019EA"/>
    <w:rsid w:val="0050245A"/>
    <w:rsid w:val="00502F08"/>
    <w:rsid w:val="005030F6"/>
    <w:rsid w:val="005031A8"/>
    <w:rsid w:val="0050438F"/>
    <w:rsid w:val="00504C5F"/>
    <w:rsid w:val="00504FC6"/>
    <w:rsid w:val="00506069"/>
    <w:rsid w:val="0050684F"/>
    <w:rsid w:val="00507083"/>
    <w:rsid w:val="00507D5C"/>
    <w:rsid w:val="00512BC1"/>
    <w:rsid w:val="0051322B"/>
    <w:rsid w:val="00513EF9"/>
    <w:rsid w:val="00514420"/>
    <w:rsid w:val="00514D3E"/>
    <w:rsid w:val="005153F5"/>
    <w:rsid w:val="0051670A"/>
    <w:rsid w:val="0051684D"/>
    <w:rsid w:val="00516A7C"/>
    <w:rsid w:val="00516CC8"/>
    <w:rsid w:val="005172B0"/>
    <w:rsid w:val="00517520"/>
    <w:rsid w:val="0052147E"/>
    <w:rsid w:val="00521A1F"/>
    <w:rsid w:val="00522092"/>
    <w:rsid w:val="00523CCD"/>
    <w:rsid w:val="005244A1"/>
    <w:rsid w:val="00524653"/>
    <w:rsid w:val="0052525A"/>
    <w:rsid w:val="00525B15"/>
    <w:rsid w:val="00525ED6"/>
    <w:rsid w:val="005269FE"/>
    <w:rsid w:val="00526A69"/>
    <w:rsid w:val="00526BC3"/>
    <w:rsid w:val="005271AE"/>
    <w:rsid w:val="00527AAA"/>
    <w:rsid w:val="00527F6A"/>
    <w:rsid w:val="005301BD"/>
    <w:rsid w:val="0053248B"/>
    <w:rsid w:val="0053276E"/>
    <w:rsid w:val="00532B3E"/>
    <w:rsid w:val="00533340"/>
    <w:rsid w:val="00533833"/>
    <w:rsid w:val="00534366"/>
    <w:rsid w:val="00534560"/>
    <w:rsid w:val="00534729"/>
    <w:rsid w:val="00534F34"/>
    <w:rsid w:val="005353A2"/>
    <w:rsid w:val="00536134"/>
    <w:rsid w:val="005364F0"/>
    <w:rsid w:val="00536C03"/>
    <w:rsid w:val="00536C46"/>
    <w:rsid w:val="00536EC7"/>
    <w:rsid w:val="00537637"/>
    <w:rsid w:val="00537C7F"/>
    <w:rsid w:val="00541782"/>
    <w:rsid w:val="005417EE"/>
    <w:rsid w:val="005435A5"/>
    <w:rsid w:val="0054394E"/>
    <w:rsid w:val="00544AFF"/>
    <w:rsid w:val="00544F72"/>
    <w:rsid w:val="00545175"/>
    <w:rsid w:val="00545784"/>
    <w:rsid w:val="0054602B"/>
    <w:rsid w:val="0054698B"/>
    <w:rsid w:val="00546C5D"/>
    <w:rsid w:val="005471B7"/>
    <w:rsid w:val="005474B1"/>
    <w:rsid w:val="005500DC"/>
    <w:rsid w:val="0055071A"/>
    <w:rsid w:val="0055146A"/>
    <w:rsid w:val="00551F58"/>
    <w:rsid w:val="00551FC9"/>
    <w:rsid w:val="00552617"/>
    <w:rsid w:val="00553E3A"/>
    <w:rsid w:val="0055404A"/>
    <w:rsid w:val="005550A9"/>
    <w:rsid w:val="0055662C"/>
    <w:rsid w:val="005601FB"/>
    <w:rsid w:val="0056077C"/>
    <w:rsid w:val="0056160E"/>
    <w:rsid w:val="00561AF3"/>
    <w:rsid w:val="005621AA"/>
    <w:rsid w:val="00562E75"/>
    <w:rsid w:val="0056418E"/>
    <w:rsid w:val="00564402"/>
    <w:rsid w:val="005663EA"/>
    <w:rsid w:val="005669D4"/>
    <w:rsid w:val="0056719A"/>
    <w:rsid w:val="00567D95"/>
    <w:rsid w:val="00571397"/>
    <w:rsid w:val="00571666"/>
    <w:rsid w:val="0057235C"/>
    <w:rsid w:val="00572A4C"/>
    <w:rsid w:val="00572BA6"/>
    <w:rsid w:val="00573406"/>
    <w:rsid w:val="0057366B"/>
    <w:rsid w:val="00573D1D"/>
    <w:rsid w:val="0057564B"/>
    <w:rsid w:val="00575B79"/>
    <w:rsid w:val="0057622C"/>
    <w:rsid w:val="005762B7"/>
    <w:rsid w:val="005767F7"/>
    <w:rsid w:val="00576826"/>
    <w:rsid w:val="00576BB0"/>
    <w:rsid w:val="00576C30"/>
    <w:rsid w:val="005771DB"/>
    <w:rsid w:val="005777B1"/>
    <w:rsid w:val="005800BF"/>
    <w:rsid w:val="00580A9C"/>
    <w:rsid w:val="00580E20"/>
    <w:rsid w:val="005811BE"/>
    <w:rsid w:val="0058143F"/>
    <w:rsid w:val="00581E61"/>
    <w:rsid w:val="00582273"/>
    <w:rsid w:val="0058276D"/>
    <w:rsid w:val="00582A3B"/>
    <w:rsid w:val="00583368"/>
    <w:rsid w:val="0058426A"/>
    <w:rsid w:val="00584733"/>
    <w:rsid w:val="00584734"/>
    <w:rsid w:val="00584CFA"/>
    <w:rsid w:val="0058536A"/>
    <w:rsid w:val="00586381"/>
    <w:rsid w:val="0058713F"/>
    <w:rsid w:val="0058714E"/>
    <w:rsid w:val="00587C89"/>
    <w:rsid w:val="005902E5"/>
    <w:rsid w:val="00590BCB"/>
    <w:rsid w:val="00591D58"/>
    <w:rsid w:val="00592261"/>
    <w:rsid w:val="0059263C"/>
    <w:rsid w:val="005957C1"/>
    <w:rsid w:val="0059688C"/>
    <w:rsid w:val="00597702"/>
    <w:rsid w:val="00597B20"/>
    <w:rsid w:val="00597F36"/>
    <w:rsid w:val="005A0ACF"/>
    <w:rsid w:val="005A15AA"/>
    <w:rsid w:val="005A1ED9"/>
    <w:rsid w:val="005A2505"/>
    <w:rsid w:val="005A3462"/>
    <w:rsid w:val="005A4FDA"/>
    <w:rsid w:val="005A6E71"/>
    <w:rsid w:val="005A7693"/>
    <w:rsid w:val="005A76D1"/>
    <w:rsid w:val="005A7C53"/>
    <w:rsid w:val="005B18BD"/>
    <w:rsid w:val="005B27AD"/>
    <w:rsid w:val="005B27DE"/>
    <w:rsid w:val="005B29A5"/>
    <w:rsid w:val="005B2DC8"/>
    <w:rsid w:val="005B30AD"/>
    <w:rsid w:val="005B3138"/>
    <w:rsid w:val="005B360F"/>
    <w:rsid w:val="005B3707"/>
    <w:rsid w:val="005B3AC3"/>
    <w:rsid w:val="005B3FAC"/>
    <w:rsid w:val="005B4389"/>
    <w:rsid w:val="005B49DF"/>
    <w:rsid w:val="005B4BAE"/>
    <w:rsid w:val="005B4E9B"/>
    <w:rsid w:val="005B5522"/>
    <w:rsid w:val="005B5DAF"/>
    <w:rsid w:val="005B5E86"/>
    <w:rsid w:val="005B6474"/>
    <w:rsid w:val="005B65D1"/>
    <w:rsid w:val="005B710F"/>
    <w:rsid w:val="005B7E5B"/>
    <w:rsid w:val="005C03AE"/>
    <w:rsid w:val="005C0494"/>
    <w:rsid w:val="005C0824"/>
    <w:rsid w:val="005C1916"/>
    <w:rsid w:val="005C2BA0"/>
    <w:rsid w:val="005C3418"/>
    <w:rsid w:val="005C4C21"/>
    <w:rsid w:val="005C51CD"/>
    <w:rsid w:val="005C58D4"/>
    <w:rsid w:val="005C5E8B"/>
    <w:rsid w:val="005C6E0F"/>
    <w:rsid w:val="005C74CB"/>
    <w:rsid w:val="005D002A"/>
    <w:rsid w:val="005D0285"/>
    <w:rsid w:val="005D0693"/>
    <w:rsid w:val="005D14D8"/>
    <w:rsid w:val="005D2632"/>
    <w:rsid w:val="005D2E77"/>
    <w:rsid w:val="005D31AD"/>
    <w:rsid w:val="005D369D"/>
    <w:rsid w:val="005D3726"/>
    <w:rsid w:val="005D4578"/>
    <w:rsid w:val="005D5297"/>
    <w:rsid w:val="005D5392"/>
    <w:rsid w:val="005D5F5C"/>
    <w:rsid w:val="005D6BF3"/>
    <w:rsid w:val="005D73CF"/>
    <w:rsid w:val="005D75C3"/>
    <w:rsid w:val="005D7787"/>
    <w:rsid w:val="005D7BB6"/>
    <w:rsid w:val="005E08C4"/>
    <w:rsid w:val="005E13A1"/>
    <w:rsid w:val="005E18BF"/>
    <w:rsid w:val="005E1FFB"/>
    <w:rsid w:val="005E2BFB"/>
    <w:rsid w:val="005E3121"/>
    <w:rsid w:val="005E3135"/>
    <w:rsid w:val="005E38F6"/>
    <w:rsid w:val="005E39C9"/>
    <w:rsid w:val="005E401D"/>
    <w:rsid w:val="005E43B1"/>
    <w:rsid w:val="005E48A2"/>
    <w:rsid w:val="005E499D"/>
    <w:rsid w:val="005E4B52"/>
    <w:rsid w:val="005E4BD6"/>
    <w:rsid w:val="005E5FAE"/>
    <w:rsid w:val="005E6EFE"/>
    <w:rsid w:val="005E6FF0"/>
    <w:rsid w:val="005E7285"/>
    <w:rsid w:val="005E7B52"/>
    <w:rsid w:val="005F0124"/>
    <w:rsid w:val="005F03D0"/>
    <w:rsid w:val="005F06CF"/>
    <w:rsid w:val="005F0C38"/>
    <w:rsid w:val="005F1E63"/>
    <w:rsid w:val="005F21B6"/>
    <w:rsid w:val="005F2E18"/>
    <w:rsid w:val="005F37C1"/>
    <w:rsid w:val="005F3B68"/>
    <w:rsid w:val="005F3B70"/>
    <w:rsid w:val="005F41CD"/>
    <w:rsid w:val="005F4B78"/>
    <w:rsid w:val="005F50BA"/>
    <w:rsid w:val="005F5A22"/>
    <w:rsid w:val="005F76AA"/>
    <w:rsid w:val="006009AF"/>
    <w:rsid w:val="00600C14"/>
    <w:rsid w:val="00601832"/>
    <w:rsid w:val="006023E6"/>
    <w:rsid w:val="0060282E"/>
    <w:rsid w:val="00602E9E"/>
    <w:rsid w:val="00602EAC"/>
    <w:rsid w:val="00603793"/>
    <w:rsid w:val="00604418"/>
    <w:rsid w:val="00604A34"/>
    <w:rsid w:val="00605960"/>
    <w:rsid w:val="0060610C"/>
    <w:rsid w:val="00607819"/>
    <w:rsid w:val="00611000"/>
    <w:rsid w:val="0061165E"/>
    <w:rsid w:val="006121F9"/>
    <w:rsid w:val="0061354F"/>
    <w:rsid w:val="006156D4"/>
    <w:rsid w:val="006166F1"/>
    <w:rsid w:val="00616729"/>
    <w:rsid w:val="00616E54"/>
    <w:rsid w:val="00617216"/>
    <w:rsid w:val="00617A64"/>
    <w:rsid w:val="00617C66"/>
    <w:rsid w:val="006217B5"/>
    <w:rsid w:val="006219B3"/>
    <w:rsid w:val="00622F2D"/>
    <w:rsid w:val="00623168"/>
    <w:rsid w:val="006241B5"/>
    <w:rsid w:val="00624A88"/>
    <w:rsid w:val="00624C8F"/>
    <w:rsid w:val="0062524D"/>
    <w:rsid w:val="00626098"/>
    <w:rsid w:val="0062616E"/>
    <w:rsid w:val="00627387"/>
    <w:rsid w:val="00627535"/>
    <w:rsid w:val="0062766F"/>
    <w:rsid w:val="00627A7A"/>
    <w:rsid w:val="00630AAE"/>
    <w:rsid w:val="00630D67"/>
    <w:rsid w:val="0063144F"/>
    <w:rsid w:val="0063151F"/>
    <w:rsid w:val="00631E0E"/>
    <w:rsid w:val="00632074"/>
    <w:rsid w:val="0063420F"/>
    <w:rsid w:val="006357E1"/>
    <w:rsid w:val="00637B9D"/>
    <w:rsid w:val="00637BA7"/>
    <w:rsid w:val="00637FAC"/>
    <w:rsid w:val="0064084C"/>
    <w:rsid w:val="0064249E"/>
    <w:rsid w:val="00642569"/>
    <w:rsid w:val="00642C04"/>
    <w:rsid w:val="00643373"/>
    <w:rsid w:val="006446C8"/>
    <w:rsid w:val="006446DC"/>
    <w:rsid w:val="00644CF6"/>
    <w:rsid w:val="00645035"/>
    <w:rsid w:val="00645AFA"/>
    <w:rsid w:val="00645DFD"/>
    <w:rsid w:val="006460BE"/>
    <w:rsid w:val="00646C84"/>
    <w:rsid w:val="0064711C"/>
    <w:rsid w:val="00647E93"/>
    <w:rsid w:val="00647F65"/>
    <w:rsid w:val="0065020C"/>
    <w:rsid w:val="0065191E"/>
    <w:rsid w:val="00651E89"/>
    <w:rsid w:val="0065224D"/>
    <w:rsid w:val="00652B5A"/>
    <w:rsid w:val="00653545"/>
    <w:rsid w:val="006538D2"/>
    <w:rsid w:val="0065392F"/>
    <w:rsid w:val="0065415B"/>
    <w:rsid w:val="006543C3"/>
    <w:rsid w:val="00654A1E"/>
    <w:rsid w:val="00655A85"/>
    <w:rsid w:val="00655BFF"/>
    <w:rsid w:val="006566B6"/>
    <w:rsid w:val="00656CC0"/>
    <w:rsid w:val="006574D1"/>
    <w:rsid w:val="00657D21"/>
    <w:rsid w:val="00660B4A"/>
    <w:rsid w:val="00660F49"/>
    <w:rsid w:val="00661B34"/>
    <w:rsid w:val="00661C22"/>
    <w:rsid w:val="00661E1D"/>
    <w:rsid w:val="00661E67"/>
    <w:rsid w:val="0066226C"/>
    <w:rsid w:val="006624EF"/>
    <w:rsid w:val="006636E1"/>
    <w:rsid w:val="00663A9C"/>
    <w:rsid w:val="00663FAF"/>
    <w:rsid w:val="0066428F"/>
    <w:rsid w:val="00664EAE"/>
    <w:rsid w:val="00665219"/>
    <w:rsid w:val="006656EF"/>
    <w:rsid w:val="00665FE1"/>
    <w:rsid w:val="0066659E"/>
    <w:rsid w:val="00666772"/>
    <w:rsid w:val="006673C3"/>
    <w:rsid w:val="0066740D"/>
    <w:rsid w:val="006677A0"/>
    <w:rsid w:val="00670552"/>
    <w:rsid w:val="006709B4"/>
    <w:rsid w:val="00670DFF"/>
    <w:rsid w:val="00671000"/>
    <w:rsid w:val="00671248"/>
    <w:rsid w:val="0067138D"/>
    <w:rsid w:val="0067181B"/>
    <w:rsid w:val="00671CCB"/>
    <w:rsid w:val="0067315D"/>
    <w:rsid w:val="00673249"/>
    <w:rsid w:val="00673C08"/>
    <w:rsid w:val="006740AF"/>
    <w:rsid w:val="00674BFA"/>
    <w:rsid w:val="00674E4D"/>
    <w:rsid w:val="00674FC6"/>
    <w:rsid w:val="006762B2"/>
    <w:rsid w:val="00676937"/>
    <w:rsid w:val="006770D3"/>
    <w:rsid w:val="00677117"/>
    <w:rsid w:val="00677555"/>
    <w:rsid w:val="00680315"/>
    <w:rsid w:val="006806AF"/>
    <w:rsid w:val="0068124E"/>
    <w:rsid w:val="006813BC"/>
    <w:rsid w:val="00681A2E"/>
    <w:rsid w:val="00681A95"/>
    <w:rsid w:val="00681D64"/>
    <w:rsid w:val="00681EAE"/>
    <w:rsid w:val="006820BD"/>
    <w:rsid w:val="006823BF"/>
    <w:rsid w:val="00682B87"/>
    <w:rsid w:val="006831EE"/>
    <w:rsid w:val="0068352F"/>
    <w:rsid w:val="00683ECF"/>
    <w:rsid w:val="00684EFC"/>
    <w:rsid w:val="00685557"/>
    <w:rsid w:val="00685A32"/>
    <w:rsid w:val="00685D27"/>
    <w:rsid w:val="00686390"/>
    <w:rsid w:val="006863F2"/>
    <w:rsid w:val="00686DC4"/>
    <w:rsid w:val="006877A3"/>
    <w:rsid w:val="00687A5A"/>
    <w:rsid w:val="00687C8E"/>
    <w:rsid w:val="00687F9F"/>
    <w:rsid w:val="0069045E"/>
    <w:rsid w:val="006904E8"/>
    <w:rsid w:val="00690557"/>
    <w:rsid w:val="00691029"/>
    <w:rsid w:val="0069192C"/>
    <w:rsid w:val="0069255A"/>
    <w:rsid w:val="00692B36"/>
    <w:rsid w:val="00692B3D"/>
    <w:rsid w:val="00692E94"/>
    <w:rsid w:val="0069340D"/>
    <w:rsid w:val="00693647"/>
    <w:rsid w:val="00694A77"/>
    <w:rsid w:val="00694C21"/>
    <w:rsid w:val="00694D34"/>
    <w:rsid w:val="00694E8B"/>
    <w:rsid w:val="00696BBA"/>
    <w:rsid w:val="00696D7F"/>
    <w:rsid w:val="00696F1A"/>
    <w:rsid w:val="006A0366"/>
    <w:rsid w:val="006A1FBA"/>
    <w:rsid w:val="006A2992"/>
    <w:rsid w:val="006A29A0"/>
    <w:rsid w:val="006A383B"/>
    <w:rsid w:val="006A4A7E"/>
    <w:rsid w:val="006A55F4"/>
    <w:rsid w:val="006A5AA4"/>
    <w:rsid w:val="006A715A"/>
    <w:rsid w:val="006A7B81"/>
    <w:rsid w:val="006B09A4"/>
    <w:rsid w:val="006B116C"/>
    <w:rsid w:val="006B1C52"/>
    <w:rsid w:val="006B21BB"/>
    <w:rsid w:val="006B27B5"/>
    <w:rsid w:val="006B28AF"/>
    <w:rsid w:val="006B3A39"/>
    <w:rsid w:val="006B3D47"/>
    <w:rsid w:val="006B42F9"/>
    <w:rsid w:val="006B4DB2"/>
    <w:rsid w:val="006B5722"/>
    <w:rsid w:val="006B66FD"/>
    <w:rsid w:val="006B779E"/>
    <w:rsid w:val="006C054E"/>
    <w:rsid w:val="006C0D9A"/>
    <w:rsid w:val="006C11CF"/>
    <w:rsid w:val="006C16D7"/>
    <w:rsid w:val="006C1FB1"/>
    <w:rsid w:val="006C27C7"/>
    <w:rsid w:val="006C2D11"/>
    <w:rsid w:val="006C3299"/>
    <w:rsid w:val="006C3631"/>
    <w:rsid w:val="006C3738"/>
    <w:rsid w:val="006C4AA0"/>
    <w:rsid w:val="006C5127"/>
    <w:rsid w:val="006C52BB"/>
    <w:rsid w:val="006C56C6"/>
    <w:rsid w:val="006C5AC5"/>
    <w:rsid w:val="006C61C4"/>
    <w:rsid w:val="006C6323"/>
    <w:rsid w:val="006C795D"/>
    <w:rsid w:val="006D006B"/>
    <w:rsid w:val="006D03B9"/>
    <w:rsid w:val="006D05DE"/>
    <w:rsid w:val="006D0C74"/>
    <w:rsid w:val="006D1978"/>
    <w:rsid w:val="006D1AAB"/>
    <w:rsid w:val="006D1C9C"/>
    <w:rsid w:val="006D2204"/>
    <w:rsid w:val="006D2269"/>
    <w:rsid w:val="006D2DF6"/>
    <w:rsid w:val="006D36EB"/>
    <w:rsid w:val="006D4681"/>
    <w:rsid w:val="006D4733"/>
    <w:rsid w:val="006D58AA"/>
    <w:rsid w:val="006D6856"/>
    <w:rsid w:val="006D6DFD"/>
    <w:rsid w:val="006D6E10"/>
    <w:rsid w:val="006D6F2F"/>
    <w:rsid w:val="006D726B"/>
    <w:rsid w:val="006D7917"/>
    <w:rsid w:val="006E05D1"/>
    <w:rsid w:val="006E0C38"/>
    <w:rsid w:val="006E152D"/>
    <w:rsid w:val="006E21DB"/>
    <w:rsid w:val="006E29A0"/>
    <w:rsid w:val="006E2A6B"/>
    <w:rsid w:val="006E3590"/>
    <w:rsid w:val="006E4C67"/>
    <w:rsid w:val="006E4E93"/>
    <w:rsid w:val="006E5351"/>
    <w:rsid w:val="006E67D0"/>
    <w:rsid w:val="006E6CD3"/>
    <w:rsid w:val="006F145C"/>
    <w:rsid w:val="006F18BD"/>
    <w:rsid w:val="006F19D2"/>
    <w:rsid w:val="006F1DA1"/>
    <w:rsid w:val="006F1FEA"/>
    <w:rsid w:val="006F2235"/>
    <w:rsid w:val="006F26CE"/>
    <w:rsid w:val="006F2801"/>
    <w:rsid w:val="006F30A3"/>
    <w:rsid w:val="006F3588"/>
    <w:rsid w:val="006F4026"/>
    <w:rsid w:val="006F43BD"/>
    <w:rsid w:val="006F4D91"/>
    <w:rsid w:val="006F51A3"/>
    <w:rsid w:val="006F56F5"/>
    <w:rsid w:val="006F594E"/>
    <w:rsid w:val="006F7115"/>
    <w:rsid w:val="007005AA"/>
    <w:rsid w:val="00701DCA"/>
    <w:rsid w:val="0070471F"/>
    <w:rsid w:val="007049EE"/>
    <w:rsid w:val="0070506A"/>
    <w:rsid w:val="0070525B"/>
    <w:rsid w:val="00705891"/>
    <w:rsid w:val="00706448"/>
    <w:rsid w:val="007065C1"/>
    <w:rsid w:val="00707663"/>
    <w:rsid w:val="00707781"/>
    <w:rsid w:val="0070779E"/>
    <w:rsid w:val="007077EE"/>
    <w:rsid w:val="0071037D"/>
    <w:rsid w:val="00710727"/>
    <w:rsid w:val="00710BCE"/>
    <w:rsid w:val="00710C87"/>
    <w:rsid w:val="00711412"/>
    <w:rsid w:val="00711916"/>
    <w:rsid w:val="0071195E"/>
    <w:rsid w:val="00711B9F"/>
    <w:rsid w:val="00711CDE"/>
    <w:rsid w:val="00712569"/>
    <w:rsid w:val="00712A08"/>
    <w:rsid w:val="00712B2A"/>
    <w:rsid w:val="00713772"/>
    <w:rsid w:val="00713E4E"/>
    <w:rsid w:val="007158CC"/>
    <w:rsid w:val="00716762"/>
    <w:rsid w:val="00716D56"/>
    <w:rsid w:val="00716E80"/>
    <w:rsid w:val="00717945"/>
    <w:rsid w:val="00717CBE"/>
    <w:rsid w:val="00717DB5"/>
    <w:rsid w:val="00720FA0"/>
    <w:rsid w:val="007215E4"/>
    <w:rsid w:val="00722118"/>
    <w:rsid w:val="00722591"/>
    <w:rsid w:val="00722E62"/>
    <w:rsid w:val="007231DC"/>
    <w:rsid w:val="00723416"/>
    <w:rsid w:val="00723AC0"/>
    <w:rsid w:val="0072478A"/>
    <w:rsid w:val="007248E6"/>
    <w:rsid w:val="00724DAC"/>
    <w:rsid w:val="00724EBF"/>
    <w:rsid w:val="00724FBC"/>
    <w:rsid w:val="007251B3"/>
    <w:rsid w:val="00725EEC"/>
    <w:rsid w:val="007261FA"/>
    <w:rsid w:val="00727598"/>
    <w:rsid w:val="00727C3E"/>
    <w:rsid w:val="00727DA6"/>
    <w:rsid w:val="00727E40"/>
    <w:rsid w:val="00730849"/>
    <w:rsid w:val="00731CDE"/>
    <w:rsid w:val="00731D7C"/>
    <w:rsid w:val="0073255E"/>
    <w:rsid w:val="00733393"/>
    <w:rsid w:val="007334C1"/>
    <w:rsid w:val="0073365C"/>
    <w:rsid w:val="00734E82"/>
    <w:rsid w:val="00734F29"/>
    <w:rsid w:val="00735D62"/>
    <w:rsid w:val="00736383"/>
    <w:rsid w:val="00736FD2"/>
    <w:rsid w:val="007373D0"/>
    <w:rsid w:val="00737B3B"/>
    <w:rsid w:val="00737EB4"/>
    <w:rsid w:val="00740780"/>
    <w:rsid w:val="00740A0B"/>
    <w:rsid w:val="00740F59"/>
    <w:rsid w:val="00742B22"/>
    <w:rsid w:val="00743291"/>
    <w:rsid w:val="00743A59"/>
    <w:rsid w:val="00745D5B"/>
    <w:rsid w:val="0074673E"/>
    <w:rsid w:val="007469BD"/>
    <w:rsid w:val="0074735E"/>
    <w:rsid w:val="0074758E"/>
    <w:rsid w:val="00747A20"/>
    <w:rsid w:val="00747BD8"/>
    <w:rsid w:val="00747F5C"/>
    <w:rsid w:val="007501DA"/>
    <w:rsid w:val="007511DF"/>
    <w:rsid w:val="00751F96"/>
    <w:rsid w:val="0075229F"/>
    <w:rsid w:val="00753003"/>
    <w:rsid w:val="00753CEA"/>
    <w:rsid w:val="0075407B"/>
    <w:rsid w:val="007541DB"/>
    <w:rsid w:val="00754F2C"/>
    <w:rsid w:val="007564A6"/>
    <w:rsid w:val="00756E59"/>
    <w:rsid w:val="00757009"/>
    <w:rsid w:val="0075774C"/>
    <w:rsid w:val="00757CBF"/>
    <w:rsid w:val="00757FC1"/>
    <w:rsid w:val="0076174F"/>
    <w:rsid w:val="00762D5E"/>
    <w:rsid w:val="0076321C"/>
    <w:rsid w:val="007634C7"/>
    <w:rsid w:val="00765658"/>
    <w:rsid w:val="007659EE"/>
    <w:rsid w:val="007660F3"/>
    <w:rsid w:val="007665BA"/>
    <w:rsid w:val="00766A5C"/>
    <w:rsid w:val="007706AE"/>
    <w:rsid w:val="00771F3F"/>
    <w:rsid w:val="00772443"/>
    <w:rsid w:val="00772B23"/>
    <w:rsid w:val="00772BF6"/>
    <w:rsid w:val="00772FBE"/>
    <w:rsid w:val="0077368C"/>
    <w:rsid w:val="00773A61"/>
    <w:rsid w:val="00774E6B"/>
    <w:rsid w:val="00776C3A"/>
    <w:rsid w:val="00776DAC"/>
    <w:rsid w:val="00777017"/>
    <w:rsid w:val="00777254"/>
    <w:rsid w:val="0077737D"/>
    <w:rsid w:val="00777DD7"/>
    <w:rsid w:val="00780622"/>
    <w:rsid w:val="00780B66"/>
    <w:rsid w:val="00781701"/>
    <w:rsid w:val="00781D7A"/>
    <w:rsid w:val="00781F75"/>
    <w:rsid w:val="0078267C"/>
    <w:rsid w:val="007838A3"/>
    <w:rsid w:val="00783A93"/>
    <w:rsid w:val="00783C4B"/>
    <w:rsid w:val="00784673"/>
    <w:rsid w:val="0078484B"/>
    <w:rsid w:val="007849BC"/>
    <w:rsid w:val="00784F37"/>
    <w:rsid w:val="00785784"/>
    <w:rsid w:val="007857D0"/>
    <w:rsid w:val="0078646C"/>
    <w:rsid w:val="007864DE"/>
    <w:rsid w:val="00786E26"/>
    <w:rsid w:val="00787707"/>
    <w:rsid w:val="007904CB"/>
    <w:rsid w:val="00791001"/>
    <w:rsid w:val="007917C6"/>
    <w:rsid w:val="0079223B"/>
    <w:rsid w:val="007931BF"/>
    <w:rsid w:val="00794095"/>
    <w:rsid w:val="007943BC"/>
    <w:rsid w:val="00794525"/>
    <w:rsid w:val="007945CF"/>
    <w:rsid w:val="007945D2"/>
    <w:rsid w:val="00795734"/>
    <w:rsid w:val="00795F77"/>
    <w:rsid w:val="00796FAA"/>
    <w:rsid w:val="00797A84"/>
    <w:rsid w:val="007A1464"/>
    <w:rsid w:val="007A1A57"/>
    <w:rsid w:val="007A1B31"/>
    <w:rsid w:val="007A36D5"/>
    <w:rsid w:val="007A3F17"/>
    <w:rsid w:val="007A3FB6"/>
    <w:rsid w:val="007A535A"/>
    <w:rsid w:val="007A56F8"/>
    <w:rsid w:val="007A57F0"/>
    <w:rsid w:val="007A60B3"/>
    <w:rsid w:val="007A6360"/>
    <w:rsid w:val="007A68EB"/>
    <w:rsid w:val="007A7476"/>
    <w:rsid w:val="007A74DD"/>
    <w:rsid w:val="007A7632"/>
    <w:rsid w:val="007A7A33"/>
    <w:rsid w:val="007A7EDC"/>
    <w:rsid w:val="007B134F"/>
    <w:rsid w:val="007B1E3E"/>
    <w:rsid w:val="007B1E83"/>
    <w:rsid w:val="007B240C"/>
    <w:rsid w:val="007B35C7"/>
    <w:rsid w:val="007B3EE6"/>
    <w:rsid w:val="007B4F47"/>
    <w:rsid w:val="007B4F70"/>
    <w:rsid w:val="007B4F7C"/>
    <w:rsid w:val="007B5C45"/>
    <w:rsid w:val="007B603A"/>
    <w:rsid w:val="007B6C71"/>
    <w:rsid w:val="007B7684"/>
    <w:rsid w:val="007C094B"/>
    <w:rsid w:val="007C0953"/>
    <w:rsid w:val="007C0B59"/>
    <w:rsid w:val="007C0DAA"/>
    <w:rsid w:val="007C1799"/>
    <w:rsid w:val="007C1875"/>
    <w:rsid w:val="007C1F06"/>
    <w:rsid w:val="007C20EA"/>
    <w:rsid w:val="007C29E5"/>
    <w:rsid w:val="007C2C71"/>
    <w:rsid w:val="007C3BAA"/>
    <w:rsid w:val="007C42CC"/>
    <w:rsid w:val="007C44BB"/>
    <w:rsid w:val="007C63CA"/>
    <w:rsid w:val="007C650E"/>
    <w:rsid w:val="007C6844"/>
    <w:rsid w:val="007C6BFB"/>
    <w:rsid w:val="007C6D3D"/>
    <w:rsid w:val="007C6ED2"/>
    <w:rsid w:val="007C6FF7"/>
    <w:rsid w:val="007C7F9A"/>
    <w:rsid w:val="007D27C5"/>
    <w:rsid w:val="007D280D"/>
    <w:rsid w:val="007D3244"/>
    <w:rsid w:val="007D32EE"/>
    <w:rsid w:val="007D335A"/>
    <w:rsid w:val="007D3506"/>
    <w:rsid w:val="007D387F"/>
    <w:rsid w:val="007D3A7F"/>
    <w:rsid w:val="007D3F50"/>
    <w:rsid w:val="007D49E7"/>
    <w:rsid w:val="007D53C7"/>
    <w:rsid w:val="007D5CCA"/>
    <w:rsid w:val="007D638D"/>
    <w:rsid w:val="007D6B19"/>
    <w:rsid w:val="007D6BD6"/>
    <w:rsid w:val="007D710D"/>
    <w:rsid w:val="007D799B"/>
    <w:rsid w:val="007E0BCC"/>
    <w:rsid w:val="007E120E"/>
    <w:rsid w:val="007E1660"/>
    <w:rsid w:val="007E232D"/>
    <w:rsid w:val="007E31B8"/>
    <w:rsid w:val="007E31F6"/>
    <w:rsid w:val="007E4059"/>
    <w:rsid w:val="007E455F"/>
    <w:rsid w:val="007E49C3"/>
    <w:rsid w:val="007E6D2B"/>
    <w:rsid w:val="007E7205"/>
    <w:rsid w:val="007E784B"/>
    <w:rsid w:val="007E7D04"/>
    <w:rsid w:val="007F024F"/>
    <w:rsid w:val="007F0252"/>
    <w:rsid w:val="007F0302"/>
    <w:rsid w:val="007F06F8"/>
    <w:rsid w:val="007F0E9E"/>
    <w:rsid w:val="007F1097"/>
    <w:rsid w:val="007F1DE3"/>
    <w:rsid w:val="007F2305"/>
    <w:rsid w:val="007F24A1"/>
    <w:rsid w:val="007F29FC"/>
    <w:rsid w:val="007F2DB0"/>
    <w:rsid w:val="007F4A5F"/>
    <w:rsid w:val="007F5BC1"/>
    <w:rsid w:val="007F6305"/>
    <w:rsid w:val="007F6D61"/>
    <w:rsid w:val="007F7975"/>
    <w:rsid w:val="008002E0"/>
    <w:rsid w:val="00800EDA"/>
    <w:rsid w:val="0080129B"/>
    <w:rsid w:val="00801940"/>
    <w:rsid w:val="00801F8A"/>
    <w:rsid w:val="00801FCC"/>
    <w:rsid w:val="008028C4"/>
    <w:rsid w:val="00803DB0"/>
    <w:rsid w:val="008040CE"/>
    <w:rsid w:val="00804DB7"/>
    <w:rsid w:val="008056BB"/>
    <w:rsid w:val="008057EB"/>
    <w:rsid w:val="00805836"/>
    <w:rsid w:val="00806469"/>
    <w:rsid w:val="00806CAE"/>
    <w:rsid w:val="0080728B"/>
    <w:rsid w:val="00807609"/>
    <w:rsid w:val="00807BD8"/>
    <w:rsid w:val="00807D37"/>
    <w:rsid w:val="00810550"/>
    <w:rsid w:val="00810958"/>
    <w:rsid w:val="00810D9F"/>
    <w:rsid w:val="008119A0"/>
    <w:rsid w:val="00811A6C"/>
    <w:rsid w:val="00812EA8"/>
    <w:rsid w:val="00813102"/>
    <w:rsid w:val="00813922"/>
    <w:rsid w:val="00813EE0"/>
    <w:rsid w:val="00814B73"/>
    <w:rsid w:val="00815CDE"/>
    <w:rsid w:val="00817538"/>
    <w:rsid w:val="00817BD0"/>
    <w:rsid w:val="00817E87"/>
    <w:rsid w:val="008207B4"/>
    <w:rsid w:val="008209BE"/>
    <w:rsid w:val="00820F8B"/>
    <w:rsid w:val="0082100E"/>
    <w:rsid w:val="008220EF"/>
    <w:rsid w:val="0082329C"/>
    <w:rsid w:val="008272AB"/>
    <w:rsid w:val="00830353"/>
    <w:rsid w:val="0083187E"/>
    <w:rsid w:val="00831EA6"/>
    <w:rsid w:val="00831EDE"/>
    <w:rsid w:val="008320A4"/>
    <w:rsid w:val="0083226F"/>
    <w:rsid w:val="00832341"/>
    <w:rsid w:val="008324AB"/>
    <w:rsid w:val="00832BC4"/>
    <w:rsid w:val="00834176"/>
    <w:rsid w:val="0083532D"/>
    <w:rsid w:val="008356FB"/>
    <w:rsid w:val="00835CD9"/>
    <w:rsid w:val="00836F09"/>
    <w:rsid w:val="0083705F"/>
    <w:rsid w:val="00837298"/>
    <w:rsid w:val="008375B1"/>
    <w:rsid w:val="008379D5"/>
    <w:rsid w:val="00837E10"/>
    <w:rsid w:val="00841301"/>
    <w:rsid w:val="0084164B"/>
    <w:rsid w:val="00841E3A"/>
    <w:rsid w:val="008429EF"/>
    <w:rsid w:val="008438F3"/>
    <w:rsid w:val="00843FE0"/>
    <w:rsid w:val="00844430"/>
    <w:rsid w:val="00845333"/>
    <w:rsid w:val="008454C2"/>
    <w:rsid w:val="008456A7"/>
    <w:rsid w:val="00845DFE"/>
    <w:rsid w:val="008462BB"/>
    <w:rsid w:val="008473EC"/>
    <w:rsid w:val="00847D1B"/>
    <w:rsid w:val="00850A58"/>
    <w:rsid w:val="00850AA3"/>
    <w:rsid w:val="00851076"/>
    <w:rsid w:val="008517B9"/>
    <w:rsid w:val="008521CE"/>
    <w:rsid w:val="008524C4"/>
    <w:rsid w:val="00852725"/>
    <w:rsid w:val="008531AF"/>
    <w:rsid w:val="008535B9"/>
    <w:rsid w:val="00853AE5"/>
    <w:rsid w:val="00854154"/>
    <w:rsid w:val="0085469A"/>
    <w:rsid w:val="00854885"/>
    <w:rsid w:val="00855E74"/>
    <w:rsid w:val="00856E3A"/>
    <w:rsid w:val="00857014"/>
    <w:rsid w:val="008577A2"/>
    <w:rsid w:val="008619C8"/>
    <w:rsid w:val="008620A5"/>
    <w:rsid w:val="00862173"/>
    <w:rsid w:val="00862B26"/>
    <w:rsid w:val="00864A5F"/>
    <w:rsid w:val="00864AC0"/>
    <w:rsid w:val="00864BF5"/>
    <w:rsid w:val="0086539A"/>
    <w:rsid w:val="00865B49"/>
    <w:rsid w:val="00865C53"/>
    <w:rsid w:val="00865D7B"/>
    <w:rsid w:val="008663B9"/>
    <w:rsid w:val="00866A38"/>
    <w:rsid w:val="00867060"/>
    <w:rsid w:val="00867C27"/>
    <w:rsid w:val="00870534"/>
    <w:rsid w:val="00871193"/>
    <w:rsid w:val="0087241F"/>
    <w:rsid w:val="0087278E"/>
    <w:rsid w:val="00873449"/>
    <w:rsid w:val="00873F33"/>
    <w:rsid w:val="008745E1"/>
    <w:rsid w:val="00875158"/>
    <w:rsid w:val="00875948"/>
    <w:rsid w:val="00875D06"/>
    <w:rsid w:val="00875EC9"/>
    <w:rsid w:val="00880EF7"/>
    <w:rsid w:val="00881231"/>
    <w:rsid w:val="008817E4"/>
    <w:rsid w:val="00881DC4"/>
    <w:rsid w:val="0088283E"/>
    <w:rsid w:val="008832F4"/>
    <w:rsid w:val="00883ADB"/>
    <w:rsid w:val="00883BAA"/>
    <w:rsid w:val="00883E3D"/>
    <w:rsid w:val="008844AA"/>
    <w:rsid w:val="00884641"/>
    <w:rsid w:val="00885B14"/>
    <w:rsid w:val="00885DBF"/>
    <w:rsid w:val="00885FFC"/>
    <w:rsid w:val="00886782"/>
    <w:rsid w:val="0088699E"/>
    <w:rsid w:val="008871C9"/>
    <w:rsid w:val="008878E8"/>
    <w:rsid w:val="008879DA"/>
    <w:rsid w:val="00890022"/>
    <w:rsid w:val="00890B9E"/>
    <w:rsid w:val="0089139F"/>
    <w:rsid w:val="008914E7"/>
    <w:rsid w:val="00891509"/>
    <w:rsid w:val="0089297C"/>
    <w:rsid w:val="00892B42"/>
    <w:rsid w:val="008931D4"/>
    <w:rsid w:val="00893877"/>
    <w:rsid w:val="00893C1E"/>
    <w:rsid w:val="00893EA8"/>
    <w:rsid w:val="008941FE"/>
    <w:rsid w:val="00894624"/>
    <w:rsid w:val="008947D6"/>
    <w:rsid w:val="00894EBC"/>
    <w:rsid w:val="00895139"/>
    <w:rsid w:val="00895173"/>
    <w:rsid w:val="008953E3"/>
    <w:rsid w:val="00895617"/>
    <w:rsid w:val="00896720"/>
    <w:rsid w:val="008967E3"/>
    <w:rsid w:val="00896A49"/>
    <w:rsid w:val="00896E6C"/>
    <w:rsid w:val="0089756E"/>
    <w:rsid w:val="008A0BA3"/>
    <w:rsid w:val="008A2C7A"/>
    <w:rsid w:val="008A3031"/>
    <w:rsid w:val="008A3262"/>
    <w:rsid w:val="008A3A38"/>
    <w:rsid w:val="008A45CA"/>
    <w:rsid w:val="008A4FE8"/>
    <w:rsid w:val="008A5AC6"/>
    <w:rsid w:val="008A62B3"/>
    <w:rsid w:val="008A6C8A"/>
    <w:rsid w:val="008A739F"/>
    <w:rsid w:val="008A7559"/>
    <w:rsid w:val="008A77CC"/>
    <w:rsid w:val="008B0479"/>
    <w:rsid w:val="008B1CB6"/>
    <w:rsid w:val="008B1FB2"/>
    <w:rsid w:val="008B2645"/>
    <w:rsid w:val="008B2A06"/>
    <w:rsid w:val="008B4AC6"/>
    <w:rsid w:val="008B4B98"/>
    <w:rsid w:val="008B535A"/>
    <w:rsid w:val="008B5401"/>
    <w:rsid w:val="008B5667"/>
    <w:rsid w:val="008B62FD"/>
    <w:rsid w:val="008B63C7"/>
    <w:rsid w:val="008B7760"/>
    <w:rsid w:val="008B7A77"/>
    <w:rsid w:val="008B7E98"/>
    <w:rsid w:val="008B7F26"/>
    <w:rsid w:val="008B7FD6"/>
    <w:rsid w:val="008C176B"/>
    <w:rsid w:val="008C1840"/>
    <w:rsid w:val="008C2622"/>
    <w:rsid w:val="008C28A5"/>
    <w:rsid w:val="008C2CF3"/>
    <w:rsid w:val="008C413E"/>
    <w:rsid w:val="008C51CB"/>
    <w:rsid w:val="008C5C7B"/>
    <w:rsid w:val="008C5EF3"/>
    <w:rsid w:val="008C5F10"/>
    <w:rsid w:val="008C6FAD"/>
    <w:rsid w:val="008C7329"/>
    <w:rsid w:val="008D0201"/>
    <w:rsid w:val="008D1165"/>
    <w:rsid w:val="008D1709"/>
    <w:rsid w:val="008D1952"/>
    <w:rsid w:val="008D368C"/>
    <w:rsid w:val="008D3E37"/>
    <w:rsid w:val="008D43CC"/>
    <w:rsid w:val="008D4B98"/>
    <w:rsid w:val="008D4F60"/>
    <w:rsid w:val="008D5BA2"/>
    <w:rsid w:val="008D69EB"/>
    <w:rsid w:val="008D6B53"/>
    <w:rsid w:val="008D7350"/>
    <w:rsid w:val="008D7542"/>
    <w:rsid w:val="008D7F32"/>
    <w:rsid w:val="008D7F68"/>
    <w:rsid w:val="008E0716"/>
    <w:rsid w:val="008E0ACC"/>
    <w:rsid w:val="008E1589"/>
    <w:rsid w:val="008E1DA0"/>
    <w:rsid w:val="008E3A17"/>
    <w:rsid w:val="008E45BA"/>
    <w:rsid w:val="008E4A9E"/>
    <w:rsid w:val="008E4DAF"/>
    <w:rsid w:val="008E53FA"/>
    <w:rsid w:val="008E7201"/>
    <w:rsid w:val="008E76B5"/>
    <w:rsid w:val="008E7F29"/>
    <w:rsid w:val="008F0185"/>
    <w:rsid w:val="008F01CB"/>
    <w:rsid w:val="008F2E95"/>
    <w:rsid w:val="008F2EDC"/>
    <w:rsid w:val="008F3B18"/>
    <w:rsid w:val="008F441F"/>
    <w:rsid w:val="008F4630"/>
    <w:rsid w:val="008F5695"/>
    <w:rsid w:val="008F5CFE"/>
    <w:rsid w:val="008F6211"/>
    <w:rsid w:val="008F6797"/>
    <w:rsid w:val="008F70B3"/>
    <w:rsid w:val="008F72B4"/>
    <w:rsid w:val="008F7423"/>
    <w:rsid w:val="009015EB"/>
    <w:rsid w:val="0090248F"/>
    <w:rsid w:val="00902EB7"/>
    <w:rsid w:val="00903706"/>
    <w:rsid w:val="00903EB7"/>
    <w:rsid w:val="009047DB"/>
    <w:rsid w:val="00906057"/>
    <w:rsid w:val="0090761A"/>
    <w:rsid w:val="00907A86"/>
    <w:rsid w:val="00910D8E"/>
    <w:rsid w:val="00910F41"/>
    <w:rsid w:val="00912461"/>
    <w:rsid w:val="00912FC4"/>
    <w:rsid w:val="0091460D"/>
    <w:rsid w:val="00914746"/>
    <w:rsid w:val="00914FFB"/>
    <w:rsid w:val="00915B1D"/>
    <w:rsid w:val="009162A9"/>
    <w:rsid w:val="0091644C"/>
    <w:rsid w:val="00916B1A"/>
    <w:rsid w:val="00920817"/>
    <w:rsid w:val="00920F8A"/>
    <w:rsid w:val="0092206D"/>
    <w:rsid w:val="009223B7"/>
    <w:rsid w:val="009227C0"/>
    <w:rsid w:val="00922FC3"/>
    <w:rsid w:val="0092346E"/>
    <w:rsid w:val="009234B4"/>
    <w:rsid w:val="00924976"/>
    <w:rsid w:val="00925229"/>
    <w:rsid w:val="009256C8"/>
    <w:rsid w:val="009257F8"/>
    <w:rsid w:val="0092665D"/>
    <w:rsid w:val="0092668B"/>
    <w:rsid w:val="0093041A"/>
    <w:rsid w:val="00930ADC"/>
    <w:rsid w:val="00931670"/>
    <w:rsid w:val="009320A9"/>
    <w:rsid w:val="0093217F"/>
    <w:rsid w:val="00933C75"/>
    <w:rsid w:val="00933FED"/>
    <w:rsid w:val="009348C5"/>
    <w:rsid w:val="0093545F"/>
    <w:rsid w:val="009355E1"/>
    <w:rsid w:val="009356B5"/>
    <w:rsid w:val="00935EE7"/>
    <w:rsid w:val="0093699A"/>
    <w:rsid w:val="00936A33"/>
    <w:rsid w:val="00936F5C"/>
    <w:rsid w:val="009372B4"/>
    <w:rsid w:val="0093781A"/>
    <w:rsid w:val="0093791B"/>
    <w:rsid w:val="00937EF4"/>
    <w:rsid w:val="00941EAB"/>
    <w:rsid w:val="00942796"/>
    <w:rsid w:val="00942C09"/>
    <w:rsid w:val="00943762"/>
    <w:rsid w:val="00943999"/>
    <w:rsid w:val="00943C51"/>
    <w:rsid w:val="00944C2F"/>
    <w:rsid w:val="0094555D"/>
    <w:rsid w:val="0094597E"/>
    <w:rsid w:val="00946A7E"/>
    <w:rsid w:val="00947720"/>
    <w:rsid w:val="00947EF9"/>
    <w:rsid w:val="00951001"/>
    <w:rsid w:val="00951D06"/>
    <w:rsid w:val="00952353"/>
    <w:rsid w:val="0095261D"/>
    <w:rsid w:val="0095263B"/>
    <w:rsid w:val="00952DD7"/>
    <w:rsid w:val="00954043"/>
    <w:rsid w:val="00954718"/>
    <w:rsid w:val="00954FFB"/>
    <w:rsid w:val="00955475"/>
    <w:rsid w:val="009556C5"/>
    <w:rsid w:val="00955796"/>
    <w:rsid w:val="0095755D"/>
    <w:rsid w:val="009579D5"/>
    <w:rsid w:val="00960489"/>
    <w:rsid w:val="009613C7"/>
    <w:rsid w:val="00961670"/>
    <w:rsid w:val="00961B0B"/>
    <w:rsid w:val="00961B71"/>
    <w:rsid w:val="009624B8"/>
    <w:rsid w:val="00962977"/>
    <w:rsid w:val="00963D15"/>
    <w:rsid w:val="00964280"/>
    <w:rsid w:val="009647AD"/>
    <w:rsid w:val="00964B57"/>
    <w:rsid w:val="00964E5F"/>
    <w:rsid w:val="00965884"/>
    <w:rsid w:val="00965A5C"/>
    <w:rsid w:val="00965B2B"/>
    <w:rsid w:val="00966A57"/>
    <w:rsid w:val="009674A8"/>
    <w:rsid w:val="00971712"/>
    <w:rsid w:val="0097190C"/>
    <w:rsid w:val="00972D12"/>
    <w:rsid w:val="009737B0"/>
    <w:rsid w:val="00973F2C"/>
    <w:rsid w:val="0097444B"/>
    <w:rsid w:val="009747E2"/>
    <w:rsid w:val="00974B3D"/>
    <w:rsid w:val="00974F04"/>
    <w:rsid w:val="00975041"/>
    <w:rsid w:val="0097598D"/>
    <w:rsid w:val="00975DE8"/>
    <w:rsid w:val="00975DED"/>
    <w:rsid w:val="0097665E"/>
    <w:rsid w:val="00976AFC"/>
    <w:rsid w:val="00976BC5"/>
    <w:rsid w:val="00976CEB"/>
    <w:rsid w:val="00977303"/>
    <w:rsid w:val="00980B80"/>
    <w:rsid w:val="00982F57"/>
    <w:rsid w:val="009846DC"/>
    <w:rsid w:val="00984723"/>
    <w:rsid w:val="009848F0"/>
    <w:rsid w:val="00984D26"/>
    <w:rsid w:val="009850C2"/>
    <w:rsid w:val="00986D31"/>
    <w:rsid w:val="00987923"/>
    <w:rsid w:val="0099097F"/>
    <w:rsid w:val="00990ED6"/>
    <w:rsid w:val="00991725"/>
    <w:rsid w:val="0099185B"/>
    <w:rsid w:val="0099366C"/>
    <w:rsid w:val="00994841"/>
    <w:rsid w:val="00994B6B"/>
    <w:rsid w:val="00995621"/>
    <w:rsid w:val="009956B7"/>
    <w:rsid w:val="00996056"/>
    <w:rsid w:val="00996111"/>
    <w:rsid w:val="00996ABC"/>
    <w:rsid w:val="00997B85"/>
    <w:rsid w:val="009A041A"/>
    <w:rsid w:val="009A140F"/>
    <w:rsid w:val="009A22D2"/>
    <w:rsid w:val="009A373C"/>
    <w:rsid w:val="009A3C3F"/>
    <w:rsid w:val="009A4650"/>
    <w:rsid w:val="009A4B5D"/>
    <w:rsid w:val="009A4E0B"/>
    <w:rsid w:val="009B0163"/>
    <w:rsid w:val="009B088A"/>
    <w:rsid w:val="009B0C1E"/>
    <w:rsid w:val="009B0CFE"/>
    <w:rsid w:val="009B1CC1"/>
    <w:rsid w:val="009B2FE1"/>
    <w:rsid w:val="009B3553"/>
    <w:rsid w:val="009B4086"/>
    <w:rsid w:val="009B4372"/>
    <w:rsid w:val="009B474E"/>
    <w:rsid w:val="009B506A"/>
    <w:rsid w:val="009B57DA"/>
    <w:rsid w:val="009B5ED9"/>
    <w:rsid w:val="009B6647"/>
    <w:rsid w:val="009B788E"/>
    <w:rsid w:val="009B7FDB"/>
    <w:rsid w:val="009C02C7"/>
    <w:rsid w:val="009C0313"/>
    <w:rsid w:val="009C08A4"/>
    <w:rsid w:val="009C0A81"/>
    <w:rsid w:val="009C0D9F"/>
    <w:rsid w:val="009C0DDE"/>
    <w:rsid w:val="009C16C7"/>
    <w:rsid w:val="009C22C5"/>
    <w:rsid w:val="009C3566"/>
    <w:rsid w:val="009C383A"/>
    <w:rsid w:val="009C3EF2"/>
    <w:rsid w:val="009C413F"/>
    <w:rsid w:val="009C45A7"/>
    <w:rsid w:val="009C46F6"/>
    <w:rsid w:val="009C564A"/>
    <w:rsid w:val="009C6331"/>
    <w:rsid w:val="009C68A6"/>
    <w:rsid w:val="009C7683"/>
    <w:rsid w:val="009C7A62"/>
    <w:rsid w:val="009C7C68"/>
    <w:rsid w:val="009D07A8"/>
    <w:rsid w:val="009D0903"/>
    <w:rsid w:val="009D1E1A"/>
    <w:rsid w:val="009D2486"/>
    <w:rsid w:val="009D2840"/>
    <w:rsid w:val="009D36F6"/>
    <w:rsid w:val="009D3FC3"/>
    <w:rsid w:val="009D45F6"/>
    <w:rsid w:val="009D4823"/>
    <w:rsid w:val="009D4FDC"/>
    <w:rsid w:val="009D53E2"/>
    <w:rsid w:val="009D5D50"/>
    <w:rsid w:val="009D710B"/>
    <w:rsid w:val="009E0DB8"/>
    <w:rsid w:val="009E176C"/>
    <w:rsid w:val="009E1FD9"/>
    <w:rsid w:val="009E2016"/>
    <w:rsid w:val="009E31C5"/>
    <w:rsid w:val="009E3666"/>
    <w:rsid w:val="009E3A91"/>
    <w:rsid w:val="009E4003"/>
    <w:rsid w:val="009E50EA"/>
    <w:rsid w:val="009E5852"/>
    <w:rsid w:val="009E640B"/>
    <w:rsid w:val="009E659D"/>
    <w:rsid w:val="009E6A73"/>
    <w:rsid w:val="009E6AD2"/>
    <w:rsid w:val="009E75AC"/>
    <w:rsid w:val="009F0752"/>
    <w:rsid w:val="009F10A0"/>
    <w:rsid w:val="009F1757"/>
    <w:rsid w:val="009F1FDA"/>
    <w:rsid w:val="009F23B9"/>
    <w:rsid w:val="009F28D4"/>
    <w:rsid w:val="009F3161"/>
    <w:rsid w:val="009F5870"/>
    <w:rsid w:val="009F654B"/>
    <w:rsid w:val="009F6DB1"/>
    <w:rsid w:val="00A00428"/>
    <w:rsid w:val="00A0149A"/>
    <w:rsid w:val="00A02D6D"/>
    <w:rsid w:val="00A02DB6"/>
    <w:rsid w:val="00A03034"/>
    <w:rsid w:val="00A03501"/>
    <w:rsid w:val="00A03556"/>
    <w:rsid w:val="00A03847"/>
    <w:rsid w:val="00A0461C"/>
    <w:rsid w:val="00A04B1B"/>
    <w:rsid w:val="00A04DA6"/>
    <w:rsid w:val="00A05878"/>
    <w:rsid w:val="00A068C6"/>
    <w:rsid w:val="00A06C0D"/>
    <w:rsid w:val="00A0780B"/>
    <w:rsid w:val="00A101E6"/>
    <w:rsid w:val="00A1020E"/>
    <w:rsid w:val="00A10FAC"/>
    <w:rsid w:val="00A114E0"/>
    <w:rsid w:val="00A1154E"/>
    <w:rsid w:val="00A13362"/>
    <w:rsid w:val="00A14422"/>
    <w:rsid w:val="00A152FD"/>
    <w:rsid w:val="00A15B9C"/>
    <w:rsid w:val="00A16A04"/>
    <w:rsid w:val="00A16CD9"/>
    <w:rsid w:val="00A17DAF"/>
    <w:rsid w:val="00A20EAF"/>
    <w:rsid w:val="00A21331"/>
    <w:rsid w:val="00A21571"/>
    <w:rsid w:val="00A21589"/>
    <w:rsid w:val="00A221CE"/>
    <w:rsid w:val="00A233DB"/>
    <w:rsid w:val="00A2340C"/>
    <w:rsid w:val="00A241E9"/>
    <w:rsid w:val="00A246EE"/>
    <w:rsid w:val="00A25118"/>
    <w:rsid w:val="00A256B1"/>
    <w:rsid w:val="00A25E26"/>
    <w:rsid w:val="00A262F1"/>
    <w:rsid w:val="00A26A1A"/>
    <w:rsid w:val="00A26A75"/>
    <w:rsid w:val="00A27013"/>
    <w:rsid w:val="00A27F99"/>
    <w:rsid w:val="00A3042A"/>
    <w:rsid w:val="00A3113A"/>
    <w:rsid w:val="00A3134E"/>
    <w:rsid w:val="00A32201"/>
    <w:rsid w:val="00A32817"/>
    <w:rsid w:val="00A32A66"/>
    <w:rsid w:val="00A32BEE"/>
    <w:rsid w:val="00A336F7"/>
    <w:rsid w:val="00A336FF"/>
    <w:rsid w:val="00A33873"/>
    <w:rsid w:val="00A338BA"/>
    <w:rsid w:val="00A3466D"/>
    <w:rsid w:val="00A34CCB"/>
    <w:rsid w:val="00A35287"/>
    <w:rsid w:val="00A352E8"/>
    <w:rsid w:val="00A35683"/>
    <w:rsid w:val="00A357A8"/>
    <w:rsid w:val="00A358F3"/>
    <w:rsid w:val="00A35A94"/>
    <w:rsid w:val="00A362F2"/>
    <w:rsid w:val="00A36302"/>
    <w:rsid w:val="00A36810"/>
    <w:rsid w:val="00A36E4B"/>
    <w:rsid w:val="00A37910"/>
    <w:rsid w:val="00A37DC2"/>
    <w:rsid w:val="00A37F4D"/>
    <w:rsid w:val="00A37F84"/>
    <w:rsid w:val="00A40728"/>
    <w:rsid w:val="00A40900"/>
    <w:rsid w:val="00A41C6D"/>
    <w:rsid w:val="00A42448"/>
    <w:rsid w:val="00A42B94"/>
    <w:rsid w:val="00A42EB6"/>
    <w:rsid w:val="00A43397"/>
    <w:rsid w:val="00A444AB"/>
    <w:rsid w:val="00A4485B"/>
    <w:rsid w:val="00A44976"/>
    <w:rsid w:val="00A44DCE"/>
    <w:rsid w:val="00A44F26"/>
    <w:rsid w:val="00A4576F"/>
    <w:rsid w:val="00A462DD"/>
    <w:rsid w:val="00A4760A"/>
    <w:rsid w:val="00A51018"/>
    <w:rsid w:val="00A510A7"/>
    <w:rsid w:val="00A530B5"/>
    <w:rsid w:val="00A534E3"/>
    <w:rsid w:val="00A53C83"/>
    <w:rsid w:val="00A540D6"/>
    <w:rsid w:val="00A55989"/>
    <w:rsid w:val="00A55AC3"/>
    <w:rsid w:val="00A55FC9"/>
    <w:rsid w:val="00A57085"/>
    <w:rsid w:val="00A60040"/>
    <w:rsid w:val="00A60EFB"/>
    <w:rsid w:val="00A61170"/>
    <w:rsid w:val="00A613BB"/>
    <w:rsid w:val="00A61D3D"/>
    <w:rsid w:val="00A620A0"/>
    <w:rsid w:val="00A623A3"/>
    <w:rsid w:val="00A62D5C"/>
    <w:rsid w:val="00A63651"/>
    <w:rsid w:val="00A649E6"/>
    <w:rsid w:val="00A65841"/>
    <w:rsid w:val="00A6606C"/>
    <w:rsid w:val="00A66083"/>
    <w:rsid w:val="00A706F9"/>
    <w:rsid w:val="00A71DBA"/>
    <w:rsid w:val="00A72785"/>
    <w:rsid w:val="00A72937"/>
    <w:rsid w:val="00A734DA"/>
    <w:rsid w:val="00A743F0"/>
    <w:rsid w:val="00A75D2A"/>
    <w:rsid w:val="00A75F84"/>
    <w:rsid w:val="00A75F9B"/>
    <w:rsid w:val="00A806E4"/>
    <w:rsid w:val="00A807EC"/>
    <w:rsid w:val="00A80895"/>
    <w:rsid w:val="00A80E97"/>
    <w:rsid w:val="00A812E9"/>
    <w:rsid w:val="00A821CB"/>
    <w:rsid w:val="00A83887"/>
    <w:rsid w:val="00A83BA3"/>
    <w:rsid w:val="00A850EE"/>
    <w:rsid w:val="00A852E6"/>
    <w:rsid w:val="00A855A2"/>
    <w:rsid w:val="00A85D81"/>
    <w:rsid w:val="00A86E59"/>
    <w:rsid w:val="00A8734C"/>
    <w:rsid w:val="00A87B92"/>
    <w:rsid w:val="00A90001"/>
    <w:rsid w:val="00A90075"/>
    <w:rsid w:val="00A903C1"/>
    <w:rsid w:val="00A905E5"/>
    <w:rsid w:val="00A9092F"/>
    <w:rsid w:val="00A91210"/>
    <w:rsid w:val="00A91980"/>
    <w:rsid w:val="00A91D75"/>
    <w:rsid w:val="00A928CB"/>
    <w:rsid w:val="00A92A97"/>
    <w:rsid w:val="00A932C2"/>
    <w:rsid w:val="00A935A9"/>
    <w:rsid w:val="00A9502E"/>
    <w:rsid w:val="00A95453"/>
    <w:rsid w:val="00A958E0"/>
    <w:rsid w:val="00A96D7A"/>
    <w:rsid w:val="00A96F0F"/>
    <w:rsid w:val="00A9726C"/>
    <w:rsid w:val="00A97985"/>
    <w:rsid w:val="00AA024B"/>
    <w:rsid w:val="00AA050A"/>
    <w:rsid w:val="00AA0638"/>
    <w:rsid w:val="00AA0B56"/>
    <w:rsid w:val="00AA101C"/>
    <w:rsid w:val="00AA12B9"/>
    <w:rsid w:val="00AA1E7A"/>
    <w:rsid w:val="00AA2DC4"/>
    <w:rsid w:val="00AA2E9B"/>
    <w:rsid w:val="00AA2EC0"/>
    <w:rsid w:val="00AA307E"/>
    <w:rsid w:val="00AA4515"/>
    <w:rsid w:val="00AA4CCC"/>
    <w:rsid w:val="00AA5FD1"/>
    <w:rsid w:val="00AA6178"/>
    <w:rsid w:val="00AA61C3"/>
    <w:rsid w:val="00AA6AB1"/>
    <w:rsid w:val="00AA73E1"/>
    <w:rsid w:val="00AA774A"/>
    <w:rsid w:val="00AB2197"/>
    <w:rsid w:val="00AB2D94"/>
    <w:rsid w:val="00AB3759"/>
    <w:rsid w:val="00AB3DEF"/>
    <w:rsid w:val="00AB4AEA"/>
    <w:rsid w:val="00AB4BB4"/>
    <w:rsid w:val="00AB5BF4"/>
    <w:rsid w:val="00AB5C28"/>
    <w:rsid w:val="00AB6AFF"/>
    <w:rsid w:val="00AB6EA9"/>
    <w:rsid w:val="00AB6F83"/>
    <w:rsid w:val="00AB7DE0"/>
    <w:rsid w:val="00AC06B3"/>
    <w:rsid w:val="00AC0C87"/>
    <w:rsid w:val="00AC1E00"/>
    <w:rsid w:val="00AC1EF8"/>
    <w:rsid w:val="00AC1F62"/>
    <w:rsid w:val="00AC253B"/>
    <w:rsid w:val="00AC2E6A"/>
    <w:rsid w:val="00AC396D"/>
    <w:rsid w:val="00AC3BDA"/>
    <w:rsid w:val="00AC5956"/>
    <w:rsid w:val="00AC5CF8"/>
    <w:rsid w:val="00AC5E02"/>
    <w:rsid w:val="00AC6575"/>
    <w:rsid w:val="00AC7652"/>
    <w:rsid w:val="00AC7D5A"/>
    <w:rsid w:val="00AD084E"/>
    <w:rsid w:val="00AD0CAB"/>
    <w:rsid w:val="00AD2169"/>
    <w:rsid w:val="00AD22DB"/>
    <w:rsid w:val="00AD2BBB"/>
    <w:rsid w:val="00AD2DE4"/>
    <w:rsid w:val="00AD2FB3"/>
    <w:rsid w:val="00AD3A14"/>
    <w:rsid w:val="00AD3BBA"/>
    <w:rsid w:val="00AD5868"/>
    <w:rsid w:val="00AD5E2E"/>
    <w:rsid w:val="00AD609C"/>
    <w:rsid w:val="00AD65B2"/>
    <w:rsid w:val="00AD725F"/>
    <w:rsid w:val="00AD755A"/>
    <w:rsid w:val="00AE0680"/>
    <w:rsid w:val="00AE16FA"/>
    <w:rsid w:val="00AE1E70"/>
    <w:rsid w:val="00AE1FD0"/>
    <w:rsid w:val="00AE200E"/>
    <w:rsid w:val="00AE27BE"/>
    <w:rsid w:val="00AE2CDD"/>
    <w:rsid w:val="00AE463F"/>
    <w:rsid w:val="00AE4750"/>
    <w:rsid w:val="00AE4B59"/>
    <w:rsid w:val="00AE4DFD"/>
    <w:rsid w:val="00AE51AC"/>
    <w:rsid w:val="00AE58FB"/>
    <w:rsid w:val="00AE608D"/>
    <w:rsid w:val="00AE60B2"/>
    <w:rsid w:val="00AE6845"/>
    <w:rsid w:val="00AE6F6D"/>
    <w:rsid w:val="00AE6FD4"/>
    <w:rsid w:val="00AE785C"/>
    <w:rsid w:val="00AE7940"/>
    <w:rsid w:val="00AF0BE6"/>
    <w:rsid w:val="00AF1310"/>
    <w:rsid w:val="00AF14A5"/>
    <w:rsid w:val="00AF15CD"/>
    <w:rsid w:val="00AF1A70"/>
    <w:rsid w:val="00AF1C50"/>
    <w:rsid w:val="00AF1C79"/>
    <w:rsid w:val="00AF1D74"/>
    <w:rsid w:val="00AF2875"/>
    <w:rsid w:val="00AF3534"/>
    <w:rsid w:val="00AF380D"/>
    <w:rsid w:val="00AF3855"/>
    <w:rsid w:val="00AF40D0"/>
    <w:rsid w:val="00AF48BB"/>
    <w:rsid w:val="00AF5665"/>
    <w:rsid w:val="00AF6436"/>
    <w:rsid w:val="00AF6DB6"/>
    <w:rsid w:val="00AF7C6F"/>
    <w:rsid w:val="00AF7D93"/>
    <w:rsid w:val="00AF7E44"/>
    <w:rsid w:val="00AF7EB7"/>
    <w:rsid w:val="00AF7F85"/>
    <w:rsid w:val="00B00809"/>
    <w:rsid w:val="00B008F3"/>
    <w:rsid w:val="00B00945"/>
    <w:rsid w:val="00B013B1"/>
    <w:rsid w:val="00B0194C"/>
    <w:rsid w:val="00B0272B"/>
    <w:rsid w:val="00B02804"/>
    <w:rsid w:val="00B03149"/>
    <w:rsid w:val="00B03AA0"/>
    <w:rsid w:val="00B04C16"/>
    <w:rsid w:val="00B04C1E"/>
    <w:rsid w:val="00B04C50"/>
    <w:rsid w:val="00B04E0D"/>
    <w:rsid w:val="00B0502C"/>
    <w:rsid w:val="00B0565F"/>
    <w:rsid w:val="00B06AEE"/>
    <w:rsid w:val="00B06C69"/>
    <w:rsid w:val="00B072BE"/>
    <w:rsid w:val="00B0756F"/>
    <w:rsid w:val="00B077EE"/>
    <w:rsid w:val="00B0783D"/>
    <w:rsid w:val="00B07C05"/>
    <w:rsid w:val="00B10540"/>
    <w:rsid w:val="00B10B67"/>
    <w:rsid w:val="00B113EF"/>
    <w:rsid w:val="00B11E2A"/>
    <w:rsid w:val="00B12682"/>
    <w:rsid w:val="00B13562"/>
    <w:rsid w:val="00B1405A"/>
    <w:rsid w:val="00B14901"/>
    <w:rsid w:val="00B1554A"/>
    <w:rsid w:val="00B1631D"/>
    <w:rsid w:val="00B174DD"/>
    <w:rsid w:val="00B17CE5"/>
    <w:rsid w:val="00B20330"/>
    <w:rsid w:val="00B20794"/>
    <w:rsid w:val="00B20992"/>
    <w:rsid w:val="00B20E87"/>
    <w:rsid w:val="00B210A7"/>
    <w:rsid w:val="00B2182D"/>
    <w:rsid w:val="00B24520"/>
    <w:rsid w:val="00B24A30"/>
    <w:rsid w:val="00B25D2D"/>
    <w:rsid w:val="00B27B4D"/>
    <w:rsid w:val="00B27BA4"/>
    <w:rsid w:val="00B3057C"/>
    <w:rsid w:val="00B30660"/>
    <w:rsid w:val="00B31114"/>
    <w:rsid w:val="00B32C99"/>
    <w:rsid w:val="00B32FEA"/>
    <w:rsid w:val="00B3319B"/>
    <w:rsid w:val="00B334E7"/>
    <w:rsid w:val="00B3484A"/>
    <w:rsid w:val="00B35FA5"/>
    <w:rsid w:val="00B36120"/>
    <w:rsid w:val="00B36E39"/>
    <w:rsid w:val="00B36F76"/>
    <w:rsid w:val="00B40469"/>
    <w:rsid w:val="00B41246"/>
    <w:rsid w:val="00B41D95"/>
    <w:rsid w:val="00B4248A"/>
    <w:rsid w:val="00B429A9"/>
    <w:rsid w:val="00B42AD0"/>
    <w:rsid w:val="00B43A1B"/>
    <w:rsid w:val="00B43BB8"/>
    <w:rsid w:val="00B45002"/>
    <w:rsid w:val="00B4535C"/>
    <w:rsid w:val="00B453C7"/>
    <w:rsid w:val="00B45939"/>
    <w:rsid w:val="00B46681"/>
    <w:rsid w:val="00B46E85"/>
    <w:rsid w:val="00B47333"/>
    <w:rsid w:val="00B477A8"/>
    <w:rsid w:val="00B5047E"/>
    <w:rsid w:val="00B50D22"/>
    <w:rsid w:val="00B50FF8"/>
    <w:rsid w:val="00B523A9"/>
    <w:rsid w:val="00B52F19"/>
    <w:rsid w:val="00B53181"/>
    <w:rsid w:val="00B533FB"/>
    <w:rsid w:val="00B53F00"/>
    <w:rsid w:val="00B54F06"/>
    <w:rsid w:val="00B55035"/>
    <w:rsid w:val="00B55047"/>
    <w:rsid w:val="00B56196"/>
    <w:rsid w:val="00B564A0"/>
    <w:rsid w:val="00B5673F"/>
    <w:rsid w:val="00B56760"/>
    <w:rsid w:val="00B56B85"/>
    <w:rsid w:val="00B57532"/>
    <w:rsid w:val="00B600A3"/>
    <w:rsid w:val="00B60D9B"/>
    <w:rsid w:val="00B611A5"/>
    <w:rsid w:val="00B63B87"/>
    <w:rsid w:val="00B647E7"/>
    <w:rsid w:val="00B65C35"/>
    <w:rsid w:val="00B66088"/>
    <w:rsid w:val="00B6684B"/>
    <w:rsid w:val="00B66B4A"/>
    <w:rsid w:val="00B66C4C"/>
    <w:rsid w:val="00B66FAB"/>
    <w:rsid w:val="00B67A3A"/>
    <w:rsid w:val="00B70166"/>
    <w:rsid w:val="00B707EC"/>
    <w:rsid w:val="00B7100D"/>
    <w:rsid w:val="00B71CFE"/>
    <w:rsid w:val="00B720A9"/>
    <w:rsid w:val="00B7221A"/>
    <w:rsid w:val="00B727A5"/>
    <w:rsid w:val="00B734DB"/>
    <w:rsid w:val="00B7638B"/>
    <w:rsid w:val="00B80830"/>
    <w:rsid w:val="00B81234"/>
    <w:rsid w:val="00B816CF"/>
    <w:rsid w:val="00B829B2"/>
    <w:rsid w:val="00B82D9C"/>
    <w:rsid w:val="00B833B3"/>
    <w:rsid w:val="00B83460"/>
    <w:rsid w:val="00B8471A"/>
    <w:rsid w:val="00B851AE"/>
    <w:rsid w:val="00B85628"/>
    <w:rsid w:val="00B85DC0"/>
    <w:rsid w:val="00B8659B"/>
    <w:rsid w:val="00B86BFD"/>
    <w:rsid w:val="00B879A9"/>
    <w:rsid w:val="00B87A62"/>
    <w:rsid w:val="00B90253"/>
    <w:rsid w:val="00B909C2"/>
    <w:rsid w:val="00B90A16"/>
    <w:rsid w:val="00B90D49"/>
    <w:rsid w:val="00B90DC5"/>
    <w:rsid w:val="00B90DED"/>
    <w:rsid w:val="00B916BB"/>
    <w:rsid w:val="00B91864"/>
    <w:rsid w:val="00B91B74"/>
    <w:rsid w:val="00B91FCE"/>
    <w:rsid w:val="00B92134"/>
    <w:rsid w:val="00B92AD2"/>
    <w:rsid w:val="00B931A9"/>
    <w:rsid w:val="00B935E3"/>
    <w:rsid w:val="00B9523F"/>
    <w:rsid w:val="00B95CBA"/>
    <w:rsid w:val="00B96734"/>
    <w:rsid w:val="00B97991"/>
    <w:rsid w:val="00B97F95"/>
    <w:rsid w:val="00BA1D47"/>
    <w:rsid w:val="00BA23AD"/>
    <w:rsid w:val="00BA2785"/>
    <w:rsid w:val="00BA27F6"/>
    <w:rsid w:val="00BA3E49"/>
    <w:rsid w:val="00BA40A4"/>
    <w:rsid w:val="00BA50ED"/>
    <w:rsid w:val="00BA5A66"/>
    <w:rsid w:val="00BA5F0E"/>
    <w:rsid w:val="00BA66F5"/>
    <w:rsid w:val="00BA757E"/>
    <w:rsid w:val="00BB0099"/>
    <w:rsid w:val="00BB0190"/>
    <w:rsid w:val="00BB0672"/>
    <w:rsid w:val="00BB0F51"/>
    <w:rsid w:val="00BB1B4B"/>
    <w:rsid w:val="00BB216B"/>
    <w:rsid w:val="00BB2321"/>
    <w:rsid w:val="00BB4370"/>
    <w:rsid w:val="00BB44F0"/>
    <w:rsid w:val="00BB4AFE"/>
    <w:rsid w:val="00BB5AB6"/>
    <w:rsid w:val="00BB72E8"/>
    <w:rsid w:val="00BC0461"/>
    <w:rsid w:val="00BC0DC2"/>
    <w:rsid w:val="00BC0DF2"/>
    <w:rsid w:val="00BC2410"/>
    <w:rsid w:val="00BC2AEE"/>
    <w:rsid w:val="00BC2D79"/>
    <w:rsid w:val="00BC3147"/>
    <w:rsid w:val="00BC33C6"/>
    <w:rsid w:val="00BC39F4"/>
    <w:rsid w:val="00BC476E"/>
    <w:rsid w:val="00BC50C8"/>
    <w:rsid w:val="00BC572A"/>
    <w:rsid w:val="00BC7670"/>
    <w:rsid w:val="00BC7FDA"/>
    <w:rsid w:val="00BD017E"/>
    <w:rsid w:val="00BD0F82"/>
    <w:rsid w:val="00BD1930"/>
    <w:rsid w:val="00BD28AB"/>
    <w:rsid w:val="00BD2B1E"/>
    <w:rsid w:val="00BD36ED"/>
    <w:rsid w:val="00BD4672"/>
    <w:rsid w:val="00BD5142"/>
    <w:rsid w:val="00BD5AAE"/>
    <w:rsid w:val="00BD70FD"/>
    <w:rsid w:val="00BD7779"/>
    <w:rsid w:val="00BD77F0"/>
    <w:rsid w:val="00BD78F6"/>
    <w:rsid w:val="00BD7F8A"/>
    <w:rsid w:val="00BE0A06"/>
    <w:rsid w:val="00BE0EF0"/>
    <w:rsid w:val="00BE17E9"/>
    <w:rsid w:val="00BE17F6"/>
    <w:rsid w:val="00BE1824"/>
    <w:rsid w:val="00BE1B79"/>
    <w:rsid w:val="00BE1E21"/>
    <w:rsid w:val="00BE21FF"/>
    <w:rsid w:val="00BE23B8"/>
    <w:rsid w:val="00BE25E2"/>
    <w:rsid w:val="00BE2912"/>
    <w:rsid w:val="00BE2ED1"/>
    <w:rsid w:val="00BE3E6A"/>
    <w:rsid w:val="00BE3EED"/>
    <w:rsid w:val="00BE45DB"/>
    <w:rsid w:val="00BE4EEC"/>
    <w:rsid w:val="00BE500D"/>
    <w:rsid w:val="00BE56D4"/>
    <w:rsid w:val="00BE5FCE"/>
    <w:rsid w:val="00BE63D8"/>
    <w:rsid w:val="00BE6ED4"/>
    <w:rsid w:val="00BE7AA3"/>
    <w:rsid w:val="00BF0B95"/>
    <w:rsid w:val="00BF0F76"/>
    <w:rsid w:val="00BF1185"/>
    <w:rsid w:val="00BF21D0"/>
    <w:rsid w:val="00BF3458"/>
    <w:rsid w:val="00BF3E52"/>
    <w:rsid w:val="00BF42FE"/>
    <w:rsid w:val="00BF4887"/>
    <w:rsid w:val="00BF541A"/>
    <w:rsid w:val="00BF5CC5"/>
    <w:rsid w:val="00BF5E2B"/>
    <w:rsid w:val="00BF5EAC"/>
    <w:rsid w:val="00BF6667"/>
    <w:rsid w:val="00BF6BEF"/>
    <w:rsid w:val="00BF7722"/>
    <w:rsid w:val="00BF783D"/>
    <w:rsid w:val="00C00C8F"/>
    <w:rsid w:val="00C02299"/>
    <w:rsid w:val="00C02B44"/>
    <w:rsid w:val="00C03F8F"/>
    <w:rsid w:val="00C061A1"/>
    <w:rsid w:val="00C06936"/>
    <w:rsid w:val="00C069F5"/>
    <w:rsid w:val="00C07078"/>
    <w:rsid w:val="00C074AD"/>
    <w:rsid w:val="00C1016E"/>
    <w:rsid w:val="00C10858"/>
    <w:rsid w:val="00C116EC"/>
    <w:rsid w:val="00C11C23"/>
    <w:rsid w:val="00C12D59"/>
    <w:rsid w:val="00C12D9B"/>
    <w:rsid w:val="00C12F23"/>
    <w:rsid w:val="00C1487A"/>
    <w:rsid w:val="00C14D56"/>
    <w:rsid w:val="00C15621"/>
    <w:rsid w:val="00C15F8B"/>
    <w:rsid w:val="00C15FCE"/>
    <w:rsid w:val="00C1613A"/>
    <w:rsid w:val="00C1784B"/>
    <w:rsid w:val="00C2006F"/>
    <w:rsid w:val="00C20D0D"/>
    <w:rsid w:val="00C216F1"/>
    <w:rsid w:val="00C21C13"/>
    <w:rsid w:val="00C22233"/>
    <w:rsid w:val="00C2338D"/>
    <w:rsid w:val="00C2358C"/>
    <w:rsid w:val="00C23ADF"/>
    <w:rsid w:val="00C24A96"/>
    <w:rsid w:val="00C26585"/>
    <w:rsid w:val="00C2661C"/>
    <w:rsid w:val="00C26652"/>
    <w:rsid w:val="00C26C95"/>
    <w:rsid w:val="00C312EA"/>
    <w:rsid w:val="00C31C11"/>
    <w:rsid w:val="00C325A0"/>
    <w:rsid w:val="00C32771"/>
    <w:rsid w:val="00C3326F"/>
    <w:rsid w:val="00C34281"/>
    <w:rsid w:val="00C34DA4"/>
    <w:rsid w:val="00C35046"/>
    <w:rsid w:val="00C352BA"/>
    <w:rsid w:val="00C352F6"/>
    <w:rsid w:val="00C36A22"/>
    <w:rsid w:val="00C36BB8"/>
    <w:rsid w:val="00C36C2F"/>
    <w:rsid w:val="00C37888"/>
    <w:rsid w:val="00C37B8B"/>
    <w:rsid w:val="00C40A06"/>
    <w:rsid w:val="00C40BDE"/>
    <w:rsid w:val="00C420D0"/>
    <w:rsid w:val="00C42B6C"/>
    <w:rsid w:val="00C42E01"/>
    <w:rsid w:val="00C438BD"/>
    <w:rsid w:val="00C44165"/>
    <w:rsid w:val="00C44A62"/>
    <w:rsid w:val="00C45A83"/>
    <w:rsid w:val="00C45B27"/>
    <w:rsid w:val="00C45C38"/>
    <w:rsid w:val="00C46236"/>
    <w:rsid w:val="00C46CAD"/>
    <w:rsid w:val="00C47983"/>
    <w:rsid w:val="00C524B9"/>
    <w:rsid w:val="00C53641"/>
    <w:rsid w:val="00C54BBE"/>
    <w:rsid w:val="00C55047"/>
    <w:rsid w:val="00C554EC"/>
    <w:rsid w:val="00C55517"/>
    <w:rsid w:val="00C562CF"/>
    <w:rsid w:val="00C57090"/>
    <w:rsid w:val="00C60375"/>
    <w:rsid w:val="00C60C19"/>
    <w:rsid w:val="00C61030"/>
    <w:rsid w:val="00C6109F"/>
    <w:rsid w:val="00C61181"/>
    <w:rsid w:val="00C61D0F"/>
    <w:rsid w:val="00C626A2"/>
    <w:rsid w:val="00C6270F"/>
    <w:rsid w:val="00C62F7E"/>
    <w:rsid w:val="00C631F4"/>
    <w:rsid w:val="00C633A0"/>
    <w:rsid w:val="00C639FD"/>
    <w:rsid w:val="00C63B67"/>
    <w:rsid w:val="00C63B90"/>
    <w:rsid w:val="00C63C07"/>
    <w:rsid w:val="00C650D8"/>
    <w:rsid w:val="00C65102"/>
    <w:rsid w:val="00C66924"/>
    <w:rsid w:val="00C66E5B"/>
    <w:rsid w:val="00C67859"/>
    <w:rsid w:val="00C67959"/>
    <w:rsid w:val="00C67BE0"/>
    <w:rsid w:val="00C70A34"/>
    <w:rsid w:val="00C71D7E"/>
    <w:rsid w:val="00C72087"/>
    <w:rsid w:val="00C72F15"/>
    <w:rsid w:val="00C73746"/>
    <w:rsid w:val="00C737AA"/>
    <w:rsid w:val="00C73D39"/>
    <w:rsid w:val="00C73F54"/>
    <w:rsid w:val="00C73FF2"/>
    <w:rsid w:val="00C74218"/>
    <w:rsid w:val="00C74536"/>
    <w:rsid w:val="00C745D2"/>
    <w:rsid w:val="00C74DDB"/>
    <w:rsid w:val="00C75185"/>
    <w:rsid w:val="00C757F0"/>
    <w:rsid w:val="00C75F46"/>
    <w:rsid w:val="00C7613F"/>
    <w:rsid w:val="00C77264"/>
    <w:rsid w:val="00C775AB"/>
    <w:rsid w:val="00C7785F"/>
    <w:rsid w:val="00C80301"/>
    <w:rsid w:val="00C80407"/>
    <w:rsid w:val="00C805CD"/>
    <w:rsid w:val="00C8134F"/>
    <w:rsid w:val="00C82C35"/>
    <w:rsid w:val="00C82F61"/>
    <w:rsid w:val="00C837C1"/>
    <w:rsid w:val="00C868F7"/>
    <w:rsid w:val="00C86AAD"/>
    <w:rsid w:val="00C86CC4"/>
    <w:rsid w:val="00C875AD"/>
    <w:rsid w:val="00C876BA"/>
    <w:rsid w:val="00C87D80"/>
    <w:rsid w:val="00C87FDF"/>
    <w:rsid w:val="00C908A5"/>
    <w:rsid w:val="00C911A7"/>
    <w:rsid w:val="00C920D0"/>
    <w:rsid w:val="00C92456"/>
    <w:rsid w:val="00C929FA"/>
    <w:rsid w:val="00C92F1C"/>
    <w:rsid w:val="00C942A9"/>
    <w:rsid w:val="00C94621"/>
    <w:rsid w:val="00C94A24"/>
    <w:rsid w:val="00C94AF0"/>
    <w:rsid w:val="00C95181"/>
    <w:rsid w:val="00C956E7"/>
    <w:rsid w:val="00C95E8D"/>
    <w:rsid w:val="00C95FA6"/>
    <w:rsid w:val="00C96703"/>
    <w:rsid w:val="00C96D22"/>
    <w:rsid w:val="00C96E4A"/>
    <w:rsid w:val="00CA0276"/>
    <w:rsid w:val="00CA16C6"/>
    <w:rsid w:val="00CA1F2D"/>
    <w:rsid w:val="00CA2E5A"/>
    <w:rsid w:val="00CA302B"/>
    <w:rsid w:val="00CA31EA"/>
    <w:rsid w:val="00CA475A"/>
    <w:rsid w:val="00CA63A1"/>
    <w:rsid w:val="00CA6C2A"/>
    <w:rsid w:val="00CA6CEE"/>
    <w:rsid w:val="00CA71FF"/>
    <w:rsid w:val="00CA781D"/>
    <w:rsid w:val="00CB084B"/>
    <w:rsid w:val="00CB0930"/>
    <w:rsid w:val="00CB0B52"/>
    <w:rsid w:val="00CB0F28"/>
    <w:rsid w:val="00CB1344"/>
    <w:rsid w:val="00CB2514"/>
    <w:rsid w:val="00CB2B63"/>
    <w:rsid w:val="00CB2C79"/>
    <w:rsid w:val="00CB2CDC"/>
    <w:rsid w:val="00CB382F"/>
    <w:rsid w:val="00CB3945"/>
    <w:rsid w:val="00CB41EB"/>
    <w:rsid w:val="00CB4860"/>
    <w:rsid w:val="00CB4B07"/>
    <w:rsid w:val="00CB4B8F"/>
    <w:rsid w:val="00CB5453"/>
    <w:rsid w:val="00CB5462"/>
    <w:rsid w:val="00CB5556"/>
    <w:rsid w:val="00CB5799"/>
    <w:rsid w:val="00CB5C99"/>
    <w:rsid w:val="00CB6D24"/>
    <w:rsid w:val="00CB7399"/>
    <w:rsid w:val="00CB7656"/>
    <w:rsid w:val="00CC0418"/>
    <w:rsid w:val="00CC1171"/>
    <w:rsid w:val="00CC1620"/>
    <w:rsid w:val="00CC1916"/>
    <w:rsid w:val="00CC1B23"/>
    <w:rsid w:val="00CC2B59"/>
    <w:rsid w:val="00CC3422"/>
    <w:rsid w:val="00CC3A14"/>
    <w:rsid w:val="00CC431E"/>
    <w:rsid w:val="00CC5D25"/>
    <w:rsid w:val="00CC6D4A"/>
    <w:rsid w:val="00CC7DE2"/>
    <w:rsid w:val="00CD0A94"/>
    <w:rsid w:val="00CD0C07"/>
    <w:rsid w:val="00CD0F6D"/>
    <w:rsid w:val="00CD1185"/>
    <w:rsid w:val="00CD196F"/>
    <w:rsid w:val="00CD2A47"/>
    <w:rsid w:val="00CD2CB6"/>
    <w:rsid w:val="00CD3036"/>
    <w:rsid w:val="00CD3213"/>
    <w:rsid w:val="00CD3423"/>
    <w:rsid w:val="00CD4A21"/>
    <w:rsid w:val="00CD4D0F"/>
    <w:rsid w:val="00CD5C95"/>
    <w:rsid w:val="00CD5E20"/>
    <w:rsid w:val="00CD6C7D"/>
    <w:rsid w:val="00CD7877"/>
    <w:rsid w:val="00CE0C6B"/>
    <w:rsid w:val="00CE1845"/>
    <w:rsid w:val="00CE2554"/>
    <w:rsid w:val="00CE25A7"/>
    <w:rsid w:val="00CE2C30"/>
    <w:rsid w:val="00CE2CE9"/>
    <w:rsid w:val="00CE2F64"/>
    <w:rsid w:val="00CE45DB"/>
    <w:rsid w:val="00CE4B12"/>
    <w:rsid w:val="00CE4BA4"/>
    <w:rsid w:val="00CE5BAB"/>
    <w:rsid w:val="00CE5DFE"/>
    <w:rsid w:val="00CE5EF3"/>
    <w:rsid w:val="00CE6A7C"/>
    <w:rsid w:val="00CE7071"/>
    <w:rsid w:val="00CE7145"/>
    <w:rsid w:val="00CE7689"/>
    <w:rsid w:val="00CE7750"/>
    <w:rsid w:val="00CF0C60"/>
    <w:rsid w:val="00CF0D2B"/>
    <w:rsid w:val="00CF0D5F"/>
    <w:rsid w:val="00CF1355"/>
    <w:rsid w:val="00CF205E"/>
    <w:rsid w:val="00CF25B2"/>
    <w:rsid w:val="00CF27C8"/>
    <w:rsid w:val="00CF280B"/>
    <w:rsid w:val="00CF2EF7"/>
    <w:rsid w:val="00CF366D"/>
    <w:rsid w:val="00CF37AB"/>
    <w:rsid w:val="00CF43E0"/>
    <w:rsid w:val="00CF4B45"/>
    <w:rsid w:val="00CF4C84"/>
    <w:rsid w:val="00CF504D"/>
    <w:rsid w:val="00CF5820"/>
    <w:rsid w:val="00CF64E0"/>
    <w:rsid w:val="00CF686A"/>
    <w:rsid w:val="00CF69BF"/>
    <w:rsid w:val="00CF7426"/>
    <w:rsid w:val="00D00205"/>
    <w:rsid w:val="00D002E6"/>
    <w:rsid w:val="00D00576"/>
    <w:rsid w:val="00D01E36"/>
    <w:rsid w:val="00D01F36"/>
    <w:rsid w:val="00D0203A"/>
    <w:rsid w:val="00D0221B"/>
    <w:rsid w:val="00D02540"/>
    <w:rsid w:val="00D030E3"/>
    <w:rsid w:val="00D03316"/>
    <w:rsid w:val="00D03D7E"/>
    <w:rsid w:val="00D04894"/>
    <w:rsid w:val="00D04F63"/>
    <w:rsid w:val="00D05E2E"/>
    <w:rsid w:val="00D06B41"/>
    <w:rsid w:val="00D06DAD"/>
    <w:rsid w:val="00D0725B"/>
    <w:rsid w:val="00D10207"/>
    <w:rsid w:val="00D11E12"/>
    <w:rsid w:val="00D12BFB"/>
    <w:rsid w:val="00D139BA"/>
    <w:rsid w:val="00D139CC"/>
    <w:rsid w:val="00D156A3"/>
    <w:rsid w:val="00D161D0"/>
    <w:rsid w:val="00D167E3"/>
    <w:rsid w:val="00D179C0"/>
    <w:rsid w:val="00D2023F"/>
    <w:rsid w:val="00D203E7"/>
    <w:rsid w:val="00D205C2"/>
    <w:rsid w:val="00D206C6"/>
    <w:rsid w:val="00D20C41"/>
    <w:rsid w:val="00D20CB2"/>
    <w:rsid w:val="00D21F0C"/>
    <w:rsid w:val="00D2282C"/>
    <w:rsid w:val="00D22EBB"/>
    <w:rsid w:val="00D22FF8"/>
    <w:rsid w:val="00D2427A"/>
    <w:rsid w:val="00D24E0F"/>
    <w:rsid w:val="00D25141"/>
    <w:rsid w:val="00D25221"/>
    <w:rsid w:val="00D2556B"/>
    <w:rsid w:val="00D26EFE"/>
    <w:rsid w:val="00D27AB1"/>
    <w:rsid w:val="00D30479"/>
    <w:rsid w:val="00D306CA"/>
    <w:rsid w:val="00D30C30"/>
    <w:rsid w:val="00D32DEF"/>
    <w:rsid w:val="00D336FC"/>
    <w:rsid w:val="00D33840"/>
    <w:rsid w:val="00D33941"/>
    <w:rsid w:val="00D34B4B"/>
    <w:rsid w:val="00D35171"/>
    <w:rsid w:val="00D35BA5"/>
    <w:rsid w:val="00D35F0B"/>
    <w:rsid w:val="00D36873"/>
    <w:rsid w:val="00D36902"/>
    <w:rsid w:val="00D36DC2"/>
    <w:rsid w:val="00D37154"/>
    <w:rsid w:val="00D37B3E"/>
    <w:rsid w:val="00D40DDE"/>
    <w:rsid w:val="00D411A2"/>
    <w:rsid w:val="00D41477"/>
    <w:rsid w:val="00D41B9A"/>
    <w:rsid w:val="00D41C13"/>
    <w:rsid w:val="00D41FA4"/>
    <w:rsid w:val="00D424F2"/>
    <w:rsid w:val="00D425B5"/>
    <w:rsid w:val="00D42DD3"/>
    <w:rsid w:val="00D432C3"/>
    <w:rsid w:val="00D44B6F"/>
    <w:rsid w:val="00D44CC8"/>
    <w:rsid w:val="00D452C2"/>
    <w:rsid w:val="00D45EA5"/>
    <w:rsid w:val="00D473BB"/>
    <w:rsid w:val="00D475D5"/>
    <w:rsid w:val="00D511D6"/>
    <w:rsid w:val="00D5125C"/>
    <w:rsid w:val="00D51E3F"/>
    <w:rsid w:val="00D52E63"/>
    <w:rsid w:val="00D54132"/>
    <w:rsid w:val="00D54536"/>
    <w:rsid w:val="00D56236"/>
    <w:rsid w:val="00D564E2"/>
    <w:rsid w:val="00D56938"/>
    <w:rsid w:val="00D572C8"/>
    <w:rsid w:val="00D61945"/>
    <w:rsid w:val="00D62181"/>
    <w:rsid w:val="00D62399"/>
    <w:rsid w:val="00D63293"/>
    <w:rsid w:val="00D63DFA"/>
    <w:rsid w:val="00D63EA4"/>
    <w:rsid w:val="00D64787"/>
    <w:rsid w:val="00D66A60"/>
    <w:rsid w:val="00D673D0"/>
    <w:rsid w:val="00D67DE4"/>
    <w:rsid w:val="00D67E83"/>
    <w:rsid w:val="00D7006A"/>
    <w:rsid w:val="00D70288"/>
    <w:rsid w:val="00D7064A"/>
    <w:rsid w:val="00D71A66"/>
    <w:rsid w:val="00D72715"/>
    <w:rsid w:val="00D72A35"/>
    <w:rsid w:val="00D72FC4"/>
    <w:rsid w:val="00D73689"/>
    <w:rsid w:val="00D74178"/>
    <w:rsid w:val="00D76223"/>
    <w:rsid w:val="00D76C2F"/>
    <w:rsid w:val="00D76D7E"/>
    <w:rsid w:val="00D77271"/>
    <w:rsid w:val="00D80359"/>
    <w:rsid w:val="00D80651"/>
    <w:rsid w:val="00D80B9B"/>
    <w:rsid w:val="00D81129"/>
    <w:rsid w:val="00D8129E"/>
    <w:rsid w:val="00D8228A"/>
    <w:rsid w:val="00D82DBC"/>
    <w:rsid w:val="00D82EE7"/>
    <w:rsid w:val="00D83305"/>
    <w:rsid w:val="00D84E87"/>
    <w:rsid w:val="00D850A1"/>
    <w:rsid w:val="00D86B2F"/>
    <w:rsid w:val="00D86E64"/>
    <w:rsid w:val="00D87C89"/>
    <w:rsid w:val="00D90176"/>
    <w:rsid w:val="00D903FE"/>
    <w:rsid w:val="00D90F07"/>
    <w:rsid w:val="00D90FC3"/>
    <w:rsid w:val="00D910BA"/>
    <w:rsid w:val="00D91146"/>
    <w:rsid w:val="00D914A0"/>
    <w:rsid w:val="00D91925"/>
    <w:rsid w:val="00D92272"/>
    <w:rsid w:val="00D92A27"/>
    <w:rsid w:val="00D9417B"/>
    <w:rsid w:val="00D948B1"/>
    <w:rsid w:val="00D950A2"/>
    <w:rsid w:val="00D953C0"/>
    <w:rsid w:val="00D95828"/>
    <w:rsid w:val="00D96447"/>
    <w:rsid w:val="00D9656B"/>
    <w:rsid w:val="00D96621"/>
    <w:rsid w:val="00D97385"/>
    <w:rsid w:val="00D97D7E"/>
    <w:rsid w:val="00D97DF3"/>
    <w:rsid w:val="00DA02A4"/>
    <w:rsid w:val="00DA063F"/>
    <w:rsid w:val="00DA077A"/>
    <w:rsid w:val="00DA26B6"/>
    <w:rsid w:val="00DA3156"/>
    <w:rsid w:val="00DA36AD"/>
    <w:rsid w:val="00DA426B"/>
    <w:rsid w:val="00DA4D37"/>
    <w:rsid w:val="00DA4EFE"/>
    <w:rsid w:val="00DA6D0D"/>
    <w:rsid w:val="00DA7539"/>
    <w:rsid w:val="00DA780E"/>
    <w:rsid w:val="00DA7EA5"/>
    <w:rsid w:val="00DB0B9A"/>
    <w:rsid w:val="00DB0FD2"/>
    <w:rsid w:val="00DB1132"/>
    <w:rsid w:val="00DB1CC0"/>
    <w:rsid w:val="00DB1EF9"/>
    <w:rsid w:val="00DB1FDD"/>
    <w:rsid w:val="00DB2519"/>
    <w:rsid w:val="00DB2CEF"/>
    <w:rsid w:val="00DB3080"/>
    <w:rsid w:val="00DB317A"/>
    <w:rsid w:val="00DB33C6"/>
    <w:rsid w:val="00DB373C"/>
    <w:rsid w:val="00DB41C4"/>
    <w:rsid w:val="00DB4F7D"/>
    <w:rsid w:val="00DB5062"/>
    <w:rsid w:val="00DB63C2"/>
    <w:rsid w:val="00DB6580"/>
    <w:rsid w:val="00DB667F"/>
    <w:rsid w:val="00DB74DB"/>
    <w:rsid w:val="00DC0A79"/>
    <w:rsid w:val="00DC0C34"/>
    <w:rsid w:val="00DC10DE"/>
    <w:rsid w:val="00DC14AB"/>
    <w:rsid w:val="00DC15B2"/>
    <w:rsid w:val="00DC1A24"/>
    <w:rsid w:val="00DC1BA5"/>
    <w:rsid w:val="00DC232F"/>
    <w:rsid w:val="00DC2474"/>
    <w:rsid w:val="00DC2616"/>
    <w:rsid w:val="00DC2A8D"/>
    <w:rsid w:val="00DC2BFD"/>
    <w:rsid w:val="00DC3634"/>
    <w:rsid w:val="00DC3854"/>
    <w:rsid w:val="00DC392E"/>
    <w:rsid w:val="00DC44B7"/>
    <w:rsid w:val="00DC5589"/>
    <w:rsid w:val="00DC5E99"/>
    <w:rsid w:val="00DC698D"/>
    <w:rsid w:val="00DC6F96"/>
    <w:rsid w:val="00DC78A4"/>
    <w:rsid w:val="00DD0A21"/>
    <w:rsid w:val="00DD0F47"/>
    <w:rsid w:val="00DD11D4"/>
    <w:rsid w:val="00DD223E"/>
    <w:rsid w:val="00DD2606"/>
    <w:rsid w:val="00DD2CA4"/>
    <w:rsid w:val="00DD3951"/>
    <w:rsid w:val="00DD41B4"/>
    <w:rsid w:val="00DD4837"/>
    <w:rsid w:val="00DD4CC4"/>
    <w:rsid w:val="00DD4EEB"/>
    <w:rsid w:val="00DD5125"/>
    <w:rsid w:val="00DD5650"/>
    <w:rsid w:val="00DD6863"/>
    <w:rsid w:val="00DD690D"/>
    <w:rsid w:val="00DD709A"/>
    <w:rsid w:val="00DD73AF"/>
    <w:rsid w:val="00DE01A6"/>
    <w:rsid w:val="00DE0424"/>
    <w:rsid w:val="00DE209B"/>
    <w:rsid w:val="00DE2320"/>
    <w:rsid w:val="00DE392A"/>
    <w:rsid w:val="00DE3EC3"/>
    <w:rsid w:val="00DE495D"/>
    <w:rsid w:val="00DE5393"/>
    <w:rsid w:val="00DE5634"/>
    <w:rsid w:val="00DE5685"/>
    <w:rsid w:val="00DE66D8"/>
    <w:rsid w:val="00DF0961"/>
    <w:rsid w:val="00DF0A39"/>
    <w:rsid w:val="00DF1646"/>
    <w:rsid w:val="00DF1764"/>
    <w:rsid w:val="00DF1FED"/>
    <w:rsid w:val="00DF26BA"/>
    <w:rsid w:val="00DF3FE0"/>
    <w:rsid w:val="00DF40CD"/>
    <w:rsid w:val="00DF6437"/>
    <w:rsid w:val="00DF6E9E"/>
    <w:rsid w:val="00DF723F"/>
    <w:rsid w:val="00DF77F7"/>
    <w:rsid w:val="00E003E5"/>
    <w:rsid w:val="00E00945"/>
    <w:rsid w:val="00E00B82"/>
    <w:rsid w:val="00E0185F"/>
    <w:rsid w:val="00E01F0B"/>
    <w:rsid w:val="00E02EE7"/>
    <w:rsid w:val="00E036A1"/>
    <w:rsid w:val="00E03858"/>
    <w:rsid w:val="00E04173"/>
    <w:rsid w:val="00E041E6"/>
    <w:rsid w:val="00E043E3"/>
    <w:rsid w:val="00E0445C"/>
    <w:rsid w:val="00E04818"/>
    <w:rsid w:val="00E04AF9"/>
    <w:rsid w:val="00E05B03"/>
    <w:rsid w:val="00E05BA1"/>
    <w:rsid w:val="00E06086"/>
    <w:rsid w:val="00E07C48"/>
    <w:rsid w:val="00E1053F"/>
    <w:rsid w:val="00E11020"/>
    <w:rsid w:val="00E11A00"/>
    <w:rsid w:val="00E11ADA"/>
    <w:rsid w:val="00E11D1E"/>
    <w:rsid w:val="00E11FF6"/>
    <w:rsid w:val="00E1219A"/>
    <w:rsid w:val="00E12381"/>
    <w:rsid w:val="00E1355B"/>
    <w:rsid w:val="00E1360C"/>
    <w:rsid w:val="00E13AC6"/>
    <w:rsid w:val="00E13F3C"/>
    <w:rsid w:val="00E13FB5"/>
    <w:rsid w:val="00E140FE"/>
    <w:rsid w:val="00E166D2"/>
    <w:rsid w:val="00E1676A"/>
    <w:rsid w:val="00E171DE"/>
    <w:rsid w:val="00E1741F"/>
    <w:rsid w:val="00E20C52"/>
    <w:rsid w:val="00E21910"/>
    <w:rsid w:val="00E219ED"/>
    <w:rsid w:val="00E22248"/>
    <w:rsid w:val="00E2239F"/>
    <w:rsid w:val="00E22501"/>
    <w:rsid w:val="00E22CD3"/>
    <w:rsid w:val="00E22F38"/>
    <w:rsid w:val="00E23202"/>
    <w:rsid w:val="00E235F7"/>
    <w:rsid w:val="00E24C1B"/>
    <w:rsid w:val="00E26493"/>
    <w:rsid w:val="00E26647"/>
    <w:rsid w:val="00E27870"/>
    <w:rsid w:val="00E27E71"/>
    <w:rsid w:val="00E30A8B"/>
    <w:rsid w:val="00E30EEF"/>
    <w:rsid w:val="00E31130"/>
    <w:rsid w:val="00E3148C"/>
    <w:rsid w:val="00E31759"/>
    <w:rsid w:val="00E32298"/>
    <w:rsid w:val="00E338A4"/>
    <w:rsid w:val="00E33CC5"/>
    <w:rsid w:val="00E33E4B"/>
    <w:rsid w:val="00E340B8"/>
    <w:rsid w:val="00E34874"/>
    <w:rsid w:val="00E348C9"/>
    <w:rsid w:val="00E348E9"/>
    <w:rsid w:val="00E35283"/>
    <w:rsid w:val="00E35DE5"/>
    <w:rsid w:val="00E36671"/>
    <w:rsid w:val="00E36FD9"/>
    <w:rsid w:val="00E37831"/>
    <w:rsid w:val="00E40A3D"/>
    <w:rsid w:val="00E40E39"/>
    <w:rsid w:val="00E412AA"/>
    <w:rsid w:val="00E42581"/>
    <w:rsid w:val="00E42A6B"/>
    <w:rsid w:val="00E42AFD"/>
    <w:rsid w:val="00E441BA"/>
    <w:rsid w:val="00E44D6C"/>
    <w:rsid w:val="00E452AC"/>
    <w:rsid w:val="00E46296"/>
    <w:rsid w:val="00E4660E"/>
    <w:rsid w:val="00E46950"/>
    <w:rsid w:val="00E46BB0"/>
    <w:rsid w:val="00E47331"/>
    <w:rsid w:val="00E476E0"/>
    <w:rsid w:val="00E50525"/>
    <w:rsid w:val="00E511DB"/>
    <w:rsid w:val="00E51A14"/>
    <w:rsid w:val="00E51A6E"/>
    <w:rsid w:val="00E53171"/>
    <w:rsid w:val="00E537EA"/>
    <w:rsid w:val="00E538D6"/>
    <w:rsid w:val="00E539A2"/>
    <w:rsid w:val="00E53DE4"/>
    <w:rsid w:val="00E53F3B"/>
    <w:rsid w:val="00E54B97"/>
    <w:rsid w:val="00E55393"/>
    <w:rsid w:val="00E604FF"/>
    <w:rsid w:val="00E60BE8"/>
    <w:rsid w:val="00E61300"/>
    <w:rsid w:val="00E61657"/>
    <w:rsid w:val="00E61C7A"/>
    <w:rsid w:val="00E62442"/>
    <w:rsid w:val="00E629F3"/>
    <w:rsid w:val="00E62C67"/>
    <w:rsid w:val="00E631FD"/>
    <w:rsid w:val="00E637A9"/>
    <w:rsid w:val="00E63A97"/>
    <w:rsid w:val="00E63B9B"/>
    <w:rsid w:val="00E650EA"/>
    <w:rsid w:val="00E6522A"/>
    <w:rsid w:val="00E67272"/>
    <w:rsid w:val="00E7070B"/>
    <w:rsid w:val="00E70CDD"/>
    <w:rsid w:val="00E71007"/>
    <w:rsid w:val="00E7231C"/>
    <w:rsid w:val="00E72410"/>
    <w:rsid w:val="00E72B40"/>
    <w:rsid w:val="00E73675"/>
    <w:rsid w:val="00E737AC"/>
    <w:rsid w:val="00E73AA0"/>
    <w:rsid w:val="00E73E7E"/>
    <w:rsid w:val="00E74206"/>
    <w:rsid w:val="00E74812"/>
    <w:rsid w:val="00E7482D"/>
    <w:rsid w:val="00E75B68"/>
    <w:rsid w:val="00E7638B"/>
    <w:rsid w:val="00E76C5E"/>
    <w:rsid w:val="00E778CA"/>
    <w:rsid w:val="00E80554"/>
    <w:rsid w:val="00E818D7"/>
    <w:rsid w:val="00E82184"/>
    <w:rsid w:val="00E822C9"/>
    <w:rsid w:val="00E861C5"/>
    <w:rsid w:val="00E86739"/>
    <w:rsid w:val="00E87506"/>
    <w:rsid w:val="00E875A7"/>
    <w:rsid w:val="00E87EBE"/>
    <w:rsid w:val="00E9043E"/>
    <w:rsid w:val="00E9096E"/>
    <w:rsid w:val="00E90C29"/>
    <w:rsid w:val="00E90FE0"/>
    <w:rsid w:val="00E915C0"/>
    <w:rsid w:val="00E91854"/>
    <w:rsid w:val="00E92C7A"/>
    <w:rsid w:val="00E92DAF"/>
    <w:rsid w:val="00E92F1B"/>
    <w:rsid w:val="00E932C2"/>
    <w:rsid w:val="00E93A8F"/>
    <w:rsid w:val="00E93E50"/>
    <w:rsid w:val="00E94C03"/>
    <w:rsid w:val="00E95476"/>
    <w:rsid w:val="00E9555C"/>
    <w:rsid w:val="00E9595A"/>
    <w:rsid w:val="00E96B19"/>
    <w:rsid w:val="00E96C3C"/>
    <w:rsid w:val="00E96EBF"/>
    <w:rsid w:val="00E97525"/>
    <w:rsid w:val="00E97639"/>
    <w:rsid w:val="00E979FF"/>
    <w:rsid w:val="00E97AAA"/>
    <w:rsid w:val="00E97B40"/>
    <w:rsid w:val="00EA0268"/>
    <w:rsid w:val="00EA0BEF"/>
    <w:rsid w:val="00EA1059"/>
    <w:rsid w:val="00EA1E08"/>
    <w:rsid w:val="00EA2073"/>
    <w:rsid w:val="00EA20B8"/>
    <w:rsid w:val="00EA258C"/>
    <w:rsid w:val="00EA283F"/>
    <w:rsid w:val="00EA2CBB"/>
    <w:rsid w:val="00EA2E02"/>
    <w:rsid w:val="00EA30C6"/>
    <w:rsid w:val="00EA30D9"/>
    <w:rsid w:val="00EA3671"/>
    <w:rsid w:val="00EA37A7"/>
    <w:rsid w:val="00EA3960"/>
    <w:rsid w:val="00EA39D8"/>
    <w:rsid w:val="00EA3C08"/>
    <w:rsid w:val="00EA4005"/>
    <w:rsid w:val="00EA45D8"/>
    <w:rsid w:val="00EA47B1"/>
    <w:rsid w:val="00EA572F"/>
    <w:rsid w:val="00EA582E"/>
    <w:rsid w:val="00EA5EC2"/>
    <w:rsid w:val="00EA7C27"/>
    <w:rsid w:val="00EA7E00"/>
    <w:rsid w:val="00EB025B"/>
    <w:rsid w:val="00EB0576"/>
    <w:rsid w:val="00EB07DA"/>
    <w:rsid w:val="00EB131D"/>
    <w:rsid w:val="00EB2930"/>
    <w:rsid w:val="00EB35FE"/>
    <w:rsid w:val="00EB3E43"/>
    <w:rsid w:val="00EB3EDA"/>
    <w:rsid w:val="00EB556C"/>
    <w:rsid w:val="00EB5E10"/>
    <w:rsid w:val="00EB5E2B"/>
    <w:rsid w:val="00EB61AA"/>
    <w:rsid w:val="00EB6440"/>
    <w:rsid w:val="00EC040D"/>
    <w:rsid w:val="00EC0CDA"/>
    <w:rsid w:val="00EC0FD6"/>
    <w:rsid w:val="00EC1533"/>
    <w:rsid w:val="00EC158F"/>
    <w:rsid w:val="00EC3004"/>
    <w:rsid w:val="00EC31BF"/>
    <w:rsid w:val="00EC4893"/>
    <w:rsid w:val="00EC4BB4"/>
    <w:rsid w:val="00EC5770"/>
    <w:rsid w:val="00EC5AFF"/>
    <w:rsid w:val="00EC6281"/>
    <w:rsid w:val="00EC67C9"/>
    <w:rsid w:val="00ED00FD"/>
    <w:rsid w:val="00ED1CDB"/>
    <w:rsid w:val="00ED4220"/>
    <w:rsid w:val="00ED46AC"/>
    <w:rsid w:val="00ED55A1"/>
    <w:rsid w:val="00ED72D5"/>
    <w:rsid w:val="00EE09FA"/>
    <w:rsid w:val="00EE0E8E"/>
    <w:rsid w:val="00EE147E"/>
    <w:rsid w:val="00EE255D"/>
    <w:rsid w:val="00EE298C"/>
    <w:rsid w:val="00EE2AE7"/>
    <w:rsid w:val="00EE314D"/>
    <w:rsid w:val="00EE4366"/>
    <w:rsid w:val="00EE4A0A"/>
    <w:rsid w:val="00EE4B75"/>
    <w:rsid w:val="00EE4BB0"/>
    <w:rsid w:val="00EE558D"/>
    <w:rsid w:val="00EE5DEE"/>
    <w:rsid w:val="00EE5EBD"/>
    <w:rsid w:val="00EE6462"/>
    <w:rsid w:val="00EE659E"/>
    <w:rsid w:val="00EE70DD"/>
    <w:rsid w:val="00EE7394"/>
    <w:rsid w:val="00EF0303"/>
    <w:rsid w:val="00EF04EE"/>
    <w:rsid w:val="00EF0E53"/>
    <w:rsid w:val="00EF12F2"/>
    <w:rsid w:val="00EF1B09"/>
    <w:rsid w:val="00EF1EB6"/>
    <w:rsid w:val="00EF21B7"/>
    <w:rsid w:val="00EF21BF"/>
    <w:rsid w:val="00EF2B9D"/>
    <w:rsid w:val="00EF3217"/>
    <w:rsid w:val="00EF3AC8"/>
    <w:rsid w:val="00EF44F2"/>
    <w:rsid w:val="00EF4CD6"/>
    <w:rsid w:val="00EF5AE2"/>
    <w:rsid w:val="00EF5B3E"/>
    <w:rsid w:val="00EF5ED2"/>
    <w:rsid w:val="00EF728A"/>
    <w:rsid w:val="00F006F2"/>
    <w:rsid w:val="00F016F9"/>
    <w:rsid w:val="00F01975"/>
    <w:rsid w:val="00F0261A"/>
    <w:rsid w:val="00F026F3"/>
    <w:rsid w:val="00F02B99"/>
    <w:rsid w:val="00F02D13"/>
    <w:rsid w:val="00F02DCA"/>
    <w:rsid w:val="00F036D9"/>
    <w:rsid w:val="00F03BD2"/>
    <w:rsid w:val="00F04850"/>
    <w:rsid w:val="00F05684"/>
    <w:rsid w:val="00F05E99"/>
    <w:rsid w:val="00F064A4"/>
    <w:rsid w:val="00F06766"/>
    <w:rsid w:val="00F07010"/>
    <w:rsid w:val="00F07B0D"/>
    <w:rsid w:val="00F1012A"/>
    <w:rsid w:val="00F1228E"/>
    <w:rsid w:val="00F12593"/>
    <w:rsid w:val="00F13DE3"/>
    <w:rsid w:val="00F14206"/>
    <w:rsid w:val="00F147FB"/>
    <w:rsid w:val="00F15487"/>
    <w:rsid w:val="00F15E2B"/>
    <w:rsid w:val="00F1658F"/>
    <w:rsid w:val="00F16CBB"/>
    <w:rsid w:val="00F16FAE"/>
    <w:rsid w:val="00F179A0"/>
    <w:rsid w:val="00F200DD"/>
    <w:rsid w:val="00F2028D"/>
    <w:rsid w:val="00F204B2"/>
    <w:rsid w:val="00F20B0F"/>
    <w:rsid w:val="00F20DD7"/>
    <w:rsid w:val="00F220B4"/>
    <w:rsid w:val="00F22E0F"/>
    <w:rsid w:val="00F23122"/>
    <w:rsid w:val="00F2442A"/>
    <w:rsid w:val="00F27721"/>
    <w:rsid w:val="00F30163"/>
    <w:rsid w:val="00F30249"/>
    <w:rsid w:val="00F3055C"/>
    <w:rsid w:val="00F30B96"/>
    <w:rsid w:val="00F31792"/>
    <w:rsid w:val="00F317CA"/>
    <w:rsid w:val="00F325EE"/>
    <w:rsid w:val="00F32668"/>
    <w:rsid w:val="00F3274D"/>
    <w:rsid w:val="00F33C82"/>
    <w:rsid w:val="00F34913"/>
    <w:rsid w:val="00F34962"/>
    <w:rsid w:val="00F34E44"/>
    <w:rsid w:val="00F35442"/>
    <w:rsid w:val="00F35472"/>
    <w:rsid w:val="00F35C46"/>
    <w:rsid w:val="00F372B3"/>
    <w:rsid w:val="00F373D8"/>
    <w:rsid w:val="00F37512"/>
    <w:rsid w:val="00F37585"/>
    <w:rsid w:val="00F40785"/>
    <w:rsid w:val="00F4093F"/>
    <w:rsid w:val="00F40D5C"/>
    <w:rsid w:val="00F41354"/>
    <w:rsid w:val="00F41415"/>
    <w:rsid w:val="00F416CD"/>
    <w:rsid w:val="00F416F0"/>
    <w:rsid w:val="00F41A19"/>
    <w:rsid w:val="00F41C4A"/>
    <w:rsid w:val="00F41E24"/>
    <w:rsid w:val="00F42268"/>
    <w:rsid w:val="00F454B5"/>
    <w:rsid w:val="00F462C9"/>
    <w:rsid w:val="00F469A4"/>
    <w:rsid w:val="00F46A38"/>
    <w:rsid w:val="00F47499"/>
    <w:rsid w:val="00F47620"/>
    <w:rsid w:val="00F504AC"/>
    <w:rsid w:val="00F50B96"/>
    <w:rsid w:val="00F50D2D"/>
    <w:rsid w:val="00F50DB4"/>
    <w:rsid w:val="00F511A2"/>
    <w:rsid w:val="00F524A5"/>
    <w:rsid w:val="00F52B48"/>
    <w:rsid w:val="00F54381"/>
    <w:rsid w:val="00F5477C"/>
    <w:rsid w:val="00F5508B"/>
    <w:rsid w:val="00F550BD"/>
    <w:rsid w:val="00F5512E"/>
    <w:rsid w:val="00F55813"/>
    <w:rsid w:val="00F5786B"/>
    <w:rsid w:val="00F600F9"/>
    <w:rsid w:val="00F60873"/>
    <w:rsid w:val="00F60F7B"/>
    <w:rsid w:val="00F61DB4"/>
    <w:rsid w:val="00F62C16"/>
    <w:rsid w:val="00F6356B"/>
    <w:rsid w:val="00F657F7"/>
    <w:rsid w:val="00F65979"/>
    <w:rsid w:val="00F670F4"/>
    <w:rsid w:val="00F67194"/>
    <w:rsid w:val="00F67224"/>
    <w:rsid w:val="00F70118"/>
    <w:rsid w:val="00F70946"/>
    <w:rsid w:val="00F71954"/>
    <w:rsid w:val="00F719E2"/>
    <w:rsid w:val="00F7246A"/>
    <w:rsid w:val="00F72A1F"/>
    <w:rsid w:val="00F732A0"/>
    <w:rsid w:val="00F737F0"/>
    <w:rsid w:val="00F73EDF"/>
    <w:rsid w:val="00F7440D"/>
    <w:rsid w:val="00F74703"/>
    <w:rsid w:val="00F7569F"/>
    <w:rsid w:val="00F76241"/>
    <w:rsid w:val="00F768F9"/>
    <w:rsid w:val="00F76AC6"/>
    <w:rsid w:val="00F76C6C"/>
    <w:rsid w:val="00F77FB2"/>
    <w:rsid w:val="00F80038"/>
    <w:rsid w:val="00F81A15"/>
    <w:rsid w:val="00F81C92"/>
    <w:rsid w:val="00F81F29"/>
    <w:rsid w:val="00F8280E"/>
    <w:rsid w:val="00F83366"/>
    <w:rsid w:val="00F83FE3"/>
    <w:rsid w:val="00F850E2"/>
    <w:rsid w:val="00F85496"/>
    <w:rsid w:val="00F865FD"/>
    <w:rsid w:val="00F86636"/>
    <w:rsid w:val="00F875E1"/>
    <w:rsid w:val="00F87611"/>
    <w:rsid w:val="00F87B1C"/>
    <w:rsid w:val="00F87FF4"/>
    <w:rsid w:val="00F92147"/>
    <w:rsid w:val="00F92CE0"/>
    <w:rsid w:val="00F930FB"/>
    <w:rsid w:val="00F93F7E"/>
    <w:rsid w:val="00F9431D"/>
    <w:rsid w:val="00F94464"/>
    <w:rsid w:val="00F945D0"/>
    <w:rsid w:val="00F95383"/>
    <w:rsid w:val="00F959C4"/>
    <w:rsid w:val="00F961A1"/>
    <w:rsid w:val="00F975F3"/>
    <w:rsid w:val="00F976D7"/>
    <w:rsid w:val="00F9790C"/>
    <w:rsid w:val="00F97FE4"/>
    <w:rsid w:val="00FA0B1F"/>
    <w:rsid w:val="00FA1813"/>
    <w:rsid w:val="00FA1A6C"/>
    <w:rsid w:val="00FA1E75"/>
    <w:rsid w:val="00FA3E2F"/>
    <w:rsid w:val="00FA59FE"/>
    <w:rsid w:val="00FA5CF8"/>
    <w:rsid w:val="00FA5EDC"/>
    <w:rsid w:val="00FA606B"/>
    <w:rsid w:val="00FA61A2"/>
    <w:rsid w:val="00FA61D3"/>
    <w:rsid w:val="00FA6514"/>
    <w:rsid w:val="00FA6E06"/>
    <w:rsid w:val="00FA72B3"/>
    <w:rsid w:val="00FA748A"/>
    <w:rsid w:val="00FA7889"/>
    <w:rsid w:val="00FB1152"/>
    <w:rsid w:val="00FB18E8"/>
    <w:rsid w:val="00FB1A04"/>
    <w:rsid w:val="00FB1A20"/>
    <w:rsid w:val="00FB1B19"/>
    <w:rsid w:val="00FB3BC9"/>
    <w:rsid w:val="00FB47BF"/>
    <w:rsid w:val="00FB51CB"/>
    <w:rsid w:val="00FB69EC"/>
    <w:rsid w:val="00FB7A8E"/>
    <w:rsid w:val="00FB7B9C"/>
    <w:rsid w:val="00FC06D8"/>
    <w:rsid w:val="00FC1989"/>
    <w:rsid w:val="00FC1DE5"/>
    <w:rsid w:val="00FC1F74"/>
    <w:rsid w:val="00FC2364"/>
    <w:rsid w:val="00FC292D"/>
    <w:rsid w:val="00FC33D2"/>
    <w:rsid w:val="00FC4DE6"/>
    <w:rsid w:val="00FC535B"/>
    <w:rsid w:val="00FC54CC"/>
    <w:rsid w:val="00FC61AD"/>
    <w:rsid w:val="00FC64B9"/>
    <w:rsid w:val="00FC6DCB"/>
    <w:rsid w:val="00FC739F"/>
    <w:rsid w:val="00FC73F2"/>
    <w:rsid w:val="00FC796B"/>
    <w:rsid w:val="00FD04E3"/>
    <w:rsid w:val="00FD060C"/>
    <w:rsid w:val="00FD0FE9"/>
    <w:rsid w:val="00FD1641"/>
    <w:rsid w:val="00FD1C5B"/>
    <w:rsid w:val="00FD1EB3"/>
    <w:rsid w:val="00FD2173"/>
    <w:rsid w:val="00FD2DBB"/>
    <w:rsid w:val="00FD3613"/>
    <w:rsid w:val="00FD37F9"/>
    <w:rsid w:val="00FD3EDC"/>
    <w:rsid w:val="00FD3F2B"/>
    <w:rsid w:val="00FD4BA8"/>
    <w:rsid w:val="00FD56B3"/>
    <w:rsid w:val="00FD678B"/>
    <w:rsid w:val="00FD7DCD"/>
    <w:rsid w:val="00FE08F0"/>
    <w:rsid w:val="00FE14A7"/>
    <w:rsid w:val="00FE14A8"/>
    <w:rsid w:val="00FE1D55"/>
    <w:rsid w:val="00FE2D3E"/>
    <w:rsid w:val="00FE36AA"/>
    <w:rsid w:val="00FE48E0"/>
    <w:rsid w:val="00FE573F"/>
    <w:rsid w:val="00FE5D31"/>
    <w:rsid w:val="00FE600B"/>
    <w:rsid w:val="00FE741C"/>
    <w:rsid w:val="00FE75F2"/>
    <w:rsid w:val="00FF03F6"/>
    <w:rsid w:val="00FF0E10"/>
    <w:rsid w:val="00FF116C"/>
    <w:rsid w:val="00FF16D5"/>
    <w:rsid w:val="00FF1CC6"/>
    <w:rsid w:val="00FF2295"/>
    <w:rsid w:val="00FF362B"/>
    <w:rsid w:val="00FF431E"/>
    <w:rsid w:val="00FF44EF"/>
    <w:rsid w:val="00FF4718"/>
    <w:rsid w:val="00FF4C60"/>
    <w:rsid w:val="00FF4EAD"/>
    <w:rsid w:val="00FF508B"/>
    <w:rsid w:val="00FF566D"/>
    <w:rsid w:val="00FF6078"/>
    <w:rsid w:val="00FF61FC"/>
    <w:rsid w:val="00FF6322"/>
    <w:rsid w:val="00FF64A2"/>
    <w:rsid w:val="473F88C1"/>
    <w:rsid w:val="58821EE4"/>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1BE1AC9"/>
  <w15:docId w15:val="{1189E871-BE8D-4B9E-B625-783886064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imes New Roman" w:hAnsi="Arial" w:cs="Times New Roman"/>
        <w:szCs w:val="24"/>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E2761"/>
    <w:pPr>
      <w:spacing w:before="170" w:after="170"/>
    </w:pPr>
    <w:rPr>
      <w:rFonts w:eastAsia="Batang"/>
      <w:sz w:val="17"/>
      <w:szCs w:val="20"/>
    </w:rPr>
  </w:style>
  <w:style w:type="paragraph" w:styleId="Heading1">
    <w:name w:val="heading 1"/>
    <w:basedOn w:val="Normal"/>
    <w:next w:val="Normal"/>
    <w:link w:val="Heading1Char"/>
    <w:qFormat/>
    <w:rsid w:val="00804DB7"/>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804DB7"/>
    <w:pPr>
      <w:keepNext/>
      <w:spacing w:before="240" w:after="60"/>
      <w:outlineLvl w:val="1"/>
    </w:pPr>
    <w:rPr>
      <w:rFonts w:eastAsia="SimSun"/>
      <w:bCs/>
      <w:iCs/>
      <w:caps/>
      <w:szCs w:val="28"/>
    </w:rPr>
  </w:style>
  <w:style w:type="paragraph" w:styleId="Heading3">
    <w:name w:val="heading 3"/>
    <w:basedOn w:val="Normal"/>
    <w:next w:val="Normal"/>
    <w:link w:val="Heading3Char"/>
    <w:qFormat/>
    <w:rsid w:val="00804DB7"/>
    <w:pPr>
      <w:keepNext/>
      <w:spacing w:before="240" w:after="60"/>
      <w:outlineLvl w:val="2"/>
    </w:pPr>
    <w:rPr>
      <w:rFonts w:eastAsia="SimSun"/>
      <w:bCs/>
      <w:szCs w:val="26"/>
      <w:u w:val="single"/>
    </w:rPr>
  </w:style>
  <w:style w:type="paragraph" w:styleId="Heading4">
    <w:name w:val="heading 4"/>
    <w:aliases w:val="ST Heading 4"/>
    <w:basedOn w:val="Normal"/>
    <w:next w:val="Normal"/>
    <w:link w:val="Heading4Char"/>
    <w:rsid w:val="006813BC"/>
    <w:pPr>
      <w:keepNext/>
      <w:outlineLvl w:val="3"/>
    </w:pPr>
    <w:rPr>
      <w:rFonts w:eastAsia="SimSun"/>
      <w:bCs/>
      <w:i/>
      <w:szCs w:val="28"/>
    </w:rPr>
  </w:style>
  <w:style w:type="paragraph" w:styleId="Heading5">
    <w:name w:val="heading 5"/>
    <w:basedOn w:val="Normal"/>
    <w:next w:val="Normal"/>
    <w:link w:val="Heading5Char"/>
    <w:unhideWhenUsed/>
    <w:qFormat/>
    <w:rsid w:val="005E48A2"/>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semiHidden/>
    <w:unhideWhenUsed/>
    <w:qFormat/>
    <w:rsid w:val="005E48A2"/>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5E48A2"/>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5E48A2"/>
    <w:pPr>
      <w:keepNext/>
      <w:keepLines/>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semiHidden/>
    <w:unhideWhenUsed/>
    <w:qFormat/>
    <w:rsid w:val="005E48A2"/>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uiPriority w:val="99"/>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1"/>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2"/>
      </w:numPr>
    </w:pPr>
  </w:style>
  <w:style w:type="paragraph" w:customStyle="1" w:styleId="ONUME">
    <w:name w:val="ONUM E"/>
    <w:basedOn w:val="BodyText"/>
    <w:rsid w:val="00804DB7"/>
    <w:pPr>
      <w:numPr>
        <w:numId w:val="1"/>
      </w:numPr>
    </w:pPr>
  </w:style>
  <w:style w:type="paragraph" w:styleId="ListNumber">
    <w:name w:val="List Number"/>
    <w:basedOn w:val="Normal"/>
    <w:semiHidden/>
    <w:rsid w:val="00804DB7"/>
    <w:pPr>
      <w:numPr>
        <w:numId w:val="3"/>
      </w:numPr>
    </w:pPr>
  </w:style>
  <w:style w:type="paragraph" w:styleId="ListParagraph">
    <w:name w:val="List Paragraph"/>
    <w:basedOn w:val="Normal"/>
    <w:uiPriority w:val="34"/>
    <w:rsid w:val="007511DF"/>
    <w:pPr>
      <w:numPr>
        <w:numId w:val="22"/>
      </w:numPr>
      <w:ind w:left="540" w:firstLine="0"/>
    </w:pPr>
    <w:rPr>
      <w:rFonts w:eastAsia="SimSun" w:cs="Arial"/>
      <w:bCs/>
      <w:szCs w:val="17"/>
      <w:lang w:eastAsia="zh-CN"/>
    </w:rPr>
  </w:style>
  <w:style w:type="character" w:customStyle="1" w:styleId="Heading5Char">
    <w:name w:val="Heading 5 Char"/>
    <w:basedOn w:val="DefaultParagraphFont"/>
    <w:link w:val="Heading5"/>
    <w:rsid w:val="005E48A2"/>
    <w:rPr>
      <w:rFonts w:asciiTheme="majorHAnsi" w:eastAsiaTheme="majorEastAsia" w:hAnsiTheme="majorHAnsi" w:cstheme="majorBidi"/>
      <w:color w:val="243F60" w:themeColor="accent1" w:themeShade="7F"/>
      <w:sz w:val="17"/>
      <w:szCs w:val="20"/>
    </w:rPr>
  </w:style>
  <w:style w:type="character" w:customStyle="1" w:styleId="Heading6Char">
    <w:name w:val="Heading 6 Char"/>
    <w:basedOn w:val="DefaultParagraphFont"/>
    <w:link w:val="Heading6"/>
    <w:semiHidden/>
    <w:rsid w:val="005E48A2"/>
    <w:rPr>
      <w:rFonts w:asciiTheme="majorHAnsi" w:eastAsiaTheme="majorEastAsia" w:hAnsiTheme="majorHAnsi" w:cstheme="majorBidi"/>
      <w:i/>
      <w:iCs/>
      <w:color w:val="243F60" w:themeColor="accent1" w:themeShade="7F"/>
      <w:sz w:val="17"/>
      <w:szCs w:val="20"/>
    </w:rPr>
  </w:style>
  <w:style w:type="character" w:customStyle="1" w:styleId="Heading7Char">
    <w:name w:val="Heading 7 Char"/>
    <w:basedOn w:val="DefaultParagraphFont"/>
    <w:link w:val="Heading7"/>
    <w:semiHidden/>
    <w:rsid w:val="005E48A2"/>
    <w:rPr>
      <w:rFonts w:asciiTheme="majorHAnsi" w:eastAsiaTheme="majorEastAsia" w:hAnsiTheme="majorHAnsi" w:cstheme="majorBidi"/>
      <w:i/>
      <w:iCs/>
      <w:color w:val="404040" w:themeColor="text1" w:themeTint="BF"/>
      <w:sz w:val="17"/>
      <w:szCs w:val="20"/>
    </w:rPr>
  </w:style>
  <w:style w:type="character" w:customStyle="1" w:styleId="Heading8Char">
    <w:name w:val="Heading 8 Char"/>
    <w:basedOn w:val="DefaultParagraphFont"/>
    <w:link w:val="Heading8"/>
    <w:semiHidden/>
    <w:rsid w:val="005E48A2"/>
    <w:rPr>
      <w:rFonts w:asciiTheme="majorHAnsi" w:eastAsiaTheme="majorEastAsia" w:hAnsiTheme="majorHAnsi" w:cstheme="majorBidi"/>
      <w:color w:val="404040" w:themeColor="text1" w:themeTint="BF"/>
      <w:szCs w:val="20"/>
    </w:rPr>
  </w:style>
  <w:style w:type="character" w:customStyle="1" w:styleId="Heading9Char">
    <w:name w:val="Heading 9 Char"/>
    <w:basedOn w:val="DefaultParagraphFont"/>
    <w:link w:val="Heading9"/>
    <w:semiHidden/>
    <w:rsid w:val="005E48A2"/>
    <w:rPr>
      <w:rFonts w:asciiTheme="majorHAnsi" w:eastAsiaTheme="majorEastAsia" w:hAnsiTheme="majorHAnsi" w:cstheme="majorBidi"/>
      <w:i/>
      <w:iCs/>
      <w:color w:val="404040" w:themeColor="text1" w:themeTint="BF"/>
      <w:szCs w:val="20"/>
    </w:rPr>
  </w:style>
  <w:style w:type="character" w:styleId="Hyperlink">
    <w:name w:val="Hyperlink"/>
    <w:basedOn w:val="DefaultParagraphFont"/>
    <w:uiPriority w:val="99"/>
    <w:unhideWhenUsed/>
    <w:rsid w:val="005E48A2"/>
    <w:rPr>
      <w:color w:val="0000FF"/>
      <w:u w:val="single"/>
    </w:rPr>
  </w:style>
  <w:style w:type="character" w:styleId="FollowedHyperlink">
    <w:name w:val="FollowedHyperlink"/>
    <w:basedOn w:val="DefaultParagraphFont"/>
    <w:uiPriority w:val="99"/>
    <w:semiHidden/>
    <w:unhideWhenUsed/>
    <w:rsid w:val="005E48A2"/>
    <w:rPr>
      <w:color w:val="800080"/>
      <w:u w:val="single"/>
    </w:rPr>
  </w:style>
  <w:style w:type="character" w:customStyle="1" w:styleId="Heading1Char">
    <w:name w:val="Heading 1 Char"/>
    <w:basedOn w:val="DefaultParagraphFont"/>
    <w:link w:val="Heading1"/>
    <w:locked/>
    <w:rsid w:val="005E48A2"/>
    <w:rPr>
      <w:rFonts w:eastAsia="SimSun"/>
      <w:b/>
      <w:bCs/>
      <w:caps/>
      <w:kern w:val="32"/>
      <w:szCs w:val="32"/>
    </w:rPr>
  </w:style>
  <w:style w:type="character" w:customStyle="1" w:styleId="Heading2Char">
    <w:name w:val="Heading 2 Char"/>
    <w:basedOn w:val="DefaultParagraphFont"/>
    <w:link w:val="Heading2"/>
    <w:locked/>
    <w:rsid w:val="005E48A2"/>
    <w:rPr>
      <w:rFonts w:eastAsia="SimSun"/>
      <w:bCs/>
      <w:iCs/>
      <w:caps/>
      <w:szCs w:val="28"/>
    </w:rPr>
  </w:style>
  <w:style w:type="character" w:customStyle="1" w:styleId="Heading3Char">
    <w:name w:val="Heading 3 Char"/>
    <w:basedOn w:val="DefaultParagraphFont"/>
    <w:link w:val="Heading3"/>
    <w:locked/>
    <w:rsid w:val="005E48A2"/>
    <w:rPr>
      <w:rFonts w:eastAsia="SimSun"/>
      <w:bCs/>
      <w:szCs w:val="26"/>
      <w:u w:val="single"/>
    </w:rPr>
  </w:style>
  <w:style w:type="character" w:customStyle="1" w:styleId="Heading4Char">
    <w:name w:val="Heading 4 Char"/>
    <w:aliases w:val="ST Heading 4 Char"/>
    <w:basedOn w:val="DefaultParagraphFont"/>
    <w:link w:val="Heading4"/>
    <w:locked/>
    <w:rsid w:val="006813BC"/>
    <w:rPr>
      <w:rFonts w:eastAsia="SimSun"/>
      <w:bCs/>
      <w:i/>
      <w:sz w:val="17"/>
      <w:szCs w:val="28"/>
    </w:rPr>
  </w:style>
  <w:style w:type="paragraph" w:styleId="NormalWeb">
    <w:name w:val="Normal (Web)"/>
    <w:basedOn w:val="Normal"/>
    <w:uiPriority w:val="99"/>
    <w:unhideWhenUsed/>
    <w:rsid w:val="005E48A2"/>
    <w:pPr>
      <w:spacing w:before="100" w:beforeAutospacing="1" w:after="100" w:afterAutospacing="1"/>
    </w:pPr>
  </w:style>
  <w:style w:type="paragraph" w:styleId="TOC1">
    <w:name w:val="toc 1"/>
    <w:basedOn w:val="Normal"/>
    <w:next w:val="Normal"/>
    <w:autoRedefine/>
    <w:uiPriority w:val="39"/>
    <w:unhideWhenUsed/>
    <w:rsid w:val="005E48A2"/>
    <w:pPr>
      <w:spacing w:after="100"/>
    </w:pPr>
  </w:style>
  <w:style w:type="paragraph" w:styleId="TOC2">
    <w:name w:val="toc 2"/>
    <w:basedOn w:val="Normal"/>
    <w:next w:val="Normal"/>
    <w:autoRedefine/>
    <w:uiPriority w:val="39"/>
    <w:unhideWhenUsed/>
    <w:rsid w:val="00FB47BF"/>
    <w:pPr>
      <w:tabs>
        <w:tab w:val="left" w:pos="660"/>
        <w:tab w:val="right" w:leader="dot" w:pos="9017"/>
      </w:tabs>
      <w:spacing w:after="100"/>
      <w:ind w:left="240"/>
    </w:pPr>
  </w:style>
  <w:style w:type="paragraph" w:styleId="TOC3">
    <w:name w:val="toc 3"/>
    <w:basedOn w:val="Normal"/>
    <w:next w:val="Normal"/>
    <w:autoRedefine/>
    <w:uiPriority w:val="39"/>
    <w:unhideWhenUsed/>
    <w:rsid w:val="005E48A2"/>
    <w:pPr>
      <w:tabs>
        <w:tab w:val="left" w:pos="1320"/>
        <w:tab w:val="right" w:leader="dot" w:pos="9350"/>
      </w:tabs>
      <w:spacing w:after="100"/>
      <w:ind w:left="480"/>
    </w:pPr>
  </w:style>
  <w:style w:type="character" w:customStyle="1" w:styleId="HeaderChar">
    <w:name w:val="Header Char"/>
    <w:basedOn w:val="DefaultParagraphFont"/>
    <w:link w:val="Header"/>
    <w:uiPriority w:val="99"/>
    <w:locked/>
    <w:rsid w:val="005E48A2"/>
  </w:style>
  <w:style w:type="character" w:customStyle="1" w:styleId="FooterChar">
    <w:name w:val="Footer Char"/>
    <w:basedOn w:val="DefaultParagraphFont"/>
    <w:link w:val="Footer"/>
    <w:uiPriority w:val="99"/>
    <w:locked/>
    <w:rsid w:val="005E48A2"/>
  </w:style>
  <w:style w:type="paragraph" w:styleId="Title">
    <w:name w:val="Title"/>
    <w:basedOn w:val="Normal"/>
    <w:next w:val="Normal"/>
    <w:link w:val="TitleChar"/>
    <w:rsid w:val="005E48A2"/>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5E48A2"/>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qFormat/>
    <w:rsid w:val="005E48A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rsid w:val="005E48A2"/>
    <w:rPr>
      <w:rFonts w:asciiTheme="majorHAnsi" w:eastAsiaTheme="majorEastAsia" w:hAnsiTheme="majorHAnsi" w:cstheme="majorBidi"/>
      <w:i/>
      <w:iCs/>
      <w:color w:val="4F81BD" w:themeColor="accent1"/>
      <w:spacing w:val="15"/>
      <w:sz w:val="24"/>
    </w:rPr>
  </w:style>
  <w:style w:type="paragraph" w:styleId="BalloonText">
    <w:name w:val="Balloon Text"/>
    <w:basedOn w:val="Normal"/>
    <w:link w:val="BalloonTextChar"/>
    <w:uiPriority w:val="99"/>
    <w:semiHidden/>
    <w:unhideWhenUsed/>
    <w:rsid w:val="005E48A2"/>
    <w:rPr>
      <w:rFonts w:ascii="Tahoma" w:hAnsi="Tahoma" w:cs="Tahoma"/>
      <w:sz w:val="16"/>
      <w:szCs w:val="16"/>
    </w:rPr>
  </w:style>
  <w:style w:type="character" w:customStyle="1" w:styleId="BalloonTextChar">
    <w:name w:val="Balloon Text Char"/>
    <w:basedOn w:val="DefaultParagraphFont"/>
    <w:link w:val="BalloonText"/>
    <w:uiPriority w:val="99"/>
    <w:semiHidden/>
    <w:rsid w:val="005E48A2"/>
    <w:rPr>
      <w:rFonts w:ascii="Tahoma" w:eastAsia="Batang" w:hAnsi="Tahoma" w:cs="Tahoma"/>
      <w:sz w:val="16"/>
      <w:szCs w:val="16"/>
    </w:rPr>
  </w:style>
  <w:style w:type="paragraph" w:styleId="NoSpacing">
    <w:name w:val="No Spacing"/>
    <w:uiPriority w:val="1"/>
    <w:qFormat/>
    <w:rsid w:val="005E48A2"/>
    <w:rPr>
      <w:rFonts w:eastAsia="Batang"/>
      <w:sz w:val="17"/>
      <w:szCs w:val="20"/>
    </w:rPr>
  </w:style>
  <w:style w:type="paragraph" w:styleId="Revision">
    <w:name w:val="Revision"/>
    <w:uiPriority w:val="99"/>
    <w:semiHidden/>
    <w:rsid w:val="005E48A2"/>
    <w:rPr>
      <w:rFonts w:ascii="Times New Roman" w:eastAsia="Batang" w:hAnsi="Times New Roman"/>
      <w:sz w:val="22"/>
      <w:szCs w:val="22"/>
      <w:lang w:eastAsia="ko-KR"/>
    </w:rPr>
  </w:style>
  <w:style w:type="paragraph" w:styleId="Quote">
    <w:name w:val="Quote"/>
    <w:basedOn w:val="Normal"/>
    <w:next w:val="Normal"/>
    <w:link w:val="QuoteChar"/>
    <w:uiPriority w:val="29"/>
    <w:qFormat/>
    <w:rsid w:val="005E48A2"/>
    <w:rPr>
      <w:i/>
      <w:iCs/>
      <w:color w:val="000000"/>
    </w:rPr>
  </w:style>
  <w:style w:type="character" w:customStyle="1" w:styleId="QuoteChar">
    <w:name w:val="Quote Char"/>
    <w:basedOn w:val="DefaultParagraphFont"/>
    <w:link w:val="Quote"/>
    <w:uiPriority w:val="29"/>
    <w:rsid w:val="005E48A2"/>
    <w:rPr>
      <w:rFonts w:eastAsia="Batang"/>
      <w:i/>
      <w:iCs/>
      <w:color w:val="000000"/>
      <w:sz w:val="17"/>
      <w:szCs w:val="20"/>
    </w:rPr>
  </w:style>
  <w:style w:type="paragraph" w:styleId="IntenseQuote">
    <w:name w:val="Intense Quote"/>
    <w:basedOn w:val="Normal"/>
    <w:next w:val="Normal"/>
    <w:link w:val="IntenseQuoteChar"/>
    <w:uiPriority w:val="30"/>
    <w:rsid w:val="005E48A2"/>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5E48A2"/>
    <w:rPr>
      <w:rFonts w:eastAsia="Batang"/>
      <w:b/>
      <w:bCs/>
      <w:i/>
      <w:iCs/>
      <w:color w:val="4F81BD" w:themeColor="accent1"/>
      <w:sz w:val="17"/>
      <w:szCs w:val="20"/>
    </w:rPr>
  </w:style>
  <w:style w:type="paragraph" w:styleId="TOCHeading">
    <w:name w:val="TOC Heading"/>
    <w:basedOn w:val="Heading1"/>
    <w:next w:val="Normal"/>
    <w:uiPriority w:val="39"/>
    <w:unhideWhenUsed/>
    <w:rsid w:val="005E48A2"/>
    <w:pPr>
      <w:keepLines/>
      <w:spacing w:before="480" w:after="0"/>
      <w:outlineLvl w:val="9"/>
    </w:pPr>
    <w:rPr>
      <w:rFonts w:asciiTheme="majorHAnsi" w:eastAsiaTheme="majorEastAsia" w:hAnsiTheme="majorHAnsi" w:cstheme="majorBidi"/>
      <w:caps w:val="0"/>
      <w:color w:val="365F91" w:themeColor="accent1" w:themeShade="BF"/>
      <w:kern w:val="0"/>
      <w:sz w:val="28"/>
      <w:szCs w:val="28"/>
    </w:rPr>
  </w:style>
  <w:style w:type="paragraph" w:customStyle="1" w:styleId="mcetaggedbr">
    <w:name w:val="_mce_tagged_br"/>
    <w:basedOn w:val="Normal"/>
    <w:uiPriority w:val="99"/>
    <w:rsid w:val="005E48A2"/>
    <w:pPr>
      <w:spacing w:before="100" w:beforeAutospacing="1" w:after="100" w:afterAutospacing="1"/>
    </w:pPr>
  </w:style>
  <w:style w:type="character" w:customStyle="1" w:styleId="List0Char">
    <w:name w:val="List0 Char"/>
    <w:link w:val="List0"/>
    <w:locked/>
    <w:rsid w:val="005E48A2"/>
    <w:rPr>
      <w:rFonts w:eastAsia="Batang"/>
      <w:sz w:val="17"/>
      <w:szCs w:val="20"/>
    </w:rPr>
  </w:style>
  <w:style w:type="paragraph" w:customStyle="1" w:styleId="List0">
    <w:name w:val="List0"/>
    <w:basedOn w:val="Normal"/>
    <w:link w:val="List0Char"/>
    <w:rsid w:val="005E48A2"/>
    <w:pPr>
      <w:keepLines/>
    </w:pPr>
  </w:style>
  <w:style w:type="character" w:styleId="SubtleEmphasis">
    <w:name w:val="Subtle Emphasis"/>
    <w:basedOn w:val="DefaultParagraphFont"/>
    <w:uiPriority w:val="19"/>
    <w:qFormat/>
    <w:rsid w:val="005E48A2"/>
    <w:rPr>
      <w:i/>
      <w:iCs/>
      <w:color w:val="808080" w:themeColor="text1" w:themeTint="7F"/>
    </w:rPr>
  </w:style>
  <w:style w:type="character" w:styleId="IntenseEmphasis">
    <w:name w:val="Intense Emphasis"/>
    <w:basedOn w:val="DefaultParagraphFont"/>
    <w:uiPriority w:val="21"/>
    <w:rsid w:val="005E48A2"/>
    <w:rPr>
      <w:b/>
      <w:bCs/>
      <w:i/>
      <w:iCs/>
      <w:color w:val="4F81BD" w:themeColor="accent1"/>
    </w:rPr>
  </w:style>
  <w:style w:type="character" w:styleId="SubtleReference">
    <w:name w:val="Subtle Reference"/>
    <w:basedOn w:val="DefaultParagraphFont"/>
    <w:uiPriority w:val="31"/>
    <w:qFormat/>
    <w:rsid w:val="005E48A2"/>
    <w:rPr>
      <w:smallCaps/>
      <w:color w:val="C0504D" w:themeColor="accent2"/>
      <w:u w:val="single"/>
    </w:rPr>
  </w:style>
  <w:style w:type="character" w:styleId="IntenseReference">
    <w:name w:val="Intense Reference"/>
    <w:basedOn w:val="DefaultParagraphFont"/>
    <w:uiPriority w:val="32"/>
    <w:qFormat/>
    <w:rsid w:val="005E48A2"/>
    <w:rPr>
      <w:b/>
      <w:bCs/>
      <w:smallCaps/>
      <w:color w:val="C0504D" w:themeColor="accent2"/>
      <w:spacing w:val="5"/>
      <w:u w:val="single"/>
    </w:rPr>
  </w:style>
  <w:style w:type="character" w:styleId="BookTitle">
    <w:name w:val="Book Title"/>
    <w:basedOn w:val="DefaultParagraphFont"/>
    <w:uiPriority w:val="33"/>
    <w:qFormat/>
    <w:rsid w:val="005E48A2"/>
    <w:rPr>
      <w:b/>
      <w:bCs/>
      <w:smallCaps/>
      <w:spacing w:val="5"/>
    </w:rPr>
  </w:style>
  <w:style w:type="character" w:customStyle="1" w:styleId="ic-current-selection">
    <w:name w:val="ic-current-selection"/>
    <w:basedOn w:val="DefaultParagraphFont"/>
    <w:rsid w:val="005E48A2"/>
  </w:style>
  <w:style w:type="character" w:customStyle="1" w:styleId="inline-comment-marker">
    <w:name w:val="inline-comment-marker"/>
    <w:basedOn w:val="DefaultParagraphFont"/>
    <w:rsid w:val="005E48A2"/>
  </w:style>
  <w:style w:type="character" w:customStyle="1" w:styleId="fontstyle0">
    <w:name w:val="fontstyle0"/>
    <w:basedOn w:val="DefaultParagraphFont"/>
    <w:rsid w:val="005E48A2"/>
  </w:style>
  <w:style w:type="character" w:styleId="Strong">
    <w:name w:val="Strong"/>
    <w:uiPriority w:val="22"/>
    <w:qFormat/>
    <w:rsid w:val="005E48A2"/>
    <w:rPr>
      <w:b/>
      <w:bCs/>
    </w:rPr>
  </w:style>
  <w:style w:type="character" w:styleId="Emphasis">
    <w:name w:val="Emphasis"/>
    <w:basedOn w:val="DefaultParagraphFont"/>
    <w:qFormat/>
    <w:rsid w:val="005E48A2"/>
    <w:rPr>
      <w:i/>
      <w:iCs/>
    </w:rPr>
  </w:style>
  <w:style w:type="paragraph" w:customStyle="1" w:styleId="TitleCAPS">
    <w:name w:val="Title CAPS"/>
    <w:basedOn w:val="Normal"/>
    <w:next w:val="Normal"/>
    <w:qFormat/>
    <w:rsid w:val="005E48A2"/>
    <w:pPr>
      <w:spacing w:after="340"/>
      <w:jc w:val="center"/>
    </w:pPr>
    <w:rPr>
      <w:caps/>
    </w:rPr>
  </w:style>
  <w:style w:type="table" w:styleId="TableGrid">
    <w:name w:val="Table Grid"/>
    <w:basedOn w:val="TableNormal"/>
    <w:uiPriority w:val="59"/>
    <w:rsid w:val="005E48A2"/>
    <w:rPr>
      <w:rFonts w:ascii="Times New Roman" w:eastAsia="Batang" w:hAnsi="Times New Roman"/>
      <w:szCs w:val="20"/>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5E48A2"/>
    <w:rPr>
      <w:sz w:val="16"/>
      <w:szCs w:val="16"/>
    </w:rPr>
  </w:style>
  <w:style w:type="character" w:customStyle="1" w:styleId="CommentTextChar">
    <w:name w:val="Comment Text Char"/>
    <w:basedOn w:val="DefaultParagraphFont"/>
    <w:uiPriority w:val="99"/>
    <w:rsid w:val="005E48A2"/>
    <w:rPr>
      <w:rFonts w:ascii="Arial" w:hAnsi="Arial"/>
      <w:lang w:eastAsia="en-US"/>
    </w:rPr>
  </w:style>
  <w:style w:type="paragraph" w:styleId="CommentSubject">
    <w:name w:val="annotation subject"/>
    <w:basedOn w:val="CommentText"/>
    <w:next w:val="CommentText"/>
    <w:link w:val="CommentSubjectChar"/>
    <w:uiPriority w:val="99"/>
    <w:semiHidden/>
    <w:unhideWhenUsed/>
    <w:rsid w:val="005E48A2"/>
    <w:rPr>
      <w:b/>
      <w:bCs/>
      <w:sz w:val="20"/>
    </w:rPr>
  </w:style>
  <w:style w:type="character" w:customStyle="1" w:styleId="CommentTextChar1">
    <w:name w:val="Comment Text Char1"/>
    <w:basedOn w:val="DefaultParagraphFont"/>
    <w:link w:val="CommentText"/>
    <w:rsid w:val="005E48A2"/>
    <w:rPr>
      <w:sz w:val="18"/>
    </w:rPr>
  </w:style>
  <w:style w:type="character" w:customStyle="1" w:styleId="CommentSubjectChar">
    <w:name w:val="Comment Subject Char"/>
    <w:basedOn w:val="CommentTextChar1"/>
    <w:link w:val="CommentSubject"/>
    <w:uiPriority w:val="99"/>
    <w:semiHidden/>
    <w:rsid w:val="005E48A2"/>
    <w:rPr>
      <w:rFonts w:eastAsia="Batang"/>
      <w:b/>
      <w:bCs/>
      <w:sz w:val="18"/>
      <w:szCs w:val="20"/>
    </w:rPr>
  </w:style>
  <w:style w:type="character" w:customStyle="1" w:styleId="FootnoteTextChar">
    <w:name w:val="Footnote Text Char"/>
    <w:basedOn w:val="DefaultParagraphFont"/>
    <w:link w:val="FootnoteText"/>
    <w:uiPriority w:val="99"/>
    <w:semiHidden/>
    <w:rsid w:val="005E48A2"/>
    <w:rPr>
      <w:sz w:val="18"/>
    </w:rPr>
  </w:style>
  <w:style w:type="character" w:styleId="FootnoteReference">
    <w:name w:val="footnote reference"/>
    <w:basedOn w:val="DefaultParagraphFont"/>
    <w:uiPriority w:val="99"/>
    <w:semiHidden/>
    <w:unhideWhenUsed/>
    <w:rsid w:val="005E48A2"/>
    <w:rPr>
      <w:vertAlign w:val="superscript"/>
    </w:rPr>
  </w:style>
  <w:style w:type="numbering" w:customStyle="1" w:styleId="Style1">
    <w:name w:val="Style1"/>
    <w:uiPriority w:val="99"/>
    <w:rsid w:val="005E48A2"/>
    <w:pPr>
      <w:numPr>
        <w:numId w:val="5"/>
      </w:numPr>
    </w:pPr>
  </w:style>
  <w:style w:type="numbering" w:customStyle="1" w:styleId="Style2">
    <w:name w:val="Style2"/>
    <w:uiPriority w:val="99"/>
    <w:rsid w:val="005E48A2"/>
    <w:pPr>
      <w:numPr>
        <w:numId w:val="6"/>
      </w:numPr>
    </w:pPr>
  </w:style>
  <w:style w:type="numbering" w:customStyle="1" w:styleId="Style3">
    <w:name w:val="Style3"/>
    <w:uiPriority w:val="99"/>
    <w:rsid w:val="005E48A2"/>
    <w:pPr>
      <w:numPr>
        <w:numId w:val="7"/>
      </w:numPr>
    </w:pPr>
  </w:style>
  <w:style w:type="paragraph" w:styleId="PlainText">
    <w:name w:val="Plain Text"/>
    <w:basedOn w:val="Normal"/>
    <w:link w:val="PlainTextChar"/>
    <w:uiPriority w:val="99"/>
    <w:unhideWhenUsed/>
    <w:rsid w:val="005E48A2"/>
    <w:rPr>
      <w:rFonts w:ascii="Calibri" w:eastAsiaTheme="minorHAnsi" w:hAnsi="Calibri"/>
      <w:sz w:val="22"/>
      <w:szCs w:val="22"/>
    </w:rPr>
  </w:style>
  <w:style w:type="character" w:customStyle="1" w:styleId="PlainTextChar">
    <w:name w:val="Plain Text Char"/>
    <w:basedOn w:val="DefaultParagraphFont"/>
    <w:link w:val="PlainText"/>
    <w:uiPriority w:val="99"/>
    <w:rsid w:val="005E48A2"/>
    <w:rPr>
      <w:rFonts w:ascii="Calibri" w:eastAsiaTheme="minorHAnsi" w:hAnsi="Calibri"/>
      <w:sz w:val="22"/>
      <w:szCs w:val="22"/>
    </w:rPr>
  </w:style>
  <w:style w:type="character" w:customStyle="1" w:styleId="hljs-strong">
    <w:name w:val="hljs-strong"/>
    <w:basedOn w:val="DefaultParagraphFont"/>
    <w:rsid w:val="005E48A2"/>
  </w:style>
  <w:style w:type="character" w:customStyle="1" w:styleId="hljs-code">
    <w:name w:val="hljs-code"/>
    <w:basedOn w:val="DefaultParagraphFont"/>
    <w:rsid w:val="005E48A2"/>
  </w:style>
  <w:style w:type="character" w:customStyle="1" w:styleId="vote-count-post2">
    <w:name w:val="vote-count-post2"/>
    <w:basedOn w:val="DefaultParagraphFont"/>
    <w:rsid w:val="005E48A2"/>
    <w:rPr>
      <w:vanish w:val="0"/>
      <w:webHidden w:val="0"/>
      <w:color w:val="6A737C"/>
      <w:sz w:val="30"/>
      <w:szCs w:val="30"/>
      <w:specVanish w:val="0"/>
    </w:rPr>
  </w:style>
  <w:style w:type="paragraph" w:customStyle="1" w:styleId="Default">
    <w:name w:val="Default"/>
    <w:rsid w:val="005E48A2"/>
    <w:pPr>
      <w:autoSpaceDE w:val="0"/>
      <w:autoSpaceDN w:val="0"/>
      <w:adjustRightInd w:val="0"/>
    </w:pPr>
    <w:rPr>
      <w:rFonts w:eastAsia="Batang" w:cs="Arial"/>
      <w:color w:val="000000"/>
      <w:sz w:val="24"/>
      <w:lang w:eastAsia="ko-KR"/>
    </w:rPr>
  </w:style>
  <w:style w:type="character" w:customStyle="1" w:styleId="UnresolvedMention1">
    <w:name w:val="Unresolved Mention1"/>
    <w:basedOn w:val="DefaultParagraphFont"/>
    <w:uiPriority w:val="99"/>
    <w:semiHidden/>
    <w:unhideWhenUsed/>
    <w:rsid w:val="00645035"/>
    <w:rPr>
      <w:color w:val="605E5C"/>
      <w:shd w:val="clear" w:color="auto" w:fill="E1DFDD"/>
    </w:rPr>
  </w:style>
  <w:style w:type="character" w:customStyle="1" w:styleId="XML">
    <w:name w:val="XML"/>
    <w:basedOn w:val="DefaultParagraphFont"/>
    <w:uiPriority w:val="1"/>
    <w:qFormat/>
    <w:rsid w:val="009E659D"/>
    <w:rPr>
      <w:rFonts w:ascii="Consolas" w:hAnsi="Consolas"/>
      <w:sz w:val="18"/>
    </w:rPr>
  </w:style>
  <w:style w:type="character" w:styleId="EndnoteReference">
    <w:name w:val="endnote reference"/>
    <w:basedOn w:val="DefaultParagraphFont"/>
    <w:semiHidden/>
    <w:unhideWhenUsed/>
    <w:rsid w:val="00B85628"/>
    <w:rPr>
      <w:vertAlign w:val="superscript"/>
    </w:rPr>
  </w:style>
  <w:style w:type="character" w:styleId="PlaceholderText">
    <w:name w:val="Placeholder Text"/>
    <w:basedOn w:val="DefaultParagraphFont"/>
    <w:uiPriority w:val="99"/>
    <w:semiHidden/>
    <w:rsid w:val="003E21A0"/>
    <w:rPr>
      <w:color w:val="808080"/>
    </w:rPr>
  </w:style>
  <w:style w:type="character" w:styleId="UnresolvedMention">
    <w:name w:val="Unresolved Mention"/>
    <w:basedOn w:val="DefaultParagraphFont"/>
    <w:uiPriority w:val="99"/>
    <w:semiHidden/>
    <w:unhideWhenUsed/>
    <w:rsid w:val="00562E75"/>
    <w:rPr>
      <w:color w:val="605E5C"/>
      <w:shd w:val="clear" w:color="auto" w:fill="E1DFDD"/>
    </w:rPr>
  </w:style>
  <w:style w:type="paragraph" w:styleId="HTMLPreformatted">
    <w:name w:val="HTML Preformatted"/>
    <w:basedOn w:val="Normal"/>
    <w:link w:val="HTMLPreformattedChar"/>
    <w:semiHidden/>
    <w:unhideWhenUsed/>
    <w:rsid w:val="00393AE2"/>
    <w:rPr>
      <w:rFonts w:ascii="Consolas" w:hAnsi="Consolas"/>
      <w:sz w:val="20"/>
    </w:rPr>
  </w:style>
  <w:style w:type="character" w:customStyle="1" w:styleId="HTMLPreformattedChar">
    <w:name w:val="HTML Preformatted Char"/>
    <w:basedOn w:val="DefaultParagraphFont"/>
    <w:link w:val="HTMLPreformatted"/>
    <w:semiHidden/>
    <w:rsid w:val="00393AE2"/>
    <w:rPr>
      <w:rFonts w:ascii="Consolas" w:eastAsia="Batang" w:hAnsi="Consolas"/>
      <w:szCs w:val="20"/>
    </w:rPr>
  </w:style>
  <w:style w:type="paragraph" w:customStyle="1" w:styleId="msonormal0">
    <w:name w:val="msonormal"/>
    <w:basedOn w:val="Normal"/>
    <w:rsid w:val="008D368C"/>
    <w:pPr>
      <w:spacing w:before="100" w:beforeAutospacing="1" w:after="100" w:afterAutospacing="1"/>
    </w:pPr>
    <w:rPr>
      <w:rFonts w:ascii="Times New Roman" w:eastAsia="Times New Roman" w:hAnsi="Times New Roman"/>
      <w:sz w:val="24"/>
      <w:szCs w:val="24"/>
    </w:rPr>
  </w:style>
  <w:style w:type="paragraph" w:customStyle="1" w:styleId="font0">
    <w:name w:val="font0"/>
    <w:basedOn w:val="Normal"/>
    <w:rsid w:val="008D368C"/>
    <w:pPr>
      <w:spacing w:before="100" w:beforeAutospacing="1" w:after="100" w:afterAutospacing="1"/>
    </w:pPr>
    <w:rPr>
      <w:rFonts w:eastAsia="Times New Roman" w:cs="Arial"/>
      <w:color w:val="000000"/>
      <w:sz w:val="20"/>
    </w:rPr>
  </w:style>
  <w:style w:type="paragraph" w:customStyle="1" w:styleId="font5">
    <w:name w:val="font5"/>
    <w:basedOn w:val="Normal"/>
    <w:rsid w:val="008D368C"/>
    <w:pPr>
      <w:spacing w:before="100" w:beforeAutospacing="1" w:after="100" w:afterAutospacing="1"/>
    </w:pPr>
    <w:rPr>
      <w:rFonts w:eastAsia="Times New Roman" w:cs="Arial"/>
      <w:b/>
      <w:bCs/>
      <w:color w:val="000000"/>
      <w:sz w:val="20"/>
    </w:rPr>
  </w:style>
  <w:style w:type="paragraph" w:customStyle="1" w:styleId="font6">
    <w:name w:val="font6"/>
    <w:basedOn w:val="Normal"/>
    <w:rsid w:val="008D368C"/>
    <w:pPr>
      <w:spacing w:before="100" w:beforeAutospacing="1" w:after="100" w:afterAutospacing="1"/>
    </w:pPr>
    <w:rPr>
      <w:rFonts w:ascii="Courier New" w:eastAsia="Times New Roman" w:hAnsi="Courier New" w:cs="Courier New"/>
      <w:color w:val="000000"/>
      <w:sz w:val="20"/>
    </w:rPr>
  </w:style>
  <w:style w:type="paragraph" w:customStyle="1" w:styleId="font7">
    <w:name w:val="font7"/>
    <w:basedOn w:val="Normal"/>
    <w:rsid w:val="008D368C"/>
    <w:pPr>
      <w:spacing w:before="100" w:beforeAutospacing="1" w:after="100" w:afterAutospacing="1"/>
    </w:pPr>
    <w:rPr>
      <w:rFonts w:eastAsia="Times New Roman" w:cs="Arial"/>
      <w:color w:val="000000"/>
      <w:sz w:val="20"/>
    </w:rPr>
  </w:style>
  <w:style w:type="paragraph" w:customStyle="1" w:styleId="font8">
    <w:name w:val="font8"/>
    <w:basedOn w:val="Normal"/>
    <w:rsid w:val="008D368C"/>
    <w:pPr>
      <w:spacing w:before="100" w:beforeAutospacing="1" w:after="100" w:afterAutospacing="1"/>
    </w:pPr>
    <w:rPr>
      <w:rFonts w:eastAsia="Times New Roman" w:cs="Arial"/>
      <w:color w:val="000000"/>
      <w:sz w:val="20"/>
      <w:u w:val="single"/>
    </w:rPr>
  </w:style>
  <w:style w:type="paragraph" w:customStyle="1" w:styleId="font9">
    <w:name w:val="font9"/>
    <w:basedOn w:val="Normal"/>
    <w:rsid w:val="008D368C"/>
    <w:pPr>
      <w:spacing w:before="100" w:beforeAutospacing="1" w:after="100" w:afterAutospacing="1"/>
    </w:pPr>
    <w:rPr>
      <w:rFonts w:ascii="Courier New" w:eastAsia="Times New Roman" w:hAnsi="Courier New" w:cs="Courier New"/>
      <w:color w:val="000000"/>
      <w:sz w:val="20"/>
    </w:rPr>
  </w:style>
  <w:style w:type="paragraph" w:customStyle="1" w:styleId="font10">
    <w:name w:val="font10"/>
    <w:basedOn w:val="Normal"/>
    <w:rsid w:val="008D368C"/>
    <w:pPr>
      <w:spacing w:before="100" w:beforeAutospacing="1" w:after="100" w:afterAutospacing="1"/>
    </w:pPr>
    <w:rPr>
      <w:rFonts w:eastAsia="Times New Roman" w:cs="Arial"/>
      <w:color w:val="000000"/>
      <w:sz w:val="20"/>
      <w:u w:val="single"/>
    </w:rPr>
  </w:style>
  <w:style w:type="paragraph" w:customStyle="1" w:styleId="font11">
    <w:name w:val="font11"/>
    <w:basedOn w:val="Normal"/>
    <w:rsid w:val="008D368C"/>
    <w:pPr>
      <w:spacing w:before="100" w:beforeAutospacing="1" w:after="100" w:afterAutospacing="1"/>
    </w:pPr>
    <w:rPr>
      <w:rFonts w:eastAsia="Times New Roman" w:cs="Arial"/>
      <w:color w:val="000000"/>
      <w:sz w:val="20"/>
    </w:rPr>
  </w:style>
  <w:style w:type="paragraph" w:customStyle="1" w:styleId="font12">
    <w:name w:val="font12"/>
    <w:basedOn w:val="Normal"/>
    <w:rsid w:val="008D368C"/>
    <w:pPr>
      <w:spacing w:before="100" w:beforeAutospacing="1" w:after="100" w:afterAutospacing="1"/>
    </w:pPr>
    <w:rPr>
      <w:rFonts w:eastAsia="Times New Roman" w:cs="Arial"/>
      <w:color w:val="000000"/>
      <w:sz w:val="20"/>
    </w:rPr>
  </w:style>
  <w:style w:type="paragraph" w:customStyle="1" w:styleId="font13">
    <w:name w:val="font13"/>
    <w:basedOn w:val="Normal"/>
    <w:rsid w:val="008D368C"/>
    <w:pPr>
      <w:spacing w:before="100" w:beforeAutospacing="1" w:after="100" w:afterAutospacing="1"/>
    </w:pPr>
    <w:rPr>
      <w:rFonts w:eastAsia="Times New Roman" w:cs="Arial"/>
      <w:color w:val="7030A0"/>
      <w:sz w:val="20"/>
      <w:u w:val="single"/>
    </w:rPr>
  </w:style>
  <w:style w:type="paragraph" w:customStyle="1" w:styleId="font14">
    <w:name w:val="font14"/>
    <w:basedOn w:val="Normal"/>
    <w:rsid w:val="008D368C"/>
    <w:pPr>
      <w:spacing w:before="100" w:beforeAutospacing="1" w:after="100" w:afterAutospacing="1"/>
    </w:pPr>
    <w:rPr>
      <w:rFonts w:eastAsia="Times New Roman" w:cs="Arial"/>
      <w:color w:val="000000"/>
      <w:sz w:val="20"/>
      <w:u w:val="single"/>
    </w:rPr>
  </w:style>
  <w:style w:type="paragraph" w:customStyle="1" w:styleId="font15">
    <w:name w:val="font15"/>
    <w:basedOn w:val="Normal"/>
    <w:rsid w:val="008D368C"/>
    <w:pPr>
      <w:spacing w:before="100" w:beforeAutospacing="1" w:after="100" w:afterAutospacing="1"/>
    </w:pPr>
    <w:rPr>
      <w:rFonts w:ascii="Courier New" w:eastAsia="Times New Roman" w:hAnsi="Courier New" w:cs="Courier New"/>
      <w:color w:val="000000"/>
      <w:sz w:val="20"/>
    </w:rPr>
  </w:style>
  <w:style w:type="paragraph" w:customStyle="1" w:styleId="font16">
    <w:name w:val="font16"/>
    <w:basedOn w:val="Normal"/>
    <w:rsid w:val="008D368C"/>
    <w:pPr>
      <w:spacing w:before="100" w:beforeAutospacing="1" w:after="100" w:afterAutospacing="1"/>
    </w:pPr>
    <w:rPr>
      <w:rFonts w:ascii="Courier New" w:eastAsia="Times New Roman" w:hAnsi="Courier New" w:cs="Courier New"/>
      <w:color w:val="000000"/>
      <w:sz w:val="20"/>
      <w:u w:val="single"/>
    </w:rPr>
  </w:style>
  <w:style w:type="paragraph" w:customStyle="1" w:styleId="font17">
    <w:name w:val="font17"/>
    <w:basedOn w:val="Normal"/>
    <w:rsid w:val="008D368C"/>
    <w:pPr>
      <w:spacing w:before="100" w:beforeAutospacing="1" w:after="100" w:afterAutospacing="1"/>
    </w:pPr>
    <w:rPr>
      <w:rFonts w:eastAsia="Times New Roman" w:cs="Arial"/>
      <w:color w:val="000000"/>
      <w:sz w:val="20"/>
      <w:u w:val="single"/>
    </w:rPr>
  </w:style>
  <w:style w:type="paragraph" w:customStyle="1" w:styleId="xl63">
    <w:name w:val="xl63"/>
    <w:basedOn w:val="Normal"/>
    <w:rsid w:val="008D368C"/>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64">
    <w:name w:val="xl64"/>
    <w:basedOn w:val="Normal"/>
    <w:rsid w:val="008D368C"/>
    <w:pPr>
      <w:spacing w:before="100" w:beforeAutospacing="1" w:after="100" w:afterAutospacing="1"/>
      <w:textAlignment w:val="center"/>
    </w:pPr>
    <w:rPr>
      <w:rFonts w:ascii="Times New Roman" w:eastAsia="Times New Roman" w:hAnsi="Times New Roman"/>
      <w:sz w:val="24"/>
      <w:szCs w:val="24"/>
    </w:rPr>
  </w:style>
  <w:style w:type="paragraph" w:customStyle="1" w:styleId="xl65">
    <w:name w:val="xl65"/>
    <w:basedOn w:val="Normal"/>
    <w:rsid w:val="008D368C"/>
    <w:pPr>
      <w:pBdr>
        <w:top w:val="single" w:sz="4" w:space="0" w:color="auto"/>
        <w:left w:val="single" w:sz="8" w:space="0" w:color="auto"/>
        <w:bottom w:val="single" w:sz="8"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b/>
      <w:bCs/>
      <w:sz w:val="24"/>
      <w:szCs w:val="24"/>
    </w:rPr>
  </w:style>
  <w:style w:type="paragraph" w:customStyle="1" w:styleId="xl66">
    <w:name w:val="xl66"/>
    <w:basedOn w:val="Normal"/>
    <w:rsid w:val="008D368C"/>
    <w:pPr>
      <w:pBdr>
        <w:top w:val="single" w:sz="4"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b/>
      <w:bCs/>
      <w:sz w:val="24"/>
      <w:szCs w:val="24"/>
    </w:rPr>
  </w:style>
  <w:style w:type="paragraph" w:customStyle="1" w:styleId="xl67">
    <w:name w:val="xl67"/>
    <w:basedOn w:val="Normal"/>
    <w:rsid w:val="008D368C"/>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68">
    <w:name w:val="xl68"/>
    <w:basedOn w:val="Normal"/>
    <w:rsid w:val="008D368C"/>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69">
    <w:name w:val="xl69"/>
    <w:basedOn w:val="Normal"/>
    <w:rsid w:val="008D36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70">
    <w:name w:val="xl70"/>
    <w:basedOn w:val="Normal"/>
    <w:rsid w:val="008D36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71">
    <w:name w:val="xl71"/>
    <w:basedOn w:val="Normal"/>
    <w:rsid w:val="008D36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72">
    <w:name w:val="xl72"/>
    <w:basedOn w:val="Normal"/>
    <w:rsid w:val="008D36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olor w:val="000000"/>
      <w:sz w:val="24"/>
      <w:szCs w:val="24"/>
    </w:rPr>
  </w:style>
  <w:style w:type="paragraph" w:customStyle="1" w:styleId="xl73">
    <w:name w:val="xl73"/>
    <w:basedOn w:val="Normal"/>
    <w:rsid w:val="008D368C"/>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74">
    <w:name w:val="xl74"/>
    <w:basedOn w:val="Normal"/>
    <w:rsid w:val="008D368C"/>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75">
    <w:name w:val="xl75"/>
    <w:basedOn w:val="Normal"/>
    <w:rsid w:val="008D368C"/>
    <w:pPr>
      <w:pBdr>
        <w:top w:val="single" w:sz="8" w:space="0" w:color="auto"/>
        <w:left w:val="single" w:sz="8" w:space="0" w:color="auto"/>
        <w:bottom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76">
    <w:name w:val="xl76"/>
    <w:basedOn w:val="Normal"/>
    <w:rsid w:val="008D368C"/>
    <w:pPr>
      <w:pBdr>
        <w:top w:val="single" w:sz="8" w:space="0" w:color="auto"/>
        <w:bottom w:val="single" w:sz="4"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77">
    <w:name w:val="xl77"/>
    <w:basedOn w:val="Normal"/>
    <w:rsid w:val="008D368C"/>
    <w:pPr>
      <w:pBdr>
        <w:top w:val="single" w:sz="8" w:space="0" w:color="auto"/>
        <w:left w:val="single" w:sz="4"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78">
    <w:name w:val="xl78"/>
    <w:basedOn w:val="Normal"/>
    <w:rsid w:val="008D368C"/>
    <w:pPr>
      <w:pBdr>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79">
    <w:name w:val="xl79"/>
    <w:basedOn w:val="Normal"/>
    <w:rsid w:val="008D368C"/>
    <w:pPr>
      <w:pBdr>
        <w:top w:val="single" w:sz="8" w:space="0" w:color="auto"/>
        <w:left w:val="single" w:sz="8"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b/>
      <w:bCs/>
      <w:sz w:val="24"/>
      <w:szCs w:val="24"/>
    </w:rPr>
  </w:style>
  <w:style w:type="paragraph" w:customStyle="1" w:styleId="xl80">
    <w:name w:val="xl80"/>
    <w:basedOn w:val="Normal"/>
    <w:rsid w:val="008D368C"/>
    <w:pPr>
      <w:pBdr>
        <w:left w:val="single" w:sz="8" w:space="0" w:color="auto"/>
        <w:bottom w:val="single" w:sz="8"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b/>
      <w:bCs/>
      <w:sz w:val="24"/>
      <w:szCs w:val="24"/>
    </w:rPr>
  </w:style>
  <w:style w:type="numbering" w:customStyle="1" w:styleId="CurrentList1">
    <w:name w:val="Current List1"/>
    <w:uiPriority w:val="99"/>
    <w:rsid w:val="00F2442A"/>
    <w:pPr>
      <w:numPr>
        <w:numId w:val="19"/>
      </w:numPr>
    </w:pPr>
  </w:style>
  <w:style w:type="numbering" w:customStyle="1" w:styleId="CurrentList2">
    <w:name w:val="Current List2"/>
    <w:uiPriority w:val="99"/>
    <w:rsid w:val="00F2442A"/>
    <w:pPr>
      <w:numPr>
        <w:numId w:val="20"/>
      </w:numPr>
    </w:pPr>
  </w:style>
  <w:style w:type="numbering" w:customStyle="1" w:styleId="CurrentList3">
    <w:name w:val="Current List3"/>
    <w:uiPriority w:val="99"/>
    <w:rsid w:val="000B7D51"/>
    <w:pPr>
      <w:numPr>
        <w:numId w:val="21"/>
      </w:numPr>
    </w:pPr>
  </w:style>
  <w:style w:type="paragraph" w:customStyle="1" w:styleId="Numbernew">
    <w:name w:val="Number new"/>
    <w:basedOn w:val="Normal"/>
    <w:next w:val="Normal"/>
    <w:link w:val="NumbernewChar"/>
    <w:qFormat/>
    <w:rsid w:val="001E2761"/>
    <w:pPr>
      <w:tabs>
        <w:tab w:val="left" w:pos="360"/>
      </w:tabs>
    </w:pPr>
    <w:rPr>
      <w:rFonts w:eastAsia="SimSun"/>
      <w:lang w:eastAsia="zh-CN"/>
    </w:rPr>
  </w:style>
  <w:style w:type="character" w:customStyle="1" w:styleId="NumbernewChar">
    <w:name w:val="Number new Char"/>
    <w:basedOn w:val="DefaultParagraphFont"/>
    <w:link w:val="Numbernew"/>
    <w:rsid w:val="001E2761"/>
    <w:rPr>
      <w:rFonts w:eastAsia="SimSun"/>
      <w:sz w:val="17"/>
      <w:szCs w:val="20"/>
      <w:lang w:eastAsia="zh-CN"/>
    </w:rPr>
  </w:style>
  <w:style w:type="paragraph" w:customStyle="1" w:styleId="STHeading3">
    <w:name w:val="ST Heading 3"/>
    <w:basedOn w:val="Normal"/>
    <w:next w:val="Normal"/>
    <w:qFormat/>
    <w:rsid w:val="004268DA"/>
    <w:rPr>
      <w:rFonts w:eastAsia="Times New Roman" w:cs="Arial"/>
      <w:szCs w:val="17"/>
      <w:u w:val="single"/>
    </w:rPr>
  </w:style>
  <w:style w:type="character" w:styleId="Mention">
    <w:name w:val="Mention"/>
    <w:basedOn w:val="DefaultParagraphFont"/>
    <w:uiPriority w:val="99"/>
    <w:unhideWhenUsed/>
    <w:rsid w:val="0026319E"/>
    <w:rPr>
      <w:color w:val="2B579A"/>
      <w:shd w:val="clear" w:color="auto" w:fill="E1DFDD"/>
    </w:rPr>
  </w:style>
  <w:style w:type="paragraph" w:customStyle="1" w:styleId="RuleStyle">
    <w:name w:val="Rule Style"/>
    <w:basedOn w:val="NormalWeb"/>
    <w:qFormat/>
    <w:rsid w:val="00384EB0"/>
    <w:pPr>
      <w:spacing w:before="170" w:beforeAutospacing="0" w:after="170" w:afterAutospacing="0"/>
      <w:ind w:left="1701" w:right="567" w:hanging="1134"/>
    </w:pPr>
    <w:rPr>
      <w:rFonts w:eastAsia="Times New Roman" w:cs="Arial"/>
      <w:szCs w:val="17"/>
    </w:rPr>
  </w:style>
  <w:style w:type="paragraph" w:customStyle="1" w:styleId="Level1Bullet">
    <w:name w:val="Level 1 Bullet"/>
    <w:basedOn w:val="Normal"/>
    <w:next w:val="Normal"/>
    <w:qFormat/>
    <w:rsid w:val="00572BA6"/>
    <w:pPr>
      <w:numPr>
        <w:numId w:val="23"/>
      </w:numPr>
      <w:spacing w:after="120"/>
      <w:ind w:left="1021" w:hanging="397"/>
    </w:pPr>
    <w:rPr>
      <w:rFonts w:eastAsia="Times New Roman"/>
      <w:shd w:val="clear" w:color="auto" w:fill="FFFFFF"/>
    </w:rPr>
  </w:style>
  <w:style w:type="paragraph" w:customStyle="1" w:styleId="Level2Bullet">
    <w:name w:val="Level 2 Bullet"/>
    <w:basedOn w:val="Normal"/>
    <w:next w:val="Normal"/>
    <w:qFormat/>
    <w:rsid w:val="00BF5EAC"/>
    <w:pPr>
      <w:numPr>
        <w:numId w:val="24"/>
      </w:numPr>
      <w:spacing w:after="120"/>
      <w:ind w:left="1494"/>
    </w:pPr>
    <w:rPr>
      <w:rFonts w:eastAsia="Times New Roman" w:cs="Arial"/>
      <w:szCs w:val="17"/>
    </w:rPr>
  </w:style>
  <w:style w:type="paragraph" w:customStyle="1" w:styleId="Level3Bullet">
    <w:name w:val="Level 3 Bullet"/>
    <w:basedOn w:val="Level2Bullet"/>
    <w:qFormat/>
    <w:rsid w:val="00692B3D"/>
    <w:pPr>
      <w:numPr>
        <w:numId w:val="27"/>
      </w:numPr>
      <w:ind w:left="2115" w:hanging="357"/>
    </w:pPr>
  </w:style>
  <w:style w:type="paragraph" w:customStyle="1" w:styleId="TableText">
    <w:name w:val="Table Text"/>
    <w:basedOn w:val="Normal"/>
    <w:qFormat/>
    <w:rsid w:val="004070DF"/>
    <w:pPr>
      <w:ind w:left="936"/>
    </w:pPr>
    <w:rPr>
      <w:rFonts w:eastAsia="Times New Roman" w:cs="Arial"/>
      <w:szCs w:val="17"/>
    </w:rPr>
  </w:style>
  <w:style w:type="paragraph" w:customStyle="1" w:styleId="STParagraph">
    <w:name w:val="ST Paragraph"/>
    <w:basedOn w:val="Normal"/>
    <w:qFormat/>
    <w:rsid w:val="001E2761"/>
    <w:pPr>
      <w:tabs>
        <w:tab w:val="left" w:pos="540"/>
      </w:tabs>
    </w:pPr>
    <w:rPr>
      <w:rFonts w:eastAsia="SimSun"/>
      <w:lang w:eastAsia="zh-CN"/>
    </w:rPr>
  </w:style>
  <w:style w:type="paragraph" w:customStyle="1" w:styleId="STHeading2">
    <w:name w:val="ST Heading 2"/>
    <w:basedOn w:val="Normal"/>
    <w:next w:val="Normal"/>
    <w:qFormat/>
    <w:rsid w:val="004268DA"/>
    <w:rPr>
      <w:rFonts w:eastAsia="Times New Roman" w:cs="Arial"/>
      <w:caps/>
      <w:szCs w:val="17"/>
    </w:rPr>
  </w:style>
  <w:style w:type="paragraph" w:customStyle="1" w:styleId="STListParagraph">
    <w:name w:val="ST List Paragraph"/>
    <w:basedOn w:val="Normal"/>
    <w:next w:val="Normal"/>
    <w:qFormat/>
    <w:rsid w:val="00DC2A8D"/>
    <w:pPr>
      <w:numPr>
        <w:numId w:val="25"/>
      </w:numPr>
      <w:tabs>
        <w:tab w:val="left" w:pos="1021"/>
      </w:tabs>
      <w:ind w:right="567"/>
    </w:pPr>
  </w:style>
  <w:style w:type="paragraph" w:customStyle="1" w:styleId="NormalTAB">
    <w:name w:val="Normal TAB"/>
    <w:basedOn w:val="Normal"/>
    <w:next w:val="Normal"/>
    <w:qFormat/>
    <w:rsid w:val="00D914A0"/>
    <w:pPr>
      <w:ind w:left="567"/>
    </w:pPr>
  </w:style>
  <w:style w:type="paragraph" w:customStyle="1" w:styleId="STTableText">
    <w:name w:val="ST Table Text"/>
    <w:basedOn w:val="TableText"/>
    <w:qFormat/>
    <w:rsid w:val="00CB41EB"/>
    <w:pPr>
      <w:ind w:left="567"/>
    </w:pPr>
  </w:style>
  <w:style w:type="paragraph" w:customStyle="1" w:styleId="STH4">
    <w:name w:val="ST H4"/>
    <w:basedOn w:val="Normal"/>
    <w:next w:val="Normal"/>
    <w:qFormat/>
    <w:rsid w:val="00682B87"/>
    <w:rPr>
      <w:i/>
      <w:iCs/>
    </w:rPr>
  </w:style>
  <w:style w:type="paragraph" w:customStyle="1" w:styleId="NormalCWS">
    <w:name w:val="Normal CWS"/>
    <w:basedOn w:val="Normal"/>
    <w:next w:val="Normal"/>
    <w:link w:val="NormalCWSChar"/>
    <w:qFormat/>
    <w:rsid w:val="00712B2A"/>
    <w:pPr>
      <w:ind w:left="5533"/>
      <w:jc w:val="center"/>
    </w:pPr>
    <w:rPr>
      <w:rFonts w:cs="Arial"/>
      <w:bCs/>
      <w:iCs/>
      <w:sz w:val="22"/>
      <w:szCs w:val="22"/>
    </w:rPr>
  </w:style>
  <w:style w:type="paragraph" w:customStyle="1" w:styleId="STH1">
    <w:name w:val="ST H1"/>
    <w:basedOn w:val="Normal"/>
    <w:next w:val="Normal"/>
    <w:qFormat/>
    <w:rsid w:val="006673C3"/>
    <w:pPr>
      <w:jc w:val="center"/>
    </w:pPr>
    <w:rPr>
      <w:rFonts w:cs="Arial"/>
      <w:b/>
      <w:sz w:val="20"/>
      <w:szCs w:val="40"/>
    </w:rPr>
  </w:style>
  <w:style w:type="paragraph" w:customStyle="1" w:styleId="STvandproposal">
    <w:name w:val="ST v and proposal"/>
    <w:basedOn w:val="Normal"/>
    <w:qFormat/>
    <w:rsid w:val="00CC7DE2"/>
    <w:pPr>
      <w:jc w:val="center"/>
    </w:pPr>
    <w:rPr>
      <w:i/>
    </w:rPr>
  </w:style>
  <w:style w:type="paragraph" w:customStyle="1" w:styleId="STNormal">
    <w:name w:val="ST Normal"/>
    <w:basedOn w:val="Normal"/>
    <w:link w:val="STNormalChar"/>
    <w:qFormat/>
    <w:rsid w:val="00397C00"/>
    <w:rPr>
      <w:rFonts w:cs="Arial"/>
      <w:szCs w:val="17"/>
    </w:rPr>
  </w:style>
  <w:style w:type="character" w:customStyle="1" w:styleId="STNormalChar">
    <w:name w:val="ST Normal Char"/>
    <w:basedOn w:val="DefaultParagraphFont"/>
    <w:link w:val="STNormal"/>
    <w:rsid w:val="00397C00"/>
    <w:rPr>
      <w:rFonts w:eastAsia="Batang" w:cs="Arial"/>
      <w:sz w:val="17"/>
      <w:szCs w:val="17"/>
    </w:rPr>
  </w:style>
  <w:style w:type="paragraph" w:customStyle="1" w:styleId="BulletHyphen">
    <w:name w:val="Bullet Hyphen"/>
    <w:basedOn w:val="Level1Bullet"/>
    <w:qFormat/>
    <w:rsid w:val="00407696"/>
    <w:pPr>
      <w:ind w:left="1531"/>
    </w:pPr>
  </w:style>
  <w:style w:type="paragraph" w:customStyle="1" w:styleId="HeaderCWS">
    <w:name w:val="Header CWS"/>
    <w:basedOn w:val="NormalCWS"/>
    <w:link w:val="HeaderCWSChar"/>
    <w:qFormat/>
    <w:rsid w:val="003702DA"/>
    <w:pPr>
      <w:spacing w:before="0" w:after="0"/>
      <w:ind w:left="0"/>
      <w:jc w:val="right"/>
    </w:pPr>
  </w:style>
  <w:style w:type="character" w:customStyle="1" w:styleId="NormalCWSChar">
    <w:name w:val="Normal CWS Char"/>
    <w:basedOn w:val="DefaultParagraphFont"/>
    <w:link w:val="NormalCWS"/>
    <w:rsid w:val="003702DA"/>
    <w:rPr>
      <w:rFonts w:eastAsia="Batang" w:cs="Arial"/>
      <w:bCs/>
      <w:iCs/>
      <w:sz w:val="22"/>
      <w:szCs w:val="22"/>
    </w:rPr>
  </w:style>
  <w:style w:type="character" w:customStyle="1" w:styleId="HeaderCWSChar">
    <w:name w:val="Header CWS Char"/>
    <w:basedOn w:val="NormalCWSChar"/>
    <w:link w:val="HeaderCWS"/>
    <w:rsid w:val="003702DA"/>
    <w:rPr>
      <w:rFonts w:eastAsia="Batang" w:cs="Arial"/>
      <w:bCs/>
      <w:i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960718">
      <w:bodyDiv w:val="1"/>
      <w:marLeft w:val="0"/>
      <w:marRight w:val="0"/>
      <w:marTop w:val="0"/>
      <w:marBottom w:val="0"/>
      <w:divBdr>
        <w:top w:val="none" w:sz="0" w:space="0" w:color="auto"/>
        <w:left w:val="none" w:sz="0" w:space="0" w:color="auto"/>
        <w:bottom w:val="none" w:sz="0" w:space="0" w:color="auto"/>
        <w:right w:val="none" w:sz="0" w:space="0" w:color="auto"/>
      </w:divBdr>
    </w:div>
    <w:div w:id="97331503">
      <w:bodyDiv w:val="1"/>
      <w:marLeft w:val="0"/>
      <w:marRight w:val="0"/>
      <w:marTop w:val="0"/>
      <w:marBottom w:val="0"/>
      <w:divBdr>
        <w:top w:val="none" w:sz="0" w:space="0" w:color="auto"/>
        <w:left w:val="none" w:sz="0" w:space="0" w:color="auto"/>
        <w:bottom w:val="none" w:sz="0" w:space="0" w:color="auto"/>
        <w:right w:val="none" w:sz="0" w:space="0" w:color="auto"/>
      </w:divBdr>
    </w:div>
    <w:div w:id="203718396">
      <w:bodyDiv w:val="1"/>
      <w:marLeft w:val="0"/>
      <w:marRight w:val="0"/>
      <w:marTop w:val="0"/>
      <w:marBottom w:val="0"/>
      <w:divBdr>
        <w:top w:val="none" w:sz="0" w:space="0" w:color="auto"/>
        <w:left w:val="none" w:sz="0" w:space="0" w:color="auto"/>
        <w:bottom w:val="none" w:sz="0" w:space="0" w:color="auto"/>
        <w:right w:val="none" w:sz="0" w:space="0" w:color="auto"/>
      </w:divBdr>
    </w:div>
    <w:div w:id="282155573">
      <w:bodyDiv w:val="1"/>
      <w:marLeft w:val="0"/>
      <w:marRight w:val="0"/>
      <w:marTop w:val="0"/>
      <w:marBottom w:val="0"/>
      <w:divBdr>
        <w:top w:val="none" w:sz="0" w:space="0" w:color="auto"/>
        <w:left w:val="none" w:sz="0" w:space="0" w:color="auto"/>
        <w:bottom w:val="none" w:sz="0" w:space="0" w:color="auto"/>
        <w:right w:val="none" w:sz="0" w:space="0" w:color="auto"/>
      </w:divBdr>
    </w:div>
    <w:div w:id="299768387">
      <w:bodyDiv w:val="1"/>
      <w:marLeft w:val="0"/>
      <w:marRight w:val="0"/>
      <w:marTop w:val="0"/>
      <w:marBottom w:val="0"/>
      <w:divBdr>
        <w:top w:val="none" w:sz="0" w:space="0" w:color="auto"/>
        <w:left w:val="none" w:sz="0" w:space="0" w:color="auto"/>
        <w:bottom w:val="none" w:sz="0" w:space="0" w:color="auto"/>
        <w:right w:val="none" w:sz="0" w:space="0" w:color="auto"/>
      </w:divBdr>
    </w:div>
    <w:div w:id="355547731">
      <w:bodyDiv w:val="1"/>
      <w:marLeft w:val="0"/>
      <w:marRight w:val="0"/>
      <w:marTop w:val="0"/>
      <w:marBottom w:val="0"/>
      <w:divBdr>
        <w:top w:val="none" w:sz="0" w:space="0" w:color="auto"/>
        <w:left w:val="none" w:sz="0" w:space="0" w:color="auto"/>
        <w:bottom w:val="none" w:sz="0" w:space="0" w:color="auto"/>
        <w:right w:val="none" w:sz="0" w:space="0" w:color="auto"/>
      </w:divBdr>
    </w:div>
    <w:div w:id="372924650">
      <w:bodyDiv w:val="1"/>
      <w:marLeft w:val="0"/>
      <w:marRight w:val="0"/>
      <w:marTop w:val="0"/>
      <w:marBottom w:val="0"/>
      <w:divBdr>
        <w:top w:val="none" w:sz="0" w:space="0" w:color="auto"/>
        <w:left w:val="none" w:sz="0" w:space="0" w:color="auto"/>
        <w:bottom w:val="none" w:sz="0" w:space="0" w:color="auto"/>
        <w:right w:val="none" w:sz="0" w:space="0" w:color="auto"/>
      </w:divBdr>
    </w:div>
    <w:div w:id="396978718">
      <w:bodyDiv w:val="1"/>
      <w:marLeft w:val="0"/>
      <w:marRight w:val="0"/>
      <w:marTop w:val="0"/>
      <w:marBottom w:val="0"/>
      <w:divBdr>
        <w:top w:val="none" w:sz="0" w:space="0" w:color="auto"/>
        <w:left w:val="none" w:sz="0" w:space="0" w:color="auto"/>
        <w:bottom w:val="none" w:sz="0" w:space="0" w:color="auto"/>
        <w:right w:val="none" w:sz="0" w:space="0" w:color="auto"/>
      </w:divBdr>
    </w:div>
    <w:div w:id="613631900">
      <w:bodyDiv w:val="1"/>
      <w:marLeft w:val="0"/>
      <w:marRight w:val="0"/>
      <w:marTop w:val="0"/>
      <w:marBottom w:val="0"/>
      <w:divBdr>
        <w:top w:val="none" w:sz="0" w:space="0" w:color="auto"/>
        <w:left w:val="none" w:sz="0" w:space="0" w:color="auto"/>
        <w:bottom w:val="none" w:sz="0" w:space="0" w:color="auto"/>
        <w:right w:val="none" w:sz="0" w:space="0" w:color="auto"/>
      </w:divBdr>
    </w:div>
    <w:div w:id="692458571">
      <w:bodyDiv w:val="1"/>
      <w:marLeft w:val="0"/>
      <w:marRight w:val="0"/>
      <w:marTop w:val="0"/>
      <w:marBottom w:val="0"/>
      <w:divBdr>
        <w:top w:val="none" w:sz="0" w:space="0" w:color="auto"/>
        <w:left w:val="none" w:sz="0" w:space="0" w:color="auto"/>
        <w:bottom w:val="none" w:sz="0" w:space="0" w:color="auto"/>
        <w:right w:val="none" w:sz="0" w:space="0" w:color="auto"/>
      </w:divBdr>
    </w:div>
    <w:div w:id="694845137">
      <w:bodyDiv w:val="1"/>
      <w:marLeft w:val="0"/>
      <w:marRight w:val="0"/>
      <w:marTop w:val="0"/>
      <w:marBottom w:val="0"/>
      <w:divBdr>
        <w:top w:val="none" w:sz="0" w:space="0" w:color="auto"/>
        <w:left w:val="none" w:sz="0" w:space="0" w:color="auto"/>
        <w:bottom w:val="none" w:sz="0" w:space="0" w:color="auto"/>
        <w:right w:val="none" w:sz="0" w:space="0" w:color="auto"/>
      </w:divBdr>
    </w:div>
    <w:div w:id="863448072">
      <w:bodyDiv w:val="1"/>
      <w:marLeft w:val="0"/>
      <w:marRight w:val="0"/>
      <w:marTop w:val="0"/>
      <w:marBottom w:val="0"/>
      <w:divBdr>
        <w:top w:val="none" w:sz="0" w:space="0" w:color="auto"/>
        <w:left w:val="none" w:sz="0" w:space="0" w:color="auto"/>
        <w:bottom w:val="none" w:sz="0" w:space="0" w:color="auto"/>
        <w:right w:val="none" w:sz="0" w:space="0" w:color="auto"/>
      </w:divBdr>
    </w:div>
    <w:div w:id="886725154">
      <w:bodyDiv w:val="1"/>
      <w:marLeft w:val="0"/>
      <w:marRight w:val="0"/>
      <w:marTop w:val="0"/>
      <w:marBottom w:val="0"/>
      <w:divBdr>
        <w:top w:val="none" w:sz="0" w:space="0" w:color="auto"/>
        <w:left w:val="none" w:sz="0" w:space="0" w:color="auto"/>
        <w:bottom w:val="none" w:sz="0" w:space="0" w:color="auto"/>
        <w:right w:val="none" w:sz="0" w:space="0" w:color="auto"/>
      </w:divBdr>
    </w:div>
    <w:div w:id="932981502">
      <w:bodyDiv w:val="1"/>
      <w:marLeft w:val="0"/>
      <w:marRight w:val="0"/>
      <w:marTop w:val="0"/>
      <w:marBottom w:val="0"/>
      <w:divBdr>
        <w:top w:val="none" w:sz="0" w:space="0" w:color="auto"/>
        <w:left w:val="none" w:sz="0" w:space="0" w:color="auto"/>
        <w:bottom w:val="none" w:sz="0" w:space="0" w:color="auto"/>
        <w:right w:val="none" w:sz="0" w:space="0" w:color="auto"/>
      </w:divBdr>
    </w:div>
    <w:div w:id="990716877">
      <w:bodyDiv w:val="1"/>
      <w:marLeft w:val="0"/>
      <w:marRight w:val="0"/>
      <w:marTop w:val="0"/>
      <w:marBottom w:val="0"/>
      <w:divBdr>
        <w:top w:val="none" w:sz="0" w:space="0" w:color="auto"/>
        <w:left w:val="none" w:sz="0" w:space="0" w:color="auto"/>
        <w:bottom w:val="none" w:sz="0" w:space="0" w:color="auto"/>
        <w:right w:val="none" w:sz="0" w:space="0" w:color="auto"/>
      </w:divBdr>
    </w:div>
    <w:div w:id="1059548775">
      <w:bodyDiv w:val="1"/>
      <w:marLeft w:val="0"/>
      <w:marRight w:val="0"/>
      <w:marTop w:val="0"/>
      <w:marBottom w:val="0"/>
      <w:divBdr>
        <w:top w:val="none" w:sz="0" w:space="0" w:color="auto"/>
        <w:left w:val="none" w:sz="0" w:space="0" w:color="auto"/>
        <w:bottom w:val="none" w:sz="0" w:space="0" w:color="auto"/>
        <w:right w:val="none" w:sz="0" w:space="0" w:color="auto"/>
      </w:divBdr>
    </w:div>
    <w:div w:id="1082138698">
      <w:bodyDiv w:val="1"/>
      <w:marLeft w:val="0"/>
      <w:marRight w:val="0"/>
      <w:marTop w:val="0"/>
      <w:marBottom w:val="0"/>
      <w:divBdr>
        <w:top w:val="none" w:sz="0" w:space="0" w:color="auto"/>
        <w:left w:val="none" w:sz="0" w:space="0" w:color="auto"/>
        <w:bottom w:val="none" w:sz="0" w:space="0" w:color="auto"/>
        <w:right w:val="none" w:sz="0" w:space="0" w:color="auto"/>
      </w:divBdr>
    </w:div>
    <w:div w:id="1087964158">
      <w:bodyDiv w:val="1"/>
      <w:marLeft w:val="0"/>
      <w:marRight w:val="0"/>
      <w:marTop w:val="0"/>
      <w:marBottom w:val="0"/>
      <w:divBdr>
        <w:top w:val="none" w:sz="0" w:space="0" w:color="auto"/>
        <w:left w:val="none" w:sz="0" w:space="0" w:color="auto"/>
        <w:bottom w:val="none" w:sz="0" w:space="0" w:color="auto"/>
        <w:right w:val="none" w:sz="0" w:space="0" w:color="auto"/>
      </w:divBdr>
    </w:div>
    <w:div w:id="1099107978">
      <w:bodyDiv w:val="1"/>
      <w:marLeft w:val="0"/>
      <w:marRight w:val="0"/>
      <w:marTop w:val="0"/>
      <w:marBottom w:val="0"/>
      <w:divBdr>
        <w:top w:val="none" w:sz="0" w:space="0" w:color="auto"/>
        <w:left w:val="none" w:sz="0" w:space="0" w:color="auto"/>
        <w:bottom w:val="none" w:sz="0" w:space="0" w:color="auto"/>
        <w:right w:val="none" w:sz="0" w:space="0" w:color="auto"/>
      </w:divBdr>
    </w:div>
    <w:div w:id="1145514136">
      <w:bodyDiv w:val="1"/>
      <w:marLeft w:val="0"/>
      <w:marRight w:val="0"/>
      <w:marTop w:val="0"/>
      <w:marBottom w:val="0"/>
      <w:divBdr>
        <w:top w:val="none" w:sz="0" w:space="0" w:color="auto"/>
        <w:left w:val="none" w:sz="0" w:space="0" w:color="auto"/>
        <w:bottom w:val="none" w:sz="0" w:space="0" w:color="auto"/>
        <w:right w:val="none" w:sz="0" w:space="0" w:color="auto"/>
      </w:divBdr>
    </w:div>
    <w:div w:id="1193347259">
      <w:bodyDiv w:val="1"/>
      <w:marLeft w:val="0"/>
      <w:marRight w:val="0"/>
      <w:marTop w:val="0"/>
      <w:marBottom w:val="0"/>
      <w:divBdr>
        <w:top w:val="none" w:sz="0" w:space="0" w:color="auto"/>
        <w:left w:val="none" w:sz="0" w:space="0" w:color="auto"/>
        <w:bottom w:val="none" w:sz="0" w:space="0" w:color="auto"/>
        <w:right w:val="none" w:sz="0" w:space="0" w:color="auto"/>
      </w:divBdr>
    </w:div>
    <w:div w:id="1209494698">
      <w:bodyDiv w:val="1"/>
      <w:marLeft w:val="0"/>
      <w:marRight w:val="0"/>
      <w:marTop w:val="0"/>
      <w:marBottom w:val="0"/>
      <w:divBdr>
        <w:top w:val="none" w:sz="0" w:space="0" w:color="auto"/>
        <w:left w:val="none" w:sz="0" w:space="0" w:color="auto"/>
        <w:bottom w:val="none" w:sz="0" w:space="0" w:color="auto"/>
        <w:right w:val="none" w:sz="0" w:space="0" w:color="auto"/>
      </w:divBdr>
    </w:div>
    <w:div w:id="1277830206">
      <w:bodyDiv w:val="1"/>
      <w:marLeft w:val="0"/>
      <w:marRight w:val="0"/>
      <w:marTop w:val="0"/>
      <w:marBottom w:val="0"/>
      <w:divBdr>
        <w:top w:val="none" w:sz="0" w:space="0" w:color="auto"/>
        <w:left w:val="none" w:sz="0" w:space="0" w:color="auto"/>
        <w:bottom w:val="none" w:sz="0" w:space="0" w:color="auto"/>
        <w:right w:val="none" w:sz="0" w:space="0" w:color="auto"/>
      </w:divBdr>
    </w:div>
    <w:div w:id="1283030289">
      <w:bodyDiv w:val="1"/>
      <w:marLeft w:val="0"/>
      <w:marRight w:val="0"/>
      <w:marTop w:val="0"/>
      <w:marBottom w:val="0"/>
      <w:divBdr>
        <w:top w:val="none" w:sz="0" w:space="0" w:color="auto"/>
        <w:left w:val="none" w:sz="0" w:space="0" w:color="auto"/>
        <w:bottom w:val="none" w:sz="0" w:space="0" w:color="auto"/>
        <w:right w:val="none" w:sz="0" w:space="0" w:color="auto"/>
      </w:divBdr>
    </w:div>
    <w:div w:id="1283920742">
      <w:bodyDiv w:val="1"/>
      <w:marLeft w:val="0"/>
      <w:marRight w:val="0"/>
      <w:marTop w:val="0"/>
      <w:marBottom w:val="0"/>
      <w:divBdr>
        <w:top w:val="none" w:sz="0" w:space="0" w:color="auto"/>
        <w:left w:val="none" w:sz="0" w:space="0" w:color="auto"/>
        <w:bottom w:val="none" w:sz="0" w:space="0" w:color="auto"/>
        <w:right w:val="none" w:sz="0" w:space="0" w:color="auto"/>
      </w:divBdr>
    </w:div>
    <w:div w:id="1299797647">
      <w:bodyDiv w:val="1"/>
      <w:marLeft w:val="0"/>
      <w:marRight w:val="0"/>
      <w:marTop w:val="0"/>
      <w:marBottom w:val="0"/>
      <w:divBdr>
        <w:top w:val="none" w:sz="0" w:space="0" w:color="auto"/>
        <w:left w:val="none" w:sz="0" w:space="0" w:color="auto"/>
        <w:bottom w:val="none" w:sz="0" w:space="0" w:color="auto"/>
        <w:right w:val="none" w:sz="0" w:space="0" w:color="auto"/>
      </w:divBdr>
    </w:div>
    <w:div w:id="1309436111">
      <w:bodyDiv w:val="1"/>
      <w:marLeft w:val="0"/>
      <w:marRight w:val="0"/>
      <w:marTop w:val="0"/>
      <w:marBottom w:val="0"/>
      <w:divBdr>
        <w:top w:val="none" w:sz="0" w:space="0" w:color="auto"/>
        <w:left w:val="none" w:sz="0" w:space="0" w:color="auto"/>
        <w:bottom w:val="none" w:sz="0" w:space="0" w:color="auto"/>
        <w:right w:val="none" w:sz="0" w:space="0" w:color="auto"/>
      </w:divBdr>
    </w:div>
    <w:div w:id="1330598336">
      <w:bodyDiv w:val="1"/>
      <w:marLeft w:val="0"/>
      <w:marRight w:val="0"/>
      <w:marTop w:val="0"/>
      <w:marBottom w:val="0"/>
      <w:divBdr>
        <w:top w:val="none" w:sz="0" w:space="0" w:color="auto"/>
        <w:left w:val="none" w:sz="0" w:space="0" w:color="auto"/>
        <w:bottom w:val="none" w:sz="0" w:space="0" w:color="auto"/>
        <w:right w:val="none" w:sz="0" w:space="0" w:color="auto"/>
      </w:divBdr>
    </w:div>
    <w:div w:id="1462455863">
      <w:bodyDiv w:val="1"/>
      <w:marLeft w:val="0"/>
      <w:marRight w:val="0"/>
      <w:marTop w:val="0"/>
      <w:marBottom w:val="0"/>
      <w:divBdr>
        <w:top w:val="none" w:sz="0" w:space="0" w:color="auto"/>
        <w:left w:val="none" w:sz="0" w:space="0" w:color="auto"/>
        <w:bottom w:val="none" w:sz="0" w:space="0" w:color="auto"/>
        <w:right w:val="none" w:sz="0" w:space="0" w:color="auto"/>
      </w:divBdr>
    </w:div>
    <w:div w:id="1469519723">
      <w:bodyDiv w:val="1"/>
      <w:marLeft w:val="0"/>
      <w:marRight w:val="0"/>
      <w:marTop w:val="0"/>
      <w:marBottom w:val="0"/>
      <w:divBdr>
        <w:top w:val="none" w:sz="0" w:space="0" w:color="auto"/>
        <w:left w:val="none" w:sz="0" w:space="0" w:color="auto"/>
        <w:bottom w:val="none" w:sz="0" w:space="0" w:color="auto"/>
        <w:right w:val="none" w:sz="0" w:space="0" w:color="auto"/>
      </w:divBdr>
    </w:div>
    <w:div w:id="1495223015">
      <w:bodyDiv w:val="1"/>
      <w:marLeft w:val="0"/>
      <w:marRight w:val="0"/>
      <w:marTop w:val="0"/>
      <w:marBottom w:val="0"/>
      <w:divBdr>
        <w:top w:val="none" w:sz="0" w:space="0" w:color="auto"/>
        <w:left w:val="none" w:sz="0" w:space="0" w:color="auto"/>
        <w:bottom w:val="none" w:sz="0" w:space="0" w:color="auto"/>
        <w:right w:val="none" w:sz="0" w:space="0" w:color="auto"/>
      </w:divBdr>
    </w:div>
    <w:div w:id="1583637591">
      <w:bodyDiv w:val="1"/>
      <w:marLeft w:val="0"/>
      <w:marRight w:val="0"/>
      <w:marTop w:val="0"/>
      <w:marBottom w:val="0"/>
      <w:divBdr>
        <w:top w:val="none" w:sz="0" w:space="0" w:color="auto"/>
        <w:left w:val="none" w:sz="0" w:space="0" w:color="auto"/>
        <w:bottom w:val="none" w:sz="0" w:space="0" w:color="auto"/>
        <w:right w:val="none" w:sz="0" w:space="0" w:color="auto"/>
      </w:divBdr>
    </w:div>
    <w:div w:id="1648435296">
      <w:bodyDiv w:val="1"/>
      <w:marLeft w:val="0"/>
      <w:marRight w:val="0"/>
      <w:marTop w:val="0"/>
      <w:marBottom w:val="0"/>
      <w:divBdr>
        <w:top w:val="none" w:sz="0" w:space="0" w:color="auto"/>
        <w:left w:val="none" w:sz="0" w:space="0" w:color="auto"/>
        <w:bottom w:val="none" w:sz="0" w:space="0" w:color="auto"/>
        <w:right w:val="none" w:sz="0" w:space="0" w:color="auto"/>
      </w:divBdr>
    </w:div>
    <w:div w:id="1706514882">
      <w:bodyDiv w:val="1"/>
      <w:marLeft w:val="0"/>
      <w:marRight w:val="0"/>
      <w:marTop w:val="0"/>
      <w:marBottom w:val="0"/>
      <w:divBdr>
        <w:top w:val="none" w:sz="0" w:space="0" w:color="auto"/>
        <w:left w:val="none" w:sz="0" w:space="0" w:color="auto"/>
        <w:bottom w:val="none" w:sz="0" w:space="0" w:color="auto"/>
        <w:right w:val="none" w:sz="0" w:space="0" w:color="auto"/>
      </w:divBdr>
    </w:div>
    <w:div w:id="1784839002">
      <w:bodyDiv w:val="1"/>
      <w:marLeft w:val="0"/>
      <w:marRight w:val="0"/>
      <w:marTop w:val="0"/>
      <w:marBottom w:val="0"/>
      <w:divBdr>
        <w:top w:val="none" w:sz="0" w:space="0" w:color="auto"/>
        <w:left w:val="none" w:sz="0" w:space="0" w:color="auto"/>
        <w:bottom w:val="none" w:sz="0" w:space="0" w:color="auto"/>
        <w:right w:val="none" w:sz="0" w:space="0" w:color="auto"/>
      </w:divBdr>
    </w:div>
    <w:div w:id="1799183483">
      <w:bodyDiv w:val="1"/>
      <w:marLeft w:val="0"/>
      <w:marRight w:val="0"/>
      <w:marTop w:val="0"/>
      <w:marBottom w:val="0"/>
      <w:divBdr>
        <w:top w:val="none" w:sz="0" w:space="0" w:color="auto"/>
        <w:left w:val="none" w:sz="0" w:space="0" w:color="auto"/>
        <w:bottom w:val="none" w:sz="0" w:space="0" w:color="auto"/>
        <w:right w:val="none" w:sz="0" w:space="0" w:color="auto"/>
      </w:divBdr>
    </w:div>
    <w:div w:id="1818649966">
      <w:bodyDiv w:val="1"/>
      <w:marLeft w:val="0"/>
      <w:marRight w:val="0"/>
      <w:marTop w:val="0"/>
      <w:marBottom w:val="0"/>
      <w:divBdr>
        <w:top w:val="none" w:sz="0" w:space="0" w:color="auto"/>
        <w:left w:val="none" w:sz="0" w:space="0" w:color="auto"/>
        <w:bottom w:val="none" w:sz="0" w:space="0" w:color="auto"/>
        <w:right w:val="none" w:sz="0" w:space="0" w:color="auto"/>
      </w:divBdr>
    </w:div>
    <w:div w:id="1821188299">
      <w:bodyDiv w:val="1"/>
      <w:marLeft w:val="0"/>
      <w:marRight w:val="0"/>
      <w:marTop w:val="0"/>
      <w:marBottom w:val="0"/>
      <w:divBdr>
        <w:top w:val="none" w:sz="0" w:space="0" w:color="auto"/>
        <w:left w:val="none" w:sz="0" w:space="0" w:color="auto"/>
        <w:bottom w:val="none" w:sz="0" w:space="0" w:color="auto"/>
        <w:right w:val="none" w:sz="0" w:space="0" w:color="auto"/>
      </w:divBdr>
    </w:div>
    <w:div w:id="1870798840">
      <w:bodyDiv w:val="1"/>
      <w:marLeft w:val="0"/>
      <w:marRight w:val="0"/>
      <w:marTop w:val="0"/>
      <w:marBottom w:val="0"/>
      <w:divBdr>
        <w:top w:val="none" w:sz="0" w:space="0" w:color="auto"/>
        <w:left w:val="none" w:sz="0" w:space="0" w:color="auto"/>
        <w:bottom w:val="none" w:sz="0" w:space="0" w:color="auto"/>
        <w:right w:val="none" w:sz="0" w:space="0" w:color="auto"/>
      </w:divBdr>
    </w:div>
    <w:div w:id="2009090866">
      <w:bodyDiv w:val="1"/>
      <w:marLeft w:val="0"/>
      <w:marRight w:val="0"/>
      <w:marTop w:val="0"/>
      <w:marBottom w:val="0"/>
      <w:divBdr>
        <w:top w:val="none" w:sz="0" w:space="0" w:color="auto"/>
        <w:left w:val="none" w:sz="0" w:space="0" w:color="auto"/>
        <w:bottom w:val="none" w:sz="0" w:space="0" w:color="auto"/>
        <w:right w:val="none" w:sz="0" w:space="0" w:color="auto"/>
      </w:divBdr>
    </w:div>
    <w:div w:id="2041976056">
      <w:bodyDiv w:val="1"/>
      <w:marLeft w:val="0"/>
      <w:marRight w:val="0"/>
      <w:marTop w:val="0"/>
      <w:marBottom w:val="0"/>
      <w:divBdr>
        <w:top w:val="none" w:sz="0" w:space="0" w:color="auto"/>
        <w:left w:val="none" w:sz="0" w:space="0" w:color="auto"/>
        <w:bottom w:val="none" w:sz="0" w:space="0" w:color="auto"/>
        <w:right w:val="none" w:sz="0" w:space="0" w:color="auto"/>
      </w:divBdr>
    </w:div>
    <w:div w:id="2081445692">
      <w:bodyDiv w:val="1"/>
      <w:marLeft w:val="0"/>
      <w:marRight w:val="0"/>
      <w:marTop w:val="0"/>
      <w:marBottom w:val="0"/>
      <w:divBdr>
        <w:top w:val="none" w:sz="0" w:space="0" w:color="auto"/>
        <w:left w:val="none" w:sz="0" w:space="0" w:color="auto"/>
        <w:bottom w:val="none" w:sz="0" w:space="0" w:color="auto"/>
        <w:right w:val="none" w:sz="0" w:space="0" w:color="auto"/>
      </w:divBdr>
    </w:div>
    <w:div w:id="2094475377">
      <w:bodyDiv w:val="1"/>
      <w:marLeft w:val="0"/>
      <w:marRight w:val="0"/>
      <w:marTop w:val="0"/>
      <w:marBottom w:val="0"/>
      <w:divBdr>
        <w:top w:val="none" w:sz="0" w:space="0" w:color="auto"/>
        <w:left w:val="none" w:sz="0" w:space="0" w:color="auto"/>
        <w:bottom w:val="none" w:sz="0" w:space="0" w:color="auto"/>
        <w:right w:val="none" w:sz="0" w:space="0" w:color="auto"/>
      </w:divBdr>
    </w:div>
    <w:div w:id="2136825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footer" Target="footer12.xml"/><Relationship Id="rId21" Type="http://schemas.openxmlformats.org/officeDocument/2006/relationships/hyperlink" Target="https://api.wipo.int/v1/path;param1=value1;param2=value2" TargetMode="External"/><Relationship Id="rId42" Type="http://schemas.openxmlformats.org/officeDocument/2006/relationships/hyperlink" Target="file://Wipogvafs01/DAT2/ORGIPIG/SHARED/HANDBOOK/CONTENT/3.%20WIPO%20Standards/st%2090/www.ietf.org/rfc/rfc3986.txt" TargetMode="External"/><Relationship Id="rId63" Type="http://schemas.openxmlformats.org/officeDocument/2006/relationships/hyperlink" Target="https://pct.wipo.int/" TargetMode="External"/><Relationship Id="rId84" Type="http://schemas.openxmlformats.org/officeDocument/2006/relationships/hyperlink" Target="https://nvlpubs.nist.gov/nistpubs/fips/nist.fips.186-4.pdf" TargetMode="External"/><Relationship Id="rId16" Type="http://schemas.openxmlformats.org/officeDocument/2006/relationships/hyperlink" Target="https://en.wikipedia.org/wiki/Request%E2%80%93response" TargetMode="External"/><Relationship Id="rId107" Type="http://schemas.openxmlformats.org/officeDocument/2006/relationships/footer" Target="footer7.xml"/><Relationship Id="rId11" Type="http://schemas.openxmlformats.org/officeDocument/2006/relationships/footnotes" Target="footnotes.xml"/><Relationship Id="rId32" Type="http://schemas.openxmlformats.org/officeDocument/2006/relationships/hyperlink" Target="https://www.owasp.org/index.php/Secure_Coding_Principles" TargetMode="External"/><Relationship Id="rId37" Type="http://schemas.openxmlformats.org/officeDocument/2006/relationships/hyperlink" Target="https://www.owasp.org/index.php/Transport_Layer_Protection_Cheat_Sheet" TargetMode="External"/><Relationship Id="rId53" Type="http://schemas.openxmlformats.org/officeDocument/2006/relationships/hyperlink" Target="http://raml.org" TargetMode="External"/><Relationship Id="rId58" Type="http://schemas.openxmlformats.org/officeDocument/2006/relationships/hyperlink" Target="http://amundsen.com/media-types/collection/format/" TargetMode="External"/><Relationship Id="rId74" Type="http://schemas.openxmlformats.org/officeDocument/2006/relationships/hyperlink" Target="https://www.w3.org/TR/dwbp/" TargetMode="External"/><Relationship Id="rId79" Type="http://schemas.openxmlformats.org/officeDocument/2006/relationships/hyperlink" Target="https://en.wikipedia.org/wiki/Representational_state_transfer" TargetMode="External"/><Relationship Id="rId102" Type="http://schemas.openxmlformats.org/officeDocument/2006/relationships/footer" Target="footer6.xml"/><Relationship Id="rId123" Type="http://schemas.openxmlformats.org/officeDocument/2006/relationships/footer" Target="footer15.xml"/><Relationship Id="rId128" Type="http://schemas.openxmlformats.org/officeDocument/2006/relationships/footer" Target="footer18.xml"/><Relationship Id="rId5" Type="http://schemas.openxmlformats.org/officeDocument/2006/relationships/customXml" Target="../customXml/item5.xml"/><Relationship Id="rId90" Type="http://schemas.openxmlformats.org/officeDocument/2006/relationships/header" Target="header5.xml"/><Relationship Id="rId95" Type="http://schemas.openxmlformats.org/officeDocument/2006/relationships/hyperlink" Target="https://www.wipo.int/documents/d/standards/docs-en-03-13-01.pdf" TargetMode="External"/><Relationship Id="rId22" Type="http://schemas.openxmlformats.org/officeDocument/2006/relationships/hyperlink" Target="https://wipo.int/api/v1/patents" TargetMode="External"/><Relationship Id="rId27" Type="http://schemas.openxmlformats.org/officeDocument/2006/relationships/hyperlink" Target="https://wipo.int/api/v1/findAndRenew?applicantFullName=john" TargetMode="External"/><Relationship Id="rId43" Type="http://schemas.openxmlformats.org/officeDocument/2006/relationships/hyperlink" Target="https://tools.ietf.org/rfc/rfc5789.txt" TargetMode="External"/><Relationship Id="rId48" Type="http://schemas.openxmlformats.org/officeDocument/2006/relationships/hyperlink" Target="http://docs.oasis-open.org/odata/odata/v4.0/os/part1-protocol/odata-v4.0-os-part1-protocol.html" TargetMode="External"/><Relationship Id="rId64" Type="http://schemas.openxmlformats.org/officeDocument/2006/relationships/hyperlink" Target="https://developers.facebook.com/docs/graph-api/reference" TargetMode="External"/><Relationship Id="rId69" Type="http://schemas.openxmlformats.org/officeDocument/2006/relationships/hyperlink" Target="http://www.odata.org/documentation/" TargetMode="External"/><Relationship Id="rId113" Type="http://schemas.openxmlformats.org/officeDocument/2006/relationships/header" Target="header13.xml"/><Relationship Id="rId118" Type="http://schemas.openxmlformats.org/officeDocument/2006/relationships/header" Target="header15.xml"/><Relationship Id="rId134" Type="http://schemas.openxmlformats.org/officeDocument/2006/relationships/footer" Target="footer21.xml"/><Relationship Id="rId80" Type="http://schemas.openxmlformats.org/officeDocument/2006/relationships/hyperlink" Target="https://en.wikipedia.org/wiki/Open/closed_principle" TargetMode="External"/><Relationship Id="rId85" Type="http://schemas.openxmlformats.org/officeDocument/2006/relationships/hyperlink" Target="https://docs.microsoft.com/en-us/rest/api/" TargetMode="External"/><Relationship Id="rId12" Type="http://schemas.openxmlformats.org/officeDocument/2006/relationships/endnotes" Target="endnotes.xml"/><Relationship Id="rId17" Type="http://schemas.openxmlformats.org/officeDocument/2006/relationships/hyperlink" Target="https://wipo.INT/api/my-resources/uniqueId" TargetMode="External"/><Relationship Id="rId33" Type="http://schemas.openxmlformats.org/officeDocument/2006/relationships/hyperlink" Target="https://www.owasp.org/index.php/REST_Security_Cheat_Sheet" TargetMode="External"/><Relationship Id="rId38" Type="http://schemas.openxmlformats.org/officeDocument/2006/relationships/hyperlink" Target="https://wipo.int/api/patents?apiKey=a53f435643de32" TargetMode="External"/><Relationship Id="rId59" Type="http://schemas.openxmlformats.org/officeDocument/2006/relationships/hyperlink" Target="https://www.w3.org/TR/soap12-part1/" TargetMode="External"/><Relationship Id="rId103" Type="http://schemas.openxmlformats.org/officeDocument/2006/relationships/hyperlink" Target="https://www.wipo.int/standards/en/st90/annex-iii_appendix_a_V1_0.zip" TargetMode="External"/><Relationship Id="rId108" Type="http://schemas.openxmlformats.org/officeDocument/2006/relationships/footer" Target="footer8.xml"/><Relationship Id="rId124" Type="http://schemas.openxmlformats.org/officeDocument/2006/relationships/header" Target="header18.xml"/><Relationship Id="rId129" Type="http://schemas.openxmlformats.org/officeDocument/2006/relationships/image" Target="media/image2.jpg"/><Relationship Id="rId54" Type="http://schemas.openxmlformats.org/officeDocument/2006/relationships/hyperlink" Target="http://www.openapis.org" TargetMode="External"/><Relationship Id="rId70" Type="http://schemas.openxmlformats.org/officeDocument/2006/relationships/hyperlink" Target="https://developer.atlassian.com/server/jira/platform/jira-rest-api-examples" TargetMode="External"/><Relationship Id="rId75" Type="http://schemas.openxmlformats.org/officeDocument/2006/relationships/hyperlink" Target="https://developer.github.com/v3/" TargetMode="External"/><Relationship Id="rId91" Type="http://schemas.openxmlformats.org/officeDocument/2006/relationships/footer" Target="footer1.xml"/><Relationship Id="rId96" Type="http://schemas.openxmlformats.org/officeDocument/2006/relationships/hyperlink" Target="https://www.wipo.int/documents/d/standards/docs-en-03-03-01.pdf" TargetMode="External"/><Relationship Id="rId1" Type="http://schemas.openxmlformats.org/officeDocument/2006/relationships/customXml" Target="../customXml/item1.xml"/><Relationship Id="rId6" Type="http://schemas.openxmlformats.org/officeDocument/2006/relationships/customXml" Target="../customXml/item6.xml"/><Relationship Id="rId23" Type="http://schemas.openxmlformats.org/officeDocument/2006/relationships/hyperlink" Target="https://wipo.int/api/v1/patents/1/inventor" TargetMode="External"/><Relationship Id="rId28" Type="http://schemas.openxmlformats.org/officeDocument/2006/relationships/hyperlink" Target="https://wipo.int/api/v1/patents?count=true&amp;limit=3&amp;offset=4" TargetMode="External"/><Relationship Id="rId49" Type="http://schemas.openxmlformats.org/officeDocument/2006/relationships/hyperlink" Target="http://docs.oasis-open.org/odata/odata/v4.0/os/part3-csdl/odata-v4.0-os-part3-csdl.html" TargetMode="External"/><Relationship Id="rId114" Type="http://schemas.openxmlformats.org/officeDocument/2006/relationships/footer" Target="footer10.xml"/><Relationship Id="rId119" Type="http://schemas.openxmlformats.org/officeDocument/2006/relationships/header" Target="header16.xml"/><Relationship Id="rId44" Type="http://schemas.openxmlformats.org/officeDocument/2006/relationships/hyperlink" Target="https://tools.ietf.org/rfc/rfc6648.txt" TargetMode="External"/><Relationship Id="rId60" Type="http://schemas.openxmlformats.org/officeDocument/2006/relationships/hyperlink" Target="https://www.w3.org/TR/soap12-part2/" TargetMode="External"/><Relationship Id="rId65" Type="http://schemas.openxmlformats.org/officeDocument/2006/relationships/hyperlink" Target="https://developer.github.com/v3" TargetMode="External"/><Relationship Id="rId81" Type="http://schemas.openxmlformats.org/officeDocument/2006/relationships/hyperlink" Target="https://www.ibm.com/developerworks/library/ws-whichwsdl/" TargetMode="External"/><Relationship Id="rId86" Type="http://schemas.openxmlformats.org/officeDocument/2006/relationships/header" Target="header1.xml"/><Relationship Id="rId130" Type="http://schemas.openxmlformats.org/officeDocument/2006/relationships/header" Target="header20.xml"/><Relationship Id="rId135" Type="http://schemas.openxmlformats.org/officeDocument/2006/relationships/fontTable" Target="fontTable.xml"/><Relationship Id="rId13" Type="http://schemas.openxmlformats.org/officeDocument/2006/relationships/hyperlink" Target="https://en.wikipedia.org/wiki/Application_protocol" TargetMode="External"/><Relationship Id="rId18" Type="http://schemas.openxmlformats.org/officeDocument/2006/relationships/hyperlink" Target="https://wipo.int/api/my-resources/uniqueid" TargetMode="External"/><Relationship Id="rId39" Type="http://schemas.openxmlformats.org/officeDocument/2006/relationships/hyperlink" Target="https://www.wipo.int/documents/d/standards/docs-en-03-03-01.pdf" TargetMode="External"/><Relationship Id="rId109" Type="http://schemas.openxmlformats.org/officeDocument/2006/relationships/header" Target="header12.xml"/><Relationship Id="rId34" Type="http://schemas.openxmlformats.org/officeDocument/2006/relationships/hyperlink" Target="https://www.owasp.org/index.php/XSS_Prevention_Cheat_Sheet" TargetMode="External"/><Relationship Id="rId50" Type="http://schemas.openxmlformats.org/officeDocument/2006/relationships/hyperlink" Target="http://docs.oasis-open.org/odata/odata/v4.0/os/abnf/" TargetMode="External"/><Relationship Id="rId55" Type="http://schemas.openxmlformats.org/officeDocument/2006/relationships/hyperlink" Target="https://martinfowler.com/articles/richardsonMaturityModel.html" TargetMode="External"/><Relationship Id="rId76" Type="http://schemas.openxmlformats.org/officeDocument/2006/relationships/hyperlink" Target="https://martinfowler.com/bliki/CQRS.html" TargetMode="External"/><Relationship Id="rId97" Type="http://schemas.openxmlformats.org/officeDocument/2006/relationships/header" Target="header7.xml"/><Relationship Id="rId104" Type="http://schemas.openxmlformats.org/officeDocument/2006/relationships/hyperlink" Target="https://www.wipo.int/standards/en/st90/annex-iii_appendix_b_V1_0.zip" TargetMode="External"/><Relationship Id="rId120" Type="http://schemas.openxmlformats.org/officeDocument/2006/relationships/footer" Target="footer13.xml"/><Relationship Id="rId125" Type="http://schemas.openxmlformats.org/officeDocument/2006/relationships/footer" Target="footer16.xml"/><Relationship Id="rId7" Type="http://schemas.openxmlformats.org/officeDocument/2006/relationships/numbering" Target="numbering.xml"/><Relationship Id="rId71" Type="http://schemas.openxmlformats.org/officeDocument/2006/relationships/hyperlink" Target="https://developer.atlassian.com/server/confluence/" TargetMode="External"/><Relationship Id="rId92" Type="http://schemas.openxmlformats.org/officeDocument/2006/relationships/footer" Target="footer2.xml"/><Relationship Id="rId2" Type="http://schemas.openxmlformats.org/officeDocument/2006/relationships/customXml" Target="../customXml/item2.xml"/><Relationship Id="rId29" Type="http://schemas.openxmlformats.org/officeDocument/2006/relationships/hyperlink" Target="https://wipo.int/api/v1/patents?count=true&amp;limit=3&amp;offset=4" TargetMode="External"/><Relationship Id="rId24" Type="http://schemas.openxmlformats.org/officeDocument/2006/relationships/hyperlink" Target="https://wipo.int/api/v1/inventors" TargetMode="External"/><Relationship Id="rId40" Type="http://schemas.openxmlformats.org/officeDocument/2006/relationships/hyperlink" Target="https://www.wipo.int/documents/d/standards/docs-en-03-96-01.pdf" TargetMode="External"/><Relationship Id="rId45" Type="http://schemas.openxmlformats.org/officeDocument/2006/relationships/hyperlink" Target="http://www.iso.org/iso/home/standards/currency_codes.htm" TargetMode="External"/><Relationship Id="rId66" Type="http://schemas.openxmlformats.org/officeDocument/2006/relationships/hyperlink" Target="https://cloud.google.com/apis/design/" TargetMode="External"/><Relationship Id="rId87" Type="http://schemas.openxmlformats.org/officeDocument/2006/relationships/header" Target="header2.xml"/><Relationship Id="rId110" Type="http://schemas.openxmlformats.org/officeDocument/2006/relationships/footer" Target="footer9.xml"/><Relationship Id="rId115" Type="http://schemas.openxmlformats.org/officeDocument/2006/relationships/footer" Target="footer11.xml"/><Relationship Id="rId131" Type="http://schemas.openxmlformats.org/officeDocument/2006/relationships/footer" Target="footer19.xml"/><Relationship Id="rId136" Type="http://schemas.microsoft.com/office/2011/relationships/people" Target="people.xml"/><Relationship Id="rId61" Type="http://schemas.openxmlformats.org/officeDocument/2006/relationships/hyperlink" Target="https://www.w3.org/TR/wsdl20/" TargetMode="External"/><Relationship Id="rId82" Type="http://schemas.openxmlformats.org/officeDocument/2006/relationships/hyperlink" Target="https://cheatsheetseries.owasp.org/cheatsheets/Cross_Site_Scripting_Prevention_Cheat_Sheet.html" TargetMode="External"/><Relationship Id="rId19" Type="http://schemas.openxmlformats.org/officeDocument/2006/relationships/hyperlink" Target="https://wipo.int/api/v1/inventors?firstName=John" TargetMode="External"/><Relationship Id="rId14" Type="http://schemas.openxmlformats.org/officeDocument/2006/relationships/hyperlink" Target="https://en.wikipedia.org/wiki/Hypermedia" TargetMode="External"/><Relationship Id="rId30" Type="http://schemas.openxmlformats.org/officeDocument/2006/relationships/hyperlink" Target="https://tools.ietf.org/html/rfc7807" TargetMode="External"/><Relationship Id="rId35" Type="http://schemas.openxmlformats.org/officeDocument/2006/relationships/hyperlink" Target="https://www.owasp.org/index.php/SQL_Injection_Prevention_Cheat_Sheet" TargetMode="External"/><Relationship Id="rId56" Type="http://schemas.openxmlformats.org/officeDocument/2006/relationships/hyperlink" Target="http://stateless.co/hal_specification.html" TargetMode="External"/><Relationship Id="rId77" Type="http://schemas.openxmlformats.org/officeDocument/2006/relationships/hyperlink" Target="https://www.owasp.org/index.php/REST_Security_Cheat_Sheet" TargetMode="External"/><Relationship Id="rId100" Type="http://schemas.openxmlformats.org/officeDocument/2006/relationships/footer" Target="footer5.xml"/><Relationship Id="rId105" Type="http://schemas.openxmlformats.org/officeDocument/2006/relationships/header" Target="header10.xml"/><Relationship Id="rId126" Type="http://schemas.openxmlformats.org/officeDocument/2006/relationships/footer" Target="footer17.xml"/><Relationship Id="rId8" Type="http://schemas.openxmlformats.org/officeDocument/2006/relationships/styles" Target="styles.xml"/><Relationship Id="rId51" Type="http://schemas.openxmlformats.org/officeDocument/2006/relationships/hyperlink" Target="http://docs.oasis-open.org/odata/odata/v4.0/os/vocabularies/" TargetMode="External"/><Relationship Id="rId72" Type="http://schemas.openxmlformats.org/officeDocument/2006/relationships/hyperlink" Target="https://developer.ebay.com/api-docs/static/ebay-rest-landing.html" TargetMode="External"/><Relationship Id="rId93" Type="http://schemas.openxmlformats.org/officeDocument/2006/relationships/header" Target="header6.xml"/><Relationship Id="rId98" Type="http://schemas.openxmlformats.org/officeDocument/2006/relationships/header" Target="header8.xml"/><Relationship Id="rId121" Type="http://schemas.openxmlformats.org/officeDocument/2006/relationships/footer" Target="footer14.xml"/><Relationship Id="rId3" Type="http://schemas.openxmlformats.org/officeDocument/2006/relationships/customXml" Target="../customXml/item3.xml"/><Relationship Id="rId25" Type="http://schemas.openxmlformats.org/officeDocument/2006/relationships/hyperlink" Target="https://wipo.int/api/v1/patents?inventorId=12345" TargetMode="External"/><Relationship Id="rId46" Type="http://schemas.openxmlformats.org/officeDocument/2006/relationships/hyperlink" Target="https://www.iana.org/assignments/http-status-codes/http-status-codes.xhtml" TargetMode="External"/><Relationship Id="rId67" Type="http://schemas.openxmlformats.org/officeDocument/2006/relationships/hyperlink" Target="https://docs.microsoft.com/en-us/rest/api/" TargetMode="External"/><Relationship Id="rId116" Type="http://schemas.openxmlformats.org/officeDocument/2006/relationships/header" Target="header14.xml"/><Relationship Id="rId137" Type="http://schemas.openxmlformats.org/officeDocument/2006/relationships/theme" Target="theme/theme1.xml"/><Relationship Id="rId20" Type="http://schemas.openxmlformats.org/officeDocument/2006/relationships/hyperlink" Target="https://wipo.int/api/v1/" TargetMode="External"/><Relationship Id="rId41" Type="http://schemas.openxmlformats.org/officeDocument/2006/relationships/hyperlink" Target="https://www.wipo.int/documents/d/standards/docs-en-03-97-01.pdf" TargetMode="External"/><Relationship Id="rId62" Type="http://schemas.openxmlformats.org/officeDocument/2006/relationships/hyperlink" Target="https://developers.epo.org" TargetMode="External"/><Relationship Id="rId83" Type="http://schemas.openxmlformats.org/officeDocument/2006/relationships/hyperlink" Target="https://cheatsheetseries.owasp.org/" TargetMode="External"/><Relationship Id="rId88" Type="http://schemas.openxmlformats.org/officeDocument/2006/relationships/header" Target="header3.xml"/><Relationship Id="rId111" Type="http://schemas.openxmlformats.org/officeDocument/2006/relationships/image" Target="media/image1.png"/><Relationship Id="rId132" Type="http://schemas.openxmlformats.org/officeDocument/2006/relationships/footer" Target="footer20.xml"/><Relationship Id="rId15" Type="http://schemas.openxmlformats.org/officeDocument/2006/relationships/hyperlink" Target="https://en.wikipedia.org/wiki/World_Wide_Web" TargetMode="External"/><Relationship Id="rId36" Type="http://schemas.openxmlformats.org/officeDocument/2006/relationships/hyperlink" Target="https://www.owasp.org/index.php/Query_Parameterization_Cheat_Sheet" TargetMode="External"/><Relationship Id="rId57" Type="http://schemas.openxmlformats.org/officeDocument/2006/relationships/hyperlink" Target="https://json-ld.org" TargetMode="External"/><Relationship Id="rId106" Type="http://schemas.openxmlformats.org/officeDocument/2006/relationships/header" Target="header11.xml"/><Relationship Id="rId127" Type="http://schemas.openxmlformats.org/officeDocument/2006/relationships/header" Target="header19.xml"/><Relationship Id="rId10" Type="http://schemas.openxmlformats.org/officeDocument/2006/relationships/webSettings" Target="webSettings.xml"/><Relationship Id="rId31" Type="http://schemas.openxmlformats.org/officeDocument/2006/relationships/hyperlink" Target="https://www.owasp.org/index.php/OWASP_Top_Ten_Cheat_Sheet" TargetMode="External"/><Relationship Id="rId52" Type="http://schemas.openxmlformats.org/officeDocument/2006/relationships/hyperlink" Target="http://docs.oasis-open.org/odata/odata/v4.0/os/schemas/" TargetMode="External"/><Relationship Id="rId73" Type="http://schemas.openxmlformats.org/officeDocument/2006/relationships/hyperlink" Target="https://developer.paypal.com/docs/api/overview/" TargetMode="External"/><Relationship Id="rId78" Type="http://schemas.openxmlformats.org/officeDocument/2006/relationships/hyperlink" Target="https://martinfowler.com/bliki/BoundedContext.html" TargetMode="External"/><Relationship Id="rId94" Type="http://schemas.openxmlformats.org/officeDocument/2006/relationships/footer" Target="footer3.xml"/><Relationship Id="rId99" Type="http://schemas.openxmlformats.org/officeDocument/2006/relationships/footer" Target="footer4.xml"/><Relationship Id="rId101" Type="http://schemas.openxmlformats.org/officeDocument/2006/relationships/header" Target="header9.xml"/><Relationship Id="rId122" Type="http://schemas.openxmlformats.org/officeDocument/2006/relationships/header" Target="header17.xml"/><Relationship Id="rId4" Type="http://schemas.openxmlformats.org/officeDocument/2006/relationships/customXml" Target="../customXml/item4.xml"/><Relationship Id="rId9" Type="http://schemas.openxmlformats.org/officeDocument/2006/relationships/settings" Target="settings.xml"/><Relationship Id="rId26" Type="http://schemas.openxmlformats.org/officeDocument/2006/relationships/hyperlink" Target="https://wipo.int/api/v1/inventors/12345/patents" TargetMode="External"/><Relationship Id="rId47" Type="http://schemas.openxmlformats.org/officeDocument/2006/relationships/hyperlink" Target="https://www.odata.org/" TargetMode="External"/><Relationship Id="rId68" Type="http://schemas.openxmlformats.org/officeDocument/2006/relationships/hyperlink" Target="https://swagger.io/docs/specification/about/" TargetMode="External"/><Relationship Id="rId89" Type="http://schemas.openxmlformats.org/officeDocument/2006/relationships/header" Target="header4.xml"/><Relationship Id="rId112" Type="http://schemas.microsoft.com/office/2007/relationships/hdphoto" Target="media/hdphoto1.wdp"/><Relationship Id="rId133" Type="http://schemas.openxmlformats.org/officeDocument/2006/relationships/header" Target="header2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SharedContentType xmlns="Microsoft.SharePoint.Taxonomy.ContentTypeSync" SourceId="f7a99264-aac8-44dd-b14f-8017e78a225a" ContentTypeId="0x01010043A0F979BE30A3469F998CB749C11FBD" PreviousValue="false"/>
</file>

<file path=customXml/item3.xml><?xml version="1.0" encoding="utf-8"?>
<ct:contentTypeSchema xmlns:ct="http://schemas.microsoft.com/office/2006/metadata/contentType" xmlns:ma="http://schemas.microsoft.com/office/2006/metadata/properties/metaAttributes" ct:_="" ma:_="" ma:contentTypeName="WIPO Document" ma:contentTypeID="0x01010043A0F979BE30A3469F998CB749C11FBD00E3EF1C0FCFA26B4087379DC2A12DE885" ma:contentTypeVersion="340" ma:contentTypeDescription="" ma:contentTypeScope="" ma:versionID="bfd6bd11c2f12d1434fbe7bf4200cbf7">
  <xsd:schema xmlns:xsd="http://www.w3.org/2001/XMLSchema" xmlns:xs="http://www.w3.org/2001/XMLSchema" xmlns:p="http://schemas.microsoft.com/office/2006/metadata/properties" xmlns:ns2="56500874-bba0-4b48-9090-b201492e8473" xmlns:ns3="0d6abe56-55ad-41de-8124-44420a0ee71d" xmlns:ns4="ec94eb93-2160-433d-bc9d-10bdc50beb83" targetNamespace="http://schemas.microsoft.com/office/2006/metadata/properties" ma:root="true" ma:fieldsID="d48df3020ca8ca8f22e29d3f16f71fb0" ns2:_="" ns3:_="" ns4:_="">
    <xsd:import namespace="56500874-bba0-4b48-9090-b201492e8473"/>
    <xsd:import namespace="0d6abe56-55ad-41de-8124-44420a0ee71d"/>
    <xsd:import namespace="ec94eb93-2160-433d-bc9d-10bdc50beb83"/>
    <xsd:element name="properties">
      <xsd:complexType>
        <xsd:sequence>
          <xsd:element name="documentManagement">
            <xsd:complexType>
              <xsd:all>
                <xsd:element ref="ns3:ECCM_Description" minOccurs="0"/>
                <xsd:element ref="ns3:DocType" minOccurs="0"/>
                <xsd:element ref="ns2:j72d38dd587d4c818476e9c94f452b47" minOccurs="0"/>
                <xsd:element ref="ns2:TaxCatchAll" minOccurs="0"/>
                <xsd:element ref="ns2:TaxCatchAllLabel" minOccurs="0"/>
                <xsd:element ref="ns2:gd7c24c3841c42febad33c823204a123" minOccurs="0"/>
                <xsd:element ref="ns2:oec7080f59824b85bfab9bab42c36e68"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500874-bba0-4b48-9090-b201492e8473" elementFormDefault="qualified">
    <xsd:import namespace="http://schemas.microsoft.com/office/2006/documentManagement/types"/>
    <xsd:import namespace="http://schemas.microsoft.com/office/infopath/2007/PartnerControls"/>
    <xsd:element name="j72d38dd587d4c818476e9c94f452b47" ma:index="8" nillable="true" ma:taxonomy="true" ma:internalName="j72d38dd587d4c818476e9c94f452b47" ma:taxonomyFieldName="Languages" ma:displayName="Languages" ma:default="1;#English|950e6fa2-2df0-4983-a604-54e57c7a6d93" ma:fieldId="{372d38dd-587d-4c81-8476-e9c94f452b47}" ma:taxonomyMulti="true" ma:sspId="f7a99264-aac8-44dd-b14f-8017e78a225a" ma:termSetId="8ed50525-77fd-4da8-b396-0e02717641c6"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7a374930-7795-43a3-a0f4-9466c14777ce}" ma:internalName="TaxCatchAll" ma:showField="CatchAllData"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7a374930-7795-43a3-a0f4-9466c14777ce}" ma:internalName="TaxCatchAllLabel" ma:readOnly="true" ma:showField="CatchAllDataLabel"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gd7c24c3841c42febad33c823204a123" ma:index="12" nillable="true" ma:taxonomy="true" ma:internalName="gd7c24c3841c42febad33c823204a123" ma:taxonomyFieldName="BusinessUnit" ma:displayName="Business Unit" ma:default="" ma:fieldId="{0d7c24c3-841c-42fe-bad3-3c823204a123}" ma:taxonomyMulti="true" ma:sspId="f7a99264-aac8-44dd-b14f-8017e78a225a" ma:termSetId="f2c3a1c4-cdb6-426c-b0b8-ac03c6da5652" ma:anchorId="00000000-0000-0000-0000-000000000000" ma:open="false" ma:isKeyword="false">
      <xsd:complexType>
        <xsd:sequence>
          <xsd:element ref="pc:Terms" minOccurs="0" maxOccurs="1"/>
        </xsd:sequence>
      </xsd:complexType>
    </xsd:element>
    <xsd:element name="oec7080f59824b85bfab9bab42c36e68" ma:index="14" nillable="true" ma:taxonomy="true" ma:internalName="oec7080f59824b85bfab9bab42c36e68" ma:taxonomyFieldName="RMClassification" ma:displayName="RM Classification" ma:default="" ma:fieldId="{8ec7080f-5982-4b85-bfab-9bab42c36e68}" ma:sspId="f7a99264-aac8-44dd-b14f-8017e78a225a" ma:termSetId="7b339f27-8fe5-4cfb-b358-2e5b944cfef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d6abe56-55ad-41de-8124-44420a0ee71d" elementFormDefault="qualified">
    <xsd:import namespace="http://schemas.microsoft.com/office/2006/documentManagement/types"/>
    <xsd:import namespace="http://schemas.microsoft.com/office/infopath/2007/PartnerControls"/>
    <xsd:element name="ECCM_Description" ma:index="3" nillable="true" ma:displayName="Doc Description" ma:internalName="ECCM_Description">
      <xsd:simpleType>
        <xsd:restriction base="dms:Note"/>
      </xsd:simpleType>
    </xsd:element>
    <xsd:element name="DocType" ma:index="5" nillable="true" ma:displayName="Document Type" ma:format="Dropdown" ma:internalName="DocType">
      <xsd:simpleType>
        <xsd:restriction base="dms:Choice">
          <xsd:enumeration value="Architecture Document"/>
          <xsd:enumeration value="SOP"/>
          <xsd:enumeration value="Project Initiation Document"/>
          <xsd:enumeration value="Project Closure Document"/>
          <xsd:enumeration value="Requirements Document"/>
          <xsd:enumeration value="Contingency Plan"/>
          <xsd:enumeration value="Memo"/>
          <xsd:enumeration value="Letter"/>
          <xsd:enumeration value="Report"/>
        </xsd:restriction>
      </xsd:simpleType>
    </xsd:element>
  </xsd:schema>
  <xsd:schema xmlns:xsd="http://www.w3.org/2001/XMLSchema" xmlns:xs="http://www.w3.org/2001/XMLSchema" xmlns:dms="http://schemas.microsoft.com/office/2006/documentManagement/types" xmlns:pc="http://schemas.microsoft.com/office/infopath/2007/PartnerControls" targetNamespace="ec94eb93-2160-433d-bc9d-10bdc50beb83" elementFormDefault="qualified">
    <xsd:import namespace="http://schemas.microsoft.com/office/2006/documentManagement/types"/>
    <xsd:import namespace="http://schemas.microsoft.com/office/infopath/2007/PartnerControls"/>
    <xsd:element name="_dlc_DocId" ma:index="19" nillable="true" ma:displayName="Document ID Value" ma:description="The value of the document ID assigned to this item." ma:indexed="true" ma:internalName="_dlc_DocId" ma:readOnly="true">
      <xsd:simpleType>
        <xsd:restriction base="dms:Text"/>
      </xsd:simple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oec7080f59824b85bfab9bab42c36e68 xmlns="56500874-bba0-4b48-9090-b201492e8473">
      <Terms xmlns="http://schemas.microsoft.com/office/infopath/2007/PartnerControls">
        <TermInfo xmlns="http://schemas.microsoft.com/office/infopath/2007/PartnerControls">
          <TermName xmlns="http://schemas.microsoft.com/office/infopath/2007/PartnerControls">05 Committee Files</TermName>
          <TermId xmlns="http://schemas.microsoft.com/office/infopath/2007/PartnerControls">55687a62-9585-44b6-9628-3304e4ff88e9</TermId>
        </TermInfo>
      </Terms>
    </oec7080f59824b85bfab9bab42c36e68>
    <ECCM_Description xmlns="0d6abe56-55ad-41de-8124-44420a0ee71d" xsi:nil="true"/>
    <_dlc_DocId xmlns="ec94eb93-2160-433d-bc9d-10bdc50beb83">ICSDBFP-360348501-19499</_dlc_DocId>
    <j72d38dd587d4c818476e9c94f452b47 xmlns="56500874-bba0-4b48-9090-b201492e8473">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950e6fa2-2df0-4983-a604-54e57c7a6d93</TermId>
        </TermInfo>
      </Terms>
    </j72d38dd587d4c818476e9c94f452b47>
    <TaxCatchAll xmlns="56500874-bba0-4b48-9090-b201492e8473">
      <Value>5</Value>
      <Value>4</Value>
      <Value>3</Value>
      <Value>1</Value>
    </TaxCatchAll>
    <DocType xmlns="0d6abe56-55ad-41de-8124-44420a0ee71d" xsi:nil="true"/>
    <_dlc_DocIdUrl xmlns="ec94eb93-2160-433d-bc9d-10bdc50beb83">
      <Url>https://wipoprod.sharepoint.com/sites/SPS-INT-BFP-ICSD-CWS/_layouts/15/DocIdRedir.aspx?ID=ICSDBFP-360348501-19499</Url>
      <Description>ICSDBFP-360348501-19499</Description>
    </_dlc_DocIdUrl>
    <gd7c24c3841c42febad33c823204a123 xmlns="56500874-bba0-4b48-9090-b201492e8473">
      <Terms xmlns="http://schemas.microsoft.com/office/infopath/2007/PartnerControls">
        <TermInfo xmlns="http://schemas.microsoft.com/office/infopath/2007/PartnerControls">
          <TermName xmlns="http://schemas.microsoft.com/office/infopath/2007/PartnerControls">International Classifications and Standards Division</TermName>
          <TermId xmlns="http://schemas.microsoft.com/office/infopath/2007/PartnerControls">1bda9d19-f2c0-4f24-b9f1-c91ec6b8f041</TermId>
        </TermInfo>
      </Terms>
    </gd7c24c3841c42febad33c823204a123>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57C2222-354B-4C40-9741-502B2EC89FE5}">
  <ds:schemaRefs>
    <ds:schemaRef ds:uri="http://schemas.openxmlformats.org/officeDocument/2006/bibliography"/>
  </ds:schemaRefs>
</ds:datastoreItem>
</file>

<file path=customXml/itemProps2.xml><?xml version="1.0" encoding="utf-8"?>
<ds:datastoreItem xmlns:ds="http://schemas.openxmlformats.org/officeDocument/2006/customXml" ds:itemID="{D74EE364-4945-4E36-8F64-6CF77A66F83E}">
  <ds:schemaRefs>
    <ds:schemaRef ds:uri="Microsoft.SharePoint.Taxonomy.ContentTypeSync"/>
  </ds:schemaRefs>
</ds:datastoreItem>
</file>

<file path=customXml/itemProps3.xml><?xml version="1.0" encoding="utf-8"?>
<ds:datastoreItem xmlns:ds="http://schemas.openxmlformats.org/officeDocument/2006/customXml" ds:itemID="{C78936C8-80BA-46B2-8A37-9AC640336F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500874-bba0-4b48-9090-b201492e8473"/>
    <ds:schemaRef ds:uri="0d6abe56-55ad-41de-8124-44420a0ee71d"/>
    <ds:schemaRef ds:uri="ec94eb93-2160-433d-bc9d-10bdc50beb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7A7EFF2-E266-4C96-8FF8-F870C95AD327}">
  <ds:schemaRefs>
    <ds:schemaRef ds:uri="http://schemas.microsoft.com/office/2006/metadata/properties"/>
    <ds:schemaRef ds:uri="http://schemas.microsoft.com/office/infopath/2007/PartnerControls"/>
    <ds:schemaRef ds:uri="56500874-bba0-4b48-9090-b201492e8473"/>
    <ds:schemaRef ds:uri="0d6abe56-55ad-41de-8124-44420a0ee71d"/>
    <ds:schemaRef ds:uri="ec94eb93-2160-433d-bc9d-10bdc50beb83"/>
  </ds:schemaRefs>
</ds:datastoreItem>
</file>

<file path=customXml/itemProps5.xml><?xml version="1.0" encoding="utf-8"?>
<ds:datastoreItem xmlns:ds="http://schemas.openxmlformats.org/officeDocument/2006/customXml" ds:itemID="{113F0B16-0E1B-4E52-BDBB-7E0B57D7C91E}">
  <ds:schemaRefs>
    <ds:schemaRef ds:uri="http://schemas.microsoft.com/sharepoint/events"/>
  </ds:schemaRefs>
</ds:datastoreItem>
</file>

<file path=customXml/itemProps6.xml><?xml version="1.0" encoding="utf-8"?>
<ds:datastoreItem xmlns:ds="http://schemas.openxmlformats.org/officeDocument/2006/customXml" ds:itemID="{E58E8246-504E-47A2-9B7E-4240EEAF8F2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273</TotalTime>
  <Pages>1</Pages>
  <Words>34523</Words>
  <Characters>196784</Characters>
  <Application>Microsoft Office Word</Application>
  <DocSecurity>0</DocSecurity>
  <Lines>1639</Lines>
  <Paragraphs>461</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CWS/13/19 Annex I (English) </vt:lpstr>
      <vt:lpstr>    SCOPE </vt:lpstr>
      <vt:lpstr>        Error Handling</vt:lpstr>
      <vt:lpstr>        Security Model</vt:lpstr>
    </vt:vector>
  </TitlesOfParts>
  <Company>WIPO</Company>
  <LinksUpToDate>false</LinksUpToDate>
  <CharactersWithSpaces>230846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CWS/13/19 Annex I (English) </dc:title>
  <dc:subject>Proposal for the revision of WIPO Standard ST.90 Annex I </dc:subject>
  <dc:creator>WIPO</dc:creator>
  <cp:keywords>WIPO CWS Thirteenth Session, Revision Proposal, WIPO Standard ST.90, Annex </cp:keywords>
  <dc:description/>
  <cp:lastModifiedBy>EMMETT Claudia</cp:lastModifiedBy>
  <cp:revision>177</cp:revision>
  <cp:lastPrinted>2025-10-10T08:23:00Z</cp:lastPrinted>
  <dcterms:created xsi:type="dcterms:W3CDTF">2025-10-08T10:28:00Z</dcterms:created>
  <dcterms:modified xsi:type="dcterms:W3CDTF">2025-10-10T08:25:00Z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usinessUnit">
    <vt:lpwstr>4;#International Classifications and Standards Division|1bda9d19-f2c0-4f24-b9f1-c91ec6b8f041</vt:lpwstr>
  </property>
  <property fmtid="{D5CDD505-2E9C-101B-9397-08002B2CF9AE}" pid="3" name="m4535404f5974080b635c68c1acaf1ab">
    <vt:lpwstr/>
  </property>
  <property fmtid="{D5CDD505-2E9C-101B-9397-08002B2CF9AE}" pid="4" name="MediaServiceImageTags">
    <vt:lpwstr/>
  </property>
  <property fmtid="{D5CDD505-2E9C-101B-9397-08002B2CF9AE}" pid="5" name="RMClassification">
    <vt:lpwstr>5;#05 Committee Files|55687a62-9585-44b6-9628-3304e4ff88e9</vt:lpwstr>
  </property>
  <property fmtid="{D5CDD505-2E9C-101B-9397-08002B2CF9AE}" pid="6" name="ContentTypeId">
    <vt:lpwstr>0x01010043A0F979BE30A3469F998CB749C11FBD00E3EF1C0FCFA26B4087379DC2A12DE885</vt:lpwstr>
  </property>
  <property fmtid="{D5CDD505-2E9C-101B-9397-08002B2CF9AE}" pid="7" name="Body1">
    <vt:lpwstr>3;#Committee on WIPO Standards|505ec630-c8e5-4e30-8a4a-e8d9be6ccbb1</vt:lpwstr>
  </property>
  <property fmtid="{D5CDD505-2E9C-101B-9397-08002B2CF9AE}" pid="8" name="Classification">
    <vt:lpwstr>For Official Use Only</vt:lpwstr>
  </property>
  <property fmtid="{D5CDD505-2E9C-101B-9397-08002B2CF9AE}" pid="9" name="IPTopics">
    <vt:lpwstr/>
  </property>
  <property fmtid="{D5CDD505-2E9C-101B-9397-08002B2CF9AE}" pid="10" name="docLang">
    <vt:lpwstr>en</vt:lpwstr>
  </property>
  <property fmtid="{D5CDD505-2E9C-101B-9397-08002B2CF9AE}" pid="11" name="Alignment">
    <vt:lpwstr>Centre</vt:lpwstr>
  </property>
  <property fmtid="{D5CDD505-2E9C-101B-9397-08002B2CF9AE}" pid="12" name="_ReviewingToolsShownOnce">
    <vt:lpwstr/>
  </property>
  <property fmtid="{D5CDD505-2E9C-101B-9397-08002B2CF9AE}" pid="13" name="_DocHome">
    <vt:i4>-444087889</vt:i4>
  </property>
  <property fmtid="{D5CDD505-2E9C-101B-9397-08002B2CF9AE}" pid="14" name="Language">
    <vt:lpwstr>English</vt:lpwstr>
  </property>
  <property fmtid="{D5CDD505-2E9C-101B-9397-08002B2CF9AE}" pid="15" name="gbd88f87496145e58da10973a57b07b8">
    <vt:lpwstr>Committee on WIPO Standards|505ec630-c8e5-4e30-8a4a-e8d9be6ccbb1</vt:lpwstr>
  </property>
  <property fmtid="{D5CDD505-2E9C-101B-9397-08002B2CF9AE}" pid="16" name="TitusGUID">
    <vt:lpwstr>cbacb3b9-c8e9-4184-967f-b5d22b527a06</vt:lpwstr>
  </property>
  <property fmtid="{D5CDD505-2E9C-101B-9397-08002B2CF9AE}" pid="17" name="_AdHocReviewCycleID">
    <vt:i4>316751795</vt:i4>
  </property>
  <property fmtid="{D5CDD505-2E9C-101B-9397-08002B2CF9AE}" pid="18" name="lcf76f155ced4ddcb4097134ff3c332f">
    <vt:lpwstr/>
  </property>
  <property fmtid="{D5CDD505-2E9C-101B-9397-08002B2CF9AE}" pid="19" name="TCSClassification">
    <vt:lpwstr>FOR OFFICIAL USE ONLY</vt:lpwstr>
  </property>
  <property fmtid="{D5CDD505-2E9C-101B-9397-08002B2CF9AE}" pid="20" name="ECCM_Year">
    <vt:lpwstr/>
  </property>
  <property fmtid="{D5CDD505-2E9C-101B-9397-08002B2CF9AE}" pid="21" name="_dlc_DocIdItemGuid">
    <vt:lpwstr>386c3bf9-31bc-428c-80c1-c228103952dc</vt:lpwstr>
  </property>
  <property fmtid="{D5CDD505-2E9C-101B-9397-08002B2CF9AE}" pid="22" name="k5f91d7f67f54ee29b509143279df90f">
    <vt:lpwstr/>
  </property>
  <property fmtid="{D5CDD505-2E9C-101B-9397-08002B2CF9AE}" pid="23" name="_NewReviewCycle">
    <vt:lpwstr/>
  </property>
  <property fmtid="{D5CDD505-2E9C-101B-9397-08002B2CF9AE}" pid="24" name="Languages">
    <vt:lpwstr>1;#English|950e6fa2-2df0-4983-a604-54e57c7a6d93</vt:lpwstr>
  </property>
  <property fmtid="{D5CDD505-2E9C-101B-9397-08002B2CF9AE}" pid="25" name="VisualMarkings">
    <vt:lpwstr>Footer</vt:lpwstr>
  </property>
  <property fmtid="{D5CDD505-2E9C-101B-9397-08002B2CF9AE}" pid="26" name="MSIP_Label_20773ee6-353b-4fb9-a59d-0b94c8c67bea_Enabled">
    <vt:lpwstr>true</vt:lpwstr>
  </property>
  <property fmtid="{D5CDD505-2E9C-101B-9397-08002B2CF9AE}" pid="27" name="MSIP_Label_20773ee6-353b-4fb9-a59d-0b94c8c67bea_SetDate">
    <vt:lpwstr>2025-10-03T15:00:33Z</vt:lpwstr>
  </property>
  <property fmtid="{D5CDD505-2E9C-101B-9397-08002B2CF9AE}" pid="28" name="MSIP_Label_20773ee6-353b-4fb9-a59d-0b94c8c67bea_Method">
    <vt:lpwstr>Privileged</vt:lpwstr>
  </property>
  <property fmtid="{D5CDD505-2E9C-101B-9397-08002B2CF9AE}" pid="29" name="MSIP_Label_20773ee6-353b-4fb9-a59d-0b94c8c67bea_Name">
    <vt:lpwstr>No markings</vt:lpwstr>
  </property>
  <property fmtid="{D5CDD505-2E9C-101B-9397-08002B2CF9AE}" pid="30" name="MSIP_Label_20773ee6-353b-4fb9-a59d-0b94c8c67bea_SiteId">
    <vt:lpwstr>faa31b06-8ccc-48c9-867f-f7510dd11c02</vt:lpwstr>
  </property>
  <property fmtid="{D5CDD505-2E9C-101B-9397-08002B2CF9AE}" pid="31" name="MSIP_Label_20773ee6-353b-4fb9-a59d-0b94c8c67bea_ActionId">
    <vt:lpwstr>a997ca64-8696-4c2c-8d3c-8d064959c38b</vt:lpwstr>
  </property>
  <property fmtid="{D5CDD505-2E9C-101B-9397-08002B2CF9AE}" pid="32" name="MSIP_Label_20773ee6-353b-4fb9-a59d-0b94c8c67bea_ContentBits">
    <vt:lpwstr>0</vt:lpwstr>
  </property>
  <property fmtid="{D5CDD505-2E9C-101B-9397-08002B2CF9AE}" pid="33" name="MSIP_Label_20773ee6-353b-4fb9-a59d-0b94c8c67bea_Tag">
    <vt:lpwstr>10, 0, 1, 1</vt:lpwstr>
  </property>
</Properties>
</file>