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66B4F" w14:textId="77777777" w:rsidR="00713A36" w:rsidRPr="00CB704C" w:rsidRDefault="00713A36">
      <w:pPr>
        <w:pStyle w:val="Heading1"/>
        <w:rPr>
          <w:caps/>
          <w:rPrChange w:id="36" w:author="Author">
            <w:rPr/>
          </w:rPrChange>
        </w:rPr>
      </w:pPr>
      <w:bookmarkStart w:id="37" w:name="_Toc386180725"/>
      <w:bookmarkStart w:id="38" w:name="_Toc386180708"/>
      <w:bookmarkStart w:id="39" w:name="_Toc386180539"/>
      <w:bookmarkStart w:id="40" w:name="_Toc183784406"/>
      <w:bookmarkStart w:id="41" w:name="_Toc207630912"/>
      <w:r w:rsidRPr="0002659A">
        <w:t>STANDARD ST.</w:t>
      </w:r>
      <w:bookmarkEnd w:id="37"/>
      <w:bookmarkEnd w:id="38"/>
      <w:bookmarkEnd w:id="39"/>
      <w:r w:rsidRPr="0002659A">
        <w:t>37</w:t>
      </w:r>
      <w:bookmarkEnd w:id="40"/>
      <w:bookmarkEnd w:id="41"/>
    </w:p>
    <w:p w14:paraId="4FFFB9CC" w14:textId="77777777" w:rsidR="00713A36" w:rsidRPr="00CB704C" w:rsidRDefault="00713A36" w:rsidP="00713A36">
      <w:pPr>
        <w:widowControl w:val="0"/>
        <w:kinsoku w:val="0"/>
        <w:spacing w:after="340"/>
        <w:ind w:right="11"/>
        <w:jc w:val="center"/>
        <w:rPr>
          <w:rFonts w:eastAsia="Batang"/>
          <w:color w:val="000000" w:themeColor="text1"/>
          <w:kern w:val="0"/>
          <w:szCs w:val="20"/>
          <w14:ligatures w14:val="none"/>
          <w:rPrChange w:id="42" w:author="Author">
            <w:rPr>
              <w:rFonts w:eastAsia="Batang"/>
              <w:color w:val="000000" w:themeColor="text1"/>
            </w:rPr>
          </w:rPrChange>
        </w:rPr>
      </w:pPr>
      <w:r w:rsidRPr="00EF4595">
        <w:rPr>
          <w:color w:val="000000" w:themeColor="text1"/>
        </w:rPr>
        <w:t>RECOMMENDATION FOR AN AUTHORITY FILE OF PUBLISHED PATENT DOCUMENTS</w:t>
      </w:r>
    </w:p>
    <w:p w14:paraId="2087A9F1" w14:textId="5E2EA5DC" w:rsidR="00713A36" w:rsidRPr="00CB704C" w:rsidRDefault="00713A36" w:rsidP="00713A36">
      <w:pPr>
        <w:widowControl w:val="0"/>
        <w:kinsoku w:val="0"/>
        <w:spacing w:after="340"/>
        <w:ind w:right="11"/>
        <w:jc w:val="center"/>
        <w:rPr>
          <w:rFonts w:eastAsia="Times New Roman"/>
          <w:i/>
          <w:color w:val="000000" w:themeColor="text1"/>
          <w:kern w:val="0"/>
          <w:szCs w:val="20"/>
          <w14:ligatures w14:val="none"/>
          <w:rPrChange w:id="43" w:author="Author">
            <w:rPr>
              <w:i/>
              <w:color w:val="000000" w:themeColor="text1"/>
            </w:rPr>
          </w:rPrChange>
        </w:rPr>
      </w:pPr>
      <w:r w:rsidRPr="00EF4595">
        <w:rPr>
          <w:i/>
          <w:color w:val="000000" w:themeColor="text1"/>
        </w:rPr>
        <w:t xml:space="preserve">Version </w:t>
      </w:r>
      <w:del w:id="44" w:author="Author">
        <w:r w:rsidRPr="00FA3329" w:rsidDel="00C502B3">
          <w:rPr>
            <w:i/>
            <w:color w:val="000000" w:themeColor="text1"/>
          </w:rPr>
          <w:delText>2.</w:delText>
        </w:r>
        <w:r w:rsidR="00BC2526" w:rsidRPr="00907435" w:rsidDel="00C502B3">
          <w:rPr>
            <w:rFonts w:cs="Times New Roman"/>
            <w:i/>
          </w:rPr>
          <w:delText>2</w:delText>
        </w:r>
      </w:del>
      <w:ins w:id="45" w:author="Author">
        <w:r w:rsidR="00C502B3" w:rsidRPr="007340B7">
          <w:rPr>
            <w:i/>
            <w:color w:val="000000" w:themeColor="text1"/>
          </w:rPr>
          <w:t>3.0</w:t>
        </w:r>
      </w:ins>
    </w:p>
    <w:p w14:paraId="75C5BB75" w14:textId="516EC84F" w:rsidR="00BE7D69" w:rsidRPr="00EF4595" w:rsidRDefault="008D6FA5" w:rsidP="008D6FA5">
      <w:pPr>
        <w:widowControl w:val="0"/>
        <w:tabs>
          <w:tab w:val="center" w:pos="4672"/>
          <w:tab w:val="right" w:pos="9344"/>
        </w:tabs>
        <w:kinsoku w:val="0"/>
        <w:spacing w:after="340"/>
        <w:ind w:right="11"/>
        <w:rPr>
          <w:ins w:id="46" w:author="Author"/>
          <w:i/>
          <w:color w:val="000000" w:themeColor="text1"/>
        </w:rPr>
      </w:pPr>
      <w:r>
        <w:rPr>
          <w:rFonts w:cs="Times New Roman"/>
          <w:i/>
        </w:rPr>
        <w:tab/>
      </w:r>
    </w:p>
    <w:p w14:paraId="0F8F4C6F" w14:textId="0E5C9966" w:rsidR="00713A36" w:rsidRPr="00F62B36" w:rsidRDefault="00713A36" w:rsidP="00713A36">
      <w:pPr>
        <w:widowControl w:val="0"/>
        <w:kinsoku w:val="0"/>
        <w:spacing w:after="340"/>
        <w:ind w:right="11"/>
        <w:jc w:val="center"/>
        <w:rPr>
          <w:rFonts w:eastAsia="Times New Roman"/>
          <w:i/>
          <w:color w:val="000000" w:themeColor="text1"/>
          <w:kern w:val="0"/>
          <w:szCs w:val="20"/>
          <w14:ligatures w14:val="none"/>
        </w:rPr>
      </w:pPr>
      <w:r w:rsidRPr="00EF4595">
        <w:rPr>
          <w:i/>
          <w:color w:val="000000" w:themeColor="text1"/>
        </w:rPr>
        <w:t>Proposal presented for approval by the Committee on WIPO Standards (CWS)</w:t>
      </w:r>
      <w:r w:rsidRPr="00E470A5">
        <w:rPr>
          <w:i/>
          <w:color w:val="000000" w:themeColor="text1"/>
        </w:rPr>
        <w:br/>
        <w:t xml:space="preserve">at its </w:t>
      </w:r>
      <w:r w:rsidR="0039048A">
        <w:rPr>
          <w:i/>
          <w:color w:val="000000" w:themeColor="text1"/>
        </w:rPr>
        <w:t>T</w:t>
      </w:r>
      <w:r w:rsidRPr="00E45092">
        <w:rPr>
          <w:i/>
          <w:color w:val="000000" w:themeColor="text1"/>
        </w:rPr>
        <w:t>hirteenth</w:t>
      </w:r>
      <w:r w:rsidRPr="00E470A5">
        <w:rPr>
          <w:i/>
          <w:color w:val="000000" w:themeColor="text1"/>
        </w:rPr>
        <w:t xml:space="preserve"> </w:t>
      </w:r>
      <w:r w:rsidR="0039048A">
        <w:rPr>
          <w:i/>
          <w:color w:val="000000" w:themeColor="text1"/>
        </w:rPr>
        <w:t>S</w:t>
      </w:r>
      <w:r w:rsidRPr="00E470A5">
        <w:rPr>
          <w:i/>
          <w:color w:val="000000" w:themeColor="text1"/>
        </w:rPr>
        <w:t>ession</w:t>
      </w:r>
    </w:p>
    <w:p w14:paraId="71AF3D00" w14:textId="77777777" w:rsidR="00251646" w:rsidRPr="00D62DB3" w:rsidRDefault="00251646" w:rsidP="00251646">
      <w:pPr>
        <w:spacing w:after="340"/>
        <w:jc w:val="center"/>
        <w:rPr>
          <w:del w:id="47" w:author="Author"/>
          <w:rFonts w:cs="Times New Roman"/>
          <w:i/>
          <w:strike/>
          <w:color w:val="FFFFFF" w:themeColor="background1"/>
        </w:rPr>
      </w:pPr>
      <w:del w:id="48" w:author="Author">
        <w:r w:rsidRPr="00D62DB3">
          <w:rPr>
            <w:rFonts w:cs="Times New Roman"/>
            <w:i/>
            <w:strike/>
            <w:color w:val="FFFFFF" w:themeColor="background1"/>
          </w:rPr>
          <w:delText>Editorial Note by the International Bureau</w:delText>
        </w:r>
      </w:del>
    </w:p>
    <w:p w14:paraId="6AC42FA5" w14:textId="77777777" w:rsidR="00727AC9" w:rsidRPr="00D62DB3" w:rsidRDefault="00251646" w:rsidP="00727AC9">
      <w:pPr>
        <w:pStyle w:val="ONUME"/>
        <w:numPr>
          <w:ilvl w:val="0"/>
          <w:numId w:val="0"/>
        </w:numPr>
        <w:ind w:firstLine="567"/>
        <w:rPr>
          <w:del w:id="49" w:author="Author"/>
          <w:rFonts w:cs="Times New Roman"/>
          <w:strike/>
          <w:color w:val="FFFFFF" w:themeColor="background1"/>
        </w:rPr>
      </w:pPr>
      <w:del w:id="50" w:author="Author">
        <w:r w:rsidRPr="00D62DB3">
          <w:rPr>
            <w:rFonts w:cs="Times New Roman"/>
            <w:strike/>
            <w:color w:val="FFFFFF" w:themeColor="background1"/>
          </w:rPr>
          <w:delText>Annexes III and IV to the present Standard, which define XML schema (XSD) and Data Type Definition (DTD), are under preparation by the Task Force. They are planned to be presented for consideration and adoption by the Committee on WIPO Standards (CWS) at its sixth session in 2018.</w:delText>
        </w:r>
      </w:del>
    </w:p>
    <w:p w14:paraId="0364B685" w14:textId="77777777" w:rsidR="00253019" w:rsidRPr="00D62DB3" w:rsidRDefault="00251646" w:rsidP="00727AC9">
      <w:pPr>
        <w:pStyle w:val="ONUME"/>
        <w:numPr>
          <w:ilvl w:val="0"/>
          <w:numId w:val="0"/>
        </w:numPr>
        <w:ind w:firstLine="567"/>
        <w:rPr>
          <w:del w:id="51" w:author="Author"/>
          <w:rFonts w:cs="Times New Roman"/>
          <w:strike/>
          <w:color w:val="FFFFFF" w:themeColor="background1"/>
          <w:spacing w:val="-2"/>
        </w:rPr>
      </w:pPr>
      <w:del w:id="52" w:author="Author">
        <w:r w:rsidRPr="00D62DB3">
          <w:rPr>
            <w:rFonts w:cs="Times New Roman"/>
            <w:strike/>
            <w:color w:val="FFFFFF" w:themeColor="background1"/>
            <w:spacing w:val="-2"/>
          </w:rPr>
          <w:delText>Until the said Annexes are adopted by the CWS, the only recommended format for the purpose of this Standard is text.</w:delText>
        </w:r>
      </w:del>
    </w:p>
    <w:p w14:paraId="60785D14" w14:textId="0C777359" w:rsidR="00713A36" w:rsidRPr="00CB704C" w:rsidRDefault="00713A36" w:rsidP="00713A36">
      <w:pPr>
        <w:jc w:val="center"/>
        <w:rPr>
          <w:ins w:id="53" w:author="Author"/>
          <w:rFonts w:eastAsia="Times New Roman"/>
          <w:color w:val="000000" w:themeColor="text1"/>
          <w:kern w:val="0"/>
          <w:szCs w:val="17"/>
          <w14:ligatures w14:val="none"/>
          <w:rPrChange w:id="54" w:author="Author">
            <w:rPr>
              <w:ins w:id="55" w:author="Author"/>
              <w:color w:val="000000" w:themeColor="text1"/>
              <w:szCs w:val="17"/>
            </w:rPr>
          </w:rPrChange>
        </w:rPr>
      </w:pPr>
      <w:ins w:id="56" w:author="Author">
        <w:r w:rsidRPr="00EF4595">
          <w:rPr>
            <w:color w:val="000000" w:themeColor="text1"/>
            <w:szCs w:val="17"/>
          </w:rPr>
          <w:t>TABLE OF CONTENTS</w:t>
        </w:r>
      </w:ins>
    </w:p>
    <w:p w14:paraId="0497A568" w14:textId="77777777" w:rsidR="00713A36" w:rsidRPr="00E45092" w:rsidRDefault="00713A36" w:rsidP="00713A36">
      <w:pPr>
        <w:jc w:val="center"/>
        <w:rPr>
          <w:ins w:id="57" w:author="Author"/>
          <w:color w:val="000000" w:themeColor="text1"/>
          <w:szCs w:val="17"/>
        </w:rPr>
      </w:pPr>
    </w:p>
    <w:sdt>
      <w:sdtPr>
        <w:rPr>
          <w:rFonts w:asciiTheme="minorHAnsi" w:eastAsiaTheme="minorEastAsia" w:hAnsiTheme="minorHAnsi" w:cstheme="minorBidi"/>
          <w:color w:val="000000" w:themeColor="text1"/>
          <w:kern w:val="2"/>
          <w:szCs w:val="22"/>
          <w14:ligatures w14:val="standardContextual"/>
        </w:rPr>
        <w:id w:val="-601485527"/>
        <w:docPartObj>
          <w:docPartGallery w:val="Table of Contents"/>
          <w:docPartUnique/>
        </w:docPartObj>
      </w:sdtPr>
      <w:sdtEndPr>
        <w:rPr>
          <w:b/>
        </w:rPr>
      </w:sdtEndPr>
      <w:sdtContent>
        <w:p w14:paraId="68C46976" w14:textId="7DE5BBC9" w:rsidR="005F619D" w:rsidRPr="003F19B9" w:rsidRDefault="00713A36">
          <w:pPr>
            <w:pStyle w:val="TOC1"/>
            <w:tabs>
              <w:tab w:val="right" w:leader="dot" w:pos="9345"/>
            </w:tabs>
            <w:rPr>
              <w:rFonts w:asciiTheme="minorHAnsi" w:eastAsiaTheme="minorEastAsia" w:hAnsiTheme="minorHAnsi" w:cstheme="minorBidi"/>
              <w:noProof/>
              <w:kern w:val="2"/>
              <w:szCs w:val="17"/>
              <w14:ligatures w14:val="standardContextual"/>
            </w:rPr>
          </w:pPr>
          <w:ins w:id="58" w:author="Author">
            <w:r w:rsidRPr="00DB79C2">
              <w:rPr>
                <w:rFonts w:eastAsiaTheme="majorEastAsia"/>
                <w:color w:val="000000" w:themeColor="text1"/>
                <w:szCs w:val="17"/>
              </w:rPr>
              <w:fldChar w:fldCharType="begin"/>
            </w:r>
            <w:r w:rsidRPr="00E45092">
              <w:rPr>
                <w:color w:val="000000" w:themeColor="text1"/>
                <w:szCs w:val="17"/>
              </w:rPr>
              <w:instrText xml:space="preserve"> TOC \o "1-3" \h \z \u </w:instrText>
            </w:r>
            <w:r w:rsidRPr="00DB79C2">
              <w:rPr>
                <w:rFonts w:eastAsiaTheme="majorEastAsia"/>
                <w:color w:val="000000" w:themeColor="text1"/>
                <w:szCs w:val="17"/>
              </w:rPr>
              <w:fldChar w:fldCharType="separate"/>
            </w:r>
          </w:ins>
          <w:hyperlink w:anchor="_Toc207630912" w:history="1">
            <w:r w:rsidR="005F619D" w:rsidRPr="003F19B9">
              <w:rPr>
                <w:rStyle w:val="Hyperlink"/>
                <w:noProof/>
                <w:szCs w:val="17"/>
              </w:rPr>
              <w:t>STANDARD ST.37</w:t>
            </w:r>
            <w:r w:rsidR="005F619D" w:rsidRPr="003F19B9">
              <w:rPr>
                <w:noProof/>
                <w:webHidden/>
                <w:szCs w:val="17"/>
              </w:rPr>
              <w:tab/>
            </w:r>
            <w:r w:rsidR="005F619D" w:rsidRPr="003F19B9">
              <w:rPr>
                <w:noProof/>
                <w:webHidden/>
                <w:szCs w:val="17"/>
              </w:rPr>
              <w:fldChar w:fldCharType="begin"/>
            </w:r>
            <w:r w:rsidR="005F619D" w:rsidRPr="003F19B9">
              <w:rPr>
                <w:noProof/>
                <w:webHidden/>
                <w:szCs w:val="17"/>
              </w:rPr>
              <w:instrText xml:space="preserve"> PAGEREF _Toc207630912 \h </w:instrText>
            </w:r>
            <w:r w:rsidR="005F619D" w:rsidRPr="003F19B9">
              <w:rPr>
                <w:noProof/>
                <w:webHidden/>
                <w:szCs w:val="17"/>
              </w:rPr>
            </w:r>
            <w:r w:rsidR="005F619D" w:rsidRPr="003F19B9">
              <w:rPr>
                <w:noProof/>
                <w:webHidden/>
                <w:szCs w:val="17"/>
              </w:rPr>
              <w:fldChar w:fldCharType="separate"/>
            </w:r>
            <w:r w:rsidR="001C5A13">
              <w:rPr>
                <w:noProof/>
                <w:webHidden/>
                <w:szCs w:val="17"/>
              </w:rPr>
              <w:t>1</w:t>
            </w:r>
            <w:r w:rsidR="005F619D" w:rsidRPr="003F19B9">
              <w:rPr>
                <w:noProof/>
                <w:webHidden/>
                <w:szCs w:val="17"/>
              </w:rPr>
              <w:fldChar w:fldCharType="end"/>
            </w:r>
          </w:hyperlink>
        </w:p>
        <w:p w14:paraId="520ECA54" w14:textId="59EAF0E7"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13" w:history="1">
            <w:r w:rsidRPr="003F19B9">
              <w:rPr>
                <w:rStyle w:val="Hyperlink"/>
                <w:noProof/>
                <w:szCs w:val="17"/>
              </w:rPr>
              <w:t>INTRODUCTION</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_Toc207630913 \h </w:instrText>
            </w:r>
            <w:r w:rsidRPr="003F19B9">
              <w:rPr>
                <w:noProof/>
                <w:webHidden/>
                <w:szCs w:val="17"/>
              </w:rPr>
            </w:r>
            <w:r w:rsidRPr="003F19B9">
              <w:rPr>
                <w:noProof/>
                <w:webHidden/>
                <w:szCs w:val="17"/>
              </w:rPr>
              <w:fldChar w:fldCharType="separate"/>
            </w:r>
            <w:r w:rsidR="001C5A13">
              <w:rPr>
                <w:noProof/>
                <w:webHidden/>
                <w:szCs w:val="17"/>
              </w:rPr>
              <w:t>2</w:t>
            </w:r>
            <w:r w:rsidRPr="003F19B9">
              <w:rPr>
                <w:noProof/>
                <w:webHidden/>
                <w:szCs w:val="17"/>
              </w:rPr>
              <w:fldChar w:fldCharType="end"/>
            </w:r>
          </w:hyperlink>
        </w:p>
        <w:p w14:paraId="1C74D907" w14:textId="230C16E9"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14" w:history="1">
            <w:r w:rsidRPr="003F19B9">
              <w:rPr>
                <w:rStyle w:val="Hyperlink"/>
                <w:noProof/>
                <w:szCs w:val="17"/>
              </w:rPr>
              <w:t>DEFINITIONS</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_Toc207630914 \h </w:instrText>
            </w:r>
            <w:r w:rsidRPr="003F19B9">
              <w:rPr>
                <w:noProof/>
                <w:webHidden/>
                <w:szCs w:val="17"/>
              </w:rPr>
            </w:r>
            <w:r w:rsidRPr="003F19B9">
              <w:rPr>
                <w:noProof/>
                <w:webHidden/>
                <w:szCs w:val="17"/>
              </w:rPr>
              <w:fldChar w:fldCharType="separate"/>
            </w:r>
            <w:r w:rsidR="001C5A13">
              <w:rPr>
                <w:noProof/>
                <w:webHidden/>
                <w:szCs w:val="17"/>
              </w:rPr>
              <w:t>2</w:t>
            </w:r>
            <w:r w:rsidRPr="003F19B9">
              <w:rPr>
                <w:noProof/>
                <w:webHidden/>
                <w:szCs w:val="17"/>
              </w:rPr>
              <w:fldChar w:fldCharType="end"/>
            </w:r>
          </w:hyperlink>
        </w:p>
        <w:p w14:paraId="49B69338" w14:textId="6A0B4639"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15" w:history="1">
            <w:r w:rsidRPr="003F19B9">
              <w:rPr>
                <w:rStyle w:val="Hyperlink"/>
                <w:noProof/>
                <w:szCs w:val="17"/>
              </w:rPr>
              <w:t>NOTATIONS</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_Toc207630915 \h </w:instrText>
            </w:r>
            <w:r w:rsidRPr="003F19B9">
              <w:rPr>
                <w:noProof/>
                <w:webHidden/>
                <w:szCs w:val="17"/>
              </w:rPr>
            </w:r>
            <w:r w:rsidRPr="003F19B9">
              <w:rPr>
                <w:noProof/>
                <w:webHidden/>
                <w:szCs w:val="17"/>
              </w:rPr>
              <w:fldChar w:fldCharType="separate"/>
            </w:r>
            <w:r w:rsidR="001C5A13">
              <w:rPr>
                <w:noProof/>
                <w:webHidden/>
                <w:szCs w:val="17"/>
              </w:rPr>
              <w:t>2</w:t>
            </w:r>
            <w:r w:rsidRPr="003F19B9">
              <w:rPr>
                <w:noProof/>
                <w:webHidden/>
                <w:szCs w:val="17"/>
              </w:rPr>
              <w:fldChar w:fldCharType="end"/>
            </w:r>
          </w:hyperlink>
        </w:p>
        <w:p w14:paraId="7C3AB597" w14:textId="6F160D38"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16" w:history="1">
            <w:r w:rsidRPr="003F19B9">
              <w:rPr>
                <w:rStyle w:val="Hyperlink"/>
                <w:noProof/>
                <w:szCs w:val="17"/>
              </w:rPr>
              <w:t>MANDATORY DATA ELEMENTS</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_Toc207630916 \h </w:instrText>
            </w:r>
            <w:r w:rsidRPr="003F19B9">
              <w:rPr>
                <w:noProof/>
                <w:webHidden/>
                <w:szCs w:val="17"/>
              </w:rPr>
            </w:r>
            <w:r w:rsidRPr="003F19B9">
              <w:rPr>
                <w:noProof/>
                <w:webHidden/>
                <w:szCs w:val="17"/>
              </w:rPr>
              <w:fldChar w:fldCharType="separate"/>
            </w:r>
            <w:r w:rsidR="001C5A13">
              <w:rPr>
                <w:noProof/>
                <w:webHidden/>
                <w:szCs w:val="17"/>
              </w:rPr>
              <w:t>3</w:t>
            </w:r>
            <w:r w:rsidRPr="003F19B9">
              <w:rPr>
                <w:noProof/>
                <w:webHidden/>
                <w:szCs w:val="17"/>
              </w:rPr>
              <w:fldChar w:fldCharType="end"/>
            </w:r>
          </w:hyperlink>
        </w:p>
        <w:p w14:paraId="7355516C" w14:textId="4D5E4702" w:rsidR="005F619D" w:rsidRPr="003F19B9" w:rsidRDefault="005F619D">
          <w:pPr>
            <w:pStyle w:val="TOC3"/>
            <w:tabs>
              <w:tab w:val="right" w:leader="dot" w:pos="9345"/>
            </w:tabs>
            <w:rPr>
              <w:rFonts w:asciiTheme="minorHAnsi" w:eastAsiaTheme="minorEastAsia" w:hAnsiTheme="minorHAnsi" w:cstheme="minorBidi"/>
              <w:noProof/>
              <w:kern w:val="2"/>
              <w:szCs w:val="17"/>
              <w14:ligatures w14:val="standardContextual"/>
            </w:rPr>
          </w:pPr>
          <w:hyperlink w:anchor="_Toc207630917" w:history="1">
            <w:r w:rsidRPr="003F19B9">
              <w:rPr>
                <w:rStyle w:val="Hyperlink"/>
                <w:noProof/>
                <w:szCs w:val="17"/>
              </w:rPr>
              <w:t>Publication authority</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_Toc207630917 \h </w:instrText>
            </w:r>
            <w:r w:rsidRPr="003F19B9">
              <w:rPr>
                <w:noProof/>
                <w:webHidden/>
                <w:szCs w:val="17"/>
              </w:rPr>
            </w:r>
            <w:r w:rsidRPr="003F19B9">
              <w:rPr>
                <w:noProof/>
                <w:webHidden/>
                <w:szCs w:val="17"/>
              </w:rPr>
              <w:fldChar w:fldCharType="separate"/>
            </w:r>
            <w:r w:rsidR="001C5A13">
              <w:rPr>
                <w:noProof/>
                <w:webHidden/>
                <w:szCs w:val="17"/>
              </w:rPr>
              <w:t>4</w:t>
            </w:r>
            <w:r w:rsidRPr="003F19B9">
              <w:rPr>
                <w:noProof/>
                <w:webHidden/>
                <w:szCs w:val="17"/>
              </w:rPr>
              <w:fldChar w:fldCharType="end"/>
            </w:r>
          </w:hyperlink>
        </w:p>
        <w:p w14:paraId="2B2187E8" w14:textId="362BEBC5" w:rsidR="005F619D" w:rsidRPr="003F19B9" w:rsidRDefault="005F619D">
          <w:pPr>
            <w:pStyle w:val="TOC3"/>
            <w:tabs>
              <w:tab w:val="right" w:leader="dot" w:pos="9345"/>
            </w:tabs>
            <w:rPr>
              <w:rFonts w:asciiTheme="minorHAnsi" w:eastAsiaTheme="minorEastAsia" w:hAnsiTheme="minorHAnsi" w:cstheme="minorBidi"/>
              <w:noProof/>
              <w:kern w:val="2"/>
              <w:szCs w:val="17"/>
              <w14:ligatures w14:val="standardContextual"/>
            </w:rPr>
          </w:pPr>
          <w:hyperlink w:anchor="_Toc207630918" w:history="1">
            <w:r w:rsidRPr="003F19B9">
              <w:rPr>
                <w:rStyle w:val="Hyperlink"/>
                <w:noProof/>
                <w:szCs w:val="17"/>
              </w:rPr>
              <w:t>Publication number</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_Toc207630918 \h </w:instrText>
            </w:r>
            <w:r w:rsidRPr="003F19B9">
              <w:rPr>
                <w:noProof/>
                <w:webHidden/>
                <w:szCs w:val="17"/>
              </w:rPr>
            </w:r>
            <w:r w:rsidRPr="003F19B9">
              <w:rPr>
                <w:noProof/>
                <w:webHidden/>
                <w:szCs w:val="17"/>
              </w:rPr>
              <w:fldChar w:fldCharType="separate"/>
            </w:r>
            <w:r w:rsidR="001C5A13">
              <w:rPr>
                <w:noProof/>
                <w:webHidden/>
                <w:szCs w:val="17"/>
              </w:rPr>
              <w:t>4</w:t>
            </w:r>
            <w:r w:rsidRPr="003F19B9">
              <w:rPr>
                <w:noProof/>
                <w:webHidden/>
                <w:szCs w:val="17"/>
              </w:rPr>
              <w:fldChar w:fldCharType="end"/>
            </w:r>
          </w:hyperlink>
        </w:p>
        <w:p w14:paraId="4067A9DF" w14:textId="0BE920BA" w:rsidR="005F619D" w:rsidRPr="003F19B9" w:rsidRDefault="005F619D">
          <w:pPr>
            <w:pStyle w:val="TOC3"/>
            <w:tabs>
              <w:tab w:val="right" w:leader="dot" w:pos="9345"/>
            </w:tabs>
            <w:rPr>
              <w:rFonts w:asciiTheme="minorHAnsi" w:eastAsiaTheme="minorEastAsia" w:hAnsiTheme="minorHAnsi" w:cstheme="minorBidi"/>
              <w:noProof/>
              <w:kern w:val="2"/>
              <w:szCs w:val="17"/>
              <w14:ligatures w14:val="standardContextual"/>
            </w:rPr>
          </w:pPr>
          <w:hyperlink w:anchor="_Toc207630919" w:history="1">
            <w:r w:rsidRPr="003F19B9">
              <w:rPr>
                <w:rStyle w:val="Hyperlink"/>
                <w:noProof/>
                <w:szCs w:val="17"/>
              </w:rPr>
              <w:t>Kind code</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_Toc207630919 \h </w:instrText>
            </w:r>
            <w:r w:rsidRPr="003F19B9">
              <w:rPr>
                <w:noProof/>
                <w:webHidden/>
                <w:szCs w:val="17"/>
              </w:rPr>
            </w:r>
            <w:r w:rsidRPr="003F19B9">
              <w:rPr>
                <w:noProof/>
                <w:webHidden/>
                <w:szCs w:val="17"/>
              </w:rPr>
              <w:fldChar w:fldCharType="separate"/>
            </w:r>
            <w:r w:rsidR="001C5A13">
              <w:rPr>
                <w:noProof/>
                <w:webHidden/>
                <w:szCs w:val="17"/>
              </w:rPr>
              <w:t>4</w:t>
            </w:r>
            <w:r w:rsidRPr="003F19B9">
              <w:rPr>
                <w:noProof/>
                <w:webHidden/>
                <w:szCs w:val="17"/>
              </w:rPr>
              <w:fldChar w:fldCharType="end"/>
            </w:r>
          </w:hyperlink>
        </w:p>
        <w:p w14:paraId="63EC9AA3" w14:textId="553F856B" w:rsidR="005F619D" w:rsidRPr="003F19B9" w:rsidRDefault="005F619D">
          <w:pPr>
            <w:pStyle w:val="TOC3"/>
            <w:tabs>
              <w:tab w:val="right" w:leader="dot" w:pos="9345"/>
            </w:tabs>
            <w:rPr>
              <w:rFonts w:asciiTheme="minorHAnsi" w:eastAsiaTheme="minorEastAsia" w:hAnsiTheme="minorHAnsi" w:cstheme="minorBidi"/>
              <w:noProof/>
              <w:kern w:val="2"/>
              <w:szCs w:val="17"/>
              <w14:ligatures w14:val="standardContextual"/>
            </w:rPr>
          </w:pPr>
          <w:hyperlink w:anchor="_Toc207630920" w:history="1">
            <w:r w:rsidRPr="003F19B9">
              <w:rPr>
                <w:rStyle w:val="Hyperlink"/>
                <w:noProof/>
                <w:szCs w:val="17"/>
              </w:rPr>
              <w:t>Publication date</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_Toc207630920 \h </w:instrText>
            </w:r>
            <w:r w:rsidRPr="003F19B9">
              <w:rPr>
                <w:noProof/>
                <w:webHidden/>
                <w:szCs w:val="17"/>
              </w:rPr>
            </w:r>
            <w:r w:rsidRPr="003F19B9">
              <w:rPr>
                <w:noProof/>
                <w:webHidden/>
                <w:szCs w:val="17"/>
              </w:rPr>
              <w:fldChar w:fldCharType="separate"/>
            </w:r>
            <w:r w:rsidR="001C5A13">
              <w:rPr>
                <w:noProof/>
                <w:webHidden/>
                <w:szCs w:val="17"/>
              </w:rPr>
              <w:t>4</w:t>
            </w:r>
            <w:r w:rsidRPr="003F19B9">
              <w:rPr>
                <w:noProof/>
                <w:webHidden/>
                <w:szCs w:val="17"/>
              </w:rPr>
              <w:fldChar w:fldCharType="end"/>
            </w:r>
          </w:hyperlink>
        </w:p>
        <w:p w14:paraId="06F55C20" w14:textId="4F0BAA3A"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21" w:history="1">
            <w:r w:rsidRPr="003F19B9">
              <w:rPr>
                <w:rStyle w:val="Hyperlink"/>
                <w:noProof/>
                <w:szCs w:val="17"/>
              </w:rPr>
              <w:t>DEFINITION FILE</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_Toc207630921 \h </w:instrText>
            </w:r>
            <w:r w:rsidRPr="003F19B9">
              <w:rPr>
                <w:noProof/>
                <w:webHidden/>
                <w:szCs w:val="17"/>
              </w:rPr>
            </w:r>
            <w:r w:rsidRPr="003F19B9">
              <w:rPr>
                <w:noProof/>
                <w:webHidden/>
                <w:szCs w:val="17"/>
              </w:rPr>
              <w:fldChar w:fldCharType="separate"/>
            </w:r>
            <w:r w:rsidR="001C5A13">
              <w:rPr>
                <w:noProof/>
                <w:webHidden/>
                <w:szCs w:val="17"/>
              </w:rPr>
              <w:t>5</w:t>
            </w:r>
            <w:r w:rsidRPr="003F19B9">
              <w:rPr>
                <w:noProof/>
                <w:webHidden/>
                <w:szCs w:val="17"/>
              </w:rPr>
              <w:fldChar w:fldCharType="end"/>
            </w:r>
          </w:hyperlink>
        </w:p>
        <w:p w14:paraId="0DDBE33D" w14:textId="26A249DC"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22" w:history="1">
            <w:r w:rsidRPr="003F19B9">
              <w:rPr>
                <w:rStyle w:val="Hyperlink"/>
                <w:noProof/>
                <w:szCs w:val="17"/>
              </w:rPr>
              <w:t>OPTIONAL DATA ELEMENTS</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_Toc207630922 \h </w:instrText>
            </w:r>
            <w:r w:rsidRPr="003F19B9">
              <w:rPr>
                <w:noProof/>
                <w:webHidden/>
                <w:szCs w:val="17"/>
              </w:rPr>
            </w:r>
            <w:r w:rsidRPr="003F19B9">
              <w:rPr>
                <w:noProof/>
                <w:webHidden/>
                <w:szCs w:val="17"/>
              </w:rPr>
              <w:fldChar w:fldCharType="separate"/>
            </w:r>
            <w:r w:rsidR="001C5A13">
              <w:rPr>
                <w:noProof/>
                <w:webHidden/>
                <w:szCs w:val="17"/>
              </w:rPr>
              <w:t>6</w:t>
            </w:r>
            <w:r w:rsidRPr="003F19B9">
              <w:rPr>
                <w:noProof/>
                <w:webHidden/>
                <w:szCs w:val="17"/>
              </w:rPr>
              <w:fldChar w:fldCharType="end"/>
            </w:r>
          </w:hyperlink>
        </w:p>
        <w:p w14:paraId="47A943B2" w14:textId="632853E4" w:rsidR="005F619D" w:rsidRPr="003F19B9" w:rsidRDefault="005F619D">
          <w:pPr>
            <w:pStyle w:val="TOC3"/>
            <w:tabs>
              <w:tab w:val="right" w:leader="dot" w:pos="9345"/>
            </w:tabs>
            <w:rPr>
              <w:rFonts w:asciiTheme="minorHAnsi" w:eastAsiaTheme="minorEastAsia" w:hAnsiTheme="minorHAnsi" w:cstheme="minorBidi"/>
              <w:noProof/>
              <w:kern w:val="2"/>
              <w:szCs w:val="17"/>
              <w14:ligatures w14:val="standardContextual"/>
            </w:rPr>
          </w:pPr>
          <w:hyperlink w:anchor="_Toc207630923" w:history="1">
            <w:r w:rsidRPr="003F19B9">
              <w:rPr>
                <w:rStyle w:val="Hyperlink"/>
                <w:noProof/>
                <w:szCs w:val="17"/>
              </w:rPr>
              <w:t>Priority application identification</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_Toc207630923 \h </w:instrText>
            </w:r>
            <w:r w:rsidRPr="003F19B9">
              <w:rPr>
                <w:noProof/>
                <w:webHidden/>
                <w:szCs w:val="17"/>
              </w:rPr>
            </w:r>
            <w:r w:rsidRPr="003F19B9">
              <w:rPr>
                <w:noProof/>
                <w:webHidden/>
                <w:szCs w:val="17"/>
              </w:rPr>
              <w:fldChar w:fldCharType="separate"/>
            </w:r>
            <w:r w:rsidR="001C5A13">
              <w:rPr>
                <w:noProof/>
                <w:webHidden/>
                <w:szCs w:val="17"/>
              </w:rPr>
              <w:t>6</w:t>
            </w:r>
            <w:r w:rsidRPr="003F19B9">
              <w:rPr>
                <w:noProof/>
                <w:webHidden/>
                <w:szCs w:val="17"/>
              </w:rPr>
              <w:fldChar w:fldCharType="end"/>
            </w:r>
          </w:hyperlink>
        </w:p>
        <w:p w14:paraId="4396E7C5" w14:textId="054CB392" w:rsidR="005F619D" w:rsidRPr="003F19B9" w:rsidRDefault="005F619D">
          <w:pPr>
            <w:pStyle w:val="TOC3"/>
            <w:tabs>
              <w:tab w:val="right" w:leader="dot" w:pos="9345"/>
            </w:tabs>
            <w:rPr>
              <w:rFonts w:asciiTheme="minorHAnsi" w:eastAsiaTheme="minorEastAsia" w:hAnsiTheme="minorHAnsi" w:cstheme="minorBidi"/>
              <w:noProof/>
              <w:kern w:val="2"/>
              <w:szCs w:val="17"/>
              <w14:ligatures w14:val="standardContextual"/>
            </w:rPr>
          </w:pPr>
          <w:hyperlink w:anchor="_Toc207630924" w:history="1">
            <w:r w:rsidRPr="003F19B9">
              <w:rPr>
                <w:rStyle w:val="Hyperlink"/>
                <w:noProof/>
                <w:szCs w:val="17"/>
              </w:rPr>
              <w:t>Application Identification</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_Toc207630924 \h </w:instrText>
            </w:r>
            <w:r w:rsidRPr="003F19B9">
              <w:rPr>
                <w:noProof/>
                <w:webHidden/>
                <w:szCs w:val="17"/>
              </w:rPr>
            </w:r>
            <w:r w:rsidRPr="003F19B9">
              <w:rPr>
                <w:noProof/>
                <w:webHidden/>
                <w:szCs w:val="17"/>
              </w:rPr>
              <w:fldChar w:fldCharType="separate"/>
            </w:r>
            <w:r w:rsidR="001C5A13">
              <w:rPr>
                <w:noProof/>
                <w:webHidden/>
                <w:szCs w:val="17"/>
              </w:rPr>
              <w:t>6</w:t>
            </w:r>
            <w:r w:rsidRPr="003F19B9">
              <w:rPr>
                <w:noProof/>
                <w:webHidden/>
                <w:szCs w:val="17"/>
              </w:rPr>
              <w:fldChar w:fldCharType="end"/>
            </w:r>
          </w:hyperlink>
        </w:p>
        <w:p w14:paraId="0F463DD2" w14:textId="6D5E7BC3" w:rsidR="005F619D" w:rsidRPr="003F19B9" w:rsidRDefault="005F619D">
          <w:pPr>
            <w:pStyle w:val="TOC3"/>
            <w:tabs>
              <w:tab w:val="right" w:leader="dot" w:pos="9345"/>
            </w:tabs>
            <w:rPr>
              <w:rFonts w:asciiTheme="minorHAnsi" w:eastAsiaTheme="minorEastAsia" w:hAnsiTheme="minorHAnsi" w:cstheme="minorBidi"/>
              <w:noProof/>
              <w:kern w:val="2"/>
              <w:szCs w:val="17"/>
              <w14:ligatures w14:val="standardContextual"/>
            </w:rPr>
          </w:pPr>
          <w:hyperlink w:anchor="_Toc207630925" w:history="1">
            <w:r w:rsidRPr="003F19B9">
              <w:rPr>
                <w:rStyle w:val="Hyperlink"/>
                <w:noProof/>
                <w:szCs w:val="17"/>
              </w:rPr>
              <w:t>Publication exception code</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_Toc207630925 \h </w:instrText>
            </w:r>
            <w:r w:rsidRPr="003F19B9">
              <w:rPr>
                <w:noProof/>
                <w:webHidden/>
                <w:szCs w:val="17"/>
              </w:rPr>
            </w:r>
            <w:r w:rsidRPr="003F19B9">
              <w:rPr>
                <w:noProof/>
                <w:webHidden/>
                <w:szCs w:val="17"/>
              </w:rPr>
              <w:fldChar w:fldCharType="separate"/>
            </w:r>
            <w:r w:rsidR="001C5A13">
              <w:rPr>
                <w:noProof/>
                <w:webHidden/>
                <w:szCs w:val="17"/>
              </w:rPr>
              <w:t>7</w:t>
            </w:r>
            <w:r w:rsidRPr="003F19B9">
              <w:rPr>
                <w:noProof/>
                <w:webHidden/>
                <w:szCs w:val="17"/>
              </w:rPr>
              <w:fldChar w:fldCharType="end"/>
            </w:r>
          </w:hyperlink>
        </w:p>
        <w:p w14:paraId="14BE5F2F" w14:textId="2232073F" w:rsidR="005F619D" w:rsidRPr="003F19B9" w:rsidRDefault="005F619D">
          <w:pPr>
            <w:pStyle w:val="TOC3"/>
            <w:tabs>
              <w:tab w:val="right" w:leader="dot" w:pos="9345"/>
            </w:tabs>
            <w:rPr>
              <w:rFonts w:asciiTheme="minorHAnsi" w:eastAsiaTheme="minorEastAsia" w:hAnsiTheme="minorHAnsi" w:cstheme="minorBidi"/>
              <w:noProof/>
              <w:kern w:val="2"/>
              <w:szCs w:val="17"/>
              <w14:ligatures w14:val="standardContextual"/>
            </w:rPr>
          </w:pPr>
          <w:hyperlink w:anchor="_Toc207630926" w:history="1">
            <w:r w:rsidRPr="003F19B9">
              <w:rPr>
                <w:rStyle w:val="Hyperlink"/>
                <w:noProof/>
                <w:szCs w:val="17"/>
              </w:rPr>
              <w:t>Text-searchable indicators</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_Toc207630926 \h </w:instrText>
            </w:r>
            <w:r w:rsidRPr="003F19B9">
              <w:rPr>
                <w:noProof/>
                <w:webHidden/>
                <w:szCs w:val="17"/>
              </w:rPr>
            </w:r>
            <w:r w:rsidRPr="003F19B9">
              <w:rPr>
                <w:noProof/>
                <w:webHidden/>
                <w:szCs w:val="17"/>
              </w:rPr>
              <w:fldChar w:fldCharType="separate"/>
            </w:r>
            <w:r w:rsidR="001C5A13">
              <w:rPr>
                <w:noProof/>
                <w:webHidden/>
                <w:szCs w:val="17"/>
              </w:rPr>
              <w:t>7</w:t>
            </w:r>
            <w:r w:rsidRPr="003F19B9">
              <w:rPr>
                <w:noProof/>
                <w:webHidden/>
                <w:szCs w:val="17"/>
              </w:rPr>
              <w:fldChar w:fldCharType="end"/>
            </w:r>
          </w:hyperlink>
        </w:p>
        <w:p w14:paraId="665642E6" w14:textId="3F3D99F2"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27" w:history="1">
            <w:r w:rsidRPr="003F19B9">
              <w:rPr>
                <w:rStyle w:val="Hyperlink"/>
                <w:noProof/>
                <w:szCs w:val="17"/>
              </w:rPr>
              <w:t>FILE FORMATS</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_Toc207630927 \h </w:instrText>
            </w:r>
            <w:r w:rsidRPr="003F19B9">
              <w:rPr>
                <w:noProof/>
                <w:webHidden/>
                <w:szCs w:val="17"/>
              </w:rPr>
            </w:r>
            <w:r w:rsidRPr="003F19B9">
              <w:rPr>
                <w:noProof/>
                <w:webHidden/>
                <w:szCs w:val="17"/>
              </w:rPr>
              <w:fldChar w:fldCharType="separate"/>
            </w:r>
            <w:r w:rsidR="001C5A13">
              <w:rPr>
                <w:noProof/>
                <w:webHidden/>
                <w:szCs w:val="17"/>
              </w:rPr>
              <w:t>7</w:t>
            </w:r>
            <w:r w:rsidRPr="003F19B9">
              <w:rPr>
                <w:noProof/>
                <w:webHidden/>
                <w:szCs w:val="17"/>
              </w:rPr>
              <w:fldChar w:fldCharType="end"/>
            </w:r>
          </w:hyperlink>
        </w:p>
        <w:p w14:paraId="16514D92" w14:textId="0E7369DC"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28" w:history="1">
            <w:r w:rsidRPr="003F19B9">
              <w:rPr>
                <w:rStyle w:val="Hyperlink"/>
                <w:noProof/>
                <w:szCs w:val="17"/>
              </w:rPr>
              <w:t>FILE NAME</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_Toc207630928 \h </w:instrText>
            </w:r>
            <w:r w:rsidRPr="003F19B9">
              <w:rPr>
                <w:noProof/>
                <w:webHidden/>
                <w:szCs w:val="17"/>
              </w:rPr>
            </w:r>
            <w:r w:rsidRPr="003F19B9">
              <w:rPr>
                <w:noProof/>
                <w:webHidden/>
                <w:szCs w:val="17"/>
              </w:rPr>
              <w:fldChar w:fldCharType="separate"/>
            </w:r>
            <w:r w:rsidR="001C5A13">
              <w:rPr>
                <w:noProof/>
                <w:webHidden/>
                <w:szCs w:val="17"/>
              </w:rPr>
              <w:t>8</w:t>
            </w:r>
            <w:r w:rsidRPr="003F19B9">
              <w:rPr>
                <w:noProof/>
                <w:webHidden/>
                <w:szCs w:val="17"/>
              </w:rPr>
              <w:fldChar w:fldCharType="end"/>
            </w:r>
          </w:hyperlink>
        </w:p>
        <w:p w14:paraId="48198F9D" w14:textId="24887E21"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29" w:history="1">
            <w:r w:rsidRPr="003F19B9">
              <w:rPr>
                <w:rStyle w:val="Hyperlink"/>
                <w:noProof/>
                <w:szCs w:val="17"/>
              </w:rPr>
              <w:t>IMPLEMENTATION OF THE AUTHORITY FILE</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_Toc207630929 \h </w:instrText>
            </w:r>
            <w:r w:rsidRPr="003F19B9">
              <w:rPr>
                <w:noProof/>
                <w:webHidden/>
                <w:szCs w:val="17"/>
              </w:rPr>
            </w:r>
            <w:r w:rsidRPr="003F19B9">
              <w:rPr>
                <w:noProof/>
                <w:webHidden/>
                <w:szCs w:val="17"/>
              </w:rPr>
              <w:fldChar w:fldCharType="separate"/>
            </w:r>
            <w:r w:rsidR="001C5A13">
              <w:rPr>
                <w:noProof/>
                <w:webHidden/>
                <w:szCs w:val="17"/>
              </w:rPr>
              <w:t>9</w:t>
            </w:r>
            <w:r w:rsidRPr="003F19B9">
              <w:rPr>
                <w:noProof/>
                <w:webHidden/>
                <w:szCs w:val="17"/>
              </w:rPr>
              <w:fldChar w:fldCharType="end"/>
            </w:r>
          </w:hyperlink>
        </w:p>
        <w:p w14:paraId="17A74F02" w14:textId="05CBFF2E" w:rsidR="005F619D" w:rsidRPr="003F19B9" w:rsidRDefault="005F619D">
          <w:pPr>
            <w:pStyle w:val="TOC2"/>
            <w:tabs>
              <w:tab w:val="right" w:leader="dot" w:pos="9345"/>
            </w:tabs>
            <w:rPr>
              <w:rFonts w:asciiTheme="minorHAnsi" w:eastAsiaTheme="minorEastAsia" w:hAnsiTheme="minorHAnsi" w:cstheme="minorBidi"/>
              <w:noProof/>
              <w:kern w:val="2"/>
              <w:szCs w:val="17"/>
              <w14:ligatures w14:val="standardContextual"/>
            </w:rPr>
          </w:pPr>
          <w:hyperlink w:anchor="_Toc207630930" w:history="1">
            <w:r w:rsidRPr="003F19B9">
              <w:rPr>
                <w:rStyle w:val="Hyperlink"/>
                <w:noProof/>
                <w:szCs w:val="17"/>
              </w:rPr>
              <w:t>REFERENCES</w:t>
            </w:r>
            <w:r w:rsidRPr="003F19B9">
              <w:rPr>
                <w:noProof/>
                <w:webHidden/>
                <w:szCs w:val="17"/>
              </w:rPr>
              <w:tab/>
            </w:r>
            <w:r w:rsidRPr="003F19B9">
              <w:rPr>
                <w:noProof/>
                <w:webHidden/>
                <w:szCs w:val="17"/>
              </w:rPr>
              <w:fldChar w:fldCharType="begin"/>
            </w:r>
            <w:r w:rsidRPr="003F19B9">
              <w:rPr>
                <w:noProof/>
                <w:webHidden/>
                <w:szCs w:val="17"/>
              </w:rPr>
              <w:instrText xml:space="preserve"> PAGEREF _Toc207630930 \h </w:instrText>
            </w:r>
            <w:r w:rsidRPr="003F19B9">
              <w:rPr>
                <w:noProof/>
                <w:webHidden/>
                <w:szCs w:val="17"/>
              </w:rPr>
            </w:r>
            <w:r w:rsidRPr="003F19B9">
              <w:rPr>
                <w:noProof/>
                <w:webHidden/>
                <w:szCs w:val="17"/>
              </w:rPr>
              <w:fldChar w:fldCharType="separate"/>
            </w:r>
            <w:r w:rsidR="001C5A13">
              <w:rPr>
                <w:noProof/>
                <w:webHidden/>
                <w:szCs w:val="17"/>
              </w:rPr>
              <w:t>9</w:t>
            </w:r>
            <w:r w:rsidRPr="003F19B9">
              <w:rPr>
                <w:noProof/>
                <w:webHidden/>
                <w:szCs w:val="17"/>
              </w:rPr>
              <w:fldChar w:fldCharType="end"/>
            </w:r>
          </w:hyperlink>
        </w:p>
        <w:p w14:paraId="07DA38B3" w14:textId="2531C58F" w:rsidR="00713A36" w:rsidRPr="00CB704C" w:rsidRDefault="00713A36" w:rsidP="00713A36">
          <w:pPr>
            <w:ind w:left="360"/>
            <w:rPr>
              <w:b/>
              <w:color w:val="000000" w:themeColor="text1"/>
              <w:rPrChange w:id="59" w:author="Author">
                <w:rPr>
                  <w:b/>
                  <w:bCs/>
                  <w:noProof/>
                  <w:color w:val="000000" w:themeColor="text1"/>
                </w:rPr>
              </w:rPrChange>
            </w:rPr>
          </w:pPr>
          <w:ins w:id="60" w:author="Author">
            <w:r w:rsidRPr="00DB79C2">
              <w:rPr>
                <w:b/>
                <w:color w:val="000000" w:themeColor="text1"/>
                <w:szCs w:val="17"/>
                <w:rPrChange w:id="61" w:author="Author">
                  <w:rPr>
                    <w:b/>
                    <w:bCs/>
                    <w:noProof/>
                    <w:color w:val="000000" w:themeColor="text1"/>
                    <w:szCs w:val="17"/>
                  </w:rPr>
                </w:rPrChange>
              </w:rPr>
              <w:fldChar w:fldCharType="end"/>
            </w:r>
          </w:ins>
        </w:p>
      </w:sdtContent>
    </w:sdt>
    <w:p w14:paraId="37A869FC" w14:textId="1F54248F" w:rsidR="009E1D68" w:rsidRPr="00CB704C" w:rsidRDefault="009E1D68">
      <w:pPr>
        <w:pStyle w:val="Heading2"/>
        <w:rPr>
          <w:ins w:id="62" w:author="Author"/>
          <w:b/>
          <w:bCs/>
          <w:rPrChange w:id="63" w:author="Author">
            <w:rPr>
              <w:ins w:id="64" w:author="Author"/>
            </w:rPr>
          </w:rPrChange>
        </w:rPr>
        <w:pPrChange w:id="65" w:author="Author">
          <w:pPr/>
        </w:pPrChange>
      </w:pPr>
      <w:ins w:id="66" w:author="Author">
        <w:r w:rsidRPr="00CB704C">
          <w:rPr>
            <w:b/>
            <w:bCs/>
            <w:rPrChange w:id="67" w:author="Author">
              <w:rPr>
                <w:rFonts w:eastAsiaTheme="minorHAnsi"/>
                <w:szCs w:val="22"/>
              </w:rPr>
            </w:rPrChange>
          </w:rPr>
          <w:t>A</w:t>
        </w:r>
        <w:r w:rsidR="00333A3B">
          <w:rPr>
            <w:b/>
            <w:bCs/>
          </w:rPr>
          <w:t>NNEXES</w:t>
        </w:r>
      </w:ins>
    </w:p>
    <w:p w14:paraId="53235298" w14:textId="568B2DC6" w:rsidR="008B256F" w:rsidRDefault="00006930" w:rsidP="00E50972">
      <w:pPr>
        <w:spacing w:after="0"/>
        <w:rPr>
          <w:ins w:id="68" w:author="Author"/>
          <w:color w:val="000000" w:themeColor="text1"/>
        </w:rPr>
      </w:pPr>
      <w:ins w:id="69" w:author="Author">
        <w:r>
          <w:rPr>
            <w:color w:val="000000" w:themeColor="text1"/>
          </w:rPr>
          <w:fldChar w:fldCharType="begin"/>
        </w:r>
        <w:r>
          <w:rPr>
            <w:color w:val="000000" w:themeColor="text1"/>
          </w:rPr>
          <w:instrText>HYPERLINK  \l "_ANNEX_I"</w:instrText>
        </w:r>
      </w:ins>
      <w:r w:rsidR="003F2825">
        <w:rPr>
          <w:color w:val="000000" w:themeColor="text1"/>
        </w:rPr>
      </w:r>
      <w:ins w:id="70" w:author="Author">
        <w:r>
          <w:rPr>
            <w:color w:val="000000" w:themeColor="text1"/>
          </w:rPr>
          <w:fldChar w:fldCharType="separate"/>
        </w:r>
        <w:r w:rsidR="008B256F" w:rsidRPr="00006930">
          <w:rPr>
            <w:rStyle w:val="Hyperlink"/>
          </w:rPr>
          <w:t>Annex I</w:t>
        </w:r>
        <w:r>
          <w:rPr>
            <w:color w:val="000000" w:themeColor="text1"/>
          </w:rPr>
          <w:fldChar w:fldCharType="end"/>
        </w:r>
        <w:r w:rsidR="009B725A">
          <w:rPr>
            <w:color w:val="000000" w:themeColor="text1"/>
          </w:rPr>
          <w:t xml:space="preserve"> – </w:t>
        </w:r>
        <w:r>
          <w:rPr>
            <w:color w:val="000000" w:themeColor="text1"/>
          </w:rPr>
          <w:t>Example of a definition file</w:t>
        </w:r>
      </w:ins>
    </w:p>
    <w:p w14:paraId="368F939D" w14:textId="12C27BBF" w:rsidR="009B725A" w:rsidRDefault="009C70E7" w:rsidP="00E50972">
      <w:pPr>
        <w:spacing w:after="0"/>
        <w:rPr>
          <w:ins w:id="71" w:author="Author"/>
          <w:color w:val="000000" w:themeColor="text1"/>
        </w:rPr>
      </w:pPr>
      <w:ins w:id="72" w:author="Author">
        <w:r>
          <w:rPr>
            <w:color w:val="000000" w:themeColor="text1"/>
          </w:rPr>
          <w:fldChar w:fldCharType="begin"/>
        </w:r>
        <w:r>
          <w:rPr>
            <w:color w:val="000000" w:themeColor="text1"/>
          </w:rPr>
          <w:instrText>HYPERLINK  \l "_ANNEX_II"</w:instrText>
        </w:r>
      </w:ins>
      <w:r w:rsidR="003F2825">
        <w:rPr>
          <w:color w:val="000000" w:themeColor="text1"/>
        </w:rPr>
      </w:r>
      <w:ins w:id="73" w:author="Author">
        <w:r>
          <w:rPr>
            <w:color w:val="000000" w:themeColor="text1"/>
          </w:rPr>
          <w:fldChar w:fldCharType="separate"/>
        </w:r>
        <w:r w:rsidR="009B725A" w:rsidRPr="009C70E7">
          <w:rPr>
            <w:rStyle w:val="Hyperlink"/>
          </w:rPr>
          <w:t>Annex II</w:t>
        </w:r>
        <w:r>
          <w:rPr>
            <w:color w:val="000000" w:themeColor="text1"/>
          </w:rPr>
          <w:fldChar w:fldCharType="end"/>
        </w:r>
        <w:r w:rsidR="009B725A">
          <w:rPr>
            <w:color w:val="000000" w:themeColor="text1"/>
          </w:rPr>
          <w:t xml:space="preserve"> – </w:t>
        </w:r>
        <w:r w:rsidR="00D9352D">
          <w:rPr>
            <w:color w:val="000000" w:themeColor="text1"/>
          </w:rPr>
          <w:t>Text file</w:t>
        </w:r>
        <w:r w:rsidR="004851A7">
          <w:rPr>
            <w:color w:val="000000" w:themeColor="text1"/>
          </w:rPr>
          <w:t xml:space="preserve"> for authority file </w:t>
        </w:r>
      </w:ins>
    </w:p>
    <w:p w14:paraId="52FDFDFE" w14:textId="30D2A1F7" w:rsidR="009B725A" w:rsidRDefault="009C70E7" w:rsidP="00E50972">
      <w:pPr>
        <w:spacing w:after="0"/>
        <w:rPr>
          <w:ins w:id="74" w:author="Author"/>
          <w:color w:val="000000" w:themeColor="text1"/>
        </w:rPr>
      </w:pPr>
      <w:ins w:id="75" w:author="Author">
        <w:r>
          <w:rPr>
            <w:color w:val="000000" w:themeColor="text1"/>
          </w:rPr>
          <w:fldChar w:fldCharType="begin"/>
        </w:r>
        <w:r>
          <w:rPr>
            <w:color w:val="000000" w:themeColor="text1"/>
          </w:rPr>
          <w:instrText>HYPERLINK  \l "_ANNEX_III"</w:instrText>
        </w:r>
      </w:ins>
      <w:r w:rsidR="003F2825">
        <w:rPr>
          <w:color w:val="000000" w:themeColor="text1"/>
        </w:rPr>
      </w:r>
      <w:ins w:id="76" w:author="Author">
        <w:r>
          <w:rPr>
            <w:color w:val="000000" w:themeColor="text1"/>
          </w:rPr>
          <w:fldChar w:fldCharType="separate"/>
        </w:r>
        <w:r w:rsidR="009B725A" w:rsidRPr="009C70E7">
          <w:rPr>
            <w:rStyle w:val="Hyperlink"/>
          </w:rPr>
          <w:t>Annex III</w:t>
        </w:r>
        <w:r>
          <w:rPr>
            <w:color w:val="000000" w:themeColor="text1"/>
          </w:rPr>
          <w:fldChar w:fldCharType="end"/>
        </w:r>
        <w:r w:rsidR="009B725A">
          <w:rPr>
            <w:color w:val="000000" w:themeColor="text1"/>
          </w:rPr>
          <w:t xml:space="preserve"> – </w:t>
        </w:r>
        <w:r w:rsidR="004851A7" w:rsidRPr="004851A7">
          <w:rPr>
            <w:color w:val="000000" w:themeColor="text1"/>
          </w:rPr>
          <w:t>XML S</w:t>
        </w:r>
        <w:r w:rsidR="004851A7">
          <w:rPr>
            <w:color w:val="000000" w:themeColor="text1"/>
          </w:rPr>
          <w:t>chema definition (XSD) for authority file</w:t>
        </w:r>
      </w:ins>
    </w:p>
    <w:p w14:paraId="1E91E1A7" w14:textId="57798E27" w:rsidR="009B725A" w:rsidRDefault="00E50972" w:rsidP="00E50972">
      <w:pPr>
        <w:spacing w:after="0"/>
        <w:rPr>
          <w:ins w:id="77" w:author="Author"/>
          <w:color w:val="000000" w:themeColor="text1"/>
        </w:rPr>
      </w:pPr>
      <w:ins w:id="78" w:author="Author">
        <w:r>
          <w:rPr>
            <w:color w:val="000000" w:themeColor="text1"/>
          </w:rPr>
          <w:tab/>
        </w:r>
        <w:r w:rsidR="009C70E7">
          <w:rPr>
            <w:color w:val="000000" w:themeColor="text1"/>
          </w:rPr>
          <w:fldChar w:fldCharType="begin"/>
        </w:r>
        <w:r w:rsidR="009C70E7">
          <w:rPr>
            <w:color w:val="000000" w:themeColor="text1"/>
          </w:rPr>
          <w:instrText>HYPERLINK  \l "_Appendix"</w:instrText>
        </w:r>
      </w:ins>
      <w:r w:rsidR="003F2825">
        <w:rPr>
          <w:color w:val="000000" w:themeColor="text1"/>
        </w:rPr>
      </w:r>
      <w:ins w:id="79" w:author="Author">
        <w:r w:rsidR="009C70E7">
          <w:rPr>
            <w:color w:val="000000" w:themeColor="text1"/>
          </w:rPr>
          <w:fldChar w:fldCharType="separate"/>
        </w:r>
        <w:r w:rsidR="009B725A" w:rsidRPr="009C70E7">
          <w:rPr>
            <w:rStyle w:val="Hyperlink"/>
          </w:rPr>
          <w:t>Appendix to Annex III</w:t>
        </w:r>
        <w:r w:rsidR="009C70E7">
          <w:rPr>
            <w:color w:val="000000" w:themeColor="text1"/>
          </w:rPr>
          <w:fldChar w:fldCharType="end"/>
        </w:r>
      </w:ins>
    </w:p>
    <w:p w14:paraId="0B401EA7" w14:textId="149031A7" w:rsidR="009B725A" w:rsidRPr="009C70E7" w:rsidRDefault="009C70E7" w:rsidP="00E50972">
      <w:pPr>
        <w:spacing w:after="0"/>
        <w:rPr>
          <w:ins w:id="80" w:author="Author"/>
          <w:color w:val="000000" w:themeColor="text1"/>
        </w:rPr>
      </w:pPr>
      <w:ins w:id="81" w:author="Author">
        <w:r>
          <w:rPr>
            <w:color w:val="000000" w:themeColor="text1"/>
          </w:rPr>
          <w:fldChar w:fldCharType="begin"/>
        </w:r>
        <w:r>
          <w:rPr>
            <w:color w:val="000000" w:themeColor="text1"/>
          </w:rPr>
          <w:instrText>HYPERLINK  \l "_ANNEX_IV"</w:instrText>
        </w:r>
      </w:ins>
      <w:r w:rsidR="003F2825">
        <w:rPr>
          <w:color w:val="000000" w:themeColor="text1"/>
        </w:rPr>
      </w:r>
      <w:ins w:id="82" w:author="Author">
        <w:r>
          <w:rPr>
            <w:color w:val="000000" w:themeColor="text1"/>
          </w:rPr>
          <w:fldChar w:fldCharType="separate"/>
        </w:r>
        <w:r w:rsidR="009B725A" w:rsidRPr="009C70E7">
          <w:rPr>
            <w:rStyle w:val="Hyperlink"/>
          </w:rPr>
          <w:t>Annex IV</w:t>
        </w:r>
        <w:r>
          <w:rPr>
            <w:color w:val="000000" w:themeColor="text1"/>
          </w:rPr>
          <w:fldChar w:fldCharType="end"/>
        </w:r>
        <w:r w:rsidR="004851A7" w:rsidRPr="009C70E7">
          <w:rPr>
            <w:color w:val="000000" w:themeColor="text1"/>
          </w:rPr>
          <w:t xml:space="preserve"> </w:t>
        </w:r>
        <w:r w:rsidRPr="009C70E7">
          <w:rPr>
            <w:color w:val="000000" w:themeColor="text1"/>
          </w:rPr>
          <w:t>–</w:t>
        </w:r>
        <w:r w:rsidR="004851A7" w:rsidRPr="009C70E7">
          <w:rPr>
            <w:color w:val="000000" w:themeColor="text1"/>
          </w:rPr>
          <w:t xml:space="preserve"> </w:t>
        </w:r>
        <w:r w:rsidRPr="009C70E7">
          <w:rPr>
            <w:color w:val="000000" w:themeColor="text1"/>
          </w:rPr>
          <w:t>Document Type D</w:t>
        </w:r>
        <w:r w:rsidRPr="00CB704C">
          <w:rPr>
            <w:color w:val="000000" w:themeColor="text1"/>
            <w:rPrChange w:id="83" w:author="Author">
              <w:rPr>
                <w:color w:val="000000" w:themeColor="text1"/>
                <w:lang w:val="fr-FR"/>
              </w:rPr>
            </w:rPrChange>
          </w:rPr>
          <w:t xml:space="preserve">efinition (DTD) for </w:t>
        </w:r>
        <w:r>
          <w:rPr>
            <w:color w:val="000000" w:themeColor="text1"/>
          </w:rPr>
          <w:t>authority file</w:t>
        </w:r>
      </w:ins>
    </w:p>
    <w:p w14:paraId="05BCDA53" w14:textId="3BB4D1DF" w:rsidR="009B725A" w:rsidRDefault="00E50972" w:rsidP="00E50972">
      <w:pPr>
        <w:spacing w:after="0"/>
        <w:rPr>
          <w:ins w:id="84" w:author="Author"/>
          <w:color w:val="000000" w:themeColor="text1"/>
        </w:rPr>
      </w:pPr>
      <w:ins w:id="85" w:author="Author">
        <w:r w:rsidRPr="009C70E7">
          <w:rPr>
            <w:color w:val="000000" w:themeColor="text1"/>
          </w:rPr>
          <w:tab/>
        </w:r>
        <w:r w:rsidR="009C70E7">
          <w:rPr>
            <w:color w:val="000000" w:themeColor="text1"/>
          </w:rPr>
          <w:fldChar w:fldCharType="begin"/>
        </w:r>
        <w:r w:rsidR="009C70E7">
          <w:rPr>
            <w:color w:val="000000" w:themeColor="text1"/>
          </w:rPr>
          <w:instrText>HYPERLINK  \l "_Appendix_1"</w:instrText>
        </w:r>
      </w:ins>
      <w:r w:rsidR="003F2825">
        <w:rPr>
          <w:color w:val="000000" w:themeColor="text1"/>
        </w:rPr>
      </w:r>
      <w:ins w:id="86" w:author="Author">
        <w:r w:rsidR="009C70E7">
          <w:rPr>
            <w:color w:val="000000" w:themeColor="text1"/>
          </w:rPr>
          <w:fldChar w:fldCharType="separate"/>
        </w:r>
        <w:r w:rsidR="009B725A" w:rsidRPr="009C70E7">
          <w:rPr>
            <w:rStyle w:val="Hyperlink"/>
          </w:rPr>
          <w:t>Appendix to Annex IV</w:t>
        </w:r>
        <w:r w:rsidR="009C70E7">
          <w:rPr>
            <w:color w:val="000000" w:themeColor="text1"/>
          </w:rPr>
          <w:fldChar w:fldCharType="end"/>
        </w:r>
      </w:ins>
    </w:p>
    <w:p w14:paraId="12A19197" w14:textId="77777777" w:rsidR="00DC0E79" w:rsidRPr="00EF4595" w:rsidRDefault="00DC0E79">
      <w:pPr>
        <w:rPr>
          <w:color w:val="000000" w:themeColor="text1"/>
        </w:rPr>
      </w:pPr>
      <w:r w:rsidRPr="00EF4595">
        <w:rPr>
          <w:color w:val="000000" w:themeColor="text1"/>
        </w:rPr>
        <w:br w:type="page"/>
      </w:r>
    </w:p>
    <w:p w14:paraId="1428C1E9" w14:textId="69F261DF" w:rsidR="00F046C3" w:rsidRPr="007340B7" w:rsidRDefault="00F046C3" w:rsidP="00E470A5">
      <w:pPr>
        <w:jc w:val="center"/>
        <w:rPr>
          <w:rFonts w:eastAsia="Times New Roman"/>
          <w:caps/>
          <w:kern w:val="0"/>
          <w:szCs w:val="20"/>
          <w14:ligatures w14:val="none"/>
        </w:rPr>
      </w:pPr>
      <w:r w:rsidRPr="00EF4595">
        <w:rPr>
          <w:color w:val="000000" w:themeColor="text1"/>
        </w:rPr>
        <w:lastRenderedPageBreak/>
        <w:t>STANDARD ST.37</w:t>
      </w:r>
    </w:p>
    <w:p w14:paraId="7AA3B306" w14:textId="1594A666" w:rsidR="00F046C3" w:rsidRPr="00CB704C" w:rsidRDefault="00F046C3" w:rsidP="00F046C3">
      <w:pPr>
        <w:widowControl w:val="0"/>
        <w:kinsoku w:val="0"/>
        <w:spacing w:after="340"/>
        <w:ind w:right="11"/>
        <w:jc w:val="center"/>
        <w:rPr>
          <w:rFonts w:eastAsia="Batang"/>
          <w:color w:val="000000" w:themeColor="text1"/>
          <w:kern w:val="0"/>
          <w:szCs w:val="20"/>
          <w14:ligatures w14:val="none"/>
          <w:rPrChange w:id="87" w:author="Author">
            <w:rPr>
              <w:rFonts w:eastAsia="Batang"/>
              <w:color w:val="000000" w:themeColor="text1"/>
            </w:rPr>
          </w:rPrChange>
        </w:rPr>
      </w:pPr>
      <w:r w:rsidRPr="00EF4595">
        <w:rPr>
          <w:color w:val="000000" w:themeColor="text1"/>
        </w:rPr>
        <w:t>RECOMMENDATION FOR AN AUTHORITY FILE OF PUBLISHED PATENT DOCUMENTS</w:t>
      </w:r>
    </w:p>
    <w:p w14:paraId="7517F3E6" w14:textId="32B7A0CD" w:rsidR="00F046C3" w:rsidRPr="00CB704C" w:rsidRDefault="00F046C3" w:rsidP="00F046C3">
      <w:pPr>
        <w:widowControl w:val="0"/>
        <w:kinsoku w:val="0"/>
        <w:spacing w:after="340"/>
        <w:ind w:right="11"/>
        <w:jc w:val="center"/>
        <w:rPr>
          <w:rFonts w:eastAsia="Times New Roman"/>
          <w:i/>
          <w:color w:val="000000" w:themeColor="text1"/>
          <w:kern w:val="0"/>
          <w:szCs w:val="20"/>
          <w14:ligatures w14:val="none"/>
          <w:rPrChange w:id="88" w:author="Author">
            <w:rPr>
              <w:i/>
              <w:color w:val="000000" w:themeColor="text1"/>
            </w:rPr>
          </w:rPrChange>
        </w:rPr>
      </w:pPr>
      <w:r w:rsidRPr="00EF4595">
        <w:rPr>
          <w:i/>
          <w:color w:val="000000" w:themeColor="text1"/>
        </w:rPr>
        <w:t xml:space="preserve">Version </w:t>
      </w:r>
      <w:ins w:id="89" w:author="Author">
        <w:r w:rsidR="00C502B3" w:rsidRPr="00EF4595">
          <w:rPr>
            <w:i/>
            <w:color w:val="000000" w:themeColor="text1"/>
          </w:rPr>
          <w:t>3.0</w:t>
        </w:r>
      </w:ins>
      <w:del w:id="90" w:author="Author">
        <w:r w:rsidRPr="00C46F42" w:rsidDel="00C502B3">
          <w:rPr>
            <w:i/>
            <w:color w:val="000000" w:themeColor="text1"/>
          </w:rPr>
          <w:delText>2.</w:delText>
        </w:r>
        <w:r w:rsidR="00BC2526" w:rsidRPr="00C46F42" w:rsidDel="00C502B3">
          <w:rPr>
            <w:i/>
          </w:rPr>
          <w:delText>2</w:delText>
        </w:r>
      </w:del>
    </w:p>
    <w:p w14:paraId="32F4AF2C" w14:textId="48FA51AC" w:rsidR="00F046C3" w:rsidRPr="00F62B36" w:rsidRDefault="00F046C3" w:rsidP="00F046C3">
      <w:pPr>
        <w:widowControl w:val="0"/>
        <w:kinsoku w:val="0"/>
        <w:spacing w:after="340"/>
        <w:ind w:right="11"/>
        <w:jc w:val="center"/>
        <w:rPr>
          <w:rFonts w:eastAsia="Times New Roman"/>
          <w:i/>
          <w:color w:val="000000" w:themeColor="text1"/>
          <w:kern w:val="0"/>
          <w:szCs w:val="20"/>
          <w14:ligatures w14:val="none"/>
        </w:rPr>
      </w:pPr>
      <w:r w:rsidRPr="00EF4595">
        <w:rPr>
          <w:i/>
          <w:color w:val="000000" w:themeColor="text1"/>
          <w:szCs w:val="17"/>
        </w:rPr>
        <w:t xml:space="preserve">Proposal presented for </w:t>
      </w:r>
      <w:r w:rsidRPr="00635986">
        <w:rPr>
          <w:i/>
          <w:color w:val="000000" w:themeColor="text1"/>
          <w:szCs w:val="17"/>
        </w:rPr>
        <w:t>approval</w:t>
      </w:r>
      <w:r w:rsidRPr="00635986">
        <w:rPr>
          <w:i/>
          <w:color w:val="000000" w:themeColor="text1"/>
        </w:rPr>
        <w:t xml:space="preserve"> by the Committee on WIPO Standards (CWS)</w:t>
      </w:r>
      <w:r w:rsidRPr="00635986">
        <w:rPr>
          <w:i/>
          <w:color w:val="000000" w:themeColor="text1"/>
        </w:rPr>
        <w:br/>
        <w:t xml:space="preserve">at its </w:t>
      </w:r>
      <w:r w:rsidR="0039048A">
        <w:rPr>
          <w:i/>
          <w:color w:val="000000" w:themeColor="text1"/>
        </w:rPr>
        <w:t>T</w:t>
      </w:r>
      <w:r w:rsidRPr="00635986">
        <w:rPr>
          <w:i/>
          <w:color w:val="000000" w:themeColor="text1"/>
          <w:szCs w:val="17"/>
        </w:rPr>
        <w:t>hirteenth</w:t>
      </w:r>
      <w:r w:rsidRPr="00635986">
        <w:rPr>
          <w:i/>
          <w:color w:val="000000" w:themeColor="text1"/>
        </w:rPr>
        <w:t xml:space="preserve"> </w:t>
      </w:r>
      <w:r w:rsidR="0039048A">
        <w:rPr>
          <w:i/>
          <w:color w:val="000000" w:themeColor="text1"/>
        </w:rPr>
        <w:t>S</w:t>
      </w:r>
      <w:r w:rsidRPr="00635986">
        <w:rPr>
          <w:i/>
          <w:color w:val="000000" w:themeColor="text1"/>
        </w:rPr>
        <w:t>ession</w:t>
      </w:r>
      <w:r w:rsidR="003B7412" w:rsidRPr="00635986">
        <w:rPr>
          <w:i/>
          <w:color w:val="000000" w:themeColor="text1"/>
        </w:rPr>
        <w:t xml:space="preserve"> </w:t>
      </w:r>
    </w:p>
    <w:p w14:paraId="6FF1051F" w14:textId="77777777" w:rsidR="00F046C3" w:rsidRPr="00994D7A" w:rsidRDefault="00F046C3" w:rsidP="00994D7A">
      <w:pPr>
        <w:pStyle w:val="Heading2"/>
      </w:pPr>
      <w:bookmarkStart w:id="91" w:name="_Toc207630913"/>
      <w:r w:rsidRPr="00994D7A">
        <w:t>INTRODUCTION</w:t>
      </w:r>
      <w:bookmarkEnd w:id="91"/>
    </w:p>
    <w:bookmarkStart w:id="92" w:name="_Ref533090300"/>
    <w:p w14:paraId="0C5E63CF" w14:textId="77777777" w:rsidR="00F046C3" w:rsidRPr="0074696F" w:rsidRDefault="00F046C3" w:rsidP="001A3C4E">
      <w:pPr>
        <w:pStyle w:val="ONUME"/>
        <w:numPr>
          <w:ilvl w:val="0"/>
          <w:numId w:val="0"/>
        </w:numPr>
        <w:tabs>
          <w:tab w:val="left" w:pos="540"/>
        </w:tabs>
        <w:ind w:right="283"/>
        <w:rPr>
          <w:color w:val="000000" w:themeColor="text1"/>
        </w:rPr>
      </w:pPr>
      <w:r w:rsidRPr="00E45092">
        <w:rPr>
          <w:color w:val="000000" w:themeColor="text1"/>
          <w:szCs w:val="17"/>
        </w:rPr>
        <w:fldChar w:fldCharType="begin"/>
      </w:r>
      <w:r w:rsidRPr="00E45092">
        <w:rPr>
          <w:color w:val="000000" w:themeColor="text1"/>
          <w:szCs w:val="17"/>
        </w:rPr>
        <w:instrText xml:space="preserve"> AUTONUM  </w:instrText>
      </w:r>
      <w:r w:rsidRPr="00E45092">
        <w:rPr>
          <w:color w:val="000000" w:themeColor="text1"/>
          <w:szCs w:val="17"/>
        </w:rPr>
        <w:fldChar w:fldCharType="end"/>
      </w:r>
      <w:r w:rsidRPr="00E45092">
        <w:rPr>
          <w:color w:val="000000" w:themeColor="text1"/>
          <w:szCs w:val="17"/>
        </w:rPr>
        <w:tab/>
      </w:r>
      <w:r w:rsidRPr="0074696F">
        <w:rPr>
          <w:color w:val="000000" w:themeColor="text1"/>
        </w:rPr>
        <w:t>This Standard defines data elements to constitute an authority file of patent documents, as well as its structure and format.</w:t>
      </w:r>
      <w:bookmarkEnd w:id="92"/>
    </w:p>
    <w:p w14:paraId="1C27C542" w14:textId="77777777" w:rsidR="00F046C3" w:rsidRPr="001945D5" w:rsidRDefault="00F046C3" w:rsidP="001A3C4E">
      <w:pPr>
        <w:pStyle w:val="ONUME"/>
        <w:numPr>
          <w:ilvl w:val="0"/>
          <w:numId w:val="0"/>
        </w:numPr>
        <w:tabs>
          <w:tab w:val="left" w:pos="540"/>
        </w:tabs>
        <w:rPr>
          <w:color w:val="000000" w:themeColor="text1"/>
        </w:rPr>
      </w:pPr>
      <w:r w:rsidRPr="00E45092">
        <w:rPr>
          <w:color w:val="000000" w:themeColor="text1"/>
          <w:szCs w:val="17"/>
        </w:rPr>
        <w:fldChar w:fldCharType="begin"/>
      </w:r>
      <w:r w:rsidRPr="00E45092">
        <w:rPr>
          <w:color w:val="000000" w:themeColor="text1"/>
          <w:szCs w:val="17"/>
        </w:rPr>
        <w:instrText xml:space="preserve"> AUTONUM  </w:instrText>
      </w:r>
      <w:r w:rsidRPr="00E45092">
        <w:rPr>
          <w:color w:val="000000" w:themeColor="text1"/>
          <w:szCs w:val="17"/>
        </w:rPr>
        <w:fldChar w:fldCharType="end"/>
      </w:r>
      <w:r w:rsidRPr="00E45092">
        <w:rPr>
          <w:color w:val="000000" w:themeColor="text1"/>
          <w:szCs w:val="17"/>
        </w:rPr>
        <w:tab/>
      </w:r>
      <w:r w:rsidRPr="001945D5">
        <w:rPr>
          <w:color w:val="000000" w:themeColor="text1"/>
        </w:rPr>
        <w:t>The primary purpose of the authority file generated by an industrial property office (IPO) is to allow other IPOs and other interested parties to assess the completeness of the available patent documentation.  An authority file may also be used to capture bibliographic information for patents which form part of the PCT Minimum Documentation set</w:t>
      </w:r>
      <w:r w:rsidRPr="001945D5">
        <w:rPr>
          <w:rStyle w:val="FootnoteReference"/>
          <w:color w:val="000000" w:themeColor="text1"/>
        </w:rPr>
        <w:footnoteReference w:id="2"/>
      </w:r>
      <w:r w:rsidRPr="001945D5">
        <w:rPr>
          <w:color w:val="000000" w:themeColor="text1"/>
        </w:rPr>
        <w:t>.</w:t>
      </w:r>
    </w:p>
    <w:p w14:paraId="3CC72C46" w14:textId="1E10D4E2" w:rsidR="00F046C3" w:rsidRPr="001945D5" w:rsidRDefault="00F046C3" w:rsidP="001A3C4E">
      <w:pPr>
        <w:pStyle w:val="ONUME"/>
        <w:numPr>
          <w:ilvl w:val="0"/>
          <w:numId w:val="0"/>
        </w:numPr>
        <w:tabs>
          <w:tab w:val="left" w:pos="540"/>
        </w:tabs>
        <w:rPr>
          <w:color w:val="000000" w:themeColor="text1"/>
        </w:rPr>
      </w:pPr>
      <w:r w:rsidRPr="00E45092">
        <w:rPr>
          <w:color w:val="000000" w:themeColor="text1"/>
          <w:szCs w:val="17"/>
        </w:rPr>
        <w:fldChar w:fldCharType="begin"/>
      </w:r>
      <w:r w:rsidRPr="00E45092">
        <w:rPr>
          <w:color w:val="000000" w:themeColor="text1"/>
          <w:szCs w:val="17"/>
        </w:rPr>
        <w:instrText xml:space="preserve"> AUTONUM  </w:instrText>
      </w:r>
      <w:r w:rsidRPr="00E45092">
        <w:rPr>
          <w:color w:val="000000" w:themeColor="text1"/>
          <w:szCs w:val="17"/>
        </w:rPr>
        <w:fldChar w:fldCharType="end"/>
      </w:r>
      <w:r w:rsidRPr="00E45092">
        <w:rPr>
          <w:color w:val="000000" w:themeColor="text1"/>
          <w:szCs w:val="17"/>
        </w:rPr>
        <w:tab/>
      </w:r>
      <w:r w:rsidRPr="001945D5">
        <w:rPr>
          <w:color w:val="000000" w:themeColor="text1"/>
        </w:rPr>
        <w:t xml:space="preserve">In order to allow consistency checks, the authority file should contain the list of all publication numbers assigned by the </w:t>
      </w:r>
      <w:del w:id="96" w:author="Author">
        <w:r w:rsidR="00807B26" w:rsidRPr="00D62DB3">
          <w:rPr>
            <w:szCs w:val="17"/>
          </w:rPr>
          <w:delText>IP office</w:delText>
        </w:r>
      </w:del>
      <w:ins w:id="97" w:author="Author">
        <w:r w:rsidRPr="00E45092">
          <w:rPr>
            <w:color w:val="000000" w:themeColor="text1"/>
            <w:szCs w:val="17"/>
          </w:rPr>
          <w:t>IPO</w:t>
        </w:r>
      </w:ins>
      <w:r w:rsidRPr="001945D5">
        <w:rPr>
          <w:color w:val="000000" w:themeColor="text1"/>
        </w:rPr>
        <w:t xml:space="preserve">.  This </w:t>
      </w:r>
      <w:del w:id="98" w:author="Author">
        <w:r w:rsidR="00807B26" w:rsidRPr="00D62DB3">
          <w:rPr>
            <w:szCs w:val="17"/>
          </w:rPr>
          <w:delText>may</w:delText>
        </w:r>
      </w:del>
      <w:ins w:id="99" w:author="Author">
        <w:r w:rsidRPr="00E45092">
          <w:rPr>
            <w:color w:val="000000" w:themeColor="text1"/>
            <w:szCs w:val="17"/>
          </w:rPr>
          <w:t>should</w:t>
        </w:r>
      </w:ins>
      <w:r w:rsidRPr="001945D5">
        <w:rPr>
          <w:color w:val="000000" w:themeColor="text1"/>
        </w:rPr>
        <w:t xml:space="preserve"> include publication numbers for which no published document is available – this can be the case for applications withdrawn shortly before the publication or for destroyed documents – as well as publication numbers for which the publication contains only bibliographic data.</w:t>
      </w:r>
    </w:p>
    <w:p w14:paraId="3FFA5538" w14:textId="77777777" w:rsidR="00F046C3" w:rsidRPr="00994D7A" w:rsidRDefault="00F046C3" w:rsidP="00994D7A">
      <w:pPr>
        <w:pStyle w:val="Heading2"/>
      </w:pPr>
      <w:bookmarkStart w:id="100" w:name="_Toc207630914"/>
      <w:r w:rsidRPr="00994D7A">
        <w:t>DEFINITIONS</w:t>
      </w:r>
      <w:bookmarkEnd w:id="100"/>
    </w:p>
    <w:p w14:paraId="01A40C61" w14:textId="77777777" w:rsidR="00F046C3" w:rsidRPr="001945D5" w:rsidRDefault="00F046C3" w:rsidP="001A3C4E">
      <w:pPr>
        <w:pStyle w:val="ONUME"/>
        <w:numPr>
          <w:ilvl w:val="0"/>
          <w:numId w:val="0"/>
        </w:numPr>
        <w:tabs>
          <w:tab w:val="left" w:pos="540"/>
        </w:tabs>
        <w:spacing w:after="120"/>
        <w:rPr>
          <w:color w:val="000000" w:themeColor="text1"/>
        </w:rPr>
      </w:pPr>
      <w:r w:rsidRPr="00E45092">
        <w:rPr>
          <w:color w:val="000000" w:themeColor="text1"/>
          <w:szCs w:val="17"/>
        </w:rPr>
        <w:fldChar w:fldCharType="begin"/>
      </w:r>
      <w:r w:rsidRPr="00E45092">
        <w:rPr>
          <w:color w:val="000000" w:themeColor="text1"/>
          <w:szCs w:val="17"/>
        </w:rPr>
        <w:instrText xml:space="preserve"> AUTONUM  </w:instrText>
      </w:r>
      <w:r w:rsidRPr="00E45092">
        <w:rPr>
          <w:color w:val="000000" w:themeColor="text1"/>
          <w:szCs w:val="17"/>
        </w:rPr>
        <w:fldChar w:fldCharType="end"/>
      </w:r>
      <w:r w:rsidRPr="00E45092">
        <w:rPr>
          <w:color w:val="000000" w:themeColor="text1"/>
          <w:szCs w:val="17"/>
        </w:rPr>
        <w:tab/>
      </w:r>
      <w:r w:rsidRPr="001945D5">
        <w:rPr>
          <w:color w:val="000000" w:themeColor="text1"/>
        </w:rPr>
        <w:t>For the purposes of this Standard:</w:t>
      </w:r>
    </w:p>
    <w:p w14:paraId="0D7BA036" w14:textId="77777777" w:rsidR="00F046C3" w:rsidRPr="00211530" w:rsidRDefault="00F046C3" w:rsidP="00211530">
      <w:pPr>
        <w:pStyle w:val="ListParagraph"/>
        <w:numPr>
          <w:ilvl w:val="0"/>
          <w:numId w:val="4"/>
        </w:numPr>
        <w:spacing w:after="120" w:line="240" w:lineRule="auto"/>
        <w:ind w:left="900"/>
        <w:contextualSpacing w:val="0"/>
        <w:rPr>
          <w:color w:val="000000" w:themeColor="text1"/>
        </w:rPr>
      </w:pPr>
      <w:r w:rsidRPr="00211530">
        <w:rPr>
          <w:color w:val="000000" w:themeColor="text1"/>
        </w:rPr>
        <w:t>the term “patent documents” includes patents for inventions, plant patents, design patents, inventors’ certificates, utility certificates, utility models, patents of addition, inventors’ certificates of addition, utility certificates of addition, and published applications therefor.  “Documents” means patent documents, unless otherwise stated;</w:t>
      </w:r>
    </w:p>
    <w:p w14:paraId="5ABDE938" w14:textId="77777777" w:rsidR="00F046C3" w:rsidRPr="00211530" w:rsidRDefault="00F046C3" w:rsidP="00211530">
      <w:pPr>
        <w:pStyle w:val="ListParagraph"/>
        <w:numPr>
          <w:ilvl w:val="0"/>
          <w:numId w:val="4"/>
        </w:numPr>
        <w:spacing w:before="120" w:after="120" w:line="240" w:lineRule="auto"/>
        <w:ind w:left="900"/>
        <w:rPr>
          <w:color w:val="000000" w:themeColor="text1"/>
        </w:rPr>
      </w:pPr>
      <w:r w:rsidRPr="00211530">
        <w:rPr>
          <w:color w:val="000000" w:themeColor="text1"/>
        </w:rPr>
        <w:t>the terms “publication” and “published” are used in the sense of making available:</w:t>
      </w:r>
    </w:p>
    <w:p w14:paraId="42A8F820" w14:textId="0DEA0452" w:rsidR="00F046C3" w:rsidRPr="00CB704C" w:rsidRDefault="00F046C3" w:rsidP="00211530">
      <w:pPr>
        <w:spacing w:before="120" w:after="120"/>
        <w:ind w:left="1260" w:hanging="360"/>
        <w:rPr>
          <w:rFonts w:eastAsia="Times New Roman"/>
          <w:color w:val="000000" w:themeColor="text1"/>
          <w:kern w:val="0"/>
          <w:szCs w:val="20"/>
          <w14:ligatures w14:val="none"/>
          <w:rPrChange w:id="101" w:author="Author">
            <w:rPr>
              <w:color w:val="000000" w:themeColor="text1"/>
            </w:rPr>
          </w:rPrChange>
        </w:rPr>
      </w:pPr>
      <w:r w:rsidRPr="00EF4595">
        <w:rPr>
          <w:color w:val="000000" w:themeColor="text1"/>
        </w:rPr>
        <w:t>(i)</w:t>
      </w:r>
      <w:r w:rsidRPr="00EF4595">
        <w:rPr>
          <w:color w:val="000000" w:themeColor="text1"/>
        </w:rPr>
        <w:tab/>
        <w:t>a patent document to the public for inspection or supplying a copy on request; and</w:t>
      </w:r>
    </w:p>
    <w:p w14:paraId="6743BFA3" w14:textId="12CC1460" w:rsidR="00F046C3" w:rsidRPr="00CB704C" w:rsidRDefault="00F046C3" w:rsidP="00211530">
      <w:pPr>
        <w:spacing w:before="120" w:after="120"/>
        <w:ind w:left="1260" w:hanging="360"/>
        <w:rPr>
          <w:rFonts w:eastAsia="Times New Roman"/>
          <w:color w:val="000000" w:themeColor="text1"/>
          <w:kern w:val="0"/>
          <w:szCs w:val="20"/>
          <w14:ligatures w14:val="none"/>
          <w:rPrChange w:id="102" w:author="Author">
            <w:rPr>
              <w:color w:val="000000" w:themeColor="text1"/>
            </w:rPr>
          </w:rPrChange>
        </w:rPr>
      </w:pPr>
      <w:r w:rsidRPr="00EF4595">
        <w:rPr>
          <w:color w:val="000000" w:themeColor="text1"/>
        </w:rPr>
        <w:t>(ii)</w:t>
      </w:r>
      <w:r w:rsidRPr="00EF4595">
        <w:rPr>
          <w:color w:val="000000" w:themeColor="text1"/>
        </w:rPr>
        <w:tab/>
        <w:t>multiple copies of a patent document produced on, or by, any medium (e.g., paper, film, magnetic tape or disc, optical disc, online database, computer network,</w:t>
      </w:r>
      <w:r w:rsidRPr="00211530">
        <w:rPr>
          <w:color w:val="000000" w:themeColor="text1"/>
        </w:rPr>
        <w:t> </w:t>
      </w:r>
      <w:r w:rsidRPr="007340B7">
        <w:rPr>
          <w:color w:val="000000" w:themeColor="text1"/>
        </w:rPr>
        <w:t>etc.); and</w:t>
      </w:r>
    </w:p>
    <w:p w14:paraId="2D1BAC27" w14:textId="77777777" w:rsidR="00F046C3" w:rsidRDefault="00F046C3" w:rsidP="00527A60">
      <w:pPr>
        <w:pStyle w:val="ListParagraph"/>
        <w:numPr>
          <w:ilvl w:val="0"/>
          <w:numId w:val="4"/>
        </w:numPr>
        <w:spacing w:after="120" w:line="240" w:lineRule="auto"/>
        <w:ind w:left="907"/>
        <w:contextualSpacing w:val="0"/>
        <w:rPr>
          <w:color w:val="000000" w:themeColor="text1"/>
        </w:rPr>
      </w:pPr>
      <w:r w:rsidRPr="00211530">
        <w:rPr>
          <w:color w:val="000000" w:themeColor="text1"/>
        </w:rPr>
        <w:t>according to certain national industrial property laws or regulations or regional or international industrial property conventions or treaties, the same patent application may be published at various procedural stages.  For the purpose of this standard, a “publication level” is defined as the level corresponding to a procedural stage at which normally a document is published under a given national industrial property law or under a regional or international industrial property convention or treaty.</w:t>
      </w:r>
    </w:p>
    <w:p w14:paraId="234FAEE2" w14:textId="77777777" w:rsidR="009C56B8" w:rsidRPr="00E45092" w:rsidRDefault="009C56B8" w:rsidP="009C56B8">
      <w:pPr>
        <w:pStyle w:val="ListParagraph"/>
        <w:numPr>
          <w:ilvl w:val="0"/>
          <w:numId w:val="4"/>
        </w:numPr>
        <w:spacing w:after="120" w:line="240" w:lineRule="auto"/>
        <w:ind w:left="907"/>
        <w:contextualSpacing w:val="0"/>
        <w:rPr>
          <w:ins w:id="103" w:author="Author"/>
          <w:color w:val="000000" w:themeColor="text1"/>
          <w:szCs w:val="17"/>
        </w:rPr>
      </w:pPr>
      <w:ins w:id="104" w:author="Author">
        <w:r w:rsidRPr="00E45092">
          <w:rPr>
            <w:color w:val="000000" w:themeColor="text1"/>
            <w:szCs w:val="17"/>
          </w:rPr>
          <w:t xml:space="preserve">the term “machine-readable” indicates that the contents of the document can be extracted by a machine. It is considered interchangeable with the term “electronically available”. Included within the scope of this term are images and PDF documents. </w:t>
        </w:r>
      </w:ins>
    </w:p>
    <w:p w14:paraId="42F4EAA5" w14:textId="77777777" w:rsidR="009C56B8" w:rsidRPr="00E45092" w:rsidRDefault="009C56B8" w:rsidP="009C56B8">
      <w:pPr>
        <w:pStyle w:val="ListParagraph"/>
        <w:numPr>
          <w:ilvl w:val="0"/>
          <w:numId w:val="4"/>
        </w:numPr>
        <w:spacing w:after="120" w:line="240" w:lineRule="auto"/>
        <w:ind w:left="907"/>
        <w:contextualSpacing w:val="0"/>
        <w:rPr>
          <w:ins w:id="105" w:author="Author"/>
          <w:color w:val="000000" w:themeColor="text1"/>
          <w:szCs w:val="17"/>
        </w:rPr>
      </w:pPr>
      <w:ins w:id="106" w:author="Author">
        <w:r w:rsidRPr="00E45092">
          <w:rPr>
            <w:color w:val="000000" w:themeColor="text1"/>
            <w:szCs w:val="17"/>
          </w:rPr>
          <w:t xml:space="preserve">the term “text-searchable” indicates that a particular component of the document can be identified. For example, the value of the abstract can be identified and extracted automatically by a machine.  Included within the scope of this term are XML and JSON documents.  </w:t>
        </w:r>
      </w:ins>
    </w:p>
    <w:p w14:paraId="48DA8DEA" w14:textId="77777777" w:rsidR="009C56B8" w:rsidRPr="00E45092" w:rsidRDefault="009C56B8" w:rsidP="009C56B8">
      <w:pPr>
        <w:pStyle w:val="ListParagraph"/>
        <w:numPr>
          <w:ilvl w:val="0"/>
          <w:numId w:val="4"/>
        </w:numPr>
        <w:spacing w:after="120" w:line="240" w:lineRule="auto"/>
        <w:ind w:left="907"/>
        <w:contextualSpacing w:val="0"/>
        <w:rPr>
          <w:ins w:id="107" w:author="Author"/>
          <w:color w:val="000000" w:themeColor="text1"/>
          <w:szCs w:val="17"/>
        </w:rPr>
      </w:pPr>
      <w:ins w:id="108" w:author="Author">
        <w:r w:rsidRPr="00E45092">
          <w:rPr>
            <w:color w:val="000000" w:themeColor="text1"/>
            <w:szCs w:val="17"/>
          </w:rPr>
          <w:t xml:space="preserve">the term “publication exception code” refers to a one-letter code which classifies why the particular complete patent publication is not available in machine-readable form at that time. </w:t>
        </w:r>
      </w:ins>
    </w:p>
    <w:p w14:paraId="31531432" w14:textId="77777777" w:rsidR="009C56B8" w:rsidRPr="009B59BA" w:rsidRDefault="009C56B8" w:rsidP="009C56B8">
      <w:pPr>
        <w:pStyle w:val="Heading2"/>
        <w:rPr>
          <w:ins w:id="109" w:author="Author"/>
        </w:rPr>
      </w:pPr>
      <w:bookmarkStart w:id="110" w:name="_Toc207630915"/>
      <w:ins w:id="111" w:author="Author">
        <w:r w:rsidRPr="009B59BA">
          <w:t>NOTATIONS</w:t>
        </w:r>
        <w:bookmarkEnd w:id="110"/>
      </w:ins>
    </w:p>
    <w:p w14:paraId="5B3A87C5" w14:textId="77777777" w:rsidR="009C56B8" w:rsidRPr="009B59BA" w:rsidRDefault="009C56B8" w:rsidP="009C56B8">
      <w:pPr>
        <w:pStyle w:val="ONUME"/>
        <w:numPr>
          <w:ilvl w:val="0"/>
          <w:numId w:val="0"/>
        </w:numPr>
        <w:tabs>
          <w:tab w:val="left" w:pos="540"/>
        </w:tabs>
        <w:spacing w:after="120"/>
        <w:rPr>
          <w:ins w:id="112" w:author="Author"/>
          <w:szCs w:val="17"/>
        </w:rPr>
      </w:pPr>
      <w:ins w:id="113" w:author="Author">
        <w:r w:rsidRPr="009B59BA">
          <w:rPr>
            <w:szCs w:val="17"/>
          </w:rPr>
          <w:fldChar w:fldCharType="begin"/>
        </w:r>
        <w:r w:rsidRPr="009B59BA">
          <w:rPr>
            <w:szCs w:val="17"/>
          </w:rPr>
          <w:instrText xml:space="preserve"> AUTONUM  </w:instrText>
        </w:r>
        <w:r w:rsidRPr="009B59BA">
          <w:rPr>
            <w:szCs w:val="17"/>
          </w:rPr>
          <w:fldChar w:fldCharType="end"/>
        </w:r>
        <w:r w:rsidRPr="009B59BA">
          <w:rPr>
            <w:szCs w:val="17"/>
          </w:rPr>
          <w:tab/>
          <w:t xml:space="preserve">The following notations are used throughout this document: </w:t>
        </w:r>
      </w:ins>
    </w:p>
    <w:p w14:paraId="6F7786F3" w14:textId="77777777" w:rsidR="009C56B8" w:rsidRPr="009B59BA" w:rsidRDefault="009C56B8" w:rsidP="009C56B8">
      <w:pPr>
        <w:pStyle w:val="ONUME"/>
        <w:numPr>
          <w:ilvl w:val="0"/>
          <w:numId w:val="5"/>
        </w:numPr>
        <w:spacing w:after="120"/>
        <w:ind w:left="921" w:hanging="374"/>
        <w:rPr>
          <w:ins w:id="114" w:author="Author"/>
          <w:szCs w:val="17"/>
        </w:rPr>
      </w:pPr>
      <w:ins w:id="115" w:author="Author">
        <w:r w:rsidRPr="009B59BA">
          <w:rPr>
            <w:szCs w:val="17"/>
          </w:rPr>
          <w:t xml:space="preserve">&lt;&gt;: Indicates a placeholder descriptive term that, in implementation, will be replaced by a specific instance value; </w:t>
        </w:r>
      </w:ins>
    </w:p>
    <w:p w14:paraId="5781182E" w14:textId="77777777" w:rsidR="009C56B8" w:rsidRPr="00556B6C" w:rsidRDefault="009C56B8" w:rsidP="009C56B8">
      <w:pPr>
        <w:pStyle w:val="ONUME"/>
        <w:numPr>
          <w:ilvl w:val="0"/>
          <w:numId w:val="5"/>
        </w:numPr>
        <w:spacing w:after="120"/>
        <w:ind w:left="921" w:hanging="374"/>
        <w:rPr>
          <w:ins w:id="116" w:author="Author"/>
          <w:szCs w:val="17"/>
        </w:rPr>
      </w:pPr>
      <w:ins w:id="117" w:author="Author">
        <w:r w:rsidRPr="00556B6C">
          <w:rPr>
            <w:szCs w:val="17"/>
          </w:rPr>
          <w:t xml:space="preserve">“ ”: Indicates that the text included in quotes must be used verbatim in implementation; </w:t>
        </w:r>
      </w:ins>
    </w:p>
    <w:p w14:paraId="0E8978F3" w14:textId="77777777" w:rsidR="009C56B8" w:rsidRPr="00556B6C" w:rsidRDefault="009C56B8" w:rsidP="009C56B8">
      <w:pPr>
        <w:pStyle w:val="ONUME"/>
        <w:numPr>
          <w:ilvl w:val="0"/>
          <w:numId w:val="5"/>
        </w:numPr>
        <w:spacing w:after="120"/>
        <w:ind w:left="921" w:hanging="374"/>
        <w:rPr>
          <w:ins w:id="118" w:author="Author"/>
          <w:szCs w:val="17"/>
        </w:rPr>
      </w:pPr>
      <w:ins w:id="119" w:author="Author">
        <w:r w:rsidRPr="00556B6C">
          <w:rPr>
            <w:szCs w:val="17"/>
          </w:rPr>
          <w:t>{ }: Indicates that the items are optional in implementation; and</w:t>
        </w:r>
      </w:ins>
    </w:p>
    <w:p w14:paraId="4AF1CCC1" w14:textId="77777777" w:rsidR="009C56B8" w:rsidRPr="00470BDF" w:rsidRDefault="009C56B8" w:rsidP="009C56B8">
      <w:pPr>
        <w:pStyle w:val="ONUME"/>
        <w:numPr>
          <w:ilvl w:val="0"/>
          <w:numId w:val="5"/>
        </w:numPr>
        <w:spacing w:after="120"/>
        <w:ind w:left="921" w:hanging="374"/>
        <w:rPr>
          <w:ins w:id="120" w:author="Author"/>
          <w:szCs w:val="17"/>
        </w:rPr>
      </w:pPr>
      <w:ins w:id="121" w:author="Author">
        <w:r w:rsidRPr="00BE7D69">
          <w:rPr>
            <w:rFonts w:ascii="Courier New" w:hAnsi="Courier New" w:cs="Courier New"/>
            <w:szCs w:val="17"/>
          </w:rPr>
          <w:t>Courier New font</w:t>
        </w:r>
        <w:r w:rsidRPr="00470BDF">
          <w:rPr>
            <w:szCs w:val="17"/>
          </w:rPr>
          <w:t>: Indicates keywords or source code</w:t>
        </w:r>
      </w:ins>
    </w:p>
    <w:p w14:paraId="3C8F1C41" w14:textId="77777777" w:rsidR="009C56B8" w:rsidRPr="00EF4595" w:rsidRDefault="009C56B8" w:rsidP="009C56B8">
      <w:pPr>
        <w:spacing w:after="120" w:line="240" w:lineRule="auto"/>
        <w:rPr>
          <w:color w:val="000000" w:themeColor="text1"/>
        </w:rPr>
      </w:pPr>
    </w:p>
    <w:p w14:paraId="07849370" w14:textId="77777777" w:rsidR="00807B26" w:rsidRPr="00D62DB3" w:rsidRDefault="00807B26" w:rsidP="008227EA">
      <w:pPr>
        <w:pStyle w:val="Heading2"/>
        <w:rPr>
          <w:del w:id="122" w:author="Author"/>
        </w:rPr>
      </w:pPr>
      <w:del w:id="123" w:author="Author">
        <w:r w:rsidRPr="00D62DB3">
          <w:delText>REFERENCES</w:delText>
        </w:r>
      </w:del>
    </w:p>
    <w:p w14:paraId="0418F693" w14:textId="77777777" w:rsidR="00807B26" w:rsidRPr="00D62DB3" w:rsidRDefault="00807B26" w:rsidP="00807B26">
      <w:pPr>
        <w:pStyle w:val="ONUME"/>
        <w:rPr>
          <w:del w:id="124" w:author="Author"/>
          <w:szCs w:val="17"/>
        </w:rPr>
      </w:pPr>
      <w:del w:id="125" w:author="Author">
        <w:r w:rsidRPr="00D62DB3">
          <w:rPr>
            <w:szCs w:val="17"/>
          </w:rPr>
          <w:delText>References to the following Standards are of relevance to this Recommendation:</w:delText>
        </w:r>
      </w:del>
    </w:p>
    <w:p w14:paraId="4CB8126F" w14:textId="77777777" w:rsidR="00807B26" w:rsidRPr="00D62DB3" w:rsidRDefault="00807B26" w:rsidP="00E5690C">
      <w:pPr>
        <w:spacing w:after="220"/>
        <w:ind w:left="2342" w:hanging="2342"/>
        <w:rPr>
          <w:del w:id="126" w:author="Author"/>
          <w:szCs w:val="17"/>
        </w:rPr>
      </w:pPr>
      <w:del w:id="127" w:author="Author">
        <w:r w:rsidRPr="00D62DB3">
          <w:rPr>
            <w:szCs w:val="17"/>
          </w:rPr>
          <w:delText xml:space="preserve">WIPO Standard </w:delText>
        </w:r>
        <w:r>
          <w:fldChar w:fldCharType="begin"/>
        </w:r>
        <w:r>
          <w:delInstrText>HYPERLINK "https://www.wipo.int/export/sites/www/standards/en/pdf/03-01-01.pdf"</w:delInstrText>
        </w:r>
        <w:r>
          <w:fldChar w:fldCharType="separate"/>
        </w:r>
        <w:r w:rsidRPr="00CE62A6">
          <w:rPr>
            <w:rStyle w:val="Hyperlink"/>
            <w:szCs w:val="17"/>
          </w:rPr>
          <w:delText>ST.1</w:delText>
        </w:r>
        <w:r>
          <w:fldChar w:fldCharType="end"/>
        </w:r>
        <w:r w:rsidRPr="00D62DB3">
          <w:rPr>
            <w:szCs w:val="17"/>
          </w:rPr>
          <w:tab/>
          <w:delText>Recommendation Concerning the Minimum Data Elements Required to Uniquely Identify a Patent Document</w:delText>
        </w:r>
      </w:del>
    </w:p>
    <w:p w14:paraId="4CA80C88" w14:textId="77777777" w:rsidR="00807B26" w:rsidRPr="00D62DB3" w:rsidRDefault="00807B26" w:rsidP="00E5690C">
      <w:pPr>
        <w:spacing w:after="220"/>
        <w:ind w:left="2342" w:hanging="2342"/>
        <w:rPr>
          <w:del w:id="128" w:author="Author"/>
          <w:szCs w:val="17"/>
        </w:rPr>
      </w:pPr>
      <w:del w:id="129" w:author="Author">
        <w:r w:rsidRPr="00D62DB3">
          <w:rPr>
            <w:szCs w:val="17"/>
          </w:rPr>
          <w:delText xml:space="preserve">WIPO Standard </w:delText>
        </w:r>
        <w:r>
          <w:fldChar w:fldCharType="begin"/>
        </w:r>
        <w:r>
          <w:delInstrText>HYPERLINK "https://www.wipo.int/export/sites/www/standards/en/pdf/03-02-01.pdf"</w:delInstrText>
        </w:r>
        <w:r>
          <w:fldChar w:fldCharType="separate"/>
        </w:r>
        <w:r w:rsidRPr="00CE62A6">
          <w:rPr>
            <w:rStyle w:val="Hyperlink"/>
            <w:szCs w:val="17"/>
          </w:rPr>
          <w:delText>ST.2</w:delText>
        </w:r>
        <w:r>
          <w:fldChar w:fldCharType="end"/>
        </w:r>
        <w:r w:rsidRPr="00D62DB3">
          <w:rPr>
            <w:szCs w:val="17"/>
          </w:rPr>
          <w:tab/>
          <w:delText>Standard Manner for Designating Calendar Dates by Using the Gregorian Calendar</w:delText>
        </w:r>
      </w:del>
    </w:p>
    <w:p w14:paraId="65F59FEF" w14:textId="77777777" w:rsidR="00807B26" w:rsidRPr="00D62DB3" w:rsidRDefault="00807B26" w:rsidP="00E5690C">
      <w:pPr>
        <w:spacing w:after="220"/>
        <w:ind w:left="2342" w:hanging="2342"/>
        <w:rPr>
          <w:del w:id="130" w:author="Author"/>
          <w:szCs w:val="17"/>
        </w:rPr>
      </w:pPr>
      <w:del w:id="131" w:author="Author">
        <w:r w:rsidRPr="00D62DB3">
          <w:rPr>
            <w:szCs w:val="17"/>
          </w:rPr>
          <w:delText xml:space="preserve">WIPO Standard </w:delText>
        </w:r>
        <w:r>
          <w:fldChar w:fldCharType="begin"/>
        </w:r>
        <w:r>
          <w:delInstrText>HYPERLINK "https://www.wipo.int/export/sites/www/standards/en/pdf/03-03-01.pdf"</w:delInstrText>
        </w:r>
        <w:r>
          <w:fldChar w:fldCharType="separate"/>
        </w:r>
        <w:r w:rsidRPr="00CE62A6">
          <w:rPr>
            <w:rStyle w:val="Hyperlink"/>
            <w:szCs w:val="17"/>
          </w:rPr>
          <w:delText>ST.3</w:delText>
        </w:r>
        <w:r>
          <w:fldChar w:fldCharType="end"/>
        </w:r>
        <w:r w:rsidRPr="00D62DB3">
          <w:rPr>
            <w:szCs w:val="17"/>
          </w:rPr>
          <w:tab/>
          <w:delText>Recommended Standard on Two–Letter Codes for the Representation of States, Other Entities and Intergovernmental Organizations</w:delText>
        </w:r>
      </w:del>
    </w:p>
    <w:p w14:paraId="1B058E8F" w14:textId="77777777" w:rsidR="00807B26" w:rsidRPr="00D62DB3" w:rsidRDefault="00807B26" w:rsidP="00E5690C">
      <w:pPr>
        <w:spacing w:after="220"/>
        <w:ind w:left="2342" w:hanging="2342"/>
        <w:rPr>
          <w:del w:id="132" w:author="Author"/>
          <w:szCs w:val="17"/>
        </w:rPr>
      </w:pPr>
      <w:del w:id="133" w:author="Author">
        <w:r w:rsidRPr="00D62DB3">
          <w:rPr>
            <w:szCs w:val="17"/>
          </w:rPr>
          <w:delText xml:space="preserve">WIPO Standard </w:delText>
        </w:r>
        <w:r>
          <w:fldChar w:fldCharType="begin"/>
        </w:r>
        <w:r>
          <w:delInstrText>HYPERLINK "https://www.wipo.int/export/sites/www/standards/en/pdf/03-06-01.pdf"</w:delInstrText>
        </w:r>
        <w:r>
          <w:fldChar w:fldCharType="separate"/>
        </w:r>
        <w:r w:rsidRPr="00CE62A6">
          <w:rPr>
            <w:rStyle w:val="Hyperlink"/>
            <w:szCs w:val="17"/>
          </w:rPr>
          <w:delText>ST.6</w:delText>
        </w:r>
        <w:r>
          <w:fldChar w:fldCharType="end"/>
        </w:r>
        <w:r w:rsidRPr="00D62DB3">
          <w:rPr>
            <w:szCs w:val="17"/>
          </w:rPr>
          <w:tab/>
          <w:delText>Recommendation for the Numbering of Published Patent Documents</w:delText>
        </w:r>
      </w:del>
    </w:p>
    <w:p w14:paraId="3F3ACBA8" w14:textId="77777777" w:rsidR="00807B26" w:rsidRPr="00D62DB3" w:rsidRDefault="00807B26" w:rsidP="00E5690C">
      <w:pPr>
        <w:spacing w:after="220"/>
        <w:ind w:left="2342" w:hanging="2342"/>
        <w:rPr>
          <w:del w:id="134" w:author="Author"/>
          <w:szCs w:val="17"/>
        </w:rPr>
      </w:pPr>
      <w:del w:id="135" w:author="Author">
        <w:r w:rsidRPr="00D62DB3">
          <w:rPr>
            <w:szCs w:val="17"/>
          </w:rPr>
          <w:delText xml:space="preserve">WIPO Standard </w:delText>
        </w:r>
        <w:r>
          <w:fldChar w:fldCharType="begin"/>
        </w:r>
        <w:r>
          <w:delInstrText>HYPERLINK "https://www.wipo.int/export/sites/www/standards/en/pdf/03-10-c.pdf"</w:delInstrText>
        </w:r>
        <w:r>
          <w:fldChar w:fldCharType="separate"/>
        </w:r>
        <w:r w:rsidRPr="00CE62A6">
          <w:rPr>
            <w:rStyle w:val="Hyperlink"/>
            <w:szCs w:val="17"/>
          </w:rPr>
          <w:delText>ST.10/C</w:delText>
        </w:r>
        <w:r>
          <w:fldChar w:fldCharType="end"/>
        </w:r>
        <w:r w:rsidRPr="00D62DB3">
          <w:rPr>
            <w:szCs w:val="17"/>
          </w:rPr>
          <w:tab/>
          <w:delText xml:space="preserve">Presentation of Bibliographic Data Components </w:delText>
        </w:r>
      </w:del>
    </w:p>
    <w:p w14:paraId="4DA3BF5A" w14:textId="77777777" w:rsidR="00807B26" w:rsidRPr="00D62DB3" w:rsidRDefault="00807B26" w:rsidP="00E5690C">
      <w:pPr>
        <w:spacing w:after="220"/>
        <w:ind w:left="2342" w:hanging="2342"/>
        <w:rPr>
          <w:del w:id="136" w:author="Author"/>
          <w:szCs w:val="17"/>
        </w:rPr>
      </w:pPr>
      <w:del w:id="137" w:author="Author">
        <w:r w:rsidRPr="00D62DB3">
          <w:rPr>
            <w:szCs w:val="17"/>
          </w:rPr>
          <w:delText xml:space="preserve">WIPO Standard </w:delText>
        </w:r>
        <w:r>
          <w:fldChar w:fldCharType="begin"/>
        </w:r>
        <w:r>
          <w:delInstrText>HYPERLINK "https://www.wipo.int/export/sites/www/standards/en/pdf/03-16-01.pdf"</w:delInstrText>
        </w:r>
        <w:r>
          <w:fldChar w:fldCharType="separate"/>
        </w:r>
        <w:r w:rsidRPr="00CE62A6">
          <w:rPr>
            <w:rStyle w:val="Hyperlink"/>
            <w:szCs w:val="17"/>
          </w:rPr>
          <w:delText>ST.16</w:delText>
        </w:r>
        <w:r>
          <w:fldChar w:fldCharType="end"/>
        </w:r>
        <w:r w:rsidRPr="00D62DB3">
          <w:rPr>
            <w:szCs w:val="17"/>
          </w:rPr>
          <w:tab/>
          <w:delText>Recommended Standard Code for the Identification of Different Kinds of Patent Documents</w:delText>
        </w:r>
      </w:del>
    </w:p>
    <w:p w14:paraId="1DF0B8F0" w14:textId="77777777" w:rsidR="00807B26" w:rsidRPr="00D62DB3" w:rsidRDefault="00807B26" w:rsidP="00E5690C">
      <w:pPr>
        <w:spacing w:after="220"/>
        <w:ind w:left="2342" w:hanging="2342"/>
        <w:rPr>
          <w:del w:id="138" w:author="Author"/>
          <w:szCs w:val="17"/>
        </w:rPr>
      </w:pPr>
      <w:del w:id="139" w:author="Author">
        <w:r w:rsidRPr="00D62DB3">
          <w:rPr>
            <w:szCs w:val="17"/>
          </w:rPr>
          <w:delText xml:space="preserve">WIPO Standard </w:delText>
        </w:r>
        <w:r>
          <w:fldChar w:fldCharType="begin"/>
        </w:r>
        <w:r>
          <w:delInstrText>HYPERLINK "https://www.wipo.int/export/sites/www/standards/en/pdf/03-36-01.pdf"</w:delInstrText>
        </w:r>
        <w:r>
          <w:fldChar w:fldCharType="separate"/>
        </w:r>
        <w:r w:rsidRPr="00CE62A6">
          <w:rPr>
            <w:rStyle w:val="Hyperlink"/>
            <w:szCs w:val="17"/>
          </w:rPr>
          <w:delText>ST.36</w:delText>
        </w:r>
        <w:r>
          <w:fldChar w:fldCharType="end"/>
        </w:r>
        <w:r w:rsidRPr="00D62DB3">
          <w:rPr>
            <w:szCs w:val="17"/>
          </w:rPr>
          <w:tab/>
          <w:delText>Recommendation for the Processing of Patent Information Using XML (eXtensible Markup Language)</w:delText>
        </w:r>
      </w:del>
    </w:p>
    <w:p w14:paraId="36F38F7A" w14:textId="77777777" w:rsidR="00807B26" w:rsidRDefault="00807B26" w:rsidP="00E5690C">
      <w:pPr>
        <w:spacing w:after="220"/>
        <w:ind w:left="2342" w:hanging="2342"/>
        <w:rPr>
          <w:del w:id="140" w:author="Author"/>
          <w:szCs w:val="17"/>
        </w:rPr>
      </w:pPr>
      <w:del w:id="141" w:author="Author">
        <w:r w:rsidRPr="00D62DB3">
          <w:rPr>
            <w:szCs w:val="17"/>
          </w:rPr>
          <w:delText xml:space="preserve">WIPO Standard </w:delText>
        </w:r>
        <w:r>
          <w:fldChar w:fldCharType="begin"/>
        </w:r>
        <w:r>
          <w:delInstrText>HYPERLINK "https://www.wipo.int/export/sites/www/standards/en/pdf/03-96-01.pdf"</w:delInstrText>
        </w:r>
        <w:r>
          <w:fldChar w:fldCharType="separate"/>
        </w:r>
        <w:r w:rsidRPr="00CE62A6">
          <w:rPr>
            <w:rStyle w:val="Hyperlink"/>
            <w:szCs w:val="17"/>
          </w:rPr>
          <w:delText>ST.96</w:delText>
        </w:r>
        <w:r>
          <w:fldChar w:fldCharType="end"/>
        </w:r>
        <w:r w:rsidRPr="00D62DB3">
          <w:rPr>
            <w:szCs w:val="17"/>
          </w:rPr>
          <w:tab/>
          <w:delText xml:space="preserve">Recommendation for the Processing of </w:delText>
        </w:r>
        <w:r w:rsidR="00DF6690">
          <w:rPr>
            <w:szCs w:val="17"/>
          </w:rPr>
          <w:delText>Intellectual</w:delText>
        </w:r>
        <w:r w:rsidR="00DF6690" w:rsidRPr="00D62DB3">
          <w:rPr>
            <w:szCs w:val="17"/>
          </w:rPr>
          <w:delText xml:space="preserve"> </w:delText>
        </w:r>
        <w:r w:rsidRPr="00D62DB3">
          <w:rPr>
            <w:szCs w:val="17"/>
          </w:rPr>
          <w:delText>Property Information Using XML (eXtensible Markup Language)</w:delText>
        </w:r>
      </w:del>
    </w:p>
    <w:p w14:paraId="39BC9E8A" w14:textId="6DB894A1" w:rsidR="009C56B8" w:rsidRDefault="009C56B8" w:rsidP="00D90AD8">
      <w:del w:id="142" w:author="Author">
        <w:r w:rsidRPr="00D62DB3">
          <w:delText>RECOMMENDATIONS</w:delText>
        </w:r>
      </w:del>
    </w:p>
    <w:p w14:paraId="25C650B1" w14:textId="380F304C" w:rsidR="00713A36" w:rsidRPr="005C7C2E" w:rsidRDefault="005C7C2E" w:rsidP="00E45092">
      <w:pPr>
        <w:pStyle w:val="Heading2"/>
        <w:rPr>
          <w:ins w:id="143" w:author="Author"/>
        </w:rPr>
      </w:pPr>
      <w:bookmarkStart w:id="144" w:name="_Toc207630916"/>
      <w:ins w:id="145" w:author="Author">
        <w:r>
          <w:t xml:space="preserve">MANDATORY </w:t>
        </w:r>
        <w:r w:rsidR="00E324DF" w:rsidRPr="005C7C2E">
          <w:t>DATA ELEMENTS</w:t>
        </w:r>
        <w:bookmarkEnd w:id="144"/>
      </w:ins>
    </w:p>
    <w:p w14:paraId="3708FD65" w14:textId="58A84F78" w:rsidR="00556B6C" w:rsidRPr="00470BDF" w:rsidRDefault="00556B6C" w:rsidP="000C797D">
      <w:pPr>
        <w:pStyle w:val="ONUME"/>
        <w:numPr>
          <w:ilvl w:val="0"/>
          <w:numId w:val="0"/>
        </w:numPr>
        <w:tabs>
          <w:tab w:val="left" w:pos="540"/>
        </w:tabs>
        <w:rPr>
          <w:szCs w:val="17"/>
        </w:rPr>
      </w:pPr>
      <w:r w:rsidRPr="00470BDF">
        <w:rPr>
          <w:szCs w:val="17"/>
        </w:rPr>
        <w:fldChar w:fldCharType="begin"/>
      </w:r>
      <w:r w:rsidRPr="00470BDF">
        <w:rPr>
          <w:szCs w:val="17"/>
        </w:rPr>
        <w:instrText xml:space="preserve"> AUTONUM  </w:instrText>
      </w:r>
      <w:r w:rsidRPr="00470BDF">
        <w:rPr>
          <w:szCs w:val="17"/>
        </w:rPr>
        <w:fldChar w:fldCharType="end"/>
      </w:r>
      <w:r w:rsidRPr="00470BDF">
        <w:rPr>
          <w:szCs w:val="17"/>
        </w:rPr>
        <w:tab/>
        <w:t xml:space="preserve">An authority file is generated by the IPO and contains a list of all patent documents published by that IPO from the first publication onwards.  It </w:t>
      </w:r>
      <w:r w:rsidR="00604238" w:rsidRPr="00470BDF">
        <w:rPr>
          <w:szCs w:val="17"/>
        </w:rPr>
        <w:t>should</w:t>
      </w:r>
      <w:r w:rsidRPr="00470BDF">
        <w:rPr>
          <w:szCs w:val="17"/>
        </w:rPr>
        <w:t xml:space="preserve"> </w:t>
      </w:r>
      <w:del w:id="146" w:author="Author" w:date="2025-10-23T17:37:00Z" w16du:dateUtc="2025-10-23T15:37:00Z">
        <w:r w:rsidRPr="00470BDF" w:rsidDel="00FC0536">
          <w:rPr>
            <w:szCs w:val="17"/>
          </w:rPr>
          <w:delText xml:space="preserve">also </w:delText>
        </w:r>
      </w:del>
      <w:r w:rsidRPr="00470BDF">
        <w:rPr>
          <w:szCs w:val="17"/>
        </w:rPr>
        <w:t xml:space="preserve">include </w:t>
      </w:r>
      <w:del w:id="147" w:author="Author" w:date="2025-10-23T17:37:00Z" w16du:dateUtc="2025-10-23T15:37:00Z">
        <w:r w:rsidRPr="00470BDF" w:rsidDel="00DE0E68">
          <w:rPr>
            <w:szCs w:val="17"/>
          </w:rPr>
          <w:delText xml:space="preserve">document </w:delText>
        </w:r>
      </w:del>
      <w:ins w:id="148" w:author="Author" w:date="2025-10-23T17:37:00Z" w16du:dateUtc="2025-10-23T15:37:00Z">
        <w:r w:rsidR="00DE0E68">
          <w:rPr>
            <w:szCs w:val="17"/>
          </w:rPr>
          <w:t xml:space="preserve">the </w:t>
        </w:r>
      </w:ins>
      <w:r w:rsidRPr="00470BDF">
        <w:rPr>
          <w:szCs w:val="17"/>
        </w:rPr>
        <w:t>numbers</w:t>
      </w:r>
      <w:ins w:id="149" w:author="Author" w:date="2025-10-23T17:37:00Z" w16du:dateUtc="2025-10-23T15:37:00Z">
        <w:r w:rsidR="00DE0E68">
          <w:rPr>
            <w:szCs w:val="17"/>
          </w:rPr>
          <w:t xml:space="preserve"> of documents</w:t>
        </w:r>
      </w:ins>
      <w:r w:rsidRPr="00470BDF">
        <w:rPr>
          <w:szCs w:val="17"/>
        </w:rPr>
        <w:t xml:space="preserve"> </w:t>
      </w:r>
      <w:r w:rsidR="00807B26" w:rsidRPr="00D62DB3">
        <w:rPr>
          <w:szCs w:val="17"/>
        </w:rPr>
        <w:t xml:space="preserve">which were </w:t>
      </w:r>
      <w:del w:id="150" w:author="Author">
        <w:r w:rsidR="00807B26" w:rsidRPr="00D62DB3">
          <w:rPr>
            <w:szCs w:val="17"/>
          </w:rPr>
          <w:delText xml:space="preserve">allocated but </w:delText>
        </w:r>
      </w:del>
      <w:del w:id="151" w:author="Author" w:date="2025-10-23T17:38:00Z" w16du:dateUtc="2025-10-23T15:38:00Z">
        <w:r w:rsidRPr="00470BDF" w:rsidDel="007B1ADF">
          <w:rPr>
            <w:szCs w:val="17"/>
          </w:rPr>
          <w:delText xml:space="preserve">for </w:delText>
        </w:r>
      </w:del>
      <w:ins w:id="152" w:author="Author" w:date="2025-10-23T17:38:00Z" w16du:dateUtc="2025-10-23T15:38:00Z">
        <w:r w:rsidR="007B1ADF">
          <w:rPr>
            <w:szCs w:val="17"/>
          </w:rPr>
          <w:t xml:space="preserve">published </w:t>
        </w:r>
      </w:ins>
      <w:ins w:id="153" w:author="Author" w:date="2025-10-23T17:39:00Z" w16du:dateUtc="2025-10-23T15:39:00Z">
        <w:r w:rsidR="00F72728">
          <w:rPr>
            <w:szCs w:val="17"/>
          </w:rPr>
          <w:t xml:space="preserve">but for </w:t>
        </w:r>
      </w:ins>
      <w:r w:rsidRPr="00470BDF">
        <w:rPr>
          <w:szCs w:val="17"/>
        </w:rPr>
        <w:t xml:space="preserve">which no </w:t>
      </w:r>
      <w:del w:id="154" w:author="Author" w:date="2025-10-23T17:39:00Z" w16du:dateUtc="2025-10-23T15:39:00Z">
        <w:r w:rsidRPr="00470BDF" w:rsidDel="00F72728">
          <w:rPr>
            <w:szCs w:val="17"/>
          </w:rPr>
          <w:delText xml:space="preserve">published </w:delText>
        </w:r>
      </w:del>
      <w:r w:rsidRPr="00470BDF">
        <w:rPr>
          <w:szCs w:val="17"/>
        </w:rPr>
        <w:t xml:space="preserve">document is </w:t>
      </w:r>
      <w:ins w:id="155" w:author="Author">
        <w:r w:rsidR="00604238" w:rsidRPr="00470BDF">
          <w:rPr>
            <w:szCs w:val="17"/>
          </w:rPr>
          <w:t xml:space="preserve">currently </w:t>
        </w:r>
      </w:ins>
      <w:r w:rsidRPr="00470BDF">
        <w:rPr>
          <w:szCs w:val="17"/>
        </w:rPr>
        <w:t>available</w:t>
      </w:r>
      <w:r w:rsidR="00604238" w:rsidRPr="00470BDF">
        <w:rPr>
          <w:szCs w:val="17"/>
        </w:rPr>
        <w:t xml:space="preserve"> </w:t>
      </w:r>
      <w:del w:id="156" w:author="Author">
        <w:r w:rsidR="00807B26" w:rsidRPr="00D62DB3">
          <w:rPr>
            <w:szCs w:val="17"/>
          </w:rPr>
          <w:delText xml:space="preserve">(see paragraphs </w:delText>
        </w:r>
        <w:r w:rsidR="001E64DA" w:rsidRPr="00907435">
          <w:rPr>
            <w:color w:val="000000"/>
            <w:szCs w:val="17"/>
          </w:rPr>
          <w:delText>23</w:delText>
        </w:r>
        <w:r w:rsidR="001E64DA" w:rsidRPr="00907435">
          <w:rPr>
            <w:szCs w:val="17"/>
          </w:rPr>
          <w:delText xml:space="preserve"> </w:delText>
        </w:r>
        <w:r w:rsidR="00807B26" w:rsidRPr="00907435">
          <w:rPr>
            <w:szCs w:val="17"/>
          </w:rPr>
          <w:delText>to</w:delText>
        </w:r>
        <w:r w:rsidR="001E64DA" w:rsidRPr="00907435">
          <w:rPr>
            <w:szCs w:val="17"/>
          </w:rPr>
          <w:delText xml:space="preserve"> </w:delText>
        </w:r>
        <w:r w:rsidR="001E64DA" w:rsidRPr="00907435">
          <w:rPr>
            <w:color w:val="000000"/>
            <w:szCs w:val="17"/>
          </w:rPr>
          <w:delText>26</w:delText>
        </w:r>
      </w:del>
      <w:ins w:id="157" w:author="Author">
        <w:r w:rsidR="00604238" w:rsidRPr="00470BDF">
          <w:rPr>
            <w:szCs w:val="17"/>
          </w:rPr>
          <w:t xml:space="preserve">and </w:t>
        </w:r>
      </w:ins>
      <w:ins w:id="158" w:author="Author" w:date="2025-10-23T17:39:00Z" w16du:dateUtc="2025-10-23T15:39:00Z">
        <w:r w:rsidR="005A26BB">
          <w:rPr>
            <w:szCs w:val="17"/>
          </w:rPr>
          <w:t>may include numbers within otherwise used ranges for which no document was ever published, indicating the appropriate exception codes</w:t>
        </w:r>
      </w:ins>
      <w:r w:rsidR="00604238" w:rsidRPr="00470BDF">
        <w:rPr>
          <w:szCs w:val="17"/>
        </w:rPr>
        <w:t xml:space="preserve"> below</w:t>
      </w:r>
      <w:del w:id="159" w:author="Author">
        <w:r w:rsidR="00807B26" w:rsidRPr="00D62DB3">
          <w:rPr>
            <w:szCs w:val="17"/>
          </w:rPr>
          <w:delText>).</w:delText>
        </w:r>
      </w:del>
      <w:ins w:id="160" w:author="Author">
        <w:r w:rsidR="00C661EE" w:rsidRPr="00470BDF">
          <w:rPr>
            <w:szCs w:val="17"/>
          </w:rPr>
          <w:t>.</w:t>
        </w:r>
        <w:r w:rsidRPr="00470BDF">
          <w:rPr>
            <w:szCs w:val="17"/>
          </w:rPr>
          <w:t xml:space="preserve"> </w:t>
        </w:r>
        <w:r w:rsidR="003047F6" w:rsidRPr="00470BDF">
          <w:rPr>
            <w:szCs w:val="17"/>
          </w:rPr>
          <w:t xml:space="preserve"> </w:t>
        </w:r>
      </w:ins>
    </w:p>
    <w:p w14:paraId="30E5540C" w14:textId="77777777" w:rsidR="00907435" w:rsidRDefault="00807B26" w:rsidP="00990EBD">
      <w:pPr>
        <w:pStyle w:val="ONUME"/>
        <w:rPr>
          <w:del w:id="161" w:author="Author"/>
          <w:szCs w:val="17"/>
        </w:rPr>
      </w:pPr>
      <w:bookmarkStart w:id="162" w:name="_Ref76725138"/>
      <w:del w:id="163" w:author="Author">
        <w:r w:rsidRPr="00B2337B">
          <w:rPr>
            <w:szCs w:val="17"/>
          </w:rPr>
          <w:delText>For practical reasons, an authority file may not include documents published during</w:delText>
        </w:r>
        <w:r w:rsidR="00366031">
          <w:rPr>
            <w:szCs w:val="17"/>
          </w:rPr>
          <w:delText xml:space="preserve"> a</w:delText>
        </w:r>
        <w:r w:rsidR="00366031" w:rsidRPr="00B2337B">
          <w:rPr>
            <w:szCs w:val="17"/>
          </w:rPr>
          <w:delText xml:space="preserve"> </w:delText>
        </w:r>
        <w:r w:rsidRPr="00B2337B">
          <w:rPr>
            <w:szCs w:val="17"/>
          </w:rPr>
          <w:delText>certain period (not longer than two months) before the date when the authority file was generated by the IP</w:delText>
        </w:r>
        <w:r w:rsidR="00DF6690" w:rsidRPr="00B2337B">
          <w:rPr>
            <w:szCs w:val="17"/>
          </w:rPr>
          <w:delText>O</w:delText>
        </w:r>
        <w:r w:rsidRPr="00B2337B">
          <w:rPr>
            <w:szCs w:val="17"/>
          </w:rPr>
          <w:delText xml:space="preserve">. </w:delText>
        </w:r>
        <w:r w:rsidR="00761001" w:rsidRPr="00B2337B">
          <w:rPr>
            <w:szCs w:val="17"/>
          </w:rPr>
          <w:delText xml:space="preserve"> </w:delText>
        </w:r>
        <w:r w:rsidRPr="00B2337B">
          <w:rPr>
            <w:szCs w:val="17"/>
          </w:rPr>
          <w:delText>This period depends on the document proce</w:delText>
        </w:r>
        <w:r w:rsidR="005018E2">
          <w:rPr>
            <w:szCs w:val="17"/>
          </w:rPr>
          <w:delText>ssing practices of the Office</w:delText>
        </w:r>
        <w:r w:rsidRPr="00B2337B">
          <w:rPr>
            <w:szCs w:val="17"/>
          </w:rPr>
          <w:delText xml:space="preserve"> and, should an IP</w:delText>
        </w:r>
        <w:r w:rsidR="00DF6690" w:rsidRPr="00B2337B">
          <w:rPr>
            <w:szCs w:val="17"/>
          </w:rPr>
          <w:delText>O</w:delText>
        </w:r>
        <w:r w:rsidRPr="00B2337B">
          <w:rPr>
            <w:szCs w:val="17"/>
          </w:rPr>
          <w:delText xml:space="preserve"> submit a definition file as laid down in paragraphs </w:delText>
        </w:r>
        <w:r w:rsidR="001E64DA" w:rsidRPr="00907435">
          <w:rPr>
            <w:color w:val="000000"/>
            <w:szCs w:val="17"/>
          </w:rPr>
          <w:delText>36</w:delText>
        </w:r>
        <w:r w:rsidR="001E64DA" w:rsidRPr="00907435">
          <w:rPr>
            <w:szCs w:val="17"/>
          </w:rPr>
          <w:delText xml:space="preserve"> </w:delText>
        </w:r>
        <w:r w:rsidRPr="00907435">
          <w:rPr>
            <w:szCs w:val="17"/>
          </w:rPr>
          <w:delText xml:space="preserve">and </w:delText>
        </w:r>
        <w:r w:rsidR="001E64DA" w:rsidRPr="00907435">
          <w:rPr>
            <w:color w:val="000000"/>
            <w:szCs w:val="17"/>
          </w:rPr>
          <w:delText>37</w:delText>
        </w:r>
        <w:r w:rsidR="001E64DA" w:rsidRPr="00B2337B">
          <w:rPr>
            <w:szCs w:val="17"/>
          </w:rPr>
          <w:delText xml:space="preserve"> </w:delText>
        </w:r>
        <w:r w:rsidRPr="00B2337B">
          <w:rPr>
            <w:szCs w:val="17"/>
          </w:rPr>
          <w:delText>below, then it is recommended to indicate there the date of the publication of the latest document listed in the authority file.</w:delText>
        </w:r>
        <w:bookmarkEnd w:id="162"/>
        <w:r w:rsidR="00990EBD" w:rsidDel="00990EBD">
          <w:rPr>
            <w:szCs w:val="17"/>
          </w:rPr>
          <w:delText xml:space="preserve"> </w:delText>
        </w:r>
      </w:del>
    </w:p>
    <w:p w14:paraId="68D6227B" w14:textId="77777777" w:rsidR="00807B26" w:rsidRPr="00907435" w:rsidRDefault="00807B26" w:rsidP="00907435">
      <w:pPr>
        <w:pStyle w:val="Heading2"/>
        <w:rPr>
          <w:del w:id="164" w:author="Author"/>
        </w:rPr>
      </w:pPr>
      <w:del w:id="165" w:author="Author">
        <w:r w:rsidRPr="00907435">
          <w:delText>DATA ELEMENTS</w:delText>
        </w:r>
      </w:del>
    </w:p>
    <w:bookmarkStart w:id="166" w:name="_Ref76724744"/>
    <w:p w14:paraId="7ADB4F7E" w14:textId="62062D5F" w:rsidR="00F40C0F" w:rsidRPr="00470BDF" w:rsidRDefault="00F40C0F">
      <w:pPr>
        <w:pStyle w:val="ONUME"/>
        <w:numPr>
          <w:ilvl w:val="0"/>
          <w:numId w:val="0"/>
        </w:numPr>
        <w:tabs>
          <w:tab w:val="left" w:pos="540"/>
        </w:tabs>
        <w:spacing w:after="120"/>
        <w:rPr>
          <w:szCs w:val="17"/>
        </w:rPr>
        <w:pPrChange w:id="167" w:author="Author">
          <w:pPr>
            <w:pStyle w:val="ONUME"/>
          </w:pPr>
        </w:pPrChange>
      </w:pPr>
      <w:ins w:id="168" w:author="Author">
        <w:r w:rsidRPr="00470BDF">
          <w:rPr>
            <w:szCs w:val="17"/>
          </w:rPr>
          <w:fldChar w:fldCharType="begin"/>
        </w:r>
        <w:r w:rsidRPr="00470BDF">
          <w:rPr>
            <w:szCs w:val="17"/>
          </w:rPr>
          <w:instrText xml:space="preserve"> AUTONUM  </w:instrText>
        </w:r>
        <w:r w:rsidRPr="00470BDF">
          <w:rPr>
            <w:szCs w:val="17"/>
          </w:rPr>
          <w:fldChar w:fldCharType="end"/>
        </w:r>
        <w:r w:rsidRPr="00470BDF">
          <w:rPr>
            <w:szCs w:val="17"/>
          </w:rPr>
          <w:tab/>
        </w:r>
      </w:ins>
      <w:r w:rsidRPr="00470BDF">
        <w:rPr>
          <w:szCs w:val="17"/>
        </w:rPr>
        <w:t xml:space="preserve">For each publication, the authority file </w:t>
      </w:r>
      <w:del w:id="169" w:author="Author">
        <w:r w:rsidRPr="00470BDF" w:rsidDel="00380FE9">
          <w:rPr>
            <w:szCs w:val="17"/>
          </w:rPr>
          <w:delText xml:space="preserve">should </w:delText>
        </w:r>
      </w:del>
      <w:ins w:id="170" w:author="Author">
        <w:r w:rsidR="00380FE9">
          <w:rPr>
            <w:szCs w:val="17"/>
          </w:rPr>
          <w:t>must</w:t>
        </w:r>
        <w:r w:rsidR="00380FE9" w:rsidRPr="00470BDF">
          <w:rPr>
            <w:szCs w:val="17"/>
          </w:rPr>
          <w:t xml:space="preserve"> </w:t>
        </w:r>
      </w:ins>
      <w:r w:rsidRPr="00470BDF">
        <w:rPr>
          <w:szCs w:val="17"/>
        </w:rPr>
        <w:t>contain the following minimum data elements to uniquely identify all types of patent documents as originally published by the IPO:</w:t>
      </w:r>
      <w:bookmarkEnd w:id="166"/>
    </w:p>
    <w:p w14:paraId="4A859F34" w14:textId="77777777" w:rsidR="00F40C0F" w:rsidRPr="007B3A37" w:rsidRDefault="00F40C0F" w:rsidP="007B3A37">
      <w:pPr>
        <w:pStyle w:val="ListParagraph"/>
        <w:numPr>
          <w:ilvl w:val="0"/>
          <w:numId w:val="6"/>
        </w:numPr>
        <w:spacing w:after="120" w:line="240" w:lineRule="auto"/>
        <w:ind w:left="900"/>
        <w:contextualSpacing w:val="0"/>
      </w:pPr>
      <w:r w:rsidRPr="007B3A37">
        <w:rPr>
          <w:color w:val="000000"/>
        </w:rPr>
        <w:t>t</w:t>
      </w:r>
      <w:r w:rsidRPr="007B3A37">
        <w:t>wo-letter alphabetic code of the IPO publishing the document (publication authority);</w:t>
      </w:r>
    </w:p>
    <w:p w14:paraId="03396AE1" w14:textId="77777777" w:rsidR="00F40C0F" w:rsidRPr="007B3A37" w:rsidRDefault="00F40C0F" w:rsidP="007B3A37">
      <w:pPr>
        <w:pStyle w:val="ListParagraph"/>
        <w:numPr>
          <w:ilvl w:val="0"/>
          <w:numId w:val="6"/>
        </w:numPr>
        <w:spacing w:after="120" w:line="240" w:lineRule="auto"/>
        <w:ind w:left="900"/>
        <w:contextualSpacing w:val="0"/>
      </w:pPr>
      <w:r w:rsidRPr="007B3A37">
        <w:t>publication number;</w:t>
      </w:r>
    </w:p>
    <w:p w14:paraId="4CC5FD2C" w14:textId="3E6599A1" w:rsidR="00F40C0F" w:rsidRPr="007B3A37" w:rsidRDefault="00F40C0F" w:rsidP="007B3A37">
      <w:pPr>
        <w:pStyle w:val="ListParagraph"/>
        <w:numPr>
          <w:ilvl w:val="0"/>
          <w:numId w:val="6"/>
        </w:numPr>
        <w:spacing w:after="120" w:line="240" w:lineRule="auto"/>
        <w:ind w:left="900"/>
        <w:contextualSpacing w:val="0"/>
      </w:pPr>
      <w:r w:rsidRPr="007B3A37">
        <w:t xml:space="preserve">kind code of the patent document </w:t>
      </w:r>
      <w:del w:id="171" w:author="Author">
        <w:r w:rsidRPr="007B3A37" w:rsidDel="00380FE9">
          <w:delText>(kind-of-document code)</w:delText>
        </w:r>
      </w:del>
      <w:r w:rsidRPr="007340B7">
        <w:t>;</w:t>
      </w:r>
      <w:r w:rsidRPr="007B3A37">
        <w:t xml:space="preserve"> and</w:t>
      </w:r>
    </w:p>
    <w:p w14:paraId="628E6D1B" w14:textId="77777777" w:rsidR="00F40C0F" w:rsidRPr="007B3A37" w:rsidRDefault="00F40C0F" w:rsidP="007B3A37">
      <w:pPr>
        <w:pStyle w:val="ListParagraph"/>
        <w:numPr>
          <w:ilvl w:val="0"/>
          <w:numId w:val="6"/>
        </w:numPr>
        <w:spacing w:after="120" w:line="240" w:lineRule="auto"/>
        <w:ind w:left="900"/>
        <w:contextualSpacing w:val="0"/>
      </w:pPr>
      <w:r w:rsidRPr="007B3A37">
        <w:t>publication date.</w:t>
      </w:r>
    </w:p>
    <w:p w14:paraId="36923A66" w14:textId="77777777" w:rsidR="00807B26" w:rsidRPr="00D62DB3" w:rsidRDefault="00807B26" w:rsidP="00805352">
      <w:pPr>
        <w:pStyle w:val="ONUME"/>
        <w:rPr>
          <w:del w:id="172" w:author="Author"/>
          <w:szCs w:val="17"/>
        </w:rPr>
      </w:pPr>
      <w:del w:id="173" w:author="Author">
        <w:r w:rsidRPr="00D62DB3">
          <w:rPr>
            <w:szCs w:val="17"/>
          </w:rPr>
          <w:delText>In addition to the elements listed above, the authority file may contain the following data elements:</w:delText>
        </w:r>
      </w:del>
    </w:p>
    <w:p w14:paraId="22D73CD7" w14:textId="77777777" w:rsidR="00807B26" w:rsidRPr="00D62DB3" w:rsidRDefault="00807B26" w:rsidP="00191469">
      <w:pPr>
        <w:pStyle w:val="ListParagraph"/>
        <w:numPr>
          <w:ilvl w:val="0"/>
          <w:numId w:val="8"/>
        </w:numPr>
        <w:spacing w:before="120" w:after="120" w:line="240" w:lineRule="auto"/>
        <w:ind w:left="927"/>
        <w:contextualSpacing w:val="0"/>
        <w:rPr>
          <w:del w:id="174" w:author="Author"/>
          <w:szCs w:val="17"/>
        </w:rPr>
      </w:pPr>
      <w:del w:id="175" w:author="Author">
        <w:r w:rsidRPr="00D62DB3">
          <w:rPr>
            <w:szCs w:val="17"/>
          </w:rPr>
          <w:delText xml:space="preserve">publication exception code </w:delText>
        </w:r>
        <w:r w:rsidRPr="00907435">
          <w:rPr>
            <w:szCs w:val="17"/>
          </w:rPr>
          <w:delText>(</w:delText>
        </w:r>
        <w:r w:rsidR="005B7CEB" w:rsidRPr="00907435">
          <w:rPr>
            <w:color w:val="000000"/>
            <w:szCs w:val="17"/>
          </w:rPr>
          <w:delText>for example</w:delText>
        </w:r>
        <w:r w:rsidRPr="00907435">
          <w:rPr>
            <w:szCs w:val="17"/>
          </w:rPr>
          <w:delText xml:space="preserve"> </w:delText>
        </w:r>
        <w:r w:rsidR="00C91994" w:rsidRPr="00907435">
          <w:rPr>
            <w:color w:val="000000"/>
            <w:szCs w:val="17"/>
          </w:rPr>
          <w:delText>to identify</w:delText>
        </w:r>
        <w:r w:rsidR="00C91994" w:rsidRPr="003A6421">
          <w:rPr>
            <w:color w:val="000000"/>
            <w:szCs w:val="17"/>
          </w:rPr>
          <w:delText xml:space="preserve"> </w:delText>
        </w:r>
        <w:r w:rsidRPr="00907435">
          <w:rPr>
            <w:szCs w:val="17"/>
          </w:rPr>
          <w:delText>withdrawn</w:delText>
        </w:r>
        <w:r w:rsidRPr="00D62DB3">
          <w:rPr>
            <w:szCs w:val="17"/>
          </w:rPr>
          <w:delText xml:space="preserve"> or missing documents);</w:delText>
        </w:r>
      </w:del>
    </w:p>
    <w:p w14:paraId="3645B928" w14:textId="77777777" w:rsidR="00807B26" w:rsidRPr="00D62DB3" w:rsidRDefault="00807B26" w:rsidP="00191469">
      <w:pPr>
        <w:pStyle w:val="ListParagraph"/>
        <w:numPr>
          <w:ilvl w:val="0"/>
          <w:numId w:val="8"/>
        </w:numPr>
        <w:spacing w:before="120" w:after="120" w:line="240" w:lineRule="auto"/>
        <w:ind w:left="927"/>
        <w:contextualSpacing w:val="0"/>
        <w:rPr>
          <w:del w:id="176" w:author="Author"/>
          <w:szCs w:val="17"/>
        </w:rPr>
      </w:pPr>
      <w:del w:id="177" w:author="Author">
        <w:r w:rsidRPr="00D62DB3">
          <w:rPr>
            <w:szCs w:val="17"/>
          </w:rPr>
          <w:delText>priority application identification of the corresponding publication, which should contain the following sub-elements:</w:delText>
        </w:r>
      </w:del>
    </w:p>
    <w:p w14:paraId="50A5D5B4" w14:textId="77777777" w:rsidR="00C77E74" w:rsidRPr="00994D7A" w:rsidRDefault="00C77E74">
      <w:pPr>
        <w:pStyle w:val="ListParagraph"/>
        <w:numPr>
          <w:ilvl w:val="0"/>
          <w:numId w:val="7"/>
        </w:numPr>
        <w:spacing w:before="120" w:after="120" w:line="240" w:lineRule="auto"/>
        <w:ind w:left="1426"/>
        <w:contextualSpacing w:val="0"/>
        <w:rPr>
          <w:del w:id="178" w:author="Author"/>
        </w:rPr>
        <w:pPrChange w:id="179" w:author="Author">
          <w:pPr>
            <w:pStyle w:val="ListParagraph"/>
            <w:numPr>
              <w:numId w:val="7"/>
            </w:numPr>
            <w:spacing w:before="120" w:after="120"/>
            <w:ind w:left="1560" w:hanging="426"/>
            <w:contextualSpacing w:val="0"/>
          </w:pPr>
        </w:pPrChange>
      </w:pPr>
      <w:del w:id="180" w:author="Author">
        <w:r w:rsidRPr="00994D7A">
          <w:delText>two-letter alphabetic code of the IPO publishing the priority application;</w:delText>
        </w:r>
      </w:del>
    </w:p>
    <w:p w14:paraId="1CBF35E0" w14:textId="77777777" w:rsidR="00807B26" w:rsidRPr="00D62DB3" w:rsidRDefault="00C77E74" w:rsidP="00BF61DF">
      <w:pPr>
        <w:pStyle w:val="ListParagraph"/>
        <w:numPr>
          <w:ilvl w:val="0"/>
          <w:numId w:val="7"/>
        </w:numPr>
        <w:spacing w:before="120" w:after="120" w:line="240" w:lineRule="auto"/>
        <w:ind w:left="1560" w:hanging="426"/>
        <w:contextualSpacing w:val="0"/>
        <w:rPr>
          <w:del w:id="181" w:author="Author"/>
          <w:szCs w:val="17"/>
        </w:rPr>
      </w:pPr>
      <w:del w:id="182" w:author="Author">
        <w:r w:rsidRPr="00994D7A">
          <w:delText>priority application number;</w:delText>
        </w:r>
      </w:del>
    </w:p>
    <w:p w14:paraId="6E82973B" w14:textId="77777777" w:rsidR="00807B26" w:rsidRPr="00D62DB3" w:rsidRDefault="00807B26" w:rsidP="00BF61DF">
      <w:pPr>
        <w:pStyle w:val="ListParagraph"/>
        <w:numPr>
          <w:ilvl w:val="0"/>
          <w:numId w:val="7"/>
        </w:numPr>
        <w:spacing w:before="120" w:after="120" w:line="240" w:lineRule="auto"/>
        <w:ind w:left="1560" w:hanging="426"/>
        <w:contextualSpacing w:val="0"/>
        <w:rPr>
          <w:del w:id="183" w:author="Author"/>
          <w:szCs w:val="17"/>
        </w:rPr>
      </w:pPr>
      <w:del w:id="184" w:author="Author">
        <w:r w:rsidRPr="00D62DB3">
          <w:rPr>
            <w:szCs w:val="17"/>
          </w:rPr>
          <w:delText>kind-of-document code of the priority application</w:delText>
        </w:r>
        <w:r w:rsidR="00191469" w:rsidRPr="00D62DB3">
          <w:rPr>
            <w:szCs w:val="17"/>
          </w:rPr>
          <w:delText xml:space="preserve">; </w:delText>
        </w:r>
        <w:r w:rsidRPr="00D62DB3">
          <w:rPr>
            <w:szCs w:val="17"/>
          </w:rPr>
          <w:delText xml:space="preserve"> and</w:delText>
        </w:r>
      </w:del>
    </w:p>
    <w:p w14:paraId="59C30D27" w14:textId="77777777" w:rsidR="00C77E74" w:rsidRPr="00994D7A" w:rsidRDefault="00C77E74">
      <w:pPr>
        <w:pStyle w:val="ListParagraph"/>
        <w:numPr>
          <w:ilvl w:val="0"/>
          <w:numId w:val="7"/>
        </w:numPr>
        <w:spacing w:before="120" w:after="120" w:line="240" w:lineRule="auto"/>
        <w:ind w:left="1426"/>
        <w:contextualSpacing w:val="0"/>
        <w:rPr>
          <w:del w:id="185" w:author="Author"/>
        </w:rPr>
        <w:pPrChange w:id="186" w:author="Author">
          <w:pPr>
            <w:pStyle w:val="ListParagraph"/>
            <w:numPr>
              <w:numId w:val="7"/>
            </w:numPr>
            <w:spacing w:before="120" w:after="120"/>
            <w:ind w:left="1560" w:hanging="426"/>
            <w:contextualSpacing w:val="0"/>
          </w:pPr>
        </w:pPrChange>
      </w:pPr>
      <w:del w:id="187" w:author="Author">
        <w:r w:rsidRPr="00994D7A">
          <w:delText>filing date of the priority application.</w:delText>
        </w:r>
      </w:del>
    </w:p>
    <w:p w14:paraId="6C706987" w14:textId="77777777" w:rsidR="00807B26" w:rsidRPr="00D62DB3" w:rsidRDefault="00807B26" w:rsidP="00191469">
      <w:pPr>
        <w:pStyle w:val="ListParagraph"/>
        <w:numPr>
          <w:ilvl w:val="0"/>
          <w:numId w:val="8"/>
        </w:numPr>
        <w:spacing w:before="120" w:after="120" w:line="240" w:lineRule="auto"/>
        <w:ind w:left="927"/>
        <w:contextualSpacing w:val="0"/>
        <w:rPr>
          <w:del w:id="188" w:author="Author"/>
          <w:szCs w:val="17"/>
        </w:rPr>
      </w:pPr>
      <w:bookmarkStart w:id="189" w:name="_Ref76724231"/>
      <w:del w:id="190" w:author="Author">
        <w:r w:rsidRPr="00D62DB3">
          <w:rPr>
            <w:szCs w:val="17"/>
          </w:rPr>
          <w:delText>application identification of the corresponding publication, which should contain the following sub-elements:</w:delText>
        </w:r>
        <w:bookmarkEnd w:id="189"/>
      </w:del>
    </w:p>
    <w:p w14:paraId="5A83D46A" w14:textId="77777777" w:rsidR="00C77E74" w:rsidRPr="00994D7A" w:rsidRDefault="00C77E74">
      <w:pPr>
        <w:pStyle w:val="ListParagraph"/>
        <w:numPr>
          <w:ilvl w:val="0"/>
          <w:numId w:val="9"/>
        </w:numPr>
        <w:spacing w:before="120" w:after="120" w:line="240" w:lineRule="auto"/>
        <w:ind w:left="1426"/>
        <w:contextualSpacing w:val="0"/>
        <w:rPr>
          <w:del w:id="191" w:author="Author"/>
        </w:rPr>
        <w:pPrChange w:id="192" w:author="Author">
          <w:pPr>
            <w:pStyle w:val="ListParagraph"/>
            <w:numPr>
              <w:numId w:val="9"/>
            </w:numPr>
            <w:spacing w:before="120" w:after="120"/>
            <w:ind w:left="1494" w:hanging="360"/>
            <w:contextualSpacing w:val="0"/>
          </w:pPr>
        </w:pPrChange>
      </w:pPr>
      <w:del w:id="193" w:author="Author">
        <w:r w:rsidRPr="00994D7A">
          <w:delText>two-letter alphabetic code of the IPO publishing the application;</w:delText>
        </w:r>
      </w:del>
    </w:p>
    <w:p w14:paraId="0E78D28F" w14:textId="77777777" w:rsidR="00C77E74" w:rsidRPr="00994D7A" w:rsidRDefault="00C77E74">
      <w:pPr>
        <w:pStyle w:val="ListParagraph"/>
        <w:numPr>
          <w:ilvl w:val="0"/>
          <w:numId w:val="9"/>
        </w:numPr>
        <w:spacing w:before="120" w:after="120" w:line="240" w:lineRule="auto"/>
        <w:ind w:left="1426"/>
        <w:contextualSpacing w:val="0"/>
        <w:rPr>
          <w:del w:id="194" w:author="Author"/>
        </w:rPr>
        <w:pPrChange w:id="195" w:author="Author">
          <w:pPr>
            <w:pStyle w:val="ListParagraph"/>
            <w:numPr>
              <w:numId w:val="9"/>
            </w:numPr>
            <w:spacing w:before="120" w:after="120"/>
            <w:ind w:left="1494" w:hanging="360"/>
            <w:contextualSpacing w:val="0"/>
          </w:pPr>
        </w:pPrChange>
      </w:pPr>
      <w:del w:id="196" w:author="Author">
        <w:r w:rsidRPr="00994D7A">
          <w:delText>application number; and</w:delText>
        </w:r>
      </w:del>
    </w:p>
    <w:p w14:paraId="4C326894" w14:textId="77777777" w:rsidR="00C77E74" w:rsidRPr="00994D7A" w:rsidRDefault="00C77E74">
      <w:pPr>
        <w:pStyle w:val="ListParagraph"/>
        <w:numPr>
          <w:ilvl w:val="0"/>
          <w:numId w:val="9"/>
        </w:numPr>
        <w:spacing w:before="120" w:after="120" w:line="240" w:lineRule="auto"/>
        <w:ind w:left="1426"/>
        <w:contextualSpacing w:val="0"/>
        <w:rPr>
          <w:del w:id="197" w:author="Author"/>
        </w:rPr>
        <w:pPrChange w:id="198" w:author="Author">
          <w:pPr>
            <w:pStyle w:val="ListParagraph"/>
            <w:numPr>
              <w:numId w:val="9"/>
            </w:numPr>
            <w:spacing w:before="120" w:after="120"/>
            <w:ind w:left="1494" w:hanging="360"/>
            <w:contextualSpacing w:val="0"/>
          </w:pPr>
        </w:pPrChange>
      </w:pPr>
      <w:del w:id="199" w:author="Author">
        <w:r w:rsidRPr="00994D7A">
          <w:delText>filing date.</w:delText>
        </w:r>
      </w:del>
    </w:p>
    <w:p w14:paraId="65F62505" w14:textId="77777777" w:rsidR="00F71ED6" w:rsidRPr="00907435" w:rsidRDefault="008C0DB6" w:rsidP="00907435">
      <w:pPr>
        <w:pStyle w:val="ListParagraph"/>
        <w:numPr>
          <w:ilvl w:val="0"/>
          <w:numId w:val="8"/>
        </w:numPr>
        <w:spacing w:before="120" w:after="120" w:line="240" w:lineRule="auto"/>
        <w:ind w:left="927"/>
        <w:contextualSpacing w:val="0"/>
        <w:rPr>
          <w:del w:id="200" w:author="Author"/>
          <w:szCs w:val="17"/>
        </w:rPr>
      </w:pPr>
      <w:del w:id="201" w:author="Author">
        <w:r w:rsidRPr="00907435">
          <w:rPr>
            <w:szCs w:val="17"/>
          </w:rPr>
          <w:delText>indication</w:delText>
        </w:r>
        <w:r w:rsidR="00F71ED6" w:rsidRPr="00907435">
          <w:rPr>
            <w:szCs w:val="17"/>
          </w:rPr>
          <w:delText xml:space="preserve"> of </w:delText>
        </w:r>
        <w:r w:rsidR="005B6DF7" w:rsidRPr="00907435">
          <w:rPr>
            <w:szCs w:val="17"/>
          </w:rPr>
          <w:delText xml:space="preserve">whether </w:delText>
        </w:r>
        <w:r w:rsidR="0019747D" w:rsidRPr="00907435">
          <w:rPr>
            <w:szCs w:val="17"/>
          </w:rPr>
          <w:delText>the</w:delText>
        </w:r>
        <w:r w:rsidR="008227EA" w:rsidRPr="00907435">
          <w:rPr>
            <w:szCs w:val="17"/>
          </w:rPr>
          <w:delText xml:space="preserve"> </w:delText>
        </w:r>
        <w:r w:rsidR="00A8690D" w:rsidRPr="00907435">
          <w:rPr>
            <w:szCs w:val="17"/>
          </w:rPr>
          <w:delText xml:space="preserve">abstract, </w:delText>
        </w:r>
        <w:r w:rsidR="000C479F" w:rsidRPr="00907435">
          <w:rPr>
            <w:szCs w:val="17"/>
          </w:rPr>
          <w:delText>d</w:delText>
        </w:r>
        <w:r w:rsidR="000748A0" w:rsidRPr="00907435">
          <w:rPr>
            <w:szCs w:val="17"/>
          </w:rPr>
          <w:delText xml:space="preserve">escription, </w:delText>
        </w:r>
        <w:r w:rsidR="000C479F" w:rsidRPr="00907435">
          <w:rPr>
            <w:szCs w:val="17"/>
          </w:rPr>
          <w:delText>c</w:delText>
        </w:r>
        <w:r w:rsidR="000748A0" w:rsidRPr="00907435">
          <w:rPr>
            <w:szCs w:val="17"/>
          </w:rPr>
          <w:delText xml:space="preserve">laims </w:delText>
        </w:r>
        <w:r w:rsidR="00BC725C" w:rsidRPr="00907435">
          <w:rPr>
            <w:szCs w:val="17"/>
          </w:rPr>
          <w:delText xml:space="preserve">of </w:delText>
        </w:r>
        <w:r w:rsidR="00F71ED6" w:rsidRPr="00907435">
          <w:rPr>
            <w:szCs w:val="17"/>
          </w:rPr>
          <w:delText>a publication are text</w:delText>
        </w:r>
        <w:r w:rsidR="0058665B" w:rsidRPr="00907435">
          <w:rPr>
            <w:szCs w:val="17"/>
          </w:rPr>
          <w:delText>-</w:delText>
        </w:r>
        <w:r w:rsidR="00F71ED6" w:rsidRPr="00907435">
          <w:rPr>
            <w:szCs w:val="17"/>
          </w:rPr>
          <w:delText>searchable, through</w:delText>
        </w:r>
        <w:r w:rsidR="00BC725C" w:rsidRPr="00907435">
          <w:rPr>
            <w:szCs w:val="17"/>
          </w:rPr>
          <w:delText xml:space="preserve"> selection of one of</w:delText>
        </w:r>
        <w:r w:rsidR="00F71ED6" w:rsidRPr="00907435">
          <w:rPr>
            <w:szCs w:val="17"/>
          </w:rPr>
          <w:delText xml:space="preserve"> the following </w:delText>
        </w:r>
        <w:r w:rsidR="00BC725C" w:rsidRPr="00907435">
          <w:rPr>
            <w:szCs w:val="17"/>
          </w:rPr>
          <w:delText>codes</w:delText>
        </w:r>
        <w:r w:rsidR="00E5262B" w:rsidRPr="00907435">
          <w:rPr>
            <w:szCs w:val="17"/>
          </w:rPr>
          <w:delText>:</w:delText>
        </w:r>
      </w:del>
    </w:p>
    <w:p w14:paraId="2EF71DEA" w14:textId="77777777" w:rsidR="00F71ED6" w:rsidRPr="00907435" w:rsidRDefault="00F71ED6" w:rsidP="00907435">
      <w:pPr>
        <w:pStyle w:val="ListParagraph"/>
        <w:numPr>
          <w:ilvl w:val="0"/>
          <w:numId w:val="10"/>
        </w:numPr>
        <w:spacing w:before="120" w:after="120" w:line="240" w:lineRule="auto"/>
        <w:contextualSpacing w:val="0"/>
        <w:rPr>
          <w:del w:id="202" w:author="Author"/>
          <w:color w:val="000000"/>
          <w:szCs w:val="17"/>
        </w:rPr>
      </w:pPr>
      <w:del w:id="203" w:author="Author">
        <w:r w:rsidRPr="00907435">
          <w:rPr>
            <w:color w:val="000000"/>
            <w:szCs w:val="17"/>
          </w:rPr>
          <w:delText>“N” – Not available</w:delText>
        </w:r>
      </w:del>
    </w:p>
    <w:p w14:paraId="59435F77" w14:textId="77777777" w:rsidR="00F71ED6" w:rsidRPr="00907435" w:rsidRDefault="00F71ED6" w:rsidP="00907435">
      <w:pPr>
        <w:pStyle w:val="ListParagraph"/>
        <w:numPr>
          <w:ilvl w:val="0"/>
          <w:numId w:val="10"/>
        </w:numPr>
        <w:spacing w:before="120" w:after="120" w:line="240" w:lineRule="auto"/>
        <w:contextualSpacing w:val="0"/>
        <w:rPr>
          <w:del w:id="204" w:author="Author"/>
          <w:color w:val="000000"/>
          <w:szCs w:val="17"/>
        </w:rPr>
      </w:pPr>
      <w:del w:id="205" w:author="Author">
        <w:r w:rsidRPr="00907435">
          <w:rPr>
            <w:color w:val="000000"/>
            <w:szCs w:val="17"/>
          </w:rPr>
          <w:delText>“U” – Unknown</w:delText>
        </w:r>
      </w:del>
    </w:p>
    <w:p w14:paraId="08B240AF" w14:textId="77777777" w:rsidR="00F71ED6" w:rsidRPr="00907435" w:rsidRDefault="00A8690D" w:rsidP="00907435">
      <w:pPr>
        <w:pStyle w:val="ListParagraph"/>
        <w:numPr>
          <w:ilvl w:val="0"/>
          <w:numId w:val="10"/>
        </w:numPr>
        <w:spacing w:before="120" w:after="120" w:line="240" w:lineRule="auto"/>
        <w:contextualSpacing w:val="0"/>
        <w:rPr>
          <w:del w:id="206" w:author="Author"/>
          <w:color w:val="000000"/>
          <w:szCs w:val="17"/>
        </w:rPr>
      </w:pPr>
      <w:del w:id="207" w:author="Author">
        <w:r w:rsidRPr="00907435">
          <w:rPr>
            <w:color w:val="000000"/>
            <w:szCs w:val="17"/>
          </w:rPr>
          <w:delText xml:space="preserve">two-letter </w:delText>
        </w:r>
        <w:r w:rsidR="00BC725C" w:rsidRPr="00907435">
          <w:rPr>
            <w:color w:val="000000"/>
            <w:szCs w:val="17"/>
          </w:rPr>
          <w:delText>l</w:delText>
        </w:r>
        <w:r w:rsidR="00F71ED6" w:rsidRPr="00907435">
          <w:rPr>
            <w:color w:val="000000"/>
            <w:szCs w:val="17"/>
          </w:rPr>
          <w:delText>anguage</w:delText>
        </w:r>
        <w:r w:rsidR="00BC725C" w:rsidRPr="00907435">
          <w:rPr>
            <w:color w:val="000000"/>
            <w:szCs w:val="17"/>
          </w:rPr>
          <w:delText xml:space="preserve"> code</w:delText>
        </w:r>
        <w:r w:rsidR="00F71ED6" w:rsidRPr="00907435">
          <w:rPr>
            <w:color w:val="000000"/>
            <w:szCs w:val="17"/>
          </w:rPr>
          <w:delText>(s)</w:delText>
        </w:r>
        <w:r w:rsidR="0058665B" w:rsidRPr="00907435">
          <w:rPr>
            <w:color w:val="000000"/>
            <w:szCs w:val="17"/>
          </w:rPr>
          <w:delText xml:space="preserve"> </w:delText>
        </w:r>
        <w:r w:rsidR="00E064A3" w:rsidRPr="00907435">
          <w:rPr>
            <w:color w:val="000000"/>
            <w:szCs w:val="17"/>
          </w:rPr>
          <w:delText>in</w:delText>
        </w:r>
        <w:r w:rsidR="00F71ED6" w:rsidRPr="00907435">
          <w:rPr>
            <w:color w:val="000000"/>
            <w:szCs w:val="17"/>
          </w:rPr>
          <w:delText xml:space="preserve"> which the searchable text is available</w:delText>
        </w:r>
        <w:r w:rsidR="00B7312D" w:rsidRPr="00907435">
          <w:rPr>
            <w:color w:val="000000"/>
            <w:szCs w:val="17"/>
          </w:rPr>
          <w:delText>, either in</w:delText>
        </w:r>
        <w:r w:rsidR="0017224B" w:rsidRPr="00907435">
          <w:rPr>
            <w:color w:val="000000"/>
            <w:szCs w:val="17"/>
          </w:rPr>
          <w:delText xml:space="preserve"> the original language or as an official translation</w:delText>
        </w:r>
        <w:r w:rsidR="00F71ED6" w:rsidRPr="00907435">
          <w:rPr>
            <w:color w:val="000000"/>
            <w:szCs w:val="17"/>
          </w:rPr>
          <w:delText xml:space="preserve"> </w:delText>
        </w:r>
      </w:del>
    </w:p>
    <w:p w14:paraId="2258CF71" w14:textId="5A78DB36" w:rsidR="00EF4219" w:rsidRPr="008F6668" w:rsidRDefault="00807B26">
      <w:pPr>
        <w:tabs>
          <w:tab w:val="left" w:pos="547"/>
        </w:tabs>
        <w:rPr>
          <w:del w:id="208" w:author="Author"/>
        </w:rPr>
        <w:pPrChange w:id="209" w:author="Author">
          <w:pPr>
            <w:pStyle w:val="ONUME"/>
            <w:tabs>
              <w:tab w:val="clear" w:pos="567"/>
              <w:tab w:val="num" w:pos="-360"/>
            </w:tabs>
          </w:pPr>
        </w:pPrChange>
      </w:pPr>
      <w:del w:id="210" w:author="Author">
        <w:r w:rsidRPr="00EF4595">
          <w:rPr>
            <w:szCs w:val="17"/>
          </w:rPr>
          <w:delText xml:space="preserve">Publication exception code (as per paragraph </w:delText>
        </w:r>
        <w:r w:rsidR="00990EBD" w:rsidRPr="00EF4595">
          <w:rPr>
            <w:color w:val="000000"/>
            <w:szCs w:val="17"/>
          </w:rPr>
          <w:delText>9(a)</w:delText>
        </w:r>
        <w:r w:rsidRPr="00EF4595">
          <w:rPr>
            <w:szCs w:val="17"/>
          </w:rPr>
          <w:delText xml:space="preserve"> above) should be always included for the documents, for which the complete publication in machine-readable form is not available (see paragraphs </w:delText>
        </w:r>
        <w:r w:rsidR="00990EBD" w:rsidRPr="00EF4595">
          <w:rPr>
            <w:color w:val="000000"/>
            <w:szCs w:val="17"/>
          </w:rPr>
          <w:delText>23</w:delText>
        </w:r>
        <w:r w:rsidR="00990EBD" w:rsidRPr="00EF4595">
          <w:rPr>
            <w:szCs w:val="17"/>
          </w:rPr>
          <w:delText xml:space="preserve"> </w:delText>
        </w:r>
        <w:r w:rsidRPr="00EF4595">
          <w:rPr>
            <w:szCs w:val="17"/>
          </w:rPr>
          <w:delText xml:space="preserve">to </w:delText>
        </w:r>
        <w:r w:rsidR="00990EBD" w:rsidRPr="00EF4595">
          <w:rPr>
            <w:color w:val="000000"/>
            <w:szCs w:val="17"/>
          </w:rPr>
          <w:delText>26</w:delText>
        </w:r>
        <w:r w:rsidR="00990EBD" w:rsidRPr="00EF4595">
          <w:rPr>
            <w:szCs w:val="17"/>
          </w:rPr>
          <w:delText xml:space="preserve"> </w:delText>
        </w:r>
        <w:r w:rsidRPr="00EF4595">
          <w:rPr>
            <w:szCs w:val="17"/>
          </w:rPr>
          <w:delText>below).</w:delText>
        </w:r>
        <w:r w:rsidR="00EF4219" w:rsidRPr="00EF4595">
          <w:delText xml:space="preserve">  Otherwise, the data element “publication exception code” should not be populated.</w:delText>
        </w:r>
      </w:del>
    </w:p>
    <w:p w14:paraId="3D9B6698" w14:textId="77777777" w:rsidR="00807B26" w:rsidRPr="009C5F03" w:rsidRDefault="00807B26" w:rsidP="00CB2F1D">
      <w:pPr>
        <w:pStyle w:val="ONUME"/>
        <w:rPr>
          <w:del w:id="211" w:author="Author"/>
          <w:szCs w:val="17"/>
        </w:rPr>
      </w:pPr>
      <w:del w:id="212" w:author="Author">
        <w:r w:rsidRPr="009C5F03">
          <w:rPr>
            <w:szCs w:val="17"/>
          </w:rPr>
          <w:delText xml:space="preserve">The provision of the optional data elements indicated in paragraphs </w:delText>
        </w:r>
        <w:r w:rsidR="00990EBD" w:rsidRPr="009C5F03">
          <w:rPr>
            <w:color w:val="000000"/>
            <w:szCs w:val="17"/>
          </w:rPr>
          <w:delText>9(b)</w:delText>
        </w:r>
        <w:r w:rsidR="00907435" w:rsidRPr="009C5F03">
          <w:rPr>
            <w:color w:val="000000"/>
            <w:szCs w:val="17"/>
          </w:rPr>
          <w:delText xml:space="preserve"> </w:delText>
        </w:r>
        <w:r w:rsidR="00990EBD" w:rsidRPr="009C5F03">
          <w:rPr>
            <w:szCs w:val="17"/>
          </w:rPr>
          <w:delText>to 9(d)</w:delText>
        </w:r>
        <w:r w:rsidR="00907435" w:rsidRPr="009C5F03">
          <w:rPr>
            <w:szCs w:val="17"/>
          </w:rPr>
          <w:delText xml:space="preserve"> </w:delText>
        </w:r>
        <w:r w:rsidRPr="009C5F03">
          <w:rPr>
            <w:szCs w:val="17"/>
          </w:rPr>
          <w:delText xml:space="preserve">above remains within the discretion of the </w:delText>
        </w:r>
        <w:r w:rsidR="00BF61DF" w:rsidRPr="009C5F03">
          <w:rPr>
            <w:szCs w:val="17"/>
          </w:rPr>
          <w:delText xml:space="preserve">IPO </w:delText>
        </w:r>
        <w:r w:rsidRPr="009C5F03">
          <w:rPr>
            <w:szCs w:val="17"/>
          </w:rPr>
          <w:delText>generating the authority file.</w:delText>
        </w:r>
        <w:r w:rsidR="00EE7DC4" w:rsidRPr="009C5F03">
          <w:rPr>
            <w:szCs w:val="17"/>
          </w:rPr>
          <w:delText xml:space="preserve"> </w:delText>
        </w:r>
      </w:del>
    </w:p>
    <w:p w14:paraId="0DBBAF70" w14:textId="77777777" w:rsidR="00807B26" w:rsidRPr="009C5F03" w:rsidRDefault="00807B26" w:rsidP="00CB2F1D">
      <w:pPr>
        <w:pStyle w:val="ONUME"/>
        <w:rPr>
          <w:del w:id="213" w:author="Author"/>
          <w:szCs w:val="17"/>
        </w:rPr>
      </w:pPr>
      <w:del w:id="214" w:author="Author">
        <w:r w:rsidRPr="009C5F03">
          <w:rPr>
            <w:szCs w:val="17"/>
          </w:rPr>
          <w:delText>The list of documents in the authority file should be sorted firstly by publication number, secondly by type of document (kind code), thirdly by publication date and (optionally) fourthly by publication exception code and fifthly by priority number.</w:delText>
        </w:r>
      </w:del>
    </w:p>
    <w:p w14:paraId="74460379" w14:textId="77777777" w:rsidR="00807B26" w:rsidRPr="009C5F03" w:rsidRDefault="00807B26" w:rsidP="00CB2F1D">
      <w:pPr>
        <w:pStyle w:val="ONUME"/>
        <w:rPr>
          <w:del w:id="215" w:author="Author"/>
          <w:szCs w:val="17"/>
        </w:rPr>
      </w:pPr>
      <w:del w:id="216" w:author="Author">
        <w:r w:rsidRPr="009C5F03">
          <w:rPr>
            <w:szCs w:val="17"/>
          </w:rPr>
          <w:delText>For the cases where a publication number has been allocated but no document has been published, data elements “kind code” and “publication date” may not be populated.</w:delText>
        </w:r>
      </w:del>
    </w:p>
    <w:p w14:paraId="3D00241B" w14:textId="77777777" w:rsidR="00807B26" w:rsidRPr="009C5F03" w:rsidRDefault="00807B26" w:rsidP="000C479F">
      <w:pPr>
        <w:pStyle w:val="Heading3"/>
        <w:rPr>
          <w:del w:id="217" w:author="Author"/>
        </w:rPr>
      </w:pPr>
      <w:del w:id="218" w:author="Author">
        <w:r w:rsidRPr="009C5F03">
          <w:delText>Field formatting</w:delText>
        </w:r>
      </w:del>
    </w:p>
    <w:p w14:paraId="63A9B5EB" w14:textId="6FE9606D" w:rsidR="00006862" w:rsidRDefault="001227AD">
      <w:pPr>
        <w:pStyle w:val="ONUME"/>
        <w:numPr>
          <w:ilvl w:val="0"/>
          <w:numId w:val="0"/>
        </w:numPr>
        <w:tabs>
          <w:tab w:val="left" w:pos="450"/>
          <w:tab w:val="left" w:pos="547"/>
        </w:tabs>
        <w:spacing w:before="220"/>
        <w:rPr>
          <w:szCs w:val="17"/>
        </w:rPr>
        <w:pPrChange w:id="219" w:author="Author">
          <w:pPr>
            <w:pStyle w:val="ONUME"/>
          </w:pPr>
        </w:pPrChange>
      </w:pPr>
      <w:ins w:id="220" w:author="Author">
        <w:r>
          <w:rPr>
            <w:szCs w:val="17"/>
          </w:rPr>
          <w:t>8.</w:t>
        </w:r>
        <w:r>
          <w:rPr>
            <w:szCs w:val="17"/>
          </w:rPr>
          <w:tab/>
        </w:r>
      </w:ins>
      <w:r w:rsidR="00235B12" w:rsidRPr="00D62DB3">
        <w:rPr>
          <w:szCs w:val="17"/>
        </w:rPr>
        <w:t xml:space="preserve">All elements and sub-elements listed in paragraph </w:t>
      </w:r>
      <w:del w:id="221" w:author="Author">
        <w:r w:rsidR="00907435" w:rsidRPr="00907435">
          <w:rPr>
            <w:color w:val="000000"/>
            <w:szCs w:val="17"/>
          </w:rPr>
          <w:delText>8</w:delText>
        </w:r>
        <w:r w:rsidR="008A4444" w:rsidRPr="00907435">
          <w:rPr>
            <w:szCs w:val="17"/>
          </w:rPr>
          <w:delText xml:space="preserve"> </w:delText>
        </w:r>
        <w:r w:rsidR="00807B26" w:rsidRPr="00907435">
          <w:rPr>
            <w:szCs w:val="17"/>
          </w:rPr>
          <w:delText xml:space="preserve">and </w:delText>
        </w:r>
        <w:r w:rsidR="008A4444" w:rsidRPr="00907435">
          <w:rPr>
            <w:color w:val="000000"/>
            <w:szCs w:val="17"/>
          </w:rPr>
          <w:delText>9</w:delText>
        </w:r>
        <w:r w:rsidR="008A4444" w:rsidRPr="00907435">
          <w:rPr>
            <w:szCs w:val="17"/>
          </w:rPr>
          <w:delText xml:space="preserve"> </w:delText>
        </w:r>
        <w:r w:rsidR="00807B26" w:rsidRPr="00D62DB3">
          <w:rPr>
            <w:szCs w:val="17"/>
          </w:rPr>
          <w:delText>above</w:delText>
        </w:r>
      </w:del>
      <w:ins w:id="222" w:author="Author">
        <w:r w:rsidR="00093E62">
          <w:rPr>
            <w:color w:val="000000"/>
            <w:szCs w:val="17"/>
          </w:rPr>
          <w:t>7</w:t>
        </w:r>
      </w:ins>
      <w:r w:rsidR="00235B12" w:rsidRPr="00907435">
        <w:rPr>
          <w:szCs w:val="17"/>
        </w:rPr>
        <w:t xml:space="preserve"> </w:t>
      </w:r>
      <w:ins w:id="223" w:author="Author">
        <w:r w:rsidR="004A401C">
          <w:rPr>
            <w:szCs w:val="17"/>
          </w:rPr>
          <w:t xml:space="preserve">above </w:t>
        </w:r>
      </w:ins>
      <w:r w:rsidR="00235B12" w:rsidRPr="00D62DB3">
        <w:rPr>
          <w:szCs w:val="17"/>
        </w:rPr>
        <w:t>must be recorded in separate fields.</w:t>
      </w:r>
    </w:p>
    <w:p w14:paraId="356CEEFF" w14:textId="77777777" w:rsidR="00807B26" w:rsidRPr="00D62DB3" w:rsidRDefault="00807B26" w:rsidP="00CB2F1D">
      <w:pPr>
        <w:pStyle w:val="ONUME"/>
        <w:rPr>
          <w:del w:id="224" w:author="Author"/>
          <w:szCs w:val="17"/>
        </w:rPr>
      </w:pPr>
      <w:del w:id="225" w:author="Author">
        <w:r w:rsidRPr="00D62DB3">
          <w:rPr>
            <w:szCs w:val="17"/>
          </w:rPr>
          <w:delText>Examples of text format and XML file structures are provided in Annexes II to IV.</w:delText>
        </w:r>
      </w:del>
    </w:p>
    <w:p w14:paraId="6B0A55CE" w14:textId="77777777" w:rsidR="00623617" w:rsidRPr="00CB704C" w:rsidRDefault="00623617" w:rsidP="00994D7A">
      <w:pPr>
        <w:pStyle w:val="Heading3"/>
        <w:rPr>
          <w:u w:val="single"/>
          <w:rPrChange w:id="226" w:author="Author">
            <w:rPr/>
          </w:rPrChange>
        </w:rPr>
      </w:pPr>
      <w:bookmarkStart w:id="227" w:name="_Toc183784414"/>
      <w:bookmarkStart w:id="228" w:name="_Toc207630917"/>
      <w:r w:rsidRPr="00CB704C">
        <w:rPr>
          <w:u w:val="single"/>
          <w:rPrChange w:id="229" w:author="Author">
            <w:rPr/>
          </w:rPrChange>
        </w:rPr>
        <w:t>Publication authority</w:t>
      </w:r>
      <w:bookmarkEnd w:id="227"/>
      <w:bookmarkEnd w:id="228"/>
    </w:p>
    <w:p w14:paraId="068AB939" w14:textId="35A3D55A" w:rsidR="00623617" w:rsidRPr="00D62DB3" w:rsidRDefault="001227AD" w:rsidP="00990B93">
      <w:pPr>
        <w:pStyle w:val="ONUME"/>
        <w:numPr>
          <w:ilvl w:val="0"/>
          <w:numId w:val="0"/>
        </w:numPr>
        <w:tabs>
          <w:tab w:val="left" w:pos="547"/>
        </w:tabs>
        <w:rPr>
          <w:szCs w:val="17"/>
        </w:rPr>
      </w:pPr>
      <w:bookmarkStart w:id="230" w:name="_Ref76725040"/>
      <w:ins w:id="231" w:author="Author">
        <w:r>
          <w:rPr>
            <w:szCs w:val="17"/>
          </w:rPr>
          <w:t>9.</w:t>
        </w:r>
        <w:r>
          <w:rPr>
            <w:szCs w:val="17"/>
          </w:rPr>
          <w:tab/>
        </w:r>
      </w:ins>
      <w:r w:rsidR="00623617" w:rsidRPr="00D62DB3">
        <w:rPr>
          <w:szCs w:val="17"/>
        </w:rPr>
        <w:t xml:space="preserve">The two-letter alphabetic code for the publication authority – country or region of the IPO generating the authority file – </w:t>
      </w:r>
      <w:del w:id="232" w:author="Author">
        <w:r w:rsidR="00623617" w:rsidRPr="00D62DB3" w:rsidDel="00F13EDA">
          <w:rPr>
            <w:szCs w:val="17"/>
          </w:rPr>
          <w:delText xml:space="preserve">should </w:delText>
        </w:r>
      </w:del>
      <w:ins w:id="233" w:author="Author">
        <w:r w:rsidR="00F13EDA">
          <w:rPr>
            <w:szCs w:val="17"/>
          </w:rPr>
          <w:t>must</w:t>
        </w:r>
        <w:r w:rsidR="00F13EDA" w:rsidRPr="00D62DB3">
          <w:rPr>
            <w:szCs w:val="17"/>
          </w:rPr>
          <w:t xml:space="preserve"> </w:t>
        </w:r>
      </w:ins>
      <w:r w:rsidR="00623617" w:rsidRPr="00D62DB3">
        <w:rPr>
          <w:szCs w:val="17"/>
        </w:rPr>
        <w:t>follow</w:t>
      </w:r>
      <w:ins w:id="234" w:author="Author">
        <w:r w:rsidR="001A126A">
          <w:rPr>
            <w:szCs w:val="17"/>
          </w:rPr>
          <w:t xml:space="preserve"> the</w:t>
        </w:r>
      </w:ins>
      <w:r w:rsidR="00623617" w:rsidRPr="00D62DB3">
        <w:rPr>
          <w:szCs w:val="17"/>
        </w:rPr>
        <w:t xml:space="preserve"> recommendations of WIPO Standard </w:t>
      </w:r>
      <w:hyperlink r:id="rId13" w:history="1">
        <w:r w:rsidR="00623617" w:rsidRPr="007416F5">
          <w:rPr>
            <w:rStyle w:val="Hyperlink"/>
            <w:szCs w:val="17"/>
          </w:rPr>
          <w:t>ST.3</w:t>
        </w:r>
      </w:hyperlink>
      <w:r w:rsidR="00623617" w:rsidRPr="00D62DB3">
        <w:rPr>
          <w:szCs w:val="17"/>
        </w:rPr>
        <w:t>.</w:t>
      </w:r>
      <w:bookmarkEnd w:id="230"/>
    </w:p>
    <w:p w14:paraId="12F07D14" w14:textId="77777777" w:rsidR="00623617" w:rsidRPr="00CB704C" w:rsidRDefault="00623617" w:rsidP="00994D7A">
      <w:pPr>
        <w:pStyle w:val="Heading3"/>
        <w:rPr>
          <w:u w:val="single"/>
          <w:rPrChange w:id="235" w:author="Author">
            <w:rPr/>
          </w:rPrChange>
        </w:rPr>
      </w:pPr>
      <w:bookmarkStart w:id="236" w:name="_Toc183784415"/>
      <w:bookmarkStart w:id="237" w:name="_Toc207630918"/>
      <w:r w:rsidRPr="00CB704C">
        <w:rPr>
          <w:u w:val="single"/>
          <w:rPrChange w:id="238" w:author="Author">
            <w:rPr/>
          </w:rPrChange>
        </w:rPr>
        <w:t xml:space="preserve">Publication </w:t>
      </w:r>
      <w:r w:rsidRPr="00CB704C">
        <w:rPr>
          <w:color w:val="000000"/>
          <w:u w:val="single"/>
          <w:rPrChange w:id="239" w:author="Author">
            <w:rPr>
              <w:color w:val="000000"/>
            </w:rPr>
          </w:rPrChange>
        </w:rPr>
        <w:t>n</w:t>
      </w:r>
      <w:r w:rsidRPr="00CB704C">
        <w:rPr>
          <w:u w:val="single"/>
          <w:rPrChange w:id="240" w:author="Author">
            <w:rPr/>
          </w:rPrChange>
        </w:rPr>
        <w:t>umber</w:t>
      </w:r>
      <w:bookmarkEnd w:id="236"/>
      <w:bookmarkEnd w:id="237"/>
    </w:p>
    <w:p w14:paraId="2EFB12AD" w14:textId="22820C8D" w:rsidR="00623617" w:rsidRPr="00623617" w:rsidRDefault="00F769F3" w:rsidP="000A2115">
      <w:pPr>
        <w:pStyle w:val="ONUME"/>
        <w:numPr>
          <w:ilvl w:val="0"/>
          <w:numId w:val="0"/>
        </w:numPr>
        <w:tabs>
          <w:tab w:val="left" w:pos="547"/>
        </w:tabs>
        <w:rPr>
          <w:szCs w:val="17"/>
        </w:rPr>
      </w:pPr>
      <w:ins w:id="241" w:author="Author">
        <w:r>
          <w:rPr>
            <w:szCs w:val="17"/>
          </w:rPr>
          <w:t>10.</w:t>
        </w:r>
        <w:r w:rsidR="00422D5E">
          <w:rPr>
            <w:szCs w:val="17"/>
          </w:rPr>
          <w:tab/>
        </w:r>
      </w:ins>
      <w:r w:rsidR="00623617" w:rsidRPr="00623617">
        <w:rPr>
          <w:szCs w:val="17"/>
        </w:rPr>
        <w:t xml:space="preserve">Any non-alphanumeric characters – for example, those used as separators, such as dots, commas, dashes, slashes, spaces – should preferably be removed from the publication number, while generally the publication number should </w:t>
      </w:r>
      <w:ins w:id="242" w:author="Author">
        <w:r w:rsidR="00F80556">
          <w:rPr>
            <w:szCs w:val="17"/>
          </w:rPr>
          <w:t>follow</w:t>
        </w:r>
      </w:ins>
      <w:del w:id="243" w:author="Author">
        <w:r w:rsidR="00623617" w:rsidRPr="00623617">
          <w:rPr>
            <w:szCs w:val="17"/>
          </w:rPr>
          <w:delText>be following</w:delText>
        </w:r>
      </w:del>
      <w:r w:rsidR="00623617" w:rsidRPr="00623617">
        <w:rPr>
          <w:szCs w:val="17"/>
        </w:rPr>
        <w:t xml:space="preserve"> the recommendations of WIPO Standard </w:t>
      </w:r>
      <w:hyperlink r:id="rId14" w:history="1">
        <w:r w:rsidR="00623617" w:rsidRPr="002B4105">
          <w:rPr>
            <w:rStyle w:val="Hyperlink"/>
            <w:szCs w:val="17"/>
          </w:rPr>
          <w:t>ST.6</w:t>
        </w:r>
      </w:hyperlink>
      <w:r w:rsidR="00623617" w:rsidRPr="00623617">
        <w:rPr>
          <w:szCs w:val="17"/>
        </w:rPr>
        <w:t>.</w:t>
      </w:r>
    </w:p>
    <w:p w14:paraId="71084957" w14:textId="47700141" w:rsidR="00623617" w:rsidRPr="00CB704C" w:rsidRDefault="00D31018" w:rsidP="00994D7A">
      <w:pPr>
        <w:pStyle w:val="Heading3"/>
        <w:rPr>
          <w:u w:val="single"/>
          <w:rPrChange w:id="244" w:author="Author">
            <w:rPr/>
          </w:rPrChange>
        </w:rPr>
      </w:pPr>
      <w:bookmarkStart w:id="245" w:name="_Toc183784416"/>
      <w:bookmarkStart w:id="246" w:name="_Toc207630919"/>
      <w:ins w:id="247" w:author="Author">
        <w:r w:rsidRPr="00CB704C">
          <w:rPr>
            <w:u w:val="single"/>
            <w:rPrChange w:id="248" w:author="Author">
              <w:rPr/>
            </w:rPrChange>
          </w:rPr>
          <w:t>D</w:t>
        </w:r>
        <w:r w:rsidR="0030317D" w:rsidRPr="00CB704C">
          <w:rPr>
            <w:u w:val="single"/>
            <w:rPrChange w:id="249" w:author="Author">
              <w:rPr/>
            </w:rPrChange>
          </w:rPr>
          <w:t>ocument k</w:t>
        </w:r>
      </w:ins>
      <w:del w:id="250" w:author="Author">
        <w:r w:rsidR="00623617" w:rsidRPr="00CB704C">
          <w:rPr>
            <w:u w:val="single"/>
            <w:rPrChange w:id="251" w:author="Author">
              <w:rPr/>
            </w:rPrChange>
          </w:rPr>
          <w:delText>K</w:delText>
        </w:r>
      </w:del>
      <w:r w:rsidR="00623617" w:rsidRPr="00CB704C">
        <w:rPr>
          <w:u w:val="single"/>
          <w:rPrChange w:id="252" w:author="Author">
            <w:rPr/>
          </w:rPrChange>
        </w:rPr>
        <w:t xml:space="preserve">ind </w:t>
      </w:r>
      <w:r w:rsidR="00623617" w:rsidRPr="00CB704C">
        <w:rPr>
          <w:color w:val="000000"/>
          <w:u w:val="single"/>
          <w:rPrChange w:id="253" w:author="Author">
            <w:rPr>
              <w:color w:val="000000"/>
            </w:rPr>
          </w:rPrChange>
        </w:rPr>
        <w:t>c</w:t>
      </w:r>
      <w:r w:rsidR="00623617" w:rsidRPr="00CB704C">
        <w:rPr>
          <w:u w:val="single"/>
          <w:rPrChange w:id="254" w:author="Author">
            <w:rPr/>
          </w:rPrChange>
        </w:rPr>
        <w:t>ode</w:t>
      </w:r>
      <w:bookmarkEnd w:id="245"/>
      <w:bookmarkEnd w:id="246"/>
    </w:p>
    <w:p w14:paraId="65F28E48" w14:textId="0EF1A5E3" w:rsidR="00623617" w:rsidRPr="00623617" w:rsidRDefault="00F769F3">
      <w:pPr>
        <w:pStyle w:val="ONUME"/>
        <w:numPr>
          <w:ilvl w:val="0"/>
          <w:numId w:val="0"/>
        </w:numPr>
        <w:tabs>
          <w:tab w:val="left" w:pos="547"/>
        </w:tabs>
        <w:rPr>
          <w:szCs w:val="17"/>
        </w:rPr>
        <w:pPrChange w:id="255" w:author="Author">
          <w:pPr>
            <w:pStyle w:val="ONUME"/>
          </w:pPr>
        </w:pPrChange>
      </w:pPr>
      <w:ins w:id="256" w:author="Author">
        <w:r>
          <w:rPr>
            <w:szCs w:val="17"/>
          </w:rPr>
          <w:t>11.</w:t>
        </w:r>
        <w:r w:rsidR="00422D5E">
          <w:rPr>
            <w:szCs w:val="17"/>
          </w:rPr>
          <w:tab/>
        </w:r>
      </w:ins>
      <w:r w:rsidR="00623617" w:rsidRPr="00623617">
        <w:rPr>
          <w:szCs w:val="17"/>
        </w:rPr>
        <w:t xml:space="preserve">Different kinds of patent documents should be identified following the recommendations of WIPO Standard </w:t>
      </w:r>
      <w:ins w:id="257" w:author="Author">
        <w:r w:rsidR="009C1765">
          <w:rPr>
            <w:szCs w:val="17"/>
          </w:rPr>
          <w:fldChar w:fldCharType="begin"/>
        </w:r>
        <w:r w:rsidR="009C1765">
          <w:rPr>
            <w:szCs w:val="17"/>
          </w:rPr>
          <w:instrText>HYPERLINK "https://www.wipo.int/documents/d/standards/docs-en-03-16-01.pdf"</w:instrText>
        </w:r>
      </w:ins>
      <w:r w:rsidR="003F2825">
        <w:rPr>
          <w:szCs w:val="17"/>
        </w:rPr>
      </w:r>
      <w:ins w:id="258" w:author="Author">
        <w:r w:rsidR="009C1765">
          <w:rPr>
            <w:szCs w:val="17"/>
          </w:rPr>
          <w:fldChar w:fldCharType="separate"/>
        </w:r>
        <w:r w:rsidR="00623617" w:rsidRPr="009C1765">
          <w:rPr>
            <w:rStyle w:val="Hyperlink"/>
            <w:szCs w:val="17"/>
          </w:rPr>
          <w:t>ST.16</w:t>
        </w:r>
        <w:r w:rsidR="009C1765">
          <w:rPr>
            <w:szCs w:val="17"/>
          </w:rPr>
          <w:fldChar w:fldCharType="end"/>
        </w:r>
      </w:ins>
      <w:r w:rsidR="00623617" w:rsidRPr="00623617">
        <w:rPr>
          <w:szCs w:val="17"/>
        </w:rPr>
        <w:t xml:space="preserve">.  If the IPO uses </w:t>
      </w:r>
      <w:del w:id="259" w:author="Author">
        <w:r w:rsidR="00807B26" w:rsidRPr="00D62DB3">
          <w:rPr>
            <w:szCs w:val="17"/>
          </w:rPr>
          <w:delText>kind-of-</w:delText>
        </w:r>
      </w:del>
      <w:r w:rsidR="00623617" w:rsidRPr="00623617">
        <w:rPr>
          <w:szCs w:val="17"/>
        </w:rPr>
        <w:t>document</w:t>
      </w:r>
      <w:ins w:id="260" w:author="Author">
        <w:r w:rsidR="00623617" w:rsidRPr="00623617">
          <w:rPr>
            <w:szCs w:val="17"/>
          </w:rPr>
          <w:t xml:space="preserve"> kind</w:t>
        </w:r>
      </w:ins>
      <w:r w:rsidR="00623617" w:rsidRPr="00623617">
        <w:rPr>
          <w:szCs w:val="17"/>
        </w:rPr>
        <w:t xml:space="preserve"> codes which do not follow the recommendations of WIPO Standard ST.16, the definitions of such codes should be provided in the definition file</w:t>
      </w:r>
      <w:del w:id="261" w:author="Author">
        <w:r w:rsidR="00807B26" w:rsidRPr="00D62DB3">
          <w:rPr>
            <w:szCs w:val="17"/>
          </w:rPr>
          <w:delText xml:space="preserve"> (see paragraphs </w:delText>
        </w:r>
        <w:r w:rsidR="008A4444" w:rsidRPr="0A048195">
          <w:rPr>
            <w:color w:val="000000" w:themeColor="text1"/>
            <w:szCs w:val="17"/>
          </w:rPr>
          <w:delText>36</w:delText>
        </w:r>
        <w:r w:rsidR="008A4444" w:rsidRPr="00907435">
          <w:rPr>
            <w:szCs w:val="17"/>
          </w:rPr>
          <w:delText xml:space="preserve"> </w:delText>
        </w:r>
        <w:r w:rsidR="00807B26" w:rsidRPr="00907435">
          <w:rPr>
            <w:szCs w:val="17"/>
          </w:rPr>
          <w:delText xml:space="preserve">and </w:delText>
        </w:r>
        <w:r w:rsidR="008A4444" w:rsidRPr="0A048195">
          <w:rPr>
            <w:color w:val="000000" w:themeColor="text1"/>
            <w:szCs w:val="17"/>
          </w:rPr>
          <w:delText>37</w:delText>
        </w:r>
        <w:r w:rsidR="008A4444" w:rsidRPr="00D62DB3">
          <w:rPr>
            <w:szCs w:val="17"/>
          </w:rPr>
          <w:delText xml:space="preserve"> </w:delText>
        </w:r>
        <w:r w:rsidR="00807B26" w:rsidRPr="00D62DB3">
          <w:rPr>
            <w:szCs w:val="17"/>
          </w:rPr>
          <w:delText>below).</w:delText>
        </w:r>
      </w:del>
      <w:ins w:id="262" w:author="Author">
        <w:r w:rsidR="00623617" w:rsidRPr="00623617">
          <w:rPr>
            <w:szCs w:val="17"/>
          </w:rPr>
          <w:t>.</w:t>
        </w:r>
      </w:ins>
    </w:p>
    <w:p w14:paraId="25494DC7" w14:textId="086F4FE9" w:rsidR="00623617" w:rsidRPr="00623617" w:rsidRDefault="00F769F3">
      <w:pPr>
        <w:pStyle w:val="ONUME"/>
        <w:numPr>
          <w:ilvl w:val="0"/>
          <w:numId w:val="0"/>
        </w:numPr>
        <w:tabs>
          <w:tab w:val="left" w:pos="547"/>
        </w:tabs>
        <w:rPr>
          <w:color w:val="000000"/>
          <w:szCs w:val="17"/>
          <w:u w:val="single"/>
        </w:rPr>
        <w:pPrChange w:id="263" w:author="Author">
          <w:pPr>
            <w:pStyle w:val="ONUME"/>
          </w:pPr>
        </w:pPrChange>
      </w:pPr>
      <w:ins w:id="264" w:author="Author">
        <w:r>
          <w:rPr>
            <w:szCs w:val="17"/>
          </w:rPr>
          <w:t>12.</w:t>
        </w:r>
        <w:r w:rsidR="00422D5E">
          <w:rPr>
            <w:szCs w:val="17"/>
          </w:rPr>
          <w:tab/>
        </w:r>
      </w:ins>
      <w:r w:rsidR="00623617" w:rsidRPr="00623617">
        <w:rPr>
          <w:szCs w:val="17"/>
        </w:rPr>
        <w:t xml:space="preserve">If no </w:t>
      </w:r>
      <w:del w:id="265" w:author="Author">
        <w:r w:rsidR="00807B26" w:rsidRPr="00213D5E">
          <w:rPr>
            <w:szCs w:val="17"/>
          </w:rPr>
          <w:delText xml:space="preserve">kind of patent </w:delText>
        </w:r>
      </w:del>
      <w:r w:rsidR="00623617" w:rsidRPr="00623617">
        <w:rPr>
          <w:szCs w:val="17"/>
        </w:rPr>
        <w:t xml:space="preserve">document </w:t>
      </w:r>
      <w:ins w:id="266" w:author="Author">
        <w:r w:rsidR="00623617" w:rsidRPr="00623617">
          <w:rPr>
            <w:szCs w:val="17"/>
          </w:rPr>
          <w:t xml:space="preserve">kind </w:t>
        </w:r>
      </w:ins>
      <w:r w:rsidR="00623617" w:rsidRPr="00623617">
        <w:rPr>
          <w:szCs w:val="17"/>
        </w:rPr>
        <w:t xml:space="preserve">code was allocated or it is unknown, the corresponding data element “kind code” </w:t>
      </w:r>
      <w:del w:id="267" w:author="Author">
        <w:r w:rsidR="00807B26" w:rsidRPr="00213D5E">
          <w:rPr>
            <w:szCs w:val="17"/>
          </w:rPr>
          <w:delText>may</w:delText>
        </w:r>
      </w:del>
      <w:ins w:id="268" w:author="Author">
        <w:r w:rsidR="00623617" w:rsidRPr="00623617">
          <w:rPr>
            <w:szCs w:val="17"/>
          </w:rPr>
          <w:t>should</w:t>
        </w:r>
      </w:ins>
      <w:r w:rsidR="00623617" w:rsidRPr="00623617">
        <w:rPr>
          <w:szCs w:val="17"/>
        </w:rPr>
        <w:t xml:space="preserve"> not be populated.</w:t>
      </w:r>
    </w:p>
    <w:p w14:paraId="7A98610A" w14:textId="77777777" w:rsidR="00D528EB" w:rsidRPr="00274F86" w:rsidRDefault="00D528EB" w:rsidP="00907435">
      <w:pPr>
        <w:pStyle w:val="Heading3"/>
        <w:rPr>
          <w:del w:id="269" w:author="Author"/>
          <w:color w:val="000000"/>
        </w:rPr>
      </w:pPr>
      <w:del w:id="270" w:author="Author">
        <w:r w:rsidRPr="00274F86">
          <w:rPr>
            <w:color w:val="000000"/>
          </w:rPr>
          <w:delText>Language code</w:delText>
        </w:r>
      </w:del>
    </w:p>
    <w:p w14:paraId="42CFAA8E" w14:textId="77777777" w:rsidR="00D528EB" w:rsidRPr="008C0DB6" w:rsidRDefault="00D528EB" w:rsidP="00907435">
      <w:pPr>
        <w:pStyle w:val="ONUME"/>
        <w:rPr>
          <w:del w:id="271" w:author="Author"/>
          <w:szCs w:val="17"/>
        </w:rPr>
      </w:pPr>
      <w:del w:id="272" w:author="Author">
        <w:r w:rsidRPr="00907435">
          <w:rPr>
            <w:szCs w:val="17"/>
          </w:rPr>
          <w:delText xml:space="preserve">The two-letter code </w:delText>
        </w:r>
        <w:r w:rsidR="008C0DB6" w:rsidRPr="00907435">
          <w:rPr>
            <w:szCs w:val="17"/>
          </w:rPr>
          <w:delText>which identifies</w:delText>
        </w:r>
        <w:r w:rsidRPr="00907435">
          <w:rPr>
            <w:szCs w:val="17"/>
          </w:rPr>
          <w:delText xml:space="preserve"> the language </w:delText>
        </w:r>
        <w:r w:rsidR="008C0DB6" w:rsidRPr="00907435">
          <w:rPr>
            <w:szCs w:val="17"/>
          </w:rPr>
          <w:delText xml:space="preserve">that the text is provided in </w:delText>
        </w:r>
        <w:r w:rsidRPr="00907435">
          <w:rPr>
            <w:szCs w:val="17"/>
          </w:rPr>
          <w:delText xml:space="preserve">should follow </w:delText>
        </w:r>
        <w:r w:rsidR="008C0DB6" w:rsidRPr="00907435">
          <w:rPr>
            <w:szCs w:val="17"/>
          </w:rPr>
          <w:delText xml:space="preserve">the </w:delText>
        </w:r>
        <w:r w:rsidRPr="00907435">
          <w:rPr>
            <w:szCs w:val="17"/>
          </w:rPr>
          <w:delText>recommendations of WIPO Standard ST.96, ExtendedISOLanguageCodeType, which is based on International Standard ISO 639-1 “Codes for the representation of names of languages – Part 1: Alpha2-code”;</w:delText>
        </w:r>
      </w:del>
    </w:p>
    <w:p w14:paraId="6DCA4B1C" w14:textId="77777777" w:rsidR="00623617" w:rsidRPr="00CB704C" w:rsidRDefault="00623617" w:rsidP="00994D7A">
      <w:pPr>
        <w:pStyle w:val="Heading3"/>
        <w:rPr>
          <w:u w:val="single"/>
          <w:rPrChange w:id="273" w:author="Author">
            <w:rPr/>
          </w:rPrChange>
        </w:rPr>
      </w:pPr>
      <w:bookmarkStart w:id="274" w:name="_Toc183784418"/>
      <w:bookmarkStart w:id="275" w:name="_Toc207630920"/>
      <w:r w:rsidRPr="00CB704C">
        <w:rPr>
          <w:u w:val="single"/>
          <w:rPrChange w:id="276" w:author="Author">
            <w:rPr/>
          </w:rPrChange>
        </w:rPr>
        <w:t>Publication date</w:t>
      </w:r>
      <w:bookmarkEnd w:id="274"/>
      <w:bookmarkEnd w:id="275"/>
    </w:p>
    <w:p w14:paraId="04B05A4D" w14:textId="28747080" w:rsidR="00623617" w:rsidRPr="00623617" w:rsidRDefault="00F769F3">
      <w:pPr>
        <w:pStyle w:val="ONUME"/>
        <w:numPr>
          <w:ilvl w:val="0"/>
          <w:numId w:val="0"/>
        </w:numPr>
        <w:tabs>
          <w:tab w:val="left" w:pos="547"/>
        </w:tabs>
        <w:rPr>
          <w:szCs w:val="17"/>
        </w:rPr>
        <w:pPrChange w:id="277" w:author="Author">
          <w:pPr>
            <w:pStyle w:val="ONUME"/>
          </w:pPr>
        </w:pPrChange>
      </w:pPr>
      <w:ins w:id="278" w:author="Author">
        <w:r>
          <w:rPr>
            <w:szCs w:val="17"/>
          </w:rPr>
          <w:t xml:space="preserve">13. </w:t>
        </w:r>
        <w:r w:rsidR="00797244">
          <w:rPr>
            <w:szCs w:val="17"/>
          </w:rPr>
          <w:tab/>
        </w:r>
      </w:ins>
      <w:r w:rsidR="00623617" w:rsidRPr="00623617">
        <w:rPr>
          <w:szCs w:val="17"/>
        </w:rPr>
        <w:t xml:space="preserve">The publication date should be presented in accordance with paragraph 7(a) of WIPO Standard </w:t>
      </w:r>
      <w:del w:id="279" w:author="Author">
        <w:r w:rsidR="00807B26" w:rsidRPr="00D62DB3">
          <w:rPr>
            <w:szCs w:val="17"/>
          </w:rPr>
          <w:delText>ST.2.</w:delText>
        </w:r>
      </w:del>
      <w:ins w:id="280" w:author="Author">
        <w:r w:rsidR="00623617">
          <w:fldChar w:fldCharType="begin"/>
        </w:r>
        <w:r w:rsidR="00623617">
          <w:instrText>HYPERLINK "https://www.wipo.int/documents/d/standards/docs-en-03-02-01.pdf"</w:instrText>
        </w:r>
      </w:ins>
      <w:ins w:id="281" w:author="Author">
        <w:r w:rsidR="00623617">
          <w:fldChar w:fldCharType="separate"/>
        </w:r>
        <w:r w:rsidR="00623617" w:rsidRPr="002B4105">
          <w:rPr>
            <w:rStyle w:val="Hyperlink"/>
            <w:szCs w:val="17"/>
          </w:rPr>
          <w:t>ST.2</w:t>
        </w:r>
        <w:r w:rsidR="00623617">
          <w:fldChar w:fldCharType="end"/>
        </w:r>
        <w:r w:rsidR="00623617" w:rsidRPr="00623617">
          <w:rPr>
            <w:szCs w:val="17"/>
          </w:rPr>
          <w:t>.</w:t>
        </w:r>
      </w:ins>
      <w:r w:rsidR="00623617" w:rsidRPr="00623617">
        <w:rPr>
          <w:szCs w:val="17"/>
        </w:rPr>
        <w:t xml:space="preserve">  For example, ‘2017</w:t>
      </w:r>
      <w:ins w:id="282" w:author="Author" w:date="2025-10-23T17:40:00Z" w16du:dateUtc="2025-10-23T15:40:00Z">
        <w:r w:rsidR="00BB4A24">
          <w:rPr>
            <w:szCs w:val="17"/>
          </w:rPr>
          <w:t>-</w:t>
        </w:r>
      </w:ins>
      <w:r w:rsidR="00623617" w:rsidRPr="00623617">
        <w:rPr>
          <w:szCs w:val="17"/>
        </w:rPr>
        <w:t>06</w:t>
      </w:r>
      <w:ins w:id="283" w:author="Author" w:date="2025-10-23T17:40:00Z" w16du:dateUtc="2025-10-23T15:40:00Z">
        <w:r w:rsidR="00BB4A24">
          <w:rPr>
            <w:szCs w:val="17"/>
          </w:rPr>
          <w:t>-</w:t>
        </w:r>
      </w:ins>
      <w:r w:rsidR="00623617" w:rsidRPr="00623617">
        <w:rPr>
          <w:szCs w:val="17"/>
        </w:rPr>
        <w:t>02’ for ‘June 2, 2017’</w:t>
      </w:r>
      <w:ins w:id="284" w:author="Author" w:date="2025-10-23T17:41:00Z" w16du:dateUtc="2025-10-23T15:41:00Z">
        <w:r w:rsidR="001146E6">
          <w:rPr>
            <w:szCs w:val="17"/>
          </w:rPr>
          <w:t xml:space="preserve">, except for authority files created in accordance with Annex IV, where WIPO Standard ST.36 expects the format </w:t>
        </w:r>
        <w:r w:rsidR="00E42C0B">
          <w:rPr>
            <w:szCs w:val="17"/>
          </w:rPr>
          <w:t>'20170602'</w:t>
        </w:r>
      </w:ins>
      <w:r w:rsidR="00623617" w:rsidRPr="00623617">
        <w:rPr>
          <w:szCs w:val="17"/>
        </w:rPr>
        <w:t>.</w:t>
      </w:r>
    </w:p>
    <w:p w14:paraId="3787AD26" w14:textId="7F3C1D29" w:rsidR="00623617" w:rsidRPr="00006862" w:rsidRDefault="00F769F3">
      <w:pPr>
        <w:pStyle w:val="ONUME"/>
        <w:numPr>
          <w:ilvl w:val="0"/>
          <w:numId w:val="0"/>
        </w:numPr>
        <w:tabs>
          <w:tab w:val="left" w:pos="547"/>
        </w:tabs>
        <w:rPr>
          <w:szCs w:val="17"/>
        </w:rPr>
        <w:pPrChange w:id="285" w:author="Author">
          <w:pPr>
            <w:pStyle w:val="ONUME"/>
          </w:pPr>
        </w:pPrChange>
      </w:pPr>
      <w:bookmarkStart w:id="286" w:name="_Ref76725061"/>
      <w:ins w:id="287" w:author="Author">
        <w:r>
          <w:rPr>
            <w:szCs w:val="17"/>
          </w:rPr>
          <w:t>14.</w:t>
        </w:r>
      </w:ins>
      <w:r w:rsidR="00623617" w:rsidRPr="00D62DB3">
        <w:rPr>
          <w:szCs w:val="17"/>
        </w:rPr>
        <w:t xml:space="preserve">If the publication date </w:t>
      </w:r>
      <w:ins w:id="288" w:author="Author">
        <w:r w:rsidR="0050195C">
          <w:rPr>
            <w:szCs w:val="17"/>
          </w:rPr>
          <w:t xml:space="preserve">of a patent document </w:t>
        </w:r>
      </w:ins>
      <w:r w:rsidR="00623617" w:rsidRPr="00D62DB3">
        <w:rPr>
          <w:szCs w:val="17"/>
        </w:rPr>
        <w:t>is unknown to the IP</w:t>
      </w:r>
      <w:r w:rsidR="00623617">
        <w:rPr>
          <w:szCs w:val="17"/>
        </w:rPr>
        <w:t>O</w:t>
      </w:r>
      <w:r w:rsidR="00623617" w:rsidRPr="00D62DB3">
        <w:rPr>
          <w:szCs w:val="17"/>
        </w:rPr>
        <w:t xml:space="preserve"> generating the authority file</w:t>
      </w:r>
      <w:ins w:id="289" w:author="Author">
        <w:r w:rsidR="00791809">
          <w:rPr>
            <w:szCs w:val="17"/>
          </w:rPr>
          <w:t xml:space="preserve"> or a publication number is not used</w:t>
        </w:r>
      </w:ins>
      <w:r w:rsidR="00623617" w:rsidRPr="00D62DB3">
        <w:rPr>
          <w:szCs w:val="17"/>
        </w:rPr>
        <w:t xml:space="preserve">, the corresponding data element “publication date” </w:t>
      </w:r>
      <w:ins w:id="290" w:author="Author">
        <w:r w:rsidR="00623617">
          <w:rPr>
            <w:szCs w:val="17"/>
          </w:rPr>
          <w:t xml:space="preserve">component </w:t>
        </w:r>
        <w:r w:rsidR="007230AB">
          <w:rPr>
            <w:szCs w:val="17"/>
          </w:rPr>
          <w:t>may</w:t>
        </w:r>
        <w:r w:rsidR="00F20332">
          <w:rPr>
            <w:szCs w:val="17"/>
          </w:rPr>
          <w:t xml:space="preserve"> </w:t>
        </w:r>
      </w:ins>
      <w:r w:rsidR="00807B26" w:rsidRPr="00D62DB3">
        <w:rPr>
          <w:szCs w:val="17"/>
        </w:rPr>
        <w:t>not</w:t>
      </w:r>
      <w:ins w:id="291" w:author="Author">
        <w:r w:rsidR="000A5F5F">
          <w:rPr>
            <w:szCs w:val="17"/>
          </w:rPr>
          <w:t xml:space="preserve"> be populated</w:t>
        </w:r>
        <w:r w:rsidR="004E208E">
          <w:rPr>
            <w:szCs w:val="17"/>
          </w:rPr>
          <w:t>.</w:t>
        </w:r>
      </w:ins>
      <w:del w:id="292" w:author="Author">
        <w:r w:rsidR="00623617" w:rsidDel="004E208E">
          <w:rPr>
            <w:szCs w:val="17"/>
          </w:rPr>
          <w:delText xml:space="preserve"> </w:delText>
        </w:r>
      </w:del>
      <w:bookmarkEnd w:id="286"/>
    </w:p>
    <w:p w14:paraId="4F3FE3E1" w14:textId="4DD9D5C4" w:rsidR="00EF4219" w:rsidRPr="00CB704C" w:rsidRDefault="00F769F3" w:rsidP="00E57577">
      <w:pPr>
        <w:rPr>
          <w:del w:id="293" w:author="Author"/>
          <w:rFonts w:eastAsia="Times New Roman"/>
          <w:kern w:val="0"/>
          <w:szCs w:val="17"/>
          <w:u w:val="single"/>
          <w14:ligatures w14:val="none"/>
          <w:rPrChange w:id="294" w:author="Author">
            <w:rPr>
              <w:del w:id="295" w:author="Author"/>
            </w:rPr>
          </w:rPrChange>
        </w:rPr>
      </w:pPr>
      <w:ins w:id="296" w:author="Author">
        <w:r w:rsidRPr="00EF4595">
          <w:rPr>
            <w:szCs w:val="17"/>
          </w:rPr>
          <w:t>15.</w:t>
        </w:r>
        <w:r w:rsidRPr="00EF4595">
          <w:rPr>
            <w:szCs w:val="17"/>
          </w:rPr>
          <w:tab/>
        </w:r>
        <w:r w:rsidR="00192716" w:rsidRPr="00EF4595">
          <w:rPr>
            <w:szCs w:val="17"/>
          </w:rPr>
          <w:t>The list of documents in the authority file</w:t>
        </w:r>
      </w:ins>
      <w:del w:id="297" w:author="Author">
        <w:r w:rsidR="00554550" w:rsidRPr="00CB704C">
          <w:rPr>
            <w:rFonts w:eastAsiaTheme="majorEastAsia"/>
            <w:color w:val="000000" w:themeColor="text1"/>
            <w:szCs w:val="17"/>
            <w:u w:val="single"/>
            <w:rPrChange w:id="298" w:author="Author">
              <w:rPr>
                <w:rFonts w:eastAsiaTheme="majorEastAsia"/>
                <w:color w:val="000000" w:themeColor="text1"/>
                <w:szCs w:val="17"/>
              </w:rPr>
            </w:rPrChange>
          </w:rPr>
          <w:delText>Publication exception code</w:delText>
        </w:r>
      </w:del>
    </w:p>
    <w:p w14:paraId="56C6F2E9" w14:textId="48621598" w:rsidR="00192716" w:rsidRPr="00E57577" w:rsidRDefault="00807B26">
      <w:pPr>
        <w:rPr>
          <w:szCs w:val="17"/>
        </w:rPr>
        <w:pPrChange w:id="299" w:author="Author">
          <w:pPr>
            <w:pStyle w:val="ONUME"/>
          </w:pPr>
        </w:pPrChange>
      </w:pPr>
      <w:bookmarkStart w:id="300" w:name="_Ref76722662"/>
      <w:del w:id="301" w:author="Author">
        <w:r w:rsidRPr="00EF4595">
          <w:rPr>
            <w:szCs w:val="17"/>
          </w:rPr>
          <w:delText>The publication exception code</w:delText>
        </w:r>
      </w:del>
      <w:r w:rsidR="00192716" w:rsidRPr="00EF4595">
        <w:rPr>
          <w:szCs w:val="17"/>
        </w:rPr>
        <w:t xml:space="preserve"> should be </w:t>
      </w:r>
      <w:del w:id="302" w:author="Author">
        <w:r w:rsidRPr="00EF4595">
          <w:rPr>
            <w:szCs w:val="17"/>
          </w:rPr>
          <w:delText>used for</w:delText>
        </w:r>
      </w:del>
      <w:ins w:id="303" w:author="Author">
        <w:r w:rsidR="00192716" w:rsidRPr="00EF4595">
          <w:rPr>
            <w:szCs w:val="17"/>
          </w:rPr>
          <w:t>sorted by</w:t>
        </w:r>
      </w:ins>
      <w:r w:rsidR="00192716" w:rsidRPr="00EF4595">
        <w:rPr>
          <w:szCs w:val="17"/>
        </w:rPr>
        <w:t xml:space="preserve"> publication </w:t>
      </w:r>
      <w:del w:id="304" w:author="Author">
        <w:r w:rsidRPr="00EF4595">
          <w:rPr>
            <w:szCs w:val="17"/>
          </w:rPr>
          <w:delText>numbers for which the complete</w:delText>
        </w:r>
      </w:del>
      <w:ins w:id="305" w:author="Author">
        <w:r w:rsidR="00192716" w:rsidRPr="00EF4595">
          <w:rPr>
            <w:szCs w:val="17"/>
          </w:rPr>
          <w:t>number, type of document (kind code), and by</w:t>
        </w:r>
      </w:ins>
      <w:r w:rsidR="00192716" w:rsidRPr="00EF4595">
        <w:rPr>
          <w:szCs w:val="17"/>
        </w:rPr>
        <w:t xml:space="preserve"> publication </w:t>
      </w:r>
      <w:del w:id="306" w:author="Author">
        <w:r w:rsidRPr="00EF4595">
          <w:rPr>
            <w:szCs w:val="17"/>
          </w:rPr>
          <w:delText>is not available in machine-readable form.</w:delText>
        </w:r>
      </w:del>
      <w:bookmarkEnd w:id="300"/>
      <w:ins w:id="307" w:author="Author">
        <w:r w:rsidR="00192716" w:rsidRPr="00EF4595">
          <w:rPr>
            <w:szCs w:val="17"/>
          </w:rPr>
          <w:t xml:space="preserve">date. </w:t>
        </w:r>
      </w:ins>
    </w:p>
    <w:p w14:paraId="75E340DB" w14:textId="77777777" w:rsidR="00807B26" w:rsidRPr="00D62DB3" w:rsidRDefault="00807B26" w:rsidP="00CB2F1D">
      <w:pPr>
        <w:pStyle w:val="ONUME"/>
        <w:rPr>
          <w:del w:id="308" w:author="Author"/>
          <w:szCs w:val="17"/>
        </w:rPr>
      </w:pPr>
      <w:del w:id="309" w:author="Author">
        <w:r w:rsidRPr="00D62DB3">
          <w:rPr>
            <w:szCs w:val="17"/>
          </w:rPr>
          <w:delText>The following single–alphabetic letter codes should be used to indicate the reason why the complete published document, for which the corresponding number is assigned, is not available:</w:delText>
        </w:r>
      </w:del>
    </w:p>
    <w:tbl>
      <w:tblPr>
        <w:tblStyle w:val="TableGrid"/>
        <w:tblW w:w="0" w:type="auto"/>
        <w:tblInd w:w="834" w:type="dxa"/>
        <w:tblLook w:val="04A0" w:firstRow="1" w:lastRow="0" w:firstColumn="1" w:lastColumn="0" w:noHBand="0" w:noVBand="1"/>
      </w:tblPr>
      <w:tblGrid>
        <w:gridCol w:w="1327"/>
        <w:gridCol w:w="7184"/>
      </w:tblGrid>
      <w:tr w:rsidR="00BF61DF" w:rsidRPr="00D62DB3" w14:paraId="20D6FA64" w14:textId="77777777" w:rsidTr="00D3548F">
        <w:trPr>
          <w:del w:id="310" w:author="Author"/>
        </w:trPr>
        <w:tc>
          <w:tcPr>
            <w:tcW w:w="1434" w:type="dxa"/>
          </w:tcPr>
          <w:p w14:paraId="2A3C0D31" w14:textId="77777777" w:rsidR="00807B26" w:rsidRPr="00D62DB3" w:rsidRDefault="00807B26" w:rsidP="00D3548F">
            <w:pPr>
              <w:rPr>
                <w:del w:id="311" w:author="Author"/>
                <w:szCs w:val="17"/>
              </w:rPr>
            </w:pPr>
            <w:del w:id="312" w:author="Author">
              <w:r w:rsidRPr="00D62DB3">
                <w:rPr>
                  <w:szCs w:val="17"/>
                </w:rPr>
                <w:delText>C</w:delText>
              </w:r>
            </w:del>
          </w:p>
        </w:tc>
        <w:tc>
          <w:tcPr>
            <w:tcW w:w="7828" w:type="dxa"/>
          </w:tcPr>
          <w:p w14:paraId="5CD2DF8D" w14:textId="77777777" w:rsidR="00807B26" w:rsidRPr="00D62DB3" w:rsidRDefault="00807B26" w:rsidP="00D3548F">
            <w:pPr>
              <w:rPr>
                <w:del w:id="313" w:author="Author"/>
                <w:szCs w:val="17"/>
              </w:rPr>
            </w:pPr>
            <w:del w:id="314" w:author="Author">
              <w:r w:rsidRPr="00D62DB3">
                <w:rPr>
                  <w:szCs w:val="17"/>
                </w:rPr>
                <w:delText>Defective documents.</w:delText>
              </w:r>
            </w:del>
          </w:p>
        </w:tc>
      </w:tr>
      <w:tr w:rsidR="00BF61DF" w:rsidRPr="00D62DB3" w14:paraId="767157F9" w14:textId="77777777" w:rsidTr="00D3548F">
        <w:trPr>
          <w:del w:id="315" w:author="Author"/>
        </w:trPr>
        <w:tc>
          <w:tcPr>
            <w:tcW w:w="1434" w:type="dxa"/>
          </w:tcPr>
          <w:p w14:paraId="7250A3D2" w14:textId="77777777" w:rsidR="00807B26" w:rsidRPr="00D62DB3" w:rsidRDefault="00807B26" w:rsidP="00D3548F">
            <w:pPr>
              <w:rPr>
                <w:del w:id="316" w:author="Author"/>
                <w:szCs w:val="17"/>
              </w:rPr>
            </w:pPr>
            <w:del w:id="317" w:author="Author">
              <w:r w:rsidRPr="00D62DB3">
                <w:rPr>
                  <w:szCs w:val="17"/>
                </w:rPr>
                <w:delText>D</w:delText>
              </w:r>
            </w:del>
          </w:p>
        </w:tc>
        <w:tc>
          <w:tcPr>
            <w:tcW w:w="7828" w:type="dxa"/>
          </w:tcPr>
          <w:p w14:paraId="1AA992CC" w14:textId="77777777" w:rsidR="00807B26" w:rsidRPr="00D62DB3" w:rsidRDefault="00807B26" w:rsidP="00D3548F">
            <w:pPr>
              <w:rPr>
                <w:del w:id="318" w:author="Author"/>
                <w:szCs w:val="17"/>
              </w:rPr>
            </w:pPr>
            <w:del w:id="319" w:author="Author">
              <w:r w:rsidRPr="00D62DB3">
                <w:rPr>
                  <w:szCs w:val="17"/>
                </w:rPr>
                <w:delText>Documents deleted after the publication.</w:delText>
              </w:r>
            </w:del>
          </w:p>
        </w:tc>
      </w:tr>
      <w:tr w:rsidR="00BF61DF" w:rsidRPr="00D62DB3" w14:paraId="3E9BD00E" w14:textId="77777777" w:rsidTr="00D3548F">
        <w:trPr>
          <w:del w:id="320" w:author="Author"/>
        </w:trPr>
        <w:tc>
          <w:tcPr>
            <w:tcW w:w="1434" w:type="dxa"/>
          </w:tcPr>
          <w:p w14:paraId="7548F0AD" w14:textId="77777777" w:rsidR="00807B26" w:rsidRPr="00D62DB3" w:rsidRDefault="00807B26" w:rsidP="00D3548F">
            <w:pPr>
              <w:rPr>
                <w:del w:id="321" w:author="Author"/>
                <w:szCs w:val="17"/>
              </w:rPr>
            </w:pPr>
            <w:del w:id="322" w:author="Author">
              <w:r w:rsidRPr="00D62DB3">
                <w:rPr>
                  <w:szCs w:val="17"/>
                </w:rPr>
                <w:delText>E</w:delText>
              </w:r>
            </w:del>
          </w:p>
        </w:tc>
        <w:tc>
          <w:tcPr>
            <w:tcW w:w="7828" w:type="dxa"/>
          </w:tcPr>
          <w:p w14:paraId="0A461B8E" w14:textId="77777777" w:rsidR="00807B26" w:rsidRPr="00D62DB3" w:rsidRDefault="00031603" w:rsidP="00D3548F">
            <w:pPr>
              <w:rPr>
                <w:del w:id="323" w:author="Author"/>
                <w:szCs w:val="17"/>
              </w:rPr>
            </w:pPr>
            <w:del w:id="324" w:author="Author">
              <w:r w:rsidRPr="00D62DB3">
                <w:rPr>
                  <w:szCs w:val="17"/>
                </w:rPr>
                <w:delText>Publication number allocated by the IPO representing a PCT national/regional phase entry (for example Euro-PCT). No corresponding document published. A Euro-PCT application is an international (PCT) patent application that entered the European regional phase.</w:delText>
              </w:r>
            </w:del>
          </w:p>
        </w:tc>
      </w:tr>
      <w:tr w:rsidR="00BF61DF" w:rsidRPr="00D62DB3" w14:paraId="181DBE36" w14:textId="77777777" w:rsidTr="00D3548F">
        <w:trPr>
          <w:del w:id="325" w:author="Author"/>
        </w:trPr>
        <w:tc>
          <w:tcPr>
            <w:tcW w:w="1434" w:type="dxa"/>
          </w:tcPr>
          <w:p w14:paraId="7A898F23" w14:textId="77777777" w:rsidR="00807B26" w:rsidRPr="00D62DB3" w:rsidRDefault="00807B26" w:rsidP="00D3548F">
            <w:pPr>
              <w:rPr>
                <w:del w:id="326" w:author="Author"/>
                <w:szCs w:val="17"/>
              </w:rPr>
            </w:pPr>
            <w:del w:id="327" w:author="Author">
              <w:r w:rsidRPr="00D62DB3">
                <w:rPr>
                  <w:szCs w:val="17"/>
                </w:rPr>
                <w:delText>M</w:delText>
              </w:r>
            </w:del>
          </w:p>
        </w:tc>
        <w:tc>
          <w:tcPr>
            <w:tcW w:w="7828" w:type="dxa"/>
          </w:tcPr>
          <w:p w14:paraId="0A451AB1" w14:textId="77777777" w:rsidR="00807B26" w:rsidRPr="00D62DB3" w:rsidRDefault="00807B26" w:rsidP="00D3548F">
            <w:pPr>
              <w:rPr>
                <w:del w:id="328" w:author="Author"/>
                <w:szCs w:val="17"/>
              </w:rPr>
            </w:pPr>
            <w:del w:id="329" w:author="Author">
              <w:r w:rsidRPr="00D62DB3">
                <w:rPr>
                  <w:szCs w:val="17"/>
                </w:rPr>
                <w:delText>Missing published documents.</w:delText>
              </w:r>
            </w:del>
          </w:p>
        </w:tc>
      </w:tr>
      <w:tr w:rsidR="00BF61DF" w:rsidRPr="00D62DB3" w14:paraId="114F205F" w14:textId="77777777" w:rsidTr="00D3548F">
        <w:trPr>
          <w:del w:id="330" w:author="Author"/>
        </w:trPr>
        <w:tc>
          <w:tcPr>
            <w:tcW w:w="1434" w:type="dxa"/>
          </w:tcPr>
          <w:p w14:paraId="4816E327" w14:textId="77777777" w:rsidR="00807B26" w:rsidRPr="00D62DB3" w:rsidRDefault="00807B26" w:rsidP="00D3548F">
            <w:pPr>
              <w:rPr>
                <w:del w:id="331" w:author="Author"/>
                <w:szCs w:val="17"/>
              </w:rPr>
            </w:pPr>
            <w:del w:id="332" w:author="Author">
              <w:r w:rsidRPr="00D62DB3">
                <w:rPr>
                  <w:szCs w:val="17"/>
                </w:rPr>
                <w:delText>N</w:delText>
              </w:r>
            </w:del>
          </w:p>
        </w:tc>
        <w:tc>
          <w:tcPr>
            <w:tcW w:w="7828" w:type="dxa"/>
          </w:tcPr>
          <w:p w14:paraId="31151839" w14:textId="77777777" w:rsidR="00807B26" w:rsidRPr="00D62DB3" w:rsidRDefault="00807B26" w:rsidP="00907435">
            <w:pPr>
              <w:rPr>
                <w:del w:id="333" w:author="Author"/>
                <w:szCs w:val="17"/>
              </w:rPr>
            </w:pPr>
            <w:del w:id="334" w:author="Author">
              <w:r w:rsidRPr="00D62DB3">
                <w:rPr>
                  <w:szCs w:val="17"/>
                </w:rPr>
                <w:delText>Not used publication number,</w:delText>
              </w:r>
              <w:r w:rsidRPr="00D62DB3">
                <w:rPr>
                  <w:szCs w:val="17"/>
                </w:rPr>
                <w:br/>
                <w:delText xml:space="preserve">for example, when publication numbers have been issued, but for some reason have not been allocated to any publication.  See also paragraph </w:delText>
              </w:r>
              <w:r w:rsidR="008A4444" w:rsidRPr="00907435">
                <w:rPr>
                  <w:color w:val="000000"/>
                  <w:szCs w:val="17"/>
                </w:rPr>
                <w:delText>26</w:delText>
              </w:r>
              <w:r w:rsidR="008A4444" w:rsidRPr="00D62DB3">
                <w:rPr>
                  <w:szCs w:val="17"/>
                </w:rPr>
                <w:delText xml:space="preserve"> </w:delText>
              </w:r>
              <w:r w:rsidRPr="00D62DB3">
                <w:rPr>
                  <w:szCs w:val="17"/>
                </w:rPr>
                <w:delText>below.</w:delText>
              </w:r>
            </w:del>
          </w:p>
        </w:tc>
      </w:tr>
      <w:tr w:rsidR="00BF61DF" w:rsidRPr="00D62DB3" w14:paraId="3A9E24AD" w14:textId="77777777" w:rsidTr="00D3548F">
        <w:trPr>
          <w:del w:id="335" w:author="Author"/>
        </w:trPr>
        <w:tc>
          <w:tcPr>
            <w:tcW w:w="1434" w:type="dxa"/>
          </w:tcPr>
          <w:p w14:paraId="239991F0" w14:textId="77777777" w:rsidR="00807B26" w:rsidRPr="00D62DB3" w:rsidRDefault="00807B26" w:rsidP="00D3548F">
            <w:pPr>
              <w:rPr>
                <w:del w:id="336" w:author="Author"/>
                <w:szCs w:val="17"/>
              </w:rPr>
            </w:pPr>
            <w:del w:id="337" w:author="Author">
              <w:r w:rsidRPr="00D62DB3">
                <w:rPr>
                  <w:szCs w:val="17"/>
                </w:rPr>
                <w:delText>P</w:delText>
              </w:r>
            </w:del>
          </w:p>
        </w:tc>
        <w:tc>
          <w:tcPr>
            <w:tcW w:w="7828" w:type="dxa"/>
          </w:tcPr>
          <w:p w14:paraId="55806B38" w14:textId="77777777" w:rsidR="00807B26" w:rsidRPr="00D62DB3" w:rsidRDefault="00807B26" w:rsidP="00D3548F">
            <w:pPr>
              <w:rPr>
                <w:del w:id="338" w:author="Author"/>
                <w:szCs w:val="17"/>
              </w:rPr>
            </w:pPr>
            <w:del w:id="339" w:author="Author">
              <w:r w:rsidRPr="00D62DB3">
                <w:rPr>
                  <w:szCs w:val="17"/>
                </w:rPr>
                <w:delText>Documents available on paper only.</w:delText>
              </w:r>
            </w:del>
          </w:p>
        </w:tc>
      </w:tr>
      <w:tr w:rsidR="00BF61DF" w:rsidRPr="00D62DB3" w14:paraId="0D9CD9CC" w14:textId="77777777" w:rsidTr="00D3548F">
        <w:trPr>
          <w:del w:id="340" w:author="Author"/>
        </w:trPr>
        <w:tc>
          <w:tcPr>
            <w:tcW w:w="1434" w:type="dxa"/>
          </w:tcPr>
          <w:p w14:paraId="5FF1D8D0" w14:textId="77777777" w:rsidR="00807B26" w:rsidRPr="00D62DB3" w:rsidRDefault="00807B26" w:rsidP="00D3548F">
            <w:pPr>
              <w:rPr>
                <w:del w:id="341" w:author="Author"/>
                <w:szCs w:val="17"/>
              </w:rPr>
            </w:pPr>
            <w:del w:id="342" w:author="Author">
              <w:r w:rsidRPr="00D62DB3">
                <w:rPr>
                  <w:szCs w:val="17"/>
                </w:rPr>
                <w:delText>R</w:delText>
              </w:r>
            </w:del>
          </w:p>
        </w:tc>
        <w:tc>
          <w:tcPr>
            <w:tcW w:w="7828" w:type="dxa"/>
          </w:tcPr>
          <w:p w14:paraId="5C1786D7" w14:textId="77777777" w:rsidR="00807B26" w:rsidRPr="00D62DB3" w:rsidRDefault="00807B26" w:rsidP="00D3548F">
            <w:pPr>
              <w:rPr>
                <w:del w:id="343" w:author="Author"/>
                <w:szCs w:val="17"/>
              </w:rPr>
            </w:pPr>
            <w:del w:id="344" w:author="Author">
              <w:r w:rsidRPr="00D62DB3">
                <w:rPr>
                  <w:szCs w:val="17"/>
                </w:rPr>
                <w:delText>Reissued publications.</w:delText>
              </w:r>
            </w:del>
          </w:p>
        </w:tc>
      </w:tr>
      <w:tr w:rsidR="00BF61DF" w:rsidRPr="00D62DB3" w14:paraId="0E802149" w14:textId="77777777" w:rsidTr="00D3548F">
        <w:trPr>
          <w:del w:id="345" w:author="Author"/>
        </w:trPr>
        <w:tc>
          <w:tcPr>
            <w:tcW w:w="1434" w:type="dxa"/>
          </w:tcPr>
          <w:p w14:paraId="555C2BF8" w14:textId="77777777" w:rsidR="00807B26" w:rsidRPr="00D62DB3" w:rsidRDefault="00807B26" w:rsidP="00D3548F">
            <w:pPr>
              <w:rPr>
                <w:del w:id="346" w:author="Author"/>
                <w:szCs w:val="17"/>
              </w:rPr>
            </w:pPr>
            <w:del w:id="347" w:author="Author">
              <w:r w:rsidRPr="00D62DB3">
                <w:rPr>
                  <w:szCs w:val="17"/>
                </w:rPr>
                <w:delText>U</w:delText>
              </w:r>
            </w:del>
          </w:p>
        </w:tc>
        <w:tc>
          <w:tcPr>
            <w:tcW w:w="7828" w:type="dxa"/>
          </w:tcPr>
          <w:p w14:paraId="4C0FA029" w14:textId="77777777" w:rsidR="00807B26" w:rsidRPr="00D62DB3" w:rsidRDefault="00AD748B" w:rsidP="00D3548F">
            <w:pPr>
              <w:rPr>
                <w:del w:id="348" w:author="Author"/>
                <w:szCs w:val="17"/>
              </w:rPr>
            </w:pPr>
            <w:del w:id="349" w:author="Author">
              <w:r>
                <w:rPr>
                  <w:szCs w:val="17"/>
                </w:rPr>
                <w:delText>Unknown publication numbers.</w:delText>
              </w:r>
              <w:r>
                <w:rPr>
                  <w:szCs w:val="17"/>
                </w:rPr>
                <w:br/>
                <w:delText>F</w:delText>
              </w:r>
              <w:r w:rsidR="00807B26" w:rsidRPr="00D62DB3">
                <w:rPr>
                  <w:szCs w:val="17"/>
                </w:rPr>
                <w:delText xml:space="preserve">or example, when during compilation of the authority file certain publication numbers have been found in the database, but the corresponding documents are missing without known cause. </w:delText>
              </w:r>
              <w:r w:rsidR="00761001" w:rsidRPr="00D62DB3">
                <w:rPr>
                  <w:szCs w:val="17"/>
                </w:rPr>
                <w:delText xml:space="preserve"> </w:delText>
              </w:r>
              <w:r w:rsidR="00807B26" w:rsidRPr="00D62DB3">
                <w:rPr>
                  <w:szCs w:val="17"/>
                </w:rPr>
                <w:delText>Typically this code can indicate a database error that requires further analysis.</w:delText>
              </w:r>
            </w:del>
          </w:p>
        </w:tc>
      </w:tr>
      <w:tr w:rsidR="00BF61DF" w:rsidRPr="00D62DB3" w14:paraId="4BC75C2A" w14:textId="77777777" w:rsidTr="00D3548F">
        <w:trPr>
          <w:del w:id="350" w:author="Author"/>
        </w:trPr>
        <w:tc>
          <w:tcPr>
            <w:tcW w:w="1434" w:type="dxa"/>
          </w:tcPr>
          <w:p w14:paraId="64899F92" w14:textId="77777777" w:rsidR="00807B26" w:rsidRPr="00D62DB3" w:rsidRDefault="00807B26" w:rsidP="00D3548F">
            <w:pPr>
              <w:rPr>
                <w:del w:id="351" w:author="Author"/>
                <w:szCs w:val="17"/>
              </w:rPr>
            </w:pPr>
            <w:del w:id="352" w:author="Author">
              <w:r w:rsidRPr="00D62DB3">
                <w:rPr>
                  <w:szCs w:val="17"/>
                </w:rPr>
                <w:delText>W</w:delText>
              </w:r>
            </w:del>
          </w:p>
        </w:tc>
        <w:tc>
          <w:tcPr>
            <w:tcW w:w="7828" w:type="dxa"/>
          </w:tcPr>
          <w:p w14:paraId="0EBB8AC5" w14:textId="77777777" w:rsidR="00807B26" w:rsidRPr="00D62DB3" w:rsidRDefault="00807B26" w:rsidP="00D3548F">
            <w:pPr>
              <w:rPr>
                <w:del w:id="353" w:author="Author"/>
                <w:szCs w:val="17"/>
              </w:rPr>
            </w:pPr>
            <w:del w:id="354" w:author="Author">
              <w:r w:rsidRPr="00D62DB3">
                <w:rPr>
                  <w:szCs w:val="17"/>
                </w:rPr>
                <w:delText>Applications (or patents), which were withdrawn before the publication;</w:delText>
              </w:r>
              <w:r w:rsidRPr="00D62DB3">
                <w:rPr>
                  <w:szCs w:val="17"/>
                </w:rPr>
                <w:br/>
                <w:delText>this can include lapsed or ceased patents and might depend on national patent law regulations.</w:delText>
              </w:r>
            </w:del>
          </w:p>
        </w:tc>
      </w:tr>
      <w:tr w:rsidR="00807B26" w:rsidRPr="00D62DB3" w14:paraId="4FBC4DDB" w14:textId="77777777" w:rsidTr="00D3548F">
        <w:trPr>
          <w:del w:id="355" w:author="Author"/>
        </w:trPr>
        <w:tc>
          <w:tcPr>
            <w:tcW w:w="1434" w:type="dxa"/>
          </w:tcPr>
          <w:p w14:paraId="3A27A4BB" w14:textId="77777777" w:rsidR="00807B26" w:rsidRPr="00D62DB3" w:rsidRDefault="00807B26" w:rsidP="00D3548F">
            <w:pPr>
              <w:rPr>
                <w:del w:id="356" w:author="Author"/>
                <w:szCs w:val="17"/>
              </w:rPr>
            </w:pPr>
            <w:del w:id="357" w:author="Author">
              <w:r w:rsidRPr="00D62DB3">
                <w:rPr>
                  <w:szCs w:val="17"/>
                </w:rPr>
                <w:delText>X</w:delText>
              </w:r>
            </w:del>
          </w:p>
        </w:tc>
        <w:tc>
          <w:tcPr>
            <w:tcW w:w="7828" w:type="dxa"/>
          </w:tcPr>
          <w:p w14:paraId="1DE75BDF" w14:textId="77777777" w:rsidR="00807B26" w:rsidRPr="00D62DB3" w:rsidRDefault="00807B26" w:rsidP="00BF61DF">
            <w:pPr>
              <w:rPr>
                <w:del w:id="358" w:author="Author"/>
                <w:szCs w:val="17"/>
              </w:rPr>
            </w:pPr>
            <w:del w:id="359" w:author="Author">
              <w:r w:rsidRPr="00D62DB3">
                <w:rPr>
                  <w:szCs w:val="17"/>
                </w:rPr>
                <w:delText>Code available for indivi</w:delText>
              </w:r>
              <w:r w:rsidR="00BF61DF" w:rsidRPr="00D62DB3">
                <w:rPr>
                  <w:szCs w:val="17"/>
                </w:rPr>
                <w:delText>dual or provisional use by an IPO.</w:delText>
              </w:r>
            </w:del>
          </w:p>
        </w:tc>
      </w:tr>
    </w:tbl>
    <w:p w14:paraId="0603AE38" w14:textId="77777777" w:rsidR="00807B26" w:rsidRPr="00D62DB3" w:rsidRDefault="00807B26" w:rsidP="00E5690C">
      <w:pPr>
        <w:pStyle w:val="ONUME"/>
        <w:spacing w:before="220"/>
        <w:rPr>
          <w:del w:id="360" w:author="Author"/>
          <w:szCs w:val="17"/>
        </w:rPr>
      </w:pPr>
      <w:del w:id="361" w:author="Author">
        <w:r w:rsidRPr="00D62DB3">
          <w:rPr>
            <w:szCs w:val="17"/>
          </w:rPr>
          <w:delText>It is recommended to list onl</w:delText>
        </w:r>
        <w:r w:rsidR="00BF61DF" w:rsidRPr="00D62DB3">
          <w:rPr>
            <w:szCs w:val="17"/>
          </w:rPr>
          <w:delText>y the numbers assigned by the IPO</w:delText>
        </w:r>
        <w:r w:rsidRPr="00D62DB3">
          <w:rPr>
            <w:szCs w:val="17"/>
          </w:rPr>
          <w:delText>, but in case of small gaps in the numbering sequence (less than 1000 consecutive pu</w:delText>
        </w:r>
        <w:r w:rsidR="00BF61DF" w:rsidRPr="00D62DB3">
          <w:rPr>
            <w:szCs w:val="17"/>
          </w:rPr>
          <w:delText>blication numbers), the IPO</w:delText>
        </w:r>
        <w:r w:rsidRPr="00D62DB3">
          <w:rPr>
            <w:szCs w:val="17"/>
          </w:rPr>
          <w:delText xml:space="preserve"> may use the publication exception code “N” to identify the numbers, which were not used.</w:delText>
        </w:r>
      </w:del>
    </w:p>
    <w:p w14:paraId="563F3DC9" w14:textId="77777777" w:rsidR="00807B26" w:rsidRPr="00D62DB3" w:rsidRDefault="00807B26" w:rsidP="00CB2F1D">
      <w:pPr>
        <w:pStyle w:val="ONUME"/>
        <w:rPr>
          <w:del w:id="362" w:author="Author"/>
          <w:szCs w:val="17"/>
        </w:rPr>
      </w:pPr>
      <w:bookmarkStart w:id="363" w:name="_Ref76722745"/>
      <w:del w:id="364" w:author="Author">
        <w:r w:rsidRPr="00D62DB3">
          <w:rPr>
            <w:szCs w:val="17"/>
          </w:rPr>
          <w:delText xml:space="preserve">The use of codes “N”, “W” and “X” should be described in the definition file (see paragraphs </w:delText>
        </w:r>
        <w:r w:rsidR="008A4444" w:rsidRPr="00907435">
          <w:rPr>
            <w:color w:val="000000"/>
            <w:szCs w:val="17"/>
          </w:rPr>
          <w:delText>36</w:delText>
        </w:r>
        <w:r w:rsidR="008A4444" w:rsidRPr="00907435">
          <w:rPr>
            <w:szCs w:val="17"/>
          </w:rPr>
          <w:delText xml:space="preserve"> </w:delText>
        </w:r>
        <w:r w:rsidRPr="00907435">
          <w:rPr>
            <w:szCs w:val="17"/>
          </w:rPr>
          <w:delText xml:space="preserve">and </w:delText>
        </w:r>
        <w:r w:rsidR="008A4444" w:rsidRPr="00907435">
          <w:rPr>
            <w:color w:val="000000"/>
            <w:szCs w:val="17"/>
          </w:rPr>
          <w:delText>37</w:delText>
        </w:r>
        <w:r w:rsidR="008A4444" w:rsidRPr="00D62DB3">
          <w:rPr>
            <w:szCs w:val="17"/>
          </w:rPr>
          <w:delText xml:space="preserve"> </w:delText>
        </w:r>
        <w:r w:rsidRPr="00D62DB3">
          <w:rPr>
            <w:szCs w:val="17"/>
          </w:rPr>
          <w:delText>below)</w:delText>
        </w:r>
        <w:r w:rsidR="00191469" w:rsidRPr="00D62DB3">
          <w:rPr>
            <w:szCs w:val="17"/>
          </w:rPr>
          <w:delText>.</w:delText>
        </w:r>
        <w:bookmarkEnd w:id="363"/>
      </w:del>
    </w:p>
    <w:p w14:paraId="53321EA3" w14:textId="77777777" w:rsidR="00807B26" w:rsidRPr="00D62DB3" w:rsidRDefault="00807B26" w:rsidP="000C479F">
      <w:pPr>
        <w:pStyle w:val="Heading3"/>
        <w:rPr>
          <w:del w:id="365" w:author="Author"/>
        </w:rPr>
      </w:pPr>
      <w:del w:id="366" w:author="Author">
        <w:r w:rsidRPr="00D62DB3">
          <w:delText>Priority application identification</w:delText>
        </w:r>
      </w:del>
    </w:p>
    <w:p w14:paraId="44CE2C28" w14:textId="77777777" w:rsidR="00807B26" w:rsidRPr="00D62DB3" w:rsidRDefault="00807B26" w:rsidP="00191469">
      <w:pPr>
        <w:pStyle w:val="ONUME"/>
        <w:ind w:right="566"/>
        <w:rPr>
          <w:del w:id="367" w:author="Author"/>
          <w:szCs w:val="17"/>
        </w:rPr>
      </w:pPr>
      <w:del w:id="368" w:author="Author">
        <w:r w:rsidRPr="00D62DB3">
          <w:rPr>
            <w:szCs w:val="17"/>
          </w:rPr>
          <w:delText xml:space="preserve">The recommendations for data elements, as indicated in paragraphs </w:delText>
        </w:r>
        <w:r w:rsidR="00EE7DC4" w:rsidRPr="00907435">
          <w:rPr>
            <w:color w:val="000000"/>
            <w:szCs w:val="17"/>
          </w:rPr>
          <w:fldChar w:fldCharType="begin"/>
        </w:r>
        <w:r w:rsidR="00EE7DC4" w:rsidRPr="00907435">
          <w:rPr>
            <w:color w:val="000000"/>
            <w:szCs w:val="17"/>
          </w:rPr>
          <w:delInstrText xml:space="preserve"> REF _Ref76725040 \r \h </w:delInstrText>
        </w:r>
        <w:r w:rsidR="00907435" w:rsidRPr="00907435">
          <w:rPr>
            <w:color w:val="000000"/>
            <w:szCs w:val="17"/>
          </w:rPr>
          <w:delInstrText xml:space="preserve"> \* MERGEFORMAT </w:delInstrText>
        </w:r>
        <w:r w:rsidR="00EE7DC4" w:rsidRPr="00907435">
          <w:rPr>
            <w:color w:val="000000"/>
            <w:szCs w:val="17"/>
          </w:rPr>
        </w:r>
        <w:r w:rsidR="00EE7DC4" w:rsidRPr="00907435">
          <w:rPr>
            <w:color w:val="000000"/>
            <w:szCs w:val="17"/>
          </w:rPr>
          <w:fldChar w:fldCharType="separate"/>
        </w:r>
        <w:r w:rsidR="00EE7DC4" w:rsidRPr="00907435">
          <w:rPr>
            <w:color w:val="000000"/>
            <w:szCs w:val="17"/>
          </w:rPr>
          <w:delText>17</w:delText>
        </w:r>
        <w:r w:rsidR="00EE7DC4" w:rsidRPr="00907435">
          <w:rPr>
            <w:color w:val="000000"/>
            <w:szCs w:val="17"/>
          </w:rPr>
          <w:fldChar w:fldCharType="end"/>
        </w:r>
        <w:r w:rsidRPr="00907435">
          <w:rPr>
            <w:szCs w:val="17"/>
          </w:rPr>
          <w:delText xml:space="preserve"> to</w:delText>
        </w:r>
        <w:r w:rsidR="00907435" w:rsidRPr="00907435">
          <w:rPr>
            <w:strike/>
            <w:color w:val="FFFFFF"/>
            <w:szCs w:val="17"/>
          </w:rPr>
          <w:delText xml:space="preserve"> </w:delText>
        </w:r>
        <w:r w:rsidR="008A4444" w:rsidRPr="00907435">
          <w:rPr>
            <w:color w:val="000000"/>
            <w:szCs w:val="17"/>
          </w:rPr>
          <w:delText>22</w:delText>
        </w:r>
        <w:r w:rsidR="008A4444" w:rsidRPr="00D62DB3">
          <w:rPr>
            <w:szCs w:val="17"/>
          </w:rPr>
          <w:delText xml:space="preserve"> </w:delText>
        </w:r>
        <w:r w:rsidRPr="00D62DB3">
          <w:rPr>
            <w:szCs w:val="17"/>
          </w:rPr>
          <w:delText>above, should be applied mutatis mutandis to all sub-elements of “priority application identification” element.</w:delText>
        </w:r>
      </w:del>
    </w:p>
    <w:p w14:paraId="3480C550" w14:textId="77777777" w:rsidR="00807B26" w:rsidRPr="00D62DB3" w:rsidRDefault="00807B26" w:rsidP="00CB2F1D">
      <w:pPr>
        <w:pStyle w:val="ONUME"/>
        <w:rPr>
          <w:del w:id="369" w:author="Author"/>
          <w:szCs w:val="17"/>
        </w:rPr>
      </w:pPr>
      <w:del w:id="370" w:author="Author">
        <w:r w:rsidRPr="00D62DB3">
          <w:rPr>
            <w:szCs w:val="17"/>
          </w:rPr>
          <w:delText>Priority application numbers should be indicated in accordance with paragraphs 12 and 13 of WIPO Standard ST.10/C.</w:delText>
        </w:r>
      </w:del>
    </w:p>
    <w:p w14:paraId="49916345" w14:textId="77777777" w:rsidR="00802551" w:rsidRPr="00695DDB" w:rsidRDefault="00802551" w:rsidP="00994D7A">
      <w:pPr>
        <w:pStyle w:val="Heading3"/>
        <w:rPr>
          <w:del w:id="371" w:author="Author"/>
          <w:u w:val="single"/>
        </w:rPr>
      </w:pPr>
      <w:del w:id="372" w:author="Author">
        <w:r w:rsidRPr="00695DDB">
          <w:rPr>
            <w:u w:val="single"/>
          </w:rPr>
          <w:delText>Application Identification</w:delText>
        </w:r>
      </w:del>
    </w:p>
    <w:p w14:paraId="699A395D" w14:textId="77777777" w:rsidR="00807B26" w:rsidRPr="00D62DB3" w:rsidRDefault="00807B26" w:rsidP="00CB2F1D">
      <w:pPr>
        <w:pStyle w:val="ONUME"/>
        <w:rPr>
          <w:del w:id="373" w:author="Author"/>
          <w:szCs w:val="17"/>
        </w:rPr>
      </w:pPr>
      <w:del w:id="374" w:author="Author">
        <w:r w:rsidRPr="00D62DB3">
          <w:rPr>
            <w:szCs w:val="17"/>
          </w:rPr>
          <w:delText xml:space="preserve">The recommendations for data elements, as indicated in paragraphs </w:delText>
        </w:r>
        <w:r w:rsidR="00EE7DC4" w:rsidRPr="00907435">
          <w:rPr>
            <w:color w:val="000000"/>
            <w:szCs w:val="17"/>
          </w:rPr>
          <w:fldChar w:fldCharType="begin"/>
        </w:r>
        <w:r w:rsidR="00EE7DC4" w:rsidRPr="00907435">
          <w:rPr>
            <w:color w:val="000000"/>
            <w:szCs w:val="17"/>
          </w:rPr>
          <w:delInstrText xml:space="preserve"> REF _Ref76725040 \r \h </w:delInstrText>
        </w:r>
        <w:r w:rsidR="00907435" w:rsidRPr="00907435">
          <w:rPr>
            <w:color w:val="000000"/>
            <w:szCs w:val="17"/>
          </w:rPr>
          <w:delInstrText xml:space="preserve"> \* MERGEFORMAT </w:delInstrText>
        </w:r>
        <w:r w:rsidR="00EE7DC4" w:rsidRPr="00907435">
          <w:rPr>
            <w:color w:val="000000"/>
            <w:szCs w:val="17"/>
          </w:rPr>
        </w:r>
        <w:r w:rsidR="00EE7DC4" w:rsidRPr="00907435">
          <w:rPr>
            <w:color w:val="000000"/>
            <w:szCs w:val="17"/>
          </w:rPr>
          <w:fldChar w:fldCharType="separate"/>
        </w:r>
        <w:r w:rsidR="00EE7DC4" w:rsidRPr="00907435">
          <w:rPr>
            <w:color w:val="000000"/>
            <w:szCs w:val="17"/>
          </w:rPr>
          <w:delText>17</w:delText>
        </w:r>
        <w:r w:rsidR="00EE7DC4" w:rsidRPr="00907435">
          <w:rPr>
            <w:color w:val="000000"/>
            <w:szCs w:val="17"/>
          </w:rPr>
          <w:fldChar w:fldCharType="end"/>
        </w:r>
        <w:r w:rsidRPr="00907435">
          <w:rPr>
            <w:szCs w:val="17"/>
          </w:rPr>
          <w:delText xml:space="preserve"> to</w:delText>
        </w:r>
        <w:r w:rsidRPr="00907435">
          <w:rPr>
            <w:strike/>
            <w:color w:val="FFFFFF"/>
            <w:szCs w:val="17"/>
          </w:rPr>
          <w:delText> </w:delText>
        </w:r>
        <w:r w:rsidR="008C0DB6" w:rsidRPr="00907435">
          <w:rPr>
            <w:color w:val="000000"/>
            <w:szCs w:val="17"/>
          </w:rPr>
          <w:delText>2</w:delText>
        </w:r>
        <w:r w:rsidR="008A4444" w:rsidRPr="00907435">
          <w:rPr>
            <w:color w:val="000000"/>
            <w:szCs w:val="17"/>
          </w:rPr>
          <w:delText>2</w:delText>
        </w:r>
        <w:r w:rsidRPr="00D62DB3">
          <w:rPr>
            <w:szCs w:val="17"/>
          </w:rPr>
          <w:delText xml:space="preserve"> above, should be applied mutatis mutandis to all sub-elements of “application identification” element.</w:delText>
        </w:r>
      </w:del>
    </w:p>
    <w:p w14:paraId="11F4F5F3" w14:textId="77777777" w:rsidR="00802551" w:rsidRPr="00994D7A" w:rsidRDefault="00807B26">
      <w:pPr>
        <w:pStyle w:val="ONUME"/>
        <w:numPr>
          <w:ilvl w:val="0"/>
          <w:numId w:val="0"/>
        </w:numPr>
        <w:tabs>
          <w:tab w:val="left" w:pos="547"/>
        </w:tabs>
        <w:rPr>
          <w:del w:id="375" w:author="Author"/>
        </w:rPr>
        <w:pPrChange w:id="376" w:author="Author">
          <w:pPr>
            <w:pStyle w:val="ONUME"/>
          </w:pPr>
        </w:pPrChange>
      </w:pPr>
      <w:del w:id="377" w:author="Author">
        <w:r w:rsidRPr="00D62DB3">
          <w:rPr>
            <w:szCs w:val="17"/>
          </w:rPr>
          <w:delText>Application numbers</w:delText>
        </w:r>
        <w:r w:rsidR="00802551" w:rsidRPr="006F605B">
          <w:rPr>
            <w:szCs w:val="17"/>
          </w:rPr>
          <w:delText xml:space="preserve"> should be provided in the same format as it appeared on the original patent publication issued by the IPO.  If the IPO uses application number formats in the authority file that are different from those used on the original publication, an explanation of the format should be provided in the definition file.</w:delText>
        </w:r>
      </w:del>
    </w:p>
    <w:p w14:paraId="390CC7FB" w14:textId="77777777" w:rsidR="001346DD" w:rsidRPr="00AB75AF" w:rsidRDefault="00E5262B" w:rsidP="00AB75AF">
      <w:pPr>
        <w:pStyle w:val="Heading3"/>
        <w:rPr>
          <w:del w:id="378" w:author="Author"/>
        </w:rPr>
      </w:pPr>
      <w:del w:id="379" w:author="Author">
        <w:r w:rsidRPr="00AB75AF">
          <w:delText xml:space="preserve">Availability </w:delText>
        </w:r>
        <w:r w:rsidR="00BC2526" w:rsidRPr="00AB75AF">
          <w:delText xml:space="preserve">of a </w:delText>
        </w:r>
        <w:r w:rsidR="00F136DF" w:rsidRPr="00AB75AF">
          <w:delText xml:space="preserve">publication </w:delText>
        </w:r>
        <w:r w:rsidRPr="00AB75AF">
          <w:delText xml:space="preserve">in </w:delText>
        </w:r>
        <w:r w:rsidR="00BC2526" w:rsidRPr="00AB75AF">
          <w:delText>a text-</w:delText>
        </w:r>
        <w:r w:rsidR="00F136DF" w:rsidRPr="00AB75AF">
          <w:delText>searchable</w:delText>
        </w:r>
        <w:r w:rsidR="00FE60B3" w:rsidRPr="00AB75AF">
          <w:delText xml:space="preserve"> format</w:delText>
        </w:r>
      </w:del>
    </w:p>
    <w:p w14:paraId="3A60CB04" w14:textId="77777777" w:rsidR="001346DD" w:rsidRPr="00AB75AF" w:rsidRDefault="00F136DF" w:rsidP="00AB75AF">
      <w:pPr>
        <w:pStyle w:val="ONUME"/>
        <w:rPr>
          <w:del w:id="380" w:author="Author"/>
          <w:szCs w:val="17"/>
        </w:rPr>
      </w:pPr>
      <w:del w:id="381" w:author="Author">
        <w:r w:rsidRPr="00AB75AF">
          <w:rPr>
            <w:szCs w:val="17"/>
          </w:rPr>
          <w:delText xml:space="preserve">The availability of the </w:delText>
        </w:r>
        <w:r w:rsidR="00FE60B3" w:rsidRPr="00AB75AF">
          <w:rPr>
            <w:szCs w:val="17"/>
          </w:rPr>
          <w:delText xml:space="preserve">abstract, </w:delText>
        </w:r>
        <w:r w:rsidR="000C479F" w:rsidRPr="00AB75AF">
          <w:rPr>
            <w:szCs w:val="17"/>
          </w:rPr>
          <w:delText>d</w:delText>
        </w:r>
        <w:r w:rsidRPr="00AB75AF">
          <w:rPr>
            <w:szCs w:val="17"/>
          </w:rPr>
          <w:delText>escription</w:delText>
        </w:r>
        <w:r w:rsidR="00FE60B3" w:rsidRPr="00AB75AF">
          <w:rPr>
            <w:szCs w:val="17"/>
          </w:rPr>
          <w:delText xml:space="preserve"> and/or</w:delText>
        </w:r>
        <w:r w:rsidRPr="00AB75AF">
          <w:rPr>
            <w:szCs w:val="17"/>
          </w:rPr>
          <w:delText xml:space="preserve">, </w:delText>
        </w:r>
        <w:r w:rsidR="000C479F" w:rsidRPr="00AB75AF">
          <w:rPr>
            <w:szCs w:val="17"/>
          </w:rPr>
          <w:delText>c</w:delText>
        </w:r>
        <w:r w:rsidRPr="00AB75AF">
          <w:rPr>
            <w:szCs w:val="17"/>
          </w:rPr>
          <w:delText>laims</w:delText>
        </w:r>
        <w:r w:rsidR="0019747D" w:rsidRPr="00AB75AF">
          <w:rPr>
            <w:szCs w:val="17"/>
          </w:rPr>
          <w:delText xml:space="preserve"> of a publication</w:delText>
        </w:r>
        <w:r w:rsidRPr="00AB75AF">
          <w:rPr>
            <w:szCs w:val="17"/>
          </w:rPr>
          <w:delText xml:space="preserve"> in </w:delText>
        </w:r>
        <w:r w:rsidR="00BC725C" w:rsidRPr="00AB75AF">
          <w:rPr>
            <w:szCs w:val="17"/>
          </w:rPr>
          <w:delText xml:space="preserve">a </w:delText>
        </w:r>
        <w:r w:rsidR="0019747D" w:rsidRPr="00AB75AF">
          <w:rPr>
            <w:szCs w:val="17"/>
          </w:rPr>
          <w:delText>text-</w:delText>
        </w:r>
        <w:r w:rsidR="00BC725C" w:rsidRPr="00AB75AF">
          <w:rPr>
            <w:szCs w:val="17"/>
          </w:rPr>
          <w:delText xml:space="preserve">searchable </w:delText>
        </w:r>
        <w:r w:rsidRPr="00AB75AF">
          <w:rPr>
            <w:szCs w:val="17"/>
          </w:rPr>
          <w:delText xml:space="preserve">format </w:delText>
        </w:r>
        <w:r w:rsidR="00FE60B3" w:rsidRPr="00AB75AF">
          <w:rPr>
            <w:szCs w:val="17"/>
          </w:rPr>
          <w:delText>may</w:delText>
        </w:r>
        <w:r w:rsidR="005A3C2B" w:rsidRPr="00AB75AF">
          <w:rPr>
            <w:szCs w:val="17"/>
          </w:rPr>
          <w:delText xml:space="preserve"> </w:delText>
        </w:r>
        <w:r w:rsidRPr="00AB75AF">
          <w:rPr>
            <w:szCs w:val="17"/>
          </w:rPr>
          <w:delText xml:space="preserve">be </w:delText>
        </w:r>
        <w:r w:rsidR="00BC725C" w:rsidRPr="00AB75AF">
          <w:rPr>
            <w:szCs w:val="17"/>
          </w:rPr>
          <w:delText>indicated</w:delText>
        </w:r>
        <w:r w:rsidR="005A3C2B" w:rsidRPr="00AB75AF">
          <w:rPr>
            <w:szCs w:val="17"/>
          </w:rPr>
          <w:delText xml:space="preserve"> in the </w:delText>
        </w:r>
        <w:r w:rsidR="00076893" w:rsidRPr="00AB75AF">
          <w:rPr>
            <w:szCs w:val="17"/>
          </w:rPr>
          <w:delText>a</w:delText>
        </w:r>
        <w:r w:rsidRPr="00AB75AF">
          <w:rPr>
            <w:szCs w:val="17"/>
          </w:rPr>
          <w:delText xml:space="preserve">uthority </w:delText>
        </w:r>
        <w:r w:rsidR="00076893" w:rsidRPr="00AB75AF">
          <w:rPr>
            <w:szCs w:val="17"/>
          </w:rPr>
          <w:delText>f</w:delText>
        </w:r>
        <w:r w:rsidRPr="00AB75AF">
          <w:rPr>
            <w:szCs w:val="17"/>
          </w:rPr>
          <w:delText>ile</w:delText>
        </w:r>
        <w:r w:rsidR="000C479F" w:rsidRPr="00AB75AF">
          <w:rPr>
            <w:szCs w:val="17"/>
          </w:rPr>
          <w:delText xml:space="preserve"> using the appropriate codes</w:delText>
        </w:r>
        <w:r w:rsidR="005A3C2B" w:rsidRPr="00AB75AF">
          <w:rPr>
            <w:szCs w:val="17"/>
          </w:rPr>
          <w:delText xml:space="preserve">. </w:delText>
        </w:r>
        <w:r w:rsidR="00D528EB" w:rsidRPr="00AB75AF">
          <w:rPr>
            <w:szCs w:val="17"/>
          </w:rPr>
          <w:delText xml:space="preserve"> </w:delText>
        </w:r>
      </w:del>
    </w:p>
    <w:p w14:paraId="2E592255" w14:textId="77777777" w:rsidR="005745B7" w:rsidRPr="00AB75AF" w:rsidRDefault="005745B7" w:rsidP="00AB75AF">
      <w:pPr>
        <w:pStyle w:val="ONUME"/>
        <w:rPr>
          <w:del w:id="382" w:author="Author"/>
          <w:szCs w:val="17"/>
        </w:rPr>
      </w:pPr>
      <w:del w:id="383" w:author="Author">
        <w:r w:rsidRPr="00AB75AF">
          <w:rPr>
            <w:szCs w:val="17"/>
          </w:rPr>
          <w:delText xml:space="preserve">The </w:delText>
        </w:r>
        <w:r w:rsidR="004D0E66" w:rsidRPr="00AB75AF">
          <w:rPr>
            <w:szCs w:val="17"/>
          </w:rPr>
          <w:delText xml:space="preserve">availability </w:delText>
        </w:r>
        <w:r w:rsidR="00EE7DC4" w:rsidRPr="00AB75AF">
          <w:rPr>
            <w:szCs w:val="17"/>
          </w:rPr>
          <w:delText>in text</w:delText>
        </w:r>
        <w:r w:rsidR="0019747D" w:rsidRPr="00AB75AF">
          <w:rPr>
            <w:szCs w:val="17"/>
          </w:rPr>
          <w:delText>-</w:delText>
        </w:r>
        <w:r w:rsidR="00EE7DC4" w:rsidRPr="00AB75AF">
          <w:rPr>
            <w:szCs w:val="17"/>
          </w:rPr>
          <w:delText xml:space="preserve">searchable format </w:delText>
        </w:r>
        <w:r w:rsidR="004D0E66" w:rsidRPr="00AB75AF">
          <w:rPr>
            <w:szCs w:val="17"/>
          </w:rPr>
          <w:delText xml:space="preserve">of each </w:delText>
        </w:r>
        <w:r w:rsidRPr="00AB75AF">
          <w:rPr>
            <w:szCs w:val="17"/>
          </w:rPr>
          <w:delText>section of a publi</w:delText>
        </w:r>
        <w:r w:rsidR="0019747D" w:rsidRPr="00AB75AF">
          <w:rPr>
            <w:szCs w:val="17"/>
          </w:rPr>
          <w:delText>cation</w:delText>
        </w:r>
        <w:r w:rsidRPr="00AB75AF">
          <w:rPr>
            <w:szCs w:val="17"/>
          </w:rPr>
          <w:delText xml:space="preserve"> </w:delText>
        </w:r>
        <w:r w:rsidR="00FE60B3" w:rsidRPr="00AB75AF">
          <w:rPr>
            <w:szCs w:val="17"/>
          </w:rPr>
          <w:delText>must</w:delText>
        </w:r>
        <w:r w:rsidRPr="00AB75AF">
          <w:rPr>
            <w:szCs w:val="17"/>
          </w:rPr>
          <w:delText xml:space="preserve"> be i</w:delText>
        </w:r>
        <w:r w:rsidR="00EE7DC4" w:rsidRPr="00AB75AF">
          <w:rPr>
            <w:szCs w:val="17"/>
          </w:rPr>
          <w:delText xml:space="preserve">dentified </w:delText>
        </w:r>
        <w:r w:rsidRPr="00AB75AF">
          <w:rPr>
            <w:szCs w:val="17"/>
          </w:rPr>
          <w:delText xml:space="preserve">in the </w:delText>
        </w:r>
        <w:r w:rsidR="0019747D" w:rsidRPr="00AB75AF">
          <w:rPr>
            <w:szCs w:val="17"/>
          </w:rPr>
          <w:delText>a</w:delText>
        </w:r>
        <w:r w:rsidRPr="00AB75AF">
          <w:rPr>
            <w:szCs w:val="17"/>
          </w:rPr>
          <w:delText xml:space="preserve">uthority </w:delText>
        </w:r>
        <w:r w:rsidR="0019747D" w:rsidRPr="00AB75AF">
          <w:rPr>
            <w:szCs w:val="17"/>
          </w:rPr>
          <w:delText>f</w:delText>
        </w:r>
        <w:r w:rsidRPr="00AB75AF">
          <w:rPr>
            <w:szCs w:val="17"/>
          </w:rPr>
          <w:delText xml:space="preserve">ile with </w:delText>
        </w:r>
        <w:r w:rsidR="004D0E66" w:rsidRPr="00AB75AF">
          <w:rPr>
            <w:szCs w:val="17"/>
          </w:rPr>
          <w:delText xml:space="preserve">a </w:delText>
        </w:r>
        <w:r w:rsidR="00FE60B3" w:rsidRPr="00AB75AF">
          <w:rPr>
            <w:szCs w:val="17"/>
          </w:rPr>
          <w:delText xml:space="preserve">code </w:delText>
        </w:r>
        <w:r w:rsidRPr="00AB75AF">
          <w:rPr>
            <w:szCs w:val="17"/>
          </w:rPr>
          <w:delText xml:space="preserve">“N” </w:delText>
        </w:r>
        <w:r w:rsidR="004D0E66" w:rsidRPr="00AB75AF">
          <w:rPr>
            <w:szCs w:val="17"/>
          </w:rPr>
          <w:delText xml:space="preserve">for Not </w:delText>
        </w:r>
        <w:r w:rsidR="00FE60B3" w:rsidRPr="00AB75AF">
          <w:rPr>
            <w:szCs w:val="17"/>
          </w:rPr>
          <w:delText>a</w:delText>
        </w:r>
        <w:r w:rsidR="004D0E66" w:rsidRPr="00AB75AF">
          <w:rPr>
            <w:szCs w:val="17"/>
          </w:rPr>
          <w:delText xml:space="preserve">vailable, </w:delText>
        </w:r>
        <w:r w:rsidR="00EE7DC4" w:rsidRPr="00AB75AF">
          <w:rPr>
            <w:szCs w:val="17"/>
          </w:rPr>
          <w:delText xml:space="preserve">or </w:delText>
        </w:r>
        <w:r w:rsidR="004D0E66" w:rsidRPr="00AB75AF">
          <w:rPr>
            <w:szCs w:val="17"/>
          </w:rPr>
          <w:delText xml:space="preserve">a “U” for Unknown </w:delText>
        </w:r>
        <w:r w:rsidR="008A4444" w:rsidRPr="00AB75AF">
          <w:rPr>
            <w:szCs w:val="17"/>
          </w:rPr>
          <w:delText>(</w:delText>
        </w:r>
        <w:r w:rsidR="004D0E66" w:rsidRPr="00AB75AF">
          <w:rPr>
            <w:szCs w:val="17"/>
          </w:rPr>
          <w:delText>availability</w:delText>
        </w:r>
        <w:r w:rsidR="008A4444" w:rsidRPr="00AB75AF">
          <w:rPr>
            <w:szCs w:val="17"/>
          </w:rPr>
          <w:delText>)</w:delText>
        </w:r>
        <w:r w:rsidR="004D0E66" w:rsidRPr="00AB75AF">
          <w:rPr>
            <w:szCs w:val="17"/>
          </w:rPr>
          <w:delText xml:space="preserve"> </w:delText>
        </w:r>
        <w:r w:rsidR="00EE7DC4" w:rsidRPr="00AB75AF">
          <w:rPr>
            <w:szCs w:val="17"/>
          </w:rPr>
          <w:delText xml:space="preserve">or the </w:delText>
        </w:r>
        <w:r w:rsidR="004D0E66" w:rsidRPr="00AB75AF">
          <w:rPr>
            <w:szCs w:val="17"/>
          </w:rPr>
          <w:delText>two</w:delText>
        </w:r>
        <w:r w:rsidR="00FE60B3" w:rsidRPr="00AB75AF">
          <w:rPr>
            <w:szCs w:val="17"/>
          </w:rPr>
          <w:delText>-letter</w:delText>
        </w:r>
        <w:r w:rsidR="004D0E66" w:rsidRPr="00AB75AF">
          <w:rPr>
            <w:szCs w:val="17"/>
          </w:rPr>
          <w:delText xml:space="preserve"> language code</w:delText>
        </w:r>
        <w:r w:rsidR="00FE60B3" w:rsidRPr="00AB75AF">
          <w:rPr>
            <w:szCs w:val="17"/>
          </w:rPr>
          <w:delText>(s)</w:delText>
        </w:r>
        <w:r w:rsidR="004D0E66" w:rsidRPr="00AB75AF">
          <w:rPr>
            <w:szCs w:val="17"/>
          </w:rPr>
          <w:delText xml:space="preserve"> for each </w:delText>
        </w:r>
        <w:r w:rsidR="00EE7DC4" w:rsidRPr="00AB75AF">
          <w:rPr>
            <w:szCs w:val="17"/>
          </w:rPr>
          <w:delText xml:space="preserve">corresponding </w:delText>
        </w:r>
        <w:r w:rsidR="004D0E66" w:rsidRPr="00AB75AF">
          <w:rPr>
            <w:szCs w:val="17"/>
          </w:rPr>
          <w:delText>language</w:delText>
        </w:r>
        <w:r w:rsidR="0017224B" w:rsidRPr="00AB75AF">
          <w:rPr>
            <w:szCs w:val="17"/>
          </w:rPr>
          <w:delText xml:space="preserve"> made available by the Office</w:delText>
        </w:r>
        <w:r w:rsidR="00AD748B">
          <w:rPr>
            <w:szCs w:val="17"/>
          </w:rPr>
          <w:delText>,</w:delText>
        </w:r>
        <w:r w:rsidR="0017224B" w:rsidRPr="00AB75AF">
          <w:rPr>
            <w:szCs w:val="17"/>
          </w:rPr>
          <w:delText xml:space="preserve"> either as</w:delText>
        </w:r>
        <w:r w:rsidR="00B7312D" w:rsidRPr="00AB75AF">
          <w:rPr>
            <w:szCs w:val="17"/>
          </w:rPr>
          <w:delText xml:space="preserve"> the</w:delText>
        </w:r>
        <w:r w:rsidR="0017224B" w:rsidRPr="00AB75AF">
          <w:rPr>
            <w:szCs w:val="17"/>
          </w:rPr>
          <w:delText xml:space="preserve"> original langua</w:delText>
        </w:r>
        <w:r w:rsidR="00B7312D" w:rsidRPr="00AB75AF">
          <w:rPr>
            <w:szCs w:val="17"/>
          </w:rPr>
          <w:delText>ge or an official translation</w:delText>
        </w:r>
        <w:r w:rsidR="00EE7DC4" w:rsidRPr="00AB75AF">
          <w:rPr>
            <w:szCs w:val="17"/>
          </w:rPr>
          <w:delText>.</w:delText>
        </w:r>
      </w:del>
    </w:p>
    <w:p w14:paraId="2C86F477" w14:textId="77777777" w:rsidR="00807B26" w:rsidRPr="00D62DB3" w:rsidRDefault="00807B26" w:rsidP="005745B7">
      <w:pPr>
        <w:pStyle w:val="ONUME"/>
        <w:numPr>
          <w:ilvl w:val="0"/>
          <w:numId w:val="0"/>
        </w:numPr>
        <w:rPr>
          <w:del w:id="384" w:author="Author"/>
          <w:szCs w:val="17"/>
        </w:rPr>
      </w:pPr>
      <w:del w:id="385" w:author="Author">
        <w:r w:rsidRPr="00D62DB3">
          <w:rPr>
            <w:szCs w:val="17"/>
          </w:rPr>
          <w:delText xml:space="preserve">RECOMMENDED STRUCTURE AND FORMAT OF THE AUTHORITY FILE </w:delText>
        </w:r>
      </w:del>
    </w:p>
    <w:p w14:paraId="00A16807" w14:textId="7D8C16E2" w:rsidR="00E76841" w:rsidRPr="003B0579" w:rsidRDefault="0082144C" w:rsidP="00E45092">
      <w:pPr>
        <w:pStyle w:val="Heading2"/>
        <w:rPr>
          <w:ins w:id="386" w:author="Author"/>
        </w:rPr>
      </w:pPr>
      <w:bookmarkStart w:id="387" w:name="_Toc183784423"/>
      <w:bookmarkStart w:id="388" w:name="_Toc207630921"/>
      <w:ins w:id="389" w:author="Author">
        <w:r w:rsidRPr="003B0579">
          <w:t>DEFINITION FILE</w:t>
        </w:r>
        <w:bookmarkEnd w:id="387"/>
        <w:bookmarkEnd w:id="388"/>
      </w:ins>
    </w:p>
    <w:p w14:paraId="6359267A" w14:textId="56F3FB56" w:rsidR="00807B26" w:rsidRPr="00D62DB3" w:rsidRDefault="00B55F79" w:rsidP="00191469">
      <w:pPr>
        <w:pStyle w:val="ONUME"/>
        <w:ind w:right="141"/>
        <w:rPr>
          <w:del w:id="390" w:author="Author"/>
          <w:szCs w:val="17"/>
        </w:rPr>
      </w:pPr>
      <w:ins w:id="391" w:author="Author">
        <w:r>
          <w:rPr>
            <w:szCs w:val="17"/>
          </w:rPr>
          <w:t>16.</w:t>
        </w:r>
      </w:ins>
      <w:r w:rsidR="00E76841" w:rsidRPr="00E324DF">
        <w:rPr>
          <w:szCs w:val="17"/>
        </w:rPr>
        <w:t>It i</w:t>
      </w:r>
      <w:r w:rsidR="00577E1B">
        <w:rPr>
          <w:szCs w:val="17"/>
        </w:rPr>
        <w:t xml:space="preserve">s </w:t>
      </w:r>
      <w:del w:id="392" w:author="Author">
        <w:r w:rsidR="00577E1B" w:rsidDel="00577E1B">
          <w:rPr>
            <w:szCs w:val="17"/>
          </w:rPr>
          <w:delText>recommended</w:delText>
        </w:r>
        <w:r w:rsidR="00E76841" w:rsidRPr="00E324DF" w:rsidDel="00577E1B">
          <w:rPr>
            <w:szCs w:val="17"/>
          </w:rPr>
          <w:delText xml:space="preserve"> </w:delText>
        </w:r>
      </w:del>
      <w:ins w:id="393" w:author="Author">
        <w:r w:rsidR="00577E1B">
          <w:rPr>
            <w:szCs w:val="17"/>
          </w:rPr>
          <w:t xml:space="preserve">required that </w:t>
        </w:r>
        <w:r w:rsidR="00681D11">
          <w:rPr>
            <w:szCs w:val="17"/>
          </w:rPr>
          <w:t>IPOs</w:t>
        </w:r>
      </w:ins>
      <w:del w:id="394" w:author="Author">
        <w:r w:rsidR="00E76841" w:rsidRPr="00E324DF" w:rsidDel="00577E1B">
          <w:rPr>
            <w:szCs w:val="17"/>
          </w:rPr>
          <w:delText>to</w:delText>
        </w:r>
      </w:del>
      <w:r w:rsidR="00E76841" w:rsidRPr="00E324DF">
        <w:rPr>
          <w:szCs w:val="17"/>
        </w:rPr>
        <w:t xml:space="preserve"> provide a </w:t>
      </w:r>
      <w:del w:id="395" w:author="Author">
        <w:r w:rsidR="00807B26" w:rsidRPr="00D62DB3">
          <w:rPr>
            <w:szCs w:val="17"/>
          </w:rPr>
          <w:delText>single file for all publication numbers listed in the authority file.</w:delText>
        </w:r>
      </w:del>
    </w:p>
    <w:p w14:paraId="6E25FB3F" w14:textId="77777777" w:rsidR="00807B26" w:rsidRPr="00D62DB3" w:rsidRDefault="00807B26" w:rsidP="00EE0A39">
      <w:pPr>
        <w:pStyle w:val="ONUME"/>
        <w:ind w:right="141"/>
        <w:rPr>
          <w:del w:id="396" w:author="Author"/>
          <w:szCs w:val="17"/>
        </w:rPr>
      </w:pPr>
      <w:del w:id="397" w:author="Author">
        <w:r w:rsidRPr="00D62DB3">
          <w:rPr>
            <w:szCs w:val="17"/>
          </w:rPr>
          <w:delText>If generating a single file proves impractical due to the resulting file size, the IP</w:delText>
        </w:r>
        <w:r w:rsidR="00DF6690">
          <w:rPr>
            <w:szCs w:val="17"/>
          </w:rPr>
          <w:delText>O</w:delText>
        </w:r>
        <w:r w:rsidRPr="00D62DB3">
          <w:rPr>
            <w:szCs w:val="17"/>
          </w:rPr>
          <w:delText xml:space="preserve"> may generate several files, dividing the list of publication numbers based on one of the following criteria:</w:delText>
        </w:r>
      </w:del>
    </w:p>
    <w:p w14:paraId="2000292A" w14:textId="77777777" w:rsidR="00C94C9C" w:rsidRPr="00994D7A" w:rsidRDefault="00C94C9C" w:rsidP="00F569DB">
      <w:pPr>
        <w:pStyle w:val="ListParagraph"/>
        <w:numPr>
          <w:ilvl w:val="0"/>
          <w:numId w:val="13"/>
        </w:numPr>
        <w:spacing w:before="120" w:after="120" w:line="240" w:lineRule="auto"/>
        <w:ind w:left="907"/>
        <w:contextualSpacing w:val="0"/>
        <w:rPr>
          <w:del w:id="398" w:author="Author"/>
        </w:rPr>
      </w:pPr>
      <w:del w:id="399" w:author="Author">
        <w:r w:rsidRPr="00994D7A">
          <w:delText>Publication date (file per year or several years);</w:delText>
        </w:r>
      </w:del>
    </w:p>
    <w:p w14:paraId="4137E130" w14:textId="77777777" w:rsidR="00C94C9C" w:rsidRPr="00994D7A" w:rsidRDefault="00C94C9C" w:rsidP="00F569DB">
      <w:pPr>
        <w:pStyle w:val="ListParagraph"/>
        <w:numPr>
          <w:ilvl w:val="0"/>
          <w:numId w:val="13"/>
        </w:numPr>
        <w:spacing w:before="120" w:after="120" w:line="240" w:lineRule="auto"/>
        <w:ind w:left="907"/>
        <w:contextualSpacing w:val="0"/>
        <w:rPr>
          <w:del w:id="400" w:author="Author"/>
        </w:rPr>
      </w:pPr>
      <w:del w:id="401" w:author="Author">
        <w:r w:rsidRPr="00994D7A">
          <w:delText xml:space="preserve">Publication level (applications, granted IP rights); </w:delText>
        </w:r>
        <w:r w:rsidR="00BE7D69" w:rsidRPr="00994D7A">
          <w:delText xml:space="preserve"> </w:delText>
        </w:r>
        <w:r w:rsidRPr="00994D7A">
          <w:delText>and</w:delText>
        </w:r>
      </w:del>
    </w:p>
    <w:p w14:paraId="6F0501AB" w14:textId="77777777" w:rsidR="00807B26" w:rsidRPr="00D62DB3" w:rsidRDefault="00C94C9C" w:rsidP="00DB5718">
      <w:pPr>
        <w:pStyle w:val="ListParagraph"/>
        <w:numPr>
          <w:ilvl w:val="0"/>
          <w:numId w:val="13"/>
        </w:numPr>
        <w:spacing w:before="120" w:after="220" w:line="240" w:lineRule="auto"/>
        <w:contextualSpacing w:val="0"/>
        <w:rPr>
          <w:del w:id="402" w:author="Author"/>
          <w:szCs w:val="17"/>
        </w:rPr>
      </w:pPr>
      <w:del w:id="403" w:author="Author">
        <w:r w:rsidRPr="00994D7A">
          <w:delText xml:space="preserve">Types of patent documents (file per </w:delText>
        </w:r>
        <w:r w:rsidR="00807B26" w:rsidRPr="00D62DB3">
          <w:rPr>
            <w:szCs w:val="17"/>
          </w:rPr>
          <w:delText>kind-of-document code).</w:delText>
        </w:r>
      </w:del>
    </w:p>
    <w:p w14:paraId="2E1DE4E6" w14:textId="77777777" w:rsidR="00807B26" w:rsidRPr="00D62DB3" w:rsidRDefault="00BF61DF" w:rsidP="00CB2F1D">
      <w:pPr>
        <w:pStyle w:val="ONUME"/>
        <w:rPr>
          <w:del w:id="404" w:author="Author"/>
          <w:szCs w:val="17"/>
        </w:rPr>
      </w:pPr>
      <w:del w:id="405" w:author="Author">
        <w:r w:rsidRPr="00D62DB3">
          <w:rPr>
            <w:szCs w:val="17"/>
          </w:rPr>
          <w:delText xml:space="preserve">To improve file handling, IPO </w:delText>
        </w:r>
        <w:r w:rsidR="00807B26" w:rsidRPr="00D62DB3">
          <w:rPr>
            <w:szCs w:val="17"/>
          </w:rPr>
          <w:delText>may generate an update file which includes data for the current year and the last calendar year and a static file including all older data.</w:delText>
        </w:r>
      </w:del>
    </w:p>
    <w:p w14:paraId="4BE3150F" w14:textId="77777777" w:rsidR="00807B26" w:rsidRPr="00D62DB3" w:rsidRDefault="00807B26" w:rsidP="000C479F">
      <w:pPr>
        <w:pStyle w:val="Heading3"/>
        <w:rPr>
          <w:del w:id="406" w:author="Author"/>
        </w:rPr>
      </w:pPr>
      <w:del w:id="407" w:author="Author">
        <w:r w:rsidRPr="00D62DB3">
          <w:delText>Definition File</w:delText>
        </w:r>
      </w:del>
    </w:p>
    <w:p w14:paraId="4B2073F0" w14:textId="740E7661" w:rsidR="00E76841" w:rsidRPr="00E324DF" w:rsidRDefault="00807B26">
      <w:pPr>
        <w:pStyle w:val="ONUME"/>
        <w:numPr>
          <w:ilvl w:val="0"/>
          <w:numId w:val="0"/>
        </w:numPr>
        <w:tabs>
          <w:tab w:val="left" w:pos="547"/>
        </w:tabs>
        <w:spacing w:after="120"/>
        <w:rPr>
          <w:szCs w:val="17"/>
        </w:rPr>
        <w:pPrChange w:id="408" w:author="Author">
          <w:pPr>
            <w:pStyle w:val="ONUME"/>
            <w:spacing w:after="120"/>
          </w:pPr>
        </w:pPrChange>
      </w:pPr>
      <w:del w:id="409" w:author="Author">
        <w:r w:rsidRPr="00D62DB3">
          <w:rPr>
            <w:szCs w:val="17"/>
          </w:rPr>
          <w:delText>If some of the records included in the authority file contain information, which is not evident or easily understandable, it is recommended to provide a definition file</w:delText>
        </w:r>
      </w:del>
      <w:ins w:id="410" w:author="Author">
        <w:r w:rsidR="00E76841" w:rsidRPr="00E324DF">
          <w:rPr>
            <w:szCs w:val="17"/>
          </w:rPr>
          <w:t>definition file, as part of or</w:t>
        </w:r>
      </w:ins>
      <w:r w:rsidR="00E76841" w:rsidRPr="00E324DF">
        <w:rPr>
          <w:szCs w:val="17"/>
        </w:rPr>
        <w:t xml:space="preserve"> in addition to</w:t>
      </w:r>
      <w:ins w:id="411" w:author="Author">
        <w:r w:rsidR="00E76841" w:rsidRPr="00E324DF">
          <w:rPr>
            <w:szCs w:val="17"/>
          </w:rPr>
          <w:t>,</w:t>
        </w:r>
      </w:ins>
      <w:r w:rsidR="00E76841" w:rsidRPr="00E324DF">
        <w:rPr>
          <w:szCs w:val="17"/>
        </w:rPr>
        <w:t xml:space="preserve"> the authority file.  </w:t>
      </w:r>
      <w:ins w:id="412" w:author="Author">
        <w:r w:rsidR="009C542B">
          <w:rPr>
            <w:szCs w:val="17"/>
          </w:rPr>
          <w:t xml:space="preserve">Information which is not evident or easily understandable </w:t>
        </w:r>
        <w:r w:rsidR="00BE46A3">
          <w:rPr>
            <w:szCs w:val="17"/>
          </w:rPr>
          <w:t xml:space="preserve">should be provided within </w:t>
        </w:r>
        <w:r w:rsidR="00001FF9">
          <w:rPr>
            <w:szCs w:val="17"/>
          </w:rPr>
          <w:t>the definition file</w:t>
        </w:r>
        <w:r w:rsidR="00EE23D4">
          <w:rPr>
            <w:szCs w:val="17"/>
          </w:rPr>
          <w:t xml:space="preserve">.  </w:t>
        </w:r>
      </w:ins>
      <w:r w:rsidR="00E76841" w:rsidRPr="00E324DF">
        <w:rPr>
          <w:szCs w:val="17"/>
        </w:rPr>
        <w:t>For example, in the definition file the IPO may:</w:t>
      </w:r>
    </w:p>
    <w:p w14:paraId="370C9C26" w14:textId="77777777" w:rsidR="00E76841" w:rsidRPr="00141DB3" w:rsidRDefault="00E76841">
      <w:pPr>
        <w:pStyle w:val="ListParagraph"/>
        <w:numPr>
          <w:ilvl w:val="0"/>
          <w:numId w:val="12"/>
        </w:numPr>
        <w:spacing w:before="120" w:after="120" w:line="240" w:lineRule="auto"/>
        <w:ind w:left="900"/>
        <w:contextualSpacing w:val="0"/>
        <w:pPrChange w:id="413" w:author="Author">
          <w:pPr>
            <w:pStyle w:val="ListParagraph"/>
            <w:numPr>
              <w:numId w:val="12"/>
            </w:numPr>
            <w:spacing w:before="120" w:after="120"/>
            <w:ind w:left="927" w:hanging="360"/>
            <w:contextualSpacing w:val="0"/>
          </w:pPr>
        </w:pPrChange>
      </w:pPr>
      <w:r w:rsidRPr="00141DB3">
        <w:t>describe specific criteria for building the authority file(s);</w:t>
      </w:r>
    </w:p>
    <w:p w14:paraId="79CF3A90" w14:textId="596119F0" w:rsidR="00E76841" w:rsidRPr="00141DB3" w:rsidRDefault="00E76841">
      <w:pPr>
        <w:pStyle w:val="ListParagraph"/>
        <w:numPr>
          <w:ilvl w:val="0"/>
          <w:numId w:val="12"/>
        </w:numPr>
        <w:spacing w:before="120" w:after="120" w:line="240" w:lineRule="auto"/>
        <w:ind w:left="900"/>
        <w:contextualSpacing w:val="0"/>
        <w:pPrChange w:id="414" w:author="Author">
          <w:pPr>
            <w:pStyle w:val="ListParagraph"/>
            <w:numPr>
              <w:numId w:val="12"/>
            </w:numPr>
            <w:spacing w:before="120" w:after="120"/>
            <w:ind w:left="927" w:hanging="360"/>
            <w:contextualSpacing w:val="0"/>
          </w:pPr>
        </w:pPrChange>
      </w:pPr>
      <w:r w:rsidRPr="00141DB3">
        <w:t>describe the use of publication exception codes</w:t>
      </w:r>
      <w:del w:id="415" w:author="Author">
        <w:r w:rsidR="00807B26" w:rsidRPr="00D62DB3">
          <w:rPr>
            <w:szCs w:val="17"/>
          </w:rPr>
          <w:delText>, in particular codes “N”, “W” or “X”</w:delText>
        </w:r>
        <w:r w:rsidR="00191469" w:rsidRPr="00D62DB3">
          <w:rPr>
            <w:szCs w:val="17"/>
          </w:rPr>
          <w:delText>;</w:delText>
        </w:r>
      </w:del>
      <w:ins w:id="416" w:author="Author">
        <w:r w:rsidRPr="00E324DF">
          <w:rPr>
            <w:szCs w:val="17"/>
          </w:rPr>
          <w:t>,;</w:t>
        </w:r>
      </w:ins>
    </w:p>
    <w:p w14:paraId="1E06A192" w14:textId="3CF6BFA0" w:rsidR="00E76841" w:rsidRPr="00141DB3" w:rsidRDefault="00E76841">
      <w:pPr>
        <w:pStyle w:val="ListParagraph"/>
        <w:numPr>
          <w:ilvl w:val="0"/>
          <w:numId w:val="12"/>
        </w:numPr>
        <w:spacing w:before="120" w:after="120" w:line="240" w:lineRule="auto"/>
        <w:ind w:left="900"/>
        <w:contextualSpacing w:val="0"/>
        <w:pPrChange w:id="417" w:author="Author">
          <w:pPr>
            <w:pStyle w:val="ListParagraph"/>
            <w:numPr>
              <w:numId w:val="12"/>
            </w:numPr>
            <w:spacing w:before="120" w:after="120"/>
            <w:ind w:left="927" w:hanging="360"/>
            <w:contextualSpacing w:val="0"/>
          </w:pPr>
        </w:pPrChange>
      </w:pPr>
      <w:r w:rsidRPr="00141DB3">
        <w:t xml:space="preserve">describe the use of </w:t>
      </w:r>
      <w:ins w:id="418" w:author="Author">
        <w:r w:rsidRPr="00E324DF">
          <w:rPr>
            <w:szCs w:val="17"/>
          </w:rPr>
          <w:t xml:space="preserve">document </w:t>
        </w:r>
      </w:ins>
      <w:r w:rsidRPr="00141DB3">
        <w:t>kind</w:t>
      </w:r>
      <w:del w:id="419" w:author="Author">
        <w:r w:rsidR="00807B26" w:rsidRPr="00D62DB3">
          <w:rPr>
            <w:szCs w:val="17"/>
          </w:rPr>
          <w:delText>-of-documents</w:delText>
        </w:r>
      </w:del>
      <w:r w:rsidRPr="00141DB3">
        <w:t xml:space="preserve"> codes</w:t>
      </w:r>
      <w:del w:id="420" w:author="Author">
        <w:r w:rsidR="00807B26" w:rsidRPr="00D62DB3">
          <w:rPr>
            <w:szCs w:val="17"/>
          </w:rPr>
          <w:delText xml:space="preserve"> (see paragraph 18 above)</w:delText>
        </w:r>
      </w:del>
      <w:r w:rsidRPr="00141DB3">
        <w:t xml:space="preserve"> or provide a reference to Part 7.3 of the WIPO Handbook if up-to-date information on </w:t>
      </w:r>
      <w:ins w:id="421" w:author="Author">
        <w:r w:rsidRPr="00E324DF">
          <w:rPr>
            <w:szCs w:val="17"/>
          </w:rPr>
          <w:t xml:space="preserve">document </w:t>
        </w:r>
      </w:ins>
      <w:r w:rsidRPr="00141DB3">
        <w:t>kind</w:t>
      </w:r>
      <w:del w:id="422" w:author="Author">
        <w:r w:rsidR="00807B26" w:rsidRPr="00D62DB3">
          <w:rPr>
            <w:szCs w:val="17"/>
          </w:rPr>
          <w:delText>-of-documents</w:delText>
        </w:r>
      </w:del>
      <w:r w:rsidRPr="00141DB3">
        <w:t xml:space="preserve"> codes is already described in Part 7.3 of the WIPO Handbook;</w:t>
      </w:r>
    </w:p>
    <w:p w14:paraId="7F71303B" w14:textId="612222A8" w:rsidR="00E76841" w:rsidRPr="00EF4595" w:rsidRDefault="00E76841">
      <w:pPr>
        <w:pStyle w:val="ListParagraph"/>
        <w:numPr>
          <w:ilvl w:val="0"/>
          <w:numId w:val="12"/>
        </w:numPr>
        <w:spacing w:before="120" w:after="120" w:line="240" w:lineRule="auto"/>
        <w:ind w:left="900"/>
        <w:contextualSpacing w:val="0"/>
        <w:pPrChange w:id="423" w:author="Author">
          <w:pPr>
            <w:pStyle w:val="ListParagraph"/>
            <w:numPr>
              <w:numId w:val="12"/>
            </w:numPr>
            <w:spacing w:before="120" w:after="120"/>
            <w:ind w:left="927" w:hanging="360"/>
            <w:contextualSpacing w:val="0"/>
          </w:pPr>
        </w:pPrChange>
      </w:pPr>
      <w:r w:rsidRPr="00141DB3">
        <w:t>indicate the date of the most recent document listed</w:t>
      </w:r>
      <w:del w:id="424" w:author="Author">
        <w:r w:rsidR="00807B26" w:rsidRPr="00D62DB3">
          <w:rPr>
            <w:szCs w:val="17"/>
          </w:rPr>
          <w:delText xml:space="preserve"> (see paragraph </w:delText>
        </w:r>
        <w:r w:rsidR="008A4444" w:rsidRPr="00AB75AF">
          <w:rPr>
            <w:szCs w:val="17"/>
          </w:rPr>
          <w:delText>7</w:delText>
        </w:r>
        <w:r w:rsidR="008A4444" w:rsidRPr="00D62DB3">
          <w:rPr>
            <w:szCs w:val="17"/>
          </w:rPr>
          <w:delText xml:space="preserve"> </w:delText>
        </w:r>
        <w:r w:rsidR="00807B26" w:rsidRPr="00D62DB3">
          <w:rPr>
            <w:szCs w:val="17"/>
          </w:rPr>
          <w:delText>above)</w:delText>
        </w:r>
        <w:r w:rsidR="00AB75AF">
          <w:rPr>
            <w:szCs w:val="17"/>
          </w:rPr>
          <w:delText xml:space="preserve">; </w:delText>
        </w:r>
      </w:del>
      <w:ins w:id="425" w:author="Author">
        <w:r w:rsidR="001656E6">
          <w:rPr>
            <w:szCs w:val="17"/>
          </w:rPr>
          <w:t>;</w:t>
        </w:r>
        <w:r w:rsidRPr="00E324DF">
          <w:rPr>
            <w:szCs w:val="17"/>
          </w:rPr>
          <w:t xml:space="preserve">  </w:t>
        </w:r>
        <w:r w:rsidR="001656E6">
          <w:rPr>
            <w:szCs w:val="17"/>
          </w:rPr>
          <w:t>and</w:t>
        </w:r>
      </w:ins>
    </w:p>
    <w:p w14:paraId="21CB58B0" w14:textId="5A955FA0" w:rsidR="00E76841" w:rsidRPr="00CB704C" w:rsidRDefault="008A4B35">
      <w:pPr>
        <w:pStyle w:val="ListParagraph"/>
        <w:numPr>
          <w:ilvl w:val="0"/>
          <w:numId w:val="12"/>
        </w:numPr>
        <w:spacing w:before="120" w:after="120" w:line="240" w:lineRule="auto"/>
        <w:ind w:left="900"/>
        <w:contextualSpacing w:val="0"/>
        <w:rPr>
          <w:rPrChange w:id="426" w:author="Author">
            <w:rPr>
              <w:color w:val="000000"/>
              <w:u w:val="single"/>
            </w:rPr>
          </w:rPrChange>
        </w:rPr>
        <w:pPrChange w:id="427" w:author="Author">
          <w:pPr>
            <w:pStyle w:val="ListParagraph"/>
            <w:numPr>
              <w:numId w:val="12"/>
            </w:numPr>
            <w:spacing w:before="120" w:after="120"/>
            <w:ind w:left="927" w:hanging="360"/>
            <w:contextualSpacing w:val="0"/>
          </w:pPr>
        </w:pPrChange>
      </w:pPr>
      <w:del w:id="428" w:author="Author">
        <w:r w:rsidRPr="008A4B35">
          <w:rPr>
            <w:szCs w:val="17"/>
          </w:rPr>
          <w:delText>describe</w:delText>
        </w:r>
      </w:del>
      <w:ins w:id="429" w:author="Author">
        <w:r w:rsidR="00E76841" w:rsidRPr="00E324DF">
          <w:rPr>
            <w:szCs w:val="17"/>
          </w:rPr>
          <w:t>define</w:t>
        </w:r>
      </w:ins>
      <w:r w:rsidR="00E76841" w:rsidRPr="00141DB3">
        <w:t xml:space="preserve"> the numbering systems</w:t>
      </w:r>
      <w:del w:id="430" w:author="Author">
        <w:r w:rsidRPr="008A4B35">
          <w:rPr>
            <w:szCs w:val="17"/>
          </w:rPr>
          <w:delText xml:space="preserve"> used</w:delText>
        </w:r>
      </w:del>
      <w:r w:rsidR="00E76841" w:rsidRPr="00141DB3">
        <w:t xml:space="preserve"> or provide a reference to Parts 7.2.6 and 7.2.7 of the WIPO Handbook if up-to-date information on the numbering systems used is already described in Parts 7.2.6 and 7.2.7 of the WIPO Handbook</w:t>
      </w:r>
      <w:del w:id="431" w:author="Author">
        <w:r w:rsidRPr="00AB75AF">
          <w:rPr>
            <w:szCs w:val="17"/>
          </w:rPr>
          <w:delText>;</w:delText>
        </w:r>
        <w:r w:rsidR="004D2F23" w:rsidRPr="00AB75AF">
          <w:rPr>
            <w:szCs w:val="17"/>
          </w:rPr>
          <w:delText xml:space="preserve"> and</w:delText>
        </w:r>
      </w:del>
      <w:ins w:id="432" w:author="Author">
        <w:r w:rsidR="001656E6">
          <w:rPr>
            <w:szCs w:val="17"/>
          </w:rPr>
          <w:t>.</w:t>
        </w:r>
      </w:ins>
    </w:p>
    <w:p w14:paraId="2F82522C" w14:textId="77777777" w:rsidR="00807B26" w:rsidRPr="00A00407" w:rsidRDefault="004D2F23" w:rsidP="00AB75AF">
      <w:pPr>
        <w:pStyle w:val="ListParagraph"/>
        <w:numPr>
          <w:ilvl w:val="0"/>
          <w:numId w:val="12"/>
        </w:numPr>
        <w:spacing w:before="120" w:after="220" w:line="240" w:lineRule="auto"/>
        <w:contextualSpacing w:val="0"/>
        <w:rPr>
          <w:del w:id="433" w:author="Author"/>
          <w:szCs w:val="17"/>
        </w:rPr>
      </w:pPr>
      <w:del w:id="434" w:author="Author">
        <w:r w:rsidRPr="00A00407">
          <w:rPr>
            <w:szCs w:val="17"/>
          </w:rPr>
          <w:delText xml:space="preserve">describe the </w:delText>
        </w:r>
        <w:r w:rsidR="00E064A3" w:rsidRPr="00A00407">
          <w:rPr>
            <w:szCs w:val="17"/>
          </w:rPr>
          <w:delText xml:space="preserve">codes used to indicate the </w:delText>
        </w:r>
        <w:r w:rsidRPr="00A00407">
          <w:rPr>
            <w:szCs w:val="17"/>
          </w:rPr>
          <w:delText xml:space="preserve">availability of sections of the </w:delText>
        </w:r>
        <w:r w:rsidR="00BC2526" w:rsidRPr="00A00407">
          <w:rPr>
            <w:szCs w:val="17"/>
          </w:rPr>
          <w:delText>publication</w:delText>
        </w:r>
        <w:r w:rsidRPr="00A00407">
          <w:rPr>
            <w:szCs w:val="17"/>
          </w:rPr>
          <w:delText xml:space="preserve"> in </w:delText>
        </w:r>
        <w:r w:rsidR="00DB7F03" w:rsidRPr="00A00407">
          <w:rPr>
            <w:szCs w:val="17"/>
          </w:rPr>
          <w:delText>text-</w:delText>
        </w:r>
        <w:r w:rsidRPr="00A00407">
          <w:rPr>
            <w:szCs w:val="17"/>
          </w:rPr>
          <w:delText>searchable format.</w:delText>
        </w:r>
      </w:del>
    </w:p>
    <w:p w14:paraId="11162651" w14:textId="4E2D8541" w:rsidR="00E76841" w:rsidRPr="00E324DF" w:rsidRDefault="002216C5">
      <w:pPr>
        <w:pStyle w:val="ONUME"/>
        <w:numPr>
          <w:ilvl w:val="0"/>
          <w:numId w:val="0"/>
        </w:numPr>
        <w:tabs>
          <w:tab w:val="left" w:pos="547"/>
        </w:tabs>
        <w:rPr>
          <w:szCs w:val="17"/>
        </w:rPr>
        <w:pPrChange w:id="435" w:author="Author">
          <w:pPr>
            <w:pStyle w:val="ONUME"/>
          </w:pPr>
        </w:pPrChange>
      </w:pPr>
      <w:bookmarkStart w:id="436" w:name="_Ref76724043"/>
      <w:ins w:id="437" w:author="Author">
        <w:r>
          <w:rPr>
            <w:szCs w:val="17"/>
          </w:rPr>
          <w:t>17.</w:t>
        </w:r>
      </w:ins>
      <w:r w:rsidR="00E76841" w:rsidRPr="00E324DF">
        <w:rPr>
          <w:szCs w:val="17"/>
        </w:rPr>
        <w:t xml:space="preserve">To assist other IPOs and interested parties in a first assessment of the completeness of the available patent documentation, the definition file </w:t>
      </w:r>
      <w:del w:id="438" w:author="Author">
        <w:r w:rsidR="00807B26" w:rsidRPr="00D62DB3">
          <w:rPr>
            <w:szCs w:val="17"/>
          </w:rPr>
          <w:delText>may</w:delText>
        </w:r>
      </w:del>
      <w:ins w:id="439" w:author="Author">
        <w:r w:rsidR="00E76841" w:rsidRPr="00E324DF">
          <w:rPr>
            <w:szCs w:val="17"/>
          </w:rPr>
          <w:t>should</w:t>
        </w:r>
      </w:ins>
      <w:r w:rsidR="00E76841" w:rsidRPr="00E324DF">
        <w:rPr>
          <w:szCs w:val="17"/>
        </w:rPr>
        <w:t xml:space="preserve"> also include an overview of the data coverage, for example indicate the number of publications per year by kind code or by publication level.  </w:t>
      </w:r>
      <w:del w:id="440" w:author="Author">
        <w:r w:rsidR="00807B26" w:rsidRPr="00D62DB3">
          <w:rPr>
            <w:szCs w:val="17"/>
          </w:rPr>
          <w:delText>Annex I contains an example of a definition file to assist IP</w:delText>
        </w:r>
        <w:r w:rsidR="00DF6690">
          <w:rPr>
            <w:szCs w:val="17"/>
          </w:rPr>
          <w:delText>Os</w:delText>
        </w:r>
        <w:r w:rsidR="00807B26" w:rsidRPr="00D62DB3">
          <w:rPr>
            <w:szCs w:val="17"/>
          </w:rPr>
          <w:delText xml:space="preserve"> in drafting their definition files.</w:delText>
        </w:r>
      </w:del>
    </w:p>
    <w:p w14:paraId="45141239" w14:textId="1809E358" w:rsidR="00E76841" w:rsidRPr="00E324DF" w:rsidRDefault="00E5652A" w:rsidP="00125286">
      <w:pPr>
        <w:pStyle w:val="ONUME"/>
        <w:numPr>
          <w:ilvl w:val="0"/>
          <w:numId w:val="0"/>
        </w:numPr>
        <w:tabs>
          <w:tab w:val="left" w:pos="547"/>
        </w:tabs>
        <w:rPr>
          <w:ins w:id="441" w:author="Author"/>
          <w:szCs w:val="17"/>
        </w:rPr>
      </w:pPr>
      <w:ins w:id="442" w:author="Author">
        <w:r>
          <w:rPr>
            <w:szCs w:val="17"/>
          </w:rPr>
          <w:t>18.</w:t>
        </w:r>
        <w:r>
          <w:rPr>
            <w:szCs w:val="17"/>
          </w:rPr>
          <w:tab/>
        </w:r>
        <w:r w:rsidR="00E76841" w:rsidRPr="00D62DB3">
          <w:rPr>
            <w:szCs w:val="17"/>
          </w:rPr>
          <w:t>Annex I contains an example of a definition file to assist IP</w:t>
        </w:r>
        <w:r w:rsidR="00E76841">
          <w:rPr>
            <w:szCs w:val="17"/>
          </w:rPr>
          <w:t>Os</w:t>
        </w:r>
        <w:r w:rsidR="00E76841" w:rsidRPr="00D62DB3">
          <w:rPr>
            <w:szCs w:val="17"/>
          </w:rPr>
          <w:t xml:space="preserve"> in drafting their definition files.</w:t>
        </w:r>
        <w:bookmarkEnd w:id="436"/>
      </w:ins>
    </w:p>
    <w:p w14:paraId="2406D7C4" w14:textId="6B7864B3" w:rsidR="00CD72F8" w:rsidRPr="00802551" w:rsidRDefault="00E324DF" w:rsidP="00E45092">
      <w:pPr>
        <w:pStyle w:val="Heading2"/>
        <w:rPr>
          <w:ins w:id="443" w:author="Author"/>
        </w:rPr>
      </w:pPr>
      <w:bookmarkStart w:id="444" w:name="_Toc207630922"/>
      <w:ins w:id="445" w:author="Author">
        <w:r>
          <w:t>O</w:t>
        </w:r>
        <w:r w:rsidR="006F605B">
          <w:t>PTIONAL DATA</w:t>
        </w:r>
        <w:r w:rsidR="006A02D1">
          <w:t xml:space="preserve"> ELEMENTS</w:t>
        </w:r>
        <w:bookmarkEnd w:id="444"/>
      </w:ins>
    </w:p>
    <w:p w14:paraId="72D78D77" w14:textId="28B1AD82" w:rsidR="00C77E74" w:rsidRPr="00D62DB3" w:rsidRDefault="00656D3F" w:rsidP="00B34EEE">
      <w:pPr>
        <w:pStyle w:val="ONUME"/>
        <w:numPr>
          <w:ilvl w:val="0"/>
          <w:numId w:val="0"/>
        </w:numPr>
        <w:tabs>
          <w:tab w:val="left" w:pos="547"/>
        </w:tabs>
        <w:spacing w:after="120"/>
        <w:rPr>
          <w:ins w:id="446" w:author="Author"/>
          <w:szCs w:val="17"/>
        </w:rPr>
      </w:pPr>
      <w:bookmarkStart w:id="447" w:name="_Ref76724142"/>
      <w:ins w:id="448" w:author="Author">
        <w:r>
          <w:rPr>
            <w:szCs w:val="17"/>
          </w:rPr>
          <w:t>19.</w:t>
        </w:r>
        <w:r>
          <w:rPr>
            <w:szCs w:val="17"/>
          </w:rPr>
          <w:tab/>
        </w:r>
        <w:r w:rsidR="00C77E74" w:rsidRPr="00D62DB3">
          <w:rPr>
            <w:szCs w:val="17"/>
          </w:rPr>
          <w:t xml:space="preserve">In addition to the </w:t>
        </w:r>
        <w:r w:rsidR="006B2C3D">
          <w:rPr>
            <w:szCs w:val="17"/>
          </w:rPr>
          <w:t xml:space="preserve">mandatory data </w:t>
        </w:r>
        <w:r w:rsidR="00C77E74" w:rsidRPr="00D62DB3">
          <w:rPr>
            <w:szCs w:val="17"/>
          </w:rPr>
          <w:t>elements listed above</w:t>
        </w:r>
        <w:del w:id="449" w:author="Author">
          <w:r w:rsidR="00304431">
            <w:rPr>
              <w:szCs w:val="17"/>
            </w:rPr>
            <w:delText xml:space="preserve"> in paragraph </w:delText>
          </w:r>
          <w:r w:rsidR="00093E62">
            <w:rPr>
              <w:szCs w:val="17"/>
            </w:rPr>
            <w:delText>7</w:delText>
          </w:r>
        </w:del>
        <w:r w:rsidR="00C77E74" w:rsidRPr="00D62DB3">
          <w:rPr>
            <w:szCs w:val="17"/>
          </w:rPr>
          <w:t>, the authority file may contain the following data elements:</w:t>
        </w:r>
        <w:bookmarkEnd w:id="447"/>
      </w:ins>
    </w:p>
    <w:p w14:paraId="525B06A4" w14:textId="77777777" w:rsidR="00C77E74" w:rsidRPr="00304431" w:rsidRDefault="00C77E74" w:rsidP="002424CA">
      <w:pPr>
        <w:pStyle w:val="ListParagraph"/>
        <w:numPr>
          <w:ilvl w:val="0"/>
          <w:numId w:val="8"/>
        </w:numPr>
        <w:spacing w:before="120" w:after="120" w:line="240" w:lineRule="auto"/>
        <w:ind w:left="907"/>
        <w:contextualSpacing w:val="0"/>
        <w:rPr>
          <w:ins w:id="450" w:author="Author"/>
          <w:szCs w:val="17"/>
        </w:rPr>
      </w:pPr>
      <w:bookmarkStart w:id="451" w:name="_Ref76724148"/>
      <w:ins w:id="452" w:author="Author">
        <w:r w:rsidRPr="00304431">
          <w:rPr>
            <w:szCs w:val="17"/>
          </w:rPr>
          <w:t>publication exception code;</w:t>
        </w:r>
        <w:bookmarkEnd w:id="451"/>
      </w:ins>
    </w:p>
    <w:p w14:paraId="091A9786" w14:textId="67B67320" w:rsidR="00C77E74" w:rsidRPr="00304431" w:rsidRDefault="00C77E74" w:rsidP="002424CA">
      <w:pPr>
        <w:pStyle w:val="ListParagraph"/>
        <w:numPr>
          <w:ilvl w:val="0"/>
          <w:numId w:val="8"/>
        </w:numPr>
        <w:spacing w:before="120" w:after="120" w:line="240" w:lineRule="auto"/>
        <w:ind w:left="907"/>
        <w:contextualSpacing w:val="0"/>
        <w:rPr>
          <w:ins w:id="453" w:author="Author"/>
          <w:szCs w:val="17"/>
        </w:rPr>
      </w:pPr>
      <w:ins w:id="454" w:author="Author">
        <w:r w:rsidRPr="00304431">
          <w:rPr>
            <w:szCs w:val="17"/>
          </w:rPr>
          <w:t>application identification of the corresponding publication, which typically contain</w:t>
        </w:r>
        <w:r w:rsidR="0065714A">
          <w:rPr>
            <w:szCs w:val="17"/>
          </w:rPr>
          <w:t>s</w:t>
        </w:r>
        <w:r w:rsidRPr="00304431">
          <w:rPr>
            <w:szCs w:val="17"/>
          </w:rPr>
          <w:t xml:space="preserve"> the following sub-elements:</w:t>
        </w:r>
      </w:ins>
    </w:p>
    <w:p w14:paraId="5C33B044" w14:textId="77777777" w:rsidR="00C77E74" w:rsidRPr="00EF4595" w:rsidRDefault="00C77E74">
      <w:pPr>
        <w:pStyle w:val="ListParagraph"/>
        <w:numPr>
          <w:ilvl w:val="0"/>
          <w:numId w:val="9"/>
        </w:numPr>
        <w:spacing w:before="120" w:after="120" w:line="240" w:lineRule="auto"/>
        <w:ind w:left="1426"/>
        <w:contextualSpacing w:val="0"/>
        <w:rPr>
          <w:ins w:id="455" w:author="Author"/>
        </w:rPr>
        <w:pPrChange w:id="456" w:author="Author">
          <w:pPr>
            <w:pStyle w:val="ListParagraph"/>
            <w:numPr>
              <w:numId w:val="9"/>
            </w:numPr>
            <w:spacing w:before="120" w:after="120"/>
            <w:ind w:left="1494" w:hanging="360"/>
            <w:contextualSpacing w:val="0"/>
          </w:pPr>
        </w:pPrChange>
      </w:pPr>
      <w:ins w:id="457" w:author="Author">
        <w:r w:rsidRPr="00EF4595">
          <w:t>two-letter alphabetic code of the IPO publishing the application;</w:t>
        </w:r>
      </w:ins>
    </w:p>
    <w:p w14:paraId="45FE1092" w14:textId="77777777" w:rsidR="00C77E74" w:rsidRPr="00EF4595" w:rsidRDefault="00C77E74">
      <w:pPr>
        <w:pStyle w:val="ListParagraph"/>
        <w:numPr>
          <w:ilvl w:val="0"/>
          <w:numId w:val="9"/>
        </w:numPr>
        <w:spacing w:before="120" w:after="120" w:line="240" w:lineRule="auto"/>
        <w:ind w:left="1426"/>
        <w:contextualSpacing w:val="0"/>
        <w:rPr>
          <w:ins w:id="458" w:author="Author"/>
        </w:rPr>
        <w:pPrChange w:id="459" w:author="Author">
          <w:pPr>
            <w:pStyle w:val="ListParagraph"/>
            <w:numPr>
              <w:numId w:val="9"/>
            </w:numPr>
            <w:spacing w:before="120" w:after="120"/>
            <w:ind w:left="1494" w:hanging="360"/>
            <w:contextualSpacing w:val="0"/>
          </w:pPr>
        </w:pPrChange>
      </w:pPr>
      <w:ins w:id="460" w:author="Author">
        <w:r w:rsidRPr="00EF4595">
          <w:t>application number; and</w:t>
        </w:r>
      </w:ins>
    </w:p>
    <w:p w14:paraId="3ECE9226" w14:textId="77777777" w:rsidR="00C77E74" w:rsidRPr="00EF4595" w:rsidRDefault="00C77E74">
      <w:pPr>
        <w:pStyle w:val="ListParagraph"/>
        <w:numPr>
          <w:ilvl w:val="0"/>
          <w:numId w:val="9"/>
        </w:numPr>
        <w:spacing w:before="120" w:after="120" w:line="240" w:lineRule="auto"/>
        <w:ind w:left="1426"/>
        <w:contextualSpacing w:val="0"/>
        <w:rPr>
          <w:ins w:id="461" w:author="Author"/>
        </w:rPr>
        <w:pPrChange w:id="462" w:author="Author">
          <w:pPr>
            <w:pStyle w:val="ListParagraph"/>
            <w:numPr>
              <w:numId w:val="9"/>
            </w:numPr>
            <w:spacing w:before="120" w:after="120"/>
            <w:ind w:left="1494" w:hanging="360"/>
            <w:contextualSpacing w:val="0"/>
          </w:pPr>
        </w:pPrChange>
      </w:pPr>
      <w:ins w:id="463" w:author="Author">
        <w:r w:rsidRPr="00EF4595">
          <w:t>filing date.</w:t>
        </w:r>
      </w:ins>
    </w:p>
    <w:p w14:paraId="15C97EDE" w14:textId="77777777" w:rsidR="00C77E74" w:rsidRPr="00304431" w:rsidRDefault="00C77E74" w:rsidP="002424CA">
      <w:pPr>
        <w:pStyle w:val="ListParagraph"/>
        <w:numPr>
          <w:ilvl w:val="0"/>
          <w:numId w:val="8"/>
        </w:numPr>
        <w:spacing w:before="120" w:after="120" w:line="240" w:lineRule="auto"/>
        <w:ind w:left="907"/>
        <w:contextualSpacing w:val="0"/>
        <w:rPr>
          <w:ins w:id="464" w:author="Author"/>
          <w:szCs w:val="17"/>
        </w:rPr>
      </w:pPr>
      <w:bookmarkStart w:id="465" w:name="_Ref76724215"/>
      <w:ins w:id="466" w:author="Author">
        <w:r w:rsidRPr="00304431">
          <w:rPr>
            <w:szCs w:val="17"/>
          </w:rPr>
          <w:t>priority application identification of the corresponding publication, which typically contain the following sub-elements:</w:t>
        </w:r>
        <w:bookmarkEnd w:id="465"/>
      </w:ins>
    </w:p>
    <w:p w14:paraId="6E14D3ED" w14:textId="77777777" w:rsidR="00C77E74" w:rsidRPr="00EF4595" w:rsidRDefault="00C77E74">
      <w:pPr>
        <w:pStyle w:val="ListParagraph"/>
        <w:numPr>
          <w:ilvl w:val="0"/>
          <w:numId w:val="7"/>
        </w:numPr>
        <w:spacing w:before="120" w:after="120" w:line="240" w:lineRule="auto"/>
        <w:ind w:left="1426"/>
        <w:contextualSpacing w:val="0"/>
        <w:rPr>
          <w:ins w:id="467" w:author="Author"/>
        </w:rPr>
        <w:pPrChange w:id="468" w:author="Author">
          <w:pPr>
            <w:pStyle w:val="ListParagraph"/>
            <w:numPr>
              <w:numId w:val="7"/>
            </w:numPr>
            <w:spacing w:before="120" w:after="120"/>
            <w:ind w:left="1560" w:hanging="426"/>
            <w:contextualSpacing w:val="0"/>
          </w:pPr>
        </w:pPrChange>
      </w:pPr>
      <w:ins w:id="469" w:author="Author">
        <w:r w:rsidRPr="00EF4595">
          <w:t>two-letter alphabetic code of the IPO publishing the priority application;</w:t>
        </w:r>
      </w:ins>
    </w:p>
    <w:p w14:paraId="6865D241" w14:textId="31154134" w:rsidR="00C77E74" w:rsidRPr="001656E6" w:rsidRDefault="00C77E74" w:rsidP="00152A63">
      <w:pPr>
        <w:pStyle w:val="ListParagraph"/>
        <w:numPr>
          <w:ilvl w:val="0"/>
          <w:numId w:val="7"/>
        </w:numPr>
        <w:spacing w:before="120" w:after="120" w:line="240" w:lineRule="auto"/>
        <w:ind w:left="1426"/>
        <w:contextualSpacing w:val="0"/>
        <w:rPr>
          <w:ins w:id="470" w:author="Author"/>
          <w:szCs w:val="17"/>
        </w:rPr>
      </w:pPr>
      <w:ins w:id="471" w:author="Author">
        <w:r w:rsidRPr="00EF4595">
          <w:t>priority application number;</w:t>
        </w:r>
        <w:r w:rsidR="001656E6">
          <w:rPr>
            <w:szCs w:val="17"/>
          </w:rPr>
          <w:t xml:space="preserve"> </w:t>
        </w:r>
        <w:r w:rsidRPr="001656E6">
          <w:rPr>
            <w:szCs w:val="17"/>
          </w:rPr>
          <w:t>and</w:t>
        </w:r>
      </w:ins>
    </w:p>
    <w:p w14:paraId="253FFD1A" w14:textId="77777777" w:rsidR="00C77E74" w:rsidRPr="00EF4595" w:rsidRDefault="00C77E74">
      <w:pPr>
        <w:pStyle w:val="ListParagraph"/>
        <w:numPr>
          <w:ilvl w:val="0"/>
          <w:numId w:val="7"/>
        </w:numPr>
        <w:spacing w:before="120" w:after="120" w:line="240" w:lineRule="auto"/>
        <w:ind w:left="1426"/>
        <w:contextualSpacing w:val="0"/>
        <w:rPr>
          <w:ins w:id="472" w:author="Author"/>
        </w:rPr>
        <w:pPrChange w:id="473" w:author="Author">
          <w:pPr>
            <w:pStyle w:val="ListParagraph"/>
            <w:numPr>
              <w:numId w:val="7"/>
            </w:numPr>
            <w:spacing w:before="120" w:after="120"/>
            <w:ind w:left="1560" w:hanging="426"/>
            <w:contextualSpacing w:val="0"/>
          </w:pPr>
        </w:pPrChange>
      </w:pPr>
      <w:ins w:id="474" w:author="Author">
        <w:r w:rsidRPr="00EF4595">
          <w:t>filing date of the priority application.</w:t>
        </w:r>
      </w:ins>
    </w:p>
    <w:p w14:paraId="22DDA118" w14:textId="3F5BF301" w:rsidR="00C77E74" w:rsidRPr="00304431" w:rsidRDefault="00C77E74" w:rsidP="002424CA">
      <w:pPr>
        <w:pStyle w:val="ListParagraph"/>
        <w:numPr>
          <w:ilvl w:val="0"/>
          <w:numId w:val="8"/>
        </w:numPr>
        <w:spacing w:before="120" w:after="120" w:line="240" w:lineRule="auto"/>
        <w:ind w:left="907"/>
        <w:contextualSpacing w:val="0"/>
        <w:rPr>
          <w:ins w:id="475" w:author="Author"/>
          <w:szCs w:val="17"/>
        </w:rPr>
      </w:pPr>
      <w:bookmarkStart w:id="476" w:name="_Ref76724519"/>
      <w:ins w:id="477" w:author="Author">
        <w:r w:rsidRPr="00304431">
          <w:rPr>
            <w:szCs w:val="17"/>
          </w:rPr>
          <w:t>indication of whether the abstract, description, claims of a publication are text-searchable, through selection of one of the following:</w:t>
        </w:r>
        <w:bookmarkEnd w:id="476"/>
      </w:ins>
    </w:p>
    <w:p w14:paraId="2B79D69C" w14:textId="337A57D0" w:rsidR="00C77E74" w:rsidRPr="00304431" w:rsidRDefault="00C77E74" w:rsidP="00527A60">
      <w:pPr>
        <w:pStyle w:val="ListParagraph"/>
        <w:numPr>
          <w:ilvl w:val="0"/>
          <w:numId w:val="11"/>
        </w:numPr>
        <w:spacing w:before="120" w:after="120" w:line="240" w:lineRule="auto"/>
        <w:ind w:left="1350"/>
        <w:contextualSpacing w:val="0"/>
        <w:rPr>
          <w:ins w:id="478" w:author="Author"/>
          <w:color w:val="000000"/>
          <w:szCs w:val="17"/>
        </w:rPr>
      </w:pPr>
      <w:ins w:id="479" w:author="Author">
        <w:r w:rsidRPr="00304431">
          <w:rPr>
            <w:color w:val="000000"/>
            <w:szCs w:val="17"/>
          </w:rPr>
          <w:t>“N” – Not available</w:t>
        </w:r>
        <w:r w:rsidR="00A40D49">
          <w:rPr>
            <w:color w:val="000000"/>
            <w:szCs w:val="17"/>
          </w:rPr>
          <w:t>; and</w:t>
        </w:r>
      </w:ins>
    </w:p>
    <w:p w14:paraId="7C2ADDAF" w14:textId="6541419E" w:rsidR="00C77E74" w:rsidRPr="006F605B" w:rsidRDefault="00C77E74" w:rsidP="00527A60">
      <w:pPr>
        <w:pStyle w:val="ListParagraph"/>
        <w:numPr>
          <w:ilvl w:val="0"/>
          <w:numId w:val="11"/>
        </w:numPr>
        <w:spacing w:before="120" w:after="120" w:line="240" w:lineRule="auto"/>
        <w:ind w:left="1350"/>
        <w:contextualSpacing w:val="0"/>
        <w:rPr>
          <w:ins w:id="480" w:author="Author"/>
          <w:color w:val="000000"/>
          <w:szCs w:val="17"/>
        </w:rPr>
      </w:pPr>
      <w:ins w:id="481" w:author="Author">
        <w:r w:rsidRPr="00304431">
          <w:rPr>
            <w:color w:val="000000"/>
            <w:szCs w:val="17"/>
          </w:rPr>
          <w:t xml:space="preserve">two-letter language code(s) in which the searchable text is available, either in the original language or as </w:t>
        </w:r>
        <w:r w:rsidRPr="006F605B">
          <w:rPr>
            <w:color w:val="000000"/>
            <w:szCs w:val="17"/>
          </w:rPr>
          <w:t>an official translation</w:t>
        </w:r>
        <w:r w:rsidR="00964918">
          <w:rPr>
            <w:color w:val="000000"/>
            <w:szCs w:val="17"/>
          </w:rPr>
          <w:t>.</w:t>
        </w:r>
      </w:ins>
    </w:p>
    <w:p w14:paraId="64D3534F" w14:textId="31E07521" w:rsidR="00491C17" w:rsidRDefault="006624CC" w:rsidP="00125286">
      <w:pPr>
        <w:pStyle w:val="ONUME"/>
        <w:numPr>
          <w:ilvl w:val="0"/>
          <w:numId w:val="0"/>
        </w:numPr>
        <w:tabs>
          <w:tab w:val="left" w:pos="547"/>
        </w:tabs>
        <w:rPr>
          <w:ins w:id="482" w:author="Author"/>
          <w:szCs w:val="17"/>
        </w:rPr>
      </w:pPr>
      <w:ins w:id="483" w:author="Author">
        <w:r>
          <w:rPr>
            <w:szCs w:val="17"/>
          </w:rPr>
          <w:t>20.</w:t>
        </w:r>
        <w:r>
          <w:rPr>
            <w:szCs w:val="17"/>
          </w:rPr>
          <w:tab/>
        </w:r>
        <w:r w:rsidR="00491C17" w:rsidRPr="006F605B">
          <w:rPr>
            <w:szCs w:val="17"/>
          </w:rPr>
          <w:t xml:space="preserve">The provision of the optional data elements indicated </w:t>
        </w:r>
        <w:del w:id="484" w:author="Author">
          <w:r w:rsidR="00491C17" w:rsidRPr="00F6388E">
            <w:rPr>
              <w:szCs w:val="17"/>
            </w:rPr>
            <w:delText xml:space="preserve">in paragraphs </w:delText>
          </w:r>
          <w:r w:rsidR="00734737" w:rsidRPr="00F6388E">
            <w:rPr>
              <w:szCs w:val="17"/>
            </w:rPr>
            <w:delText>19</w:delText>
          </w:r>
          <w:r w:rsidR="009357C4" w:rsidRPr="00F6388E">
            <w:rPr>
              <w:szCs w:val="17"/>
            </w:rPr>
            <w:delText xml:space="preserve">(a) to </w:delText>
          </w:r>
          <w:r w:rsidR="00734737" w:rsidRPr="00F6388E">
            <w:rPr>
              <w:szCs w:val="17"/>
            </w:rPr>
            <w:delText>19</w:delText>
          </w:r>
          <w:r w:rsidR="009357C4" w:rsidRPr="00F6388E">
            <w:rPr>
              <w:szCs w:val="17"/>
            </w:rPr>
            <w:delText xml:space="preserve">(d) </w:delText>
          </w:r>
        </w:del>
        <w:r w:rsidR="00491C17" w:rsidRPr="006F605B">
          <w:rPr>
            <w:szCs w:val="17"/>
          </w:rPr>
          <w:t>above remains within the discretion of the IPO generating the authority file and</w:t>
        </w:r>
      </w:ins>
      <w:ins w:id="485" w:author="Author" w:date="2025-10-23T17:42:00Z" w16du:dateUtc="2025-10-23T15:42:00Z">
        <w:r w:rsidR="009921AA">
          <w:rPr>
            <w:szCs w:val="17"/>
          </w:rPr>
          <w:t xml:space="preserve"> if data is not available then</w:t>
        </w:r>
      </w:ins>
      <w:ins w:id="486" w:author="Author">
        <w:r w:rsidR="00491C17" w:rsidRPr="006F605B">
          <w:rPr>
            <w:szCs w:val="17"/>
          </w:rPr>
          <w:t xml:space="preserve"> IPOs may provide incomplete</w:t>
        </w:r>
        <w:r w:rsidR="00496850">
          <w:rPr>
            <w:szCs w:val="17"/>
          </w:rPr>
          <w:t xml:space="preserve"> </w:t>
        </w:r>
        <w:r w:rsidR="00E7105F">
          <w:rPr>
            <w:szCs w:val="17"/>
          </w:rPr>
          <w:t>or any necessary modifications to</w:t>
        </w:r>
        <w:r w:rsidR="00491C17" w:rsidRPr="006F605B">
          <w:rPr>
            <w:szCs w:val="17"/>
          </w:rPr>
          <w:t xml:space="preserve"> sub-elements for these </w:t>
        </w:r>
        <w:r w:rsidR="00B50E28">
          <w:rPr>
            <w:szCs w:val="17"/>
          </w:rPr>
          <w:t xml:space="preserve">optional </w:t>
        </w:r>
        <w:r w:rsidR="00491C17" w:rsidRPr="006F605B">
          <w:rPr>
            <w:szCs w:val="17"/>
          </w:rPr>
          <w:t xml:space="preserve">data elements. </w:t>
        </w:r>
      </w:ins>
    </w:p>
    <w:p w14:paraId="68A25B22" w14:textId="77777777" w:rsidR="00802551" w:rsidRPr="00CB704C" w:rsidRDefault="00802551" w:rsidP="00E45092">
      <w:pPr>
        <w:pStyle w:val="Heading3"/>
        <w:rPr>
          <w:ins w:id="487" w:author="Author"/>
          <w:u w:val="single"/>
          <w:rPrChange w:id="488" w:author="Author">
            <w:rPr>
              <w:ins w:id="489" w:author="Author"/>
            </w:rPr>
          </w:rPrChange>
        </w:rPr>
      </w:pPr>
      <w:bookmarkStart w:id="490" w:name="_Toc183784420"/>
      <w:bookmarkStart w:id="491" w:name="_Toc207630923"/>
      <w:ins w:id="492" w:author="Author">
        <w:r w:rsidRPr="00CB704C">
          <w:rPr>
            <w:u w:val="single"/>
            <w:rPrChange w:id="493" w:author="Author">
              <w:rPr/>
            </w:rPrChange>
          </w:rPr>
          <w:t>Priority application identification</w:t>
        </w:r>
        <w:bookmarkEnd w:id="490"/>
        <w:bookmarkEnd w:id="491"/>
      </w:ins>
    </w:p>
    <w:p w14:paraId="378F09CF" w14:textId="44A71A70" w:rsidR="00802551" w:rsidRPr="006F605B" w:rsidDel="003A104A" w:rsidRDefault="006624CC" w:rsidP="00152A63">
      <w:pPr>
        <w:pStyle w:val="ONUME"/>
        <w:numPr>
          <w:ilvl w:val="0"/>
          <w:numId w:val="0"/>
        </w:numPr>
        <w:tabs>
          <w:tab w:val="left" w:pos="547"/>
        </w:tabs>
        <w:ind w:right="562"/>
        <w:rPr>
          <w:ins w:id="494" w:author="Author"/>
          <w:del w:id="495" w:author="Author"/>
          <w:szCs w:val="17"/>
        </w:rPr>
      </w:pPr>
      <w:ins w:id="496" w:author="Author">
        <w:del w:id="497" w:author="Author">
          <w:r w:rsidDel="003A104A">
            <w:rPr>
              <w:szCs w:val="17"/>
            </w:rPr>
            <w:delText>21.</w:delText>
          </w:r>
          <w:r w:rsidDel="003A104A">
            <w:rPr>
              <w:szCs w:val="17"/>
            </w:rPr>
            <w:tab/>
          </w:r>
          <w:r w:rsidR="00802551" w:rsidRPr="006F605B" w:rsidDel="003A104A">
            <w:rPr>
              <w:szCs w:val="17"/>
            </w:rPr>
            <w:delText xml:space="preserve">The recommendations for data elements, as indicated </w:delText>
          </w:r>
          <w:r w:rsidR="00802551" w:rsidRPr="006F605B" w:rsidDel="00286C58">
            <w:rPr>
              <w:szCs w:val="17"/>
            </w:rPr>
            <w:delText>in paragraphs</w:delText>
          </w:r>
          <w:r w:rsidR="00BC2F81" w:rsidDel="00286C58">
            <w:rPr>
              <w:szCs w:val="17"/>
            </w:rPr>
            <w:delText xml:space="preserve"> </w:delText>
          </w:r>
          <w:r w:rsidR="00734737" w:rsidDel="00286C58">
            <w:rPr>
              <w:szCs w:val="17"/>
            </w:rPr>
            <w:delText>19</w:delText>
          </w:r>
          <w:r w:rsidR="00AC0F18" w:rsidDel="00286C58">
            <w:rPr>
              <w:szCs w:val="17"/>
            </w:rPr>
            <w:delText xml:space="preserve">(c) </w:delText>
          </w:r>
          <w:r w:rsidR="0093737B" w:rsidDel="00286C58">
            <w:rPr>
              <w:szCs w:val="17"/>
            </w:rPr>
            <w:delText>i</w:delText>
          </w:r>
          <w:r w:rsidR="00AC0F18" w:rsidDel="00286C58">
            <w:rPr>
              <w:szCs w:val="17"/>
            </w:rPr>
            <w:delText xml:space="preserve"> </w:delText>
          </w:r>
          <w:r w:rsidR="00802551" w:rsidRPr="006F605B" w:rsidDel="00286C58">
            <w:rPr>
              <w:szCs w:val="17"/>
            </w:rPr>
            <w:delText>to</w:delText>
          </w:r>
          <w:r w:rsidR="00BC2F81" w:rsidDel="00286C58">
            <w:rPr>
              <w:szCs w:val="17"/>
            </w:rPr>
            <w:delText xml:space="preserve"> </w:delText>
          </w:r>
          <w:r w:rsidR="00734737" w:rsidDel="00286C58">
            <w:rPr>
              <w:szCs w:val="17"/>
            </w:rPr>
            <w:delText>19</w:delText>
          </w:r>
          <w:r w:rsidR="0093737B" w:rsidDel="00286C58">
            <w:rPr>
              <w:szCs w:val="17"/>
            </w:rPr>
            <w:delText>(c) i</w:delText>
          </w:r>
          <w:r w:rsidR="00734737" w:rsidDel="00286C58">
            <w:rPr>
              <w:szCs w:val="17"/>
            </w:rPr>
            <w:delText>ii</w:delText>
          </w:r>
          <w:r w:rsidR="0093737B" w:rsidRPr="006F605B" w:rsidDel="00286C58">
            <w:rPr>
              <w:szCs w:val="17"/>
            </w:rPr>
            <w:delText xml:space="preserve"> </w:delText>
          </w:r>
          <w:r w:rsidR="0093737B" w:rsidRPr="006F605B" w:rsidDel="003A104A">
            <w:rPr>
              <w:color w:val="000000"/>
              <w:szCs w:val="17"/>
            </w:rPr>
            <w:fldChar w:fldCharType="begin"/>
          </w:r>
          <w:r w:rsidR="0093737B" w:rsidRPr="006F605B" w:rsidDel="003A104A">
            <w:rPr>
              <w:color w:val="000000"/>
              <w:szCs w:val="17"/>
            </w:rPr>
            <w:delInstrText xml:space="preserve"> REF _Ref76725040 \r \h  \* MERGEFORMAT </w:delInstrText>
          </w:r>
        </w:del>
      </w:ins>
      <w:del w:id="498" w:author="Author">
        <w:r w:rsidR="0093737B" w:rsidRPr="006F605B" w:rsidDel="003A104A">
          <w:rPr>
            <w:color w:val="000000"/>
            <w:szCs w:val="17"/>
          </w:rPr>
        </w:r>
      </w:del>
      <w:ins w:id="499" w:author="Author">
        <w:del w:id="500" w:author="Author">
          <w:r w:rsidR="0093737B" w:rsidRPr="006F605B" w:rsidDel="003A104A">
            <w:rPr>
              <w:color w:val="000000"/>
              <w:szCs w:val="17"/>
            </w:rPr>
            <w:fldChar w:fldCharType="separate"/>
          </w:r>
          <w:r w:rsidR="0093737B" w:rsidRPr="006F605B" w:rsidDel="003A104A">
            <w:rPr>
              <w:color w:val="000000"/>
              <w:szCs w:val="17"/>
            </w:rPr>
            <w:fldChar w:fldCharType="end"/>
          </w:r>
          <w:r w:rsidR="00802551" w:rsidRPr="006F605B" w:rsidDel="003A104A">
            <w:rPr>
              <w:szCs w:val="17"/>
            </w:rPr>
            <w:delText xml:space="preserve"> above, should be applied with any necessary modifications to all sub-elements of “priority application identification” element.</w:delText>
          </w:r>
        </w:del>
      </w:ins>
    </w:p>
    <w:p w14:paraId="0578179B" w14:textId="7D991AD9" w:rsidR="00802551" w:rsidRPr="006F605B" w:rsidRDefault="006624CC" w:rsidP="00125286">
      <w:pPr>
        <w:pStyle w:val="ONUME"/>
        <w:numPr>
          <w:ilvl w:val="0"/>
          <w:numId w:val="0"/>
        </w:numPr>
        <w:tabs>
          <w:tab w:val="left" w:pos="547"/>
        </w:tabs>
        <w:rPr>
          <w:ins w:id="501" w:author="Author"/>
          <w:szCs w:val="17"/>
        </w:rPr>
      </w:pPr>
      <w:r>
        <w:rPr>
          <w:szCs w:val="17"/>
        </w:rPr>
        <w:t>2</w:t>
      </w:r>
      <w:ins w:id="502" w:author="Author">
        <w:r w:rsidR="00460975">
          <w:rPr>
            <w:szCs w:val="17"/>
          </w:rPr>
          <w:t>1</w:t>
        </w:r>
      </w:ins>
      <w:del w:id="503" w:author="Author">
        <w:r w:rsidDel="00460975">
          <w:rPr>
            <w:szCs w:val="17"/>
          </w:rPr>
          <w:delText>2</w:delText>
        </w:r>
      </w:del>
      <w:r>
        <w:rPr>
          <w:szCs w:val="17"/>
        </w:rPr>
        <w:t>.</w:t>
      </w:r>
      <w:r>
        <w:tab/>
      </w:r>
      <w:r w:rsidR="00802551" w:rsidRPr="006F605B">
        <w:rPr>
          <w:szCs w:val="17"/>
        </w:rPr>
        <w:t xml:space="preserve">Priority application numbers should be indicated in accordance with paragraph 12 of WIPO Standard </w:t>
      </w:r>
      <w:hyperlink r:id="rId15">
        <w:r w:rsidR="00802551" w:rsidRPr="008CFE0E">
          <w:rPr>
            <w:rStyle w:val="Hyperlink"/>
            <w:szCs w:val="17"/>
          </w:rPr>
          <w:t>ST.10/C</w:t>
        </w:r>
      </w:hyperlink>
      <w:r w:rsidR="00802551" w:rsidRPr="008CFE0E">
        <w:rPr>
          <w:szCs w:val="17"/>
        </w:rPr>
        <w:t>.</w:t>
      </w:r>
    </w:p>
    <w:p w14:paraId="43FFB1DD" w14:textId="77777777" w:rsidR="00802551" w:rsidRPr="00CB704C" w:rsidRDefault="00802551" w:rsidP="00994D7A">
      <w:pPr>
        <w:pStyle w:val="Heading3"/>
        <w:rPr>
          <w:ins w:id="504" w:author="Author"/>
          <w:u w:val="single"/>
          <w:rPrChange w:id="505" w:author="Author">
            <w:rPr>
              <w:ins w:id="506" w:author="Author"/>
            </w:rPr>
          </w:rPrChange>
        </w:rPr>
      </w:pPr>
      <w:bookmarkStart w:id="507" w:name="_Toc183784421"/>
      <w:bookmarkStart w:id="508" w:name="_Toc207630924"/>
      <w:r w:rsidRPr="00CB704C">
        <w:rPr>
          <w:u w:val="single"/>
          <w:rPrChange w:id="509" w:author="Author">
            <w:rPr/>
          </w:rPrChange>
        </w:rPr>
        <w:t>Application Identification</w:t>
      </w:r>
      <w:bookmarkEnd w:id="507"/>
      <w:bookmarkEnd w:id="508"/>
    </w:p>
    <w:p w14:paraId="566FBE36" w14:textId="365E2155" w:rsidR="00F14642" w:rsidRPr="00CB704C" w:rsidRDefault="00C171F7">
      <w:pPr>
        <w:pStyle w:val="ONUME"/>
        <w:numPr>
          <w:ilvl w:val="0"/>
          <w:numId w:val="0"/>
        </w:numPr>
        <w:tabs>
          <w:tab w:val="left" w:pos="547"/>
        </w:tabs>
        <w:rPr>
          <w:ins w:id="510" w:author="Author"/>
          <w:rPrChange w:id="511" w:author="Author">
            <w:rPr>
              <w:ins w:id="512" w:author="Author"/>
              <w:caps/>
            </w:rPr>
          </w:rPrChange>
        </w:rPr>
        <w:pPrChange w:id="513" w:author="Author">
          <w:pPr>
            <w:pStyle w:val="ONUME"/>
          </w:pPr>
        </w:pPrChange>
      </w:pPr>
      <w:ins w:id="514" w:author="Author">
        <w:r>
          <w:rPr>
            <w:szCs w:val="17"/>
          </w:rPr>
          <w:t>2</w:t>
        </w:r>
        <w:r w:rsidR="00460975">
          <w:rPr>
            <w:szCs w:val="17"/>
          </w:rPr>
          <w:t>2</w:t>
        </w:r>
        <w:r>
          <w:rPr>
            <w:szCs w:val="17"/>
          </w:rPr>
          <w:t>.</w:t>
        </w:r>
        <w:r>
          <w:rPr>
            <w:szCs w:val="17"/>
          </w:rPr>
          <w:tab/>
        </w:r>
        <w:r w:rsidR="00802551" w:rsidRPr="006F605B">
          <w:rPr>
            <w:szCs w:val="17"/>
          </w:rPr>
          <w:t>A</w:t>
        </w:r>
        <w:r w:rsidR="002359E3">
          <w:rPr>
            <w:szCs w:val="17"/>
          </w:rPr>
          <w:t>n a</w:t>
        </w:r>
        <w:r w:rsidR="00802551" w:rsidRPr="006F605B">
          <w:rPr>
            <w:szCs w:val="17"/>
          </w:rPr>
          <w:t xml:space="preserve">pplication number should be provided in the same format as it appeared </w:t>
        </w:r>
        <w:proofErr w:type="gramStart"/>
        <w:r w:rsidR="00802551" w:rsidRPr="006F605B">
          <w:rPr>
            <w:szCs w:val="17"/>
          </w:rPr>
          <w:t>on</w:t>
        </w:r>
        <w:proofErr w:type="gramEnd"/>
        <w:r w:rsidR="00802551" w:rsidRPr="006F605B">
          <w:rPr>
            <w:szCs w:val="17"/>
          </w:rPr>
          <w:t xml:space="preserve"> the original patent publication issued by the IPO.  If the IPO uses application number formats in the authority file that are different from those used on the original publication, an explanation of the format should be provided in the definition file.</w:t>
        </w:r>
      </w:ins>
    </w:p>
    <w:p w14:paraId="115D1B67" w14:textId="5C1A2EEC" w:rsidR="00EF4219" w:rsidRPr="00CB704C" w:rsidRDefault="00554550" w:rsidP="00994D7A">
      <w:pPr>
        <w:pStyle w:val="Heading3"/>
        <w:rPr>
          <w:ins w:id="515" w:author="Author"/>
          <w:u w:val="single"/>
          <w:rPrChange w:id="516" w:author="Author">
            <w:rPr>
              <w:ins w:id="517" w:author="Author"/>
            </w:rPr>
          </w:rPrChange>
        </w:rPr>
      </w:pPr>
      <w:bookmarkStart w:id="518" w:name="_Toc183784419"/>
      <w:bookmarkStart w:id="519" w:name="_Toc207630925"/>
      <w:ins w:id="520" w:author="Author">
        <w:r w:rsidRPr="00CB704C">
          <w:rPr>
            <w:u w:val="single"/>
            <w:rPrChange w:id="521" w:author="Author">
              <w:rPr/>
            </w:rPrChange>
          </w:rPr>
          <w:t>Publication exception code</w:t>
        </w:r>
        <w:bookmarkEnd w:id="518"/>
        <w:bookmarkEnd w:id="519"/>
      </w:ins>
    </w:p>
    <w:p w14:paraId="7CDAFD5E" w14:textId="1F4A7567" w:rsidR="00EF4219" w:rsidRPr="005079A2" w:rsidRDefault="00C171F7">
      <w:pPr>
        <w:tabs>
          <w:tab w:val="left" w:pos="547"/>
        </w:tabs>
        <w:rPr>
          <w:ins w:id="522" w:author="Author"/>
        </w:rPr>
        <w:pPrChange w:id="523" w:author="Author">
          <w:pPr>
            <w:pStyle w:val="ONUME"/>
            <w:tabs>
              <w:tab w:val="clear" w:pos="567"/>
              <w:tab w:val="num" w:pos="-360"/>
            </w:tabs>
          </w:pPr>
        </w:pPrChange>
      </w:pPr>
      <w:ins w:id="524" w:author="Author">
        <w:r w:rsidRPr="00EF4595">
          <w:rPr>
            <w:szCs w:val="17"/>
          </w:rPr>
          <w:t>2</w:t>
        </w:r>
        <w:r w:rsidR="00460975">
          <w:rPr>
            <w:szCs w:val="17"/>
          </w:rPr>
          <w:t>3</w:t>
        </w:r>
        <w:r w:rsidRPr="00EF4595">
          <w:rPr>
            <w:szCs w:val="17"/>
          </w:rPr>
          <w:t>.</w:t>
        </w:r>
        <w:r w:rsidRPr="00EF4595">
          <w:rPr>
            <w:szCs w:val="17"/>
          </w:rPr>
          <w:tab/>
        </w:r>
      </w:ins>
      <w:ins w:id="525" w:author="Author" w:date="2025-10-21T13:59:00Z">
        <w:r w:rsidR="000108D9">
          <w:rPr>
            <w:szCs w:val="17"/>
          </w:rPr>
          <w:t>When the complete publication in machine-readable format is not available, a p</w:t>
        </w:r>
      </w:ins>
      <w:ins w:id="526" w:author="Author">
        <w:r w:rsidR="00EF4219" w:rsidRPr="00EF4595">
          <w:rPr>
            <w:szCs w:val="17"/>
          </w:rPr>
          <w:t xml:space="preserve">ublication exception code </w:t>
        </w:r>
        <w:proofErr w:type="gramStart"/>
        <w:r w:rsidR="00EF4219" w:rsidRPr="00EF4595">
          <w:rPr>
            <w:szCs w:val="17"/>
          </w:rPr>
          <w:t>should be</w:t>
        </w:r>
        <w:proofErr w:type="gramEnd"/>
        <w:r w:rsidR="00EF4219" w:rsidRPr="00EF4595">
          <w:rPr>
            <w:szCs w:val="17"/>
          </w:rPr>
          <w:t xml:space="preserve"> always </w:t>
        </w:r>
      </w:ins>
      <w:ins w:id="527" w:author="Author" w:date="2025-10-23T17:51:00Z" w16du:dateUtc="2025-10-23T15:51:00Z">
        <w:r w:rsidR="001C6B8E">
          <w:rPr>
            <w:szCs w:val="17"/>
          </w:rPr>
          <w:t xml:space="preserve">be </w:t>
        </w:r>
      </w:ins>
      <w:ins w:id="528" w:author="Author">
        <w:r w:rsidR="00EF4219" w:rsidRPr="00EF4595">
          <w:rPr>
            <w:szCs w:val="17"/>
          </w:rPr>
          <w:t>included.</w:t>
        </w:r>
        <w:r w:rsidR="00EF4219" w:rsidRPr="00EF4595">
          <w:rPr>
            <w:rFonts w:cstheme="minorBidi"/>
          </w:rPr>
          <w:t xml:space="preserve">  Otherwise, the data element “publication exception code” should not be populated.</w:t>
        </w:r>
      </w:ins>
    </w:p>
    <w:p w14:paraId="011883DA" w14:textId="3AD78C81" w:rsidR="00554550" w:rsidRPr="00D62DB3" w:rsidRDefault="00C171F7" w:rsidP="00152A63">
      <w:pPr>
        <w:pStyle w:val="ONUME"/>
        <w:numPr>
          <w:ilvl w:val="0"/>
          <w:numId w:val="0"/>
        </w:numPr>
        <w:tabs>
          <w:tab w:val="left" w:pos="547"/>
        </w:tabs>
        <w:rPr>
          <w:ins w:id="529" w:author="Author"/>
          <w:szCs w:val="17"/>
        </w:rPr>
      </w:pPr>
      <w:ins w:id="530" w:author="Author">
        <w:r>
          <w:rPr>
            <w:szCs w:val="17"/>
          </w:rPr>
          <w:t>2</w:t>
        </w:r>
        <w:r w:rsidR="00460975">
          <w:rPr>
            <w:szCs w:val="17"/>
          </w:rPr>
          <w:t>4</w:t>
        </w:r>
        <w:r>
          <w:rPr>
            <w:szCs w:val="17"/>
          </w:rPr>
          <w:t>.</w:t>
        </w:r>
        <w:r>
          <w:rPr>
            <w:szCs w:val="17"/>
          </w:rPr>
          <w:tab/>
        </w:r>
        <w:r w:rsidR="00554550" w:rsidRPr="00D62DB3">
          <w:rPr>
            <w:szCs w:val="17"/>
          </w:rPr>
          <w:t>The following single–alphabetic letter codes should be used to indicate the reason why the complete published document, for which the corresponding number is assigned, is not available:</w:t>
        </w:r>
      </w:ins>
    </w:p>
    <w:tbl>
      <w:tblPr>
        <w:tblStyle w:val="TableGrid"/>
        <w:tblW w:w="0" w:type="auto"/>
        <w:tblInd w:w="535" w:type="dxa"/>
        <w:tblLook w:val="04A0" w:firstRow="1" w:lastRow="0" w:firstColumn="1" w:lastColumn="0" w:noHBand="0" w:noVBand="1"/>
      </w:tblPr>
      <w:tblGrid>
        <w:gridCol w:w="2341"/>
        <w:gridCol w:w="5193"/>
      </w:tblGrid>
      <w:tr w:rsidR="00554550" w:rsidRPr="00D62DB3" w14:paraId="0167FF5F" w14:textId="77777777" w:rsidTr="00152A63">
        <w:trPr>
          <w:ins w:id="531" w:author="Author"/>
        </w:trPr>
        <w:tc>
          <w:tcPr>
            <w:tcW w:w="2341" w:type="dxa"/>
          </w:tcPr>
          <w:p w14:paraId="2487015D" w14:textId="2F2D5A62" w:rsidR="00554550" w:rsidRPr="00EF4595" w:rsidRDefault="00554550" w:rsidP="002D1258">
            <w:pPr>
              <w:spacing w:before="60" w:after="60"/>
              <w:rPr>
                <w:ins w:id="532" w:author="Author"/>
                <w:b/>
                <w:szCs w:val="17"/>
              </w:rPr>
            </w:pPr>
            <w:ins w:id="533" w:author="Author">
              <w:r w:rsidRPr="00EF4595">
                <w:rPr>
                  <w:b/>
                  <w:szCs w:val="17"/>
                </w:rPr>
                <w:t xml:space="preserve">Publication exception code </w:t>
              </w:r>
              <w:r w:rsidR="00CE0675" w:rsidRPr="00EF4595">
                <w:rPr>
                  <w:b/>
                  <w:szCs w:val="17"/>
                </w:rPr>
                <w:t>l</w:t>
              </w:r>
              <w:r w:rsidRPr="00EF4595">
                <w:rPr>
                  <w:b/>
                  <w:szCs w:val="17"/>
                </w:rPr>
                <w:t>etter</w:t>
              </w:r>
            </w:ins>
          </w:p>
        </w:tc>
        <w:tc>
          <w:tcPr>
            <w:tcW w:w="5193" w:type="dxa"/>
          </w:tcPr>
          <w:p w14:paraId="6A4C04FB" w14:textId="118120C6" w:rsidR="00554550" w:rsidRPr="00EF4595" w:rsidRDefault="00554550" w:rsidP="002D1258">
            <w:pPr>
              <w:spacing w:before="60" w:after="60"/>
              <w:rPr>
                <w:ins w:id="534" w:author="Author"/>
                <w:b/>
                <w:szCs w:val="17"/>
              </w:rPr>
            </w:pPr>
            <w:ins w:id="535" w:author="Author">
              <w:r w:rsidRPr="00EF4595">
                <w:rPr>
                  <w:b/>
                  <w:szCs w:val="17"/>
                </w:rPr>
                <w:t xml:space="preserve">Code </w:t>
              </w:r>
              <w:r w:rsidR="00D90643" w:rsidRPr="00EF4595">
                <w:rPr>
                  <w:b/>
                  <w:szCs w:val="17"/>
                </w:rPr>
                <w:t>d</w:t>
              </w:r>
              <w:r w:rsidRPr="00EF4595">
                <w:rPr>
                  <w:b/>
                  <w:szCs w:val="17"/>
                </w:rPr>
                <w:t>escription</w:t>
              </w:r>
            </w:ins>
          </w:p>
        </w:tc>
      </w:tr>
      <w:tr w:rsidR="00554550" w:rsidRPr="00D62DB3" w14:paraId="0155D238" w14:textId="77777777" w:rsidTr="00152A63">
        <w:trPr>
          <w:ins w:id="536" w:author="Author"/>
        </w:trPr>
        <w:tc>
          <w:tcPr>
            <w:tcW w:w="2341" w:type="dxa"/>
          </w:tcPr>
          <w:p w14:paraId="0DBC83C8" w14:textId="77777777" w:rsidR="00554550" w:rsidRPr="00EF4595" w:rsidRDefault="00554550" w:rsidP="002D1258">
            <w:pPr>
              <w:spacing w:before="60" w:after="60"/>
              <w:rPr>
                <w:ins w:id="537" w:author="Author"/>
                <w:szCs w:val="17"/>
              </w:rPr>
            </w:pPr>
            <w:ins w:id="538" w:author="Author">
              <w:r w:rsidRPr="00EF4595">
                <w:rPr>
                  <w:szCs w:val="17"/>
                </w:rPr>
                <w:t>C</w:t>
              </w:r>
            </w:ins>
          </w:p>
        </w:tc>
        <w:tc>
          <w:tcPr>
            <w:tcW w:w="5193" w:type="dxa"/>
          </w:tcPr>
          <w:p w14:paraId="14183FD7" w14:textId="77777777" w:rsidR="00554550" w:rsidRPr="00EF4595" w:rsidRDefault="00554550" w:rsidP="002D1258">
            <w:pPr>
              <w:spacing w:before="60" w:after="60"/>
              <w:rPr>
                <w:ins w:id="539" w:author="Author"/>
                <w:szCs w:val="17"/>
              </w:rPr>
            </w:pPr>
            <w:ins w:id="540" w:author="Author">
              <w:r w:rsidRPr="00EF4595">
                <w:rPr>
                  <w:szCs w:val="17"/>
                </w:rPr>
                <w:t>Publication document which is corrupted so that not all of the text is searchable</w:t>
              </w:r>
            </w:ins>
          </w:p>
        </w:tc>
      </w:tr>
      <w:tr w:rsidR="00554550" w:rsidRPr="00D62DB3" w14:paraId="0702E9DA" w14:textId="77777777" w:rsidTr="00152A63">
        <w:trPr>
          <w:ins w:id="541" w:author="Author"/>
        </w:trPr>
        <w:tc>
          <w:tcPr>
            <w:tcW w:w="2341" w:type="dxa"/>
          </w:tcPr>
          <w:p w14:paraId="546E6587" w14:textId="77777777" w:rsidR="00554550" w:rsidRPr="00EF4595" w:rsidRDefault="00554550" w:rsidP="002D1258">
            <w:pPr>
              <w:spacing w:before="60" w:after="60"/>
              <w:rPr>
                <w:ins w:id="542" w:author="Author"/>
                <w:szCs w:val="17"/>
              </w:rPr>
            </w:pPr>
            <w:ins w:id="543" w:author="Author">
              <w:r w:rsidRPr="00EF4595">
                <w:rPr>
                  <w:szCs w:val="17"/>
                </w:rPr>
                <w:t>D</w:t>
              </w:r>
            </w:ins>
          </w:p>
        </w:tc>
        <w:tc>
          <w:tcPr>
            <w:tcW w:w="5193" w:type="dxa"/>
          </w:tcPr>
          <w:p w14:paraId="2A39D090" w14:textId="7D31B476" w:rsidR="00554550" w:rsidRPr="00EF4595" w:rsidRDefault="00554550" w:rsidP="002D1258">
            <w:pPr>
              <w:spacing w:before="60" w:after="60"/>
              <w:rPr>
                <w:ins w:id="544" w:author="Author"/>
                <w:szCs w:val="17"/>
              </w:rPr>
            </w:pPr>
            <w:ins w:id="545" w:author="Author">
              <w:r w:rsidRPr="00EF4595">
                <w:rPr>
                  <w:szCs w:val="17"/>
                </w:rPr>
                <w:t xml:space="preserve">Publication document which </w:t>
              </w:r>
              <w:r w:rsidR="00791809" w:rsidRPr="00EF4595">
                <w:rPr>
                  <w:szCs w:val="17"/>
                </w:rPr>
                <w:t xml:space="preserve">was </w:t>
              </w:r>
              <w:r w:rsidRPr="00EF4595">
                <w:rPr>
                  <w:szCs w:val="17"/>
                </w:rPr>
                <w:t>deleted after the publication</w:t>
              </w:r>
            </w:ins>
          </w:p>
        </w:tc>
      </w:tr>
      <w:tr w:rsidR="00554550" w:rsidRPr="00D62DB3" w14:paraId="2026C36A" w14:textId="77777777" w:rsidTr="00152A63">
        <w:trPr>
          <w:ins w:id="546" w:author="Author"/>
        </w:trPr>
        <w:tc>
          <w:tcPr>
            <w:tcW w:w="2341" w:type="dxa"/>
          </w:tcPr>
          <w:p w14:paraId="15D1F2E4" w14:textId="77777777" w:rsidR="00554550" w:rsidRPr="00EF4595" w:rsidRDefault="00554550" w:rsidP="002D1258">
            <w:pPr>
              <w:spacing w:before="60" w:after="60"/>
              <w:rPr>
                <w:ins w:id="547" w:author="Author"/>
                <w:szCs w:val="17"/>
              </w:rPr>
            </w:pPr>
            <w:ins w:id="548" w:author="Author">
              <w:r w:rsidRPr="00EF4595">
                <w:rPr>
                  <w:szCs w:val="17"/>
                </w:rPr>
                <w:t>E</w:t>
              </w:r>
            </w:ins>
          </w:p>
        </w:tc>
        <w:tc>
          <w:tcPr>
            <w:tcW w:w="5193" w:type="dxa"/>
          </w:tcPr>
          <w:p w14:paraId="325FCC20" w14:textId="77777777" w:rsidR="00554550" w:rsidRPr="00EF4595" w:rsidRDefault="00554550" w:rsidP="002D1258">
            <w:pPr>
              <w:spacing w:before="60" w:after="60"/>
              <w:rPr>
                <w:ins w:id="549" w:author="Author"/>
                <w:szCs w:val="17"/>
              </w:rPr>
            </w:pPr>
            <w:ins w:id="550" w:author="Author">
              <w:r w:rsidRPr="00EF4595">
                <w:rPr>
                  <w:szCs w:val="17"/>
                </w:rPr>
                <w:t>Publication number allocated by the IPO representing a PCT national/regional phase entry (for example Euro-PCT). No corresponding document published. A Euro-PCT application is an international (PCT) patent application that entered the European regional phase</w:t>
              </w:r>
            </w:ins>
          </w:p>
        </w:tc>
      </w:tr>
      <w:tr w:rsidR="00554550" w:rsidRPr="00D62DB3" w14:paraId="1CE92033" w14:textId="77777777" w:rsidTr="00152A63">
        <w:trPr>
          <w:ins w:id="551" w:author="Author"/>
        </w:trPr>
        <w:tc>
          <w:tcPr>
            <w:tcW w:w="2341" w:type="dxa"/>
          </w:tcPr>
          <w:p w14:paraId="0A23808B" w14:textId="77777777" w:rsidR="00554550" w:rsidRPr="00EF4595" w:rsidRDefault="00554550" w:rsidP="002D1258">
            <w:pPr>
              <w:spacing w:before="60" w:after="60"/>
              <w:rPr>
                <w:ins w:id="552" w:author="Author"/>
                <w:szCs w:val="17"/>
              </w:rPr>
            </w:pPr>
            <w:ins w:id="553" w:author="Author">
              <w:r w:rsidRPr="00EF4595">
                <w:rPr>
                  <w:szCs w:val="17"/>
                </w:rPr>
                <w:t>M</w:t>
              </w:r>
            </w:ins>
          </w:p>
        </w:tc>
        <w:tc>
          <w:tcPr>
            <w:tcW w:w="5193" w:type="dxa"/>
          </w:tcPr>
          <w:p w14:paraId="0F070F78" w14:textId="77777777" w:rsidR="00554550" w:rsidRPr="00EF4595" w:rsidRDefault="00554550" w:rsidP="002D1258">
            <w:pPr>
              <w:spacing w:before="60" w:after="60"/>
              <w:rPr>
                <w:ins w:id="554" w:author="Author"/>
                <w:szCs w:val="17"/>
              </w:rPr>
            </w:pPr>
            <w:ins w:id="555" w:author="Author">
              <w:r w:rsidRPr="00EF4595">
                <w:rPr>
                  <w:szCs w:val="17"/>
                </w:rPr>
                <w:t>Published document which is considered missing</w:t>
              </w:r>
            </w:ins>
          </w:p>
        </w:tc>
      </w:tr>
      <w:tr w:rsidR="00554550" w:rsidRPr="00D62DB3" w14:paraId="23BB20E2" w14:textId="77777777" w:rsidTr="00152A63">
        <w:trPr>
          <w:ins w:id="556" w:author="Author"/>
        </w:trPr>
        <w:tc>
          <w:tcPr>
            <w:tcW w:w="2341" w:type="dxa"/>
          </w:tcPr>
          <w:p w14:paraId="36850172" w14:textId="77777777" w:rsidR="00554550" w:rsidRPr="00EF4595" w:rsidRDefault="00554550" w:rsidP="002D1258">
            <w:pPr>
              <w:spacing w:before="60" w:after="60"/>
              <w:rPr>
                <w:ins w:id="557" w:author="Author"/>
                <w:szCs w:val="17"/>
              </w:rPr>
            </w:pPr>
            <w:ins w:id="558" w:author="Author">
              <w:r w:rsidRPr="00EF4595">
                <w:rPr>
                  <w:szCs w:val="17"/>
                </w:rPr>
                <w:t>N</w:t>
              </w:r>
            </w:ins>
          </w:p>
        </w:tc>
        <w:tc>
          <w:tcPr>
            <w:tcW w:w="5193" w:type="dxa"/>
          </w:tcPr>
          <w:p w14:paraId="27953FBE" w14:textId="1ACA0C6E" w:rsidR="00554550" w:rsidRPr="00EF4595" w:rsidRDefault="005C7C2E" w:rsidP="002D1258">
            <w:pPr>
              <w:spacing w:before="60" w:after="60"/>
              <w:rPr>
                <w:ins w:id="559" w:author="Author"/>
                <w:szCs w:val="17"/>
              </w:rPr>
            </w:pPr>
            <w:ins w:id="560" w:author="Author">
              <w:r w:rsidRPr="00EF4595">
                <w:rPr>
                  <w:szCs w:val="17"/>
                </w:rPr>
                <w:t>Publication number range for which a publication document was never produced</w:t>
              </w:r>
            </w:ins>
          </w:p>
        </w:tc>
      </w:tr>
      <w:tr w:rsidR="00554550" w:rsidRPr="00D62DB3" w14:paraId="70993824" w14:textId="77777777" w:rsidTr="00152A63">
        <w:trPr>
          <w:ins w:id="561" w:author="Author"/>
        </w:trPr>
        <w:tc>
          <w:tcPr>
            <w:tcW w:w="2341" w:type="dxa"/>
          </w:tcPr>
          <w:p w14:paraId="5CE9552B" w14:textId="77777777" w:rsidR="00554550" w:rsidRPr="00EF4595" w:rsidRDefault="00554550" w:rsidP="002D1258">
            <w:pPr>
              <w:spacing w:before="60" w:after="60"/>
              <w:rPr>
                <w:ins w:id="562" w:author="Author"/>
                <w:szCs w:val="17"/>
              </w:rPr>
            </w:pPr>
            <w:ins w:id="563" w:author="Author">
              <w:r w:rsidRPr="00EF4595">
                <w:rPr>
                  <w:szCs w:val="17"/>
                </w:rPr>
                <w:t>P</w:t>
              </w:r>
            </w:ins>
          </w:p>
        </w:tc>
        <w:tc>
          <w:tcPr>
            <w:tcW w:w="5193" w:type="dxa"/>
          </w:tcPr>
          <w:p w14:paraId="7E752F01" w14:textId="03DC79DA" w:rsidR="00554550" w:rsidRPr="00EF4595" w:rsidRDefault="00554550" w:rsidP="002D1258">
            <w:pPr>
              <w:spacing w:before="60" w:after="60"/>
              <w:rPr>
                <w:ins w:id="564" w:author="Author"/>
                <w:szCs w:val="17"/>
              </w:rPr>
            </w:pPr>
            <w:ins w:id="565" w:author="Author">
              <w:r w:rsidRPr="00EF4595">
                <w:rPr>
                  <w:szCs w:val="17"/>
                </w:rPr>
                <w:t xml:space="preserve">Publication document which </w:t>
              </w:r>
              <w:r w:rsidR="008B0567" w:rsidRPr="00EF4595">
                <w:rPr>
                  <w:szCs w:val="17"/>
                </w:rPr>
                <w:t>is available</w:t>
              </w:r>
              <w:r w:rsidRPr="00EF4595">
                <w:rPr>
                  <w:szCs w:val="17"/>
                </w:rPr>
                <w:t xml:space="preserve"> only on paper</w:t>
              </w:r>
            </w:ins>
          </w:p>
        </w:tc>
      </w:tr>
      <w:tr w:rsidR="00554550" w:rsidRPr="00D62DB3" w14:paraId="44A48E2E" w14:textId="77777777" w:rsidTr="00152A63">
        <w:trPr>
          <w:ins w:id="566" w:author="Author"/>
        </w:trPr>
        <w:tc>
          <w:tcPr>
            <w:tcW w:w="2341" w:type="dxa"/>
          </w:tcPr>
          <w:p w14:paraId="1D9AB313" w14:textId="77777777" w:rsidR="00554550" w:rsidRPr="00EF4595" w:rsidRDefault="00554550" w:rsidP="002D1258">
            <w:pPr>
              <w:spacing w:before="60" w:after="60"/>
              <w:rPr>
                <w:ins w:id="567" w:author="Author"/>
                <w:szCs w:val="17"/>
              </w:rPr>
            </w:pPr>
            <w:ins w:id="568" w:author="Author">
              <w:r w:rsidRPr="00EF4595">
                <w:rPr>
                  <w:szCs w:val="17"/>
                </w:rPr>
                <w:t>W</w:t>
              </w:r>
            </w:ins>
          </w:p>
        </w:tc>
        <w:tc>
          <w:tcPr>
            <w:tcW w:w="5193" w:type="dxa"/>
          </w:tcPr>
          <w:p w14:paraId="52D4B159" w14:textId="77777777" w:rsidR="00554550" w:rsidRPr="00EF4595" w:rsidRDefault="00554550" w:rsidP="002D1258">
            <w:pPr>
              <w:spacing w:before="60" w:after="60"/>
              <w:rPr>
                <w:ins w:id="569" w:author="Author"/>
                <w:szCs w:val="17"/>
              </w:rPr>
            </w:pPr>
            <w:ins w:id="570" w:author="Author">
              <w:r w:rsidRPr="00EF4595">
                <w:rPr>
                  <w:szCs w:val="17"/>
                </w:rPr>
                <w:t>Publication number which was assigned but withdrawn before publication of the document.</w:t>
              </w:r>
            </w:ins>
          </w:p>
        </w:tc>
      </w:tr>
      <w:tr w:rsidR="00554550" w:rsidRPr="00D62DB3" w14:paraId="571D2B7D" w14:textId="77777777" w:rsidTr="00152A63">
        <w:trPr>
          <w:ins w:id="571" w:author="Author"/>
        </w:trPr>
        <w:tc>
          <w:tcPr>
            <w:tcW w:w="2341" w:type="dxa"/>
          </w:tcPr>
          <w:p w14:paraId="77EF554C" w14:textId="77777777" w:rsidR="00554550" w:rsidRPr="00EF4595" w:rsidRDefault="00554550" w:rsidP="002D1258">
            <w:pPr>
              <w:spacing w:before="60" w:after="60"/>
              <w:rPr>
                <w:ins w:id="572" w:author="Author"/>
                <w:szCs w:val="17"/>
              </w:rPr>
            </w:pPr>
            <w:ins w:id="573" w:author="Author">
              <w:r w:rsidRPr="00EF4595">
                <w:rPr>
                  <w:szCs w:val="17"/>
                </w:rPr>
                <w:t>X</w:t>
              </w:r>
            </w:ins>
          </w:p>
        </w:tc>
        <w:tc>
          <w:tcPr>
            <w:tcW w:w="5193" w:type="dxa"/>
          </w:tcPr>
          <w:p w14:paraId="33A8359A" w14:textId="77777777" w:rsidR="00554550" w:rsidRPr="00EF4595" w:rsidRDefault="00554550" w:rsidP="002D1258">
            <w:pPr>
              <w:spacing w:before="60" w:after="60"/>
              <w:rPr>
                <w:ins w:id="574" w:author="Author"/>
                <w:szCs w:val="17"/>
              </w:rPr>
            </w:pPr>
            <w:ins w:id="575" w:author="Author">
              <w:r w:rsidRPr="00EF4595">
                <w:rPr>
                  <w:szCs w:val="17"/>
                </w:rPr>
                <w:t>The use of code 'X' must be described in the IP Office's Authority Definition File</w:t>
              </w:r>
            </w:ins>
          </w:p>
        </w:tc>
      </w:tr>
    </w:tbl>
    <w:p w14:paraId="151A2C62" w14:textId="3942CA74" w:rsidR="00554550" w:rsidRPr="00D62DB3" w:rsidRDefault="00E1051C" w:rsidP="00152A63">
      <w:pPr>
        <w:pStyle w:val="ONUME"/>
        <w:numPr>
          <w:ilvl w:val="0"/>
          <w:numId w:val="0"/>
        </w:numPr>
        <w:tabs>
          <w:tab w:val="left" w:pos="547"/>
        </w:tabs>
        <w:spacing w:before="220"/>
        <w:rPr>
          <w:ins w:id="576" w:author="Author"/>
          <w:szCs w:val="17"/>
        </w:rPr>
      </w:pPr>
      <w:bookmarkStart w:id="577" w:name="_Ref76724984"/>
      <w:ins w:id="578" w:author="Author">
        <w:r>
          <w:rPr>
            <w:szCs w:val="17"/>
          </w:rPr>
          <w:t>2</w:t>
        </w:r>
        <w:r w:rsidR="00460975">
          <w:rPr>
            <w:szCs w:val="17"/>
          </w:rPr>
          <w:t>5</w:t>
        </w:r>
        <w:r>
          <w:rPr>
            <w:szCs w:val="17"/>
          </w:rPr>
          <w:t>.</w:t>
        </w:r>
        <w:r>
          <w:rPr>
            <w:szCs w:val="17"/>
          </w:rPr>
          <w:tab/>
        </w:r>
        <w:r w:rsidR="00554550" w:rsidRPr="00D62DB3">
          <w:rPr>
            <w:szCs w:val="17"/>
          </w:rPr>
          <w:t>It is recommended to list only the numbers assigned by the IPO, but in case of small gaps in the numbering sequence (less than 1</w:t>
        </w:r>
        <w:r w:rsidR="008F058D">
          <w:rPr>
            <w:szCs w:val="17"/>
          </w:rPr>
          <w:t>,</w:t>
        </w:r>
        <w:r w:rsidR="00554550" w:rsidRPr="00D62DB3">
          <w:rPr>
            <w:szCs w:val="17"/>
          </w:rPr>
          <w:t>000 consecutive publication numbers), the IPO may use the publication exception code “N” to identify the numbers, which were not used.</w:t>
        </w:r>
        <w:bookmarkEnd w:id="577"/>
      </w:ins>
    </w:p>
    <w:p w14:paraId="1269F92A" w14:textId="0D3CEB9C" w:rsidR="00F02C02" w:rsidRPr="00CB704C" w:rsidRDefault="006A02D1" w:rsidP="00E45092">
      <w:pPr>
        <w:pStyle w:val="Heading3"/>
        <w:rPr>
          <w:ins w:id="579" w:author="Author"/>
          <w:u w:val="single"/>
          <w:rPrChange w:id="580" w:author="Author">
            <w:rPr>
              <w:ins w:id="581" w:author="Author"/>
            </w:rPr>
          </w:rPrChange>
        </w:rPr>
      </w:pPr>
      <w:bookmarkStart w:id="582" w:name="_Toc183784422"/>
      <w:bookmarkStart w:id="583" w:name="_Toc207630926"/>
      <w:ins w:id="584" w:author="Author">
        <w:r w:rsidRPr="00CB704C">
          <w:rPr>
            <w:u w:val="single"/>
            <w:rPrChange w:id="585" w:author="Author">
              <w:rPr/>
            </w:rPrChange>
          </w:rPr>
          <w:t>T</w:t>
        </w:r>
        <w:r w:rsidR="00F02C02" w:rsidRPr="00CB704C">
          <w:rPr>
            <w:u w:val="single"/>
            <w:rPrChange w:id="586" w:author="Author">
              <w:rPr/>
            </w:rPrChange>
          </w:rPr>
          <w:t xml:space="preserve">ext-searchable </w:t>
        </w:r>
        <w:bookmarkEnd w:id="582"/>
        <w:r w:rsidRPr="00CB704C">
          <w:rPr>
            <w:u w:val="single"/>
            <w:rPrChange w:id="587" w:author="Author">
              <w:rPr/>
            </w:rPrChange>
          </w:rPr>
          <w:t>indicators</w:t>
        </w:r>
        <w:bookmarkEnd w:id="583"/>
      </w:ins>
    </w:p>
    <w:p w14:paraId="068874C9" w14:textId="7978E001" w:rsidR="00F02C02" w:rsidRPr="00AB75AF" w:rsidRDefault="00E1051C" w:rsidP="00152A63">
      <w:pPr>
        <w:pStyle w:val="ONUME"/>
        <w:numPr>
          <w:ilvl w:val="0"/>
          <w:numId w:val="0"/>
        </w:numPr>
        <w:tabs>
          <w:tab w:val="left" w:pos="547"/>
        </w:tabs>
        <w:rPr>
          <w:ins w:id="588" w:author="Author"/>
          <w:szCs w:val="17"/>
        </w:rPr>
      </w:pPr>
      <w:ins w:id="589" w:author="Author">
        <w:r>
          <w:rPr>
            <w:szCs w:val="17"/>
          </w:rPr>
          <w:t>2</w:t>
        </w:r>
        <w:r w:rsidR="009D6CF3">
          <w:rPr>
            <w:szCs w:val="17"/>
          </w:rPr>
          <w:t>6</w:t>
        </w:r>
        <w:r>
          <w:rPr>
            <w:szCs w:val="17"/>
          </w:rPr>
          <w:t>.</w:t>
        </w:r>
        <w:r>
          <w:rPr>
            <w:szCs w:val="17"/>
          </w:rPr>
          <w:tab/>
        </w:r>
        <w:r w:rsidR="00F02C02" w:rsidRPr="00AB75AF">
          <w:rPr>
            <w:szCs w:val="17"/>
          </w:rPr>
          <w:t xml:space="preserve">The availability of the abstract, description and/or claims of a publication in a text-searchable format may be indicated in the authority file using the appropriate </w:t>
        </w:r>
        <w:r w:rsidR="002359E3">
          <w:rPr>
            <w:szCs w:val="17"/>
          </w:rPr>
          <w:t>text-searchable indicators</w:t>
        </w:r>
        <w:r w:rsidR="00F02C02" w:rsidRPr="00AB75AF">
          <w:rPr>
            <w:szCs w:val="17"/>
          </w:rPr>
          <w:t xml:space="preserve">.  </w:t>
        </w:r>
      </w:ins>
    </w:p>
    <w:p w14:paraId="3BF50329" w14:textId="062E6B5E" w:rsidR="00F02C02" w:rsidRDefault="00E1051C" w:rsidP="00152A63">
      <w:pPr>
        <w:pStyle w:val="ONUME"/>
        <w:numPr>
          <w:ilvl w:val="0"/>
          <w:numId w:val="0"/>
        </w:numPr>
        <w:tabs>
          <w:tab w:val="left" w:pos="547"/>
        </w:tabs>
        <w:rPr>
          <w:ins w:id="590" w:author="Author"/>
          <w:szCs w:val="17"/>
        </w:rPr>
      </w:pPr>
      <w:ins w:id="591" w:author="Author">
        <w:r>
          <w:rPr>
            <w:szCs w:val="17"/>
          </w:rPr>
          <w:t>2</w:t>
        </w:r>
        <w:r w:rsidR="009D6CF3">
          <w:rPr>
            <w:szCs w:val="17"/>
          </w:rPr>
          <w:t>7</w:t>
        </w:r>
        <w:r>
          <w:rPr>
            <w:szCs w:val="17"/>
          </w:rPr>
          <w:t>.</w:t>
        </w:r>
        <w:r>
          <w:rPr>
            <w:szCs w:val="17"/>
          </w:rPr>
          <w:tab/>
        </w:r>
        <w:r w:rsidR="00F02C02" w:rsidRPr="00AB75AF">
          <w:rPr>
            <w:szCs w:val="17"/>
          </w:rPr>
          <w:t xml:space="preserve">The availability in text-searchable format of each section of a publication must be identified in the authority file with a code “N” for </w:t>
        </w:r>
        <w:r w:rsidR="002359E3">
          <w:rPr>
            <w:szCs w:val="17"/>
          </w:rPr>
          <w:t>“</w:t>
        </w:r>
        <w:r w:rsidR="00F02C02" w:rsidRPr="00AB75AF">
          <w:rPr>
            <w:szCs w:val="17"/>
          </w:rPr>
          <w:t>Not available</w:t>
        </w:r>
        <w:r w:rsidR="002359E3">
          <w:rPr>
            <w:szCs w:val="17"/>
          </w:rPr>
          <w:t>”</w:t>
        </w:r>
        <w:r w:rsidR="00F02C02" w:rsidRPr="00AB75AF">
          <w:rPr>
            <w:szCs w:val="17"/>
          </w:rPr>
          <w:t xml:space="preserve">, or the two-letter language code(s) for each corresponding language made available by the </w:t>
        </w:r>
        <w:del w:id="592" w:author="Author">
          <w:r w:rsidR="009D0503" w:rsidRPr="000946B3" w:rsidDel="00B94D99">
            <w:rPr>
              <w:szCs w:val="17"/>
            </w:rPr>
            <w:delText xml:space="preserve">generating </w:delText>
          </w:r>
          <w:r w:rsidR="00F02C02" w:rsidRPr="00AB75AF" w:rsidDel="00B94D99">
            <w:rPr>
              <w:szCs w:val="17"/>
            </w:rPr>
            <w:delText>Office</w:delText>
          </w:r>
        </w:del>
        <w:r w:rsidR="00B94D99">
          <w:rPr>
            <w:szCs w:val="17"/>
          </w:rPr>
          <w:t>IPO</w:t>
        </w:r>
        <w:r w:rsidR="00F02C02">
          <w:rPr>
            <w:szCs w:val="17"/>
          </w:rPr>
          <w:t>,</w:t>
        </w:r>
        <w:r w:rsidR="00F02C02" w:rsidRPr="00AB75AF">
          <w:rPr>
            <w:szCs w:val="17"/>
          </w:rPr>
          <w:t xml:space="preserve"> either as the original language or an official translation.</w:t>
        </w:r>
      </w:ins>
    </w:p>
    <w:p w14:paraId="23045B52" w14:textId="05EB4CE8" w:rsidR="00F02C02" w:rsidRPr="00BE7D69" w:rsidRDefault="009D6CF3" w:rsidP="00152A63">
      <w:pPr>
        <w:pStyle w:val="ONUME"/>
        <w:numPr>
          <w:ilvl w:val="0"/>
          <w:numId w:val="0"/>
        </w:numPr>
        <w:tabs>
          <w:tab w:val="left" w:pos="547"/>
        </w:tabs>
        <w:rPr>
          <w:ins w:id="593" w:author="Author"/>
          <w:szCs w:val="17"/>
        </w:rPr>
      </w:pPr>
      <w:ins w:id="594" w:author="Author">
        <w:r>
          <w:rPr>
            <w:szCs w:val="17"/>
          </w:rPr>
          <w:t>28</w:t>
        </w:r>
        <w:r w:rsidR="00E1051C">
          <w:rPr>
            <w:szCs w:val="17"/>
          </w:rPr>
          <w:t>.</w:t>
        </w:r>
        <w:r w:rsidR="00E1051C">
          <w:rPr>
            <w:szCs w:val="17"/>
          </w:rPr>
          <w:tab/>
        </w:r>
        <w:r w:rsidR="00F02C02" w:rsidRPr="00907435">
          <w:rPr>
            <w:szCs w:val="17"/>
          </w:rPr>
          <w:t>The two-letter code</w:t>
        </w:r>
        <w:r w:rsidR="00F02C02">
          <w:rPr>
            <w:szCs w:val="17"/>
          </w:rPr>
          <w:t>,</w:t>
        </w:r>
        <w:r w:rsidR="00F02C02" w:rsidRPr="00907435">
          <w:rPr>
            <w:szCs w:val="17"/>
          </w:rPr>
          <w:t xml:space="preserve"> which identifies the language the text is provided in</w:t>
        </w:r>
        <w:r w:rsidR="00F02C02">
          <w:rPr>
            <w:szCs w:val="17"/>
          </w:rPr>
          <w:t>,</w:t>
        </w:r>
        <w:r w:rsidR="00F02C02" w:rsidRPr="00907435">
          <w:rPr>
            <w:szCs w:val="17"/>
          </w:rPr>
          <w:t xml:space="preserve"> should follow the recommendations of WIPO Standard ST.96, </w:t>
        </w:r>
        <w:proofErr w:type="spellStart"/>
        <w:r w:rsidR="00F02C02" w:rsidRPr="00530D07">
          <w:rPr>
            <w:rFonts w:ascii="Courier New" w:hAnsi="Courier New" w:cs="Courier New"/>
            <w:szCs w:val="17"/>
          </w:rPr>
          <w:t>ExtendedISOLanguageCodeType</w:t>
        </w:r>
        <w:proofErr w:type="spellEnd"/>
        <w:r w:rsidR="00F02C02" w:rsidRPr="00907435">
          <w:rPr>
            <w:szCs w:val="17"/>
          </w:rPr>
          <w:t>, based on International Standard ISO 639-1 “Codes for the representation of names of languages – Part 1: Alpha2-code”</w:t>
        </w:r>
        <w:r w:rsidR="00BE7D69">
          <w:rPr>
            <w:szCs w:val="17"/>
          </w:rPr>
          <w:t>.</w:t>
        </w:r>
      </w:ins>
    </w:p>
    <w:p w14:paraId="6A988A82" w14:textId="5B7BDAE0" w:rsidR="00C94C9C" w:rsidRPr="003047F6" w:rsidRDefault="003E15B4" w:rsidP="00E45092">
      <w:pPr>
        <w:pStyle w:val="Heading2"/>
        <w:rPr>
          <w:ins w:id="595" w:author="Author"/>
        </w:rPr>
      </w:pPr>
      <w:bookmarkStart w:id="596" w:name="_Toc207630927"/>
      <w:del w:id="597" w:author="Author">
        <w:r w:rsidDel="003E15B4">
          <w:delText>File Format</w:delText>
        </w:r>
      </w:del>
      <w:ins w:id="598" w:author="Author">
        <w:r w:rsidR="006454FD">
          <w:t xml:space="preserve">FILE </w:t>
        </w:r>
      </w:ins>
      <w:bookmarkEnd w:id="596"/>
      <w:ins w:id="599" w:author="Author" w:date="2025-10-21T14:00:00Z">
        <w:r w:rsidR="00BD19C1">
          <w:t>HANDLING</w:t>
        </w:r>
      </w:ins>
    </w:p>
    <w:p w14:paraId="0A995BC1" w14:textId="33381DFA" w:rsidR="00C94C9C" w:rsidRPr="009E430F" w:rsidRDefault="009D6CF3" w:rsidP="00B34EEE">
      <w:pPr>
        <w:pStyle w:val="ONUME"/>
        <w:numPr>
          <w:ilvl w:val="0"/>
          <w:numId w:val="0"/>
        </w:numPr>
        <w:tabs>
          <w:tab w:val="left" w:pos="547"/>
        </w:tabs>
        <w:spacing w:after="120"/>
        <w:ind w:right="141"/>
        <w:rPr>
          <w:ins w:id="600" w:author="Author"/>
          <w:szCs w:val="17"/>
        </w:rPr>
      </w:pPr>
      <w:bookmarkStart w:id="601" w:name="_Ref76725228"/>
      <w:ins w:id="602" w:author="Author">
        <w:r>
          <w:rPr>
            <w:szCs w:val="17"/>
          </w:rPr>
          <w:t>29</w:t>
        </w:r>
        <w:r w:rsidR="00E1051C">
          <w:rPr>
            <w:szCs w:val="17"/>
          </w:rPr>
          <w:t>.</w:t>
        </w:r>
        <w:r w:rsidR="00E1051C">
          <w:rPr>
            <w:szCs w:val="17"/>
          </w:rPr>
          <w:tab/>
        </w:r>
        <w:r w:rsidR="00C94C9C" w:rsidRPr="009E430F">
          <w:rPr>
            <w:szCs w:val="17"/>
          </w:rPr>
          <w:t xml:space="preserve">If </w:t>
        </w:r>
        <w:r w:rsidR="00DE035A">
          <w:rPr>
            <w:szCs w:val="17"/>
          </w:rPr>
          <w:t xml:space="preserve">an IPO finds it necessary to </w:t>
        </w:r>
        <w:r w:rsidR="00DA71B1">
          <w:rPr>
            <w:szCs w:val="17"/>
          </w:rPr>
          <w:t>generate the authority file as</w:t>
        </w:r>
        <w:r w:rsidR="00C94C9C" w:rsidRPr="009E430F">
          <w:rPr>
            <w:szCs w:val="17"/>
          </w:rPr>
          <w:t xml:space="preserve"> </w:t>
        </w:r>
        <w:r w:rsidR="00723E07">
          <w:rPr>
            <w:szCs w:val="17"/>
          </w:rPr>
          <w:t>comprising</w:t>
        </w:r>
        <w:r w:rsidR="00EF3FAA">
          <w:rPr>
            <w:szCs w:val="17"/>
          </w:rPr>
          <w:t xml:space="preserve"> </w:t>
        </w:r>
        <w:r w:rsidR="00C94C9C" w:rsidRPr="009E430F">
          <w:rPr>
            <w:szCs w:val="17"/>
          </w:rPr>
          <w:t xml:space="preserve">several files, </w:t>
        </w:r>
        <w:r w:rsidR="00723E07">
          <w:rPr>
            <w:szCs w:val="17"/>
          </w:rPr>
          <w:t xml:space="preserve">it is recommended that the list of </w:t>
        </w:r>
        <w:r w:rsidR="00EF3FAA">
          <w:rPr>
            <w:szCs w:val="17"/>
          </w:rPr>
          <w:t xml:space="preserve">publication numbers </w:t>
        </w:r>
        <w:del w:id="603" w:author="Author">
          <w:r w:rsidR="00EF3FAA" w:rsidDel="00174111">
            <w:rPr>
              <w:szCs w:val="17"/>
            </w:rPr>
            <w:delText>are</w:delText>
          </w:r>
        </w:del>
        <w:r w:rsidR="00174111">
          <w:rPr>
            <w:szCs w:val="17"/>
          </w:rPr>
          <w:t>is</w:t>
        </w:r>
        <w:r w:rsidR="00EF3FAA">
          <w:rPr>
            <w:szCs w:val="17"/>
          </w:rPr>
          <w:t xml:space="preserve"> split</w:t>
        </w:r>
        <w:r w:rsidR="00C94C9C" w:rsidRPr="009E430F">
          <w:rPr>
            <w:szCs w:val="17"/>
          </w:rPr>
          <w:t xml:space="preserve"> based on one </w:t>
        </w:r>
      </w:ins>
      <w:ins w:id="604" w:author="Author" w:date="2025-10-21T14:01:00Z">
        <w:r w:rsidR="009F6D1F">
          <w:rPr>
            <w:szCs w:val="17"/>
          </w:rPr>
          <w:t xml:space="preserve">or more </w:t>
        </w:r>
      </w:ins>
      <w:ins w:id="605" w:author="Author">
        <w:r w:rsidR="00C94C9C" w:rsidRPr="009E430F">
          <w:rPr>
            <w:szCs w:val="17"/>
          </w:rPr>
          <w:t>of the following criteria:</w:t>
        </w:r>
        <w:bookmarkEnd w:id="601"/>
      </w:ins>
    </w:p>
    <w:p w14:paraId="3861A7B2" w14:textId="77777777" w:rsidR="00C94C9C" w:rsidRPr="00EF4595" w:rsidRDefault="00C94C9C">
      <w:pPr>
        <w:pStyle w:val="ListParagraph"/>
        <w:numPr>
          <w:ilvl w:val="0"/>
          <w:numId w:val="13"/>
        </w:numPr>
        <w:spacing w:before="120" w:after="120" w:line="240" w:lineRule="auto"/>
        <w:ind w:left="907"/>
        <w:contextualSpacing w:val="0"/>
        <w:rPr>
          <w:ins w:id="606" w:author="Author"/>
        </w:rPr>
        <w:pPrChange w:id="607" w:author="Author">
          <w:pPr>
            <w:pStyle w:val="ListParagraph"/>
            <w:numPr>
              <w:numId w:val="13"/>
            </w:numPr>
            <w:spacing w:before="120" w:after="120"/>
            <w:ind w:left="927" w:hanging="360"/>
            <w:contextualSpacing w:val="0"/>
          </w:pPr>
        </w:pPrChange>
      </w:pPr>
      <w:ins w:id="608" w:author="Author">
        <w:r w:rsidRPr="00EF4595">
          <w:t>Publication date (file per year or several years);</w:t>
        </w:r>
      </w:ins>
    </w:p>
    <w:p w14:paraId="156B346E" w14:textId="0EC67950" w:rsidR="00C94C9C" w:rsidRPr="00EF4595" w:rsidRDefault="00C94C9C">
      <w:pPr>
        <w:pStyle w:val="ListParagraph"/>
        <w:numPr>
          <w:ilvl w:val="0"/>
          <w:numId w:val="13"/>
        </w:numPr>
        <w:spacing w:before="120" w:after="120" w:line="240" w:lineRule="auto"/>
        <w:ind w:left="907"/>
        <w:contextualSpacing w:val="0"/>
        <w:rPr>
          <w:ins w:id="609" w:author="Author"/>
        </w:rPr>
        <w:pPrChange w:id="610" w:author="Author">
          <w:pPr>
            <w:pStyle w:val="ListParagraph"/>
            <w:numPr>
              <w:numId w:val="13"/>
            </w:numPr>
            <w:spacing w:before="120" w:after="120"/>
            <w:ind w:left="927" w:hanging="360"/>
            <w:contextualSpacing w:val="0"/>
          </w:pPr>
        </w:pPrChange>
      </w:pPr>
      <w:ins w:id="611" w:author="Author">
        <w:r w:rsidRPr="00EF4595">
          <w:t xml:space="preserve">Publication level (applications, granted IP rights); </w:t>
        </w:r>
        <w:r w:rsidR="00BE7D69" w:rsidRPr="00EF4595">
          <w:t xml:space="preserve"> </w:t>
        </w:r>
        <w:r w:rsidRPr="00EF4595">
          <w:t>and</w:t>
        </w:r>
      </w:ins>
    </w:p>
    <w:p w14:paraId="4CC70E7E" w14:textId="08E29060" w:rsidR="00C94C9C" w:rsidRPr="009E430F" w:rsidRDefault="003E15B4" w:rsidP="002424CA">
      <w:pPr>
        <w:pStyle w:val="ListParagraph"/>
        <w:numPr>
          <w:ilvl w:val="0"/>
          <w:numId w:val="13"/>
        </w:numPr>
        <w:spacing w:before="120" w:after="220" w:line="240" w:lineRule="auto"/>
        <w:ind w:left="907"/>
        <w:contextualSpacing w:val="0"/>
        <w:rPr>
          <w:ins w:id="612" w:author="Author"/>
          <w:szCs w:val="17"/>
        </w:rPr>
      </w:pPr>
      <w:ins w:id="613" w:author="Author">
        <w:r w:rsidRPr="00994D7A">
          <w:t xml:space="preserve">Types of patent documents (file per </w:t>
        </w:r>
        <w:proofErr w:type="gramStart"/>
        <w:r w:rsidR="00C94C9C" w:rsidRPr="009E430F">
          <w:rPr>
            <w:szCs w:val="17"/>
          </w:rPr>
          <w:t>document kind</w:t>
        </w:r>
        <w:proofErr w:type="gramEnd"/>
        <w:r w:rsidR="00C94C9C" w:rsidRPr="009E430F">
          <w:rPr>
            <w:szCs w:val="17"/>
          </w:rPr>
          <w:t xml:space="preserve"> code).</w:t>
        </w:r>
      </w:ins>
    </w:p>
    <w:p w14:paraId="0B83C9E6" w14:textId="2E52EEFC" w:rsidR="00C94C9C" w:rsidRDefault="002666D0" w:rsidP="00152A63">
      <w:pPr>
        <w:pStyle w:val="ONUME"/>
        <w:numPr>
          <w:ilvl w:val="0"/>
          <w:numId w:val="0"/>
        </w:numPr>
        <w:tabs>
          <w:tab w:val="left" w:pos="547"/>
        </w:tabs>
        <w:rPr>
          <w:ins w:id="614" w:author="Author" w:date="2025-10-21T14:00:00Z"/>
          <w:szCs w:val="17"/>
        </w:rPr>
      </w:pPr>
      <w:bookmarkStart w:id="615" w:name="_Ref76725248"/>
      <w:ins w:id="616" w:author="Author">
        <w:r>
          <w:rPr>
            <w:szCs w:val="17"/>
          </w:rPr>
          <w:t>3</w:t>
        </w:r>
        <w:r w:rsidR="009D6CF3">
          <w:rPr>
            <w:szCs w:val="17"/>
          </w:rPr>
          <w:t>0</w:t>
        </w:r>
        <w:r>
          <w:rPr>
            <w:szCs w:val="17"/>
          </w:rPr>
          <w:t>.</w:t>
        </w:r>
        <w:r>
          <w:rPr>
            <w:szCs w:val="17"/>
          </w:rPr>
          <w:tab/>
        </w:r>
        <w:r w:rsidR="00C94C9C" w:rsidRPr="009E430F">
          <w:rPr>
            <w:szCs w:val="17"/>
          </w:rPr>
          <w:t xml:space="preserve">To improve file handling, </w:t>
        </w:r>
        <w:r w:rsidR="00A7558C">
          <w:rPr>
            <w:szCs w:val="17"/>
          </w:rPr>
          <w:t xml:space="preserve">an </w:t>
        </w:r>
        <w:r w:rsidR="00C94C9C" w:rsidRPr="009E430F">
          <w:rPr>
            <w:szCs w:val="17"/>
          </w:rPr>
          <w:t>IPO may generate an update file which includes only data for the current year and a static file including all older data.</w:t>
        </w:r>
        <w:bookmarkEnd w:id="615"/>
        <w:r w:rsidR="00C94C9C" w:rsidRPr="009E430F">
          <w:rPr>
            <w:szCs w:val="17"/>
          </w:rPr>
          <w:t xml:space="preserve">  The Office would then indicate using the update category, that the new file is the delta only.</w:t>
        </w:r>
      </w:ins>
    </w:p>
    <w:p w14:paraId="749D35CA" w14:textId="37B4698F" w:rsidR="00BD19C1" w:rsidRPr="009E430F" w:rsidRDefault="00BD19C1">
      <w:pPr>
        <w:pStyle w:val="Heading2"/>
        <w:rPr>
          <w:ins w:id="617" w:author="Author"/>
        </w:rPr>
        <w:pPrChange w:id="618" w:author="Author" w:date="2025-10-21T14:00:00Z">
          <w:pPr>
            <w:pStyle w:val="ONUME"/>
            <w:numPr>
              <w:numId w:val="0"/>
            </w:numPr>
            <w:tabs>
              <w:tab w:val="clear" w:pos="567"/>
              <w:tab w:val="left" w:pos="547"/>
            </w:tabs>
          </w:pPr>
        </w:pPrChange>
      </w:pPr>
      <w:ins w:id="619" w:author="Author" w:date="2025-10-21T14:00:00Z">
        <w:r>
          <w:t>FILE FORMAT</w:t>
        </w:r>
      </w:ins>
    </w:p>
    <w:p w14:paraId="59E53307" w14:textId="08398CD0" w:rsidR="00C94C9C" w:rsidRPr="00304431" w:rsidRDefault="002666D0">
      <w:pPr>
        <w:pStyle w:val="ONUME"/>
        <w:numPr>
          <w:ilvl w:val="0"/>
          <w:numId w:val="0"/>
        </w:numPr>
        <w:tabs>
          <w:tab w:val="left" w:pos="547"/>
        </w:tabs>
        <w:rPr>
          <w:szCs w:val="17"/>
        </w:rPr>
        <w:pPrChange w:id="620" w:author="Author">
          <w:pPr>
            <w:pStyle w:val="ONUME"/>
          </w:pPr>
        </w:pPrChange>
      </w:pPr>
      <w:bookmarkStart w:id="621" w:name="_Ref76724055"/>
      <w:ins w:id="622" w:author="Author">
        <w:r>
          <w:rPr>
            <w:szCs w:val="17"/>
          </w:rPr>
          <w:t>3</w:t>
        </w:r>
        <w:r w:rsidR="009D6CF3">
          <w:rPr>
            <w:szCs w:val="17"/>
          </w:rPr>
          <w:t>1</w:t>
        </w:r>
        <w:r>
          <w:rPr>
            <w:szCs w:val="17"/>
          </w:rPr>
          <w:t>.</w:t>
        </w:r>
        <w:r w:rsidR="008353B2">
          <w:rPr>
            <w:szCs w:val="17"/>
          </w:rPr>
          <w:tab/>
        </w:r>
      </w:ins>
      <w:r w:rsidR="00C94C9C" w:rsidRPr="00304431">
        <w:rPr>
          <w:szCs w:val="17"/>
        </w:rPr>
        <w:t>The file must be encoded using Unicode UTF-8.</w:t>
      </w:r>
      <w:bookmarkEnd w:id="621"/>
    </w:p>
    <w:p w14:paraId="48E36F68" w14:textId="61106BE8" w:rsidR="00C94C9C" w:rsidRPr="00304431" w:rsidRDefault="002666D0">
      <w:pPr>
        <w:pStyle w:val="ONUME"/>
        <w:numPr>
          <w:ilvl w:val="0"/>
          <w:numId w:val="0"/>
        </w:numPr>
        <w:tabs>
          <w:tab w:val="left" w:pos="547"/>
        </w:tabs>
        <w:spacing w:after="120"/>
        <w:rPr>
          <w:szCs w:val="17"/>
        </w:rPr>
        <w:pPrChange w:id="623" w:author="Author">
          <w:pPr>
            <w:pStyle w:val="ONUME"/>
          </w:pPr>
        </w:pPrChange>
      </w:pPr>
      <w:ins w:id="624" w:author="Author">
        <w:r>
          <w:rPr>
            <w:szCs w:val="17"/>
          </w:rPr>
          <w:t>3</w:t>
        </w:r>
        <w:r w:rsidR="009D6CF3">
          <w:rPr>
            <w:szCs w:val="17"/>
          </w:rPr>
          <w:t>2</w:t>
        </w:r>
        <w:r>
          <w:rPr>
            <w:szCs w:val="17"/>
          </w:rPr>
          <w:t>.</w:t>
        </w:r>
        <w:r w:rsidR="006B643D">
          <w:rPr>
            <w:szCs w:val="17"/>
          </w:rPr>
          <w:tab/>
        </w:r>
      </w:ins>
      <w:r w:rsidR="00C94C9C" w:rsidRPr="00304431">
        <w:rPr>
          <w:szCs w:val="17"/>
        </w:rPr>
        <w:t xml:space="preserve">With the aim to harmonize, as much as possible, the current practices to exchange and </w:t>
      </w:r>
      <w:del w:id="625" w:author="Author">
        <w:r w:rsidR="00807B26" w:rsidRPr="00D62DB3">
          <w:rPr>
            <w:szCs w:val="17"/>
          </w:rPr>
          <w:delText>parsing of</w:delText>
        </w:r>
      </w:del>
      <w:ins w:id="626" w:author="Author">
        <w:r w:rsidR="00C94C9C" w:rsidRPr="00304431">
          <w:rPr>
            <w:szCs w:val="17"/>
          </w:rPr>
          <w:t>parse</w:t>
        </w:r>
      </w:ins>
      <w:r w:rsidR="00C94C9C" w:rsidRPr="00304431">
        <w:rPr>
          <w:szCs w:val="17"/>
        </w:rPr>
        <w:t xml:space="preserve"> authority files, two file formats are recommended:</w:t>
      </w:r>
    </w:p>
    <w:p w14:paraId="5835B6C8" w14:textId="106E825E" w:rsidR="00C94C9C" w:rsidRPr="00AB7E26" w:rsidRDefault="00C94C9C" w:rsidP="0074450C">
      <w:pPr>
        <w:pStyle w:val="ListParagraph"/>
        <w:numPr>
          <w:ilvl w:val="0"/>
          <w:numId w:val="14"/>
        </w:numPr>
        <w:tabs>
          <w:tab w:val="left" w:pos="547"/>
        </w:tabs>
        <w:spacing w:before="120" w:after="120" w:line="240" w:lineRule="auto"/>
        <w:contextualSpacing w:val="0"/>
      </w:pPr>
      <w:r w:rsidRPr="0074450C">
        <w:t>XML (</w:t>
      </w:r>
      <w:proofErr w:type="spellStart"/>
      <w:r w:rsidRPr="0074450C">
        <w:t>eXtensible</w:t>
      </w:r>
      <w:proofErr w:type="spellEnd"/>
      <w:r w:rsidRPr="0074450C">
        <w:t xml:space="preserve"> Markup Language) format – to identify the content of </w:t>
      </w:r>
      <w:ins w:id="627" w:author="Author">
        <w:r w:rsidRPr="00020454">
          <w:rPr>
            <w:szCs w:val="17"/>
          </w:rPr>
          <w:t xml:space="preserve">minimum </w:t>
        </w:r>
      </w:ins>
      <w:r w:rsidRPr="00AB7E26">
        <w:t xml:space="preserve">data </w:t>
      </w:r>
      <w:ins w:id="628" w:author="Author">
        <w:r w:rsidR="00600C8C">
          <w:t>elements</w:t>
        </w:r>
      </w:ins>
      <w:del w:id="629" w:author="Author">
        <w:r w:rsidRPr="00AB7E26">
          <w:delText>fields</w:delText>
        </w:r>
      </w:del>
      <w:r w:rsidRPr="00AB7E26">
        <w:t xml:space="preserve"> of an authority file (see </w:t>
      </w:r>
      <w:del w:id="630" w:author="Author">
        <w:r w:rsidR="00807B26" w:rsidRPr="00EF4595">
          <w:rPr>
            <w:szCs w:val="17"/>
          </w:rPr>
          <w:delText xml:space="preserve">paragraphs </w:delText>
        </w:r>
        <w:r w:rsidR="00A21554" w:rsidRPr="00EF4595">
          <w:rPr>
            <w:szCs w:val="17"/>
          </w:rPr>
          <w:delText xml:space="preserve">8 </w:delText>
        </w:r>
        <w:r w:rsidR="00807B26" w:rsidRPr="00EF4595">
          <w:rPr>
            <w:szCs w:val="17"/>
          </w:rPr>
          <w:delText xml:space="preserve">and </w:delText>
        </w:r>
        <w:r w:rsidR="00A21554" w:rsidRPr="00EF4595">
          <w:rPr>
            <w:szCs w:val="17"/>
          </w:rPr>
          <w:delText>9</w:delText>
        </w:r>
        <w:r w:rsidR="00807B26" w:rsidRPr="00EF4595">
          <w:rPr>
            <w:szCs w:val="17"/>
          </w:rPr>
          <w:delText xml:space="preserve"> above</w:delText>
        </w:r>
      </w:del>
      <w:ins w:id="631" w:author="Author">
        <w:r w:rsidRPr="00020454">
          <w:rPr>
            <w:szCs w:val="17"/>
          </w:rPr>
          <w:t xml:space="preserve">paragraph </w:t>
        </w:r>
        <w:r w:rsidR="00054FD7" w:rsidRPr="00020454">
          <w:rPr>
            <w:szCs w:val="17"/>
          </w:rPr>
          <w:t>7</w:t>
        </w:r>
      </w:ins>
      <w:r w:rsidRPr="00AB7E26">
        <w:t xml:space="preserve">) using XML tags within an instance, either in an XML schema (as defined in Annex III) or a Document Type Definition (DTD) (see Annex IV) format; </w:t>
      </w:r>
      <w:r w:rsidR="00BE7D69" w:rsidRPr="00AB7E26">
        <w:t xml:space="preserve"> </w:t>
      </w:r>
      <w:r w:rsidRPr="00AB7E26">
        <w:t>and</w:t>
      </w:r>
    </w:p>
    <w:p w14:paraId="1FB1F3DF" w14:textId="4F51F6CB" w:rsidR="00C94C9C" w:rsidRPr="00AB7E26" w:rsidRDefault="00C94C9C" w:rsidP="0074450C">
      <w:pPr>
        <w:pStyle w:val="ListParagraph"/>
        <w:numPr>
          <w:ilvl w:val="0"/>
          <w:numId w:val="14"/>
        </w:numPr>
        <w:tabs>
          <w:tab w:val="left" w:pos="547"/>
        </w:tabs>
        <w:spacing w:after="220" w:line="240" w:lineRule="auto"/>
        <w:ind w:left="924" w:hanging="357"/>
        <w:contextualSpacing w:val="0"/>
      </w:pPr>
      <w:r w:rsidRPr="00AB7E26">
        <w:t>Text format (file extension TXT</w:t>
      </w:r>
      <w:ins w:id="632" w:author="Author">
        <w:r w:rsidR="00054FD7" w:rsidRPr="00020454">
          <w:rPr>
            <w:szCs w:val="17"/>
          </w:rPr>
          <w:t xml:space="preserve"> or CSV</w:t>
        </w:r>
      </w:ins>
      <w:r w:rsidRPr="00AB7E26">
        <w:t xml:space="preserve">) – to identify the content of minimum data </w:t>
      </w:r>
      <w:ins w:id="633" w:author="Author">
        <w:r w:rsidR="00F51361">
          <w:t>elements</w:t>
        </w:r>
      </w:ins>
      <w:del w:id="634" w:author="Author">
        <w:r w:rsidRPr="00AB7E26">
          <w:delText>fields</w:delText>
        </w:r>
      </w:del>
      <w:r w:rsidRPr="00AB7E26">
        <w:t xml:space="preserve"> and the optional publication exception code element using a single text coded list, where the elements are separated by commas (preferred), tabs or semicolons and a “Carriage Return and Line Feed” (CRLF character) to represent the end of each record </w:t>
      </w:r>
      <w:del w:id="635" w:author="Author">
        <w:r w:rsidR="00807B26" w:rsidRPr="00EF4595">
          <w:rPr>
            <w:szCs w:val="17"/>
          </w:rPr>
          <w:delText xml:space="preserve">(as defined in Annex II). </w:delText>
        </w:r>
        <w:r w:rsidR="00761001" w:rsidRPr="00EF4595">
          <w:rPr>
            <w:szCs w:val="17"/>
          </w:rPr>
          <w:delText xml:space="preserve"> </w:delText>
        </w:r>
        <w:r w:rsidR="00807B26" w:rsidRPr="00EF4595">
          <w:rPr>
            <w:szCs w:val="17"/>
          </w:rPr>
          <w:delText>Text files are smaller in size than XML files.</w:delText>
        </w:r>
      </w:del>
      <w:ins w:id="636" w:author="Author">
        <w:r w:rsidRPr="00020454">
          <w:rPr>
            <w:szCs w:val="17"/>
          </w:rPr>
          <w:t xml:space="preserve">  </w:t>
        </w:r>
        <w:r w:rsidR="004A576E" w:rsidRPr="00020454">
          <w:rPr>
            <w:szCs w:val="17"/>
          </w:rPr>
          <w:t xml:space="preserve"> However, IPOs may also include application identification information optionally as long as the content of each data field is clear and obvious.</w:t>
        </w:r>
        <w:r w:rsidR="00FA5421" w:rsidRPr="00020454">
          <w:rPr>
            <w:szCs w:val="17"/>
          </w:rPr>
          <w:t xml:space="preserve">  Examples showing minimum data fields and optional elements are shown in Annex II. </w:t>
        </w:r>
      </w:ins>
    </w:p>
    <w:p w14:paraId="07DAC2C3" w14:textId="793961E0" w:rsidR="00807B26" w:rsidRPr="00283411" w:rsidRDefault="00807B26" w:rsidP="00283411">
      <w:pPr>
        <w:pStyle w:val="ONUME"/>
        <w:rPr>
          <w:del w:id="637" w:author="Author"/>
          <w:szCs w:val="17"/>
        </w:rPr>
      </w:pPr>
      <w:del w:id="638" w:author="Author">
        <w:r w:rsidRPr="00D62DB3">
          <w:rPr>
            <w:szCs w:val="17"/>
          </w:rPr>
          <w:delText>XML is the preferred format for the purpose of this Standard, as it provides clear data element contents and allows automatic validatio</w:delText>
        </w:r>
        <w:r w:rsidR="00BF61DF" w:rsidRPr="00D62DB3">
          <w:rPr>
            <w:szCs w:val="17"/>
          </w:rPr>
          <w:delText>n of its structure and type.</w:delText>
        </w:r>
        <w:r w:rsidR="00761001" w:rsidRPr="00D62DB3">
          <w:rPr>
            <w:szCs w:val="17"/>
          </w:rPr>
          <w:delText xml:space="preserve"> </w:delText>
        </w:r>
        <w:r w:rsidR="00BF61DF" w:rsidRPr="00D62DB3">
          <w:rPr>
            <w:szCs w:val="17"/>
          </w:rPr>
          <w:delText xml:space="preserve"> IPOs </w:delText>
        </w:r>
        <w:r w:rsidRPr="00D62DB3">
          <w:rPr>
            <w:szCs w:val="17"/>
          </w:rPr>
          <w:delText xml:space="preserve">may use text format for simple authority files, which contain minimum data elements (as per paragraph </w:delText>
        </w:r>
        <w:r w:rsidR="00A21554" w:rsidRPr="00BB509F">
          <w:rPr>
            <w:szCs w:val="17"/>
          </w:rPr>
          <w:delText>8</w:delText>
        </w:r>
        <w:r w:rsidR="00A21554" w:rsidRPr="00D62DB3">
          <w:rPr>
            <w:szCs w:val="17"/>
          </w:rPr>
          <w:delText xml:space="preserve"> </w:delText>
        </w:r>
        <w:r w:rsidRPr="00D62DB3">
          <w:rPr>
            <w:szCs w:val="17"/>
          </w:rPr>
          <w:delText>above) and, if applicable, p</w:delText>
        </w:r>
        <w:r w:rsidR="00B431F0">
          <w:rPr>
            <w:szCs w:val="17"/>
          </w:rPr>
          <w:delText>ublication exception code only;</w:delText>
        </w:r>
        <w:r w:rsidR="00761001" w:rsidRPr="00D62DB3">
          <w:rPr>
            <w:szCs w:val="17"/>
          </w:rPr>
          <w:delText xml:space="preserve"> </w:delText>
        </w:r>
        <w:r w:rsidRPr="00D62DB3">
          <w:rPr>
            <w:szCs w:val="17"/>
          </w:rPr>
          <w:delText>the content of each data field should be obvious.</w:delText>
        </w:r>
      </w:del>
    </w:p>
    <w:p w14:paraId="6339C0AB" w14:textId="755A19CA" w:rsidR="00C94C9C" w:rsidRPr="006454FD" w:rsidRDefault="006737B5" w:rsidP="00152A63">
      <w:pPr>
        <w:pStyle w:val="ONUME"/>
        <w:numPr>
          <w:ilvl w:val="0"/>
          <w:numId w:val="0"/>
        </w:numPr>
        <w:tabs>
          <w:tab w:val="left" w:pos="547"/>
        </w:tabs>
        <w:rPr>
          <w:ins w:id="639" w:author="Author"/>
          <w:szCs w:val="17"/>
        </w:rPr>
      </w:pPr>
      <w:ins w:id="640" w:author="Author">
        <w:r>
          <w:rPr>
            <w:szCs w:val="17"/>
          </w:rPr>
          <w:t>3</w:t>
        </w:r>
        <w:r w:rsidR="00501CC2">
          <w:rPr>
            <w:szCs w:val="17"/>
          </w:rPr>
          <w:t>3</w:t>
        </w:r>
        <w:r>
          <w:rPr>
            <w:szCs w:val="17"/>
          </w:rPr>
          <w:t>.</w:t>
        </w:r>
        <w:r>
          <w:rPr>
            <w:szCs w:val="17"/>
          </w:rPr>
          <w:tab/>
        </w:r>
        <w:r w:rsidR="00C94C9C" w:rsidRPr="006454FD">
          <w:rPr>
            <w:szCs w:val="17"/>
          </w:rPr>
          <w:t>Examples of text format and XML file structures are provided in Annexes II to IV.</w:t>
        </w:r>
      </w:ins>
    </w:p>
    <w:p w14:paraId="39A13F35" w14:textId="08AF81D4" w:rsidR="00C94C9C" w:rsidRPr="000B0F3A" w:rsidRDefault="000C62C6" w:rsidP="00E45092">
      <w:pPr>
        <w:pStyle w:val="Heading2"/>
        <w:rPr>
          <w:ins w:id="641" w:author="Author"/>
        </w:rPr>
      </w:pPr>
      <w:bookmarkStart w:id="642" w:name="_Toc183784425"/>
      <w:bookmarkStart w:id="643" w:name="_Toc207630928"/>
      <w:del w:id="644" w:author="Author">
        <w:r w:rsidDel="006737B5">
          <w:delText>File name</w:delText>
        </w:r>
      </w:del>
      <w:ins w:id="645" w:author="Author">
        <w:r w:rsidR="000B0F3A">
          <w:t>FILE NAME</w:t>
        </w:r>
        <w:bookmarkEnd w:id="642"/>
        <w:bookmarkEnd w:id="643"/>
      </w:ins>
    </w:p>
    <w:p w14:paraId="7A029AFC" w14:textId="0EB2BBA2" w:rsidR="00C94C9C" w:rsidRPr="006454FD" w:rsidRDefault="00501CC2">
      <w:pPr>
        <w:pStyle w:val="ONUME"/>
        <w:numPr>
          <w:ilvl w:val="0"/>
          <w:numId w:val="0"/>
        </w:numPr>
        <w:tabs>
          <w:tab w:val="left" w:pos="547"/>
        </w:tabs>
        <w:spacing w:after="120"/>
        <w:rPr>
          <w:szCs w:val="17"/>
        </w:rPr>
        <w:pPrChange w:id="646" w:author="Author">
          <w:pPr>
            <w:pStyle w:val="ONUME"/>
          </w:pPr>
        </w:pPrChange>
      </w:pPr>
      <w:ins w:id="647" w:author="Author">
        <w:r>
          <w:rPr>
            <w:szCs w:val="17"/>
          </w:rPr>
          <w:t>34.</w:t>
        </w:r>
        <w:r w:rsidR="00C94C9C">
          <w:tab/>
        </w:r>
      </w:ins>
      <w:r w:rsidR="00C94C9C" w:rsidRPr="1C1CB758">
        <w:rPr>
          <w:szCs w:val="17"/>
        </w:rPr>
        <w:t>The</w:t>
      </w:r>
      <w:ins w:id="648" w:author="Author">
        <w:r w:rsidR="00C94C9C" w:rsidRPr="1C1CB758">
          <w:rPr>
            <w:szCs w:val="17"/>
          </w:rPr>
          <w:t xml:space="preserve"> </w:t>
        </w:r>
        <w:r w:rsidR="2F38DB5C" w:rsidRPr="1C1CB758">
          <w:rPr>
            <w:szCs w:val="17"/>
          </w:rPr>
          <w:t>file</w:t>
        </w:r>
      </w:ins>
      <w:r w:rsidR="2F38DB5C" w:rsidRPr="1C1CB758">
        <w:rPr>
          <w:szCs w:val="17"/>
        </w:rPr>
        <w:t xml:space="preserve"> </w:t>
      </w:r>
      <w:r w:rsidR="00C94C9C" w:rsidRPr="1C1CB758">
        <w:rPr>
          <w:szCs w:val="17"/>
        </w:rPr>
        <w:t>name of the authority file generated by an IPO should be structured as follows:</w:t>
      </w:r>
    </w:p>
    <w:p w14:paraId="5100A15E" w14:textId="643EA032" w:rsidR="00C94C9C" w:rsidRPr="00AB7E26" w:rsidRDefault="00807B26">
      <w:pPr>
        <w:pStyle w:val="ListParagraph"/>
        <w:numPr>
          <w:ilvl w:val="0"/>
          <w:numId w:val="15"/>
        </w:numPr>
        <w:tabs>
          <w:tab w:val="left" w:pos="547"/>
        </w:tabs>
        <w:spacing w:before="120" w:after="120" w:line="240" w:lineRule="auto"/>
        <w:pPrChange w:id="649" w:author="Author">
          <w:pPr>
            <w:pStyle w:val="ListParagraph"/>
            <w:numPr>
              <w:numId w:val="15"/>
            </w:numPr>
            <w:spacing w:before="120" w:after="120"/>
            <w:ind w:left="927" w:hanging="360"/>
            <w:contextualSpacing w:val="0"/>
          </w:pPr>
        </w:pPrChange>
      </w:pPr>
      <w:del w:id="650" w:author="Author">
        <w:r w:rsidRPr="00EF4595">
          <w:rPr>
            <w:szCs w:val="17"/>
          </w:rPr>
          <w:delText>for a</w:delText>
        </w:r>
      </w:del>
      <w:ins w:id="651" w:author="Author">
        <w:r w:rsidR="0364CA9B" w:rsidRPr="00020454">
          <w:rPr>
            <w:rFonts w:eastAsia="Arial"/>
            <w:szCs w:val="17"/>
          </w:rPr>
          <w:t>A</w:t>
        </w:r>
      </w:ins>
      <w:r w:rsidR="08616725" w:rsidRPr="00AB7E26">
        <w:t xml:space="preserve"> single </w:t>
      </w:r>
      <w:del w:id="652" w:author="Author">
        <w:r w:rsidRPr="00EF4595">
          <w:rPr>
            <w:szCs w:val="17"/>
          </w:rPr>
          <w:delText xml:space="preserve">file (see paragraph </w:delText>
        </w:r>
        <w:r w:rsidR="00A21554" w:rsidRPr="00EF4595">
          <w:rPr>
            <w:szCs w:val="17"/>
          </w:rPr>
          <w:delText>33</w:delText>
        </w:r>
        <w:r w:rsidRPr="00EF4595">
          <w:rPr>
            <w:szCs w:val="17"/>
          </w:rPr>
          <w:delText xml:space="preserve"> above) – CC_AF_YYYYMMDD, where “CC” is the</w:delText>
        </w:r>
      </w:del>
      <w:ins w:id="653" w:author="Author">
        <w:r w:rsidR="08616725" w:rsidRPr="00020454">
          <w:rPr>
            <w:rFonts w:eastAsia="Arial"/>
            <w:szCs w:val="17"/>
          </w:rPr>
          <w:t>filename should consist of a generating Office</w:t>
        </w:r>
      </w:ins>
      <w:r w:rsidR="08616725" w:rsidRPr="00AB7E26">
        <w:t xml:space="preserve"> ST.3 code</w:t>
      </w:r>
      <w:del w:id="654" w:author="Author">
        <w:r w:rsidRPr="00EF4595">
          <w:rPr>
            <w:szCs w:val="17"/>
          </w:rPr>
          <w:delText xml:space="preserve"> of</w:delText>
        </w:r>
      </w:del>
      <w:ins w:id="655" w:author="Author">
        <w:r w:rsidR="08616725" w:rsidRPr="00020454">
          <w:rPr>
            <w:rFonts w:eastAsia="Arial"/>
            <w:szCs w:val="17"/>
          </w:rPr>
          <w:t>,</w:t>
        </w:r>
      </w:ins>
      <w:r w:rsidR="08616725" w:rsidRPr="00AB7E26">
        <w:t xml:space="preserve"> the </w:t>
      </w:r>
      <w:del w:id="656" w:author="Author">
        <w:r w:rsidRPr="00EF4595">
          <w:rPr>
            <w:szCs w:val="17"/>
          </w:rPr>
          <w:delText>IP</w:delText>
        </w:r>
        <w:r w:rsidR="00DF6690" w:rsidRPr="00EF4595">
          <w:rPr>
            <w:szCs w:val="17"/>
          </w:rPr>
          <w:delText>O</w:delText>
        </w:r>
        <w:r w:rsidRPr="00EF4595">
          <w:rPr>
            <w:szCs w:val="17"/>
          </w:rPr>
          <w:delText>,</w:delText>
        </w:r>
      </w:del>
      <w:ins w:id="657" w:author="Author">
        <w:r w:rsidR="08616725" w:rsidRPr="00020454">
          <w:rPr>
            <w:rFonts w:eastAsia="Arial"/>
            <w:szCs w:val="17"/>
          </w:rPr>
          <w:t>string</w:t>
        </w:r>
      </w:ins>
      <w:r w:rsidR="08616725" w:rsidRPr="00AB7E26">
        <w:t xml:space="preserve"> “AF</w:t>
      </w:r>
      <w:del w:id="658" w:author="Author">
        <w:r w:rsidRPr="00EF4595">
          <w:rPr>
            <w:szCs w:val="17"/>
          </w:rPr>
          <w:delText>” means “authority</w:delText>
        </w:r>
      </w:del>
      <w:ins w:id="659" w:author="Author">
        <w:r w:rsidR="08616725" w:rsidRPr="00020454">
          <w:rPr>
            <w:rFonts w:eastAsia="Arial"/>
            <w:szCs w:val="17"/>
          </w:rPr>
          <w:t>”</w:t>
        </w:r>
      </w:ins>
      <w:del w:id="660" w:author="Author" w:date="2025-10-21T14:01:00Z">
        <w:r w:rsidR="08616725" w:rsidRPr="00AB7E26" w:rsidDel="009F6D1F">
          <w:delText xml:space="preserve"> file</w:delText>
        </w:r>
      </w:del>
      <w:del w:id="661" w:author="Author">
        <w:r w:rsidRPr="00EF4595">
          <w:rPr>
            <w:szCs w:val="17"/>
          </w:rPr>
          <w:delText>”</w:delText>
        </w:r>
      </w:del>
      <w:r w:rsidR="7919159F" w:rsidRPr="00AB7E26">
        <w:t xml:space="preserve"> and </w:t>
      </w:r>
      <w:del w:id="662" w:author="Author">
        <w:r w:rsidRPr="00EF4595">
          <w:rPr>
            <w:szCs w:val="17"/>
          </w:rPr>
          <w:delText xml:space="preserve">“YYYYMMDD” – date of </w:delText>
        </w:r>
      </w:del>
      <w:r w:rsidR="7919159F" w:rsidRPr="00AB7E26">
        <w:t>the</w:t>
      </w:r>
      <w:r w:rsidR="08616725" w:rsidRPr="00AB7E26">
        <w:t xml:space="preserve"> generation </w:t>
      </w:r>
      <w:del w:id="663" w:author="Author">
        <w:r w:rsidRPr="00EF4595">
          <w:rPr>
            <w:szCs w:val="17"/>
          </w:rPr>
          <w:delText>of the authority file.</w:delText>
        </w:r>
        <w:r w:rsidRPr="00D62DB3">
          <w:rPr>
            <w:szCs w:val="17"/>
          </w:rPr>
          <w:br/>
        </w:r>
      </w:del>
      <w:ins w:id="664" w:author="Author">
        <w:r w:rsidR="08616725" w:rsidRPr="69891FE1">
          <w:rPr>
            <w:rFonts w:eastAsia="Arial"/>
            <w:szCs w:val="17"/>
          </w:rPr>
          <w:t xml:space="preserve">date in format YYYMMDD </w:t>
        </w:r>
        <w:r w:rsidR="002A4522" w:rsidRPr="69891FE1">
          <w:rPr>
            <w:rFonts w:eastAsia="Arial"/>
            <w:szCs w:val="17"/>
          </w:rPr>
          <w:t xml:space="preserve">followed </w:t>
        </w:r>
        <w:r w:rsidR="002A4522">
          <w:rPr>
            <w:rFonts w:eastAsia="Arial"/>
            <w:szCs w:val="17"/>
          </w:rPr>
          <w:t xml:space="preserve">by </w:t>
        </w:r>
        <w:r w:rsidR="002A4522" w:rsidRPr="69891FE1">
          <w:rPr>
            <w:rFonts w:eastAsia="Arial"/>
            <w:szCs w:val="17"/>
          </w:rPr>
          <w:t>the</w:t>
        </w:r>
        <w:r w:rsidR="08616725" w:rsidRPr="69891FE1">
          <w:rPr>
            <w:rFonts w:eastAsia="Arial"/>
            <w:szCs w:val="17"/>
          </w:rPr>
          <w:t xml:space="preserve"> file extension i.e., </w:t>
        </w:r>
        <w:r w:rsidR="43C4C908" w:rsidRPr="0099184F">
          <w:rPr>
            <w:rFonts w:ascii="Courier New" w:eastAsia="Arial" w:hAnsi="Courier New" w:cs="Courier New"/>
            <w:szCs w:val="17"/>
          </w:rPr>
          <w:t>&lt;generating Office ST.3 code&gt;</w:t>
        </w:r>
        <w:r w:rsidR="35243E43" w:rsidRPr="0099184F">
          <w:rPr>
            <w:rFonts w:ascii="Courier New" w:eastAsia="Arial" w:hAnsi="Courier New" w:cs="Courier New"/>
            <w:szCs w:val="17"/>
          </w:rPr>
          <w:t>_AF_YYYYMMDD.&lt;file extension (xml or txt or csv)&gt;</w:t>
        </w:r>
      </w:ins>
      <w:r w:rsidR="00C94C9C" w:rsidRPr="00CB704C">
        <w:rPr>
          <w:sz w:val="22"/>
          <w:rPrChange w:id="665" w:author="Author">
            <w:rPr/>
          </w:rPrChange>
        </w:rPr>
        <w:br/>
      </w:r>
      <w:r w:rsidR="00C94C9C" w:rsidRPr="00AB7E26">
        <w:t>For example,</w:t>
      </w:r>
      <w:r w:rsidR="00C94C9C" w:rsidRPr="00AB7E26">
        <w:br/>
      </w:r>
      <w:r w:rsidR="00C94C9C" w:rsidRPr="00AB7E26">
        <w:rPr>
          <w:rFonts w:ascii="Courier New" w:hAnsi="Courier New"/>
        </w:rPr>
        <w:t>EP_AF_20160327</w:t>
      </w:r>
      <w:ins w:id="666" w:author="Author">
        <w:r w:rsidR="00D26258" w:rsidRPr="0099184F">
          <w:rPr>
            <w:rFonts w:ascii="Courier New" w:eastAsia="Arial" w:hAnsi="Courier New" w:cs="Courier New"/>
            <w:szCs w:val="17"/>
          </w:rPr>
          <w:t>.</w:t>
        </w:r>
        <w:r w:rsidR="42A62E4D" w:rsidRPr="0099184F">
          <w:rPr>
            <w:rFonts w:ascii="Courier New" w:eastAsia="Arial" w:hAnsi="Courier New" w:cs="Courier New"/>
            <w:szCs w:val="17"/>
          </w:rPr>
          <w:t>txt</w:t>
        </w:r>
      </w:ins>
      <w:r w:rsidR="00C94C9C" w:rsidRPr="00AB7E26">
        <w:t xml:space="preserve"> – single authority file generated by the EPO on March 27, 2016</w:t>
      </w:r>
      <w:del w:id="667" w:author="Author">
        <w:r w:rsidR="00EE0A39" w:rsidRPr="00D62DB3">
          <w:rPr>
            <w:szCs w:val="17"/>
          </w:rPr>
          <w:delText xml:space="preserve">; </w:delText>
        </w:r>
      </w:del>
      <w:ins w:id="668" w:author="Author">
        <w:r w:rsidR="601BE3E5" w:rsidRPr="69891FE1">
          <w:rPr>
            <w:rFonts w:eastAsia="Arial"/>
            <w:szCs w:val="17"/>
          </w:rPr>
          <w:t xml:space="preserve"> in text format</w:t>
        </w:r>
        <w:r w:rsidR="00C94C9C" w:rsidRPr="69891FE1">
          <w:rPr>
            <w:rFonts w:eastAsia="Arial"/>
            <w:szCs w:val="17"/>
          </w:rPr>
          <w:t>;</w:t>
        </w:r>
      </w:ins>
      <w:r w:rsidR="00C94C9C" w:rsidRPr="00AB7E26">
        <w:t xml:space="preserve"> and</w:t>
      </w:r>
    </w:p>
    <w:p w14:paraId="5AF1FAA0" w14:textId="77777777" w:rsidR="002A4522" w:rsidRPr="00304431" w:rsidRDefault="002A4522" w:rsidP="00152A63">
      <w:pPr>
        <w:pStyle w:val="ListParagraph"/>
        <w:tabs>
          <w:tab w:val="left" w:pos="547"/>
        </w:tabs>
        <w:spacing w:before="120" w:after="120" w:line="240" w:lineRule="auto"/>
        <w:ind w:left="927"/>
        <w:rPr>
          <w:ins w:id="669" w:author="Author"/>
          <w:rFonts w:eastAsia="Arial"/>
          <w:szCs w:val="17"/>
        </w:rPr>
      </w:pPr>
    </w:p>
    <w:p w14:paraId="47E7860D" w14:textId="193627A8" w:rsidR="00C94C9C" w:rsidRPr="00304431" w:rsidRDefault="44C5BDE3" w:rsidP="00152A63">
      <w:pPr>
        <w:pStyle w:val="ListParagraph"/>
        <w:numPr>
          <w:ilvl w:val="0"/>
          <w:numId w:val="15"/>
        </w:numPr>
        <w:tabs>
          <w:tab w:val="left" w:pos="547"/>
        </w:tabs>
        <w:spacing w:before="120" w:after="240" w:line="240" w:lineRule="auto"/>
        <w:rPr>
          <w:ins w:id="670" w:author="Author"/>
          <w:rFonts w:eastAsia="Arial"/>
          <w:szCs w:val="17"/>
        </w:rPr>
      </w:pPr>
      <w:ins w:id="671" w:author="Author">
        <w:r w:rsidRPr="00020454">
          <w:rPr>
            <w:rFonts w:eastAsia="Arial"/>
            <w:szCs w:val="17"/>
          </w:rPr>
          <w:t xml:space="preserve">The filename </w:t>
        </w:r>
      </w:ins>
      <w:r w:rsidRPr="00AB7E26">
        <w:t>for e</w:t>
      </w:r>
      <w:r w:rsidR="00C94C9C" w:rsidRPr="00AB7E26">
        <w:t>ach one of multiple files</w:t>
      </w:r>
      <w:r w:rsidR="15C943FE" w:rsidRPr="00AB7E26">
        <w:t xml:space="preserve"> </w:t>
      </w:r>
      <w:del w:id="672" w:author="Author">
        <w:r w:rsidR="00807B26" w:rsidRPr="00EF4595">
          <w:rPr>
            <w:szCs w:val="17"/>
          </w:rPr>
          <w:delText xml:space="preserve">(see paragraph </w:delText>
        </w:r>
        <w:r w:rsidR="00A21554" w:rsidRPr="00EF4595">
          <w:rPr>
            <w:szCs w:val="17"/>
          </w:rPr>
          <w:delText xml:space="preserve">34 </w:delText>
        </w:r>
        <w:r w:rsidR="00807B26" w:rsidRPr="00EF4595">
          <w:rPr>
            <w:szCs w:val="17"/>
          </w:rPr>
          <w:delText>above) CC_AF_{</w:delText>
        </w:r>
      </w:del>
      <w:ins w:id="673" w:author="Author">
        <w:r w:rsidR="3392FE49" w:rsidRPr="00020454">
          <w:rPr>
            <w:rFonts w:eastAsia="Arial"/>
            <w:szCs w:val="17"/>
          </w:rPr>
          <w:t xml:space="preserve">of which an authority file is comprised of </w:t>
        </w:r>
        <w:r w:rsidR="15C943FE" w:rsidRPr="00020454">
          <w:rPr>
            <w:rFonts w:eastAsia="Arial"/>
            <w:szCs w:val="17"/>
          </w:rPr>
          <w:t xml:space="preserve">should consist of generating Office ST.3 code, </w:t>
        </w:r>
      </w:ins>
      <w:ins w:id="674" w:author="Author" w:date="2025-10-21T14:26:00Z">
        <w:r w:rsidR="00D12FD9">
          <w:rPr>
            <w:rFonts w:eastAsia="Arial"/>
            <w:szCs w:val="17"/>
          </w:rPr>
          <w:t xml:space="preserve">the string "AF", </w:t>
        </w:r>
      </w:ins>
      <w:r w:rsidR="15C943FE" w:rsidRPr="00AB7E26">
        <w:t>criterion information</w:t>
      </w:r>
      <w:del w:id="675" w:author="Author">
        <w:r w:rsidR="00807B26" w:rsidRPr="00EF4595">
          <w:rPr>
            <w:szCs w:val="17"/>
          </w:rPr>
          <w:delText>}_KofN_YYYYMMDD, where</w:delText>
        </w:r>
        <w:r w:rsidR="00BF61DF" w:rsidRPr="00EF4595">
          <w:rPr>
            <w:szCs w:val="17"/>
          </w:rPr>
          <w:delText xml:space="preserve"> “CC” is the ST.3 code of the IPO</w:delText>
        </w:r>
        <w:r w:rsidR="00807B26" w:rsidRPr="00EF4595">
          <w:rPr>
            <w:szCs w:val="17"/>
          </w:rPr>
          <w:delText>, “AF” means “authority file”, {criterion information} is a place-holder and K is</w:delText>
        </w:r>
      </w:del>
      <w:ins w:id="676" w:author="Author">
        <w:r w:rsidR="59CAFCF5" w:rsidRPr="6D3C2B75">
          <w:rPr>
            <w:rFonts w:eastAsia="Arial"/>
            <w:szCs w:val="17"/>
          </w:rPr>
          <w:t>,</w:t>
        </w:r>
      </w:ins>
      <w:r w:rsidR="15C943FE" w:rsidRPr="00AB7E26">
        <w:t xml:space="preserve"> </w:t>
      </w:r>
      <w:r w:rsidR="5DC20ABC" w:rsidRPr="00AB7E26">
        <w:t xml:space="preserve">the </w:t>
      </w:r>
      <w:r w:rsidR="15C943FE" w:rsidRPr="00AB7E26">
        <w:t xml:space="preserve">index number of </w:t>
      </w:r>
      <w:del w:id="677" w:author="Author">
        <w:r w:rsidR="00807B26" w:rsidRPr="00D62DB3">
          <w:rPr>
            <w:szCs w:val="17"/>
          </w:rPr>
          <w:delText>this file, N is</w:delText>
        </w:r>
      </w:del>
      <w:ins w:id="678" w:author="Author">
        <w:r w:rsidR="15C943FE" w:rsidRPr="6D3C2B75">
          <w:rPr>
            <w:rFonts w:eastAsia="Arial"/>
            <w:szCs w:val="17"/>
          </w:rPr>
          <w:t>the file in relation to the total number of files following by</w:t>
        </w:r>
        <w:r w:rsidR="5A5C5B0A" w:rsidRPr="6D3C2B75">
          <w:rPr>
            <w:szCs w:val="17"/>
          </w:rPr>
          <w:t xml:space="preserve"> </w:t>
        </w:r>
        <w:r w:rsidR="15C943FE" w:rsidRPr="6D3C2B75">
          <w:rPr>
            <w:rFonts w:eastAsia="Arial"/>
            <w:szCs w:val="17"/>
          </w:rPr>
          <w:t xml:space="preserve">the string “of” </w:t>
        </w:r>
        <w:r w:rsidR="666C4CD3" w:rsidRPr="6D3C2B75">
          <w:rPr>
            <w:rFonts w:eastAsia="Arial"/>
            <w:szCs w:val="17"/>
          </w:rPr>
          <w:t>with</w:t>
        </w:r>
      </w:ins>
      <w:r w:rsidR="15C943FE" w:rsidRPr="00AB7E26">
        <w:t xml:space="preserve"> the total number of files </w:t>
      </w:r>
      <w:r w:rsidR="25B355EC" w:rsidRPr="00AB7E26">
        <w:t>generated</w:t>
      </w:r>
      <w:r w:rsidR="66544A18" w:rsidRPr="00AB7E26">
        <w:t xml:space="preserve"> and</w:t>
      </w:r>
      <w:r w:rsidR="3F28F736" w:rsidRPr="00AB7E26">
        <w:t xml:space="preserve"> </w:t>
      </w:r>
      <w:del w:id="679" w:author="Author">
        <w:r w:rsidR="00807B26" w:rsidRPr="00D62DB3">
          <w:rPr>
            <w:szCs w:val="17"/>
          </w:rPr>
          <w:delText xml:space="preserve">“YYYYMMDD” – </w:delText>
        </w:r>
      </w:del>
      <w:ins w:id="680" w:author="Author">
        <w:r w:rsidR="3F28F736" w:rsidRPr="6D3C2B75">
          <w:rPr>
            <w:rFonts w:eastAsia="Arial"/>
            <w:szCs w:val="17"/>
          </w:rPr>
          <w:t xml:space="preserve">the file generated </w:t>
        </w:r>
      </w:ins>
      <w:r w:rsidR="3F28F736" w:rsidRPr="00AB7E26">
        <w:t>date</w:t>
      </w:r>
      <w:r w:rsidR="00C94C9C" w:rsidRPr="00AB7E26">
        <w:t xml:space="preserve"> </w:t>
      </w:r>
      <w:ins w:id="681" w:author="Author">
        <w:r w:rsidR="7400576F" w:rsidRPr="6D3C2B75">
          <w:rPr>
            <w:rFonts w:eastAsia="Arial"/>
            <w:szCs w:val="17"/>
          </w:rPr>
          <w:t>followed by the file extension i.e.,</w:t>
        </w:r>
        <w:r w:rsidR="00C94C9C" w:rsidRPr="6D3C2B75">
          <w:rPr>
            <w:rFonts w:eastAsia="Arial"/>
            <w:szCs w:val="17"/>
          </w:rPr>
          <w:t xml:space="preserve"> </w:t>
        </w:r>
        <w:r w:rsidR="37974247" w:rsidRPr="005D69F1">
          <w:rPr>
            <w:rFonts w:ascii="Courier New" w:eastAsia="Arial" w:hAnsi="Courier New" w:cs="Courier New"/>
            <w:szCs w:val="17"/>
          </w:rPr>
          <w:t>&lt;generating Office ST.3 code&gt;_</w:t>
        </w:r>
        <w:r w:rsidR="26B93BC8" w:rsidRPr="005D69F1">
          <w:rPr>
            <w:rFonts w:ascii="Courier New" w:eastAsia="Arial" w:hAnsi="Courier New" w:cs="Courier New"/>
            <w:szCs w:val="17"/>
          </w:rPr>
          <w:t xml:space="preserve">AF_{criterion information}_&lt;index of number </w:t>
        </w:r>
      </w:ins>
      <w:r w:rsidR="26B93BC8" w:rsidRPr="00AB7E26">
        <w:rPr>
          <w:rFonts w:ascii="Courier New" w:hAnsi="Courier New"/>
        </w:rPr>
        <w:t xml:space="preserve">of the </w:t>
      </w:r>
      <w:del w:id="682" w:author="Author">
        <w:r w:rsidR="00807B26" w:rsidRPr="00D62DB3">
          <w:rPr>
            <w:szCs w:val="17"/>
          </w:rPr>
          <w:delText>generation of</w:delText>
        </w:r>
      </w:del>
      <w:ins w:id="683" w:author="Author">
        <w:r w:rsidR="26B93BC8" w:rsidRPr="005D69F1">
          <w:rPr>
            <w:rFonts w:ascii="Courier New" w:eastAsia="Arial" w:hAnsi="Courier New" w:cs="Courier New"/>
            <w:szCs w:val="17"/>
          </w:rPr>
          <w:t>file in relation to</w:t>
        </w:r>
      </w:ins>
      <w:r w:rsidR="26B93BC8" w:rsidRPr="00AB7E26">
        <w:rPr>
          <w:rFonts w:ascii="Courier New" w:hAnsi="Courier New"/>
        </w:rPr>
        <w:t xml:space="preserve"> the </w:t>
      </w:r>
      <w:del w:id="684" w:author="Author">
        <w:r w:rsidR="00807B26" w:rsidRPr="00D62DB3">
          <w:rPr>
            <w:szCs w:val="17"/>
          </w:rPr>
          <w:delText>authority file.</w:delText>
        </w:r>
      </w:del>
      <w:ins w:id="685" w:author="Author">
        <w:r w:rsidR="26B93BC8" w:rsidRPr="005D69F1">
          <w:rPr>
            <w:rFonts w:ascii="Courier New" w:eastAsia="Arial" w:hAnsi="Courier New" w:cs="Courier New"/>
            <w:szCs w:val="17"/>
          </w:rPr>
          <w:t>total number of files&gt;</w:t>
        </w:r>
        <w:r w:rsidR="19C35969" w:rsidRPr="005D69F1">
          <w:rPr>
            <w:rFonts w:ascii="Courier New" w:eastAsia="Arial" w:hAnsi="Courier New" w:cs="Courier New"/>
            <w:szCs w:val="17"/>
          </w:rPr>
          <w:t>of&lt;total number of files generated&gt;_YYYYMMDD.&lt;file extension (xml or txt or csv)&gt;</w:t>
        </w:r>
        <w:r w:rsidR="00C94C9C" w:rsidRPr="6D3C2B75">
          <w:rPr>
            <w:rFonts w:eastAsia="Arial"/>
            <w:szCs w:val="17"/>
          </w:rPr>
          <w:t>.</w:t>
        </w:r>
      </w:ins>
      <w:r w:rsidR="00C94C9C" w:rsidRPr="00AB7E26">
        <w:br/>
      </w:r>
      <w:r w:rsidR="00C94C9C" w:rsidRPr="00AB7E26">
        <w:br/>
        <w:t xml:space="preserve">For example, </w:t>
      </w:r>
      <w:r w:rsidR="00C94C9C" w:rsidRPr="00AB7E26">
        <w:br/>
      </w:r>
    </w:p>
    <w:p w14:paraId="203B7BAD" w14:textId="195B6246" w:rsidR="00C94C9C" w:rsidRPr="00304431" w:rsidRDefault="00C94C9C">
      <w:pPr>
        <w:pStyle w:val="ListParagraph"/>
        <w:spacing w:before="120" w:after="240" w:line="240" w:lineRule="auto"/>
        <w:ind w:left="1260"/>
        <w:rPr>
          <w:rFonts w:eastAsia="Arial"/>
          <w:szCs w:val="17"/>
        </w:rPr>
        <w:pPrChange w:id="686" w:author="Author">
          <w:pPr>
            <w:pStyle w:val="ListParagraph"/>
            <w:spacing w:before="120" w:after="240" w:line="240" w:lineRule="auto"/>
            <w:ind w:left="1647"/>
          </w:pPr>
        </w:pPrChange>
      </w:pPr>
      <w:r w:rsidRPr="00464B97">
        <w:t xml:space="preserve">- </w:t>
      </w:r>
      <w:r w:rsidRPr="00464B97">
        <w:rPr>
          <w:rFonts w:ascii="Courier New" w:hAnsi="Courier New"/>
        </w:rPr>
        <w:t>EP_AF_A-documents_1of2_20160327</w:t>
      </w:r>
      <w:ins w:id="687" w:author="Author">
        <w:r w:rsidR="00D26258" w:rsidRPr="00A575F1">
          <w:rPr>
            <w:rFonts w:ascii="Courier New" w:eastAsia="Arial" w:hAnsi="Courier New" w:cs="Courier New"/>
            <w:szCs w:val="17"/>
          </w:rPr>
          <w:t>.</w:t>
        </w:r>
        <w:r w:rsidR="555A5050" w:rsidRPr="00A575F1">
          <w:rPr>
            <w:rFonts w:ascii="Courier New" w:eastAsia="Arial" w:hAnsi="Courier New" w:cs="Courier New"/>
            <w:szCs w:val="17"/>
          </w:rPr>
          <w:t>txt</w:t>
        </w:r>
      </w:ins>
      <w:r w:rsidRPr="00464B97">
        <w:t xml:space="preserve"> – first of two parts of the authority file generated by the EPO on March 27, 2016</w:t>
      </w:r>
      <w:ins w:id="688" w:author="Author">
        <w:r w:rsidR="19669C10" w:rsidRPr="7C759DFB">
          <w:rPr>
            <w:rFonts w:eastAsia="Arial"/>
            <w:szCs w:val="17"/>
          </w:rPr>
          <w:t xml:space="preserve"> in text format</w:t>
        </w:r>
      </w:ins>
      <w:r w:rsidRPr="00464B97">
        <w:t>, this part covers applications only;</w:t>
      </w:r>
      <w:r w:rsidRPr="00464B97">
        <w:br/>
        <w:t xml:space="preserve">- </w:t>
      </w:r>
      <w:r w:rsidRPr="00464B97">
        <w:rPr>
          <w:rFonts w:ascii="Courier New" w:hAnsi="Courier New"/>
        </w:rPr>
        <w:t>EP_AF_B-documents_2of2_20160327</w:t>
      </w:r>
      <w:ins w:id="689" w:author="Author">
        <w:r w:rsidR="00D26258" w:rsidRPr="00A575F1">
          <w:rPr>
            <w:rFonts w:ascii="Courier New" w:eastAsia="Arial" w:hAnsi="Courier New" w:cs="Courier New"/>
            <w:szCs w:val="17"/>
          </w:rPr>
          <w:t>.</w:t>
        </w:r>
        <w:r w:rsidR="618DBD34" w:rsidRPr="00A575F1">
          <w:rPr>
            <w:rFonts w:ascii="Courier New" w:eastAsia="Arial" w:hAnsi="Courier New" w:cs="Courier New"/>
            <w:szCs w:val="17"/>
          </w:rPr>
          <w:t>txt</w:t>
        </w:r>
      </w:ins>
      <w:r w:rsidRPr="00464B97">
        <w:t xml:space="preserve"> – second of two parts of the authority file generated by the EPO on March 27, 2016</w:t>
      </w:r>
      <w:ins w:id="690" w:author="Author">
        <w:r w:rsidR="741D0E37" w:rsidRPr="7C759DFB">
          <w:rPr>
            <w:rFonts w:eastAsia="Arial"/>
            <w:szCs w:val="17"/>
          </w:rPr>
          <w:t xml:space="preserve"> in text format</w:t>
        </w:r>
      </w:ins>
      <w:r w:rsidRPr="00464B97">
        <w:t>, this part covers granted patents only.</w:t>
      </w:r>
    </w:p>
    <w:p w14:paraId="3B90B2ED" w14:textId="50776289" w:rsidR="6D3C2B75" w:rsidRPr="005B61AE" w:rsidRDefault="6D3C2B75">
      <w:pPr>
        <w:pStyle w:val="ListParagraph"/>
        <w:spacing w:before="120" w:after="240" w:line="240" w:lineRule="auto"/>
        <w:ind w:left="927" w:hanging="360"/>
        <w:pPrChange w:id="691" w:author="Author">
          <w:pPr>
            <w:pStyle w:val="ListParagraph"/>
            <w:numPr>
              <w:numId w:val="15"/>
            </w:numPr>
            <w:spacing w:before="120" w:after="240"/>
            <w:ind w:left="927" w:hanging="360"/>
            <w:contextualSpacing w:val="0"/>
          </w:pPr>
        </w:pPrChange>
      </w:pPr>
    </w:p>
    <w:p w14:paraId="25045E3C" w14:textId="07A561F9" w:rsidR="00C94C9C" w:rsidRPr="005B61AE" w:rsidRDefault="00C94C9C" w:rsidP="005B61AE">
      <w:pPr>
        <w:pStyle w:val="ListParagraph"/>
        <w:numPr>
          <w:ilvl w:val="0"/>
          <w:numId w:val="15"/>
        </w:numPr>
        <w:spacing w:before="120" w:after="120" w:line="240" w:lineRule="auto"/>
      </w:pPr>
      <w:r w:rsidRPr="005B61AE">
        <w:t>for the instance where multiple files are provided, and each covers a different time period, please refer to the table below for an example of recommended file naming:</w:t>
      </w:r>
    </w:p>
    <w:p w14:paraId="10E08A2C" w14:textId="77777777" w:rsidR="00B34EEE" w:rsidRPr="00304431" w:rsidRDefault="00B34EEE" w:rsidP="00B34EEE">
      <w:pPr>
        <w:pStyle w:val="ListParagraph"/>
        <w:spacing w:before="120" w:after="120" w:line="240" w:lineRule="auto"/>
        <w:ind w:left="927"/>
        <w:rPr>
          <w:szCs w:val="17"/>
        </w:rPr>
      </w:pPr>
    </w:p>
    <w:tbl>
      <w:tblPr>
        <w:tblW w:w="0" w:type="auto"/>
        <w:tblInd w:w="89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3778"/>
        <w:gridCol w:w="4536"/>
      </w:tblGrid>
      <w:tr w:rsidR="00153652" w:rsidRPr="00DF6690" w14:paraId="54B1D83D" w14:textId="77777777" w:rsidTr="577D0CA0">
        <w:trPr>
          <w:trHeight w:val="356"/>
          <w:ins w:id="692" w:author="Author" w:date="2025-10-23T17:59:00Z"/>
        </w:trPr>
        <w:tc>
          <w:tcPr>
            <w:tcW w:w="3778" w:type="dxa"/>
            <w:tcBorders>
              <w:right w:val="single" w:sz="4" w:space="0" w:color="auto"/>
            </w:tcBorders>
          </w:tcPr>
          <w:p w14:paraId="50111195" w14:textId="6786E3E3" w:rsidR="00153652" w:rsidRPr="00FB1597" w:rsidRDefault="002B403A" w:rsidP="002D1258">
            <w:pPr>
              <w:pStyle w:val="Default"/>
              <w:spacing w:before="60" w:after="60"/>
              <w:rPr>
                <w:ins w:id="693" w:author="Author" w:date="2025-10-23T17:59:00Z" w16du:dateUtc="2025-10-23T15:59:00Z"/>
                <w:sz w:val="17"/>
                <w:szCs w:val="17"/>
              </w:rPr>
            </w:pPr>
            <w:ins w:id="694" w:author="Author" w:date="2025-10-23T17:59:00Z" w16du:dateUtc="2025-10-23T15:59:00Z">
              <w:r>
                <w:rPr>
                  <w:sz w:val="17"/>
                  <w:szCs w:val="17"/>
                </w:rPr>
                <w:t>Example file name</w:t>
              </w:r>
            </w:ins>
          </w:p>
        </w:tc>
        <w:tc>
          <w:tcPr>
            <w:tcW w:w="4536" w:type="dxa"/>
            <w:tcBorders>
              <w:left w:val="single" w:sz="4" w:space="0" w:color="auto"/>
            </w:tcBorders>
          </w:tcPr>
          <w:p w14:paraId="39DC54E6" w14:textId="4284D826" w:rsidR="00153652" w:rsidRPr="3F4E45CD" w:rsidRDefault="002B403A">
            <w:pPr>
              <w:pStyle w:val="Default"/>
              <w:spacing w:before="60" w:after="60"/>
              <w:rPr>
                <w:ins w:id="695" w:author="Author" w:date="2025-10-23T17:59:00Z" w16du:dateUtc="2025-10-23T15:59:00Z"/>
                <w:sz w:val="17"/>
                <w:szCs w:val="17"/>
              </w:rPr>
            </w:pPr>
            <w:ins w:id="696" w:author="Author" w:date="2025-10-23T17:59:00Z" w16du:dateUtc="2025-10-23T15:59:00Z">
              <w:r>
                <w:rPr>
                  <w:sz w:val="17"/>
                  <w:szCs w:val="17"/>
                </w:rPr>
                <w:t>Related comment</w:t>
              </w:r>
            </w:ins>
          </w:p>
        </w:tc>
      </w:tr>
      <w:tr w:rsidR="00C94C9C" w:rsidRPr="00DF6690" w14:paraId="42F6F892" w14:textId="77777777" w:rsidTr="577D0CA0">
        <w:trPr>
          <w:trHeight w:val="356"/>
        </w:trPr>
        <w:tc>
          <w:tcPr>
            <w:tcW w:w="3778" w:type="dxa"/>
            <w:tcBorders>
              <w:right w:val="single" w:sz="4" w:space="0" w:color="auto"/>
            </w:tcBorders>
          </w:tcPr>
          <w:p w14:paraId="7AED5D91" w14:textId="78C69F64" w:rsidR="00C94C9C" w:rsidRPr="00B8540E" w:rsidRDefault="00DF6690" w:rsidP="002D1258">
            <w:pPr>
              <w:pStyle w:val="Default"/>
              <w:spacing w:before="60" w:after="60"/>
              <w:rPr>
                <w:ins w:id="697" w:author="Author"/>
                <w:rFonts w:ascii="Courier New" w:eastAsia="Courier New" w:hAnsi="Courier New" w:cs="Courier New"/>
                <w:color w:val="auto"/>
                <w:sz w:val="17"/>
                <w:szCs w:val="17"/>
              </w:rPr>
            </w:pPr>
            <w:del w:id="698" w:author="Author">
              <w:r w:rsidRPr="00FB1597">
                <w:rPr>
                  <w:sz w:val="17"/>
                  <w:szCs w:val="17"/>
                </w:rPr>
                <w:delText xml:space="preserve"> </w:delText>
              </w:r>
            </w:del>
            <w:ins w:id="699" w:author="Author">
              <w:r w:rsidR="1702A321" w:rsidRPr="00B8540E">
                <w:rPr>
                  <w:rFonts w:ascii="Courier New" w:eastAsia="Courier New" w:hAnsi="Courier New" w:cs="Courier New"/>
                  <w:color w:val="auto"/>
                  <w:sz w:val="17"/>
                  <w:szCs w:val="17"/>
                </w:rPr>
                <w:t>&lt;generating Office ST.3 code&gt; “_”&lt;authority file acronym “AF”&gt;“_”gazette”&lt;NNXXX&gt;”_”&lt;file generation date&gt;”.”&lt;file extension (xml or txt or c</w:t>
              </w:r>
              <w:r w:rsidR="00C33AE3">
                <w:rPr>
                  <w:rFonts w:ascii="Courier New" w:eastAsia="Courier New" w:hAnsi="Courier New" w:cs="Courier New"/>
                  <w:color w:val="auto"/>
                  <w:sz w:val="17"/>
                  <w:szCs w:val="17"/>
                </w:rPr>
                <w:t>s</w:t>
              </w:r>
              <w:r w:rsidR="1702A321" w:rsidRPr="00B8540E">
                <w:rPr>
                  <w:rFonts w:ascii="Courier New" w:eastAsia="Courier New" w:hAnsi="Courier New" w:cs="Courier New"/>
                  <w:color w:val="auto"/>
                  <w:sz w:val="17"/>
                  <w:szCs w:val="17"/>
                </w:rPr>
                <w:t xml:space="preserve">v).  </w:t>
              </w:r>
            </w:ins>
          </w:p>
          <w:p w14:paraId="51BCA7FF" w14:textId="749D6A7E" w:rsidR="00C94C9C" w:rsidRPr="00B8540E" w:rsidRDefault="00C94C9C" w:rsidP="002D1258">
            <w:pPr>
              <w:spacing w:before="60" w:after="60" w:line="240" w:lineRule="auto"/>
              <w:rPr>
                <w:ins w:id="700" w:author="Author"/>
                <w:rFonts w:ascii="Courier New" w:eastAsia="Courier New" w:hAnsi="Courier New" w:cs="Courier New"/>
                <w:szCs w:val="17"/>
              </w:rPr>
            </w:pPr>
          </w:p>
          <w:p w14:paraId="5497E3DB" w14:textId="25A7BCFF" w:rsidR="00C94C9C" w:rsidRPr="00B8540E" w:rsidRDefault="1702A321" w:rsidP="002D1258">
            <w:pPr>
              <w:pStyle w:val="Default"/>
              <w:spacing w:before="60" w:after="60"/>
              <w:rPr>
                <w:ins w:id="701" w:author="Author"/>
                <w:rFonts w:ascii="Courier New" w:eastAsia="Courier New" w:hAnsi="Courier New" w:cs="Courier New"/>
                <w:color w:val="auto"/>
                <w:sz w:val="17"/>
                <w:szCs w:val="17"/>
              </w:rPr>
            </w:pPr>
            <w:ins w:id="702" w:author="Author">
              <w:r w:rsidRPr="00B8540E">
                <w:rPr>
                  <w:rFonts w:ascii="Courier New" w:eastAsia="Courier New" w:hAnsi="Courier New" w:cs="Courier New"/>
                  <w:color w:val="auto"/>
                  <w:sz w:val="17"/>
                  <w:szCs w:val="17"/>
                </w:rPr>
                <w:t>For example,</w:t>
              </w:r>
            </w:ins>
          </w:p>
          <w:p w14:paraId="339FFB17" w14:textId="76DDBC01" w:rsidR="00C94C9C" w:rsidRPr="00CB704C" w:rsidRDefault="1702A321">
            <w:pPr>
              <w:pStyle w:val="Default"/>
              <w:spacing w:before="60" w:after="60"/>
              <w:rPr>
                <w:rFonts w:ascii="Courier New" w:hAnsi="Courier New"/>
                <w:sz w:val="17"/>
                <w:rPrChange w:id="703" w:author="Author">
                  <w:rPr>
                    <w:sz w:val="17"/>
                  </w:rPr>
                </w:rPrChange>
              </w:rPr>
              <w:pPrChange w:id="704" w:author="Author">
                <w:pPr>
                  <w:pStyle w:val="Default"/>
                </w:pPr>
              </w:pPrChange>
            </w:pPr>
            <w:r w:rsidRPr="00572B7F">
              <w:rPr>
                <w:rFonts w:ascii="Courier New" w:eastAsia="Courier New" w:hAnsi="Courier New"/>
                <w:color w:val="auto"/>
                <w:sz w:val="17"/>
              </w:rPr>
              <w:t>CC_AF_gazetteNNXXXX_YYYYMMDD.</w:t>
            </w:r>
            <w:del w:id="705" w:author="Author">
              <w:r w:rsidR="00DF6690" w:rsidRPr="00FB1597">
                <w:rPr>
                  <w:sz w:val="17"/>
                  <w:szCs w:val="17"/>
                </w:rPr>
                <w:delText xml:space="preserve">ff </w:delText>
              </w:r>
            </w:del>
            <w:ins w:id="706" w:author="Author">
              <w:r w:rsidRPr="00B8540E">
                <w:rPr>
                  <w:rFonts w:ascii="Courier New" w:eastAsia="Courier New" w:hAnsi="Courier New" w:cs="Courier New"/>
                  <w:color w:val="auto"/>
                  <w:sz w:val="17"/>
                  <w:szCs w:val="17"/>
                </w:rPr>
                <w:t>txt</w:t>
              </w:r>
            </w:ins>
          </w:p>
        </w:tc>
        <w:tc>
          <w:tcPr>
            <w:tcW w:w="4536" w:type="dxa"/>
            <w:tcBorders>
              <w:left w:val="single" w:sz="4" w:space="0" w:color="auto"/>
            </w:tcBorders>
          </w:tcPr>
          <w:p w14:paraId="1B706C49" w14:textId="44BF9751" w:rsidR="00C94C9C" w:rsidRPr="00FB1597" w:rsidRDefault="5815BC59">
            <w:pPr>
              <w:pStyle w:val="Default"/>
              <w:spacing w:before="60" w:after="60"/>
              <w:rPr>
                <w:sz w:val="17"/>
                <w:szCs w:val="17"/>
              </w:rPr>
              <w:pPrChange w:id="707" w:author="Author">
                <w:pPr>
                  <w:pStyle w:val="Default"/>
                </w:pPr>
              </w:pPrChange>
            </w:pPr>
            <w:ins w:id="708" w:author="Author">
              <w:r w:rsidRPr="3F4E45CD">
                <w:rPr>
                  <w:sz w:val="17"/>
                  <w:szCs w:val="17"/>
                </w:rPr>
                <w:t xml:space="preserve">Example </w:t>
              </w:r>
            </w:ins>
            <w:r w:rsidR="00C94C9C" w:rsidRPr="3F4E45CD">
              <w:rPr>
                <w:sz w:val="17"/>
                <w:szCs w:val="17"/>
              </w:rPr>
              <w:t xml:space="preserve">contains the authority file for </w:t>
            </w:r>
            <w:del w:id="709" w:author="Author">
              <w:r w:rsidR="00DF6690" w:rsidRPr="00FB1597">
                <w:rPr>
                  <w:sz w:val="17"/>
                  <w:szCs w:val="17"/>
                </w:rPr>
                <w:delText>publication</w:delText>
              </w:r>
            </w:del>
            <w:ins w:id="710" w:author="Author">
              <w:r w:rsidR="73EDA7EF" w:rsidRPr="3F4E45CD">
                <w:rPr>
                  <w:sz w:val="17"/>
                  <w:szCs w:val="17"/>
                </w:rPr>
                <w:t xml:space="preserve">authority CC </w:t>
              </w:r>
              <w:proofErr w:type="spellStart"/>
              <w:r w:rsidR="73EDA7EF" w:rsidRPr="3F4E45CD">
                <w:rPr>
                  <w:sz w:val="17"/>
                  <w:szCs w:val="17"/>
                </w:rPr>
                <w:t>roduced</w:t>
              </w:r>
              <w:proofErr w:type="spellEnd"/>
              <w:r w:rsidR="73EDA7EF" w:rsidRPr="3F4E45CD">
                <w:rPr>
                  <w:sz w:val="17"/>
                  <w:szCs w:val="17"/>
                </w:rPr>
                <w:t xml:space="preserve"> in time period</w:t>
              </w:r>
            </w:ins>
            <w:r w:rsidR="00C94C9C" w:rsidRPr="3F4E45CD">
              <w:rPr>
                <w:sz w:val="17"/>
                <w:szCs w:val="17"/>
              </w:rPr>
              <w:t xml:space="preserve"> NNXXXX where NN is the week number, XXXX is the year</w:t>
            </w:r>
            <w:del w:id="711" w:author="Author">
              <w:r w:rsidR="00DF6690" w:rsidRPr="00FB1597">
                <w:rPr>
                  <w:sz w:val="17"/>
                  <w:szCs w:val="17"/>
                </w:rPr>
                <w:delText xml:space="preserve"> and ff is the</w:delText>
              </w:r>
            </w:del>
            <w:ins w:id="712" w:author="Author">
              <w:r w:rsidR="3263172D" w:rsidRPr="3F4E45CD">
                <w:rPr>
                  <w:sz w:val="17"/>
                  <w:szCs w:val="17"/>
                </w:rPr>
                <w:t>,</w:t>
              </w:r>
              <w:r w:rsidR="00C94C9C" w:rsidRPr="3F4E45CD">
                <w:rPr>
                  <w:sz w:val="17"/>
                  <w:szCs w:val="17"/>
                </w:rPr>
                <w:t xml:space="preserve"> </w:t>
              </w:r>
              <w:r w:rsidR="58581179" w:rsidRPr="3F4E45CD">
                <w:rPr>
                  <w:sz w:val="17"/>
                  <w:szCs w:val="17"/>
                </w:rPr>
                <w:t>in text</w:t>
              </w:r>
            </w:ins>
            <w:r w:rsidR="00C94C9C" w:rsidRPr="3F4E45CD">
              <w:rPr>
                <w:sz w:val="17"/>
                <w:szCs w:val="17"/>
              </w:rPr>
              <w:t xml:space="preserve"> file format </w:t>
            </w:r>
            <w:del w:id="713" w:author="Author">
              <w:r w:rsidR="00DF6690" w:rsidRPr="00FB1597">
                <w:rPr>
                  <w:sz w:val="17"/>
                  <w:szCs w:val="17"/>
                </w:rPr>
                <w:delText>(XML or TXT)</w:delText>
              </w:r>
            </w:del>
          </w:p>
        </w:tc>
      </w:tr>
      <w:tr w:rsidR="00C94C9C" w:rsidRPr="00DF6690" w14:paraId="50F29616" w14:textId="77777777" w:rsidTr="577D0CA0">
        <w:trPr>
          <w:trHeight w:val="103"/>
        </w:trPr>
        <w:tc>
          <w:tcPr>
            <w:tcW w:w="3778" w:type="dxa"/>
            <w:tcBorders>
              <w:right w:val="single" w:sz="4" w:space="0" w:color="auto"/>
            </w:tcBorders>
          </w:tcPr>
          <w:p w14:paraId="63E96CF7" w14:textId="7B58AFF0" w:rsidR="00C94C9C" w:rsidRPr="00B8540E" w:rsidRDefault="495059FC" w:rsidP="002D1258">
            <w:pPr>
              <w:pStyle w:val="Default"/>
              <w:spacing w:before="60" w:after="60"/>
              <w:rPr>
                <w:ins w:id="714" w:author="Author"/>
                <w:rFonts w:ascii="Courier New" w:eastAsia="Courier New" w:hAnsi="Courier New" w:cs="Courier New"/>
                <w:color w:val="auto"/>
                <w:sz w:val="17"/>
                <w:szCs w:val="17"/>
              </w:rPr>
            </w:pPr>
            <w:ins w:id="715" w:author="Author">
              <w:r w:rsidRPr="00B8540E">
                <w:rPr>
                  <w:rFonts w:ascii="Courier New" w:eastAsia="Courier New" w:hAnsi="Courier New" w:cs="Courier New"/>
                  <w:color w:val="auto"/>
                  <w:sz w:val="17"/>
                  <w:szCs w:val="17"/>
                </w:rPr>
                <w:t>&lt;generating Office ST.3 code&gt; “_”&lt;authority file acronym “AF”&gt;“_”year”&lt;XXXX&gt;”_”&lt;file generation date&gt;”.”&lt;file extension (xml or txt or c</w:t>
              </w:r>
              <w:r w:rsidR="00C33AE3">
                <w:rPr>
                  <w:rFonts w:ascii="Courier New" w:eastAsia="Courier New" w:hAnsi="Courier New" w:cs="Courier New"/>
                  <w:color w:val="auto"/>
                  <w:sz w:val="17"/>
                  <w:szCs w:val="17"/>
                </w:rPr>
                <w:t>s</w:t>
              </w:r>
              <w:r w:rsidRPr="00B8540E">
                <w:rPr>
                  <w:rFonts w:ascii="Courier New" w:eastAsia="Courier New" w:hAnsi="Courier New" w:cs="Courier New"/>
                  <w:color w:val="auto"/>
                  <w:sz w:val="17"/>
                  <w:szCs w:val="17"/>
                </w:rPr>
                <w:t xml:space="preserve">v).  </w:t>
              </w:r>
            </w:ins>
          </w:p>
          <w:p w14:paraId="46C9D6EE" w14:textId="1EC5DF57" w:rsidR="00C94C9C" w:rsidRPr="00B8540E" w:rsidRDefault="00C94C9C" w:rsidP="002D1258">
            <w:pPr>
              <w:spacing w:before="60" w:after="60" w:line="240" w:lineRule="auto"/>
              <w:rPr>
                <w:ins w:id="716" w:author="Author"/>
                <w:rFonts w:ascii="Courier New" w:eastAsia="Courier New" w:hAnsi="Courier New" w:cs="Courier New"/>
                <w:szCs w:val="17"/>
              </w:rPr>
            </w:pPr>
          </w:p>
          <w:p w14:paraId="6F768534" w14:textId="35FD638A" w:rsidR="00C94C9C" w:rsidRPr="00B8540E" w:rsidRDefault="495059FC" w:rsidP="002D1258">
            <w:pPr>
              <w:pStyle w:val="Default"/>
              <w:spacing w:before="60" w:after="60"/>
              <w:rPr>
                <w:ins w:id="717" w:author="Author"/>
                <w:rFonts w:ascii="Courier New" w:eastAsia="Courier New" w:hAnsi="Courier New" w:cs="Courier New"/>
                <w:color w:val="auto"/>
                <w:sz w:val="17"/>
                <w:szCs w:val="17"/>
              </w:rPr>
            </w:pPr>
            <w:ins w:id="718" w:author="Author">
              <w:r w:rsidRPr="00B8540E">
                <w:rPr>
                  <w:rFonts w:ascii="Courier New" w:eastAsia="Courier New" w:hAnsi="Courier New" w:cs="Courier New"/>
                  <w:color w:val="auto"/>
                  <w:sz w:val="17"/>
                  <w:szCs w:val="17"/>
                </w:rPr>
                <w:t>For example,</w:t>
              </w:r>
            </w:ins>
          </w:p>
          <w:p w14:paraId="17AAE0E4" w14:textId="0F2C4448" w:rsidR="00C94C9C" w:rsidRPr="00CB704C" w:rsidRDefault="495059FC">
            <w:pPr>
              <w:pStyle w:val="Default"/>
              <w:spacing w:before="60" w:after="60"/>
              <w:rPr>
                <w:rFonts w:ascii="Courier New" w:hAnsi="Courier New"/>
                <w:sz w:val="17"/>
                <w:rPrChange w:id="719" w:author="Author">
                  <w:rPr>
                    <w:sz w:val="17"/>
                  </w:rPr>
                </w:rPrChange>
              </w:rPr>
              <w:pPrChange w:id="720" w:author="Author">
                <w:pPr>
                  <w:pStyle w:val="Default"/>
                </w:pPr>
              </w:pPrChange>
            </w:pPr>
            <w:r w:rsidRPr="00572B7F">
              <w:rPr>
                <w:rFonts w:ascii="Courier New" w:eastAsia="Courier New" w:hAnsi="Courier New"/>
                <w:color w:val="auto"/>
                <w:sz w:val="17"/>
              </w:rPr>
              <w:t>CC_AF_yearXXXX_YYYYMMDD.</w:t>
            </w:r>
            <w:del w:id="721" w:author="Author">
              <w:r w:rsidR="00DF6690" w:rsidRPr="00FB1597">
                <w:rPr>
                  <w:sz w:val="17"/>
                  <w:szCs w:val="17"/>
                </w:rPr>
                <w:delText xml:space="preserve">ff </w:delText>
              </w:r>
            </w:del>
            <w:ins w:id="722" w:author="Author">
              <w:r w:rsidRPr="00B8540E">
                <w:rPr>
                  <w:rFonts w:ascii="Courier New" w:eastAsia="Courier New" w:hAnsi="Courier New" w:cs="Courier New"/>
                  <w:color w:val="auto"/>
                  <w:sz w:val="17"/>
                  <w:szCs w:val="17"/>
                </w:rPr>
                <w:t>txt</w:t>
              </w:r>
            </w:ins>
          </w:p>
        </w:tc>
        <w:tc>
          <w:tcPr>
            <w:tcW w:w="4536" w:type="dxa"/>
            <w:tcBorders>
              <w:left w:val="single" w:sz="4" w:space="0" w:color="auto"/>
            </w:tcBorders>
          </w:tcPr>
          <w:p w14:paraId="11825B3B" w14:textId="30442D83" w:rsidR="00C94C9C" w:rsidRPr="00FB1597" w:rsidRDefault="18932F77">
            <w:pPr>
              <w:pStyle w:val="Default"/>
              <w:spacing w:before="60" w:after="60"/>
              <w:rPr>
                <w:sz w:val="17"/>
                <w:szCs w:val="17"/>
              </w:rPr>
              <w:pPrChange w:id="723" w:author="Author">
                <w:pPr>
                  <w:pStyle w:val="Default"/>
                </w:pPr>
              </w:pPrChange>
            </w:pPr>
            <w:ins w:id="724" w:author="Author">
              <w:r w:rsidRPr="3F4E45CD">
                <w:rPr>
                  <w:sz w:val="17"/>
                  <w:szCs w:val="17"/>
                </w:rPr>
                <w:t xml:space="preserve">Example </w:t>
              </w:r>
            </w:ins>
            <w:r w:rsidR="00C94C9C" w:rsidRPr="3F4E45CD">
              <w:rPr>
                <w:sz w:val="17"/>
                <w:szCs w:val="17"/>
              </w:rPr>
              <w:t xml:space="preserve">contains the authority file for </w:t>
            </w:r>
            <w:ins w:id="725" w:author="Author">
              <w:r w:rsidR="05617287" w:rsidRPr="3F4E45CD">
                <w:rPr>
                  <w:sz w:val="17"/>
                  <w:szCs w:val="17"/>
                </w:rPr>
                <w:t xml:space="preserve">authority CC in </w:t>
              </w:r>
            </w:ins>
            <w:r w:rsidR="00C94C9C" w:rsidRPr="3F4E45CD">
              <w:rPr>
                <w:sz w:val="17"/>
                <w:szCs w:val="17"/>
              </w:rPr>
              <w:t>the year XXXX</w:t>
            </w:r>
            <w:del w:id="726" w:author="Author">
              <w:r w:rsidR="00DF6690" w:rsidRPr="00FB1597">
                <w:rPr>
                  <w:sz w:val="17"/>
                  <w:szCs w:val="17"/>
                </w:rPr>
                <w:delText xml:space="preserve"> </w:delText>
              </w:r>
            </w:del>
            <w:ins w:id="727" w:author="Author">
              <w:r w:rsidR="6379A4CD" w:rsidRPr="3F4E45CD">
                <w:rPr>
                  <w:sz w:val="17"/>
                  <w:szCs w:val="17"/>
                </w:rPr>
                <w:t>, in text file format</w:t>
              </w:r>
            </w:ins>
          </w:p>
        </w:tc>
      </w:tr>
      <w:tr w:rsidR="00C94C9C" w:rsidRPr="00DF6690" w14:paraId="11FF4AD0" w14:textId="77777777" w:rsidTr="577D0CA0">
        <w:trPr>
          <w:trHeight w:val="103"/>
          <w:ins w:id="728" w:author="Author"/>
        </w:trPr>
        <w:tc>
          <w:tcPr>
            <w:tcW w:w="3778" w:type="dxa"/>
            <w:tcBorders>
              <w:right w:val="single" w:sz="4" w:space="0" w:color="auto"/>
            </w:tcBorders>
          </w:tcPr>
          <w:p w14:paraId="1D79D551" w14:textId="77777777" w:rsidR="00CD0DB7" w:rsidRDefault="6379A4CD" w:rsidP="002D1258">
            <w:pPr>
              <w:pStyle w:val="Default"/>
              <w:spacing w:before="60" w:after="60"/>
              <w:rPr>
                <w:ins w:id="729" w:author="Author"/>
                <w:rFonts w:ascii="Courier New" w:hAnsi="Courier New" w:cs="Courier New"/>
                <w:sz w:val="17"/>
                <w:szCs w:val="17"/>
              </w:rPr>
            </w:pPr>
            <w:ins w:id="730" w:author="Author">
              <w:r w:rsidRPr="7F05FEFA">
                <w:rPr>
                  <w:rFonts w:ascii="Courier New" w:hAnsi="Courier New" w:cs="Courier New"/>
                  <w:sz w:val="17"/>
                  <w:szCs w:val="17"/>
                </w:rPr>
                <w:t>&lt;generating Office ST.3 code&gt; “_”&lt;authority file acronym “AF”&gt;“_”&lt;file generation date&gt;”.”&lt;file extension (xml or txt or c</w:t>
              </w:r>
              <w:r w:rsidR="00C33AE3">
                <w:rPr>
                  <w:rFonts w:ascii="Courier New" w:hAnsi="Courier New" w:cs="Courier New"/>
                  <w:sz w:val="17"/>
                  <w:szCs w:val="17"/>
                </w:rPr>
                <w:t>s</w:t>
              </w:r>
              <w:r w:rsidRPr="7F05FEFA">
                <w:rPr>
                  <w:rFonts w:ascii="Courier New" w:hAnsi="Courier New" w:cs="Courier New"/>
                  <w:sz w:val="17"/>
                  <w:szCs w:val="17"/>
                </w:rPr>
                <w:t xml:space="preserve">v).   </w:t>
              </w:r>
            </w:ins>
          </w:p>
          <w:p w14:paraId="26FED247" w14:textId="77777777" w:rsidR="00CD0DB7" w:rsidRDefault="00CD0DB7" w:rsidP="002D1258">
            <w:pPr>
              <w:pStyle w:val="Default"/>
              <w:spacing w:before="60" w:after="60"/>
              <w:rPr>
                <w:ins w:id="731" w:author="Author"/>
                <w:rFonts w:ascii="Courier New" w:hAnsi="Courier New" w:cs="Courier New"/>
                <w:sz w:val="17"/>
                <w:szCs w:val="17"/>
              </w:rPr>
            </w:pPr>
          </w:p>
          <w:p w14:paraId="1A14CB20" w14:textId="65F945FC" w:rsidR="00CD0DB7" w:rsidRDefault="6379A4CD" w:rsidP="002D1258">
            <w:pPr>
              <w:pStyle w:val="Default"/>
              <w:spacing w:before="60" w:after="60"/>
              <w:rPr>
                <w:ins w:id="732" w:author="Author"/>
                <w:rFonts w:ascii="Courier New" w:hAnsi="Courier New" w:cs="Courier New"/>
                <w:sz w:val="17"/>
                <w:szCs w:val="17"/>
              </w:rPr>
            </w:pPr>
            <w:ins w:id="733" w:author="Author">
              <w:r w:rsidRPr="7F05FEFA">
                <w:rPr>
                  <w:rFonts w:ascii="Courier New" w:hAnsi="Courier New" w:cs="Courier New"/>
                  <w:sz w:val="17"/>
                  <w:szCs w:val="17"/>
                </w:rPr>
                <w:t xml:space="preserve">For example, </w:t>
              </w:r>
            </w:ins>
          </w:p>
          <w:p w14:paraId="0574B7EA" w14:textId="09E10F4E" w:rsidR="00C94C9C" w:rsidRPr="00DD7CF8" w:rsidRDefault="6379A4CD" w:rsidP="002D1258">
            <w:pPr>
              <w:pStyle w:val="Default"/>
              <w:spacing w:before="60" w:after="60"/>
              <w:rPr>
                <w:ins w:id="734" w:author="Author"/>
                <w:rFonts w:ascii="Courier New" w:hAnsi="Courier New" w:cs="Courier New"/>
                <w:sz w:val="17"/>
                <w:szCs w:val="17"/>
              </w:rPr>
            </w:pPr>
            <w:ins w:id="735" w:author="Author">
              <w:r w:rsidRPr="7F05FEFA">
                <w:rPr>
                  <w:rFonts w:ascii="Courier New" w:hAnsi="Courier New" w:cs="Courier New"/>
                  <w:sz w:val="17"/>
                  <w:szCs w:val="17"/>
                </w:rPr>
                <w:t xml:space="preserve">CC_AF_YYYYMMDD.txt </w:t>
              </w:r>
            </w:ins>
          </w:p>
        </w:tc>
        <w:tc>
          <w:tcPr>
            <w:tcW w:w="4536" w:type="dxa"/>
            <w:tcBorders>
              <w:left w:val="single" w:sz="4" w:space="0" w:color="auto"/>
            </w:tcBorders>
          </w:tcPr>
          <w:p w14:paraId="69C05164" w14:textId="17E54C20" w:rsidR="00C94C9C" w:rsidRPr="00FB1597" w:rsidRDefault="3710A2D0" w:rsidP="002D1258">
            <w:pPr>
              <w:pStyle w:val="Default"/>
              <w:spacing w:before="60" w:after="60"/>
              <w:rPr>
                <w:ins w:id="736" w:author="Author"/>
                <w:sz w:val="17"/>
                <w:szCs w:val="17"/>
              </w:rPr>
            </w:pPr>
            <w:ins w:id="737" w:author="Author">
              <w:r w:rsidRPr="5ED2A264">
                <w:rPr>
                  <w:sz w:val="17"/>
                  <w:szCs w:val="17"/>
                </w:rPr>
                <w:t xml:space="preserve">Example </w:t>
              </w:r>
              <w:r w:rsidR="00C94C9C" w:rsidRPr="5ED2A264">
                <w:rPr>
                  <w:sz w:val="17"/>
                  <w:szCs w:val="17"/>
                </w:rPr>
                <w:t>contains the authority file with</w:t>
              </w:r>
              <w:r w:rsidR="2CB2542F" w:rsidRPr="5ED2A264">
                <w:rPr>
                  <w:sz w:val="17"/>
                  <w:szCs w:val="17"/>
                </w:rPr>
                <w:t xml:space="preserve"> for authority CC in</w:t>
              </w:r>
              <w:r w:rsidR="00C94C9C" w:rsidRPr="5ED2A264">
                <w:rPr>
                  <w:sz w:val="17"/>
                  <w:szCs w:val="17"/>
                </w:rPr>
                <w:t xml:space="preserve"> </w:t>
              </w:r>
              <w:r w:rsidR="4533A2AC" w:rsidRPr="5ED2A264">
                <w:rPr>
                  <w:sz w:val="17"/>
                  <w:szCs w:val="17"/>
                </w:rPr>
                <w:t xml:space="preserve">text </w:t>
              </w:r>
              <w:r w:rsidR="00C94C9C" w:rsidRPr="5ED2A264">
                <w:rPr>
                  <w:sz w:val="17"/>
                  <w:szCs w:val="17"/>
                </w:rPr>
                <w:t>file format</w:t>
              </w:r>
            </w:ins>
          </w:p>
        </w:tc>
      </w:tr>
      <w:tr w:rsidR="003D480A" w:rsidRPr="00444532" w14:paraId="0BC4D43C" w14:textId="77777777" w:rsidTr="577D0CA0">
        <w:trPr>
          <w:trHeight w:val="103"/>
        </w:trPr>
        <w:tc>
          <w:tcPr>
            <w:tcW w:w="3778" w:type="dxa"/>
            <w:tcBorders>
              <w:right w:val="single" w:sz="4" w:space="0" w:color="auto"/>
            </w:tcBorders>
          </w:tcPr>
          <w:p w14:paraId="0ABBA84A" w14:textId="2E3D58D0" w:rsidR="003D480A" w:rsidRPr="00B8540E" w:rsidRDefault="1CBB8FF6" w:rsidP="002D1258">
            <w:pPr>
              <w:pStyle w:val="Default"/>
              <w:spacing w:before="60" w:after="60"/>
              <w:rPr>
                <w:ins w:id="738" w:author="Author"/>
                <w:rFonts w:ascii="Courier New" w:eastAsia="Courier New" w:hAnsi="Courier New" w:cs="Courier New"/>
                <w:color w:val="auto"/>
                <w:sz w:val="17"/>
                <w:szCs w:val="17"/>
              </w:rPr>
            </w:pPr>
            <w:ins w:id="739" w:author="Author">
              <w:r w:rsidRPr="00B8540E">
                <w:rPr>
                  <w:rFonts w:ascii="Courier New" w:eastAsia="Courier New" w:hAnsi="Courier New" w:cs="Courier New"/>
                  <w:color w:val="auto"/>
                  <w:sz w:val="17"/>
                  <w:szCs w:val="17"/>
                </w:rPr>
                <w:t>&lt;generating Office ST.3 code&gt; “_”&lt;authority file acronym “AF”&gt;“_”&lt;authority file year&gt;”_”&lt;kind code&gt;”DOCUMENTS”_”&lt;file generation date&gt;”.”&lt;file extension (xml or txt or c</w:t>
              </w:r>
              <w:r w:rsidR="00C33AE3">
                <w:rPr>
                  <w:rFonts w:ascii="Courier New" w:eastAsia="Courier New" w:hAnsi="Courier New" w:cs="Courier New"/>
                  <w:color w:val="auto"/>
                  <w:sz w:val="17"/>
                  <w:szCs w:val="17"/>
                </w:rPr>
                <w:t>s</w:t>
              </w:r>
              <w:r w:rsidRPr="00B8540E">
                <w:rPr>
                  <w:rFonts w:ascii="Courier New" w:eastAsia="Courier New" w:hAnsi="Courier New" w:cs="Courier New"/>
                  <w:color w:val="auto"/>
                  <w:sz w:val="17"/>
                  <w:szCs w:val="17"/>
                </w:rPr>
                <w:t xml:space="preserve">v).  </w:t>
              </w:r>
            </w:ins>
          </w:p>
          <w:p w14:paraId="517E1A4D" w14:textId="02C2921E" w:rsidR="003D480A" w:rsidRPr="00B8540E" w:rsidRDefault="003D480A" w:rsidP="002D1258">
            <w:pPr>
              <w:spacing w:before="60" w:after="60" w:line="240" w:lineRule="auto"/>
              <w:rPr>
                <w:ins w:id="740" w:author="Author"/>
                <w:rFonts w:ascii="Courier New" w:eastAsia="Courier New" w:hAnsi="Courier New" w:cs="Courier New"/>
                <w:szCs w:val="17"/>
              </w:rPr>
            </w:pPr>
          </w:p>
          <w:p w14:paraId="6164F66E" w14:textId="195080C9" w:rsidR="003D480A" w:rsidRPr="005C0930" w:rsidRDefault="1CBB8FF6" w:rsidP="002D1258">
            <w:pPr>
              <w:pStyle w:val="Default"/>
              <w:spacing w:before="60" w:after="60"/>
              <w:rPr>
                <w:ins w:id="741" w:author="Author"/>
                <w:rFonts w:ascii="Courier New" w:eastAsia="Courier New" w:hAnsi="Courier New" w:cs="Courier New"/>
                <w:color w:val="auto"/>
                <w:sz w:val="17"/>
                <w:szCs w:val="17"/>
              </w:rPr>
            </w:pPr>
            <w:ins w:id="742" w:author="Author">
              <w:r w:rsidRPr="005C0930">
                <w:rPr>
                  <w:rFonts w:ascii="Courier New" w:eastAsia="Courier New" w:hAnsi="Courier New" w:cs="Courier New"/>
                  <w:color w:val="auto"/>
                  <w:sz w:val="17"/>
                  <w:szCs w:val="17"/>
                </w:rPr>
                <w:t>For example,</w:t>
              </w:r>
            </w:ins>
          </w:p>
          <w:p w14:paraId="23EBEABE" w14:textId="0D7251B7" w:rsidR="003D480A" w:rsidRPr="00A522B1" w:rsidRDefault="1CBB8FF6">
            <w:pPr>
              <w:pStyle w:val="Default"/>
              <w:spacing w:before="60" w:after="60"/>
              <w:rPr>
                <w:rFonts w:ascii="Courier New" w:hAnsi="Courier New"/>
                <w:sz w:val="17"/>
                <w:rPrChange w:id="743" w:author="Author" w:date="2025-10-21T14:02:00Z">
                  <w:rPr>
                    <w:sz w:val="17"/>
                  </w:rPr>
                </w:rPrChange>
              </w:rPr>
              <w:pPrChange w:id="744" w:author="Author">
                <w:pPr>
                  <w:pStyle w:val="Default"/>
                </w:pPr>
              </w:pPrChange>
            </w:pPr>
            <w:r w:rsidRPr="00A522B1">
              <w:rPr>
                <w:rFonts w:ascii="Courier New" w:eastAsia="Courier New" w:hAnsi="Courier New"/>
                <w:color w:val="auto"/>
                <w:sz w:val="17"/>
              </w:rPr>
              <w:t>CC_AF_</w:t>
            </w:r>
            <w:del w:id="745" w:author="Author">
              <w:r w:rsidR="00DF6690" w:rsidRPr="00A522B1">
                <w:rPr>
                  <w:rFonts w:ascii="Courier New" w:hAnsi="Courier New" w:cs="Courier New"/>
                  <w:sz w:val="17"/>
                  <w:szCs w:val="17"/>
                  <w:rPrChange w:id="746" w:author="Author" w:date="2025-10-21T14:02:00Z">
                    <w:rPr>
                      <w:sz w:val="17"/>
                      <w:szCs w:val="17"/>
                    </w:rPr>
                  </w:rPrChange>
                </w:rPr>
                <w:delText>YYYYMMDD.ff</w:delText>
              </w:r>
            </w:del>
            <w:ins w:id="747" w:author="Author">
              <w:r w:rsidRPr="00A522B1">
                <w:rPr>
                  <w:rFonts w:ascii="Courier New" w:eastAsia="Courier New" w:hAnsi="Courier New" w:cs="Courier New"/>
                  <w:color w:val="auto"/>
                  <w:sz w:val="17"/>
                  <w:szCs w:val="17"/>
                </w:rPr>
                <w:t>YYYY_K_DOCUMENTS.</w:t>
              </w:r>
            </w:ins>
            <w:ins w:id="748" w:author="Author" w:date="2025-10-21T14:02:00Z">
              <w:r w:rsidR="00A522B1" w:rsidRPr="00A522B1">
                <w:rPr>
                  <w:rFonts w:ascii="Courier New" w:eastAsia="Courier New" w:hAnsi="Courier New" w:cs="Courier New"/>
                  <w:color w:val="auto"/>
                  <w:sz w:val="17"/>
                  <w:szCs w:val="17"/>
                </w:rPr>
                <w:t>t</w:t>
              </w:r>
              <w:r w:rsidR="00A522B1" w:rsidRPr="00A522B1">
                <w:rPr>
                  <w:rFonts w:ascii="Courier New" w:eastAsia="Courier New" w:hAnsi="Courier New" w:cs="Courier New"/>
                  <w:color w:val="auto"/>
                  <w:sz w:val="17"/>
                  <w:szCs w:val="17"/>
                  <w:rPrChange w:id="749" w:author="Author" w:date="2025-10-21T14:02:00Z">
                    <w:rPr>
                      <w:rFonts w:ascii="Courier New" w:eastAsia="Courier New" w:hAnsi="Courier New" w:cs="Courier New"/>
                      <w:color w:val="auto"/>
                      <w:sz w:val="17"/>
                      <w:szCs w:val="17"/>
                      <w:lang w:val="fr-FR"/>
                    </w:rPr>
                  </w:rPrChange>
                </w:rPr>
                <w:t>xt</w:t>
              </w:r>
            </w:ins>
          </w:p>
        </w:tc>
        <w:tc>
          <w:tcPr>
            <w:tcW w:w="4536" w:type="dxa"/>
            <w:tcBorders>
              <w:left w:val="single" w:sz="4" w:space="0" w:color="auto"/>
            </w:tcBorders>
          </w:tcPr>
          <w:p w14:paraId="2C992FA0" w14:textId="14C15F16" w:rsidR="003D480A" w:rsidRPr="00444532" w:rsidRDefault="06966615">
            <w:pPr>
              <w:pStyle w:val="Default"/>
              <w:spacing w:before="60" w:after="60"/>
              <w:rPr>
                <w:sz w:val="17"/>
                <w:szCs w:val="17"/>
              </w:rPr>
              <w:pPrChange w:id="750" w:author="Author">
                <w:pPr>
                  <w:pStyle w:val="Default"/>
                </w:pPr>
              </w:pPrChange>
            </w:pPr>
            <w:ins w:id="751" w:author="Author">
              <w:r w:rsidRPr="00ED57C6">
                <w:rPr>
                  <w:rFonts w:eastAsia="Arial"/>
                  <w:color w:val="000000" w:themeColor="text1"/>
                  <w:sz w:val="17"/>
                  <w:szCs w:val="17"/>
                </w:rPr>
                <w:t xml:space="preserve">Example </w:t>
              </w:r>
            </w:ins>
            <w:r w:rsidRPr="00572B7F">
              <w:rPr>
                <w:rFonts w:eastAsia="Arial"/>
                <w:color w:val="000000" w:themeColor="text1"/>
                <w:sz w:val="17"/>
              </w:rPr>
              <w:t xml:space="preserve">contains the authority file </w:t>
            </w:r>
            <w:ins w:id="752" w:author="Author">
              <w:r w:rsidRPr="00ED57C6">
                <w:rPr>
                  <w:rFonts w:eastAsia="Arial"/>
                  <w:color w:val="000000" w:themeColor="text1"/>
                  <w:sz w:val="17"/>
                  <w:szCs w:val="17"/>
                </w:rPr>
                <w:t xml:space="preserve">for authority CC in the year YYYY </w:t>
              </w:r>
            </w:ins>
            <w:r w:rsidRPr="00572B7F">
              <w:rPr>
                <w:rFonts w:eastAsia="Arial"/>
                <w:color w:val="000000" w:themeColor="text1"/>
                <w:sz w:val="17"/>
              </w:rPr>
              <w:t xml:space="preserve">with </w:t>
            </w:r>
            <w:ins w:id="753" w:author="Author">
              <w:r w:rsidRPr="00ED57C6">
                <w:rPr>
                  <w:rFonts w:eastAsia="Arial"/>
                  <w:color w:val="000000" w:themeColor="text1"/>
                  <w:sz w:val="17"/>
                  <w:szCs w:val="17"/>
                </w:rPr>
                <w:t xml:space="preserve">text </w:t>
              </w:r>
            </w:ins>
            <w:r w:rsidRPr="00572B7F">
              <w:rPr>
                <w:rFonts w:eastAsia="Arial"/>
                <w:color w:val="000000" w:themeColor="text1"/>
                <w:sz w:val="17"/>
              </w:rPr>
              <w:t xml:space="preserve">file format </w:t>
            </w:r>
            <w:del w:id="754" w:author="Author">
              <w:r w:rsidR="00DF6690" w:rsidRPr="00FB1597">
                <w:rPr>
                  <w:sz w:val="17"/>
                  <w:szCs w:val="17"/>
                </w:rPr>
                <w:delText>ff</w:delText>
              </w:r>
            </w:del>
            <w:ins w:id="755" w:author="Author">
              <w:r w:rsidRPr="00ED57C6">
                <w:rPr>
                  <w:rFonts w:eastAsia="Arial"/>
                  <w:color w:val="000000" w:themeColor="text1"/>
                  <w:sz w:val="17"/>
                  <w:szCs w:val="17"/>
                </w:rPr>
                <w:t>and containing documents of kind code K</w:t>
              </w:r>
              <w:r w:rsidR="002D1258">
                <w:rPr>
                  <w:rFonts w:eastAsia="Arial"/>
                  <w:color w:val="000000" w:themeColor="text1"/>
                  <w:sz w:val="17"/>
                  <w:szCs w:val="17"/>
                </w:rPr>
                <w:t xml:space="preserve"> </w:t>
              </w:r>
            </w:ins>
          </w:p>
        </w:tc>
      </w:tr>
      <w:tr w:rsidR="00C94C9C" w:rsidRPr="00DF6690" w14:paraId="4D7C181F" w14:textId="77777777" w:rsidTr="577D0CA0">
        <w:trPr>
          <w:trHeight w:val="103"/>
        </w:trPr>
        <w:tc>
          <w:tcPr>
            <w:tcW w:w="3778" w:type="dxa"/>
            <w:tcBorders>
              <w:right w:val="single" w:sz="4" w:space="0" w:color="auto"/>
            </w:tcBorders>
          </w:tcPr>
          <w:p w14:paraId="6706E0A3" w14:textId="1B3D7C46" w:rsidR="00C94C9C" w:rsidRDefault="06966615" w:rsidP="002D1258">
            <w:pPr>
              <w:pStyle w:val="Default"/>
              <w:spacing w:before="60" w:after="60"/>
              <w:rPr>
                <w:ins w:id="756" w:author="Author"/>
                <w:rFonts w:ascii="Courier New" w:hAnsi="Courier New" w:cs="Courier New"/>
                <w:sz w:val="17"/>
                <w:szCs w:val="17"/>
              </w:rPr>
            </w:pPr>
            <w:ins w:id="757" w:author="Author">
              <w:r w:rsidRPr="5087614E">
                <w:rPr>
                  <w:rFonts w:ascii="Courier New" w:hAnsi="Courier New" w:cs="Courier New"/>
                  <w:sz w:val="17"/>
                  <w:szCs w:val="17"/>
                </w:rPr>
                <w:t>&lt;generating Office ST.3 code&gt; “_”&lt;authority file acronym “AF”&gt;”.”&lt;file extension (xml or txt or c</w:t>
              </w:r>
              <w:r w:rsidR="00C33AE3">
                <w:rPr>
                  <w:rFonts w:ascii="Courier New" w:hAnsi="Courier New" w:cs="Courier New"/>
                  <w:sz w:val="17"/>
                  <w:szCs w:val="17"/>
                </w:rPr>
                <w:t>s</w:t>
              </w:r>
              <w:r w:rsidRPr="5087614E">
                <w:rPr>
                  <w:rFonts w:ascii="Courier New" w:hAnsi="Courier New" w:cs="Courier New"/>
                  <w:sz w:val="17"/>
                  <w:szCs w:val="17"/>
                </w:rPr>
                <w:t xml:space="preserve">v).   </w:t>
              </w:r>
            </w:ins>
          </w:p>
          <w:p w14:paraId="437C5462" w14:textId="77777777" w:rsidR="00CD0DB7" w:rsidRDefault="00CD0DB7" w:rsidP="002D1258">
            <w:pPr>
              <w:pStyle w:val="Default"/>
              <w:spacing w:before="60" w:after="60"/>
              <w:rPr>
                <w:ins w:id="758" w:author="Author"/>
                <w:rFonts w:ascii="Courier New" w:hAnsi="Courier New" w:cs="Courier New"/>
                <w:sz w:val="17"/>
                <w:szCs w:val="17"/>
              </w:rPr>
            </w:pPr>
          </w:p>
          <w:p w14:paraId="633E4793" w14:textId="5BC8DABC" w:rsidR="00CD0DB7" w:rsidRDefault="06966615" w:rsidP="002D1258">
            <w:pPr>
              <w:pStyle w:val="Default"/>
              <w:spacing w:before="60" w:after="60"/>
              <w:rPr>
                <w:ins w:id="759" w:author="Author"/>
                <w:rFonts w:ascii="Courier New" w:hAnsi="Courier New" w:cs="Courier New"/>
                <w:sz w:val="17"/>
                <w:szCs w:val="17"/>
              </w:rPr>
            </w:pPr>
            <w:ins w:id="760" w:author="Author">
              <w:r w:rsidRPr="5087614E">
                <w:rPr>
                  <w:rFonts w:ascii="Courier New" w:hAnsi="Courier New" w:cs="Courier New"/>
                  <w:sz w:val="17"/>
                  <w:szCs w:val="17"/>
                </w:rPr>
                <w:t xml:space="preserve">For example, </w:t>
              </w:r>
            </w:ins>
          </w:p>
          <w:p w14:paraId="09E5CD1B" w14:textId="075F048D" w:rsidR="00C94C9C" w:rsidRPr="00CB704C" w:rsidRDefault="06966615">
            <w:pPr>
              <w:pStyle w:val="Default"/>
              <w:spacing w:before="60" w:after="60"/>
              <w:rPr>
                <w:rPrChange w:id="761" w:author="Author">
                  <w:rPr>
                    <w:sz w:val="17"/>
                  </w:rPr>
                </w:rPrChange>
              </w:rPr>
              <w:pPrChange w:id="762" w:author="Author">
                <w:pPr>
                  <w:pStyle w:val="Default"/>
                </w:pPr>
              </w:pPrChange>
            </w:pPr>
            <w:r w:rsidRPr="00572B7F">
              <w:rPr>
                <w:rFonts w:ascii="Courier New" w:hAnsi="Courier New"/>
                <w:sz w:val="17"/>
              </w:rPr>
              <w:t>CC_AF.zip</w:t>
            </w:r>
          </w:p>
        </w:tc>
        <w:tc>
          <w:tcPr>
            <w:tcW w:w="4536" w:type="dxa"/>
            <w:tcBorders>
              <w:left w:val="single" w:sz="4" w:space="0" w:color="auto"/>
            </w:tcBorders>
          </w:tcPr>
          <w:p w14:paraId="4FFA397C" w14:textId="40AABCA9" w:rsidR="00C94C9C" w:rsidRPr="00FB1597" w:rsidRDefault="00DF6690">
            <w:pPr>
              <w:pStyle w:val="Default"/>
              <w:spacing w:before="60" w:after="60"/>
              <w:rPr>
                <w:sz w:val="17"/>
                <w:szCs w:val="17"/>
              </w:rPr>
              <w:pPrChange w:id="763" w:author="Author">
                <w:pPr>
                  <w:pStyle w:val="Default"/>
                </w:pPr>
              </w:pPrChange>
            </w:pPr>
            <w:del w:id="764" w:author="Author">
              <w:r w:rsidRPr="00FB1597">
                <w:rPr>
                  <w:sz w:val="17"/>
                  <w:szCs w:val="17"/>
                </w:rPr>
                <w:delText>A</w:delText>
              </w:r>
            </w:del>
            <w:ins w:id="765" w:author="Author">
              <w:r w:rsidR="06966615" w:rsidRPr="5087614E">
                <w:rPr>
                  <w:sz w:val="17"/>
                  <w:szCs w:val="17"/>
                </w:rPr>
                <w:t>Example is a</w:t>
              </w:r>
            </w:ins>
            <w:r w:rsidR="00C94C9C" w:rsidRPr="5087614E">
              <w:rPr>
                <w:sz w:val="17"/>
                <w:szCs w:val="17"/>
              </w:rPr>
              <w:t xml:space="preserve"> zipped file which contains </w:t>
            </w:r>
            <w:ins w:id="766" w:author="Author">
              <w:r w:rsidR="00F6526F" w:rsidRPr="5087614E">
                <w:rPr>
                  <w:sz w:val="17"/>
                  <w:szCs w:val="17"/>
                </w:rPr>
                <w:t xml:space="preserve">any of </w:t>
              </w:r>
            </w:ins>
            <w:r w:rsidR="00F6526F" w:rsidRPr="5087614E">
              <w:rPr>
                <w:sz w:val="17"/>
                <w:szCs w:val="17"/>
              </w:rPr>
              <w:t>the</w:t>
            </w:r>
            <w:r w:rsidR="00C94C9C" w:rsidRPr="5087614E">
              <w:rPr>
                <w:sz w:val="17"/>
                <w:szCs w:val="17"/>
              </w:rPr>
              <w:t xml:space="preserve"> </w:t>
            </w:r>
            <w:del w:id="767" w:author="Author">
              <w:r w:rsidRPr="00FB1597">
                <w:rPr>
                  <w:sz w:val="17"/>
                  <w:szCs w:val="17"/>
                </w:rPr>
                <w:delText xml:space="preserve">three </w:delText>
              </w:r>
            </w:del>
            <w:r w:rsidR="00C94C9C" w:rsidRPr="5087614E">
              <w:rPr>
                <w:sz w:val="17"/>
                <w:szCs w:val="17"/>
              </w:rPr>
              <w:t>files above</w:t>
            </w:r>
          </w:p>
        </w:tc>
      </w:tr>
    </w:tbl>
    <w:p w14:paraId="0E4BB74D" w14:textId="14D56E0A" w:rsidR="577D0CA0" w:rsidRPr="003C04FF" w:rsidRDefault="577D0CA0" w:rsidP="577D0CA0">
      <w:pPr>
        <w:rPr>
          <w:szCs w:val="17"/>
        </w:rPr>
      </w:pPr>
    </w:p>
    <w:p w14:paraId="278F8005" w14:textId="1FBD2C44" w:rsidR="007414A2" w:rsidRPr="00994D7A" w:rsidRDefault="005C29E2" w:rsidP="00994D7A">
      <w:pPr>
        <w:pStyle w:val="Heading2"/>
      </w:pPr>
      <w:bookmarkStart w:id="768" w:name="_Toc183784426"/>
      <w:bookmarkStart w:id="769" w:name="_Toc207630929"/>
      <w:r w:rsidRPr="00994D7A">
        <w:t>IMPLEMENTATION OF THE AUTHORITY FILE</w:t>
      </w:r>
      <w:bookmarkEnd w:id="768"/>
      <w:bookmarkEnd w:id="769"/>
    </w:p>
    <w:p w14:paraId="472F0FEA" w14:textId="2635A2A6" w:rsidR="007414A2" w:rsidRPr="005C29E2" w:rsidRDefault="005464D1">
      <w:pPr>
        <w:pStyle w:val="ONUME"/>
        <w:numPr>
          <w:ilvl w:val="0"/>
          <w:numId w:val="0"/>
        </w:numPr>
        <w:tabs>
          <w:tab w:val="left" w:pos="547"/>
        </w:tabs>
        <w:rPr>
          <w:szCs w:val="17"/>
        </w:rPr>
        <w:pPrChange w:id="770" w:author="Author">
          <w:pPr>
            <w:pStyle w:val="ONUME"/>
          </w:pPr>
        </w:pPrChange>
      </w:pPr>
      <w:ins w:id="771" w:author="Author">
        <w:r>
          <w:rPr>
            <w:szCs w:val="17"/>
          </w:rPr>
          <w:t>3</w:t>
        </w:r>
        <w:r w:rsidR="005C0930">
          <w:rPr>
            <w:szCs w:val="17"/>
          </w:rPr>
          <w:t>5</w:t>
        </w:r>
        <w:r>
          <w:rPr>
            <w:szCs w:val="17"/>
          </w:rPr>
          <w:t>.</w:t>
        </w:r>
        <w:r w:rsidR="008D61E6">
          <w:rPr>
            <w:szCs w:val="17"/>
          </w:rPr>
          <w:tab/>
        </w:r>
      </w:ins>
      <w:r w:rsidR="007414A2" w:rsidRPr="005C29E2">
        <w:rPr>
          <w:szCs w:val="17"/>
        </w:rPr>
        <w:t>In order to ensure efficiency of the data exchange, authority files in XML format must be structured according to the XML schema (XSD) or the data type definition (DTD) file as specified in Annex III and Annex IV, respectively.</w:t>
      </w:r>
      <w:ins w:id="772" w:author="Author">
        <w:r w:rsidR="007414A2" w:rsidRPr="005C29E2">
          <w:rPr>
            <w:szCs w:val="17"/>
          </w:rPr>
          <w:t xml:space="preserve"> </w:t>
        </w:r>
        <w:r w:rsidR="00833CA9">
          <w:rPr>
            <w:szCs w:val="17"/>
          </w:rPr>
          <w:t xml:space="preserve"> </w:t>
        </w:r>
        <w:r w:rsidR="007414A2" w:rsidRPr="005C29E2">
          <w:rPr>
            <w:szCs w:val="17"/>
          </w:rPr>
          <w:t xml:space="preserve">Text files </w:t>
        </w:r>
      </w:ins>
      <w:ins w:id="773" w:author="Author" w:date="2025-10-21T14:02:00Z">
        <w:r w:rsidR="00A522B1">
          <w:rPr>
            <w:szCs w:val="17"/>
          </w:rPr>
          <w:t>must</w:t>
        </w:r>
      </w:ins>
      <w:ins w:id="774" w:author="Author">
        <w:r w:rsidR="007414A2" w:rsidRPr="005C29E2">
          <w:rPr>
            <w:szCs w:val="17"/>
          </w:rPr>
          <w:t xml:space="preserve"> be structured according to the data structures provided in Annex II. </w:t>
        </w:r>
      </w:ins>
    </w:p>
    <w:p w14:paraId="73826483" w14:textId="2C9B62CD" w:rsidR="007414A2" w:rsidRPr="00D62DB3" w:rsidRDefault="005464D1">
      <w:pPr>
        <w:pStyle w:val="ONUME"/>
        <w:numPr>
          <w:ilvl w:val="0"/>
          <w:numId w:val="0"/>
        </w:numPr>
        <w:tabs>
          <w:tab w:val="left" w:pos="547"/>
        </w:tabs>
        <w:rPr>
          <w:szCs w:val="17"/>
        </w:rPr>
        <w:pPrChange w:id="775" w:author="Author">
          <w:pPr>
            <w:pStyle w:val="ONUME"/>
          </w:pPr>
        </w:pPrChange>
      </w:pPr>
      <w:ins w:id="776" w:author="Author">
        <w:r>
          <w:rPr>
            <w:szCs w:val="17"/>
          </w:rPr>
          <w:t>3</w:t>
        </w:r>
        <w:r w:rsidR="005C0930">
          <w:rPr>
            <w:szCs w:val="17"/>
          </w:rPr>
          <w:t>6</w:t>
        </w:r>
        <w:r>
          <w:rPr>
            <w:szCs w:val="17"/>
          </w:rPr>
          <w:t>.</w:t>
        </w:r>
        <w:r w:rsidR="008D61E6">
          <w:rPr>
            <w:szCs w:val="17"/>
          </w:rPr>
          <w:tab/>
        </w:r>
      </w:ins>
      <w:r w:rsidR="007414A2" w:rsidRPr="00D62DB3">
        <w:rPr>
          <w:szCs w:val="17"/>
        </w:rPr>
        <w:t>The update frequency for the authority file should be at least annual.</w:t>
      </w:r>
      <w:r w:rsidR="007414A2">
        <w:rPr>
          <w:szCs w:val="17"/>
        </w:rPr>
        <w:t xml:space="preserve">  </w:t>
      </w:r>
      <w:ins w:id="777" w:author="Author" w:date="2025-10-21T14:02:00Z">
        <w:r w:rsidR="00893747" w:rsidRPr="00893747">
          <w:rPr>
            <w:szCs w:val="17"/>
          </w:rPr>
          <w:t>An authority file that is complete for all publications to the end of the previous calendar year should be provided by the IPO by March 1 of the following year</w:t>
        </w:r>
      </w:ins>
      <w:del w:id="778" w:author="Author" w:date="2025-10-21T14:02:00Z">
        <w:r w:rsidR="007414A2" w:rsidDel="00893747">
          <w:rPr>
            <w:szCs w:val="17"/>
          </w:rPr>
          <w:delText>The date the annual update should be provided by IPOs is March 1 each year</w:delText>
        </w:r>
      </w:del>
      <w:r w:rsidR="007414A2">
        <w:rPr>
          <w:szCs w:val="17"/>
        </w:rPr>
        <w:t xml:space="preserve">. </w:t>
      </w:r>
    </w:p>
    <w:p w14:paraId="71148020" w14:textId="77777777" w:rsidR="00807B26" w:rsidRPr="00D62DB3" w:rsidRDefault="00BF61DF" w:rsidP="00F0248B">
      <w:pPr>
        <w:pStyle w:val="ONUME"/>
        <w:rPr>
          <w:del w:id="779" w:author="Author"/>
          <w:szCs w:val="17"/>
        </w:rPr>
      </w:pPr>
      <w:del w:id="780" w:author="Author">
        <w:r w:rsidRPr="00D62DB3">
          <w:rPr>
            <w:szCs w:val="17"/>
          </w:rPr>
          <w:delText xml:space="preserve">It is recommended that IPOs </w:delText>
        </w:r>
        <w:r w:rsidR="00807B26" w:rsidRPr="00D62DB3">
          <w:rPr>
            <w:szCs w:val="17"/>
          </w:rPr>
          <w:delText xml:space="preserve">generate and make available authority files covering all assigned document numbers, no later than two months after the last covered publication date. </w:delText>
        </w:r>
        <w:r w:rsidR="00761001" w:rsidRPr="00D62DB3">
          <w:rPr>
            <w:szCs w:val="17"/>
          </w:rPr>
          <w:delText xml:space="preserve"> </w:delText>
        </w:r>
        <w:r w:rsidR="00807B26" w:rsidRPr="00D62DB3">
          <w:rPr>
            <w:szCs w:val="17"/>
          </w:rPr>
          <w:delText>For example, an authority file with data coverage until the end of 2017 should be made available before March 1, 2018.</w:delText>
        </w:r>
      </w:del>
    </w:p>
    <w:p w14:paraId="5EDB4198" w14:textId="4A0FED3D" w:rsidR="007414A2" w:rsidRDefault="005464D1">
      <w:pPr>
        <w:pStyle w:val="ONUME"/>
        <w:numPr>
          <w:ilvl w:val="0"/>
          <w:numId w:val="0"/>
        </w:numPr>
        <w:tabs>
          <w:tab w:val="left" w:pos="547"/>
        </w:tabs>
        <w:spacing w:after="120"/>
        <w:rPr>
          <w:szCs w:val="17"/>
        </w:rPr>
        <w:pPrChange w:id="781" w:author="Author">
          <w:pPr>
            <w:pStyle w:val="ONUME"/>
            <w:spacing w:after="120"/>
          </w:pPr>
        </w:pPrChange>
      </w:pPr>
      <w:ins w:id="782" w:author="Author">
        <w:r>
          <w:rPr>
            <w:szCs w:val="17"/>
          </w:rPr>
          <w:t>3</w:t>
        </w:r>
        <w:r w:rsidR="005C0930">
          <w:rPr>
            <w:szCs w:val="17"/>
          </w:rPr>
          <w:t>7</w:t>
        </w:r>
        <w:r>
          <w:rPr>
            <w:szCs w:val="17"/>
          </w:rPr>
          <w:t>.</w:t>
        </w:r>
        <w:r w:rsidR="008D61E6">
          <w:rPr>
            <w:szCs w:val="17"/>
          </w:rPr>
          <w:tab/>
        </w:r>
      </w:ins>
      <w:r w:rsidR="007414A2" w:rsidRPr="00D62DB3">
        <w:rPr>
          <w:szCs w:val="17"/>
        </w:rPr>
        <w:t>If an error is discovered in an authority file, a replacement file should be provided by the IP</w:t>
      </w:r>
      <w:r w:rsidR="007414A2">
        <w:rPr>
          <w:szCs w:val="17"/>
        </w:rPr>
        <w:t>O</w:t>
      </w:r>
      <w:r w:rsidR="007414A2" w:rsidRPr="00D62DB3">
        <w:rPr>
          <w:szCs w:val="17"/>
        </w:rPr>
        <w:t xml:space="preserve"> as soon as possible.</w:t>
      </w:r>
    </w:p>
    <w:p w14:paraId="43AF2942" w14:textId="46EDEF54" w:rsidR="00FF311A" w:rsidDel="00134A31" w:rsidRDefault="005C0930" w:rsidP="002424CA">
      <w:pPr>
        <w:pStyle w:val="ONUME"/>
        <w:numPr>
          <w:ilvl w:val="0"/>
          <w:numId w:val="0"/>
        </w:numPr>
        <w:tabs>
          <w:tab w:val="left" w:pos="547"/>
        </w:tabs>
        <w:spacing w:after="120"/>
        <w:rPr>
          <w:del w:id="783" w:author="Author"/>
          <w:szCs w:val="17"/>
        </w:rPr>
      </w:pPr>
      <w:ins w:id="784" w:author="Author">
        <w:r>
          <w:rPr>
            <w:szCs w:val="17"/>
          </w:rPr>
          <w:t>38</w:t>
        </w:r>
        <w:r w:rsidR="005464D1">
          <w:rPr>
            <w:szCs w:val="17"/>
          </w:rPr>
          <w:t>.</w:t>
        </w:r>
        <w:r w:rsidR="005464D1">
          <w:rPr>
            <w:szCs w:val="17"/>
          </w:rPr>
          <w:tab/>
        </w:r>
        <w:r w:rsidR="007414A2">
          <w:rPr>
            <w:szCs w:val="17"/>
          </w:rPr>
          <w:t>A set of guidelines for authoring the authority file by an IP</w:t>
        </w:r>
        <w:r w:rsidR="00CF5A48">
          <w:rPr>
            <w:szCs w:val="17"/>
          </w:rPr>
          <w:t>O</w:t>
        </w:r>
      </w:ins>
      <w:del w:id="785" w:author="Author">
        <w:r w:rsidR="007414A2">
          <w:rPr>
            <w:szCs w:val="17"/>
          </w:rPr>
          <w:delText xml:space="preserve"> Office</w:delText>
        </w:r>
      </w:del>
      <w:r w:rsidR="007414A2">
        <w:rPr>
          <w:szCs w:val="17"/>
        </w:rPr>
        <w:t xml:space="preserve"> is available here: </w:t>
      </w:r>
      <w:hyperlink r:id="rId16" w:history="1">
        <w:r w:rsidR="007414A2" w:rsidRPr="00215943">
          <w:rPr>
            <w:rStyle w:val="Hyperlink"/>
            <w:szCs w:val="17"/>
          </w:rPr>
          <w:t>https://www.wipo.int/standards/en/authority-file-guidelines.html</w:t>
        </w:r>
      </w:hyperlink>
      <w:r w:rsidR="007414A2">
        <w:rPr>
          <w:szCs w:val="17"/>
        </w:rPr>
        <w:t xml:space="preserve">  </w:t>
      </w:r>
    </w:p>
    <w:p w14:paraId="4C9EC073" w14:textId="569C6D5B" w:rsidR="00B34EEE" w:rsidRPr="00EF4595" w:rsidRDefault="00B34EEE">
      <w:pPr>
        <w:rPr>
          <w:rFonts w:eastAsiaTheme="majorEastAsia"/>
          <w:color w:val="000000" w:themeColor="text1"/>
          <w:szCs w:val="17"/>
        </w:rPr>
      </w:pPr>
    </w:p>
    <w:p w14:paraId="09962FAB" w14:textId="11217C00" w:rsidR="007414A2" w:rsidRPr="00D62DB3" w:rsidRDefault="00FF311A" w:rsidP="00E45092">
      <w:pPr>
        <w:pStyle w:val="Heading2"/>
      </w:pPr>
      <w:bookmarkStart w:id="786" w:name="_Toc207630930"/>
      <w:r>
        <w:t>REFERENCES</w:t>
      </w:r>
      <w:bookmarkEnd w:id="786"/>
    </w:p>
    <w:p w14:paraId="61AF77C1" w14:textId="3817253C" w:rsidR="007414A2" w:rsidRPr="005C0930" w:rsidRDefault="005C0930" w:rsidP="002424CA">
      <w:pPr>
        <w:pStyle w:val="ONUME"/>
        <w:numPr>
          <w:ilvl w:val="0"/>
          <w:numId w:val="0"/>
        </w:numPr>
        <w:tabs>
          <w:tab w:val="left" w:pos="547"/>
        </w:tabs>
        <w:rPr>
          <w:ins w:id="787" w:author="Author"/>
          <w:szCs w:val="17"/>
        </w:rPr>
      </w:pPr>
      <w:ins w:id="788" w:author="Author">
        <w:r w:rsidRPr="005C0930">
          <w:rPr>
            <w:szCs w:val="17"/>
          </w:rPr>
          <w:t>39</w:t>
        </w:r>
        <w:r w:rsidR="005464D1" w:rsidRPr="005C0930">
          <w:rPr>
            <w:szCs w:val="17"/>
          </w:rPr>
          <w:t>.</w:t>
        </w:r>
        <w:r w:rsidR="005464D1" w:rsidRPr="005C0930">
          <w:rPr>
            <w:szCs w:val="17"/>
          </w:rPr>
          <w:tab/>
        </w:r>
        <w:r w:rsidR="007414A2" w:rsidRPr="005C0930">
          <w:rPr>
            <w:szCs w:val="17"/>
          </w:rPr>
          <w:t xml:space="preserve">References to the following </w:t>
        </w:r>
        <w:r w:rsidR="00A006EB" w:rsidRPr="005C0930">
          <w:rPr>
            <w:szCs w:val="17"/>
          </w:rPr>
          <w:t xml:space="preserve">documents </w:t>
        </w:r>
        <w:r w:rsidR="007414A2" w:rsidRPr="005C0930">
          <w:rPr>
            <w:szCs w:val="17"/>
          </w:rPr>
          <w:t>are of relevance to this Recommendation:</w:t>
        </w:r>
      </w:ins>
    </w:p>
    <w:p w14:paraId="23920FA4" w14:textId="64B1D1F0" w:rsidR="007414A2" w:rsidRPr="00CB704C" w:rsidRDefault="007414A2" w:rsidP="007414A2">
      <w:pPr>
        <w:spacing w:after="220"/>
        <w:ind w:left="2342" w:hanging="2342"/>
        <w:rPr>
          <w:ins w:id="789" w:author="Author"/>
          <w:rFonts w:eastAsia="Times New Roman"/>
          <w:kern w:val="0"/>
          <w:szCs w:val="17"/>
          <w14:ligatures w14:val="none"/>
          <w:rPrChange w:id="790" w:author="Author">
            <w:rPr>
              <w:ins w:id="791" w:author="Author"/>
              <w:szCs w:val="17"/>
            </w:rPr>
          </w:rPrChange>
        </w:rPr>
      </w:pPr>
      <w:ins w:id="792" w:author="Author">
        <w:r w:rsidRPr="00EF4595">
          <w:rPr>
            <w:szCs w:val="17"/>
          </w:rPr>
          <w:t xml:space="preserve">WIPO Standard </w:t>
        </w:r>
        <w:r w:rsidRPr="00EF4595">
          <w:rPr>
            <w:szCs w:val="17"/>
          </w:rPr>
          <w:fldChar w:fldCharType="begin"/>
        </w:r>
        <w:r w:rsidRPr="00EF4595">
          <w:rPr>
            <w:szCs w:val="17"/>
          </w:rPr>
          <w:instrText>HYPERLINK "https://www.wipo.int/documents/d/standards/docs-en-03-01-01.pdf"</w:instrText>
        </w:r>
      </w:ins>
      <w:r w:rsidR="003F2825" w:rsidRPr="00EF4595">
        <w:rPr>
          <w:szCs w:val="17"/>
        </w:rPr>
      </w:r>
      <w:ins w:id="793" w:author="Author">
        <w:r w:rsidRPr="00EF4595">
          <w:rPr>
            <w:szCs w:val="17"/>
          </w:rPr>
          <w:fldChar w:fldCharType="separate"/>
        </w:r>
        <w:r w:rsidRPr="00EF4595">
          <w:rPr>
            <w:rStyle w:val="Hyperlink"/>
            <w:szCs w:val="17"/>
          </w:rPr>
          <w:t>ST.1</w:t>
        </w:r>
        <w:r w:rsidRPr="00EF4595">
          <w:rPr>
            <w:szCs w:val="17"/>
          </w:rPr>
          <w:fldChar w:fldCharType="end"/>
        </w:r>
        <w:r w:rsidRPr="00EF4595">
          <w:rPr>
            <w:szCs w:val="17"/>
          </w:rPr>
          <w:tab/>
          <w:t>Recommendation Concerning the Minimum Data Elements Required to Uniquely Identify a Patent Document</w:t>
        </w:r>
      </w:ins>
    </w:p>
    <w:p w14:paraId="356EC8F7" w14:textId="018E9AA6" w:rsidR="007414A2" w:rsidRPr="00CB704C" w:rsidRDefault="007414A2" w:rsidP="007414A2">
      <w:pPr>
        <w:spacing w:after="220"/>
        <w:ind w:left="2342" w:hanging="2342"/>
        <w:rPr>
          <w:ins w:id="794" w:author="Author"/>
          <w:rFonts w:eastAsia="Times New Roman"/>
          <w:kern w:val="0"/>
          <w:szCs w:val="17"/>
          <w14:ligatures w14:val="none"/>
          <w:rPrChange w:id="795" w:author="Author">
            <w:rPr>
              <w:ins w:id="796" w:author="Author"/>
              <w:szCs w:val="17"/>
            </w:rPr>
          </w:rPrChange>
        </w:rPr>
      </w:pPr>
      <w:ins w:id="797" w:author="Author">
        <w:r w:rsidRPr="00EF4595">
          <w:rPr>
            <w:szCs w:val="17"/>
          </w:rPr>
          <w:t xml:space="preserve">WIPO Standard </w:t>
        </w:r>
        <w:r w:rsidRPr="00EF4595">
          <w:rPr>
            <w:szCs w:val="17"/>
          </w:rPr>
          <w:fldChar w:fldCharType="begin"/>
        </w:r>
        <w:r w:rsidRPr="00EF4595">
          <w:rPr>
            <w:szCs w:val="17"/>
          </w:rPr>
          <w:instrText>HYPERLINK "https://www.wipo.int/documents/d/standards/docs-en-03-02-01.pdf"</w:instrText>
        </w:r>
      </w:ins>
      <w:r w:rsidR="003F2825" w:rsidRPr="00EF4595">
        <w:rPr>
          <w:szCs w:val="17"/>
        </w:rPr>
      </w:r>
      <w:ins w:id="798" w:author="Author">
        <w:r w:rsidRPr="00EF4595">
          <w:rPr>
            <w:szCs w:val="17"/>
          </w:rPr>
          <w:fldChar w:fldCharType="separate"/>
        </w:r>
        <w:r w:rsidRPr="00EF4595">
          <w:rPr>
            <w:rStyle w:val="Hyperlink"/>
            <w:szCs w:val="17"/>
          </w:rPr>
          <w:t>ST.2</w:t>
        </w:r>
        <w:r w:rsidRPr="00EF4595">
          <w:rPr>
            <w:szCs w:val="17"/>
          </w:rPr>
          <w:fldChar w:fldCharType="end"/>
        </w:r>
        <w:r w:rsidRPr="00EF4595">
          <w:rPr>
            <w:szCs w:val="17"/>
          </w:rPr>
          <w:tab/>
          <w:t>Standard Manner for Designating Calendar Dates by Using the Gregorian Calendar</w:t>
        </w:r>
      </w:ins>
    </w:p>
    <w:p w14:paraId="76208305" w14:textId="728598BD" w:rsidR="007414A2" w:rsidRPr="00CB704C" w:rsidRDefault="007414A2" w:rsidP="007414A2">
      <w:pPr>
        <w:spacing w:after="220"/>
        <w:ind w:left="2342" w:hanging="2342"/>
        <w:rPr>
          <w:ins w:id="799" w:author="Author"/>
          <w:rFonts w:eastAsia="Times New Roman"/>
          <w:kern w:val="0"/>
          <w:szCs w:val="17"/>
          <w14:ligatures w14:val="none"/>
          <w:rPrChange w:id="800" w:author="Author">
            <w:rPr>
              <w:ins w:id="801" w:author="Author"/>
              <w:szCs w:val="17"/>
            </w:rPr>
          </w:rPrChange>
        </w:rPr>
      </w:pPr>
      <w:ins w:id="802" w:author="Author">
        <w:r w:rsidRPr="00EF4595">
          <w:rPr>
            <w:szCs w:val="17"/>
          </w:rPr>
          <w:t xml:space="preserve">WIPO Standard </w:t>
        </w:r>
        <w:r w:rsidRPr="00EF4595">
          <w:rPr>
            <w:szCs w:val="17"/>
          </w:rPr>
          <w:fldChar w:fldCharType="begin"/>
        </w:r>
        <w:r w:rsidRPr="00EF4595">
          <w:rPr>
            <w:szCs w:val="17"/>
          </w:rPr>
          <w:instrText>HYPERLINK "https://www.wipo.int/documents/d/standards/docs-en-03-03-01.pdf"</w:instrText>
        </w:r>
      </w:ins>
      <w:r w:rsidR="003F2825" w:rsidRPr="00EF4595">
        <w:rPr>
          <w:szCs w:val="17"/>
        </w:rPr>
      </w:r>
      <w:ins w:id="803" w:author="Author">
        <w:r w:rsidRPr="00EF4595">
          <w:rPr>
            <w:szCs w:val="17"/>
          </w:rPr>
          <w:fldChar w:fldCharType="separate"/>
        </w:r>
        <w:r w:rsidRPr="00EF4595">
          <w:rPr>
            <w:rStyle w:val="Hyperlink"/>
            <w:szCs w:val="17"/>
          </w:rPr>
          <w:t>ST.3</w:t>
        </w:r>
        <w:r w:rsidRPr="00EF4595">
          <w:rPr>
            <w:szCs w:val="17"/>
          </w:rPr>
          <w:fldChar w:fldCharType="end"/>
        </w:r>
        <w:r w:rsidRPr="00EF4595">
          <w:rPr>
            <w:szCs w:val="17"/>
          </w:rPr>
          <w:tab/>
          <w:t>Recommended Standard on Two</w:t>
        </w:r>
        <w:r w:rsidRPr="005C0930">
          <w:rPr>
            <w:szCs w:val="17"/>
          </w:rPr>
          <w:t>–Letter Codes for the Representation of States, Other Entities and Intergovernmental Organizations</w:t>
        </w:r>
      </w:ins>
    </w:p>
    <w:p w14:paraId="584F481B" w14:textId="104528EE" w:rsidR="007414A2" w:rsidRPr="00CB704C" w:rsidRDefault="007414A2" w:rsidP="007414A2">
      <w:pPr>
        <w:spacing w:after="220"/>
        <w:ind w:left="2342" w:hanging="2342"/>
        <w:rPr>
          <w:ins w:id="804" w:author="Author"/>
          <w:rFonts w:eastAsia="Times New Roman"/>
          <w:kern w:val="0"/>
          <w:szCs w:val="17"/>
          <w14:ligatures w14:val="none"/>
          <w:rPrChange w:id="805" w:author="Author">
            <w:rPr>
              <w:ins w:id="806" w:author="Author"/>
              <w:szCs w:val="17"/>
            </w:rPr>
          </w:rPrChange>
        </w:rPr>
      </w:pPr>
      <w:ins w:id="807" w:author="Author">
        <w:r w:rsidRPr="00EF4595">
          <w:rPr>
            <w:szCs w:val="17"/>
          </w:rPr>
          <w:t xml:space="preserve">WIPO Standard </w:t>
        </w:r>
        <w:r w:rsidRPr="00EF4595">
          <w:rPr>
            <w:szCs w:val="17"/>
          </w:rPr>
          <w:fldChar w:fldCharType="begin"/>
        </w:r>
        <w:r w:rsidRPr="00EF4595">
          <w:rPr>
            <w:szCs w:val="17"/>
          </w:rPr>
          <w:instrText>HYPERLINK "https://www.wipo.int/documents/d/standards/docs-en-03-06-01.pdf"</w:instrText>
        </w:r>
      </w:ins>
      <w:r w:rsidR="003F2825" w:rsidRPr="00EF4595">
        <w:rPr>
          <w:szCs w:val="17"/>
        </w:rPr>
      </w:r>
      <w:ins w:id="808" w:author="Author">
        <w:r w:rsidRPr="00EF4595">
          <w:rPr>
            <w:szCs w:val="17"/>
          </w:rPr>
          <w:fldChar w:fldCharType="separate"/>
        </w:r>
        <w:r w:rsidRPr="00EF4595">
          <w:rPr>
            <w:rStyle w:val="Hyperlink"/>
            <w:szCs w:val="17"/>
          </w:rPr>
          <w:t>ST.6</w:t>
        </w:r>
        <w:r w:rsidRPr="00EF4595">
          <w:rPr>
            <w:szCs w:val="17"/>
          </w:rPr>
          <w:fldChar w:fldCharType="end"/>
        </w:r>
        <w:r w:rsidRPr="00EF4595">
          <w:rPr>
            <w:szCs w:val="17"/>
          </w:rPr>
          <w:tab/>
          <w:t>Recommendation for the Numbering of Published Patent Documents</w:t>
        </w:r>
      </w:ins>
    </w:p>
    <w:p w14:paraId="748E2639" w14:textId="54CFAC18" w:rsidR="007414A2" w:rsidRPr="00CB704C" w:rsidRDefault="007414A2" w:rsidP="007414A2">
      <w:pPr>
        <w:spacing w:after="220"/>
        <w:ind w:left="2342" w:hanging="2342"/>
        <w:rPr>
          <w:ins w:id="809" w:author="Author"/>
          <w:rFonts w:eastAsia="Times New Roman"/>
          <w:kern w:val="0"/>
          <w:szCs w:val="17"/>
          <w14:ligatures w14:val="none"/>
          <w:rPrChange w:id="810" w:author="Author">
            <w:rPr>
              <w:ins w:id="811" w:author="Author"/>
              <w:szCs w:val="17"/>
            </w:rPr>
          </w:rPrChange>
        </w:rPr>
      </w:pPr>
      <w:ins w:id="812" w:author="Author">
        <w:r w:rsidRPr="00EF4595">
          <w:rPr>
            <w:szCs w:val="17"/>
          </w:rPr>
          <w:t xml:space="preserve">WIPO Standard </w:t>
        </w:r>
        <w:r w:rsidRPr="00EF4595">
          <w:rPr>
            <w:szCs w:val="17"/>
          </w:rPr>
          <w:fldChar w:fldCharType="begin"/>
        </w:r>
        <w:r w:rsidRPr="00EF4595">
          <w:rPr>
            <w:szCs w:val="17"/>
          </w:rPr>
          <w:instrText>HYPERLINK "https://www.wipo.int/documents/d/standards/docs-en-03-10-c.pdf"</w:instrText>
        </w:r>
      </w:ins>
      <w:r w:rsidR="003F2825" w:rsidRPr="00EF4595">
        <w:rPr>
          <w:szCs w:val="17"/>
        </w:rPr>
      </w:r>
      <w:ins w:id="813" w:author="Author">
        <w:r w:rsidRPr="00EF4595">
          <w:rPr>
            <w:szCs w:val="17"/>
          </w:rPr>
          <w:fldChar w:fldCharType="separate"/>
        </w:r>
        <w:r w:rsidRPr="00EF4595">
          <w:rPr>
            <w:rStyle w:val="Hyperlink"/>
            <w:szCs w:val="17"/>
          </w:rPr>
          <w:t>ST.10/C</w:t>
        </w:r>
        <w:r w:rsidRPr="00EF4595">
          <w:rPr>
            <w:szCs w:val="17"/>
          </w:rPr>
          <w:fldChar w:fldCharType="end"/>
        </w:r>
        <w:r w:rsidRPr="00EF4595">
          <w:rPr>
            <w:szCs w:val="17"/>
          </w:rPr>
          <w:tab/>
          <w:t xml:space="preserve">Presentation of Bibliographic Data Components </w:t>
        </w:r>
      </w:ins>
    </w:p>
    <w:p w14:paraId="0C5D4090" w14:textId="1ED80CB3" w:rsidR="007414A2" w:rsidRPr="00CB704C" w:rsidRDefault="007414A2" w:rsidP="007414A2">
      <w:pPr>
        <w:spacing w:after="220"/>
        <w:ind w:left="2342" w:hanging="2342"/>
        <w:rPr>
          <w:ins w:id="814" w:author="Author"/>
          <w:rFonts w:eastAsia="Times New Roman"/>
          <w:kern w:val="0"/>
          <w:szCs w:val="17"/>
          <w14:ligatures w14:val="none"/>
          <w:rPrChange w:id="815" w:author="Author">
            <w:rPr>
              <w:ins w:id="816" w:author="Author"/>
              <w:szCs w:val="17"/>
            </w:rPr>
          </w:rPrChange>
        </w:rPr>
      </w:pPr>
      <w:ins w:id="817" w:author="Author">
        <w:r w:rsidRPr="00EF4595">
          <w:rPr>
            <w:szCs w:val="17"/>
          </w:rPr>
          <w:t xml:space="preserve">WIPO Standard </w:t>
        </w:r>
        <w:r w:rsidRPr="00EF4595">
          <w:rPr>
            <w:szCs w:val="17"/>
          </w:rPr>
          <w:fldChar w:fldCharType="begin"/>
        </w:r>
        <w:r w:rsidRPr="00EF4595">
          <w:rPr>
            <w:szCs w:val="17"/>
          </w:rPr>
          <w:instrText>HYPERLINK "https://www.wipo.int/documents/d/standards/docs-en-03-16-01.pdf"</w:instrText>
        </w:r>
      </w:ins>
      <w:r w:rsidR="003F2825" w:rsidRPr="00EF4595">
        <w:rPr>
          <w:szCs w:val="17"/>
        </w:rPr>
      </w:r>
      <w:ins w:id="818" w:author="Author">
        <w:r w:rsidRPr="00EF4595">
          <w:rPr>
            <w:szCs w:val="17"/>
          </w:rPr>
          <w:fldChar w:fldCharType="separate"/>
        </w:r>
        <w:r w:rsidRPr="00EF4595">
          <w:rPr>
            <w:rStyle w:val="Hyperlink"/>
            <w:szCs w:val="17"/>
          </w:rPr>
          <w:t>ST.16</w:t>
        </w:r>
        <w:r w:rsidRPr="00EF4595">
          <w:rPr>
            <w:szCs w:val="17"/>
          </w:rPr>
          <w:fldChar w:fldCharType="end"/>
        </w:r>
        <w:r w:rsidRPr="00EF4595">
          <w:rPr>
            <w:szCs w:val="17"/>
          </w:rPr>
          <w:tab/>
          <w:t>Recommended Standard Code for the Identification of Different Kinds of Patent Documents</w:t>
        </w:r>
      </w:ins>
    </w:p>
    <w:p w14:paraId="70827E7F" w14:textId="062D3A63" w:rsidR="007414A2" w:rsidRPr="00CB704C" w:rsidRDefault="007414A2" w:rsidP="007414A2">
      <w:pPr>
        <w:spacing w:after="220"/>
        <w:ind w:left="2342" w:hanging="2342"/>
        <w:rPr>
          <w:ins w:id="819" w:author="Author"/>
          <w:rFonts w:eastAsia="Times New Roman"/>
          <w:kern w:val="0"/>
          <w:szCs w:val="17"/>
          <w14:ligatures w14:val="none"/>
          <w:rPrChange w:id="820" w:author="Author">
            <w:rPr>
              <w:ins w:id="821" w:author="Author"/>
              <w:szCs w:val="17"/>
            </w:rPr>
          </w:rPrChange>
        </w:rPr>
      </w:pPr>
      <w:ins w:id="822" w:author="Author">
        <w:r w:rsidRPr="00EF4595">
          <w:rPr>
            <w:szCs w:val="17"/>
          </w:rPr>
          <w:t xml:space="preserve">WIPO Standard </w:t>
        </w:r>
        <w:r w:rsidRPr="00EF4595">
          <w:rPr>
            <w:szCs w:val="17"/>
          </w:rPr>
          <w:fldChar w:fldCharType="begin"/>
        </w:r>
        <w:r w:rsidRPr="00EF4595">
          <w:rPr>
            <w:szCs w:val="17"/>
          </w:rPr>
          <w:instrText>HYPERLINK "https://www.wipo.int/documents/d/standards/docs-en-03-36-01.pdf"</w:instrText>
        </w:r>
      </w:ins>
      <w:r w:rsidR="003F2825" w:rsidRPr="00EF4595">
        <w:rPr>
          <w:szCs w:val="17"/>
        </w:rPr>
      </w:r>
      <w:ins w:id="823" w:author="Author">
        <w:r w:rsidRPr="00EF4595">
          <w:rPr>
            <w:szCs w:val="17"/>
          </w:rPr>
          <w:fldChar w:fldCharType="separate"/>
        </w:r>
        <w:r w:rsidRPr="00EF4595">
          <w:rPr>
            <w:rStyle w:val="Hyperlink"/>
            <w:szCs w:val="17"/>
          </w:rPr>
          <w:t>ST.36</w:t>
        </w:r>
        <w:r w:rsidRPr="00EF4595">
          <w:rPr>
            <w:szCs w:val="17"/>
          </w:rPr>
          <w:fldChar w:fldCharType="end"/>
        </w:r>
        <w:r w:rsidRPr="00EF4595">
          <w:rPr>
            <w:szCs w:val="17"/>
          </w:rPr>
          <w:tab/>
          <w:t>Recommendation for the Processing of Patent Information Using XML (</w:t>
        </w:r>
        <w:proofErr w:type="spellStart"/>
        <w:r w:rsidRPr="00EF4595">
          <w:rPr>
            <w:szCs w:val="17"/>
          </w:rPr>
          <w:t>eXtensible</w:t>
        </w:r>
        <w:proofErr w:type="spellEnd"/>
        <w:r w:rsidRPr="00EF4595">
          <w:rPr>
            <w:szCs w:val="17"/>
          </w:rPr>
          <w:t xml:space="preserve"> Markup Language)</w:t>
        </w:r>
      </w:ins>
    </w:p>
    <w:p w14:paraId="28067360" w14:textId="0F80DBF0" w:rsidR="00A006EB" w:rsidRPr="00CB704C" w:rsidRDefault="007414A2" w:rsidP="00DF230A">
      <w:pPr>
        <w:spacing w:after="220"/>
        <w:ind w:left="2340" w:hanging="2340"/>
        <w:rPr>
          <w:ins w:id="824" w:author="Author"/>
          <w:rFonts w:eastAsia="Times New Roman"/>
          <w:kern w:val="0"/>
          <w:szCs w:val="17"/>
          <w14:ligatures w14:val="none"/>
          <w:rPrChange w:id="825" w:author="Author">
            <w:rPr>
              <w:ins w:id="826" w:author="Author"/>
              <w:szCs w:val="17"/>
            </w:rPr>
          </w:rPrChange>
        </w:rPr>
      </w:pPr>
      <w:ins w:id="827" w:author="Author">
        <w:r w:rsidRPr="00EF4595">
          <w:rPr>
            <w:szCs w:val="17"/>
          </w:rPr>
          <w:t xml:space="preserve">WIPO Standard </w:t>
        </w:r>
        <w:r w:rsidRPr="00EF4595">
          <w:rPr>
            <w:szCs w:val="17"/>
          </w:rPr>
          <w:fldChar w:fldCharType="begin"/>
        </w:r>
        <w:r w:rsidRPr="00EF4595">
          <w:rPr>
            <w:szCs w:val="17"/>
          </w:rPr>
          <w:instrText>HYPERLINK "https://www.wipo.int/documents/d/standards/docs-en-03-96-01.pdf"</w:instrText>
        </w:r>
      </w:ins>
      <w:r w:rsidR="003F2825" w:rsidRPr="00EF4595">
        <w:rPr>
          <w:szCs w:val="17"/>
        </w:rPr>
      </w:r>
      <w:ins w:id="828" w:author="Author">
        <w:r w:rsidRPr="00EF4595">
          <w:rPr>
            <w:szCs w:val="17"/>
          </w:rPr>
          <w:fldChar w:fldCharType="separate"/>
        </w:r>
        <w:r w:rsidRPr="00EF4595">
          <w:rPr>
            <w:rStyle w:val="Hyperlink"/>
            <w:szCs w:val="17"/>
          </w:rPr>
          <w:t>ST.96</w:t>
        </w:r>
        <w:r w:rsidRPr="00EF4595">
          <w:rPr>
            <w:szCs w:val="17"/>
          </w:rPr>
          <w:fldChar w:fldCharType="end"/>
        </w:r>
        <w:r w:rsidRPr="00EF4595">
          <w:rPr>
            <w:szCs w:val="17"/>
          </w:rPr>
          <w:tab/>
          <w:t>Recommendation for the Processing of Intellectual Property Information Using XML (</w:t>
        </w:r>
        <w:proofErr w:type="spellStart"/>
        <w:r w:rsidRPr="00EF4595">
          <w:rPr>
            <w:szCs w:val="17"/>
          </w:rPr>
          <w:t>eXtensible</w:t>
        </w:r>
        <w:proofErr w:type="spellEnd"/>
        <w:r w:rsidRPr="00EF4595">
          <w:rPr>
            <w:szCs w:val="17"/>
          </w:rPr>
          <w:t xml:space="preserve"> Markup Language)</w:t>
        </w:r>
      </w:ins>
    </w:p>
    <w:p w14:paraId="15EA468A" w14:textId="77777777" w:rsidR="0068241E" w:rsidRDefault="0068241E" w:rsidP="007414A2">
      <w:pPr>
        <w:pStyle w:val="ONUME"/>
        <w:numPr>
          <w:ilvl w:val="0"/>
          <w:numId w:val="0"/>
        </w:numPr>
        <w:spacing w:after="0"/>
        <w:ind w:left="5529"/>
        <w:rPr>
          <w:ins w:id="829" w:author="Author"/>
          <w:szCs w:val="17"/>
        </w:rPr>
      </w:pPr>
    </w:p>
    <w:p w14:paraId="4AA55DE8" w14:textId="77777777" w:rsidR="004C6942" w:rsidRDefault="004C6942" w:rsidP="00572B7F">
      <w:pPr>
        <w:pStyle w:val="ONUME"/>
        <w:numPr>
          <w:ilvl w:val="0"/>
          <w:numId w:val="0"/>
        </w:numPr>
        <w:spacing w:after="0"/>
        <w:ind w:left="5529"/>
        <w:rPr>
          <w:szCs w:val="17"/>
        </w:rPr>
      </w:pPr>
    </w:p>
    <w:p w14:paraId="534338B4" w14:textId="77777777" w:rsidR="0068241E" w:rsidRDefault="0068241E" w:rsidP="00572B7F">
      <w:pPr>
        <w:pStyle w:val="ONUME"/>
        <w:numPr>
          <w:ilvl w:val="0"/>
          <w:numId w:val="0"/>
        </w:numPr>
        <w:spacing w:after="0"/>
        <w:ind w:left="5529"/>
        <w:rPr>
          <w:szCs w:val="17"/>
        </w:rPr>
      </w:pPr>
    </w:p>
    <w:p w14:paraId="746BF2A3" w14:textId="6D5F209D" w:rsidR="007414A2" w:rsidRPr="000F068B" w:rsidRDefault="007414A2" w:rsidP="00372E5C">
      <w:pPr>
        <w:pStyle w:val="ONUME"/>
        <w:numPr>
          <w:ilvl w:val="0"/>
          <w:numId w:val="0"/>
        </w:numPr>
        <w:spacing w:after="0"/>
        <w:ind w:left="5533"/>
        <w:jc w:val="center"/>
        <w:rPr>
          <w:sz w:val="22"/>
          <w:szCs w:val="22"/>
        </w:rPr>
      </w:pPr>
      <w:r w:rsidRPr="000F068B">
        <w:rPr>
          <w:sz w:val="22"/>
          <w:szCs w:val="22"/>
        </w:rPr>
        <w:t xml:space="preserve">[Annex I </w:t>
      </w:r>
      <w:r w:rsidR="004579BA" w:rsidRPr="000F068B">
        <w:rPr>
          <w:sz w:val="22"/>
          <w:szCs w:val="22"/>
        </w:rPr>
        <w:t>of ST</w:t>
      </w:r>
      <w:r w:rsidR="00132385" w:rsidRPr="000F068B">
        <w:rPr>
          <w:sz w:val="22"/>
          <w:szCs w:val="22"/>
        </w:rPr>
        <w:t xml:space="preserve">.37 </w:t>
      </w:r>
      <w:r w:rsidRPr="000F068B">
        <w:rPr>
          <w:sz w:val="22"/>
          <w:szCs w:val="22"/>
        </w:rPr>
        <w:t>follows]</w:t>
      </w:r>
    </w:p>
    <w:p w14:paraId="1AE212DD" w14:textId="77777777" w:rsidR="00F01345" w:rsidRPr="00205FF3" w:rsidRDefault="00F01345">
      <w:pPr>
        <w:rPr>
          <w:rFonts w:eastAsia="Times New Roman"/>
          <w:kern w:val="0"/>
          <w:szCs w:val="17"/>
          <w14:ligatures w14:val="none"/>
        </w:rPr>
      </w:pPr>
      <w:r>
        <w:rPr>
          <w:szCs w:val="17"/>
        </w:rPr>
        <w:br w:type="page"/>
      </w:r>
    </w:p>
    <w:p w14:paraId="7AEE02E1" w14:textId="77777777" w:rsidR="00D83290" w:rsidRPr="00A524AA" w:rsidRDefault="00D83290">
      <w:pPr>
        <w:pStyle w:val="Heading1"/>
      </w:pPr>
      <w:bookmarkStart w:id="830" w:name="_ANNEX_I"/>
      <w:bookmarkStart w:id="831" w:name="_Toc183784427"/>
      <w:bookmarkStart w:id="832" w:name="_Toc207630931"/>
      <w:bookmarkEnd w:id="830"/>
      <w:r w:rsidRPr="00A524AA">
        <w:t>ANNEX I</w:t>
      </w:r>
      <w:bookmarkEnd w:id="831"/>
      <w:bookmarkEnd w:id="832"/>
    </w:p>
    <w:p w14:paraId="17F17444" w14:textId="77777777" w:rsidR="00D83290" w:rsidRPr="00CB704C" w:rsidRDefault="00D83290" w:rsidP="00D83290">
      <w:pPr>
        <w:widowControl w:val="0"/>
        <w:kinsoku w:val="0"/>
        <w:spacing w:after="340"/>
        <w:ind w:right="11"/>
        <w:jc w:val="center"/>
        <w:rPr>
          <w:rFonts w:eastAsia="Batang"/>
          <w:kern w:val="0"/>
          <w:szCs w:val="20"/>
          <w14:ligatures w14:val="none"/>
          <w:rPrChange w:id="833" w:author="Author">
            <w:rPr>
              <w:rFonts w:eastAsia="Batang"/>
            </w:rPr>
          </w:rPrChange>
        </w:rPr>
      </w:pPr>
      <w:r w:rsidRPr="00EF4595">
        <w:t>EXAMPLE OF A DEFINITION FILE</w:t>
      </w:r>
    </w:p>
    <w:p w14:paraId="250623C1" w14:textId="0CE0764B" w:rsidR="00D83290" w:rsidRPr="00CB704C" w:rsidRDefault="00D83290" w:rsidP="00D83290">
      <w:pPr>
        <w:spacing w:after="480"/>
        <w:ind w:right="11"/>
        <w:jc w:val="center"/>
        <w:rPr>
          <w:rFonts w:eastAsia="Times New Roman"/>
          <w:i/>
          <w:kern w:val="0"/>
          <w:szCs w:val="20"/>
          <w14:ligatures w14:val="none"/>
          <w:rPrChange w:id="834" w:author="Author">
            <w:rPr>
              <w:i/>
            </w:rPr>
          </w:rPrChange>
        </w:rPr>
      </w:pPr>
      <w:r w:rsidRPr="00EF4595">
        <w:rPr>
          <w:i/>
        </w:rPr>
        <w:t xml:space="preserve">Version </w:t>
      </w:r>
      <w:ins w:id="835" w:author="Author">
        <w:r w:rsidR="00753942" w:rsidRPr="00EF4595">
          <w:rPr>
            <w:i/>
          </w:rPr>
          <w:t>3.0</w:t>
        </w:r>
      </w:ins>
      <w:del w:id="836" w:author="Author">
        <w:r w:rsidRPr="007340B7" w:rsidDel="00753942">
          <w:rPr>
            <w:i/>
          </w:rPr>
          <w:delText>2.</w:delText>
        </w:r>
        <w:r w:rsidR="00BC2526" w:rsidRPr="00BB509F" w:rsidDel="00753942">
          <w:rPr>
            <w:rFonts w:cs="Times New Roman"/>
            <w:i/>
          </w:rPr>
          <w:delText>2</w:delText>
        </w:r>
      </w:del>
    </w:p>
    <w:p w14:paraId="77966ECA" w14:textId="09611553" w:rsidR="00D83290" w:rsidRPr="00EF4595" w:rsidRDefault="00D83290" w:rsidP="00D83290">
      <w:pPr>
        <w:spacing w:after="480"/>
        <w:ind w:right="11"/>
        <w:jc w:val="center"/>
        <w:rPr>
          <w:i/>
        </w:rPr>
      </w:pPr>
      <w:r w:rsidRPr="00EF4595">
        <w:rPr>
          <w:i/>
        </w:rPr>
        <w:t>Proposal presented for approval</w:t>
      </w:r>
      <w:r w:rsidRPr="007340B7">
        <w:rPr>
          <w:i/>
        </w:rPr>
        <w:t xml:space="preserve"> by the </w:t>
      </w:r>
      <w:r w:rsidRPr="00AF6B2F">
        <w:rPr>
          <w:i/>
        </w:rPr>
        <w:t>Committee on WIPO Standards (CWS)</w:t>
      </w:r>
      <w:r w:rsidRPr="00AF6B2F">
        <w:rPr>
          <w:i/>
        </w:rPr>
        <w:br/>
        <w:t xml:space="preserve">at its </w:t>
      </w:r>
      <w:r w:rsidR="00357CC3">
        <w:rPr>
          <w:i/>
        </w:rPr>
        <w:t>T</w:t>
      </w:r>
      <w:r w:rsidRPr="00AF6B2F">
        <w:rPr>
          <w:i/>
        </w:rPr>
        <w:t xml:space="preserve">hirteenth </w:t>
      </w:r>
      <w:r w:rsidR="00357CC3">
        <w:rPr>
          <w:i/>
        </w:rPr>
        <w:t>S</w:t>
      </w:r>
      <w:r w:rsidRPr="00AF6B2F">
        <w:rPr>
          <w:i/>
        </w:rPr>
        <w:t>ession</w:t>
      </w:r>
    </w:p>
    <w:p w14:paraId="612526C1" w14:textId="77777777" w:rsidR="00D83290" w:rsidRPr="0041505C" w:rsidRDefault="00D83290" w:rsidP="00994D7A">
      <w:pPr>
        <w:pStyle w:val="Heading2"/>
        <w:rPr>
          <w:u w:val="single"/>
        </w:rPr>
      </w:pPr>
      <w:bookmarkStart w:id="837" w:name="_Toc183784428"/>
      <w:bookmarkStart w:id="838" w:name="_Toc207630932"/>
      <w:r w:rsidRPr="0041505C">
        <w:rPr>
          <w:u w:val="single"/>
        </w:rPr>
        <w:t>Definition File for XX Authority File</w:t>
      </w:r>
      <w:bookmarkEnd w:id="837"/>
      <w:bookmarkEnd w:id="838"/>
    </w:p>
    <w:p w14:paraId="694C9F30" w14:textId="77777777" w:rsidR="00D83290" w:rsidRPr="00CB704C" w:rsidRDefault="00D83290" w:rsidP="00D83290">
      <w:pPr>
        <w:rPr>
          <w:rFonts w:eastAsia="Times New Roman"/>
          <w:kern w:val="0"/>
          <w:szCs w:val="20"/>
          <w14:ligatures w14:val="none"/>
          <w:rPrChange w:id="839" w:author="Author">
            <w:rPr/>
          </w:rPrChange>
        </w:rPr>
      </w:pPr>
      <w:r w:rsidRPr="00EF4595">
        <w:t>This definition file relates to the following authority file: XX_AF_20170322</w:t>
      </w:r>
    </w:p>
    <w:p w14:paraId="3B83F5EA" w14:textId="77777777" w:rsidR="00D83290" w:rsidRPr="0041505C" w:rsidRDefault="00D83290" w:rsidP="00994D7A">
      <w:pPr>
        <w:pStyle w:val="Heading3"/>
        <w:rPr>
          <w:u w:val="single"/>
        </w:rPr>
      </w:pPr>
      <w:bookmarkStart w:id="840" w:name="_Toc183784429"/>
      <w:bookmarkStart w:id="841" w:name="_Toc207630933"/>
      <w:r w:rsidRPr="0041505C">
        <w:rPr>
          <w:u w:val="single"/>
        </w:rPr>
        <w:t>Date of production</w:t>
      </w:r>
      <w:bookmarkEnd w:id="840"/>
      <w:bookmarkEnd w:id="841"/>
    </w:p>
    <w:p w14:paraId="507DE70D" w14:textId="77777777" w:rsidR="00D83290" w:rsidRPr="00CB704C" w:rsidRDefault="00D83290" w:rsidP="00D83290">
      <w:pPr>
        <w:rPr>
          <w:rFonts w:eastAsia="Times New Roman"/>
          <w:kern w:val="0"/>
          <w:szCs w:val="20"/>
          <w14:ligatures w14:val="none"/>
          <w:rPrChange w:id="842" w:author="Author">
            <w:rPr/>
          </w:rPrChange>
        </w:rPr>
      </w:pPr>
      <w:r w:rsidRPr="00EF4595">
        <w:t>2017-03-22</w:t>
      </w:r>
    </w:p>
    <w:p w14:paraId="0915BDC9" w14:textId="77777777" w:rsidR="00D83290" w:rsidRPr="0041505C" w:rsidRDefault="00D83290" w:rsidP="00994D7A">
      <w:pPr>
        <w:pStyle w:val="Heading3"/>
        <w:rPr>
          <w:u w:val="single"/>
        </w:rPr>
      </w:pPr>
      <w:bookmarkStart w:id="843" w:name="_Toc183784430"/>
      <w:bookmarkStart w:id="844" w:name="_Toc207630934"/>
      <w:r w:rsidRPr="0041505C">
        <w:rPr>
          <w:u w:val="single"/>
        </w:rPr>
        <w:t>Data coverage</w:t>
      </w:r>
      <w:bookmarkEnd w:id="843"/>
      <w:bookmarkEnd w:id="844"/>
    </w:p>
    <w:p w14:paraId="221E7641" w14:textId="77777777" w:rsidR="00D83290" w:rsidRPr="00CB704C" w:rsidRDefault="00D83290" w:rsidP="00D83290">
      <w:pPr>
        <w:spacing w:after="120"/>
        <w:rPr>
          <w:rFonts w:eastAsia="Times New Roman"/>
          <w:kern w:val="0"/>
          <w:szCs w:val="20"/>
          <w14:ligatures w14:val="none"/>
          <w:rPrChange w:id="845" w:author="Author">
            <w:rPr/>
          </w:rPrChange>
        </w:rPr>
      </w:pPr>
      <w:r w:rsidRPr="00EF4595">
        <w:t>Public XX documents from 1974-01-01 to 2016-12-31.</w:t>
      </w:r>
    </w:p>
    <w:p w14:paraId="05AB51DE" w14:textId="77777777" w:rsidR="00D83290" w:rsidRPr="00CB704C" w:rsidRDefault="00D83290" w:rsidP="00D83290">
      <w:pPr>
        <w:spacing w:after="120"/>
        <w:rPr>
          <w:rFonts w:eastAsia="Times New Roman"/>
          <w:kern w:val="0"/>
          <w:szCs w:val="20"/>
          <w14:ligatures w14:val="none"/>
          <w:rPrChange w:id="846" w:author="Author">
            <w:rPr/>
          </w:rPrChange>
        </w:rPr>
      </w:pPr>
      <w:r w:rsidRPr="00EF4595">
        <w:t xml:space="preserve">The XX authority file lists all XX </w:t>
      </w:r>
      <w:proofErr w:type="gramStart"/>
      <w:r w:rsidRPr="00EF4595">
        <w:t>patent</w:t>
      </w:r>
      <w:proofErr w:type="gramEnd"/>
      <w:r w:rsidRPr="00EF4595">
        <w:t xml:space="preserve"> and</w:t>
      </w:r>
      <w:ins w:id="847" w:author="Author">
        <w:r w:rsidRPr="00EF4595">
          <w:rPr>
            <w:szCs w:val="17"/>
          </w:rPr>
          <w:t>, if applicable,</w:t>
        </w:r>
      </w:ins>
      <w:r w:rsidRPr="00EF4595">
        <w:t xml:space="preserve"> XX utility model publications.</w:t>
      </w:r>
    </w:p>
    <w:p w14:paraId="1870523F" w14:textId="6B187BD4" w:rsidR="00D83290" w:rsidRPr="00CB704C" w:rsidRDefault="00D83290" w:rsidP="00D83290">
      <w:pPr>
        <w:spacing w:after="120"/>
        <w:rPr>
          <w:rFonts w:eastAsia="Times New Roman"/>
          <w:kern w:val="0"/>
          <w:szCs w:val="20"/>
          <w14:ligatures w14:val="none"/>
          <w:rPrChange w:id="848" w:author="Author">
            <w:rPr/>
          </w:rPrChange>
        </w:rPr>
      </w:pPr>
      <w:r w:rsidRPr="00EF4595">
        <w:t xml:space="preserve">Coverage according to document type and kind-of-document code (see </w:t>
      </w:r>
      <w:r>
        <w:fldChar w:fldCharType="begin"/>
      </w:r>
      <w:ins w:id="849" w:author="Author" w:date="2025-10-23T18:00:00Z" w16du:dateUtc="2025-10-23T16:00:00Z">
        <w:r w:rsidR="0071761C">
          <w:instrText>HYPERLINK "http://www.wipo.int/standards/en/pdf/07-03-02.pdf"</w:instrText>
        </w:r>
      </w:ins>
      <w:del w:id="850" w:author="Author" w:date="2025-10-23T18:00:00Z" w16du:dateUtc="2025-10-23T16:00:00Z">
        <w:r w:rsidDel="0071761C">
          <w:delInstrText>HYPERLINK "http://www.wipo.int/standards/en/pdf/07-03-02.pdf"</w:delInstrText>
        </w:r>
      </w:del>
      <w:r>
        <w:fldChar w:fldCharType="separate"/>
      </w:r>
      <w:del w:id="851" w:author="Author" w:date="2025-10-23T18:00:00Z" w16du:dateUtc="2025-10-23T16:00:00Z">
        <w:r w:rsidRPr="00EF4595" w:rsidDel="0071761C">
          <w:rPr>
            <w:rStyle w:val="Hyperlink"/>
            <w:color w:val="0070C0"/>
          </w:rPr>
          <w:delText>Part 7.3 of the WIPO Handbook</w:delText>
        </w:r>
      </w:del>
      <w:ins w:id="852" w:author="Author" w:date="2025-10-23T18:00:00Z" w16du:dateUtc="2025-10-23T16:00:00Z">
        <w:r w:rsidR="0071761C">
          <w:rPr>
            <w:rStyle w:val="Hyperlink"/>
            <w:color w:val="0070C0"/>
          </w:rPr>
          <w:t>Part 7.3.2 of the WIPO Handbook</w:t>
        </w:r>
      </w:ins>
      <w:r>
        <w:fldChar w:fldCharType="end"/>
      </w:r>
      <w:r w:rsidRPr="00F23288">
        <w:rPr>
          <w:szCs w:val="17"/>
        </w:rPr>
        <w:t xml:space="preserve"> </w:t>
      </w:r>
      <w:r w:rsidRPr="00847FD0">
        <w:rPr>
          <w:szCs w:val="17"/>
        </w:rPr>
        <w:t>for details on kind codes):</w:t>
      </w:r>
    </w:p>
    <w:tbl>
      <w:tblPr>
        <w:tblStyle w:val="TableGrid1"/>
        <w:tblW w:w="0" w:type="auto"/>
        <w:jc w:val="center"/>
        <w:tblLook w:val="04A0" w:firstRow="1" w:lastRow="0" w:firstColumn="1" w:lastColumn="0" w:noHBand="0" w:noVBand="1"/>
      </w:tblPr>
      <w:tblGrid>
        <w:gridCol w:w="3080"/>
        <w:gridCol w:w="1564"/>
        <w:gridCol w:w="1372"/>
      </w:tblGrid>
      <w:tr w:rsidR="00D83290" w:rsidRPr="00EE3E07" w14:paraId="7A72BCD5" w14:textId="77777777" w:rsidTr="00B62847">
        <w:trPr>
          <w:jc w:val="center"/>
        </w:trPr>
        <w:tc>
          <w:tcPr>
            <w:tcW w:w="3080" w:type="dxa"/>
            <w:shd w:val="clear" w:color="auto" w:fill="D9D9D9" w:themeFill="background1" w:themeFillShade="D9"/>
          </w:tcPr>
          <w:p w14:paraId="280FEEE4" w14:textId="77777777" w:rsidR="00D83290" w:rsidRPr="00D008A3" w:rsidRDefault="00D83290" w:rsidP="00B62847">
            <w:pPr>
              <w:jc w:val="center"/>
              <w:rPr>
                <w:rFonts w:ascii="Arial" w:hAnsi="Arial" w:cs="Arial"/>
                <w:b/>
                <w:sz w:val="17"/>
                <w:szCs w:val="17"/>
                <w:lang w:val="en-US"/>
                <w:rPrChange w:id="853" w:author="Author">
                  <w:rPr>
                    <w:b/>
                    <w:sz w:val="17"/>
                  </w:rPr>
                </w:rPrChange>
              </w:rPr>
            </w:pPr>
            <w:r w:rsidRPr="00D008A3">
              <w:rPr>
                <w:rFonts w:ascii="Arial" w:hAnsi="Arial" w:cs="Arial"/>
                <w:b/>
                <w:sz w:val="17"/>
                <w:szCs w:val="17"/>
              </w:rPr>
              <w:t>Type</w:t>
            </w:r>
          </w:p>
        </w:tc>
        <w:tc>
          <w:tcPr>
            <w:tcW w:w="1564" w:type="dxa"/>
            <w:shd w:val="clear" w:color="auto" w:fill="D9D9D9" w:themeFill="background1" w:themeFillShade="D9"/>
          </w:tcPr>
          <w:p w14:paraId="064C568E" w14:textId="77777777" w:rsidR="00D83290" w:rsidRPr="00D008A3" w:rsidRDefault="00D83290" w:rsidP="00B62847">
            <w:pPr>
              <w:jc w:val="center"/>
              <w:rPr>
                <w:rFonts w:ascii="Arial" w:hAnsi="Arial" w:cs="Arial"/>
                <w:b/>
                <w:sz w:val="17"/>
                <w:szCs w:val="17"/>
                <w:lang w:val="en-US"/>
                <w:rPrChange w:id="854" w:author="Author">
                  <w:rPr>
                    <w:b/>
                    <w:sz w:val="17"/>
                  </w:rPr>
                </w:rPrChange>
              </w:rPr>
            </w:pPr>
            <w:r w:rsidRPr="00D008A3">
              <w:rPr>
                <w:rFonts w:ascii="Arial" w:hAnsi="Arial" w:cs="Arial"/>
                <w:b/>
                <w:sz w:val="17"/>
                <w:szCs w:val="17"/>
              </w:rPr>
              <w:t>Kind Code</w:t>
            </w:r>
          </w:p>
        </w:tc>
        <w:tc>
          <w:tcPr>
            <w:tcW w:w="1372" w:type="dxa"/>
            <w:shd w:val="clear" w:color="auto" w:fill="D9D9D9" w:themeFill="background1" w:themeFillShade="D9"/>
          </w:tcPr>
          <w:p w14:paraId="39A14221" w14:textId="77777777" w:rsidR="00D83290" w:rsidRPr="00D008A3" w:rsidRDefault="00D83290" w:rsidP="00B62847">
            <w:pPr>
              <w:jc w:val="center"/>
              <w:rPr>
                <w:rFonts w:ascii="Arial" w:hAnsi="Arial" w:cs="Arial"/>
                <w:b/>
                <w:sz w:val="17"/>
                <w:szCs w:val="17"/>
                <w:lang w:val="en-US"/>
                <w:rPrChange w:id="855" w:author="Author">
                  <w:rPr>
                    <w:b/>
                    <w:sz w:val="17"/>
                  </w:rPr>
                </w:rPrChange>
              </w:rPr>
            </w:pPr>
            <w:r w:rsidRPr="00D008A3">
              <w:rPr>
                <w:rFonts w:ascii="Arial" w:hAnsi="Arial" w:cs="Arial"/>
                <w:b/>
                <w:sz w:val="17"/>
                <w:szCs w:val="17"/>
              </w:rPr>
              <w:t>Total</w:t>
            </w:r>
          </w:p>
        </w:tc>
      </w:tr>
      <w:tr w:rsidR="00D83290" w:rsidRPr="00EE3E07" w14:paraId="0B47FC48" w14:textId="77777777" w:rsidTr="00B62847">
        <w:trPr>
          <w:jc w:val="center"/>
        </w:trPr>
        <w:tc>
          <w:tcPr>
            <w:tcW w:w="3080" w:type="dxa"/>
          </w:tcPr>
          <w:p w14:paraId="1EC33735" w14:textId="77777777" w:rsidR="00D83290" w:rsidRPr="00D008A3" w:rsidRDefault="00D83290" w:rsidP="00B62847">
            <w:pPr>
              <w:rPr>
                <w:rFonts w:ascii="Arial" w:hAnsi="Arial" w:cs="Arial"/>
                <w:sz w:val="17"/>
                <w:szCs w:val="17"/>
                <w:lang w:val="en-US"/>
                <w:rPrChange w:id="856" w:author="Author">
                  <w:rPr>
                    <w:sz w:val="17"/>
                  </w:rPr>
                </w:rPrChange>
              </w:rPr>
            </w:pPr>
            <w:r w:rsidRPr="00D008A3">
              <w:rPr>
                <w:rFonts w:ascii="Arial" w:hAnsi="Arial" w:cs="Arial"/>
                <w:sz w:val="17"/>
                <w:szCs w:val="17"/>
              </w:rPr>
              <w:t>Patent Application</w:t>
            </w:r>
          </w:p>
        </w:tc>
        <w:tc>
          <w:tcPr>
            <w:tcW w:w="1564" w:type="dxa"/>
          </w:tcPr>
          <w:p w14:paraId="4229C199" w14:textId="77777777" w:rsidR="00D83290" w:rsidRPr="00D008A3" w:rsidRDefault="00D83290" w:rsidP="00B62847">
            <w:pPr>
              <w:jc w:val="center"/>
              <w:rPr>
                <w:rFonts w:ascii="Arial" w:hAnsi="Arial" w:cs="Arial"/>
                <w:sz w:val="17"/>
                <w:szCs w:val="17"/>
                <w:lang w:val="en-US"/>
                <w:rPrChange w:id="857" w:author="Author">
                  <w:rPr>
                    <w:sz w:val="17"/>
                  </w:rPr>
                </w:rPrChange>
              </w:rPr>
            </w:pPr>
            <w:r w:rsidRPr="00D008A3">
              <w:rPr>
                <w:rFonts w:ascii="Arial" w:hAnsi="Arial" w:cs="Arial"/>
                <w:sz w:val="17"/>
                <w:szCs w:val="17"/>
              </w:rPr>
              <w:t>A1</w:t>
            </w:r>
          </w:p>
        </w:tc>
        <w:tc>
          <w:tcPr>
            <w:tcW w:w="1372" w:type="dxa"/>
          </w:tcPr>
          <w:p w14:paraId="56F4E026" w14:textId="77777777" w:rsidR="00D83290" w:rsidRPr="00D008A3" w:rsidRDefault="00D83290" w:rsidP="00B62847">
            <w:pPr>
              <w:jc w:val="right"/>
              <w:rPr>
                <w:rFonts w:ascii="Arial" w:hAnsi="Arial" w:cs="Arial"/>
                <w:sz w:val="17"/>
                <w:szCs w:val="17"/>
                <w:lang w:val="en-US"/>
                <w:rPrChange w:id="858" w:author="Author">
                  <w:rPr>
                    <w:sz w:val="17"/>
                  </w:rPr>
                </w:rPrChange>
              </w:rPr>
            </w:pPr>
            <w:r w:rsidRPr="00D008A3">
              <w:rPr>
                <w:rFonts w:ascii="Arial" w:hAnsi="Arial" w:cs="Arial"/>
                <w:sz w:val="17"/>
                <w:szCs w:val="17"/>
              </w:rPr>
              <w:t>125.568</w:t>
            </w:r>
          </w:p>
        </w:tc>
      </w:tr>
      <w:tr w:rsidR="00D83290" w:rsidRPr="00EE3E07" w14:paraId="4475D779" w14:textId="77777777" w:rsidTr="00B62847">
        <w:trPr>
          <w:jc w:val="center"/>
        </w:trPr>
        <w:tc>
          <w:tcPr>
            <w:tcW w:w="3080" w:type="dxa"/>
          </w:tcPr>
          <w:p w14:paraId="63A60DE7" w14:textId="77777777" w:rsidR="00D83290" w:rsidRPr="00D008A3" w:rsidRDefault="00D83290" w:rsidP="00B62847">
            <w:pPr>
              <w:rPr>
                <w:rFonts w:ascii="Arial" w:hAnsi="Arial" w:cs="Arial"/>
                <w:sz w:val="17"/>
                <w:szCs w:val="17"/>
                <w:lang w:val="en-US"/>
                <w:rPrChange w:id="859" w:author="Author">
                  <w:rPr>
                    <w:sz w:val="17"/>
                  </w:rPr>
                </w:rPrChange>
              </w:rPr>
            </w:pPr>
            <w:r w:rsidRPr="00D008A3">
              <w:rPr>
                <w:rFonts w:ascii="Arial" w:hAnsi="Arial" w:cs="Arial"/>
                <w:sz w:val="17"/>
                <w:szCs w:val="17"/>
              </w:rPr>
              <w:t>Patent Application</w:t>
            </w:r>
          </w:p>
        </w:tc>
        <w:tc>
          <w:tcPr>
            <w:tcW w:w="1564" w:type="dxa"/>
          </w:tcPr>
          <w:p w14:paraId="74703626" w14:textId="77777777" w:rsidR="00D83290" w:rsidRPr="00D008A3" w:rsidRDefault="00D83290" w:rsidP="00B62847">
            <w:pPr>
              <w:jc w:val="center"/>
              <w:rPr>
                <w:rFonts w:ascii="Arial" w:hAnsi="Arial" w:cs="Arial"/>
                <w:sz w:val="17"/>
                <w:szCs w:val="17"/>
                <w:lang w:val="en-US"/>
                <w:rPrChange w:id="860" w:author="Author">
                  <w:rPr>
                    <w:sz w:val="17"/>
                  </w:rPr>
                </w:rPrChange>
              </w:rPr>
            </w:pPr>
            <w:r w:rsidRPr="00D008A3">
              <w:rPr>
                <w:rFonts w:ascii="Arial" w:hAnsi="Arial" w:cs="Arial"/>
                <w:sz w:val="17"/>
                <w:szCs w:val="17"/>
              </w:rPr>
              <w:t>A2</w:t>
            </w:r>
          </w:p>
        </w:tc>
        <w:tc>
          <w:tcPr>
            <w:tcW w:w="1372" w:type="dxa"/>
          </w:tcPr>
          <w:p w14:paraId="0FDA4AD7" w14:textId="77777777" w:rsidR="00D83290" w:rsidRPr="00D008A3" w:rsidRDefault="00D83290" w:rsidP="00B62847">
            <w:pPr>
              <w:jc w:val="right"/>
              <w:rPr>
                <w:rFonts w:ascii="Arial" w:hAnsi="Arial" w:cs="Arial"/>
                <w:sz w:val="17"/>
                <w:szCs w:val="17"/>
                <w:lang w:val="en-US"/>
                <w:rPrChange w:id="861" w:author="Author">
                  <w:rPr>
                    <w:sz w:val="17"/>
                  </w:rPr>
                </w:rPrChange>
              </w:rPr>
            </w:pPr>
            <w:r w:rsidRPr="00D008A3">
              <w:rPr>
                <w:rFonts w:ascii="Arial" w:hAnsi="Arial" w:cs="Arial"/>
                <w:sz w:val="17"/>
                <w:szCs w:val="17"/>
              </w:rPr>
              <w:t>96.430</w:t>
            </w:r>
          </w:p>
        </w:tc>
      </w:tr>
      <w:tr w:rsidR="00D83290" w:rsidRPr="00EE3E07" w14:paraId="4A4A04EC" w14:textId="77777777" w:rsidTr="00B62847">
        <w:trPr>
          <w:jc w:val="center"/>
        </w:trPr>
        <w:tc>
          <w:tcPr>
            <w:tcW w:w="3080" w:type="dxa"/>
          </w:tcPr>
          <w:p w14:paraId="77D80DBA" w14:textId="77777777" w:rsidR="00D83290" w:rsidRPr="00D008A3" w:rsidRDefault="00D83290" w:rsidP="00B62847">
            <w:pPr>
              <w:rPr>
                <w:rFonts w:ascii="Arial" w:hAnsi="Arial" w:cs="Arial"/>
                <w:sz w:val="17"/>
                <w:szCs w:val="17"/>
                <w:lang w:val="en-US"/>
                <w:rPrChange w:id="862" w:author="Author">
                  <w:rPr>
                    <w:sz w:val="17"/>
                  </w:rPr>
                </w:rPrChange>
              </w:rPr>
            </w:pPr>
            <w:r w:rsidRPr="00D008A3">
              <w:rPr>
                <w:rFonts w:ascii="Arial" w:hAnsi="Arial" w:cs="Arial"/>
                <w:sz w:val="17"/>
                <w:szCs w:val="17"/>
              </w:rPr>
              <w:t>Patent Granted</w:t>
            </w:r>
          </w:p>
        </w:tc>
        <w:tc>
          <w:tcPr>
            <w:tcW w:w="1564" w:type="dxa"/>
          </w:tcPr>
          <w:p w14:paraId="3693916E" w14:textId="77777777" w:rsidR="00D83290" w:rsidRPr="00D008A3" w:rsidRDefault="00D83290" w:rsidP="00B62847">
            <w:pPr>
              <w:jc w:val="center"/>
              <w:rPr>
                <w:rFonts w:ascii="Arial" w:hAnsi="Arial" w:cs="Arial"/>
                <w:sz w:val="17"/>
                <w:szCs w:val="17"/>
                <w:lang w:val="en-US"/>
                <w:rPrChange w:id="863" w:author="Author">
                  <w:rPr>
                    <w:sz w:val="17"/>
                  </w:rPr>
                </w:rPrChange>
              </w:rPr>
            </w:pPr>
            <w:r w:rsidRPr="00D008A3">
              <w:rPr>
                <w:rFonts w:ascii="Arial" w:hAnsi="Arial" w:cs="Arial"/>
                <w:sz w:val="17"/>
                <w:szCs w:val="17"/>
              </w:rPr>
              <w:t>B1</w:t>
            </w:r>
          </w:p>
        </w:tc>
        <w:tc>
          <w:tcPr>
            <w:tcW w:w="1372" w:type="dxa"/>
          </w:tcPr>
          <w:p w14:paraId="563F0259" w14:textId="77777777" w:rsidR="00D83290" w:rsidRPr="00D008A3" w:rsidRDefault="00D83290" w:rsidP="00B62847">
            <w:pPr>
              <w:jc w:val="right"/>
              <w:rPr>
                <w:rFonts w:ascii="Arial" w:hAnsi="Arial" w:cs="Arial"/>
                <w:sz w:val="17"/>
                <w:szCs w:val="17"/>
                <w:lang w:val="en-US"/>
                <w:rPrChange w:id="864" w:author="Author">
                  <w:rPr>
                    <w:sz w:val="17"/>
                  </w:rPr>
                </w:rPrChange>
              </w:rPr>
            </w:pPr>
            <w:r w:rsidRPr="00D008A3">
              <w:rPr>
                <w:rFonts w:ascii="Arial" w:hAnsi="Arial" w:cs="Arial"/>
                <w:sz w:val="17"/>
                <w:szCs w:val="17"/>
              </w:rPr>
              <w:t>144.879</w:t>
            </w:r>
          </w:p>
        </w:tc>
      </w:tr>
      <w:tr w:rsidR="00D83290" w:rsidRPr="00EE3E07" w14:paraId="3DB0875A" w14:textId="77777777" w:rsidTr="00B62847">
        <w:trPr>
          <w:jc w:val="center"/>
        </w:trPr>
        <w:tc>
          <w:tcPr>
            <w:tcW w:w="3080" w:type="dxa"/>
          </w:tcPr>
          <w:p w14:paraId="14AB9D7D" w14:textId="77777777" w:rsidR="00D83290" w:rsidRPr="00D008A3" w:rsidRDefault="00D83290" w:rsidP="00B62847">
            <w:pPr>
              <w:rPr>
                <w:rFonts w:ascii="Arial" w:hAnsi="Arial" w:cs="Arial"/>
                <w:sz w:val="17"/>
                <w:szCs w:val="17"/>
                <w:lang w:val="en-US"/>
                <w:rPrChange w:id="865" w:author="Author">
                  <w:rPr>
                    <w:sz w:val="17"/>
                  </w:rPr>
                </w:rPrChange>
              </w:rPr>
            </w:pPr>
            <w:r w:rsidRPr="00D008A3">
              <w:rPr>
                <w:rFonts w:ascii="Arial" w:hAnsi="Arial" w:cs="Arial"/>
                <w:sz w:val="17"/>
                <w:szCs w:val="17"/>
              </w:rPr>
              <w:t>Utility Model Application</w:t>
            </w:r>
          </w:p>
        </w:tc>
        <w:tc>
          <w:tcPr>
            <w:tcW w:w="1564" w:type="dxa"/>
          </w:tcPr>
          <w:p w14:paraId="16C59064" w14:textId="77777777" w:rsidR="00D83290" w:rsidRPr="00D008A3" w:rsidRDefault="00D83290" w:rsidP="00B62847">
            <w:pPr>
              <w:jc w:val="center"/>
              <w:rPr>
                <w:rFonts w:ascii="Arial" w:hAnsi="Arial" w:cs="Arial"/>
                <w:sz w:val="17"/>
                <w:szCs w:val="17"/>
                <w:lang w:val="en-US"/>
                <w:rPrChange w:id="866" w:author="Author">
                  <w:rPr>
                    <w:sz w:val="17"/>
                  </w:rPr>
                </w:rPrChange>
              </w:rPr>
            </w:pPr>
            <w:r w:rsidRPr="00D008A3">
              <w:rPr>
                <w:rFonts w:ascii="Arial" w:hAnsi="Arial" w:cs="Arial"/>
                <w:sz w:val="17"/>
                <w:szCs w:val="17"/>
              </w:rPr>
              <w:t>U</w:t>
            </w:r>
          </w:p>
        </w:tc>
        <w:tc>
          <w:tcPr>
            <w:tcW w:w="1372" w:type="dxa"/>
          </w:tcPr>
          <w:p w14:paraId="344106D9" w14:textId="77777777" w:rsidR="00D83290" w:rsidRPr="00D008A3" w:rsidRDefault="00D83290" w:rsidP="00B62847">
            <w:pPr>
              <w:jc w:val="right"/>
              <w:rPr>
                <w:rFonts w:ascii="Arial" w:hAnsi="Arial" w:cs="Arial"/>
                <w:sz w:val="17"/>
                <w:szCs w:val="17"/>
                <w:lang w:val="en-US"/>
                <w:rPrChange w:id="867" w:author="Author">
                  <w:rPr>
                    <w:sz w:val="17"/>
                  </w:rPr>
                </w:rPrChange>
              </w:rPr>
            </w:pPr>
            <w:r w:rsidRPr="00D008A3">
              <w:rPr>
                <w:rFonts w:ascii="Arial" w:hAnsi="Arial" w:cs="Arial"/>
                <w:sz w:val="17"/>
                <w:szCs w:val="17"/>
              </w:rPr>
              <w:t>24.332</w:t>
            </w:r>
          </w:p>
        </w:tc>
      </w:tr>
      <w:tr w:rsidR="00D83290" w:rsidRPr="00EE3E07" w14:paraId="3AF49FEC" w14:textId="77777777" w:rsidTr="00B62847">
        <w:trPr>
          <w:jc w:val="center"/>
        </w:trPr>
        <w:tc>
          <w:tcPr>
            <w:tcW w:w="3080" w:type="dxa"/>
          </w:tcPr>
          <w:p w14:paraId="38455D57" w14:textId="77777777" w:rsidR="00D83290" w:rsidRPr="00D008A3" w:rsidRDefault="00D83290" w:rsidP="00B62847">
            <w:pPr>
              <w:rPr>
                <w:rFonts w:ascii="Arial" w:hAnsi="Arial" w:cs="Arial"/>
                <w:sz w:val="17"/>
                <w:szCs w:val="17"/>
                <w:lang w:val="en-US"/>
                <w:rPrChange w:id="868" w:author="Author">
                  <w:rPr>
                    <w:sz w:val="17"/>
                  </w:rPr>
                </w:rPrChange>
              </w:rPr>
            </w:pPr>
            <w:r w:rsidRPr="00D008A3">
              <w:rPr>
                <w:rFonts w:ascii="Arial" w:hAnsi="Arial" w:cs="Arial"/>
                <w:sz w:val="17"/>
                <w:szCs w:val="17"/>
              </w:rPr>
              <w:t>Utility Model Examined</w:t>
            </w:r>
          </w:p>
        </w:tc>
        <w:tc>
          <w:tcPr>
            <w:tcW w:w="1564" w:type="dxa"/>
          </w:tcPr>
          <w:p w14:paraId="581A9DAF" w14:textId="77777777" w:rsidR="00D83290" w:rsidRPr="00D008A3" w:rsidRDefault="00D83290" w:rsidP="00B62847">
            <w:pPr>
              <w:jc w:val="center"/>
              <w:rPr>
                <w:rFonts w:ascii="Arial" w:hAnsi="Arial" w:cs="Arial"/>
                <w:sz w:val="17"/>
                <w:szCs w:val="17"/>
                <w:lang w:val="en-US"/>
                <w:rPrChange w:id="869" w:author="Author">
                  <w:rPr>
                    <w:sz w:val="17"/>
                  </w:rPr>
                </w:rPrChange>
              </w:rPr>
            </w:pPr>
            <w:r w:rsidRPr="00D008A3">
              <w:rPr>
                <w:rFonts w:ascii="Arial" w:hAnsi="Arial" w:cs="Arial"/>
                <w:sz w:val="17"/>
                <w:szCs w:val="17"/>
              </w:rPr>
              <w:t>Y1</w:t>
            </w:r>
          </w:p>
        </w:tc>
        <w:tc>
          <w:tcPr>
            <w:tcW w:w="1372" w:type="dxa"/>
          </w:tcPr>
          <w:p w14:paraId="10201C91" w14:textId="77777777" w:rsidR="00D83290" w:rsidRPr="00D008A3" w:rsidRDefault="00D83290" w:rsidP="00B62847">
            <w:pPr>
              <w:jc w:val="right"/>
              <w:rPr>
                <w:rFonts w:ascii="Arial" w:hAnsi="Arial" w:cs="Arial"/>
                <w:sz w:val="17"/>
                <w:szCs w:val="17"/>
                <w:lang w:val="en-US"/>
                <w:rPrChange w:id="870" w:author="Author">
                  <w:rPr>
                    <w:sz w:val="17"/>
                  </w:rPr>
                </w:rPrChange>
              </w:rPr>
            </w:pPr>
            <w:r w:rsidRPr="00D008A3">
              <w:rPr>
                <w:rFonts w:ascii="Arial" w:hAnsi="Arial" w:cs="Arial"/>
                <w:sz w:val="17"/>
                <w:szCs w:val="17"/>
              </w:rPr>
              <w:t>18.445</w:t>
            </w:r>
          </w:p>
        </w:tc>
      </w:tr>
    </w:tbl>
    <w:p w14:paraId="55A7F1E1" w14:textId="77777777" w:rsidR="00D83290" w:rsidRPr="00CB704C" w:rsidRDefault="00D83290" w:rsidP="00D83290">
      <w:pPr>
        <w:spacing w:before="120" w:after="220"/>
        <w:rPr>
          <w:rFonts w:eastAsia="Times New Roman"/>
          <w:kern w:val="0"/>
          <w:szCs w:val="20"/>
          <w14:ligatures w14:val="none"/>
          <w:rPrChange w:id="871" w:author="Author">
            <w:rPr/>
          </w:rPrChange>
        </w:rPr>
      </w:pPr>
      <w:r w:rsidRPr="00EF4595">
        <w:t>A detailed (annual) data-coverage can be found online at http://www.XX-office.org/coverage.</w:t>
      </w:r>
    </w:p>
    <w:p w14:paraId="26F73A14" w14:textId="77777777" w:rsidR="00D83290" w:rsidRPr="00350F3F" w:rsidRDefault="00D83290" w:rsidP="00994D7A">
      <w:pPr>
        <w:pStyle w:val="Heading3"/>
        <w:rPr>
          <w:u w:val="single"/>
        </w:rPr>
      </w:pPr>
      <w:bookmarkStart w:id="872" w:name="_Toc183784431"/>
      <w:bookmarkStart w:id="873" w:name="_Toc207630935"/>
      <w:r w:rsidRPr="00350F3F">
        <w:rPr>
          <w:u w:val="single"/>
        </w:rPr>
        <w:t>Used options</w:t>
      </w:r>
      <w:bookmarkEnd w:id="872"/>
      <w:bookmarkEnd w:id="873"/>
    </w:p>
    <w:p w14:paraId="757BD5F9" w14:textId="77777777" w:rsidR="00D83290" w:rsidRPr="006F6A4A" w:rsidRDefault="00D83290" w:rsidP="00CA1CD8">
      <w:pPr>
        <w:pStyle w:val="ListParagraph"/>
        <w:numPr>
          <w:ilvl w:val="0"/>
          <w:numId w:val="16"/>
        </w:numPr>
        <w:spacing w:after="0" w:line="240" w:lineRule="auto"/>
      </w:pPr>
      <w:r w:rsidRPr="006F6A4A">
        <w:t>Application information is provided where available</w:t>
      </w:r>
    </w:p>
    <w:p w14:paraId="2ACCA0F4" w14:textId="77777777" w:rsidR="00D83290" w:rsidRPr="006F6A4A" w:rsidRDefault="00D83290" w:rsidP="00CA1CD8">
      <w:pPr>
        <w:pStyle w:val="ListParagraph"/>
        <w:numPr>
          <w:ilvl w:val="0"/>
          <w:numId w:val="16"/>
        </w:numPr>
        <w:spacing w:after="0" w:line="240" w:lineRule="auto"/>
        <w:rPr>
          <w:color w:val="000000"/>
          <w:u w:val="single"/>
        </w:rPr>
      </w:pPr>
      <w:r w:rsidRPr="006F6A4A">
        <w:t>Priority data not included</w:t>
      </w:r>
    </w:p>
    <w:p w14:paraId="07476EE9" w14:textId="77777777" w:rsidR="00D83290" w:rsidRPr="006F6A4A" w:rsidRDefault="00D83290" w:rsidP="00CA1CD8">
      <w:pPr>
        <w:pStyle w:val="ListParagraph"/>
        <w:numPr>
          <w:ilvl w:val="0"/>
          <w:numId w:val="16"/>
        </w:numPr>
        <w:spacing w:after="0" w:line="240" w:lineRule="auto"/>
      </w:pPr>
      <w:r w:rsidRPr="006F6A4A">
        <w:t xml:space="preserve">Availability of abstract, description and claims of the publication in text-searchable format is provided </w:t>
      </w:r>
    </w:p>
    <w:p w14:paraId="5A7691F2" w14:textId="33FCC0F3" w:rsidR="00D83290" w:rsidRPr="006F6A4A" w:rsidRDefault="00807B26">
      <w:pPr>
        <w:pStyle w:val="ListParagraph"/>
        <w:numPr>
          <w:ilvl w:val="0"/>
          <w:numId w:val="16"/>
        </w:numPr>
        <w:spacing w:after="220" w:line="240" w:lineRule="auto"/>
        <w:ind w:left="714" w:hanging="357"/>
        <w:contextualSpacing w:val="0"/>
        <w:pPrChange w:id="874" w:author="Author">
          <w:pPr>
            <w:pStyle w:val="ListParagraph"/>
            <w:numPr>
              <w:numId w:val="16"/>
            </w:numPr>
            <w:spacing w:after="220"/>
            <w:ind w:left="714" w:hanging="357"/>
            <w:contextualSpacing w:val="0"/>
          </w:pPr>
        </w:pPrChange>
      </w:pPr>
      <w:del w:id="875" w:author="Author">
        <w:r w:rsidRPr="00EF4595">
          <w:rPr>
            <w:szCs w:val="17"/>
          </w:rPr>
          <w:delText>Publication Exception Codes</w:delText>
        </w:r>
      </w:del>
      <w:ins w:id="876" w:author="Author">
        <w:r w:rsidR="00D83290" w:rsidRPr="0086562E">
          <w:rPr>
            <w:szCs w:val="17"/>
          </w:rPr>
          <w:t>Additional publication exception codes</w:t>
        </w:r>
      </w:ins>
      <w:r w:rsidR="00D83290" w:rsidRPr="006F6A4A">
        <w:t xml:space="preserve"> used are the following:</w:t>
      </w:r>
    </w:p>
    <w:tbl>
      <w:tblPr>
        <w:tblStyle w:val="TableGrid1"/>
        <w:tblW w:w="9209" w:type="dxa"/>
        <w:tblLook w:val="04A0" w:firstRow="1" w:lastRow="0" w:firstColumn="1" w:lastColumn="0" w:noHBand="0" w:noVBand="1"/>
      </w:tblPr>
      <w:tblGrid>
        <w:gridCol w:w="3258"/>
        <w:gridCol w:w="5951"/>
      </w:tblGrid>
      <w:tr w:rsidR="00D83290" w:rsidRPr="00EE3E07" w14:paraId="681E4253" w14:textId="77777777" w:rsidTr="00B62847">
        <w:tc>
          <w:tcPr>
            <w:tcW w:w="3258" w:type="dxa"/>
            <w:shd w:val="clear" w:color="auto" w:fill="D9D9D9" w:themeFill="background1" w:themeFillShade="D9"/>
          </w:tcPr>
          <w:p w14:paraId="11C9DEB0" w14:textId="77777777" w:rsidR="00D83290" w:rsidRPr="00D008A3" w:rsidRDefault="00D83290" w:rsidP="00B62847">
            <w:pPr>
              <w:jc w:val="center"/>
              <w:rPr>
                <w:rFonts w:ascii="Arial" w:hAnsi="Arial" w:cs="Arial"/>
                <w:b/>
                <w:sz w:val="17"/>
                <w:szCs w:val="17"/>
                <w:lang w:val="en-US"/>
                <w:rPrChange w:id="877" w:author="Author">
                  <w:rPr>
                    <w:b/>
                    <w:sz w:val="17"/>
                  </w:rPr>
                </w:rPrChange>
              </w:rPr>
            </w:pPr>
            <w:r w:rsidRPr="00D008A3">
              <w:rPr>
                <w:rFonts w:ascii="Arial" w:hAnsi="Arial" w:cs="Arial"/>
                <w:b/>
                <w:sz w:val="17"/>
                <w:szCs w:val="17"/>
              </w:rPr>
              <w:t>Publication Exception Code</w:t>
            </w:r>
          </w:p>
        </w:tc>
        <w:tc>
          <w:tcPr>
            <w:tcW w:w="5951" w:type="dxa"/>
            <w:shd w:val="clear" w:color="auto" w:fill="D9D9D9" w:themeFill="background1" w:themeFillShade="D9"/>
          </w:tcPr>
          <w:p w14:paraId="0870BD63" w14:textId="77777777" w:rsidR="00D83290" w:rsidRPr="00D008A3" w:rsidRDefault="00D83290" w:rsidP="00B62847">
            <w:pPr>
              <w:jc w:val="center"/>
              <w:rPr>
                <w:rFonts w:ascii="Arial" w:hAnsi="Arial" w:cs="Arial"/>
                <w:b/>
                <w:sz w:val="17"/>
                <w:szCs w:val="17"/>
                <w:lang w:val="en-US"/>
                <w:rPrChange w:id="878" w:author="Author">
                  <w:rPr>
                    <w:b/>
                    <w:sz w:val="17"/>
                  </w:rPr>
                </w:rPrChange>
              </w:rPr>
            </w:pPr>
            <w:r w:rsidRPr="00D008A3">
              <w:rPr>
                <w:rFonts w:ascii="Arial" w:hAnsi="Arial" w:cs="Arial"/>
                <w:b/>
                <w:sz w:val="17"/>
                <w:szCs w:val="17"/>
              </w:rPr>
              <w:t>Definition</w:t>
            </w:r>
          </w:p>
        </w:tc>
      </w:tr>
      <w:tr w:rsidR="00BF61DF" w:rsidRPr="00D62DB3" w14:paraId="4C7A15F7" w14:textId="77777777" w:rsidTr="00F63190">
        <w:tc>
          <w:tcPr>
            <w:tcW w:w="3258" w:type="dxa"/>
          </w:tcPr>
          <w:p w14:paraId="02830CAA" w14:textId="77777777" w:rsidR="00807B26" w:rsidRPr="00D008A3" w:rsidRDefault="00807B26" w:rsidP="00D3548F">
            <w:pPr>
              <w:jc w:val="center"/>
              <w:rPr>
                <w:rFonts w:ascii="Arial" w:hAnsi="Arial" w:cs="Arial"/>
                <w:b/>
                <w:sz w:val="17"/>
                <w:szCs w:val="17"/>
                <w:lang w:val="en-US"/>
                <w:rPrChange w:id="879" w:author="Author">
                  <w:rPr>
                    <w:b/>
                    <w:sz w:val="17"/>
                    <w:szCs w:val="17"/>
                  </w:rPr>
                </w:rPrChange>
              </w:rPr>
            </w:pPr>
            <w:r w:rsidRPr="00D008A3">
              <w:rPr>
                <w:rFonts w:ascii="Arial" w:hAnsi="Arial" w:cs="Arial"/>
                <w:b/>
                <w:sz w:val="17"/>
                <w:szCs w:val="17"/>
              </w:rPr>
              <w:t>D</w:t>
            </w:r>
          </w:p>
        </w:tc>
        <w:tc>
          <w:tcPr>
            <w:tcW w:w="5951" w:type="dxa"/>
          </w:tcPr>
          <w:p w14:paraId="788975D3" w14:textId="77777777" w:rsidR="00807B26" w:rsidRPr="00D008A3" w:rsidRDefault="00807B26" w:rsidP="00D3548F">
            <w:pPr>
              <w:jc w:val="both"/>
              <w:rPr>
                <w:rFonts w:ascii="Arial" w:hAnsi="Arial" w:cs="Arial"/>
                <w:sz w:val="17"/>
                <w:szCs w:val="17"/>
                <w:lang w:val="en-US"/>
                <w:rPrChange w:id="880" w:author="Author">
                  <w:rPr>
                    <w:sz w:val="17"/>
                    <w:szCs w:val="17"/>
                  </w:rPr>
                </w:rPrChange>
              </w:rPr>
            </w:pPr>
            <w:r w:rsidRPr="00D008A3">
              <w:rPr>
                <w:rFonts w:ascii="Arial" w:eastAsia="Arial" w:hAnsi="Arial" w:cs="Arial"/>
                <w:sz w:val="17"/>
                <w:szCs w:val="17"/>
              </w:rPr>
              <w:t>Documents deleted after the publication.</w:t>
            </w:r>
          </w:p>
        </w:tc>
      </w:tr>
      <w:tr w:rsidR="00BF61DF" w:rsidRPr="00D62DB3" w14:paraId="56B2AAC5" w14:textId="77777777" w:rsidTr="00F63190">
        <w:tc>
          <w:tcPr>
            <w:tcW w:w="3258" w:type="dxa"/>
          </w:tcPr>
          <w:p w14:paraId="5285A04B" w14:textId="77777777" w:rsidR="00807B26" w:rsidRPr="00D008A3" w:rsidRDefault="00807B26" w:rsidP="00D3548F">
            <w:pPr>
              <w:jc w:val="center"/>
              <w:rPr>
                <w:rFonts w:ascii="Arial" w:hAnsi="Arial" w:cs="Arial"/>
                <w:b/>
                <w:sz w:val="17"/>
                <w:szCs w:val="17"/>
                <w:lang w:val="en-US"/>
                <w:rPrChange w:id="881" w:author="Author">
                  <w:rPr>
                    <w:b/>
                    <w:sz w:val="17"/>
                    <w:szCs w:val="17"/>
                  </w:rPr>
                </w:rPrChange>
              </w:rPr>
            </w:pPr>
            <w:r w:rsidRPr="00D008A3">
              <w:rPr>
                <w:rFonts w:ascii="Arial" w:hAnsi="Arial" w:cs="Arial"/>
                <w:b/>
                <w:sz w:val="17"/>
                <w:szCs w:val="17"/>
              </w:rPr>
              <w:t>E</w:t>
            </w:r>
          </w:p>
        </w:tc>
        <w:tc>
          <w:tcPr>
            <w:tcW w:w="5951" w:type="dxa"/>
          </w:tcPr>
          <w:p w14:paraId="6B632C98" w14:textId="77777777" w:rsidR="00807B26" w:rsidRPr="00D008A3" w:rsidRDefault="00807B26" w:rsidP="00D3548F">
            <w:pPr>
              <w:jc w:val="both"/>
              <w:rPr>
                <w:rFonts w:ascii="Arial" w:hAnsi="Arial" w:cs="Arial"/>
                <w:sz w:val="17"/>
                <w:szCs w:val="17"/>
                <w:lang w:val="en-US"/>
                <w:rPrChange w:id="882" w:author="Author">
                  <w:rPr>
                    <w:sz w:val="17"/>
                    <w:szCs w:val="17"/>
                  </w:rPr>
                </w:rPrChange>
              </w:rPr>
            </w:pPr>
            <w:r w:rsidRPr="00D008A3">
              <w:rPr>
                <w:rFonts w:ascii="Arial" w:hAnsi="Arial" w:cs="Arial"/>
                <w:sz w:val="17"/>
                <w:szCs w:val="17"/>
              </w:rPr>
              <w:t>PCT applications which have not been republished</w:t>
            </w:r>
          </w:p>
        </w:tc>
      </w:tr>
      <w:tr w:rsidR="00BF61DF" w:rsidRPr="00D62DB3" w14:paraId="282A723E" w14:textId="77777777" w:rsidTr="00F63190">
        <w:tc>
          <w:tcPr>
            <w:tcW w:w="3258" w:type="dxa"/>
          </w:tcPr>
          <w:p w14:paraId="35D07B54" w14:textId="77777777" w:rsidR="00807B26" w:rsidRPr="00D008A3" w:rsidRDefault="00807B26" w:rsidP="00D3548F">
            <w:pPr>
              <w:jc w:val="center"/>
              <w:rPr>
                <w:rFonts w:ascii="Arial" w:hAnsi="Arial" w:cs="Arial"/>
                <w:b/>
                <w:sz w:val="17"/>
                <w:szCs w:val="17"/>
                <w:lang w:val="en-US"/>
                <w:rPrChange w:id="883" w:author="Author">
                  <w:rPr>
                    <w:b/>
                    <w:sz w:val="17"/>
                    <w:szCs w:val="17"/>
                  </w:rPr>
                </w:rPrChange>
              </w:rPr>
            </w:pPr>
            <w:r w:rsidRPr="00D008A3">
              <w:rPr>
                <w:rFonts w:ascii="Arial" w:hAnsi="Arial" w:cs="Arial"/>
                <w:b/>
                <w:sz w:val="17"/>
                <w:szCs w:val="17"/>
              </w:rPr>
              <w:t>M</w:t>
            </w:r>
          </w:p>
        </w:tc>
        <w:tc>
          <w:tcPr>
            <w:tcW w:w="5951" w:type="dxa"/>
          </w:tcPr>
          <w:p w14:paraId="1A180FFF" w14:textId="77777777" w:rsidR="00807B26" w:rsidRPr="00D008A3" w:rsidRDefault="00807B26" w:rsidP="00D3548F">
            <w:pPr>
              <w:jc w:val="both"/>
              <w:rPr>
                <w:rFonts w:ascii="Arial" w:hAnsi="Arial" w:cs="Arial"/>
                <w:sz w:val="17"/>
                <w:szCs w:val="17"/>
                <w:lang w:val="en-US"/>
                <w:rPrChange w:id="884" w:author="Author">
                  <w:rPr>
                    <w:sz w:val="17"/>
                    <w:szCs w:val="17"/>
                  </w:rPr>
                </w:rPrChange>
              </w:rPr>
            </w:pPr>
            <w:r w:rsidRPr="00D008A3">
              <w:rPr>
                <w:rFonts w:ascii="Arial" w:eastAsia="Arial" w:hAnsi="Arial" w:cs="Arial"/>
                <w:sz w:val="17"/>
                <w:szCs w:val="17"/>
              </w:rPr>
              <w:t>Missing published documents</w:t>
            </w:r>
          </w:p>
        </w:tc>
      </w:tr>
      <w:tr w:rsidR="00BF61DF" w:rsidRPr="00D62DB3" w14:paraId="3931840F" w14:textId="77777777" w:rsidTr="00F63190">
        <w:tc>
          <w:tcPr>
            <w:tcW w:w="3258" w:type="dxa"/>
          </w:tcPr>
          <w:p w14:paraId="02973AF3" w14:textId="7914ABE7" w:rsidR="00807B26" w:rsidRPr="00D008A3" w:rsidRDefault="00807B26" w:rsidP="00D3548F">
            <w:pPr>
              <w:jc w:val="center"/>
              <w:rPr>
                <w:rFonts w:ascii="Arial" w:hAnsi="Arial" w:cs="Arial"/>
                <w:b/>
                <w:sz w:val="17"/>
                <w:szCs w:val="17"/>
                <w:lang w:val="en-US"/>
                <w:rPrChange w:id="885" w:author="Author">
                  <w:rPr>
                    <w:b/>
                    <w:sz w:val="17"/>
                    <w:szCs w:val="17"/>
                  </w:rPr>
                </w:rPrChange>
              </w:rPr>
            </w:pPr>
            <w:del w:id="886" w:author="Author" w:date="2025-10-21T14:03:00Z">
              <w:r w:rsidRPr="00D008A3" w:rsidDel="00E270CE">
                <w:rPr>
                  <w:rFonts w:ascii="Arial" w:hAnsi="Arial" w:cs="Arial"/>
                  <w:b/>
                  <w:sz w:val="17"/>
                  <w:szCs w:val="17"/>
                </w:rPr>
                <w:delText>R</w:delText>
              </w:r>
            </w:del>
          </w:p>
        </w:tc>
        <w:tc>
          <w:tcPr>
            <w:tcW w:w="5951" w:type="dxa"/>
          </w:tcPr>
          <w:p w14:paraId="7EBD2496" w14:textId="5DB83E17" w:rsidR="00807B26" w:rsidRPr="00D008A3" w:rsidRDefault="00807B26" w:rsidP="00D3548F">
            <w:pPr>
              <w:jc w:val="both"/>
              <w:rPr>
                <w:rFonts w:ascii="Arial" w:hAnsi="Arial" w:cs="Arial"/>
                <w:sz w:val="17"/>
                <w:szCs w:val="17"/>
                <w:lang w:val="en-US"/>
                <w:rPrChange w:id="887" w:author="Author">
                  <w:rPr>
                    <w:sz w:val="17"/>
                    <w:szCs w:val="17"/>
                  </w:rPr>
                </w:rPrChange>
              </w:rPr>
            </w:pPr>
            <w:del w:id="888" w:author="Author" w:date="2025-10-21T14:03:00Z">
              <w:r w:rsidRPr="00D008A3" w:rsidDel="00E270CE">
                <w:rPr>
                  <w:rFonts w:ascii="Arial" w:hAnsi="Arial" w:cs="Arial"/>
                  <w:sz w:val="17"/>
                  <w:szCs w:val="17"/>
                </w:rPr>
                <w:delText>Reissued publications</w:delText>
              </w:r>
            </w:del>
          </w:p>
        </w:tc>
      </w:tr>
      <w:tr w:rsidR="00D83290" w:rsidRPr="00EE3E07" w14:paraId="347EBAD8" w14:textId="77777777" w:rsidTr="00B62847">
        <w:tc>
          <w:tcPr>
            <w:tcW w:w="3258" w:type="dxa"/>
          </w:tcPr>
          <w:p w14:paraId="38AAFBC3" w14:textId="4A294244" w:rsidR="00D83290" w:rsidRPr="00D008A3" w:rsidRDefault="00807B26" w:rsidP="00B62847">
            <w:pPr>
              <w:jc w:val="center"/>
              <w:rPr>
                <w:rFonts w:ascii="Arial" w:hAnsi="Arial" w:cs="Arial"/>
                <w:b/>
                <w:sz w:val="17"/>
                <w:szCs w:val="17"/>
                <w:lang w:val="en-US"/>
                <w:rPrChange w:id="889" w:author="Author">
                  <w:rPr>
                    <w:b/>
                    <w:sz w:val="17"/>
                  </w:rPr>
                </w:rPrChange>
              </w:rPr>
            </w:pPr>
            <w:del w:id="890" w:author="Author" w:date="2025-10-21T14:04:00Z">
              <w:r w:rsidRPr="00D008A3" w:rsidDel="00873342">
                <w:rPr>
                  <w:rFonts w:ascii="Arial" w:hAnsi="Arial" w:cs="Arial"/>
                  <w:b/>
                  <w:sz w:val="17"/>
                  <w:szCs w:val="17"/>
                </w:rPr>
                <w:delText>U</w:delText>
              </w:r>
            </w:del>
            <w:ins w:id="891" w:author="Author">
              <w:r w:rsidR="00D83290" w:rsidRPr="00D008A3">
                <w:rPr>
                  <w:rFonts w:ascii="Arial" w:hAnsi="Arial" w:cs="Arial"/>
                  <w:b/>
                  <w:sz w:val="17"/>
                  <w:szCs w:val="17"/>
                </w:rPr>
                <w:t>N</w:t>
              </w:r>
            </w:ins>
          </w:p>
        </w:tc>
        <w:tc>
          <w:tcPr>
            <w:tcW w:w="5951" w:type="dxa"/>
          </w:tcPr>
          <w:p w14:paraId="12893339" w14:textId="2B8D1A6F" w:rsidR="00D83290" w:rsidRPr="00D008A3" w:rsidRDefault="00807B26" w:rsidP="00B62847">
            <w:pPr>
              <w:jc w:val="both"/>
              <w:rPr>
                <w:rFonts w:ascii="Arial" w:hAnsi="Arial" w:cs="Arial"/>
                <w:sz w:val="17"/>
                <w:szCs w:val="17"/>
                <w:lang w:val="en-US"/>
                <w:rPrChange w:id="892" w:author="Author">
                  <w:rPr>
                    <w:sz w:val="17"/>
                  </w:rPr>
                </w:rPrChange>
              </w:rPr>
            </w:pPr>
            <w:del w:id="893" w:author="Author" w:date="2025-10-21T14:04:00Z">
              <w:r w:rsidRPr="00D008A3" w:rsidDel="00873342">
                <w:rPr>
                  <w:rFonts w:ascii="Arial" w:hAnsi="Arial" w:cs="Arial"/>
                  <w:sz w:val="17"/>
                  <w:szCs w:val="17"/>
                </w:rPr>
                <w:delText>Unknown publication</w:delText>
              </w:r>
            </w:del>
            <w:ins w:id="894" w:author="Author">
              <w:r w:rsidR="00D83290" w:rsidRPr="00D008A3">
                <w:rPr>
                  <w:rFonts w:ascii="Arial" w:hAnsi="Arial" w:cs="Arial"/>
                  <w:sz w:val="17"/>
                  <w:szCs w:val="17"/>
                </w:rPr>
                <w:t>Publication</w:t>
              </w:r>
            </w:ins>
            <w:r w:rsidR="00D83290" w:rsidRPr="00D008A3">
              <w:rPr>
                <w:rFonts w:ascii="Arial" w:hAnsi="Arial" w:cs="Arial"/>
                <w:sz w:val="17"/>
                <w:szCs w:val="17"/>
              </w:rPr>
              <w:t xml:space="preserve"> numbers</w:t>
            </w:r>
            <w:ins w:id="895" w:author="Author">
              <w:r w:rsidR="00D83290" w:rsidRPr="00D008A3">
                <w:rPr>
                  <w:rFonts w:ascii="Arial" w:hAnsi="Arial" w:cs="Arial"/>
                  <w:sz w:val="17"/>
                  <w:szCs w:val="17"/>
                </w:rPr>
                <w:t xml:space="preserve"> not used</w:t>
              </w:r>
            </w:ins>
          </w:p>
        </w:tc>
      </w:tr>
      <w:tr w:rsidR="00D83290" w:rsidRPr="00EE3E07" w14:paraId="594D919C" w14:textId="77777777" w:rsidTr="00B62847">
        <w:tc>
          <w:tcPr>
            <w:tcW w:w="3258" w:type="dxa"/>
          </w:tcPr>
          <w:p w14:paraId="7CD2BF97" w14:textId="77777777" w:rsidR="00D83290" w:rsidRPr="00D008A3" w:rsidRDefault="00D83290" w:rsidP="00B62847">
            <w:pPr>
              <w:jc w:val="center"/>
              <w:rPr>
                <w:rFonts w:ascii="Arial" w:hAnsi="Arial" w:cs="Arial"/>
                <w:b/>
                <w:sz w:val="17"/>
                <w:szCs w:val="17"/>
                <w:lang w:val="en-US"/>
                <w:rPrChange w:id="896" w:author="Author">
                  <w:rPr>
                    <w:b/>
                    <w:sz w:val="17"/>
                  </w:rPr>
                </w:rPrChange>
              </w:rPr>
            </w:pPr>
            <w:r w:rsidRPr="00D008A3">
              <w:rPr>
                <w:rFonts w:ascii="Arial" w:hAnsi="Arial" w:cs="Arial"/>
                <w:b/>
                <w:sz w:val="17"/>
                <w:szCs w:val="17"/>
              </w:rPr>
              <w:t>X</w:t>
            </w:r>
          </w:p>
        </w:tc>
        <w:tc>
          <w:tcPr>
            <w:tcW w:w="5951" w:type="dxa"/>
          </w:tcPr>
          <w:p w14:paraId="3C0CFCDD" w14:textId="092669D1" w:rsidR="00D83290" w:rsidRPr="00D008A3" w:rsidRDefault="00D83290" w:rsidP="00B62847">
            <w:pPr>
              <w:jc w:val="both"/>
              <w:rPr>
                <w:rFonts w:ascii="Arial" w:hAnsi="Arial" w:cs="Arial"/>
                <w:sz w:val="17"/>
                <w:szCs w:val="17"/>
                <w:lang w:val="en-US"/>
                <w:rPrChange w:id="897" w:author="Author">
                  <w:rPr>
                    <w:sz w:val="17"/>
                  </w:rPr>
                </w:rPrChange>
              </w:rPr>
            </w:pPr>
            <w:del w:id="898" w:author="Author" w:date="2025-10-21T14:05:00Z">
              <w:r w:rsidRPr="00D008A3" w:rsidDel="007728DA">
                <w:rPr>
                  <w:rFonts w:ascii="Arial" w:hAnsi="Arial" w:cs="Arial"/>
                  <w:sz w:val="17"/>
                  <w:szCs w:val="17"/>
                </w:rPr>
                <w:delText>Bibliographic details of filed patent applications, as announced in the Gazette published by the office</w:delText>
              </w:r>
            </w:del>
            <w:ins w:id="899" w:author="Author" w:date="2025-10-21T14:13:00Z">
              <w:r w:rsidR="00961B12">
                <w:rPr>
                  <w:rFonts w:ascii="Arial" w:hAnsi="Arial" w:cs="Arial"/>
                  <w:sz w:val="17"/>
                  <w:szCs w:val="17"/>
                </w:rPr>
                <w:t>Publication or application numbers have been modified</w:t>
              </w:r>
            </w:ins>
          </w:p>
        </w:tc>
      </w:tr>
      <w:tr w:rsidR="00807B26" w:rsidRPr="00D62DB3" w14:paraId="437B906A" w14:textId="77777777" w:rsidTr="00F63190">
        <w:tc>
          <w:tcPr>
            <w:tcW w:w="3258" w:type="dxa"/>
          </w:tcPr>
          <w:p w14:paraId="38B70266" w14:textId="77777777" w:rsidR="00807B26" w:rsidRPr="00D008A3" w:rsidRDefault="00807B26" w:rsidP="00D3548F">
            <w:pPr>
              <w:jc w:val="center"/>
              <w:rPr>
                <w:rFonts w:ascii="Arial" w:hAnsi="Arial" w:cs="Arial"/>
                <w:b/>
                <w:sz w:val="17"/>
                <w:szCs w:val="17"/>
                <w:lang w:val="en-US"/>
              </w:rPr>
            </w:pPr>
            <w:r w:rsidRPr="00D008A3">
              <w:rPr>
                <w:rFonts w:ascii="Arial" w:hAnsi="Arial" w:cs="Arial"/>
                <w:b/>
                <w:sz w:val="17"/>
                <w:szCs w:val="17"/>
              </w:rPr>
              <w:t>W</w:t>
            </w:r>
          </w:p>
        </w:tc>
        <w:tc>
          <w:tcPr>
            <w:tcW w:w="5951" w:type="dxa"/>
          </w:tcPr>
          <w:p w14:paraId="5FE3DBFE" w14:textId="77777777" w:rsidR="00807B26" w:rsidRPr="00D008A3" w:rsidRDefault="00807B26" w:rsidP="00D3548F">
            <w:pPr>
              <w:jc w:val="both"/>
              <w:rPr>
                <w:rFonts w:ascii="Arial" w:hAnsi="Arial" w:cs="Arial"/>
                <w:sz w:val="17"/>
                <w:szCs w:val="17"/>
                <w:lang w:val="en-US"/>
              </w:rPr>
            </w:pPr>
            <w:r w:rsidRPr="00D008A3">
              <w:rPr>
                <w:rFonts w:ascii="Arial" w:eastAsia="Arial" w:hAnsi="Arial" w:cs="Arial"/>
                <w:sz w:val="17"/>
                <w:szCs w:val="17"/>
              </w:rPr>
              <w:t>Applications (or patents), which were withdrawn before the publication</w:t>
            </w:r>
          </w:p>
        </w:tc>
      </w:tr>
    </w:tbl>
    <w:p w14:paraId="75DD7B3D" w14:textId="77777777" w:rsidR="00D83290" w:rsidRPr="00350F3F" w:rsidRDefault="00D83290" w:rsidP="00994D7A">
      <w:pPr>
        <w:pStyle w:val="Heading3"/>
        <w:rPr>
          <w:u w:val="single"/>
        </w:rPr>
      </w:pPr>
      <w:bookmarkStart w:id="900" w:name="_Toc183784432"/>
      <w:bookmarkStart w:id="901" w:name="_Toc207630936"/>
      <w:r w:rsidRPr="00350F3F">
        <w:rPr>
          <w:u w:val="single"/>
        </w:rPr>
        <w:t>Remark:</w:t>
      </w:r>
      <w:bookmarkEnd w:id="900"/>
      <w:bookmarkEnd w:id="901"/>
    </w:p>
    <w:p w14:paraId="4CCDD1CA" w14:textId="55A629D3" w:rsidR="00D83290" w:rsidRPr="00CB704C" w:rsidRDefault="00873342" w:rsidP="00D83290">
      <w:pPr>
        <w:rPr>
          <w:rFonts w:eastAsia="Times New Roman"/>
          <w:kern w:val="0"/>
          <w:szCs w:val="20"/>
          <w14:ligatures w14:val="none"/>
          <w:rPrChange w:id="902" w:author="Author">
            <w:rPr/>
          </w:rPrChange>
        </w:rPr>
      </w:pPr>
      <w:ins w:id="903" w:author="Author" w:date="2025-10-21T14:05:00Z">
        <w:r>
          <w:t>X</w:t>
        </w:r>
      </w:ins>
      <w:del w:id="904" w:author="Author" w:date="2025-10-21T14:04:00Z">
        <w:r w:rsidR="00D83290" w:rsidRPr="00EF4595" w:rsidDel="00873342">
          <w:delText>R</w:delText>
        </w:r>
      </w:del>
      <w:r w:rsidR="00D83290" w:rsidRPr="00EF4595">
        <w:t xml:space="preserve"> – </w:t>
      </w:r>
      <w:del w:id="905" w:author="Author" w:date="2025-10-21T14:13:00Z">
        <w:r w:rsidR="00D83290" w:rsidRPr="00EF4595" w:rsidDel="00961B12">
          <w:delText>Reissued publication</w:delText>
        </w:r>
      </w:del>
      <w:ins w:id="906" w:author="Author" w:date="2025-10-21T14:13:00Z">
        <w:r w:rsidR="00961B12">
          <w:t>Publication/application number modified</w:t>
        </w:r>
      </w:ins>
    </w:p>
    <w:p w14:paraId="0EF60B53" w14:textId="12048335" w:rsidR="00D83290" w:rsidRPr="00CB704C" w:rsidRDefault="00D83290" w:rsidP="00D83290">
      <w:pPr>
        <w:rPr>
          <w:rFonts w:eastAsia="Times New Roman"/>
          <w:kern w:val="0"/>
          <w:szCs w:val="20"/>
          <w14:ligatures w14:val="none"/>
          <w:rPrChange w:id="907" w:author="Author">
            <w:rPr/>
          </w:rPrChange>
        </w:rPr>
      </w:pPr>
      <w:del w:id="908" w:author="Author" w:date="2025-10-21T14:13:00Z">
        <w:r w:rsidRPr="00EF4595" w:rsidDel="00961B12">
          <w:delText xml:space="preserve">Before </w:delText>
        </w:r>
      </w:del>
      <w:ins w:id="909" w:author="Author" w:date="2025-10-21T14:13:00Z">
        <w:r w:rsidR="00961B12" w:rsidRPr="00EF4595">
          <w:t>Be</w:t>
        </w:r>
        <w:r w:rsidR="00961B12">
          <w:t>tween</w:t>
        </w:r>
        <w:r w:rsidR="00961B12" w:rsidRPr="00EF4595">
          <w:t xml:space="preserve"> </w:t>
        </w:r>
        <w:r w:rsidR="00961B12">
          <w:t>19</w:t>
        </w:r>
      </w:ins>
      <w:ins w:id="910" w:author="Author" w:date="2025-10-21T14:14:00Z">
        <w:r w:rsidR="005B270C">
          <w:t>39</w:t>
        </w:r>
      </w:ins>
      <w:del w:id="911" w:author="Author" w:date="2025-10-21T14:13:00Z">
        <w:r w:rsidRPr="00EF4595" w:rsidDel="00961B12">
          <w:delText>2001</w:delText>
        </w:r>
      </w:del>
      <w:del w:id="912" w:author="Author" w:date="2025-10-21T14:14:00Z">
        <w:r w:rsidRPr="00EF4595" w:rsidDel="005B270C">
          <w:delText>-01-01</w:delText>
        </w:r>
      </w:del>
      <w:ins w:id="913" w:author="Author" w:date="2025-10-21T14:14:00Z">
        <w:r w:rsidR="005B270C">
          <w:t xml:space="preserve"> until 195</w:t>
        </w:r>
        <w:r w:rsidR="002A5CF5">
          <w:t>0</w:t>
        </w:r>
      </w:ins>
      <w:r w:rsidRPr="00EF4595">
        <w:t xml:space="preserve"> </w:t>
      </w:r>
      <w:del w:id="914" w:author="Author" w:date="2025-10-21T14:14:00Z">
        <w:r w:rsidRPr="00EF4595" w:rsidDel="002A5CF5">
          <w:delText>correction requests from applicants and proprietors at the XX office were registered and executed, but not recorded in necessary electronic formats</w:delText>
        </w:r>
      </w:del>
      <w:del w:id="915" w:author="Author">
        <w:r w:rsidR="00807B26" w:rsidRPr="00350F3F">
          <w:rPr>
            <w:szCs w:val="17"/>
          </w:rPr>
          <w:delText xml:space="preserve">. </w:delText>
        </w:r>
        <w:r w:rsidR="00761001" w:rsidRPr="00350F3F">
          <w:rPr>
            <w:szCs w:val="17"/>
          </w:rPr>
          <w:delText xml:space="preserve"> </w:delText>
        </w:r>
        <w:r w:rsidR="00807B26" w:rsidRPr="00350F3F">
          <w:rPr>
            <w:szCs w:val="17"/>
          </w:rPr>
          <w:delText>Therefore</w:delText>
        </w:r>
      </w:del>
      <w:del w:id="916" w:author="Author" w:date="2025-10-21T14:14:00Z">
        <w:r w:rsidRPr="00350F3F" w:rsidDel="002A5CF5">
          <w:delText xml:space="preserve"> these so-called reissued publications are only available with bibliographic data but not as published documents</w:delText>
        </w:r>
      </w:del>
      <w:ins w:id="917" w:author="Author" w:date="2025-10-21T14:14:00Z">
        <w:r w:rsidR="002A5CF5">
          <w:t>certain patent publications or patent applications w</w:t>
        </w:r>
      </w:ins>
      <w:ins w:id="918" w:author="Author" w:date="2025-10-21T14:15:00Z">
        <w:r w:rsidR="002A5CF5">
          <w:t xml:space="preserve">ere published with </w:t>
        </w:r>
        <w:r w:rsidR="00B13EAF">
          <w:t>the same publication or application number</w:t>
        </w:r>
      </w:ins>
      <w:r w:rsidRPr="00350F3F">
        <w:t>.</w:t>
      </w:r>
      <w:ins w:id="919" w:author="Author" w:date="2025-10-21T14:15:00Z">
        <w:r w:rsidR="00B13EAF">
          <w:t xml:space="preserve"> To address this problem, the publication or application number was corrected after the initial publication</w:t>
        </w:r>
      </w:ins>
      <w:ins w:id="920" w:author="Author" w:date="2025-10-21T14:16:00Z">
        <w:r w:rsidR="00673DC6">
          <w:t xml:space="preserve"> to ensure uniqueness</w:t>
        </w:r>
        <w:r w:rsidR="00555D96">
          <w:t xml:space="preserve"> in the authority file</w:t>
        </w:r>
      </w:ins>
      <w:ins w:id="921" w:author="Author" w:date="2025-10-21T14:15:00Z">
        <w:r w:rsidR="00B13EAF">
          <w:t xml:space="preserve">. </w:t>
        </w:r>
      </w:ins>
    </w:p>
    <w:p w14:paraId="101D39EF" w14:textId="77777777" w:rsidR="00D83290" w:rsidRPr="00350F3F" w:rsidRDefault="00D83290" w:rsidP="00994D7A">
      <w:pPr>
        <w:pStyle w:val="Heading3"/>
        <w:rPr>
          <w:u w:val="single"/>
        </w:rPr>
      </w:pPr>
      <w:bookmarkStart w:id="922" w:name="_Toc183784433"/>
      <w:bookmarkStart w:id="923" w:name="_Toc207630937"/>
      <w:r w:rsidRPr="00350F3F">
        <w:rPr>
          <w:u w:val="single"/>
        </w:rPr>
        <w:t>Numbering Formats:</w:t>
      </w:r>
      <w:bookmarkEnd w:id="922"/>
      <w:bookmarkEnd w:id="923"/>
    </w:p>
    <w:p w14:paraId="4A601FBA" w14:textId="75DC25E8" w:rsidR="00B51077" w:rsidRPr="00D008A3" w:rsidDel="00673DC6" w:rsidRDefault="00D83290" w:rsidP="00D008A3">
      <w:pPr>
        <w:rPr>
          <w:del w:id="924" w:author="Author" w:date="2025-10-21T14:15:00Z"/>
          <w:rFonts w:eastAsia="Times New Roman"/>
          <w:kern w:val="0"/>
          <w:szCs w:val="20"/>
          <w14:ligatures w14:val="none"/>
        </w:rPr>
      </w:pPr>
      <w:r w:rsidRPr="00EF4595">
        <w:t xml:space="preserve">For details on the numbering systems used by XX office see the corresponding entries in Parts </w:t>
      </w:r>
      <w:hyperlink r:id="rId17" w:history="1">
        <w:r w:rsidRPr="00EF4595">
          <w:rPr>
            <w:rStyle w:val="Hyperlink"/>
            <w:color w:val="0070C0"/>
          </w:rPr>
          <w:t>7.2.6</w:t>
        </w:r>
      </w:hyperlink>
      <w:r w:rsidRPr="00EE3E07">
        <w:t xml:space="preserve"> and </w:t>
      </w:r>
      <w:hyperlink r:id="rId18" w:history="1">
        <w:r w:rsidRPr="00EF4595">
          <w:rPr>
            <w:rStyle w:val="Hyperlink"/>
            <w:color w:val="0070C0"/>
          </w:rPr>
          <w:t>7.2.7</w:t>
        </w:r>
      </w:hyperlink>
      <w:r w:rsidRPr="00EE3E07">
        <w:t xml:space="preserve"> of the WIPO Handbook.</w:t>
      </w:r>
    </w:p>
    <w:p w14:paraId="043F1FBD" w14:textId="067281FD" w:rsidR="00284FBF" w:rsidRDefault="00D83290" w:rsidP="00735607">
      <w:pPr>
        <w:pStyle w:val="ONUME"/>
        <w:numPr>
          <w:ilvl w:val="0"/>
          <w:numId w:val="0"/>
        </w:numPr>
        <w:spacing w:after="0"/>
        <w:ind w:left="5533"/>
        <w:jc w:val="center"/>
        <w:rPr>
          <w:szCs w:val="17"/>
        </w:rPr>
      </w:pPr>
      <w:r w:rsidRPr="00205FF3">
        <w:rPr>
          <w:sz w:val="22"/>
          <w:szCs w:val="22"/>
        </w:rPr>
        <w:t xml:space="preserve">[Annex II </w:t>
      </w:r>
      <w:r w:rsidR="00132385" w:rsidRPr="00205FF3">
        <w:rPr>
          <w:sz w:val="22"/>
          <w:szCs w:val="22"/>
        </w:rPr>
        <w:t xml:space="preserve">of ST.37 </w:t>
      </w:r>
      <w:r w:rsidRPr="00205FF3">
        <w:rPr>
          <w:sz w:val="22"/>
          <w:szCs w:val="22"/>
        </w:rPr>
        <w:t>follows</w:t>
      </w:r>
      <w:r w:rsidR="004A2FCD" w:rsidRPr="00205FF3">
        <w:rPr>
          <w:sz w:val="22"/>
          <w:szCs w:val="22"/>
        </w:rPr>
        <w:t>]</w:t>
      </w:r>
    </w:p>
    <w:p w14:paraId="0D32D608" w14:textId="29F8707C" w:rsidR="00284FBF" w:rsidRDefault="00284FBF" w:rsidP="005376BE">
      <w:pPr>
        <w:pStyle w:val="ONUME"/>
        <w:numPr>
          <w:ilvl w:val="0"/>
          <w:numId w:val="0"/>
        </w:numPr>
        <w:spacing w:after="0"/>
        <w:ind w:left="5529"/>
        <w:jc w:val="right"/>
        <w:rPr>
          <w:del w:id="925" w:author="Author"/>
          <w:szCs w:val="17"/>
        </w:rPr>
        <w:sectPr w:rsidR="00284FBF" w:rsidSect="00FE128C">
          <w:headerReference w:type="even" r:id="rId19"/>
          <w:headerReference w:type="default" r:id="rId20"/>
          <w:headerReference w:type="first" r:id="rId21"/>
          <w:endnotePr>
            <w:numFmt w:val="decimal"/>
          </w:endnotePr>
          <w:pgSz w:w="11907" w:h="16840" w:code="9"/>
          <w:pgMar w:top="1418" w:right="1134" w:bottom="1418" w:left="1418" w:header="709" w:footer="709" w:gutter="0"/>
          <w:cols w:space="720"/>
          <w:titlePg/>
          <w:docGrid w:linePitch="299"/>
        </w:sectPr>
      </w:pPr>
    </w:p>
    <w:p w14:paraId="3C5B6C14" w14:textId="77777777" w:rsidR="00AF6B2F" w:rsidRPr="00CB704C" w:rsidRDefault="00AF6B2F">
      <w:pPr>
        <w:pStyle w:val="Heading1"/>
        <w:rPr>
          <w:caps/>
          <w:rPrChange w:id="926" w:author="Author">
            <w:rPr/>
          </w:rPrChange>
        </w:rPr>
      </w:pPr>
      <w:bookmarkStart w:id="927" w:name="_ANNEX_II"/>
      <w:bookmarkStart w:id="928" w:name="_Toc183784434"/>
      <w:bookmarkStart w:id="929" w:name="_Toc207630938"/>
      <w:bookmarkEnd w:id="927"/>
      <w:r w:rsidRPr="00BA6C6B">
        <w:t>ANNEX II</w:t>
      </w:r>
      <w:bookmarkEnd w:id="928"/>
      <w:bookmarkEnd w:id="929"/>
    </w:p>
    <w:p w14:paraId="1A4E096B" w14:textId="62707AA7" w:rsidR="00AF6B2F" w:rsidRPr="00CB704C" w:rsidRDefault="00AF6B2F" w:rsidP="00283188">
      <w:pPr>
        <w:widowControl w:val="0"/>
        <w:kinsoku w:val="0"/>
        <w:spacing w:after="340"/>
        <w:ind w:right="11"/>
        <w:jc w:val="center"/>
        <w:rPr>
          <w:rFonts w:eastAsia="Batang"/>
          <w:kern w:val="0"/>
          <w:szCs w:val="20"/>
          <w14:ligatures w14:val="none"/>
          <w:rPrChange w:id="930" w:author="Author">
            <w:rPr>
              <w:rFonts w:eastAsia="Batang"/>
            </w:rPr>
          </w:rPrChange>
        </w:rPr>
      </w:pPr>
      <w:r w:rsidRPr="00EF4595">
        <w:t>TEXT FILE (TXT)</w:t>
      </w:r>
    </w:p>
    <w:p w14:paraId="3ECC12A8" w14:textId="42198555" w:rsidR="00AF6B2F" w:rsidRPr="00CB704C" w:rsidRDefault="00AF6B2F" w:rsidP="00283188">
      <w:pPr>
        <w:spacing w:after="480"/>
        <w:ind w:right="11"/>
        <w:jc w:val="center"/>
        <w:rPr>
          <w:rFonts w:eastAsia="Times New Roman"/>
          <w:i/>
          <w:kern w:val="0"/>
          <w:szCs w:val="20"/>
          <w14:ligatures w14:val="none"/>
          <w:rPrChange w:id="931" w:author="Author">
            <w:rPr>
              <w:i/>
            </w:rPr>
          </w:rPrChange>
        </w:rPr>
      </w:pPr>
      <w:r w:rsidRPr="00EF4595">
        <w:rPr>
          <w:i/>
        </w:rPr>
        <w:t xml:space="preserve">Version </w:t>
      </w:r>
      <w:del w:id="932" w:author="Author">
        <w:r w:rsidRPr="00EF4595" w:rsidDel="00753942">
          <w:rPr>
            <w:i/>
          </w:rPr>
          <w:delText>2.</w:delText>
        </w:r>
        <w:r w:rsidR="00BC2526" w:rsidRPr="00E060B3" w:rsidDel="00753942">
          <w:rPr>
            <w:i/>
          </w:rPr>
          <w:delText>2</w:delText>
        </w:r>
      </w:del>
      <w:ins w:id="933" w:author="Author">
        <w:r w:rsidR="00753942" w:rsidRPr="004643CF">
          <w:rPr>
            <w:i/>
          </w:rPr>
          <w:t>3.0</w:t>
        </w:r>
      </w:ins>
    </w:p>
    <w:p w14:paraId="35F48721" w14:textId="5F2EE3F6" w:rsidR="00AF6B2F" w:rsidRPr="00CB704C" w:rsidRDefault="00AF6B2F" w:rsidP="00283188">
      <w:pPr>
        <w:spacing w:after="480"/>
        <w:ind w:right="11"/>
        <w:jc w:val="center"/>
        <w:rPr>
          <w:rFonts w:eastAsia="Times New Roman"/>
          <w:i/>
          <w:kern w:val="0"/>
          <w:szCs w:val="20"/>
          <w14:ligatures w14:val="none"/>
          <w:rPrChange w:id="934" w:author="Author">
            <w:rPr>
              <w:i/>
            </w:rPr>
          </w:rPrChange>
        </w:rPr>
      </w:pPr>
      <w:r w:rsidRPr="00EF4595">
        <w:rPr>
          <w:i/>
          <w:szCs w:val="17"/>
        </w:rPr>
        <w:t>Proposal presented for approval</w:t>
      </w:r>
      <w:r w:rsidRPr="004643CF">
        <w:rPr>
          <w:i/>
        </w:rPr>
        <w:t xml:space="preserve"> by the Committee on WIPO Standards (CWS)</w:t>
      </w:r>
      <w:r w:rsidRPr="004643CF">
        <w:rPr>
          <w:i/>
        </w:rPr>
        <w:br/>
        <w:t xml:space="preserve">at its </w:t>
      </w:r>
      <w:r w:rsidR="00357CC3">
        <w:rPr>
          <w:i/>
        </w:rPr>
        <w:t>T</w:t>
      </w:r>
      <w:r w:rsidRPr="004643CF">
        <w:rPr>
          <w:i/>
          <w:szCs w:val="17"/>
        </w:rPr>
        <w:t>hirteenth</w:t>
      </w:r>
      <w:r w:rsidRPr="004643CF">
        <w:rPr>
          <w:i/>
        </w:rPr>
        <w:t xml:space="preserve"> </w:t>
      </w:r>
      <w:r w:rsidR="00357CC3">
        <w:rPr>
          <w:i/>
        </w:rPr>
        <w:t>S</w:t>
      </w:r>
      <w:r w:rsidRPr="004643CF">
        <w:rPr>
          <w:i/>
        </w:rPr>
        <w:t>ession</w:t>
      </w:r>
    </w:p>
    <w:p w14:paraId="00F0DD80" w14:textId="02BC23E5" w:rsidR="00AF6B2F" w:rsidRPr="00EF4595" w:rsidRDefault="00AF6B2F">
      <w:pPr>
        <w:pStyle w:val="ListParagraph"/>
        <w:numPr>
          <w:ilvl w:val="0"/>
          <w:numId w:val="18"/>
        </w:numPr>
        <w:spacing w:before="120" w:after="120" w:line="240" w:lineRule="auto"/>
        <w:ind w:left="360"/>
        <w:contextualSpacing w:val="0"/>
        <w:pPrChange w:id="935" w:author="Author">
          <w:pPr>
            <w:spacing w:before="120" w:after="120"/>
          </w:pPr>
        </w:pPrChange>
      </w:pPr>
      <w:r w:rsidRPr="00EF4595">
        <w:t>The authority file text structure lists the minimum data elements, the optional publication exception code element, and the optional text-searchable</w:t>
      </w:r>
      <w:ins w:id="936" w:author="Author" w:date="2025-10-23T18:03:00Z" w16du:dateUtc="2025-10-23T16:03:00Z">
        <w:r w:rsidR="006646F0">
          <w:t xml:space="preserve"> indicators for</w:t>
        </w:r>
      </w:ins>
      <w:r w:rsidRPr="00EF4595">
        <w:t xml:space="preserve"> abstract, description and claims </w:t>
      </w:r>
      <w:del w:id="937" w:author="Author" w:date="2025-10-23T18:03:00Z" w16du:dateUtc="2025-10-23T16:03:00Z">
        <w:r w:rsidRPr="00EF4595" w:rsidDel="006646F0">
          <w:delText xml:space="preserve">indication code </w:delText>
        </w:r>
      </w:del>
      <w:r w:rsidRPr="00EF4595">
        <w:t xml:space="preserve">elements (see </w:t>
      </w:r>
      <w:del w:id="938" w:author="Author">
        <w:r w:rsidR="00807B26" w:rsidRPr="00EF4595">
          <w:rPr>
            <w:szCs w:val="17"/>
          </w:rPr>
          <w:delText xml:space="preserve">paragraphs </w:delText>
        </w:r>
        <w:r w:rsidR="00A21554" w:rsidRPr="00EF4595">
          <w:rPr>
            <w:szCs w:val="17"/>
          </w:rPr>
          <w:delText>8</w:delText>
        </w:r>
        <w:r w:rsidR="00807B26" w:rsidRPr="00EF4595">
          <w:rPr>
            <w:szCs w:val="17"/>
          </w:rPr>
          <w:delText xml:space="preserve"> and </w:delText>
        </w:r>
        <w:r w:rsidR="00A21554" w:rsidRPr="00EF4595">
          <w:rPr>
            <w:szCs w:val="17"/>
          </w:rPr>
          <w:delText>9</w:delText>
        </w:r>
      </w:del>
      <w:ins w:id="939" w:author="Author">
        <w:r w:rsidRPr="00EF4595">
          <w:rPr>
            <w:szCs w:val="17"/>
          </w:rPr>
          <w:t xml:space="preserve">paragraph </w:t>
        </w:r>
        <w:r w:rsidR="002359E3" w:rsidRPr="00EF4595">
          <w:rPr>
            <w:szCs w:val="17"/>
          </w:rPr>
          <w:t>7</w:t>
        </w:r>
      </w:ins>
      <w:r w:rsidRPr="00EF4595">
        <w:t xml:space="preserve"> of Main Body) for each publication record in one line, separated by a comma (preferred), </w:t>
      </w:r>
      <w:del w:id="940" w:author="Author" w:date="2025-10-21T14:06:00Z">
        <w:r w:rsidRPr="00EF4595" w:rsidDel="000F4965">
          <w:delText xml:space="preserve">tab </w:delText>
        </w:r>
      </w:del>
      <w:r w:rsidRPr="00EF4595">
        <w:t xml:space="preserve">or semicolon and a “Carriage Return and Line Feed” </w:t>
      </w:r>
      <w:del w:id="941" w:author="Author" w:date="2025-10-21T14:06:00Z">
        <w:r w:rsidRPr="00EF4595" w:rsidDel="00DE6D10">
          <w:delText>(CRLF character)</w:delText>
        </w:r>
      </w:del>
      <w:ins w:id="942" w:author="Author" w:date="2025-10-21T14:06:00Z">
        <w:r w:rsidR="00DE6D10">
          <w:t>or equivalent end of line character</w:t>
        </w:r>
      </w:ins>
      <w:r w:rsidRPr="00EF4595">
        <w:t xml:space="preserve"> to </w:t>
      </w:r>
      <w:del w:id="943" w:author="Author" w:date="2025-10-21T14:06:00Z">
        <w:r w:rsidRPr="00EF4595" w:rsidDel="00DE6D10">
          <w:delText xml:space="preserve">represent </w:delText>
        </w:r>
      </w:del>
      <w:ins w:id="944" w:author="Author" w:date="2025-10-21T14:06:00Z">
        <w:r w:rsidR="00DE6D10">
          <w:t>signal</w:t>
        </w:r>
        <w:r w:rsidR="00DE6D10" w:rsidRPr="00EF4595">
          <w:t xml:space="preserve"> </w:t>
        </w:r>
      </w:ins>
      <w:r w:rsidRPr="00EF4595">
        <w:t>the end of each record.</w:t>
      </w:r>
    </w:p>
    <w:p w14:paraId="28FAFB4A" w14:textId="68BFC0F1" w:rsidR="00AF6B2F" w:rsidRPr="00B5541C" w:rsidRDefault="00AF6B2F" w:rsidP="00B5541C">
      <w:pPr>
        <w:pStyle w:val="ListParagraph"/>
        <w:numPr>
          <w:ilvl w:val="0"/>
          <w:numId w:val="18"/>
        </w:numPr>
        <w:spacing w:before="120" w:after="120" w:line="240" w:lineRule="auto"/>
        <w:ind w:left="360"/>
        <w:contextualSpacing w:val="0"/>
        <w:rPr>
          <w:ins w:id="945" w:author="Author"/>
          <w:rFonts w:ascii="Courier New" w:hAnsi="Courier New" w:cs="Courier New"/>
          <w:szCs w:val="17"/>
        </w:rPr>
      </w:pPr>
      <w:r w:rsidRPr="00EF4595">
        <w:t>Data structure</w:t>
      </w:r>
      <w:ins w:id="946" w:author="Author">
        <w:r w:rsidRPr="00B5541C">
          <w:rPr>
            <w:szCs w:val="17"/>
          </w:rPr>
          <w:t xml:space="preserve"> for mandatory components</w:t>
        </w:r>
        <w:r w:rsidR="00402E18" w:rsidRPr="00B5541C">
          <w:rPr>
            <w:szCs w:val="17"/>
          </w:rPr>
          <w:t xml:space="preserve"> </w:t>
        </w:r>
        <w:r w:rsidR="00B83E49" w:rsidRPr="00B5541C">
          <w:rPr>
            <w:szCs w:val="17"/>
          </w:rPr>
          <w:t>with optional text searchable indicators</w:t>
        </w:r>
      </w:ins>
      <w:r w:rsidRPr="00EF4595">
        <w:t>:</w:t>
      </w:r>
      <w:r w:rsidRPr="00B5541C">
        <w:rPr>
          <w:szCs w:val="17"/>
        </w:rPr>
        <w:t xml:space="preserve">  </w:t>
      </w:r>
      <w:r w:rsidRPr="00B5541C">
        <w:rPr>
          <w:rFonts w:ascii="Courier New" w:hAnsi="Courier New"/>
        </w:rPr>
        <w:t>&lt;publication authority&gt;,&lt;publication number&gt;,&lt;kind-of-document code&gt;,&lt;publication date&gt;,&lt;publication exception code</w:t>
      </w:r>
      <w:del w:id="947" w:author="Author">
        <w:r w:rsidR="00807B26" w:rsidRPr="00B5541C">
          <w:rPr>
            <w:szCs w:val="17"/>
          </w:rPr>
          <w:delText>&gt;</w:delText>
        </w:r>
        <w:r w:rsidR="007E264C" w:rsidRPr="00B5541C">
          <w:rPr>
            <w:szCs w:val="17"/>
          </w:rPr>
          <w:delText>,</w:delText>
        </w:r>
        <w:r w:rsidR="002C7429" w:rsidRPr="00B5541C">
          <w:rPr>
            <w:szCs w:val="17"/>
          </w:rPr>
          <w:delText>&lt;</w:delText>
        </w:r>
      </w:del>
      <w:ins w:id="948" w:author="Author">
        <w:r w:rsidRPr="00B5541C">
          <w:rPr>
            <w:rFonts w:ascii="Courier New" w:hAnsi="Courier New" w:cs="Courier New"/>
            <w:szCs w:val="17"/>
          </w:rPr>
          <w:t>&gt;, &lt;</w:t>
        </w:r>
      </w:ins>
      <w:r w:rsidRPr="00B5541C">
        <w:rPr>
          <w:rFonts w:ascii="Courier New" w:hAnsi="Courier New"/>
        </w:rPr>
        <w:t>searchable abstract code (language codes or N</w:t>
      </w:r>
      <w:del w:id="949" w:author="Author">
        <w:r w:rsidR="002C7429" w:rsidRPr="00B5541C">
          <w:rPr>
            <w:szCs w:val="17"/>
          </w:rPr>
          <w:delText xml:space="preserve"> </w:delText>
        </w:r>
        <w:r w:rsidR="00172DEB" w:rsidRPr="00B5541C">
          <w:rPr>
            <w:szCs w:val="17"/>
          </w:rPr>
          <w:delText>or</w:delText>
        </w:r>
        <w:r w:rsidR="002C7429" w:rsidRPr="00B5541C">
          <w:rPr>
            <w:szCs w:val="17"/>
          </w:rPr>
          <w:delText xml:space="preserve"> U </w:delText>
        </w:r>
      </w:del>
      <w:r w:rsidRPr="00B5541C">
        <w:rPr>
          <w:rFonts w:ascii="Courier New" w:hAnsi="Courier New"/>
        </w:rPr>
        <w:t xml:space="preserve">)&gt;, &lt;searchable description code (language codes or N </w:t>
      </w:r>
      <w:del w:id="950" w:author="Author">
        <w:r w:rsidR="00172DEB" w:rsidRPr="00B5541C">
          <w:rPr>
            <w:szCs w:val="17"/>
          </w:rPr>
          <w:delText>or</w:delText>
        </w:r>
        <w:r w:rsidR="007B6694" w:rsidRPr="00B5541C">
          <w:rPr>
            <w:szCs w:val="17"/>
          </w:rPr>
          <w:delText xml:space="preserve"> U </w:delText>
        </w:r>
      </w:del>
      <w:r w:rsidRPr="00B5541C">
        <w:rPr>
          <w:rFonts w:ascii="Courier New" w:hAnsi="Courier New"/>
        </w:rPr>
        <w:t xml:space="preserve">)&gt;, &lt;searchable claims code (language codes or N </w:t>
      </w:r>
      <w:del w:id="951" w:author="Author">
        <w:r w:rsidR="00172DEB" w:rsidRPr="00B5541C">
          <w:rPr>
            <w:szCs w:val="17"/>
          </w:rPr>
          <w:delText>or</w:delText>
        </w:r>
        <w:r w:rsidR="007937EB" w:rsidRPr="00B5541C">
          <w:rPr>
            <w:szCs w:val="17"/>
          </w:rPr>
          <w:delText xml:space="preserve"> U </w:delText>
        </w:r>
      </w:del>
      <w:r w:rsidRPr="00B5541C">
        <w:rPr>
          <w:rFonts w:ascii="Courier New" w:hAnsi="Courier New"/>
        </w:rPr>
        <w:t>)&gt; &lt;CRLF&gt;.</w:t>
      </w:r>
      <w:del w:id="952" w:author="Author">
        <w:r w:rsidR="00E97C4D" w:rsidRPr="00B5541C">
          <w:rPr>
            <w:szCs w:val="17"/>
          </w:rPr>
          <w:tab/>
        </w:r>
      </w:del>
    </w:p>
    <w:p w14:paraId="3CF44829" w14:textId="441D0FF7" w:rsidR="00AF6B2F" w:rsidRPr="00B5541C" w:rsidRDefault="00AF6B2F" w:rsidP="00B5541C">
      <w:pPr>
        <w:pStyle w:val="ListParagraph"/>
        <w:numPr>
          <w:ilvl w:val="0"/>
          <w:numId w:val="18"/>
        </w:numPr>
        <w:spacing w:before="120" w:after="120" w:line="240" w:lineRule="auto"/>
        <w:ind w:left="360"/>
        <w:contextualSpacing w:val="0"/>
        <w:rPr>
          <w:ins w:id="953" w:author="Author"/>
          <w:szCs w:val="17"/>
        </w:rPr>
      </w:pPr>
      <w:ins w:id="954" w:author="Author">
        <w:r w:rsidRPr="00B5541C">
          <w:rPr>
            <w:szCs w:val="17"/>
          </w:rPr>
          <w:t xml:space="preserve">Data structure including </w:t>
        </w:r>
        <w:r w:rsidR="00B83E49" w:rsidRPr="00B5541C">
          <w:rPr>
            <w:szCs w:val="17"/>
          </w:rPr>
          <w:t xml:space="preserve">all allowable </w:t>
        </w:r>
        <w:r w:rsidRPr="00B5541C">
          <w:rPr>
            <w:szCs w:val="17"/>
          </w:rPr>
          <w:t>optional components:</w:t>
        </w:r>
        <w:r w:rsidRPr="00B5541C">
          <w:rPr>
            <w:rFonts w:ascii="Courier New" w:hAnsi="Courier New" w:cs="Courier New"/>
            <w:szCs w:val="17"/>
          </w:rPr>
          <w:t xml:space="preserve"> &lt;publication authority&gt;,&lt;publication number&gt;,&lt;kind-of-document code&gt;,&lt;publication date&gt;,&lt;publication exception code&gt;, &lt;application authority&gt;,&lt;application number&gt;,&lt;filing date&gt;, &lt;searchable abstract code (language codes or N)&gt;, &lt;searchable description code (language codes or N )&gt;, &lt;searchable claims code (language codes or N )&gt; &lt;CRLF&gt;.</w:t>
        </w:r>
      </w:ins>
    </w:p>
    <w:p w14:paraId="2FE2EA08" w14:textId="776FD641" w:rsidR="00AF6B2F" w:rsidRPr="00B5541C" w:rsidRDefault="00AF6B2F" w:rsidP="00B5541C">
      <w:pPr>
        <w:pStyle w:val="ListParagraph"/>
        <w:numPr>
          <w:ilvl w:val="0"/>
          <w:numId w:val="18"/>
        </w:numPr>
        <w:spacing w:before="120" w:after="120" w:line="240" w:lineRule="auto"/>
        <w:ind w:left="360"/>
        <w:contextualSpacing w:val="0"/>
        <w:rPr>
          <w:szCs w:val="17"/>
          <w:u w:val="single"/>
        </w:rPr>
      </w:pPr>
      <w:r w:rsidRPr="00B5541C">
        <w:rPr>
          <w:szCs w:val="17"/>
        </w:rPr>
        <w:t>The</w:t>
      </w:r>
      <w:ins w:id="955" w:author="Author">
        <w:r w:rsidRPr="00B5541C">
          <w:rPr>
            <w:szCs w:val="17"/>
          </w:rPr>
          <w:t xml:space="preserve"> </w:t>
        </w:r>
      </w:ins>
      <w:r w:rsidRPr="00B5541C">
        <w:rPr>
          <w:szCs w:val="17"/>
        </w:rPr>
        <w:t>code</w:t>
      </w:r>
      <w:del w:id="956" w:author="Author">
        <w:r w:rsidR="008B3E0B" w:rsidRPr="00B5541C" w:rsidDel="008B3E0B">
          <w:rPr>
            <w:szCs w:val="17"/>
          </w:rPr>
          <w:delText>s</w:delText>
        </w:r>
      </w:del>
      <w:ins w:id="957" w:author="Author">
        <w:r w:rsidRPr="00B5541C">
          <w:rPr>
            <w:szCs w:val="17"/>
          </w:rPr>
          <w:t xml:space="preserve"> “N</w:t>
        </w:r>
      </w:ins>
      <w:r w:rsidRPr="00EF4595">
        <w:rPr>
          <w:rFonts w:hint="eastAsia"/>
        </w:rPr>
        <w:t>”</w:t>
      </w:r>
      <w:ins w:id="958" w:author="Author">
        <w:r w:rsidR="008B3E0B" w:rsidRPr="00EF4595">
          <w:t xml:space="preserve"> </w:t>
        </w:r>
      </w:ins>
      <w:del w:id="959" w:author="Author">
        <w:r w:rsidR="005B17C3" w:rsidRPr="00EF4595" w:rsidDel="005B17C3">
          <w:delText>and “U”</w:delText>
        </w:r>
        <w:r w:rsidRPr="00EF4595" w:rsidDel="005B17C3">
          <w:delText xml:space="preserve"> </w:delText>
        </w:r>
      </w:del>
      <w:r w:rsidRPr="00EF4595">
        <w:t>in the elements &lt;searchable description code&gt;, &lt;searchable claims code&gt; &lt;searchable abstract code&gt; mean “Not available</w:t>
      </w:r>
      <w:del w:id="960" w:author="Author">
        <w:r w:rsidR="007B6694" w:rsidRPr="00B5541C">
          <w:rPr>
            <w:szCs w:val="17"/>
          </w:rPr>
          <w:delText>” and “Unknown</w:delText>
        </w:r>
      </w:del>
      <w:r w:rsidRPr="00EF4595">
        <w:t>”, respectively. The codes “language code</w:t>
      </w:r>
      <w:ins w:id="961" w:author="Author">
        <w:r w:rsidRPr="00B5541C">
          <w:rPr>
            <w:szCs w:val="17"/>
          </w:rPr>
          <w:t>”</w:t>
        </w:r>
        <w:r w:rsidR="00467287" w:rsidRPr="00B5541C">
          <w:rPr>
            <w:szCs w:val="17"/>
          </w:rPr>
          <w:t xml:space="preserve"> e.g., “</w:t>
        </w:r>
        <w:proofErr w:type="spellStart"/>
        <w:r w:rsidR="00467287" w:rsidRPr="00B5541C">
          <w:rPr>
            <w:szCs w:val="17"/>
          </w:rPr>
          <w:t>en</w:t>
        </w:r>
      </w:ins>
      <w:proofErr w:type="spellEnd"/>
      <w:r w:rsidR="00467287" w:rsidRPr="00EF4595">
        <w:t>”</w:t>
      </w:r>
      <w:ins w:id="962" w:author="Author">
        <w:r w:rsidR="00D82BB1">
          <w:t xml:space="preserve"> and</w:t>
        </w:r>
      </w:ins>
      <w:del w:id="963" w:author="Author">
        <w:r w:rsidRPr="00EF4595" w:rsidDel="00D82BB1">
          <w:delText>,</w:delText>
        </w:r>
      </w:del>
      <w:r w:rsidRPr="00EF4595">
        <w:t xml:space="preserve"> “N</w:t>
      </w:r>
      <w:del w:id="964" w:author="Author">
        <w:r w:rsidR="007937EB" w:rsidRPr="00B5541C">
          <w:rPr>
            <w:szCs w:val="17"/>
          </w:rPr>
          <w:delText>” and “U</w:delText>
        </w:r>
      </w:del>
      <w:r w:rsidRPr="00EF4595">
        <w:t>” are represented as a suffix of the corresponding element of the publication using one of the following options, following by a dash:</w:t>
      </w:r>
    </w:p>
    <w:p w14:paraId="2F38F6D9" w14:textId="77777777" w:rsidR="00AF6B2F" w:rsidRPr="00221116" w:rsidRDefault="00AF6B2F">
      <w:pPr>
        <w:pStyle w:val="ListParagraph"/>
        <w:numPr>
          <w:ilvl w:val="0"/>
          <w:numId w:val="17"/>
        </w:numPr>
        <w:spacing w:before="120" w:after="120" w:line="240" w:lineRule="auto"/>
        <w:ind w:left="896" w:hanging="357"/>
        <w:pPrChange w:id="965" w:author="Author">
          <w:pPr>
            <w:pStyle w:val="ListParagraph"/>
            <w:numPr>
              <w:numId w:val="17"/>
            </w:numPr>
            <w:spacing w:before="120" w:after="120"/>
            <w:ind w:left="1440" w:hanging="360"/>
          </w:pPr>
        </w:pPrChange>
      </w:pPr>
      <w:r w:rsidRPr="00221116">
        <w:t>ABST - Abstract</w:t>
      </w:r>
    </w:p>
    <w:p w14:paraId="3762A751" w14:textId="77777777" w:rsidR="00AF6B2F" w:rsidRPr="00221116" w:rsidRDefault="00AF6B2F">
      <w:pPr>
        <w:pStyle w:val="ListParagraph"/>
        <w:numPr>
          <w:ilvl w:val="0"/>
          <w:numId w:val="17"/>
        </w:numPr>
        <w:spacing w:before="120" w:after="120" w:line="240" w:lineRule="auto"/>
        <w:ind w:left="896" w:hanging="357"/>
        <w:pPrChange w:id="966" w:author="Author">
          <w:pPr>
            <w:pStyle w:val="ListParagraph"/>
            <w:numPr>
              <w:numId w:val="17"/>
            </w:numPr>
            <w:spacing w:before="120" w:after="120"/>
            <w:ind w:left="1440" w:hanging="360"/>
          </w:pPr>
        </w:pPrChange>
      </w:pPr>
      <w:r w:rsidRPr="00221116">
        <w:t>DESC - Description</w:t>
      </w:r>
    </w:p>
    <w:p w14:paraId="5EB9A903" w14:textId="64AC01D0" w:rsidR="00AF6B2F" w:rsidRPr="00AF6B2F" w:rsidRDefault="00AF6B2F" w:rsidP="00B5541C">
      <w:pPr>
        <w:pStyle w:val="ListParagraph"/>
        <w:numPr>
          <w:ilvl w:val="0"/>
          <w:numId w:val="17"/>
        </w:numPr>
        <w:spacing w:before="120" w:after="120" w:line="240" w:lineRule="auto"/>
        <w:ind w:left="896" w:hanging="357"/>
        <w:contextualSpacing w:val="0"/>
        <w:rPr>
          <w:szCs w:val="17"/>
        </w:rPr>
      </w:pPr>
      <w:r w:rsidRPr="005F6F83">
        <w:t xml:space="preserve">CLMS </w:t>
      </w:r>
      <w:r w:rsidRPr="00AF6B2F">
        <w:rPr>
          <w:szCs w:val="17"/>
        </w:rPr>
        <w:t>–</w:t>
      </w:r>
      <w:r w:rsidRPr="005F6F83">
        <w:t xml:space="preserve"> Claims</w:t>
      </w:r>
    </w:p>
    <w:p w14:paraId="0396F0DF" w14:textId="53A19C0F" w:rsidR="00E7247A" w:rsidRPr="00256266" w:rsidRDefault="00AF6B2F" w:rsidP="00C35432">
      <w:pPr>
        <w:pStyle w:val="ListParagraph"/>
        <w:numPr>
          <w:ilvl w:val="0"/>
          <w:numId w:val="18"/>
        </w:numPr>
        <w:spacing w:before="120" w:after="120" w:line="240" w:lineRule="auto"/>
        <w:ind w:left="360"/>
        <w:contextualSpacing w:val="0"/>
        <w:rPr>
          <w:ins w:id="967" w:author="Author"/>
          <w:szCs w:val="17"/>
          <w:rPrChange w:id="968" w:author="Author">
            <w:rPr>
              <w:ins w:id="969" w:author="Author"/>
              <w:szCs w:val="17"/>
              <w:lang w:val="fr-CH"/>
            </w:rPr>
          </w:rPrChange>
        </w:rPr>
      </w:pPr>
      <w:r w:rsidRPr="00EF4595">
        <w:t xml:space="preserve">If there are multiple languages available for these elements, the language indications must be separated by spaces instead of the separator referred to in paragraph 1 above.  For example: </w:t>
      </w:r>
      <w:del w:id="970" w:author="Author">
        <w:r w:rsidR="002C7429" w:rsidRPr="00256266">
          <w:rPr>
            <w:szCs w:val="17"/>
            <w:rPrChange w:id="971" w:author="Author">
              <w:rPr>
                <w:szCs w:val="17"/>
                <w:lang w:val="fr-CH"/>
              </w:rPr>
            </w:rPrChange>
          </w:rPr>
          <w:delText xml:space="preserve"> </w:delText>
        </w:r>
        <w:r w:rsidRPr="00256266">
          <w:rPr>
            <w:rFonts w:ascii="Courier New" w:hAnsi="Courier New"/>
            <w:color w:val="000000"/>
            <w:rPrChange w:id="972" w:author="Author">
              <w:rPr>
                <w:color w:val="000000"/>
                <w:lang w:val="fr-CH"/>
              </w:rPr>
            </w:rPrChange>
          </w:rPr>
          <w:delText>ABST-en ABST-de ABST-fr, DESC-N, CLMS-N</w:delText>
        </w:r>
      </w:del>
      <w:r w:rsidRPr="00EF4595">
        <w:t xml:space="preserve"> </w:t>
      </w:r>
    </w:p>
    <w:p w14:paraId="7450012B" w14:textId="1CC93C15" w:rsidR="00AF6B2F" w:rsidRPr="00715E39" w:rsidRDefault="00AF6B2F" w:rsidP="00B5541C">
      <w:pPr>
        <w:pStyle w:val="ListParagraph"/>
        <w:spacing w:before="120" w:after="120" w:line="240" w:lineRule="auto"/>
        <w:ind w:left="900" w:firstLine="360"/>
        <w:contextualSpacing w:val="0"/>
        <w:rPr>
          <w:ins w:id="973" w:author="Author"/>
          <w:rFonts w:ascii="Courier New" w:hAnsi="Courier New" w:cs="Courier New"/>
          <w:szCs w:val="17"/>
          <w:lang w:val="fr-CH"/>
        </w:rPr>
      </w:pPr>
      <w:ins w:id="974" w:author="Author">
        <w:r w:rsidRPr="00CB704C">
          <w:rPr>
            <w:rFonts w:ascii="Courier New" w:hAnsi="Courier New"/>
            <w:color w:val="000000"/>
            <w:lang w:val="fr-CH"/>
            <w:rPrChange w:id="975" w:author="Author">
              <w:rPr>
                <w:color w:val="000000"/>
                <w:lang w:val="fr-CH"/>
              </w:rPr>
            </w:rPrChange>
          </w:rPr>
          <w:t>ABST-en ABST-de ABST-</w:t>
        </w:r>
        <w:proofErr w:type="spellStart"/>
        <w:r w:rsidRPr="00CB704C">
          <w:rPr>
            <w:rFonts w:ascii="Courier New" w:hAnsi="Courier New"/>
            <w:color w:val="000000"/>
            <w:lang w:val="fr-CH"/>
            <w:rPrChange w:id="976" w:author="Author">
              <w:rPr>
                <w:color w:val="000000"/>
                <w:lang w:val="fr-CH"/>
              </w:rPr>
            </w:rPrChange>
          </w:rPr>
          <w:t>fr</w:t>
        </w:r>
        <w:proofErr w:type="spellEnd"/>
        <w:r w:rsidRPr="00CB704C">
          <w:rPr>
            <w:rFonts w:ascii="Courier New" w:hAnsi="Courier New"/>
            <w:color w:val="000000"/>
            <w:lang w:val="fr-CH"/>
            <w:rPrChange w:id="977" w:author="Author">
              <w:rPr>
                <w:color w:val="000000"/>
                <w:lang w:val="fr-CH"/>
              </w:rPr>
            </w:rPrChange>
          </w:rPr>
          <w:t>, DESC-N, CLMS-N</w:t>
        </w:r>
      </w:ins>
    </w:p>
    <w:p w14:paraId="7562740D" w14:textId="77777777" w:rsidR="00AF6B2F" w:rsidRPr="00EF4595" w:rsidRDefault="00AF6B2F">
      <w:pPr>
        <w:pStyle w:val="ListParagraph"/>
        <w:numPr>
          <w:ilvl w:val="0"/>
          <w:numId w:val="18"/>
        </w:numPr>
        <w:spacing w:before="120" w:after="120" w:line="240" w:lineRule="auto"/>
        <w:ind w:left="360"/>
        <w:contextualSpacing w:val="0"/>
        <w:pPrChange w:id="978" w:author="Author">
          <w:pPr>
            <w:spacing w:before="120" w:after="120"/>
          </w:pPr>
        </w:pPrChange>
      </w:pPr>
      <w:r w:rsidRPr="00EF4595">
        <w:t>This first example illustrates an authority file, produced with only the mandatory elements, represented using a TXT structure with comma separators:</w:t>
      </w:r>
    </w:p>
    <w:p w14:paraId="16FB36D5" w14:textId="66AF888C" w:rsidR="00A21554" w:rsidRPr="00CB704C" w:rsidRDefault="00AF6B2F" w:rsidP="00B5541C">
      <w:pPr>
        <w:spacing w:after="120"/>
        <w:ind w:left="1260"/>
        <w:rPr>
          <w:del w:id="979" w:author="Author"/>
          <w:color w:val="000000"/>
          <w:lang w:val="it-IT"/>
          <w:rPrChange w:id="980" w:author="Author">
            <w:rPr>
              <w:del w:id="981" w:author="Author"/>
              <w:color w:val="000000"/>
              <w:lang w:val="es-ES"/>
            </w:rPr>
          </w:rPrChange>
        </w:rPr>
      </w:pPr>
      <w:r w:rsidRPr="00CB704C">
        <w:rPr>
          <w:color w:val="000000"/>
          <w:lang w:val="it-IT"/>
          <w:rPrChange w:id="982" w:author="Author">
            <w:rPr>
              <w:color w:val="000000"/>
              <w:lang w:val="es-ES"/>
            </w:rPr>
          </w:rPrChange>
        </w:rPr>
        <w:t>…</w:t>
      </w:r>
    </w:p>
    <w:p w14:paraId="6553185C" w14:textId="77777777" w:rsidR="00AF6B2F" w:rsidRPr="00CB704C" w:rsidRDefault="00AF6B2F">
      <w:pPr>
        <w:pStyle w:val="ONUME"/>
        <w:numPr>
          <w:ilvl w:val="0"/>
          <w:numId w:val="0"/>
        </w:numPr>
        <w:spacing w:after="120"/>
        <w:ind w:left="1259"/>
        <w:contextualSpacing/>
        <w:rPr>
          <w:rFonts w:ascii="Courier New" w:hAnsi="Courier New"/>
          <w:color w:val="000000"/>
          <w:lang w:val="it-IT"/>
          <w:rPrChange w:id="983" w:author="Author">
            <w:rPr>
              <w:rFonts w:ascii="Courier New" w:hAnsi="Courier New"/>
              <w:color w:val="000000"/>
              <w:lang w:val="es-ES"/>
            </w:rPr>
          </w:rPrChange>
        </w:rPr>
        <w:pPrChange w:id="984" w:author="Author">
          <w:pPr>
            <w:pStyle w:val="ONUME"/>
            <w:numPr>
              <w:numId w:val="0"/>
            </w:numPr>
            <w:tabs>
              <w:tab w:val="clear" w:pos="567"/>
            </w:tabs>
            <w:spacing w:after="0"/>
            <w:ind w:left="1701"/>
          </w:pPr>
        </w:pPrChange>
      </w:pPr>
      <w:r w:rsidRPr="00CB704C">
        <w:rPr>
          <w:rFonts w:ascii="Courier New" w:hAnsi="Courier New"/>
          <w:color w:val="000000"/>
          <w:lang w:val="it-IT"/>
          <w:rPrChange w:id="985" w:author="Author">
            <w:rPr>
              <w:rFonts w:ascii="Courier New" w:hAnsi="Courier New"/>
              <w:color w:val="000000"/>
              <w:lang w:val="es-ES"/>
            </w:rPr>
          </w:rPrChange>
        </w:rPr>
        <w:t>UA,1,C2,1993-04-30 &lt;CRLF&gt;</w:t>
      </w:r>
    </w:p>
    <w:p w14:paraId="3FDA73B0" w14:textId="77777777" w:rsidR="00AF6B2F" w:rsidRPr="00CB704C" w:rsidRDefault="00AF6B2F">
      <w:pPr>
        <w:pStyle w:val="ONUME"/>
        <w:numPr>
          <w:ilvl w:val="0"/>
          <w:numId w:val="0"/>
        </w:numPr>
        <w:spacing w:after="120"/>
        <w:ind w:left="1259"/>
        <w:contextualSpacing/>
        <w:rPr>
          <w:rFonts w:ascii="Courier New" w:hAnsi="Courier New"/>
          <w:color w:val="000000"/>
          <w:lang w:val="it-IT"/>
          <w:rPrChange w:id="986" w:author="Author">
            <w:rPr>
              <w:rFonts w:ascii="Courier New" w:hAnsi="Courier New"/>
              <w:color w:val="000000"/>
              <w:lang w:val="es-ES"/>
            </w:rPr>
          </w:rPrChange>
        </w:rPr>
        <w:pPrChange w:id="987" w:author="Author">
          <w:pPr>
            <w:pStyle w:val="ONUME"/>
            <w:numPr>
              <w:numId w:val="0"/>
            </w:numPr>
            <w:tabs>
              <w:tab w:val="clear" w:pos="567"/>
            </w:tabs>
            <w:spacing w:after="0"/>
            <w:ind w:left="1701"/>
          </w:pPr>
        </w:pPrChange>
      </w:pPr>
      <w:r w:rsidRPr="00CB704C">
        <w:rPr>
          <w:rFonts w:ascii="Courier New" w:hAnsi="Courier New"/>
          <w:color w:val="000000"/>
          <w:lang w:val="it-IT"/>
          <w:rPrChange w:id="988" w:author="Author">
            <w:rPr>
              <w:rFonts w:ascii="Courier New" w:hAnsi="Courier New"/>
              <w:color w:val="000000"/>
              <w:lang w:val="es-ES"/>
            </w:rPr>
          </w:rPrChange>
        </w:rPr>
        <w:t>UA,1,U,1995-06-30 &lt;CRLF&gt;</w:t>
      </w:r>
    </w:p>
    <w:p w14:paraId="3A9500DA" w14:textId="77777777" w:rsidR="00AF6B2F" w:rsidRPr="00CB704C" w:rsidRDefault="00AF6B2F">
      <w:pPr>
        <w:pStyle w:val="ONUME"/>
        <w:numPr>
          <w:ilvl w:val="0"/>
          <w:numId w:val="0"/>
        </w:numPr>
        <w:spacing w:after="120"/>
        <w:ind w:left="1259"/>
        <w:contextualSpacing/>
        <w:rPr>
          <w:rFonts w:ascii="Courier New" w:hAnsi="Courier New"/>
          <w:color w:val="000000"/>
          <w:lang w:val="it-IT"/>
          <w:rPrChange w:id="989" w:author="Author">
            <w:rPr>
              <w:rFonts w:ascii="Courier New" w:hAnsi="Courier New"/>
              <w:color w:val="000000"/>
              <w:lang w:val="es-ES"/>
            </w:rPr>
          </w:rPrChange>
        </w:rPr>
        <w:pPrChange w:id="990" w:author="Author">
          <w:pPr>
            <w:pStyle w:val="ONUME"/>
            <w:numPr>
              <w:numId w:val="0"/>
            </w:numPr>
            <w:tabs>
              <w:tab w:val="clear" w:pos="567"/>
            </w:tabs>
            <w:spacing w:after="0"/>
            <w:ind w:left="1701"/>
          </w:pPr>
        </w:pPrChange>
      </w:pPr>
      <w:r w:rsidRPr="00CB704C">
        <w:rPr>
          <w:rFonts w:ascii="Courier New" w:hAnsi="Courier New"/>
          <w:color w:val="000000"/>
          <w:lang w:val="it-IT"/>
          <w:rPrChange w:id="991" w:author="Author">
            <w:rPr>
              <w:rFonts w:ascii="Courier New" w:hAnsi="Courier New"/>
              <w:color w:val="000000"/>
              <w:lang w:val="es-ES"/>
            </w:rPr>
          </w:rPrChange>
        </w:rPr>
        <w:t>UA,2,C2,1993-04-30 &lt;CRLF&gt;</w:t>
      </w:r>
    </w:p>
    <w:p w14:paraId="014E83D7" w14:textId="77777777" w:rsidR="00AF6B2F" w:rsidRPr="00CB704C" w:rsidRDefault="00AF6B2F">
      <w:pPr>
        <w:pStyle w:val="ONUME"/>
        <w:numPr>
          <w:ilvl w:val="0"/>
          <w:numId w:val="0"/>
        </w:numPr>
        <w:spacing w:after="120"/>
        <w:ind w:left="1259"/>
        <w:contextualSpacing/>
        <w:rPr>
          <w:rFonts w:ascii="Courier New" w:hAnsi="Courier New"/>
          <w:color w:val="000000"/>
          <w:lang w:val="it-IT"/>
          <w:rPrChange w:id="992" w:author="Author">
            <w:rPr>
              <w:rFonts w:ascii="Courier New" w:hAnsi="Courier New"/>
              <w:color w:val="000000"/>
              <w:lang w:val="es-ES"/>
            </w:rPr>
          </w:rPrChange>
        </w:rPr>
        <w:pPrChange w:id="993" w:author="Author">
          <w:pPr>
            <w:pStyle w:val="ONUME"/>
            <w:numPr>
              <w:numId w:val="0"/>
            </w:numPr>
            <w:tabs>
              <w:tab w:val="clear" w:pos="567"/>
            </w:tabs>
            <w:spacing w:after="0"/>
            <w:ind w:left="1701"/>
          </w:pPr>
        </w:pPrChange>
      </w:pPr>
      <w:r w:rsidRPr="00CB704C">
        <w:rPr>
          <w:rFonts w:ascii="Courier New" w:hAnsi="Courier New"/>
          <w:color w:val="000000"/>
          <w:lang w:val="it-IT"/>
          <w:rPrChange w:id="994" w:author="Author">
            <w:rPr>
              <w:rFonts w:ascii="Courier New" w:hAnsi="Courier New"/>
              <w:color w:val="000000"/>
              <w:lang w:val="es-ES"/>
            </w:rPr>
          </w:rPrChange>
        </w:rPr>
        <w:t>UA,2,U,1995-06-30 &lt;CRLF&gt;</w:t>
      </w:r>
    </w:p>
    <w:p w14:paraId="3C247E03" w14:textId="77777777" w:rsidR="00AF6B2F" w:rsidRPr="001F07A7" w:rsidRDefault="00AF6B2F">
      <w:pPr>
        <w:pStyle w:val="ONUME"/>
        <w:numPr>
          <w:ilvl w:val="0"/>
          <w:numId w:val="0"/>
        </w:numPr>
        <w:spacing w:after="120"/>
        <w:ind w:left="1259"/>
        <w:contextualSpacing/>
        <w:rPr>
          <w:rFonts w:ascii="Courier New" w:hAnsi="Courier New"/>
        </w:rPr>
        <w:pPrChange w:id="995" w:author="Author">
          <w:pPr>
            <w:pStyle w:val="ONUME"/>
            <w:numPr>
              <w:numId w:val="0"/>
            </w:numPr>
            <w:tabs>
              <w:tab w:val="clear" w:pos="567"/>
            </w:tabs>
            <w:spacing w:after="0"/>
            <w:ind w:left="1701"/>
          </w:pPr>
        </w:pPrChange>
      </w:pPr>
      <w:r w:rsidRPr="001F07A7">
        <w:rPr>
          <w:rFonts w:ascii="Courier New" w:hAnsi="Courier New"/>
          <w:color w:val="000000"/>
        </w:rPr>
        <w:t>UA,3,C2,1993-04-30 &lt;CRLF&gt;</w:t>
      </w:r>
    </w:p>
    <w:p w14:paraId="538ED51B" w14:textId="0D668C0D" w:rsidR="00AF6B2F" w:rsidRPr="00EF4595" w:rsidRDefault="00AF6B2F">
      <w:pPr>
        <w:pStyle w:val="ListParagraph"/>
        <w:numPr>
          <w:ilvl w:val="0"/>
          <w:numId w:val="18"/>
        </w:numPr>
        <w:spacing w:after="120" w:line="240" w:lineRule="auto"/>
        <w:ind w:left="360"/>
        <w:contextualSpacing w:val="0"/>
        <w:rPr>
          <w:color w:val="000000"/>
          <w:u w:val="single"/>
        </w:rPr>
        <w:pPrChange w:id="996" w:author="Author">
          <w:pPr/>
        </w:pPrChange>
      </w:pPr>
      <w:r w:rsidRPr="00EF4595">
        <w:t xml:space="preserve">This second example illustrates an authority file, produced with the optional text-searchable abstract, description and claims </w:t>
      </w:r>
      <w:del w:id="997" w:author="Author">
        <w:r w:rsidR="00A21554" w:rsidRPr="00BB509F">
          <w:rPr>
            <w:szCs w:val="17"/>
          </w:rPr>
          <w:delText>indication code</w:delText>
        </w:r>
      </w:del>
      <w:ins w:id="998" w:author="Author">
        <w:r w:rsidRPr="00EF4595">
          <w:rPr>
            <w:szCs w:val="17"/>
          </w:rPr>
          <w:t>indicat</w:t>
        </w:r>
        <w:r w:rsidR="00467287" w:rsidRPr="00EF4595">
          <w:rPr>
            <w:szCs w:val="17"/>
          </w:rPr>
          <w:t>or</w:t>
        </w:r>
      </w:ins>
      <w:r w:rsidRPr="00EF4595">
        <w:t xml:space="preserve"> elements again represented using a TXT structure where the data elements are separated by a comma:</w:t>
      </w:r>
    </w:p>
    <w:p w14:paraId="299242AE" w14:textId="77777777" w:rsidR="00AF6B2F" w:rsidRPr="000F4965" w:rsidRDefault="00AF6B2F">
      <w:pPr>
        <w:spacing w:after="120"/>
        <w:ind w:left="1260"/>
        <w:rPr>
          <w:rFonts w:ascii="Courier New" w:eastAsia="Times New Roman" w:hAnsi="Courier New" w:cs="Courier New"/>
          <w:kern w:val="0"/>
          <w:szCs w:val="20"/>
          <w14:ligatures w14:val="none"/>
          <w:rPrChange w:id="999" w:author="Author" w:date="2025-10-21T14:06:00Z">
            <w:rPr/>
          </w:rPrChange>
        </w:rPr>
        <w:pPrChange w:id="1000" w:author="Author">
          <w:pPr>
            <w:ind w:left="1701"/>
          </w:pPr>
        </w:pPrChange>
      </w:pPr>
      <w:r w:rsidRPr="001F07A7">
        <w:t>...</w:t>
      </w:r>
    </w:p>
    <w:p w14:paraId="6B14C6D4" w14:textId="73DC6090" w:rsidR="00AF6B2F" w:rsidRPr="00CB704C" w:rsidRDefault="00AF6B2F">
      <w:pPr>
        <w:spacing w:after="120"/>
        <w:ind w:left="1259"/>
        <w:contextualSpacing/>
        <w:rPr>
          <w:rFonts w:ascii="Courier New" w:eastAsia="Times New Roman" w:hAnsi="Courier New"/>
          <w:kern w:val="0"/>
          <w:szCs w:val="20"/>
          <w14:ligatures w14:val="none"/>
          <w:rPrChange w:id="1001" w:author="Author">
            <w:rPr>
              <w:rFonts w:ascii="Courier New" w:hAnsi="Courier New"/>
            </w:rPr>
          </w:rPrChange>
        </w:rPr>
        <w:pPrChange w:id="1002" w:author="Author">
          <w:pPr>
            <w:ind w:left="1701"/>
          </w:pPr>
        </w:pPrChange>
      </w:pPr>
      <w:r w:rsidRPr="000F4965">
        <w:rPr>
          <w:rFonts w:ascii="Courier New" w:hAnsi="Courier New" w:cs="Courier New"/>
        </w:rPr>
        <w:t>EP,2363052,A1,20110907,W,</w:t>
      </w:r>
      <w:del w:id="1003" w:author="Author">
        <w:r w:rsidR="00A21554" w:rsidRPr="000F4965">
          <w:rPr>
            <w:rFonts w:ascii="Courier New" w:hAnsi="Courier New" w:cs="Courier New"/>
            <w:szCs w:val="17"/>
            <w:rPrChange w:id="1004" w:author="Author" w:date="2025-10-21T14:06:00Z">
              <w:rPr>
                <w:szCs w:val="17"/>
              </w:rPr>
            </w:rPrChange>
          </w:rPr>
          <w:delText xml:space="preserve"> </w:delText>
        </w:r>
      </w:del>
      <w:r w:rsidRPr="000F4965">
        <w:rPr>
          <w:rFonts w:ascii="Courier New" w:hAnsi="Courier New" w:cs="Courier New"/>
        </w:rPr>
        <w:t>ABST-</w:t>
      </w:r>
      <w:del w:id="1005" w:author="Author">
        <w:r w:rsidR="00A21554" w:rsidRPr="000F4965">
          <w:rPr>
            <w:rFonts w:ascii="Courier New" w:hAnsi="Courier New" w:cs="Courier New"/>
            <w:szCs w:val="17"/>
            <w:rPrChange w:id="1006" w:author="Author" w:date="2025-10-21T14:06:00Z">
              <w:rPr>
                <w:szCs w:val="17"/>
              </w:rPr>
            </w:rPrChange>
          </w:rPr>
          <w:delText>U</w:delText>
        </w:r>
      </w:del>
      <w:ins w:id="1007" w:author="Author">
        <w:r w:rsidR="00B83E49" w:rsidRPr="000F4965">
          <w:rPr>
            <w:rFonts w:ascii="Courier New" w:hAnsi="Courier New" w:cs="Courier New"/>
            <w:szCs w:val="17"/>
          </w:rPr>
          <w:t>N</w:t>
        </w:r>
      </w:ins>
      <w:r w:rsidRPr="000F4965">
        <w:rPr>
          <w:rFonts w:ascii="Courier New" w:hAnsi="Courier New" w:cs="Courier New"/>
        </w:rPr>
        <w:t>, DESC-</w:t>
      </w:r>
      <w:del w:id="1008" w:author="Author">
        <w:r w:rsidR="00A21554" w:rsidRPr="000F4965">
          <w:rPr>
            <w:rFonts w:ascii="Courier New" w:hAnsi="Courier New" w:cs="Courier New"/>
            <w:szCs w:val="17"/>
            <w:rPrChange w:id="1009" w:author="Author" w:date="2025-10-21T14:06:00Z">
              <w:rPr>
                <w:szCs w:val="17"/>
              </w:rPr>
            </w:rPrChange>
          </w:rPr>
          <w:delText>U</w:delText>
        </w:r>
      </w:del>
      <w:ins w:id="1010" w:author="Author">
        <w:r w:rsidR="00B83E49" w:rsidRPr="000F4965">
          <w:rPr>
            <w:rFonts w:ascii="Courier New" w:hAnsi="Courier New" w:cs="Courier New"/>
            <w:szCs w:val="17"/>
          </w:rPr>
          <w:t>N</w:t>
        </w:r>
      </w:ins>
      <w:r w:rsidRPr="000F4965">
        <w:rPr>
          <w:rFonts w:ascii="Courier New" w:hAnsi="Courier New" w:cs="Courier New"/>
        </w:rPr>
        <w:t>, CLMS-</w:t>
      </w:r>
      <w:del w:id="1011" w:author="Author">
        <w:r w:rsidR="00A21554" w:rsidRPr="000F4965">
          <w:rPr>
            <w:rFonts w:ascii="Courier New" w:hAnsi="Courier New" w:cs="Courier New"/>
            <w:szCs w:val="17"/>
            <w:rPrChange w:id="1012" w:author="Author" w:date="2025-10-21T14:06:00Z">
              <w:rPr>
                <w:szCs w:val="17"/>
              </w:rPr>
            </w:rPrChange>
          </w:rPr>
          <w:delText>U</w:delText>
        </w:r>
      </w:del>
      <w:ins w:id="1013" w:author="Author">
        <w:r w:rsidR="00B83E49" w:rsidRPr="000F4965">
          <w:rPr>
            <w:rFonts w:ascii="Courier New" w:hAnsi="Courier New" w:cs="Courier New"/>
            <w:szCs w:val="17"/>
          </w:rPr>
          <w:t>N</w:t>
        </w:r>
      </w:ins>
      <w:r w:rsidRPr="000F4965">
        <w:rPr>
          <w:rFonts w:ascii="Courier New" w:hAnsi="Courier New" w:cs="Courier New"/>
        </w:rPr>
        <w:t xml:space="preserve"> &lt;CRL</w:t>
      </w:r>
      <w:r w:rsidRPr="001F07A7">
        <w:rPr>
          <w:rFonts w:ascii="Courier New" w:hAnsi="Courier New"/>
        </w:rPr>
        <w:t>F&gt;</w:t>
      </w:r>
    </w:p>
    <w:p w14:paraId="171CA702" w14:textId="12681C77" w:rsidR="00AF6B2F" w:rsidRPr="006A4546" w:rsidRDefault="00AF6B2F">
      <w:pPr>
        <w:spacing w:after="120"/>
        <w:ind w:left="1259"/>
        <w:contextualSpacing/>
        <w:rPr>
          <w:rFonts w:ascii="Courier New" w:eastAsia="Times New Roman" w:hAnsi="Courier New"/>
          <w:kern w:val="0"/>
          <w:szCs w:val="17"/>
          <w14:ligatures w14:val="none"/>
          <w:rPrChange w:id="1014" w:author="Author">
            <w:rPr>
              <w:rFonts w:ascii="Courier New" w:hAnsi="Courier New"/>
            </w:rPr>
          </w:rPrChange>
        </w:rPr>
        <w:pPrChange w:id="1015" w:author="Author">
          <w:pPr>
            <w:ind w:left="1701"/>
          </w:pPr>
        </w:pPrChange>
      </w:pPr>
      <w:r w:rsidRPr="006A4546">
        <w:rPr>
          <w:rFonts w:ascii="Courier New" w:hAnsi="Courier New"/>
          <w:szCs w:val="17"/>
        </w:rPr>
        <w:t>EP,2363053,A2,20110907,M,</w:t>
      </w:r>
      <w:r w:rsidR="00A21554" w:rsidRPr="006A4546">
        <w:rPr>
          <w:szCs w:val="17"/>
        </w:rPr>
        <w:t xml:space="preserve"> </w:t>
      </w:r>
      <w:r w:rsidRPr="006A4546">
        <w:rPr>
          <w:rFonts w:ascii="Courier New" w:hAnsi="Courier New"/>
          <w:szCs w:val="17"/>
        </w:rPr>
        <w:t>ABST-</w:t>
      </w:r>
      <w:proofErr w:type="spellStart"/>
      <w:r w:rsidRPr="006A4546">
        <w:rPr>
          <w:rFonts w:ascii="Courier New" w:hAnsi="Courier New"/>
          <w:szCs w:val="17"/>
        </w:rPr>
        <w:t>en</w:t>
      </w:r>
      <w:proofErr w:type="spellEnd"/>
      <w:r w:rsidRPr="006A4546">
        <w:rPr>
          <w:rFonts w:ascii="Courier New" w:hAnsi="Courier New"/>
          <w:szCs w:val="17"/>
        </w:rPr>
        <w:t>, DESC-N, DESC-N&lt;CRLF&gt;</w:t>
      </w:r>
    </w:p>
    <w:p w14:paraId="413FB219" w14:textId="62B267BB" w:rsidR="00AF6B2F" w:rsidRPr="00CB704C" w:rsidRDefault="00AF6B2F">
      <w:pPr>
        <w:spacing w:after="120"/>
        <w:ind w:left="1259"/>
        <w:contextualSpacing/>
        <w:rPr>
          <w:rFonts w:ascii="Courier New" w:eastAsia="Times New Roman" w:hAnsi="Courier New"/>
          <w:kern w:val="0"/>
          <w:szCs w:val="20"/>
          <w14:ligatures w14:val="none"/>
          <w:rPrChange w:id="1016" w:author="Author">
            <w:rPr>
              <w:rFonts w:ascii="Courier New" w:hAnsi="Courier New"/>
            </w:rPr>
          </w:rPrChange>
        </w:rPr>
        <w:pPrChange w:id="1017" w:author="Author">
          <w:pPr>
            <w:ind w:left="1701"/>
          </w:pPr>
        </w:pPrChange>
      </w:pPr>
      <w:r w:rsidRPr="001F07A7">
        <w:rPr>
          <w:rFonts w:ascii="Courier New" w:hAnsi="Courier New"/>
        </w:rPr>
        <w:t>EP,2540632,A1,20130102,P,</w:t>
      </w:r>
      <w:del w:id="1018" w:author="Author">
        <w:r w:rsidR="00A21554" w:rsidRPr="00994D7A">
          <w:rPr>
            <w:szCs w:val="17"/>
          </w:rPr>
          <w:delText xml:space="preserve"> </w:delText>
        </w:r>
      </w:del>
      <w:r w:rsidRPr="001F07A7">
        <w:rPr>
          <w:rFonts w:ascii="Courier New" w:hAnsi="Courier New"/>
        </w:rPr>
        <w:t>ABST-N, DESC-N, CLMS-N&lt;CRLF&gt;</w:t>
      </w:r>
    </w:p>
    <w:p w14:paraId="15750646" w14:textId="51915B2B" w:rsidR="00AF6B2F" w:rsidRPr="00D008A3" w:rsidRDefault="00AF6B2F">
      <w:pPr>
        <w:spacing w:after="120"/>
        <w:ind w:left="1259"/>
        <w:contextualSpacing/>
        <w:rPr>
          <w:rFonts w:ascii="Courier New" w:eastAsia="Times New Roman" w:hAnsi="Courier New"/>
          <w:kern w:val="0"/>
          <w:szCs w:val="17"/>
          <w:lang w:val="fr-CH"/>
          <w14:ligatures w14:val="none"/>
        </w:rPr>
        <w:pPrChange w:id="1019" w:author="Author">
          <w:pPr/>
        </w:pPrChange>
      </w:pPr>
      <w:r w:rsidRPr="008CFE0E">
        <w:rPr>
          <w:rFonts w:ascii="Courier New" w:hAnsi="Courier New"/>
          <w:szCs w:val="17"/>
          <w:lang w:val="fr-CH"/>
        </w:rPr>
        <w:t>EP,2540632,B1,</w:t>
      </w:r>
      <w:proofErr w:type="gramStart"/>
      <w:r w:rsidRPr="008CFE0E">
        <w:rPr>
          <w:rFonts w:ascii="Courier New" w:hAnsi="Courier New"/>
          <w:szCs w:val="17"/>
          <w:lang w:val="fr-CH"/>
        </w:rPr>
        <w:t>20151202</w:t>
      </w:r>
      <w:r w:rsidRPr="008CFE0E">
        <w:rPr>
          <w:rFonts w:ascii="Courier New" w:hAnsi="Courier New" w:cs="Courier New"/>
          <w:szCs w:val="17"/>
          <w:lang w:val="fr-CH"/>
        </w:rPr>
        <w:t>,,</w:t>
      </w:r>
      <w:proofErr w:type="gramEnd"/>
      <w:r w:rsidRPr="008CFE0E">
        <w:rPr>
          <w:rFonts w:ascii="Courier New" w:hAnsi="Courier New"/>
          <w:szCs w:val="17"/>
          <w:lang w:val="fr-CH"/>
        </w:rPr>
        <w:t>ABST-en ABST-</w:t>
      </w:r>
      <w:proofErr w:type="spellStart"/>
      <w:r w:rsidRPr="008CFE0E">
        <w:rPr>
          <w:rFonts w:ascii="Courier New" w:hAnsi="Courier New"/>
          <w:szCs w:val="17"/>
          <w:lang w:val="fr-CH"/>
        </w:rPr>
        <w:t>fr</w:t>
      </w:r>
      <w:proofErr w:type="spellEnd"/>
      <w:r w:rsidRPr="008CFE0E">
        <w:rPr>
          <w:rFonts w:ascii="Courier New" w:hAnsi="Courier New"/>
          <w:szCs w:val="17"/>
          <w:lang w:val="fr-CH"/>
        </w:rPr>
        <w:t xml:space="preserve"> ABST-de, DESC-en, CLMS-en&lt;CRLF&gt;</w:t>
      </w:r>
    </w:p>
    <w:p w14:paraId="1B9388F4" w14:textId="77777777" w:rsidR="00B51077" w:rsidRDefault="00B51077" w:rsidP="001F07A7">
      <w:pPr>
        <w:pStyle w:val="ONUME"/>
        <w:numPr>
          <w:ilvl w:val="0"/>
          <w:numId w:val="0"/>
        </w:numPr>
        <w:spacing w:after="0"/>
        <w:rPr>
          <w:szCs w:val="17"/>
          <w:lang w:val="fr-CH"/>
        </w:rPr>
      </w:pPr>
    </w:p>
    <w:p w14:paraId="151BF191" w14:textId="77777777" w:rsidR="00B5541C" w:rsidRDefault="00B5541C" w:rsidP="001F07A7">
      <w:pPr>
        <w:pStyle w:val="ONUME"/>
        <w:numPr>
          <w:ilvl w:val="0"/>
          <w:numId w:val="0"/>
        </w:numPr>
        <w:spacing w:after="0"/>
        <w:rPr>
          <w:szCs w:val="17"/>
          <w:lang w:val="fr-CH"/>
        </w:rPr>
      </w:pPr>
    </w:p>
    <w:p w14:paraId="17D9A0EB" w14:textId="77777777" w:rsidR="00B5541C" w:rsidRPr="00990B93" w:rsidRDefault="00B5541C" w:rsidP="001F07A7">
      <w:pPr>
        <w:pStyle w:val="ONUME"/>
        <w:numPr>
          <w:ilvl w:val="0"/>
          <w:numId w:val="0"/>
        </w:numPr>
        <w:spacing w:after="0"/>
        <w:rPr>
          <w:szCs w:val="17"/>
          <w:lang w:val="fr-CH"/>
        </w:rPr>
      </w:pPr>
    </w:p>
    <w:p w14:paraId="18AE46D9" w14:textId="27233B94" w:rsidR="00E357B3" w:rsidRPr="00205FF3" w:rsidRDefault="00AF6B2F" w:rsidP="00372E5C">
      <w:pPr>
        <w:pStyle w:val="ONUME"/>
        <w:numPr>
          <w:ilvl w:val="0"/>
          <w:numId w:val="0"/>
        </w:numPr>
        <w:spacing w:after="0"/>
        <w:ind w:left="5533"/>
        <w:jc w:val="center"/>
        <w:rPr>
          <w:sz w:val="22"/>
          <w:szCs w:val="22"/>
        </w:rPr>
      </w:pPr>
      <w:r w:rsidRPr="00205FF3">
        <w:rPr>
          <w:sz w:val="22"/>
          <w:szCs w:val="22"/>
        </w:rPr>
        <w:t xml:space="preserve">[Annex III </w:t>
      </w:r>
      <w:r w:rsidR="00132385" w:rsidRPr="00205FF3">
        <w:rPr>
          <w:sz w:val="22"/>
          <w:szCs w:val="22"/>
        </w:rPr>
        <w:t xml:space="preserve">of ST.37 </w:t>
      </w:r>
      <w:r w:rsidRPr="00205FF3">
        <w:rPr>
          <w:sz w:val="22"/>
          <w:szCs w:val="22"/>
        </w:rPr>
        <w:t>follows]</w:t>
      </w:r>
    </w:p>
    <w:p w14:paraId="1E4FC42A" w14:textId="002ECFA1" w:rsidR="00D64D8F" w:rsidRPr="00CB704C" w:rsidRDefault="00E357B3">
      <w:pPr>
        <w:pStyle w:val="Heading1"/>
        <w:rPr>
          <w:caps/>
          <w:rPrChange w:id="1020" w:author="Author">
            <w:rPr/>
          </w:rPrChange>
        </w:rPr>
      </w:pPr>
      <w:bookmarkStart w:id="1021" w:name="_ANNEX_III"/>
      <w:bookmarkEnd w:id="1021"/>
      <w:r w:rsidRPr="00994D7A">
        <w:br w:type="page"/>
      </w:r>
      <w:bookmarkStart w:id="1022" w:name="_Toc183784435"/>
      <w:bookmarkStart w:id="1023" w:name="_Toc207630939"/>
      <w:r w:rsidR="00D64D8F" w:rsidRPr="00AB19FD">
        <w:t>ANNEX III</w:t>
      </w:r>
      <w:bookmarkEnd w:id="1022"/>
      <w:bookmarkEnd w:id="1023"/>
    </w:p>
    <w:p w14:paraId="75254098" w14:textId="77777777" w:rsidR="00D64D8F" w:rsidRPr="00CB704C" w:rsidRDefault="00D64D8F" w:rsidP="00D64D8F">
      <w:pPr>
        <w:widowControl w:val="0"/>
        <w:kinsoku w:val="0"/>
        <w:spacing w:after="340"/>
        <w:ind w:right="11"/>
        <w:jc w:val="center"/>
        <w:rPr>
          <w:rFonts w:eastAsia="Batang"/>
          <w:kern w:val="0"/>
          <w:szCs w:val="20"/>
          <w14:ligatures w14:val="none"/>
          <w:rPrChange w:id="1024" w:author="Author">
            <w:rPr>
              <w:rFonts w:eastAsia="Batang"/>
            </w:rPr>
          </w:rPrChange>
        </w:rPr>
      </w:pPr>
      <w:r w:rsidRPr="00EF4595">
        <w:t>XML SCHEMA DEFINITION (XSD) FOR AUTHORITY FILE</w:t>
      </w:r>
    </w:p>
    <w:p w14:paraId="312BF00B" w14:textId="3C3A277B" w:rsidR="00D64D8F" w:rsidRPr="00CB704C" w:rsidRDefault="00D64D8F" w:rsidP="00D64D8F">
      <w:pPr>
        <w:spacing w:after="480"/>
        <w:ind w:right="11"/>
        <w:jc w:val="center"/>
        <w:rPr>
          <w:rFonts w:eastAsia="Times New Roman"/>
          <w:i/>
          <w:kern w:val="0"/>
          <w:szCs w:val="20"/>
          <w14:ligatures w14:val="none"/>
          <w:rPrChange w:id="1025" w:author="Author">
            <w:rPr>
              <w:i/>
            </w:rPr>
          </w:rPrChange>
        </w:rPr>
      </w:pPr>
      <w:r w:rsidRPr="00EF4595">
        <w:rPr>
          <w:i/>
        </w:rPr>
        <w:t xml:space="preserve">Version </w:t>
      </w:r>
      <w:ins w:id="1026" w:author="Author">
        <w:r w:rsidR="00753942" w:rsidRPr="00EF4595">
          <w:rPr>
            <w:i/>
          </w:rPr>
          <w:t>3.0</w:t>
        </w:r>
      </w:ins>
      <w:del w:id="1027" w:author="Author">
        <w:r w:rsidRPr="007340B7" w:rsidDel="00753942">
          <w:rPr>
            <w:i/>
          </w:rPr>
          <w:delText>2.</w:delText>
        </w:r>
        <w:r w:rsidR="00BC2526" w:rsidRPr="00BB509F" w:rsidDel="00753942">
          <w:rPr>
            <w:rFonts w:cs="Times New Roman"/>
            <w:i/>
          </w:rPr>
          <w:delText>2</w:delText>
        </w:r>
      </w:del>
    </w:p>
    <w:p w14:paraId="7DA4B454" w14:textId="7A52AFE7" w:rsidR="00D64D8F" w:rsidRPr="00EF4595" w:rsidRDefault="00D64D8F" w:rsidP="00D64D8F">
      <w:pPr>
        <w:spacing w:after="480"/>
        <w:ind w:right="11"/>
        <w:jc w:val="center"/>
        <w:rPr>
          <w:i/>
        </w:rPr>
      </w:pPr>
      <w:r w:rsidRPr="00EF4595">
        <w:rPr>
          <w:i/>
          <w:szCs w:val="17"/>
        </w:rPr>
        <w:t>Proposal presented for approval</w:t>
      </w:r>
      <w:r w:rsidRPr="007340B7">
        <w:rPr>
          <w:i/>
        </w:rPr>
        <w:t xml:space="preserve"> by the Committee on WIPO Standards (CWS)</w:t>
      </w:r>
      <w:r w:rsidRPr="00645A62">
        <w:rPr>
          <w:i/>
        </w:rPr>
        <w:br/>
        <w:t xml:space="preserve">at its </w:t>
      </w:r>
      <w:r w:rsidR="00357CC3">
        <w:rPr>
          <w:i/>
        </w:rPr>
        <w:t>T</w:t>
      </w:r>
      <w:r w:rsidRPr="00645A62">
        <w:rPr>
          <w:i/>
          <w:szCs w:val="17"/>
        </w:rPr>
        <w:t>hirteenth</w:t>
      </w:r>
      <w:r w:rsidRPr="00645A62">
        <w:rPr>
          <w:i/>
        </w:rPr>
        <w:t xml:space="preserve"> </w:t>
      </w:r>
      <w:r w:rsidR="00357CC3">
        <w:rPr>
          <w:i/>
        </w:rPr>
        <w:t>S</w:t>
      </w:r>
      <w:r w:rsidRPr="007340B7">
        <w:rPr>
          <w:i/>
        </w:rPr>
        <w:t>ession</w:t>
      </w:r>
    </w:p>
    <w:p w14:paraId="1E677E3A" w14:textId="77777777" w:rsidR="00671C7C" w:rsidRPr="00D62DB3" w:rsidRDefault="00671C7C" w:rsidP="00671C7C">
      <w:pPr>
        <w:rPr>
          <w:del w:id="1028" w:author="Author"/>
          <w:i/>
          <w:szCs w:val="17"/>
        </w:rPr>
      </w:pPr>
    </w:p>
    <w:p w14:paraId="32A6EEA8" w14:textId="77777777" w:rsidR="00D64D8F" w:rsidRPr="00CB704C" w:rsidRDefault="00D64D8F" w:rsidP="00022692">
      <w:pPr>
        <w:spacing w:after="480"/>
        <w:jc w:val="center"/>
        <w:rPr>
          <w:ins w:id="1029" w:author="Author"/>
          <w:rFonts w:eastAsia="Times New Roman"/>
          <w:i/>
          <w:kern w:val="0"/>
          <w:szCs w:val="17"/>
          <w14:ligatures w14:val="none"/>
          <w:rPrChange w:id="1030" w:author="Author">
            <w:rPr>
              <w:ins w:id="1031" w:author="Author"/>
              <w:i/>
              <w:szCs w:val="17"/>
            </w:rPr>
          </w:rPrChange>
        </w:rPr>
      </w:pPr>
      <w:ins w:id="1032" w:author="Author">
        <w:r w:rsidRPr="00EF4595">
          <w:rPr>
            <w:i/>
            <w:szCs w:val="17"/>
          </w:rPr>
          <w:t>Editorial Note by the International Bureau:</w:t>
        </w:r>
      </w:ins>
    </w:p>
    <w:p w14:paraId="677FF49C" w14:textId="7CB89910" w:rsidR="00695B7F" w:rsidRPr="00CB704C" w:rsidRDefault="00D64D8F" w:rsidP="00390A55">
      <w:pPr>
        <w:rPr>
          <w:del w:id="1033" w:author="Author"/>
          <w:rFonts w:eastAsia="Times New Roman"/>
          <w:i/>
          <w:kern w:val="0"/>
          <w:szCs w:val="20"/>
          <w14:ligatures w14:val="none"/>
          <w:rPrChange w:id="1034" w:author="Author">
            <w:rPr>
              <w:del w:id="1035" w:author="Author"/>
              <w:i/>
            </w:rPr>
          </w:rPrChange>
        </w:rPr>
      </w:pPr>
      <w:r w:rsidRPr="00EF4595">
        <w:rPr>
          <w:i/>
        </w:rPr>
        <w:t>Annex III of WIPO Standard ST.37 is the set of XML schema components to represent the minimum and extended data elements of an Authority File of patent documents issued by a Patent Office.  Annex III is based on WIPO Standard ST.96, including the naming convention used to identify the names of the specific data components for Authority File.  Annex III includes an Appendix which is a sample XML instance of an Authority File structured according to the XML schema</w:t>
      </w:r>
      <w:ins w:id="1036" w:author="Author">
        <w:r w:rsidR="00531607" w:rsidRPr="00EF4595">
          <w:rPr>
            <w:i/>
          </w:rPr>
          <w:t xml:space="preserve"> of </w:t>
        </w:r>
      </w:ins>
      <w:del w:id="1037" w:author="Author">
        <w:r w:rsidRPr="008B4A54">
          <w:rPr>
            <w:i/>
          </w:rPr>
          <w:delText>,</w:delText>
        </w:r>
        <w:r w:rsidRPr="008B4A54">
          <w:rPr>
            <w:i/>
            <w:u w:val="single"/>
          </w:rPr>
          <w:delText xml:space="preserve"> </w:delText>
        </w:r>
        <w:r w:rsidRPr="008B4A54">
          <w:rPr>
            <w:i/>
          </w:rPr>
          <w:delText xml:space="preserve">according to </w:delText>
        </w:r>
      </w:del>
      <w:r w:rsidRPr="008B4A54">
        <w:rPr>
          <w:i/>
        </w:rPr>
        <w:t xml:space="preserve">WIPO </w:t>
      </w:r>
      <w:ins w:id="1038" w:author="Author">
        <w:r w:rsidRPr="008B4A54">
          <w:rPr>
            <w:i/>
            <w:szCs w:val="17"/>
          </w:rPr>
          <w:t xml:space="preserve">Standard </w:t>
        </w:r>
      </w:ins>
      <w:r w:rsidRPr="008B4A54">
        <w:rPr>
          <w:i/>
        </w:rPr>
        <w:t>ST.96</w:t>
      </w:r>
      <w:ins w:id="1039" w:author="Author">
        <w:r w:rsidR="007E795D" w:rsidRPr="008B4A54">
          <w:rPr>
            <w:i/>
          </w:rPr>
          <w:t xml:space="preserve"> </w:t>
        </w:r>
        <w:r w:rsidR="005714EA" w:rsidRPr="008B4A54">
          <w:rPr>
            <w:i/>
          </w:rPr>
          <w:t>V</w:t>
        </w:r>
        <w:del w:id="1040" w:author="Author">
          <w:r w:rsidR="00B5260A" w:rsidRPr="008B4A54" w:rsidDel="005714EA">
            <w:rPr>
              <w:i/>
            </w:rPr>
            <w:delText>v</w:delText>
          </w:r>
        </w:del>
        <w:r w:rsidR="00B5260A" w:rsidRPr="008B4A54">
          <w:rPr>
            <w:i/>
          </w:rPr>
          <w:t xml:space="preserve">ersion </w:t>
        </w:r>
        <w:r w:rsidR="001657E2" w:rsidRPr="008B4A54">
          <w:rPr>
            <w:i/>
          </w:rPr>
          <w:t>8</w:t>
        </w:r>
        <w:r w:rsidR="00B5260A" w:rsidRPr="008B4A54">
          <w:rPr>
            <w:i/>
          </w:rPr>
          <w:t>.0</w:t>
        </w:r>
      </w:ins>
      <w:del w:id="1041" w:author="Author">
        <w:r w:rsidR="007E795D" w:rsidRPr="008B4A54">
          <w:rPr>
            <w:i/>
            <w:szCs w:val="17"/>
          </w:rPr>
          <w:delText xml:space="preserve"> V4_0</w:delText>
        </w:r>
        <w:r w:rsidR="00671C7C" w:rsidRPr="008B4A54">
          <w:rPr>
            <w:i/>
            <w:szCs w:val="17"/>
          </w:rPr>
          <w:delText>.</w:delText>
        </w:r>
      </w:del>
      <w:ins w:id="1042" w:author="Author">
        <w:del w:id="1043" w:author="Author">
          <w:r w:rsidRPr="008B4A54">
            <w:rPr>
              <w:rStyle w:val="FootnoteReference"/>
              <w:i/>
              <w:szCs w:val="17"/>
            </w:rPr>
            <w:footnoteReference w:id="3"/>
          </w:r>
        </w:del>
        <w:r w:rsidRPr="00EF4595">
          <w:rPr>
            <w:i/>
            <w:szCs w:val="17"/>
          </w:rPr>
          <w:t xml:space="preserve"> </w:t>
        </w:r>
      </w:ins>
    </w:p>
    <w:p w14:paraId="32D7DFF0" w14:textId="77777777" w:rsidR="007B0CEF" w:rsidRDefault="007B0CEF" w:rsidP="003E562D">
      <w:pPr>
        <w:autoSpaceDE w:val="0"/>
        <w:autoSpaceDN w:val="0"/>
        <w:adjustRightInd w:val="0"/>
        <w:rPr>
          <w:del w:id="1045" w:author="Author"/>
          <w:rFonts w:ascii="Courier New" w:hAnsi="Courier New" w:cs="Courier New"/>
          <w:color w:val="008080"/>
          <w:szCs w:val="17"/>
          <w:highlight w:val="white"/>
        </w:rPr>
      </w:pPr>
    </w:p>
    <w:p w14:paraId="209FE39B" w14:textId="3F1A4BE9" w:rsidR="00FA1AE4" w:rsidRPr="00EF4595" w:rsidRDefault="0040662D" w:rsidP="00FA2782">
      <w:pPr>
        <w:spacing w:after="480"/>
        <w:rPr>
          <w:ins w:id="1046" w:author="Author"/>
          <w:szCs w:val="17"/>
        </w:rPr>
      </w:pPr>
      <w:del w:id="1047" w:author="Author">
        <w:r w:rsidRPr="00093D24">
          <w:rPr>
            <w:rFonts w:ascii="Courier New" w:hAnsi="Courier New" w:cs="Courier New"/>
            <w:szCs w:val="17"/>
            <w:highlight w:val="white"/>
          </w:rPr>
          <w:delText xml:space="preserve">&lt;? </w:delText>
        </w:r>
      </w:del>
      <w:ins w:id="1048" w:author="Author">
        <w:r w:rsidR="00FA1AE4" w:rsidRPr="00EF4595">
          <w:rPr>
            <w:szCs w:val="17"/>
          </w:rPr>
          <w:t xml:space="preserve">The complete XSD can be downloaded from </w:t>
        </w:r>
        <w:proofErr w:type="gramStart"/>
        <w:r w:rsidR="00FA1AE4" w:rsidRPr="00EF4595">
          <w:rPr>
            <w:szCs w:val="17"/>
          </w:rPr>
          <w:t>here</w:t>
        </w:r>
        <w:proofErr w:type="gramEnd"/>
        <w:r w:rsidR="00FA1AE4" w:rsidRPr="00EF4595">
          <w:rPr>
            <w:szCs w:val="17"/>
          </w:rPr>
          <w:t xml:space="preserve"> but its contents are also included for reference below:</w:t>
        </w:r>
        <w:r w:rsidR="0090457E" w:rsidRPr="007340B7">
          <w:rPr>
            <w:szCs w:val="17"/>
          </w:rPr>
          <w:t xml:space="preserve"> </w:t>
        </w:r>
      </w:ins>
      <w:r w:rsidR="005714EA" w:rsidRPr="00C426EC">
        <w:rPr>
          <w:szCs w:val="17"/>
        </w:rPr>
        <w:t>https://www.wipo.int/standards/XMLSchema/AFPatent/V3_0/PatentAuthorityFile_V3_0.xsd</w:t>
      </w:r>
    </w:p>
    <w:p w14:paraId="4B9CDD47" w14:textId="77777777" w:rsidR="0015509D" w:rsidRPr="00CB704C" w:rsidRDefault="0015509D"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1049" w:author="Author">
            <w:rPr>
              <w:rFonts w:ascii="Consolas" w:hAnsi="Consolas"/>
              <w:color w:val="000000"/>
              <w:highlight w:val="white"/>
            </w:rPr>
          </w:rPrChange>
        </w:rPr>
      </w:pPr>
      <w:ins w:id="1050" w:author="Author">
        <w:r w:rsidRPr="00CB704C">
          <w:rPr>
            <w:rFonts w:ascii="Courier New" w:hAnsi="Courier New" w:cs="Courier New"/>
            <w:color w:val="008080"/>
            <w:kern w:val="0"/>
            <w:szCs w:val="17"/>
            <w:highlight w:val="white"/>
            <w:rPrChange w:id="1051" w:author="Author">
              <w:rPr>
                <w:rFonts w:ascii="Consolas" w:hAnsi="Consolas" w:cs="Consolas"/>
                <w:color w:val="008080"/>
                <w:szCs w:val="17"/>
                <w:highlight w:val="white"/>
              </w:rPr>
            </w:rPrChange>
          </w:rPr>
          <w:t>&lt;?</w:t>
        </w:r>
      </w:ins>
      <w:r w:rsidRPr="00CB704C">
        <w:rPr>
          <w:rFonts w:ascii="Courier New" w:hAnsi="Courier New" w:cs="Courier New"/>
          <w:color w:val="008080"/>
          <w:kern w:val="0"/>
          <w:highlight w:val="white"/>
          <w:rPrChange w:id="1052" w:author="Author">
            <w:rPr>
              <w:rFonts w:ascii="Courier New" w:hAnsi="Courier New"/>
              <w:highlight w:val="white"/>
            </w:rPr>
          </w:rPrChange>
        </w:rPr>
        <w:t xml:space="preserve">xml version="1.0" </w:t>
      </w:r>
      <w:r w:rsidRPr="00CB704C">
        <w:rPr>
          <w:rFonts w:ascii="Courier New" w:hAnsi="Courier New" w:cs="Courier New"/>
          <w:color w:val="008080"/>
          <w:highlight w:val="white"/>
          <w:rPrChange w:id="1053" w:author="Author">
            <w:rPr>
              <w:rFonts w:ascii="Courier New" w:hAnsi="Courier New"/>
              <w:highlight w:val="white"/>
            </w:rPr>
          </w:rPrChange>
        </w:rPr>
        <w:t>encoding="UTF-8"?&gt;</w:t>
      </w:r>
    </w:p>
    <w:p w14:paraId="5BE1CC2D" w14:textId="041D35D3"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054" w:author="Author">
            <w:rPr>
              <w:rFonts w:ascii="Courier New" w:hAnsi="Courier New"/>
              <w:color w:val="000000"/>
              <w:highlight w:val="white"/>
            </w:rPr>
          </w:rPrChange>
        </w:rPr>
      </w:pPr>
      <w:r w:rsidRPr="00CB704C">
        <w:rPr>
          <w:rFonts w:ascii="Courier New" w:hAnsi="Courier New" w:cs="Courier New"/>
          <w:color w:val="0000FF"/>
          <w:kern w:val="0"/>
          <w:highlight w:val="white"/>
          <w:rPrChange w:id="105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056" w:author="Author">
            <w:rPr>
              <w:rFonts w:ascii="Courier New" w:hAnsi="Courier New"/>
              <w:color w:val="800000"/>
              <w:highlight w:val="white"/>
            </w:rPr>
          </w:rPrChange>
        </w:rPr>
        <w:t>xsd:schema</w:t>
      </w:r>
      <w:proofErr w:type="spellEnd"/>
      <w:r w:rsidRPr="00E060B3">
        <w:rPr>
          <w:rFonts w:ascii="Courier New" w:hAnsi="Courier New" w:cs="Courier New"/>
          <w:color w:val="FF0000"/>
          <w:highlight w:val="white"/>
        </w:rPr>
        <w:t xml:space="preserve"> </w:t>
      </w:r>
      <w:proofErr w:type="spellStart"/>
      <w:r w:rsidRPr="00E060B3">
        <w:rPr>
          <w:rFonts w:ascii="Courier New" w:hAnsi="Courier New" w:cs="Courier New"/>
          <w:color w:val="FF0000"/>
          <w:highlight w:val="white"/>
        </w:rPr>
        <w:t>xmlns:xsd</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http://www.w3.org/2001/XMLSchema</w:t>
      </w:r>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w:t>
      </w:r>
      <w:proofErr w:type="spellStart"/>
      <w:r w:rsidRPr="005E2A82">
        <w:rPr>
          <w:rFonts w:ascii="Courier New" w:hAnsi="Courier New" w:cs="Courier New"/>
          <w:color w:val="FF0000"/>
          <w:highlight w:val="white"/>
        </w:rPr>
        <w:t>xmlns:afp</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http://www.wipo.int/standards/XMLSchema/AFPatent</w:t>
      </w:r>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w:t>
      </w:r>
      <w:proofErr w:type="spellStart"/>
      <w:r w:rsidRPr="005E2A82">
        <w:rPr>
          <w:rFonts w:ascii="Courier New" w:hAnsi="Courier New" w:cs="Courier New"/>
          <w:color w:val="FF0000"/>
          <w:highlight w:val="white"/>
        </w:rPr>
        <w:t>xmlns:com</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http://www.wipo.int/standards/XMLSchema/ST96/Common</w:t>
      </w:r>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w:t>
      </w:r>
      <w:proofErr w:type="spellStart"/>
      <w:r w:rsidRPr="005E2A82">
        <w:rPr>
          <w:rFonts w:ascii="Courier New" w:hAnsi="Courier New" w:cs="Courier New"/>
          <w:color w:val="FF0000"/>
          <w:highlight w:val="white"/>
        </w:rPr>
        <w:t>xmlns:pat</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http://www.wipo.int/standards/XMLSchema/ST96/Patent</w:t>
      </w:r>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targetNamespace</w:t>
      </w:r>
      <w:r w:rsidRPr="00E060B3">
        <w:rPr>
          <w:rFonts w:ascii="Courier New" w:hAnsi="Courier New" w:cs="Courier New"/>
          <w:color w:val="0000FF"/>
          <w:highlight w:val="white"/>
        </w:rPr>
        <w:t>="</w:t>
      </w:r>
      <w:r w:rsidRPr="00E060B3">
        <w:rPr>
          <w:rFonts w:ascii="Courier New" w:hAnsi="Courier New" w:cs="Courier New"/>
          <w:color w:val="000000"/>
          <w:highlight w:val="white"/>
        </w:rPr>
        <w:t>http://www.wipo.int/standards/XMLSchema/AFPatent</w:t>
      </w:r>
      <w:r w:rsidRPr="00E060B3">
        <w:rPr>
          <w:rFonts w:ascii="Courier New" w:hAnsi="Courier New" w:cs="Courier New"/>
          <w:color w:val="0000FF"/>
          <w:highlight w:val="white"/>
        </w:rPr>
        <w:t>"</w:t>
      </w:r>
      <w:r w:rsidRPr="008B4A54">
        <w:rPr>
          <w:rFonts w:ascii="Courier New" w:hAnsi="Courier New" w:cs="Courier New"/>
          <w:color w:val="FF0000"/>
          <w:highlight w:val="white"/>
        </w:rPr>
        <w:t xml:space="preserve"> </w:t>
      </w:r>
      <w:proofErr w:type="spellStart"/>
      <w:r w:rsidRPr="005E2A82">
        <w:rPr>
          <w:rFonts w:ascii="Courier New" w:hAnsi="Courier New" w:cs="Courier New"/>
          <w:color w:val="FF0000"/>
          <w:highlight w:val="white"/>
        </w:rPr>
        <w:t>elementFormDefault</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qualified</w:t>
      </w:r>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w:t>
      </w:r>
      <w:proofErr w:type="spellStart"/>
      <w:r w:rsidRPr="005E2A82">
        <w:rPr>
          <w:rFonts w:ascii="Courier New" w:hAnsi="Courier New" w:cs="Courier New"/>
          <w:color w:val="FF0000"/>
          <w:highlight w:val="white"/>
        </w:rPr>
        <w:t>attributeFormDefault</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qualified</w:t>
      </w:r>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version</w:t>
      </w:r>
      <w:r w:rsidRPr="00E060B3">
        <w:rPr>
          <w:rFonts w:ascii="Courier New" w:hAnsi="Courier New" w:cs="Courier New"/>
          <w:color w:val="0000FF"/>
          <w:highlight w:val="white"/>
        </w:rPr>
        <w:t>="</w:t>
      </w:r>
      <w:r w:rsidRPr="00CB704C">
        <w:rPr>
          <w:rFonts w:ascii="Courier New" w:hAnsi="Courier New" w:cs="Courier New"/>
          <w:color w:val="000000"/>
          <w:highlight w:val="white"/>
          <w:rPrChange w:id="1057" w:author="Author">
            <w:rPr>
              <w:rFonts w:ascii="Courier New" w:hAnsi="Courier New"/>
              <w:color w:val="000000"/>
            </w:rPr>
          </w:rPrChange>
        </w:rPr>
        <w:t>V</w:t>
      </w:r>
      <w:ins w:id="1058" w:author="Author">
        <w:r w:rsidR="007E48ED" w:rsidRPr="00CB704C">
          <w:rPr>
            <w:rFonts w:ascii="Courier New" w:hAnsi="Courier New" w:cs="Courier New"/>
            <w:color w:val="000000"/>
            <w:highlight w:val="white"/>
            <w:rPrChange w:id="1059" w:author="Author">
              <w:rPr>
                <w:rFonts w:ascii="Consolas" w:hAnsi="Consolas"/>
                <w:color w:val="000000"/>
                <w:highlight w:val="white"/>
              </w:rPr>
            </w:rPrChange>
          </w:rPr>
          <w:t>3</w:t>
        </w:r>
      </w:ins>
      <w:del w:id="1060" w:author="Author">
        <w:r w:rsidRPr="00CB704C" w:rsidDel="007E48ED">
          <w:rPr>
            <w:rFonts w:ascii="Courier New" w:hAnsi="Courier New" w:cs="Courier New"/>
            <w:color w:val="000000"/>
            <w:highlight w:val="white"/>
            <w:rPrChange w:id="1061" w:author="Author">
              <w:rPr>
                <w:rFonts w:ascii="Courier New" w:hAnsi="Courier New"/>
                <w:color w:val="000000"/>
              </w:rPr>
            </w:rPrChange>
          </w:rPr>
          <w:delText>2</w:delText>
        </w:r>
      </w:del>
      <w:r w:rsidRPr="00CB704C">
        <w:rPr>
          <w:rFonts w:ascii="Courier New" w:hAnsi="Courier New" w:cs="Courier New"/>
          <w:color w:val="000000"/>
          <w:highlight w:val="white"/>
          <w:rPrChange w:id="1062" w:author="Author">
            <w:rPr>
              <w:rFonts w:ascii="Courier New" w:hAnsi="Courier New"/>
              <w:color w:val="000000"/>
            </w:rPr>
          </w:rPrChange>
        </w:rPr>
        <w:t>_</w:t>
      </w:r>
      <w:del w:id="1063" w:author="Author">
        <w:r w:rsidR="008C0DB6" w:rsidRPr="00E060B3">
          <w:rPr>
            <w:rFonts w:ascii="Courier New" w:hAnsi="Courier New" w:cs="Courier New"/>
            <w:color w:val="000000"/>
            <w:szCs w:val="17"/>
          </w:rPr>
          <w:delText>2</w:delText>
        </w:r>
      </w:del>
      <w:ins w:id="1064" w:author="Author">
        <w:r w:rsidR="007E48ED" w:rsidRPr="00CB704C">
          <w:rPr>
            <w:rFonts w:ascii="Courier New" w:hAnsi="Courier New" w:cs="Courier New"/>
            <w:color w:val="000000"/>
            <w:szCs w:val="17"/>
            <w:highlight w:val="white"/>
            <w:rPrChange w:id="1065" w:author="Author">
              <w:rPr>
                <w:rFonts w:ascii="Consolas" w:hAnsi="Consolas" w:cs="Consolas"/>
                <w:color w:val="000000"/>
                <w:szCs w:val="17"/>
                <w:highlight w:val="white"/>
              </w:rPr>
            </w:rPrChange>
          </w:rPr>
          <w:t>0</w:t>
        </w:r>
      </w:ins>
      <w:r w:rsidRPr="00E060B3">
        <w:rPr>
          <w:rFonts w:ascii="Courier New" w:hAnsi="Courier New" w:cs="Courier New"/>
          <w:color w:val="0000FF"/>
          <w:highlight w:val="white"/>
        </w:rPr>
        <w:t>"&gt;</w:t>
      </w:r>
    </w:p>
    <w:p w14:paraId="0062BCF5" w14:textId="42DDE003"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066" w:author="Author">
            <w:rPr>
              <w:rFonts w:ascii="Courier New" w:hAnsi="Courier New"/>
              <w:color w:val="000000"/>
              <w:highlight w:val="white"/>
              <w:lang w:val="fr-CH"/>
            </w:rPr>
          </w:rPrChange>
        </w:rPr>
      </w:pPr>
      <w:r w:rsidRPr="00CB704C">
        <w:rPr>
          <w:rFonts w:ascii="Courier New" w:hAnsi="Courier New" w:cs="Courier New"/>
          <w:color w:val="000000"/>
          <w:kern w:val="0"/>
          <w:highlight w:val="white"/>
          <w:rPrChange w:id="106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068" w:author="Author">
            <w:rPr>
              <w:rFonts w:ascii="Courier New" w:hAnsi="Courier New"/>
              <w:color w:val="0000FF"/>
              <w:highlight w:val="white"/>
              <w:lang w:val="fr-CH"/>
            </w:rPr>
          </w:rPrChange>
        </w:rPr>
        <w:t>&lt;</w:t>
      </w:r>
      <w:proofErr w:type="spellStart"/>
      <w:r w:rsidRPr="00CB704C">
        <w:rPr>
          <w:rFonts w:ascii="Courier New" w:hAnsi="Courier New" w:cs="Courier New"/>
          <w:color w:val="800000"/>
          <w:kern w:val="0"/>
          <w:highlight w:val="white"/>
          <w:rPrChange w:id="1069" w:author="Author">
            <w:rPr>
              <w:rFonts w:ascii="Courier New" w:hAnsi="Courier New"/>
              <w:color w:val="800000"/>
              <w:highlight w:val="white"/>
              <w:lang w:val="fr-CH"/>
            </w:rPr>
          </w:rPrChange>
        </w:rPr>
        <w:t>xsd:import</w:t>
      </w:r>
      <w:proofErr w:type="spellEnd"/>
      <w:r w:rsidRPr="00CB704C">
        <w:rPr>
          <w:rFonts w:ascii="Courier New" w:hAnsi="Courier New" w:cs="Courier New"/>
          <w:color w:val="FF0000"/>
          <w:highlight w:val="white"/>
          <w:rPrChange w:id="1070" w:author="Author">
            <w:rPr>
              <w:rFonts w:ascii="Courier New" w:hAnsi="Courier New"/>
              <w:color w:val="FF0000"/>
              <w:highlight w:val="white"/>
              <w:lang w:val="fr-CH"/>
            </w:rPr>
          </w:rPrChange>
        </w:rPr>
        <w:t xml:space="preserve"> namespace</w:t>
      </w:r>
      <w:r w:rsidRPr="00CB704C">
        <w:rPr>
          <w:rFonts w:ascii="Courier New" w:hAnsi="Courier New" w:cs="Courier New"/>
          <w:color w:val="0000FF"/>
          <w:highlight w:val="white"/>
          <w:rPrChange w:id="1071" w:author="Author">
            <w:rPr>
              <w:rFonts w:ascii="Courier New" w:hAnsi="Courier New"/>
              <w:color w:val="0000FF"/>
              <w:highlight w:val="white"/>
              <w:lang w:val="fr-CH"/>
            </w:rPr>
          </w:rPrChange>
        </w:rPr>
        <w:t>="</w:t>
      </w:r>
      <w:r w:rsidRPr="00CB704C">
        <w:rPr>
          <w:rFonts w:ascii="Courier New" w:hAnsi="Courier New" w:cs="Courier New"/>
          <w:color w:val="000000"/>
          <w:highlight w:val="white"/>
          <w:rPrChange w:id="1072" w:author="Author">
            <w:rPr>
              <w:rFonts w:ascii="Courier New" w:hAnsi="Courier New"/>
              <w:color w:val="000000"/>
              <w:highlight w:val="white"/>
              <w:lang w:val="fr-CH"/>
            </w:rPr>
          </w:rPrChange>
        </w:rPr>
        <w:t>http://www.wipo.int/standards/XMLSchema/ST96/Patent</w:t>
      </w:r>
      <w:r w:rsidRPr="00CB704C">
        <w:rPr>
          <w:rFonts w:ascii="Courier New" w:hAnsi="Courier New" w:cs="Courier New"/>
          <w:color w:val="0000FF"/>
          <w:highlight w:val="white"/>
          <w:rPrChange w:id="1073" w:author="Author">
            <w:rPr>
              <w:rFonts w:ascii="Courier New" w:hAnsi="Courier New"/>
              <w:color w:val="0000FF"/>
              <w:highlight w:val="white"/>
              <w:lang w:val="fr-CH"/>
            </w:rPr>
          </w:rPrChange>
        </w:rPr>
        <w:t>"</w:t>
      </w:r>
      <w:r w:rsidRPr="00CB704C">
        <w:rPr>
          <w:rFonts w:ascii="Courier New" w:hAnsi="Courier New" w:cs="Courier New"/>
          <w:color w:val="FF0000"/>
          <w:kern w:val="0"/>
          <w:highlight w:val="white"/>
          <w:rPrChange w:id="1074" w:author="Author">
            <w:rPr>
              <w:rFonts w:ascii="Courier New" w:hAnsi="Courier New"/>
              <w:color w:val="FF0000"/>
              <w:highlight w:val="white"/>
              <w:lang w:val="fr-CH"/>
            </w:rPr>
          </w:rPrChange>
        </w:rPr>
        <w:t xml:space="preserve"> </w:t>
      </w:r>
      <w:proofErr w:type="spellStart"/>
      <w:r w:rsidRPr="00CB704C">
        <w:rPr>
          <w:rFonts w:ascii="Courier New" w:hAnsi="Courier New" w:cs="Courier New"/>
          <w:color w:val="FF0000"/>
          <w:kern w:val="0"/>
          <w:highlight w:val="white"/>
          <w:rPrChange w:id="1075" w:author="Author">
            <w:rPr>
              <w:rFonts w:ascii="Courier New" w:hAnsi="Courier New"/>
              <w:color w:val="FF0000"/>
              <w:highlight w:val="white"/>
              <w:lang w:val="fr-CH"/>
            </w:rPr>
          </w:rPrChange>
        </w:rPr>
        <w:t>schemaLocation</w:t>
      </w:r>
      <w:proofErr w:type="spellEnd"/>
      <w:r w:rsidRPr="00CB704C">
        <w:rPr>
          <w:rFonts w:ascii="Courier New" w:hAnsi="Courier New" w:cs="Courier New"/>
          <w:color w:val="0000FF"/>
          <w:highlight w:val="white"/>
          <w:rPrChange w:id="1076" w:author="Author">
            <w:rPr>
              <w:rFonts w:ascii="Courier New" w:hAnsi="Courier New"/>
              <w:color w:val="0000FF"/>
              <w:highlight w:val="white"/>
              <w:lang w:val="fr-CH"/>
            </w:rPr>
          </w:rPrChange>
        </w:rPr>
        <w:t>="</w:t>
      </w:r>
      <w:del w:id="1077" w:author="Author">
        <w:r w:rsidR="00290C72" w:rsidRPr="00E060B3">
          <w:rPr>
            <w:rFonts w:ascii="Courier New" w:hAnsi="Courier New" w:cs="Courier New"/>
            <w:color w:val="000000"/>
            <w:szCs w:val="17"/>
            <w:highlight w:val="white"/>
          </w:rPr>
          <w:delText>http://www.wipo.int/standards/XMLSchema/AFPatent/V2_1/ST96_Patent_V4</w:delText>
        </w:r>
      </w:del>
      <w:ins w:id="1078" w:author="Author">
        <w:r w:rsidRPr="00CB704C">
          <w:rPr>
            <w:rFonts w:ascii="Courier New" w:hAnsi="Courier New" w:cs="Courier New"/>
            <w:color w:val="000000"/>
            <w:szCs w:val="17"/>
            <w:highlight w:val="white"/>
            <w:rPrChange w:id="1079" w:author="Author">
              <w:rPr>
                <w:rFonts w:ascii="Consolas" w:hAnsi="Consolas" w:cs="Consolas"/>
                <w:color w:val="000000"/>
                <w:szCs w:val="17"/>
                <w:highlight w:val="white"/>
              </w:rPr>
            </w:rPrChange>
          </w:rPr>
          <w:t>PatentPublication_V8</w:t>
        </w:r>
      </w:ins>
      <w:r w:rsidRPr="00CB704C">
        <w:rPr>
          <w:rFonts w:ascii="Courier New" w:hAnsi="Courier New" w:cs="Courier New"/>
          <w:color w:val="000000"/>
          <w:highlight w:val="white"/>
          <w:rPrChange w:id="1080" w:author="Author">
            <w:rPr>
              <w:rFonts w:ascii="Courier New" w:hAnsi="Courier New"/>
              <w:color w:val="000000"/>
              <w:highlight w:val="white"/>
              <w:lang w:val="fr-CH"/>
            </w:rPr>
          </w:rPrChange>
        </w:rPr>
        <w:t>_0.xsd</w:t>
      </w:r>
      <w:r w:rsidRPr="00CB704C">
        <w:rPr>
          <w:rFonts w:ascii="Courier New" w:hAnsi="Courier New" w:cs="Courier New"/>
          <w:color w:val="0000FF"/>
          <w:highlight w:val="white"/>
          <w:rPrChange w:id="1081" w:author="Author">
            <w:rPr>
              <w:rFonts w:ascii="Courier New" w:hAnsi="Courier New"/>
              <w:color w:val="0000FF"/>
              <w:highlight w:val="white"/>
              <w:lang w:val="fr-CH"/>
            </w:rPr>
          </w:rPrChange>
        </w:rPr>
        <w:t>"/&gt;</w:t>
      </w:r>
    </w:p>
    <w:p w14:paraId="66F7B7FA" w14:textId="54E7A8A8"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082" w:author="Author">
            <w:rPr>
              <w:rFonts w:ascii="Courier New" w:hAnsi="Courier New"/>
              <w:color w:val="000000"/>
              <w:highlight w:val="white"/>
              <w:lang w:val="fr-CH"/>
            </w:rPr>
          </w:rPrChange>
        </w:rPr>
      </w:pPr>
      <w:r w:rsidRPr="00CB704C">
        <w:rPr>
          <w:rFonts w:ascii="Courier New" w:hAnsi="Courier New" w:cs="Courier New"/>
          <w:color w:val="000000"/>
          <w:kern w:val="0"/>
          <w:highlight w:val="white"/>
          <w:rPrChange w:id="1083" w:author="Author">
            <w:rPr>
              <w:rFonts w:ascii="Courier New" w:hAnsi="Courier New"/>
              <w:color w:val="000000"/>
              <w:highlight w:val="white"/>
              <w:lang w:val="fr-CH"/>
            </w:rPr>
          </w:rPrChange>
        </w:rPr>
        <w:tab/>
      </w:r>
      <w:r w:rsidRPr="00CB704C">
        <w:rPr>
          <w:rFonts w:ascii="Courier New" w:hAnsi="Courier New" w:cs="Courier New"/>
          <w:color w:val="0000FF"/>
          <w:kern w:val="0"/>
          <w:highlight w:val="white"/>
          <w:rPrChange w:id="1084" w:author="Author">
            <w:rPr>
              <w:rFonts w:ascii="Courier New" w:hAnsi="Courier New"/>
              <w:color w:val="0000FF"/>
              <w:highlight w:val="white"/>
              <w:lang w:val="fr-CH"/>
            </w:rPr>
          </w:rPrChange>
        </w:rPr>
        <w:t>&lt;</w:t>
      </w:r>
      <w:proofErr w:type="spellStart"/>
      <w:r w:rsidRPr="00CB704C">
        <w:rPr>
          <w:rFonts w:ascii="Courier New" w:hAnsi="Courier New" w:cs="Courier New"/>
          <w:color w:val="800000"/>
          <w:kern w:val="0"/>
          <w:highlight w:val="white"/>
          <w:rPrChange w:id="1085" w:author="Author">
            <w:rPr>
              <w:rFonts w:ascii="Courier New" w:hAnsi="Courier New"/>
              <w:color w:val="800000"/>
              <w:highlight w:val="white"/>
              <w:lang w:val="fr-CH"/>
            </w:rPr>
          </w:rPrChange>
        </w:rPr>
        <w:t>xsd:import</w:t>
      </w:r>
      <w:proofErr w:type="spellEnd"/>
      <w:r w:rsidRPr="00CB704C">
        <w:rPr>
          <w:rFonts w:ascii="Courier New" w:hAnsi="Courier New" w:cs="Courier New"/>
          <w:color w:val="FF0000"/>
          <w:highlight w:val="white"/>
          <w:rPrChange w:id="1086" w:author="Author">
            <w:rPr>
              <w:rFonts w:ascii="Courier New" w:hAnsi="Courier New"/>
              <w:color w:val="FF0000"/>
              <w:highlight w:val="white"/>
              <w:lang w:val="fr-CH"/>
            </w:rPr>
          </w:rPrChange>
        </w:rPr>
        <w:t xml:space="preserve"> namespace</w:t>
      </w:r>
      <w:r w:rsidRPr="00CB704C">
        <w:rPr>
          <w:rFonts w:ascii="Courier New" w:hAnsi="Courier New" w:cs="Courier New"/>
          <w:color w:val="0000FF"/>
          <w:highlight w:val="white"/>
          <w:rPrChange w:id="1087" w:author="Author">
            <w:rPr>
              <w:rFonts w:ascii="Courier New" w:hAnsi="Courier New"/>
              <w:color w:val="0000FF"/>
              <w:highlight w:val="white"/>
              <w:lang w:val="fr-CH"/>
            </w:rPr>
          </w:rPrChange>
        </w:rPr>
        <w:t>="</w:t>
      </w:r>
      <w:r w:rsidRPr="00CB704C">
        <w:rPr>
          <w:rFonts w:ascii="Courier New" w:hAnsi="Courier New" w:cs="Courier New"/>
          <w:color w:val="000000"/>
          <w:highlight w:val="white"/>
          <w:rPrChange w:id="1088" w:author="Author">
            <w:rPr>
              <w:rFonts w:ascii="Courier New" w:hAnsi="Courier New"/>
              <w:color w:val="000000"/>
              <w:highlight w:val="white"/>
              <w:lang w:val="fr-CH"/>
            </w:rPr>
          </w:rPrChange>
        </w:rPr>
        <w:t>http://www.wipo.int/standards/XMLSchema/ST96/Common</w:t>
      </w:r>
      <w:r w:rsidRPr="00CB704C">
        <w:rPr>
          <w:rFonts w:ascii="Courier New" w:hAnsi="Courier New" w:cs="Courier New"/>
          <w:color w:val="0000FF"/>
          <w:highlight w:val="white"/>
          <w:rPrChange w:id="1089" w:author="Author">
            <w:rPr>
              <w:rFonts w:ascii="Courier New" w:hAnsi="Courier New"/>
              <w:color w:val="0000FF"/>
              <w:highlight w:val="white"/>
              <w:lang w:val="fr-CH"/>
            </w:rPr>
          </w:rPrChange>
        </w:rPr>
        <w:t>"</w:t>
      </w:r>
      <w:r w:rsidRPr="00CB704C">
        <w:rPr>
          <w:rFonts w:ascii="Courier New" w:hAnsi="Courier New" w:cs="Courier New"/>
          <w:color w:val="FF0000"/>
          <w:kern w:val="0"/>
          <w:highlight w:val="white"/>
          <w:rPrChange w:id="1090" w:author="Author">
            <w:rPr>
              <w:rFonts w:ascii="Courier New" w:hAnsi="Courier New"/>
              <w:color w:val="FF0000"/>
              <w:highlight w:val="white"/>
              <w:lang w:val="fr-CH"/>
            </w:rPr>
          </w:rPrChange>
        </w:rPr>
        <w:t xml:space="preserve"> </w:t>
      </w:r>
      <w:proofErr w:type="spellStart"/>
      <w:r w:rsidRPr="00CB704C">
        <w:rPr>
          <w:rFonts w:ascii="Courier New" w:hAnsi="Courier New" w:cs="Courier New"/>
          <w:color w:val="FF0000"/>
          <w:kern w:val="0"/>
          <w:highlight w:val="white"/>
          <w:rPrChange w:id="1091" w:author="Author">
            <w:rPr>
              <w:rFonts w:ascii="Courier New" w:hAnsi="Courier New"/>
              <w:color w:val="FF0000"/>
              <w:highlight w:val="white"/>
              <w:lang w:val="fr-CH"/>
            </w:rPr>
          </w:rPrChange>
        </w:rPr>
        <w:t>schemaLocation</w:t>
      </w:r>
      <w:proofErr w:type="spellEnd"/>
      <w:r w:rsidRPr="00CB704C">
        <w:rPr>
          <w:rFonts w:ascii="Courier New" w:hAnsi="Courier New" w:cs="Courier New"/>
          <w:color w:val="0000FF"/>
          <w:highlight w:val="white"/>
          <w:rPrChange w:id="1092" w:author="Author">
            <w:rPr>
              <w:rFonts w:ascii="Courier New" w:hAnsi="Courier New"/>
              <w:color w:val="0000FF"/>
              <w:highlight w:val="white"/>
              <w:lang w:val="fr-CH"/>
            </w:rPr>
          </w:rPrChange>
        </w:rPr>
        <w:t>="</w:t>
      </w:r>
      <w:del w:id="1093" w:author="Author">
        <w:r w:rsidR="00290C72" w:rsidRPr="00E060B3">
          <w:rPr>
            <w:rFonts w:ascii="Courier New" w:hAnsi="Courier New" w:cs="Courier New"/>
            <w:color w:val="000000"/>
            <w:szCs w:val="17"/>
            <w:highlight w:val="white"/>
          </w:rPr>
          <w:delText>http://www.wipo.int/standards/XMLSchema/AFPatent/V2_1/ST96_Common_V4_0</w:delText>
        </w:r>
      </w:del>
      <w:ins w:id="1094" w:author="Author">
        <w:r w:rsidRPr="00CB704C">
          <w:rPr>
            <w:rFonts w:ascii="Courier New" w:hAnsi="Courier New" w:cs="Courier New"/>
            <w:color w:val="000000"/>
            <w:szCs w:val="17"/>
            <w:highlight w:val="white"/>
            <w:rPrChange w:id="1095" w:author="Author">
              <w:rPr>
                <w:rFonts w:ascii="Consolas" w:hAnsi="Consolas" w:cs="Consolas"/>
                <w:color w:val="000000"/>
                <w:szCs w:val="17"/>
                <w:highlight w:val="white"/>
              </w:rPr>
            </w:rPrChange>
          </w:rPr>
          <w:t>PatentPublication_V8_0_Common</w:t>
        </w:r>
      </w:ins>
      <w:r w:rsidRPr="00CB704C">
        <w:rPr>
          <w:rFonts w:ascii="Courier New" w:hAnsi="Courier New" w:cs="Courier New"/>
          <w:color w:val="000000"/>
          <w:highlight w:val="white"/>
          <w:rPrChange w:id="1096" w:author="Author">
            <w:rPr>
              <w:rFonts w:ascii="Courier New" w:hAnsi="Courier New"/>
              <w:color w:val="000000"/>
              <w:highlight w:val="white"/>
              <w:lang w:val="fr-CH"/>
            </w:rPr>
          </w:rPrChange>
        </w:rPr>
        <w:t>.xsd</w:t>
      </w:r>
      <w:r w:rsidRPr="00CB704C">
        <w:rPr>
          <w:rFonts w:ascii="Courier New" w:hAnsi="Courier New" w:cs="Courier New"/>
          <w:color w:val="0000FF"/>
          <w:highlight w:val="white"/>
          <w:rPrChange w:id="1097" w:author="Author">
            <w:rPr>
              <w:rFonts w:ascii="Courier New" w:hAnsi="Courier New"/>
              <w:color w:val="0000FF"/>
              <w:highlight w:val="white"/>
              <w:lang w:val="fr-CH"/>
            </w:rPr>
          </w:rPrChange>
        </w:rPr>
        <w:t>"/&gt;</w:t>
      </w:r>
    </w:p>
    <w:p w14:paraId="4859DBC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098" w:author="Author">
            <w:rPr>
              <w:rFonts w:ascii="Courier New" w:hAnsi="Courier New"/>
              <w:color w:val="000000"/>
              <w:highlight w:val="white"/>
            </w:rPr>
          </w:rPrChange>
        </w:rPr>
      </w:pPr>
      <w:r w:rsidRPr="00CB704C">
        <w:rPr>
          <w:rFonts w:ascii="Courier New" w:hAnsi="Courier New" w:cs="Courier New"/>
          <w:color w:val="000000"/>
          <w:kern w:val="0"/>
          <w:highlight w:val="white"/>
          <w:rPrChange w:id="1099" w:author="Author">
            <w:rPr>
              <w:rFonts w:ascii="Courier New" w:hAnsi="Courier New"/>
              <w:color w:val="000000"/>
              <w:highlight w:val="white"/>
              <w:lang w:val="fr-CH"/>
            </w:rPr>
          </w:rPrChange>
        </w:rPr>
        <w:tab/>
      </w:r>
      <w:r w:rsidRPr="00CB704C">
        <w:rPr>
          <w:rFonts w:ascii="Courier New" w:hAnsi="Courier New" w:cs="Courier New"/>
          <w:color w:val="0000FF"/>
          <w:kern w:val="0"/>
          <w:highlight w:val="white"/>
          <w:rPrChange w:id="110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101"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3A50F6A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02"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0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0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0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106" w:author="Author">
            <w:rPr>
              <w:rFonts w:ascii="Courier New" w:hAnsi="Courier New"/>
              <w:color w:val="800000"/>
              <w:highlight w:val="white"/>
            </w:rPr>
          </w:rPrChange>
        </w:rPr>
        <w:t>xsd:appinfo</w:t>
      </w:r>
      <w:proofErr w:type="spellEnd"/>
      <w:r w:rsidRPr="00E060B3">
        <w:rPr>
          <w:rFonts w:ascii="Courier New" w:hAnsi="Courier New" w:cs="Courier New"/>
          <w:color w:val="0000FF"/>
          <w:highlight w:val="white"/>
        </w:rPr>
        <w:t>&gt;</w:t>
      </w:r>
    </w:p>
    <w:p w14:paraId="4F130F3A" w14:textId="101C5ECB"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07"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0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0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1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11" w:author="Author">
            <w:rPr>
              <w:rFonts w:ascii="Courier New" w:hAnsi="Courier New"/>
              <w:color w:val="0000FF"/>
              <w:highlight w:val="white"/>
            </w:rPr>
          </w:rPrChange>
        </w:rPr>
        <w:t>&lt;</w:t>
      </w:r>
      <w:r w:rsidRPr="00CB704C">
        <w:rPr>
          <w:rFonts w:ascii="Courier New" w:hAnsi="Courier New" w:cs="Courier New"/>
          <w:color w:val="800000"/>
          <w:kern w:val="0"/>
          <w:highlight w:val="white"/>
          <w:rPrChange w:id="1112" w:author="Author">
            <w:rPr>
              <w:rFonts w:ascii="Courier New" w:hAnsi="Courier New"/>
              <w:color w:val="800000"/>
              <w:highlight w:val="white"/>
            </w:rPr>
          </w:rPrChange>
        </w:rPr>
        <w:t>com:SchemaLastModifiedDate</w:t>
      </w:r>
      <w:r w:rsidRPr="00E060B3">
        <w:rPr>
          <w:rFonts w:ascii="Courier New" w:hAnsi="Courier New" w:cs="Courier New"/>
          <w:color w:val="0000FF"/>
          <w:highlight w:val="white"/>
        </w:rPr>
        <w:t>&gt;</w:t>
      </w:r>
      <w:del w:id="1113" w:author="Author">
        <w:r w:rsidR="0097714A" w:rsidRPr="00E060B3">
          <w:rPr>
            <w:rFonts w:ascii="Courier New" w:hAnsi="Courier New" w:cs="Courier New"/>
            <w:color w:val="000000"/>
            <w:szCs w:val="17"/>
          </w:rPr>
          <w:delText>2021-11-05</w:delText>
        </w:r>
      </w:del>
      <w:ins w:id="1114" w:author="Author">
        <w:r w:rsidRPr="00CB704C">
          <w:rPr>
            <w:rFonts w:ascii="Courier New" w:hAnsi="Courier New" w:cs="Courier New"/>
            <w:color w:val="000000"/>
            <w:szCs w:val="17"/>
            <w:highlight w:val="white"/>
            <w:rPrChange w:id="1115" w:author="Author">
              <w:rPr>
                <w:rFonts w:ascii="Consolas" w:hAnsi="Consolas" w:cs="Consolas"/>
                <w:color w:val="000000"/>
                <w:szCs w:val="17"/>
                <w:highlight w:val="white"/>
              </w:rPr>
            </w:rPrChange>
          </w:rPr>
          <w:t>2025-</w:t>
        </w:r>
        <w:r w:rsidR="00BE1127" w:rsidRPr="00CB704C">
          <w:rPr>
            <w:rFonts w:ascii="Courier New" w:hAnsi="Courier New" w:cs="Courier New"/>
            <w:color w:val="000000"/>
            <w:szCs w:val="17"/>
            <w:highlight w:val="white"/>
            <w:rPrChange w:id="1116" w:author="Author">
              <w:rPr>
                <w:rFonts w:ascii="Consolas" w:hAnsi="Consolas" w:cs="Consolas"/>
                <w:color w:val="000000"/>
                <w:szCs w:val="17"/>
                <w:highlight w:val="white"/>
              </w:rPr>
            </w:rPrChange>
          </w:rPr>
          <w:t>11</w:t>
        </w:r>
        <w:del w:id="1117" w:author="Author">
          <w:r w:rsidRPr="00CB704C" w:rsidDel="00BE1127">
            <w:rPr>
              <w:rFonts w:ascii="Courier New" w:hAnsi="Courier New" w:cs="Courier New"/>
              <w:color w:val="000000"/>
              <w:szCs w:val="17"/>
              <w:highlight w:val="white"/>
              <w:rPrChange w:id="1118" w:author="Author">
                <w:rPr>
                  <w:rFonts w:ascii="Consolas" w:hAnsi="Consolas" w:cs="Consolas"/>
                  <w:color w:val="000000"/>
                  <w:szCs w:val="17"/>
                  <w:highlight w:val="white"/>
                </w:rPr>
              </w:rPrChange>
            </w:rPr>
            <w:delText>03</w:delText>
          </w:r>
        </w:del>
        <w:r w:rsidRPr="00CB704C">
          <w:rPr>
            <w:rFonts w:ascii="Courier New" w:hAnsi="Courier New" w:cs="Courier New"/>
            <w:color w:val="000000"/>
            <w:szCs w:val="17"/>
            <w:highlight w:val="white"/>
            <w:rPrChange w:id="1119" w:author="Author">
              <w:rPr>
                <w:rFonts w:ascii="Consolas" w:hAnsi="Consolas" w:cs="Consolas"/>
                <w:color w:val="000000"/>
                <w:szCs w:val="17"/>
                <w:highlight w:val="white"/>
              </w:rPr>
            </w:rPrChange>
          </w:rPr>
          <w:t>-0</w:t>
        </w:r>
        <w:r w:rsidR="00BE1127" w:rsidRPr="00CB704C">
          <w:rPr>
            <w:rFonts w:ascii="Courier New" w:hAnsi="Courier New" w:cs="Courier New"/>
            <w:color w:val="000000"/>
            <w:szCs w:val="17"/>
            <w:highlight w:val="white"/>
            <w:rPrChange w:id="1120" w:author="Author">
              <w:rPr>
                <w:rFonts w:ascii="Consolas" w:hAnsi="Consolas" w:cs="Consolas"/>
                <w:color w:val="000000"/>
                <w:szCs w:val="17"/>
                <w:highlight w:val="white"/>
              </w:rPr>
            </w:rPrChange>
          </w:rPr>
          <w:t>9</w:t>
        </w:r>
        <w:del w:id="1121" w:author="Author">
          <w:r w:rsidRPr="00CB704C" w:rsidDel="00BE1127">
            <w:rPr>
              <w:rFonts w:ascii="Courier New" w:hAnsi="Courier New" w:cs="Courier New"/>
              <w:color w:val="000000"/>
              <w:szCs w:val="17"/>
              <w:highlight w:val="white"/>
              <w:rPrChange w:id="1122" w:author="Author">
                <w:rPr>
                  <w:rFonts w:ascii="Consolas" w:hAnsi="Consolas" w:cs="Consolas"/>
                  <w:color w:val="000000"/>
                  <w:szCs w:val="17"/>
                  <w:highlight w:val="white"/>
                </w:rPr>
              </w:rPrChange>
            </w:rPr>
            <w:delText>6</w:delText>
          </w:r>
        </w:del>
      </w:ins>
      <w:r w:rsidRPr="00E060B3">
        <w:rPr>
          <w:rFonts w:ascii="Courier New" w:hAnsi="Courier New" w:cs="Courier New"/>
          <w:color w:val="0000FF"/>
          <w:highlight w:val="white"/>
        </w:rPr>
        <w:t>&lt;/</w:t>
      </w:r>
      <w:r w:rsidRPr="00E060B3">
        <w:rPr>
          <w:rFonts w:ascii="Courier New" w:hAnsi="Courier New" w:cs="Courier New"/>
          <w:color w:val="800000"/>
          <w:highlight w:val="white"/>
        </w:rPr>
        <w:t>com:SchemaLastModifiedDate</w:t>
      </w:r>
      <w:r w:rsidRPr="00E060B3">
        <w:rPr>
          <w:rFonts w:ascii="Courier New" w:hAnsi="Courier New" w:cs="Courier New"/>
          <w:color w:val="0000FF"/>
          <w:highlight w:val="white"/>
        </w:rPr>
        <w:t>&gt;</w:t>
      </w:r>
    </w:p>
    <w:p w14:paraId="293C0481" w14:textId="284B75FA"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23" w:author="Author">
            <w:rPr>
              <w:rFonts w:ascii="Consolas" w:hAnsi="Consolas"/>
              <w:color w:val="000000"/>
              <w:highlight w:val="white"/>
            </w:rPr>
          </w:rPrChange>
        </w:rPr>
      </w:pPr>
      <w:r w:rsidRPr="00CB704C">
        <w:rPr>
          <w:rFonts w:ascii="Courier New" w:hAnsi="Courier New" w:cs="Courier New"/>
          <w:color w:val="000000"/>
          <w:kern w:val="0"/>
          <w:highlight w:val="white"/>
          <w:rPrChange w:id="112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2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2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27" w:author="Author">
            <w:rPr>
              <w:rFonts w:ascii="Courier New" w:hAnsi="Courier New"/>
              <w:color w:val="0000FF"/>
              <w:highlight w:val="white"/>
            </w:rPr>
          </w:rPrChange>
        </w:rPr>
        <w:t>&lt;</w:t>
      </w:r>
      <w:r w:rsidRPr="00CB704C">
        <w:rPr>
          <w:rFonts w:ascii="Courier New" w:hAnsi="Courier New" w:cs="Courier New"/>
          <w:color w:val="800000"/>
          <w:kern w:val="0"/>
          <w:highlight w:val="white"/>
          <w:rPrChange w:id="1128" w:author="Author">
            <w:rPr>
              <w:rFonts w:ascii="Courier New" w:hAnsi="Courier New"/>
              <w:color w:val="800000"/>
              <w:highlight w:val="white"/>
            </w:rPr>
          </w:rPrChange>
        </w:rPr>
        <w:t>com:SchemaContactPoint</w:t>
      </w:r>
      <w:r w:rsidRPr="00E060B3">
        <w:rPr>
          <w:rFonts w:ascii="Courier New" w:hAnsi="Courier New" w:cs="Courier New"/>
          <w:color w:val="0000FF"/>
          <w:highlight w:val="white"/>
        </w:rPr>
        <w:t>&gt;</w:t>
      </w:r>
      <w:del w:id="1129" w:author="Author">
        <w:r w:rsidR="00290C72" w:rsidRPr="00E060B3">
          <w:rPr>
            <w:rFonts w:ascii="Courier New" w:hAnsi="Courier New" w:cs="Courier New"/>
            <w:color w:val="000000"/>
            <w:szCs w:val="17"/>
            <w:highlight w:val="white"/>
          </w:rPr>
          <w:delText>xml.</w:delText>
        </w:r>
      </w:del>
      <w:r w:rsidRPr="008B4A54">
        <w:rPr>
          <w:rFonts w:ascii="Courier New" w:hAnsi="Courier New" w:cs="Courier New"/>
          <w:color w:val="000000"/>
          <w:highlight w:val="white"/>
        </w:rPr>
        <w:t>standards@wipo.int</w:t>
      </w:r>
      <w:r w:rsidRPr="00E060B3">
        <w:rPr>
          <w:rFonts w:ascii="Courier New" w:hAnsi="Courier New" w:cs="Courier New"/>
          <w:color w:val="0000FF"/>
          <w:highlight w:val="white"/>
        </w:rPr>
        <w:t>&lt;/</w:t>
      </w:r>
      <w:r w:rsidRPr="00E060B3">
        <w:rPr>
          <w:rFonts w:ascii="Courier New" w:hAnsi="Courier New" w:cs="Courier New"/>
          <w:color w:val="800000"/>
          <w:highlight w:val="white"/>
        </w:rPr>
        <w:t>com:SchemaContactPoint</w:t>
      </w:r>
      <w:r w:rsidRPr="00E060B3">
        <w:rPr>
          <w:rFonts w:ascii="Courier New" w:hAnsi="Courier New" w:cs="Courier New"/>
          <w:color w:val="0000FF"/>
          <w:highlight w:val="white"/>
        </w:rPr>
        <w:t>&gt;</w:t>
      </w:r>
    </w:p>
    <w:p w14:paraId="39B2BE6A" w14:textId="67EDB5E0" w:rsidR="00537A2E" w:rsidRPr="00E060B3" w:rsidRDefault="00290C72" w:rsidP="00BC6BAB">
      <w:pPr>
        <w:autoSpaceDE w:val="0"/>
        <w:autoSpaceDN w:val="0"/>
        <w:adjustRightInd w:val="0"/>
        <w:spacing w:after="0"/>
        <w:rPr>
          <w:ins w:id="1130" w:author="Author"/>
          <w:rFonts w:ascii="Courier New" w:hAnsi="Courier New" w:cs="Courier New"/>
          <w:color w:val="0000FF"/>
          <w:szCs w:val="17"/>
          <w:highlight w:val="white"/>
        </w:rPr>
      </w:pPr>
      <w:del w:id="1131" w:author="Autho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com:SchemaReleaseNoteURL</w:delText>
        </w:r>
        <w:r w:rsidRPr="00E060B3">
          <w:rPr>
            <w:rFonts w:ascii="Courier New" w:hAnsi="Courier New" w:cs="Courier New"/>
            <w:color w:val="0000FF"/>
            <w:szCs w:val="17"/>
            <w:highlight w:val="white"/>
          </w:rPr>
          <w:delText>&gt;</w:delText>
        </w:r>
        <w:r w:rsidRPr="00E060B3">
          <w:rPr>
            <w:rFonts w:ascii="Courier New" w:hAnsi="Courier New" w:cs="Courier New"/>
            <w:color w:val="000000"/>
            <w:szCs w:val="17"/>
            <w:highlight w:val="white"/>
            <w:shd w:val="clear" w:color="auto" w:fill="FFFF00"/>
          </w:rPr>
          <w:delText>http://www.wipo.int/standards/XMLSchema/AFPatent</w:delText>
        </w:r>
        <w:r w:rsidRPr="00E060B3">
          <w:rPr>
            <w:rFonts w:ascii="Courier New" w:hAnsi="Courier New" w:cs="Courier New"/>
            <w:color w:val="000000"/>
            <w:szCs w:val="17"/>
          </w:rPr>
          <w:delText>/</w:delText>
        </w:r>
        <w:r w:rsidR="00BC2526" w:rsidRPr="00E060B3">
          <w:rPr>
            <w:rFonts w:ascii="Courier New" w:hAnsi="Courier New" w:cs="Courier New"/>
            <w:color w:val="000000"/>
            <w:szCs w:val="17"/>
          </w:rPr>
          <w:delText>V2</w:delText>
        </w:r>
        <w:r w:rsidRPr="00E060B3">
          <w:rPr>
            <w:rFonts w:ascii="Courier New" w:hAnsi="Courier New" w:cs="Courier New"/>
            <w:color w:val="000000"/>
            <w:szCs w:val="17"/>
          </w:rPr>
          <w:delText>_</w:delText>
        </w:r>
        <w:r w:rsidR="00BC2526" w:rsidRPr="00E060B3">
          <w:rPr>
            <w:rFonts w:ascii="Courier New" w:hAnsi="Courier New" w:cs="Courier New"/>
            <w:color w:val="000000"/>
            <w:szCs w:val="17"/>
          </w:rPr>
          <w:delText>2</w:delText>
        </w:r>
        <w:r w:rsidRPr="00E060B3">
          <w:rPr>
            <w:rFonts w:ascii="Courier New" w:hAnsi="Courier New" w:cs="Courier New"/>
            <w:color w:val="000000"/>
            <w:szCs w:val="17"/>
          </w:rPr>
          <w:delText>/</w:delText>
        </w:r>
        <w:r w:rsidRPr="00E060B3">
          <w:rPr>
            <w:rFonts w:ascii="Courier New" w:hAnsi="Courier New" w:cs="Courier New"/>
            <w:color w:val="000000"/>
            <w:szCs w:val="17"/>
            <w:highlight w:val="white"/>
          </w:rPr>
          <w:delText>ReleaseNotes</w:delText>
        </w:r>
        <w:r w:rsidRPr="00E060B3">
          <w:rPr>
            <w:rFonts w:ascii="Courier New" w:hAnsi="Courier New" w:cs="Courier New"/>
            <w:color w:val="000000"/>
            <w:szCs w:val="17"/>
            <w:highlight w:val="white"/>
            <w:shd w:val="clear" w:color="auto" w:fill="FFFF00"/>
          </w:rPr>
          <w:delText>.pdf</w:delText>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com:SchemaReleaseNoteURL</w:delText>
        </w:r>
        <w:r w:rsidRPr="00E060B3">
          <w:rPr>
            <w:rFonts w:ascii="Courier New" w:hAnsi="Courier New" w:cs="Courier New"/>
            <w:color w:val="0000FF"/>
            <w:szCs w:val="17"/>
            <w:highlight w:val="white"/>
          </w:rPr>
          <w:delText>&gt;</w:delText>
        </w:r>
      </w:del>
      <w:ins w:id="1132" w:author="Author">
        <w:r w:rsidR="00537A2E" w:rsidRPr="00E060B3">
          <w:rPr>
            <w:rFonts w:ascii="Courier New" w:hAnsi="Courier New" w:cs="Courier New"/>
            <w:color w:val="0000FF"/>
            <w:szCs w:val="17"/>
            <w:highlight w:val="white"/>
          </w:rPr>
          <w:tab/>
        </w:r>
        <w:r w:rsidR="00537A2E" w:rsidRPr="00E060B3">
          <w:rPr>
            <w:rFonts w:ascii="Courier New" w:hAnsi="Courier New" w:cs="Courier New"/>
            <w:color w:val="0000FF"/>
            <w:szCs w:val="17"/>
            <w:highlight w:val="white"/>
          </w:rPr>
          <w:tab/>
        </w:r>
        <w:r w:rsidR="00537A2E" w:rsidRPr="00E060B3">
          <w:rPr>
            <w:rFonts w:ascii="Courier New" w:hAnsi="Courier New" w:cs="Courier New"/>
            <w:color w:val="0000FF"/>
            <w:szCs w:val="17"/>
            <w:highlight w:val="white"/>
          </w:rPr>
          <w:tab/>
        </w:r>
      </w:ins>
    </w:p>
    <w:p w14:paraId="6E585355" w14:textId="74C4B723" w:rsidR="00537A2E" w:rsidRPr="00E060B3" w:rsidRDefault="00537A2E">
      <w:pPr>
        <w:autoSpaceDE w:val="0"/>
        <w:autoSpaceDN w:val="0"/>
        <w:adjustRightInd w:val="0"/>
        <w:spacing w:after="0"/>
        <w:ind w:left="1440" w:firstLine="720"/>
        <w:rPr>
          <w:ins w:id="1133" w:author="Author"/>
          <w:rFonts w:ascii="Courier New" w:hAnsi="Courier New" w:cs="Courier New"/>
          <w:color w:val="0000FF"/>
          <w:szCs w:val="17"/>
          <w:highlight w:val="white"/>
        </w:rPr>
        <w:pPrChange w:id="1134" w:author="Author">
          <w:pPr>
            <w:autoSpaceDE w:val="0"/>
            <w:autoSpaceDN w:val="0"/>
            <w:adjustRightInd w:val="0"/>
          </w:pPr>
        </w:pPrChange>
      </w:pPr>
      <w:ins w:id="1135" w:author="Author">
        <w:r w:rsidRPr="00E060B3">
          <w:rPr>
            <w:rFonts w:ascii="Courier New" w:hAnsi="Courier New" w:cs="Courier New"/>
            <w:color w:val="0000FF"/>
            <w:szCs w:val="17"/>
            <w:highlight w:val="white"/>
          </w:rPr>
          <w:t>&lt;</w:t>
        </w:r>
        <w:proofErr w:type="spellStart"/>
        <w:r w:rsidRPr="00E060B3">
          <w:rPr>
            <w:rFonts w:ascii="Courier New" w:hAnsi="Courier New" w:cs="Courier New"/>
            <w:color w:val="0000FF"/>
            <w:szCs w:val="17"/>
            <w:highlight w:val="white"/>
          </w:rPr>
          <w:t>xsd:documentation</w:t>
        </w:r>
        <w:proofErr w:type="spellEnd"/>
        <w:r w:rsidRPr="00E060B3">
          <w:rPr>
            <w:rFonts w:ascii="Courier New" w:hAnsi="Courier New" w:cs="Courier New"/>
            <w:color w:val="0000FF"/>
            <w:szCs w:val="17"/>
            <w:highlight w:val="white"/>
          </w:rPr>
          <w:t>&gt;Changes introduced since version 2.2 comprise:</w:t>
        </w:r>
      </w:ins>
    </w:p>
    <w:p w14:paraId="4D81D518" w14:textId="72CECC4E" w:rsidR="00537A2E" w:rsidRPr="00E060B3" w:rsidRDefault="00537A2E">
      <w:pPr>
        <w:pStyle w:val="ListParagraph"/>
        <w:numPr>
          <w:ilvl w:val="2"/>
          <w:numId w:val="3"/>
        </w:numPr>
        <w:autoSpaceDE w:val="0"/>
        <w:autoSpaceDN w:val="0"/>
        <w:adjustRightInd w:val="0"/>
        <w:spacing w:after="0"/>
        <w:rPr>
          <w:ins w:id="1136" w:author="Author"/>
          <w:rFonts w:ascii="Courier New" w:hAnsi="Courier New" w:cs="Courier New"/>
          <w:color w:val="0000FF"/>
          <w:szCs w:val="17"/>
          <w:highlight w:val="white"/>
        </w:rPr>
        <w:pPrChange w:id="1137" w:author="Author">
          <w:pPr>
            <w:autoSpaceDE w:val="0"/>
            <w:autoSpaceDN w:val="0"/>
            <w:adjustRightInd w:val="0"/>
          </w:pPr>
        </w:pPrChange>
      </w:pPr>
      <w:ins w:id="1138" w:author="Author">
        <w:r w:rsidRPr="00E060B3">
          <w:rPr>
            <w:rFonts w:ascii="Courier New" w:hAnsi="Courier New" w:cs="Courier New"/>
            <w:color w:val="0000FF"/>
            <w:szCs w:val="17"/>
            <w:highlight w:val="white"/>
          </w:rPr>
          <w:t xml:space="preserve">Adding a new bag to capture multiple number ranges in </w:t>
        </w:r>
        <w:proofErr w:type="spellStart"/>
        <w:r w:rsidRPr="00E060B3">
          <w:rPr>
            <w:rFonts w:ascii="Courier New" w:hAnsi="Courier New" w:cs="Courier New"/>
            <w:color w:val="0000FF"/>
            <w:szCs w:val="17"/>
            <w:highlight w:val="white"/>
          </w:rPr>
          <w:t>AuthorityFileDataCoverageType</w:t>
        </w:r>
        <w:proofErr w:type="spellEnd"/>
        <w:r w:rsidRPr="00E060B3">
          <w:rPr>
            <w:rFonts w:ascii="Courier New" w:hAnsi="Courier New" w:cs="Courier New"/>
            <w:color w:val="0000FF"/>
            <w:szCs w:val="17"/>
            <w:highlight w:val="white"/>
          </w:rPr>
          <w:t xml:space="preserve"> </w:t>
        </w:r>
        <w:r w:rsidR="00D17395" w:rsidRPr="00E060B3">
          <w:rPr>
            <w:rFonts w:ascii="Courier New" w:hAnsi="Courier New" w:cs="Courier New"/>
            <w:color w:val="0000FF"/>
            <w:szCs w:val="17"/>
            <w:highlight w:val="white"/>
          </w:rPr>
          <w:t>–</w:t>
        </w:r>
        <w:r w:rsidRPr="00E060B3">
          <w:rPr>
            <w:rFonts w:ascii="Courier New" w:hAnsi="Courier New" w:cs="Courier New"/>
            <w:color w:val="0000FF"/>
            <w:szCs w:val="17"/>
            <w:highlight w:val="white"/>
          </w:rPr>
          <w:t xml:space="preserve"> </w:t>
        </w:r>
        <w:proofErr w:type="spellStart"/>
        <w:r w:rsidRPr="00E060B3">
          <w:rPr>
            <w:rFonts w:ascii="Courier New" w:hAnsi="Courier New" w:cs="Courier New"/>
            <w:color w:val="0000FF"/>
            <w:szCs w:val="17"/>
            <w:highlight w:val="white"/>
          </w:rPr>
          <w:t>PublicationNumberRangeBag</w:t>
        </w:r>
        <w:proofErr w:type="spellEnd"/>
      </w:ins>
    </w:p>
    <w:p w14:paraId="4D98B505" w14:textId="77777777" w:rsidR="00D751AE" w:rsidRPr="00CB704C" w:rsidRDefault="00D751AE" w:rsidP="00577E1B">
      <w:pPr>
        <w:pStyle w:val="ListParagraph"/>
        <w:numPr>
          <w:ilvl w:val="2"/>
          <w:numId w:val="3"/>
        </w:numPr>
        <w:autoSpaceDE w:val="0"/>
        <w:autoSpaceDN w:val="0"/>
        <w:adjustRightInd w:val="0"/>
        <w:spacing w:after="0"/>
        <w:rPr>
          <w:ins w:id="1139" w:author="Author"/>
          <w:rFonts w:ascii="Courier New" w:hAnsi="Courier New" w:cs="Courier New"/>
          <w:color w:val="0000FF"/>
          <w:szCs w:val="17"/>
          <w:highlight w:val="white"/>
          <w:rPrChange w:id="1140" w:author="Author">
            <w:rPr>
              <w:ins w:id="1141" w:author="Author"/>
              <w:rFonts w:ascii="Courier New" w:hAnsi="Courier New" w:cs="Courier New"/>
              <w:color w:val="0000FF"/>
              <w:szCs w:val="17"/>
            </w:rPr>
          </w:rPrChange>
        </w:rPr>
      </w:pPr>
      <w:ins w:id="1142" w:author="Author">
        <w:r w:rsidRPr="00E060B3">
          <w:rPr>
            <w:rFonts w:ascii="Courier New" w:hAnsi="Courier New" w:cs="Courier New"/>
            <w:color w:val="0000FF"/>
            <w:szCs w:val="17"/>
          </w:rPr>
          <w:t xml:space="preserve">Adding a date range for which the number range is effective - StartDate and </w:t>
        </w:r>
        <w:proofErr w:type="spellStart"/>
        <w:r w:rsidRPr="00E060B3">
          <w:rPr>
            <w:rFonts w:ascii="Courier New" w:hAnsi="Courier New" w:cs="Courier New"/>
            <w:color w:val="0000FF"/>
            <w:szCs w:val="17"/>
          </w:rPr>
          <w:t>EndDate</w:t>
        </w:r>
        <w:proofErr w:type="spellEnd"/>
        <w:r w:rsidRPr="00E060B3">
          <w:rPr>
            <w:rFonts w:ascii="Courier New" w:hAnsi="Courier New" w:cs="Courier New"/>
            <w:color w:val="0000FF"/>
            <w:szCs w:val="17"/>
          </w:rPr>
          <w:t xml:space="preserve"> added to </w:t>
        </w:r>
        <w:proofErr w:type="spellStart"/>
        <w:r w:rsidRPr="00E060B3">
          <w:rPr>
            <w:rFonts w:ascii="Courier New" w:hAnsi="Courier New" w:cs="Courier New"/>
            <w:color w:val="0000FF"/>
            <w:szCs w:val="17"/>
          </w:rPr>
          <w:t>PublicationNumberRangeType</w:t>
        </w:r>
        <w:proofErr w:type="spellEnd"/>
      </w:ins>
    </w:p>
    <w:p w14:paraId="0644BB18" w14:textId="77777777" w:rsidR="00D751AE" w:rsidRPr="00E060B3" w:rsidRDefault="00537A2E" w:rsidP="00577E1B">
      <w:pPr>
        <w:pStyle w:val="ListParagraph"/>
        <w:numPr>
          <w:ilvl w:val="2"/>
          <w:numId w:val="3"/>
        </w:numPr>
        <w:autoSpaceDE w:val="0"/>
        <w:autoSpaceDN w:val="0"/>
        <w:adjustRightInd w:val="0"/>
        <w:spacing w:after="0"/>
        <w:rPr>
          <w:ins w:id="1143" w:author="Author"/>
          <w:rFonts w:ascii="Courier New" w:hAnsi="Courier New" w:cs="Courier New"/>
          <w:color w:val="0000FF"/>
          <w:szCs w:val="17"/>
          <w:highlight w:val="white"/>
        </w:rPr>
      </w:pPr>
      <w:ins w:id="1144" w:author="Author">
        <w:r w:rsidRPr="00CB704C">
          <w:rPr>
            <w:rFonts w:ascii="Courier New" w:hAnsi="Courier New" w:cs="Courier New"/>
            <w:color w:val="0000FF"/>
            <w:szCs w:val="17"/>
            <w:highlight w:val="white"/>
            <w:rPrChange w:id="1145" w:author="Author">
              <w:rPr>
                <w:highlight w:val="white"/>
              </w:rPr>
            </w:rPrChange>
          </w:rPr>
          <w:t xml:space="preserve">Created new definition for </w:t>
        </w:r>
        <w:proofErr w:type="spellStart"/>
        <w:r w:rsidRPr="00CB704C">
          <w:rPr>
            <w:rFonts w:ascii="Courier New" w:hAnsi="Courier New" w:cs="Courier New"/>
            <w:color w:val="0000FF"/>
            <w:szCs w:val="17"/>
            <w:highlight w:val="white"/>
            <w:rPrChange w:id="1146" w:author="Author">
              <w:rPr>
                <w:highlight w:val="white"/>
              </w:rPr>
            </w:rPrChange>
          </w:rPr>
          <w:t>PriorityApplicationIdentificationBag</w:t>
        </w:r>
        <w:proofErr w:type="spellEnd"/>
        <w:r w:rsidRPr="00CB704C">
          <w:rPr>
            <w:rFonts w:ascii="Courier New" w:hAnsi="Courier New" w:cs="Courier New"/>
            <w:color w:val="0000FF"/>
            <w:szCs w:val="17"/>
            <w:highlight w:val="white"/>
            <w:rPrChange w:id="1147" w:author="Author">
              <w:rPr>
                <w:highlight w:val="white"/>
              </w:rPr>
            </w:rPrChange>
          </w:rPr>
          <w:t xml:space="preserve"> which allows the application number to be optionally provided</w:t>
        </w:r>
      </w:ins>
    </w:p>
    <w:p w14:paraId="481D3FFE" w14:textId="77777777" w:rsidR="00D751AE" w:rsidRPr="00E060B3" w:rsidRDefault="00537A2E" w:rsidP="00577E1B">
      <w:pPr>
        <w:pStyle w:val="ListParagraph"/>
        <w:numPr>
          <w:ilvl w:val="2"/>
          <w:numId w:val="3"/>
        </w:numPr>
        <w:autoSpaceDE w:val="0"/>
        <w:autoSpaceDN w:val="0"/>
        <w:adjustRightInd w:val="0"/>
        <w:spacing w:after="0"/>
        <w:rPr>
          <w:ins w:id="1148" w:author="Author"/>
          <w:rFonts w:ascii="Courier New" w:hAnsi="Courier New" w:cs="Courier New"/>
          <w:color w:val="0000FF"/>
          <w:szCs w:val="17"/>
          <w:highlight w:val="white"/>
        </w:rPr>
      </w:pPr>
      <w:ins w:id="1149" w:author="Author">
        <w:r w:rsidRPr="00CB704C">
          <w:rPr>
            <w:rFonts w:ascii="Courier New" w:hAnsi="Courier New" w:cs="Courier New"/>
            <w:color w:val="0000FF"/>
            <w:szCs w:val="17"/>
            <w:highlight w:val="white"/>
            <w:rPrChange w:id="1150" w:author="Author">
              <w:rPr>
                <w:highlight w:val="white"/>
              </w:rPr>
            </w:rPrChange>
          </w:rPr>
          <w:t xml:space="preserve">Updating </w:t>
        </w:r>
        <w:proofErr w:type="spellStart"/>
        <w:r w:rsidRPr="00CB704C">
          <w:rPr>
            <w:rFonts w:ascii="Courier New" w:hAnsi="Courier New" w:cs="Courier New"/>
            <w:color w:val="0000FF"/>
            <w:szCs w:val="17"/>
            <w:highlight w:val="white"/>
            <w:rPrChange w:id="1151" w:author="Author">
              <w:rPr>
                <w:highlight w:val="white"/>
              </w:rPr>
            </w:rPrChange>
          </w:rPr>
          <w:t>AuthorityFileEntry</w:t>
        </w:r>
        <w:proofErr w:type="spellEnd"/>
        <w:r w:rsidRPr="00CB704C">
          <w:rPr>
            <w:rFonts w:ascii="Courier New" w:hAnsi="Courier New" w:cs="Courier New"/>
            <w:color w:val="0000FF"/>
            <w:szCs w:val="17"/>
            <w:highlight w:val="white"/>
            <w:rPrChange w:id="1152" w:author="Author">
              <w:rPr>
                <w:highlight w:val="white"/>
              </w:rPr>
            </w:rPrChange>
          </w:rPr>
          <w:t xml:space="preserve"> to refer to the new priority application component</w:t>
        </w:r>
      </w:ins>
    </w:p>
    <w:p w14:paraId="5EEC62E2" w14:textId="77777777" w:rsidR="00D751AE" w:rsidRPr="00E060B3" w:rsidRDefault="00537A2E" w:rsidP="00577E1B">
      <w:pPr>
        <w:pStyle w:val="ListParagraph"/>
        <w:numPr>
          <w:ilvl w:val="2"/>
          <w:numId w:val="3"/>
        </w:numPr>
        <w:autoSpaceDE w:val="0"/>
        <w:autoSpaceDN w:val="0"/>
        <w:adjustRightInd w:val="0"/>
        <w:spacing w:after="0"/>
        <w:rPr>
          <w:ins w:id="1153" w:author="Author"/>
          <w:rFonts w:ascii="Courier New" w:hAnsi="Courier New" w:cs="Courier New"/>
          <w:color w:val="0000FF"/>
          <w:szCs w:val="17"/>
          <w:highlight w:val="white"/>
        </w:rPr>
      </w:pPr>
      <w:ins w:id="1154" w:author="Author">
        <w:r w:rsidRPr="00CB704C">
          <w:rPr>
            <w:rFonts w:ascii="Courier New" w:hAnsi="Courier New" w:cs="Courier New"/>
            <w:color w:val="0000FF"/>
            <w:szCs w:val="17"/>
            <w:highlight w:val="white"/>
            <w:rPrChange w:id="1155" w:author="Author">
              <w:rPr>
                <w:highlight w:val="white"/>
              </w:rPr>
            </w:rPrChange>
          </w:rPr>
          <w:t>Removed codes R and U from the list of allowable exception codes</w:t>
        </w:r>
      </w:ins>
    </w:p>
    <w:p w14:paraId="04E80540" w14:textId="4EC56B64" w:rsidR="00537A2E" w:rsidRPr="00E060B3" w:rsidRDefault="007E0822">
      <w:pPr>
        <w:pStyle w:val="ListParagraph"/>
        <w:numPr>
          <w:ilvl w:val="2"/>
          <w:numId w:val="3"/>
        </w:numPr>
        <w:autoSpaceDE w:val="0"/>
        <w:autoSpaceDN w:val="0"/>
        <w:adjustRightInd w:val="0"/>
        <w:spacing w:after="0"/>
        <w:rPr>
          <w:ins w:id="1156" w:author="Author"/>
          <w:rFonts w:ascii="Courier New" w:hAnsi="Courier New" w:cs="Courier New"/>
          <w:color w:val="0000FF"/>
          <w:highlight w:val="white"/>
        </w:rPr>
        <w:pPrChange w:id="1157" w:author="Author">
          <w:pPr>
            <w:autoSpaceDE w:val="0"/>
            <w:autoSpaceDN w:val="0"/>
            <w:adjustRightInd w:val="0"/>
          </w:pPr>
        </w:pPrChange>
      </w:pPr>
      <w:ins w:id="1158" w:author="WIPO" w:date="2025-09-24T12:43:00Z">
        <w:r w:rsidRPr="4380277C">
          <w:rPr>
            <w:rFonts w:ascii="Courier New" w:hAnsi="Courier New" w:cs="Courier New"/>
            <w:color w:val="0000FF"/>
            <w:highlight w:val="white"/>
          </w:rPr>
          <w:t>Included new</w:t>
        </w:r>
      </w:ins>
      <w:ins w:id="1159" w:author="Author">
        <w:r w:rsidR="00537A2E" w:rsidRPr="4380277C">
          <w:rPr>
            <w:rFonts w:ascii="Courier New" w:hAnsi="Courier New" w:cs="Courier New"/>
            <w:color w:val="0000FF"/>
            <w:highlight w:val="white"/>
          </w:rPr>
          <w:t xml:space="preserve"> component </w:t>
        </w:r>
        <w:proofErr w:type="spellStart"/>
        <w:r w:rsidR="00537A2E" w:rsidRPr="4380277C">
          <w:rPr>
            <w:rFonts w:ascii="Courier New" w:hAnsi="Courier New" w:cs="Courier New"/>
            <w:color w:val="0000FF"/>
            <w:highlight w:val="white"/>
          </w:rPr>
          <w:t>Document</w:t>
        </w:r>
      </w:ins>
      <w:ins w:id="1160" w:author="WIPO" w:date="2025-09-24T12:44:00Z">
        <w:r w:rsidR="00EA7701" w:rsidRPr="4380277C">
          <w:rPr>
            <w:rFonts w:ascii="Courier New" w:hAnsi="Courier New" w:cs="Courier New"/>
            <w:color w:val="0000FF"/>
            <w:highlight w:val="white"/>
          </w:rPr>
          <w:t>Total</w:t>
        </w:r>
      </w:ins>
      <w:ins w:id="1161" w:author="Author">
        <w:r w:rsidR="00537A2E" w:rsidRPr="4380277C">
          <w:rPr>
            <w:rFonts w:ascii="Courier New" w:hAnsi="Courier New" w:cs="Courier New"/>
            <w:color w:val="0000FF"/>
            <w:highlight w:val="white"/>
          </w:rPr>
          <w:t>Quantity</w:t>
        </w:r>
        <w:proofErr w:type="spellEnd"/>
        <w:r w:rsidR="00537A2E" w:rsidRPr="4380277C">
          <w:rPr>
            <w:rFonts w:ascii="Courier New" w:hAnsi="Courier New" w:cs="Courier New"/>
            <w:color w:val="0000FF"/>
            <w:highlight w:val="white"/>
          </w:rPr>
          <w:t xml:space="preserve"> </w:t>
        </w:r>
      </w:ins>
      <w:ins w:id="1162" w:author="Author" w:date="2025-10-13T11:08:00Z">
        <w:r w:rsidR="00C426EC">
          <w:rPr>
            <w:rFonts w:ascii="Courier New" w:hAnsi="Courier New" w:cs="Courier New"/>
            <w:color w:val="0000FF"/>
            <w:highlight w:val="white"/>
          </w:rPr>
          <w:t xml:space="preserve">and </w:t>
        </w:r>
        <w:proofErr w:type="spellStart"/>
        <w:r w:rsidR="00C426EC">
          <w:rPr>
            <w:rFonts w:ascii="Courier New" w:hAnsi="Courier New" w:cs="Courier New"/>
            <w:color w:val="0000FF"/>
            <w:highlight w:val="white"/>
          </w:rPr>
          <w:t>DocumentCoverageURI</w:t>
        </w:r>
        <w:proofErr w:type="spellEnd"/>
        <w:r w:rsidR="00C426EC">
          <w:rPr>
            <w:rFonts w:ascii="Courier New" w:hAnsi="Courier New" w:cs="Courier New"/>
            <w:color w:val="0000FF"/>
            <w:highlight w:val="white"/>
          </w:rPr>
          <w:t xml:space="preserve"> and </w:t>
        </w:r>
        <w:proofErr w:type="spellStart"/>
        <w:r w:rsidR="00C426EC">
          <w:rPr>
            <w:rFonts w:ascii="Courier New" w:hAnsi="Courier New" w:cs="Courier New"/>
            <w:color w:val="0000FF"/>
            <w:highlight w:val="white"/>
          </w:rPr>
          <w:t>updateAFCategory</w:t>
        </w:r>
        <w:proofErr w:type="spellEnd"/>
        <w:r w:rsidR="00C426EC">
          <w:rPr>
            <w:rFonts w:ascii="Courier New" w:hAnsi="Courier New" w:cs="Courier New"/>
            <w:color w:val="0000FF"/>
            <w:highlight w:val="white"/>
          </w:rPr>
          <w:t xml:space="preserve"> </w:t>
        </w:r>
      </w:ins>
      <w:ins w:id="1163" w:author="WIPO" w:date="2025-09-24T12:43:00Z">
        <w:r w:rsidRPr="4380277C">
          <w:rPr>
            <w:rFonts w:ascii="Courier New" w:hAnsi="Courier New" w:cs="Courier New"/>
            <w:color w:val="0000FF"/>
            <w:highlight w:val="white"/>
          </w:rPr>
          <w:t>as no longer present in ST.96</w:t>
        </w:r>
      </w:ins>
    </w:p>
    <w:p w14:paraId="71F9B0B0" w14:textId="541E1A87" w:rsidR="00290C72" w:rsidRPr="00E060B3" w:rsidRDefault="00537A2E" w:rsidP="00537A2E">
      <w:pPr>
        <w:autoSpaceDE w:val="0"/>
        <w:autoSpaceDN w:val="0"/>
        <w:adjustRightInd w:val="0"/>
        <w:spacing w:after="0"/>
        <w:rPr>
          <w:del w:id="1164" w:author="Author"/>
          <w:rFonts w:ascii="Courier New" w:hAnsi="Courier New" w:cs="Courier New"/>
          <w:color w:val="0000FF"/>
          <w:szCs w:val="17"/>
          <w:highlight w:val="white"/>
        </w:rPr>
      </w:pPr>
      <w:ins w:id="1165" w:author="Author">
        <w:r w:rsidRPr="00E060B3">
          <w:rPr>
            <w:rFonts w:ascii="Courier New" w:hAnsi="Courier New" w:cs="Courier New"/>
            <w:color w:val="0000FF"/>
            <w:szCs w:val="17"/>
            <w:highlight w:val="white"/>
          </w:rPr>
          <w:tab/>
        </w:r>
        <w:r w:rsidRPr="00E060B3">
          <w:rPr>
            <w:rFonts w:ascii="Courier New" w:hAnsi="Courier New" w:cs="Courier New"/>
            <w:color w:val="0000FF"/>
            <w:szCs w:val="17"/>
            <w:highlight w:val="white"/>
          </w:rPr>
          <w:tab/>
        </w:r>
        <w:r w:rsidRPr="00E060B3">
          <w:rPr>
            <w:rFonts w:ascii="Courier New" w:hAnsi="Courier New" w:cs="Courier New"/>
            <w:color w:val="0000FF"/>
            <w:szCs w:val="17"/>
            <w:highlight w:val="white"/>
          </w:rPr>
          <w:tab/>
          <w:t>&lt;/</w:t>
        </w:r>
        <w:proofErr w:type="spellStart"/>
        <w:r w:rsidRPr="00E060B3">
          <w:rPr>
            <w:rFonts w:ascii="Courier New" w:hAnsi="Courier New" w:cs="Courier New"/>
            <w:color w:val="0000FF"/>
            <w:szCs w:val="17"/>
            <w:highlight w:val="white"/>
          </w:rPr>
          <w:t>xsd:documentation</w:t>
        </w:r>
        <w:proofErr w:type="spellEnd"/>
        <w:r w:rsidRPr="00E060B3">
          <w:rPr>
            <w:rFonts w:ascii="Courier New" w:hAnsi="Courier New" w:cs="Courier New"/>
            <w:color w:val="0000FF"/>
            <w:szCs w:val="17"/>
            <w:highlight w:val="white"/>
          </w:rPr>
          <w:t>&gt;</w:t>
        </w:r>
      </w:ins>
    </w:p>
    <w:p w14:paraId="65F8CDEF" w14:textId="77777777" w:rsidR="00537A2E" w:rsidRPr="00E060B3" w:rsidRDefault="00537A2E" w:rsidP="00290C72">
      <w:pPr>
        <w:autoSpaceDE w:val="0"/>
        <w:autoSpaceDN w:val="0"/>
        <w:adjustRightInd w:val="0"/>
        <w:rPr>
          <w:ins w:id="1166" w:author="Author"/>
          <w:rFonts w:ascii="Courier New" w:hAnsi="Courier New" w:cs="Courier New"/>
          <w:color w:val="000000"/>
          <w:szCs w:val="17"/>
          <w:highlight w:val="white"/>
        </w:rPr>
      </w:pPr>
    </w:p>
    <w:p w14:paraId="7E8599E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67"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6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6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7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xsd:appinfo</w:t>
      </w:r>
      <w:proofErr w:type="spellEnd"/>
      <w:r w:rsidRPr="00E060B3">
        <w:rPr>
          <w:rFonts w:ascii="Courier New" w:hAnsi="Courier New" w:cs="Courier New"/>
          <w:color w:val="0000FF"/>
          <w:highlight w:val="white"/>
        </w:rPr>
        <w:t>&gt;</w:t>
      </w:r>
    </w:p>
    <w:p w14:paraId="666F543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71"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7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73"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57FDCB1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74"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7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7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177"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PatentAuthorityFile</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afp:PatentAuthorityFileType</w:t>
      </w:r>
      <w:proofErr w:type="spellEnd"/>
      <w:r w:rsidRPr="00E060B3">
        <w:rPr>
          <w:rFonts w:ascii="Courier New" w:hAnsi="Courier New" w:cs="Courier New"/>
          <w:color w:val="0000FF"/>
          <w:highlight w:val="white"/>
        </w:rPr>
        <w:t>"&gt;</w:t>
      </w:r>
    </w:p>
    <w:p w14:paraId="3E64414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78"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7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8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8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182"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27288B5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83"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8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8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8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8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188"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Authority file for patent documents provided by patent </w:t>
      </w:r>
      <w:proofErr w:type="spellStart"/>
      <w:r w:rsidRPr="005E2A82">
        <w:rPr>
          <w:rFonts w:ascii="Courier New" w:hAnsi="Courier New" w:cs="Courier New"/>
          <w:color w:val="000000"/>
          <w:highlight w:val="white"/>
        </w:rPr>
        <w:t>offices</w:t>
      </w:r>
      <w:proofErr w:type="spellEnd"/>
      <w:r w:rsidRPr="005E2A82">
        <w:rPr>
          <w:rFonts w:ascii="Courier New" w:hAnsi="Courier New" w:cs="Courier New"/>
          <w:color w:val="000000"/>
          <w:highlight w:val="white"/>
        </w:rPr>
        <w:t xml:space="preserve"> according to WIPO Standard ST.37</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597781C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89"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9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19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9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58BB311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93"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9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9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20584D1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196" w:author="Author">
            <w:rPr>
              <w:rFonts w:ascii="Courier New" w:hAnsi="Courier New"/>
              <w:color w:val="000000"/>
              <w:highlight w:val="white"/>
            </w:rPr>
          </w:rPrChange>
        </w:rPr>
      </w:pPr>
      <w:r w:rsidRPr="00CB704C">
        <w:rPr>
          <w:rFonts w:ascii="Courier New" w:hAnsi="Courier New" w:cs="Courier New"/>
          <w:color w:val="000000"/>
          <w:kern w:val="0"/>
          <w:highlight w:val="white"/>
          <w:rPrChange w:id="119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19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199"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AuthorityFileDataCoverage</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afp:AuthorityFileDataCoverageType</w:t>
      </w:r>
      <w:proofErr w:type="spellEnd"/>
      <w:r w:rsidRPr="00E060B3">
        <w:rPr>
          <w:rFonts w:ascii="Courier New" w:hAnsi="Courier New" w:cs="Courier New"/>
          <w:color w:val="0000FF"/>
          <w:highlight w:val="white"/>
        </w:rPr>
        <w:t>"&gt;</w:t>
      </w:r>
    </w:p>
    <w:p w14:paraId="7691B16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00"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0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0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0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04"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4E50DFDE"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05"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0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0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0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0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10"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List of patent documents published by industrial property offices grouped according to their ST.16 </w:t>
      </w:r>
      <w:r w:rsidRPr="00E060B3">
        <w:rPr>
          <w:rFonts w:ascii="Courier New" w:hAnsi="Courier New" w:cs="Courier New"/>
          <w:color w:val="000000"/>
          <w:highlight w:val="white"/>
        </w:rPr>
        <w:t>kind-of-document codes for a given date range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0FA91AE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11"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1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1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1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6579957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15"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1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1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0467BAA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18"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1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2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21"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AuthorityFileDataCoverageType</w:t>
      </w:r>
      <w:proofErr w:type="spellEnd"/>
      <w:r w:rsidRPr="00E060B3">
        <w:rPr>
          <w:rFonts w:ascii="Courier New" w:hAnsi="Courier New" w:cs="Courier New"/>
          <w:color w:val="0000FF"/>
          <w:highlight w:val="white"/>
        </w:rPr>
        <w:t>"&gt;</w:t>
      </w:r>
    </w:p>
    <w:p w14:paraId="1A6FF93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22"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2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2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2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26" w:author="Author">
            <w:rPr>
              <w:rFonts w:ascii="Courier New" w:hAnsi="Courier New"/>
              <w:color w:val="800000"/>
              <w:highlight w:val="white"/>
            </w:rPr>
          </w:rPrChange>
        </w:rPr>
        <w:t>xsd:sequence</w:t>
      </w:r>
      <w:proofErr w:type="spellEnd"/>
      <w:r w:rsidRPr="00E060B3">
        <w:rPr>
          <w:rFonts w:ascii="Courier New" w:hAnsi="Courier New" w:cs="Courier New"/>
          <w:color w:val="0000FF"/>
          <w:highlight w:val="white"/>
        </w:rPr>
        <w:t>&gt;</w:t>
      </w:r>
    </w:p>
    <w:p w14:paraId="5B0FFE3B" w14:textId="55624CCA" w:rsidR="00C13F9D" w:rsidRPr="00CB704C" w:rsidRDefault="0015509D">
      <w:pPr>
        <w:autoSpaceDE w:val="0"/>
        <w:autoSpaceDN w:val="0"/>
        <w:adjustRightInd w:val="0"/>
        <w:spacing w:after="0" w:line="240" w:lineRule="auto"/>
        <w:ind w:left="1440" w:firstLine="720"/>
        <w:rPr>
          <w:rFonts w:ascii="Courier New" w:hAnsi="Courier New" w:cs="Courier New"/>
          <w:color w:val="000000"/>
          <w:kern w:val="0"/>
          <w:rPrChange w:id="1227" w:author="Author">
            <w:rPr>
              <w:rFonts w:ascii="Courier New" w:hAnsi="Courier New"/>
              <w:color w:val="000000"/>
              <w:highlight w:val="white"/>
            </w:rPr>
          </w:rPrChange>
        </w:rPr>
        <w:pPrChange w:id="1228" w:author="Author">
          <w:pPr>
            <w:autoSpaceDE w:val="0"/>
            <w:autoSpaceDN w:val="0"/>
            <w:adjustRightInd w:val="0"/>
          </w:pPr>
        </w:pPrChange>
      </w:pPr>
      <w:r w:rsidRPr="00CB704C">
        <w:rPr>
          <w:rFonts w:ascii="Courier New" w:hAnsi="Courier New" w:cs="Courier New"/>
          <w:color w:val="0000FF"/>
          <w:kern w:val="0"/>
          <w:rPrChange w:id="1229" w:author="Author">
            <w:rPr>
              <w:rFonts w:ascii="Courier New" w:hAnsi="Courier New"/>
              <w:color w:val="0000FF"/>
              <w:highlight w:val="white"/>
            </w:rPr>
          </w:rPrChange>
        </w:rPr>
        <w:t>&lt;</w:t>
      </w:r>
      <w:proofErr w:type="spellStart"/>
      <w:r w:rsidRPr="00CB704C">
        <w:rPr>
          <w:rFonts w:ascii="Courier New" w:hAnsi="Courier New" w:cs="Courier New"/>
          <w:color w:val="800000"/>
          <w:kern w:val="0"/>
          <w:rPrChange w:id="1230" w:author="Author">
            <w:rPr>
              <w:rFonts w:ascii="Courier New" w:hAnsi="Courier New"/>
              <w:color w:val="800000"/>
              <w:highlight w:val="white"/>
            </w:rPr>
          </w:rPrChange>
        </w:rPr>
        <w:t>xsd:element</w:t>
      </w:r>
      <w:proofErr w:type="spellEnd"/>
      <w:r w:rsidRPr="00CB704C">
        <w:rPr>
          <w:rFonts w:ascii="Courier New" w:hAnsi="Courier New" w:cs="Courier New"/>
          <w:color w:val="FF0000"/>
          <w:rPrChange w:id="1231" w:author="Author">
            <w:rPr>
              <w:rFonts w:ascii="Courier New" w:hAnsi="Courier New"/>
              <w:color w:val="FF0000"/>
              <w:highlight w:val="white"/>
            </w:rPr>
          </w:rPrChange>
        </w:rPr>
        <w:t xml:space="preserve"> ref</w:t>
      </w:r>
      <w:r w:rsidRPr="00CB704C">
        <w:rPr>
          <w:rFonts w:ascii="Courier New" w:hAnsi="Courier New" w:cs="Courier New"/>
          <w:color w:val="0000FF"/>
          <w:rPrChange w:id="1232" w:author="Author">
            <w:rPr>
              <w:rFonts w:ascii="Courier New" w:hAnsi="Courier New"/>
              <w:color w:val="0000FF"/>
              <w:highlight w:val="white"/>
            </w:rPr>
          </w:rPrChange>
        </w:rPr>
        <w:t>="</w:t>
      </w:r>
      <w:proofErr w:type="spellStart"/>
      <w:del w:id="1233" w:author="Author">
        <w:r w:rsidR="00290C72" w:rsidRPr="00CB704C">
          <w:rPr>
            <w:rFonts w:ascii="Courier New" w:hAnsi="Courier New" w:cs="Courier New"/>
            <w:color w:val="000000"/>
            <w:szCs w:val="17"/>
            <w:rPrChange w:id="1234" w:author="Author">
              <w:rPr>
                <w:rFonts w:ascii="Courier New" w:hAnsi="Courier New" w:cs="Courier New"/>
                <w:color w:val="000000"/>
                <w:szCs w:val="17"/>
                <w:highlight w:val="white"/>
              </w:rPr>
            </w:rPrChange>
          </w:rPr>
          <w:delText>com</w:delText>
        </w:r>
      </w:del>
      <w:ins w:id="1235" w:author="Author">
        <w:r w:rsidRPr="00CB704C">
          <w:rPr>
            <w:rFonts w:ascii="Courier New" w:hAnsi="Courier New" w:cs="Courier New"/>
            <w:color w:val="000000"/>
            <w:szCs w:val="17"/>
            <w:rPrChange w:id="1236" w:author="Author">
              <w:rPr>
                <w:rFonts w:ascii="Consolas" w:hAnsi="Consolas" w:cs="Consolas"/>
                <w:color w:val="000000"/>
                <w:szCs w:val="17"/>
                <w:highlight w:val="white"/>
              </w:rPr>
            </w:rPrChange>
          </w:rPr>
          <w:t>afp</w:t>
        </w:r>
      </w:ins>
      <w:r w:rsidRPr="00CB704C">
        <w:rPr>
          <w:rFonts w:ascii="Courier New" w:hAnsi="Courier New" w:cs="Courier New"/>
          <w:color w:val="000000"/>
          <w:rPrChange w:id="1237" w:author="Author">
            <w:rPr>
              <w:rFonts w:ascii="Courier New" w:hAnsi="Courier New"/>
              <w:color w:val="000000"/>
              <w:highlight w:val="white"/>
            </w:rPr>
          </w:rPrChange>
        </w:rPr>
        <w:t>:PublicationDateRange</w:t>
      </w:r>
      <w:proofErr w:type="spellEnd"/>
      <w:r w:rsidRPr="00CB704C">
        <w:rPr>
          <w:rFonts w:ascii="Courier New" w:hAnsi="Courier New" w:cs="Courier New"/>
          <w:color w:val="0000FF"/>
          <w:rPrChange w:id="1238" w:author="Author">
            <w:rPr>
              <w:rFonts w:ascii="Courier New" w:hAnsi="Courier New"/>
              <w:color w:val="0000FF"/>
              <w:highlight w:val="white"/>
            </w:rPr>
          </w:rPrChange>
        </w:rPr>
        <w:t>"/&gt;</w:t>
      </w:r>
    </w:p>
    <w:p w14:paraId="515BCFDC" w14:textId="73D4EFD2"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39" w:author="Author">
            <w:rPr>
              <w:rFonts w:ascii="Courier New" w:hAnsi="Courier New"/>
              <w:color w:val="000000"/>
              <w:highlight w:val="white"/>
            </w:rPr>
          </w:rPrChange>
        </w:rPr>
      </w:pPr>
      <w:r w:rsidRPr="00CB704C">
        <w:rPr>
          <w:rFonts w:ascii="Courier New" w:hAnsi="Courier New" w:cs="Courier New"/>
          <w:color w:val="000000"/>
          <w:kern w:val="0"/>
          <w:rPrChange w:id="1240" w:author="Author">
            <w:rPr>
              <w:rFonts w:ascii="Courier New" w:hAnsi="Courier New"/>
              <w:color w:val="000000"/>
              <w:highlight w:val="white"/>
            </w:rPr>
          </w:rPrChange>
        </w:rPr>
        <w:tab/>
      </w:r>
      <w:r w:rsidRPr="00CB704C">
        <w:rPr>
          <w:rFonts w:ascii="Courier New" w:hAnsi="Courier New" w:cs="Courier New"/>
          <w:color w:val="000000"/>
          <w:kern w:val="0"/>
          <w:rPrChange w:id="1241" w:author="Author">
            <w:rPr>
              <w:rFonts w:ascii="Courier New" w:hAnsi="Courier New"/>
              <w:color w:val="000000"/>
              <w:highlight w:val="white"/>
            </w:rPr>
          </w:rPrChange>
        </w:rPr>
        <w:tab/>
      </w:r>
      <w:r w:rsidRPr="00CB704C">
        <w:rPr>
          <w:rFonts w:ascii="Courier New" w:hAnsi="Courier New" w:cs="Courier New"/>
          <w:color w:val="000000"/>
          <w:kern w:val="0"/>
          <w:rPrChange w:id="1242" w:author="Author">
            <w:rPr>
              <w:rFonts w:ascii="Courier New" w:hAnsi="Courier New"/>
              <w:color w:val="000000"/>
              <w:highlight w:val="white"/>
            </w:rPr>
          </w:rPrChange>
        </w:rPr>
        <w:tab/>
      </w:r>
      <w:r w:rsidRPr="00CB704C">
        <w:rPr>
          <w:rFonts w:ascii="Courier New" w:hAnsi="Courier New" w:cs="Courier New"/>
          <w:color w:val="0000FF"/>
          <w:kern w:val="0"/>
          <w:rPrChange w:id="1243" w:author="Author">
            <w:rPr>
              <w:rFonts w:ascii="Courier New" w:hAnsi="Courier New"/>
              <w:color w:val="0000FF"/>
              <w:highlight w:val="white"/>
            </w:rPr>
          </w:rPrChange>
        </w:rPr>
        <w:t>&lt;</w:t>
      </w:r>
      <w:proofErr w:type="spellStart"/>
      <w:r w:rsidRPr="00CB704C">
        <w:rPr>
          <w:rFonts w:ascii="Courier New" w:hAnsi="Courier New" w:cs="Courier New"/>
          <w:color w:val="800000"/>
          <w:kern w:val="0"/>
          <w:rPrChange w:id="1244" w:author="Author">
            <w:rPr>
              <w:rFonts w:ascii="Courier New" w:hAnsi="Courier New"/>
              <w:color w:val="800000"/>
              <w:highlight w:val="white"/>
            </w:rPr>
          </w:rPrChange>
        </w:rPr>
        <w:t>xsd:element</w:t>
      </w:r>
      <w:proofErr w:type="spellEnd"/>
      <w:r w:rsidRPr="00CB704C">
        <w:rPr>
          <w:rFonts w:ascii="Courier New" w:hAnsi="Courier New" w:cs="Courier New"/>
          <w:color w:val="FF0000"/>
          <w:rPrChange w:id="1245" w:author="Author">
            <w:rPr>
              <w:rFonts w:ascii="Courier New" w:hAnsi="Courier New"/>
              <w:color w:val="FF0000"/>
              <w:highlight w:val="white"/>
            </w:rPr>
          </w:rPrChange>
        </w:rPr>
        <w:t xml:space="preserve"> ref</w:t>
      </w:r>
      <w:r w:rsidRPr="00CB704C">
        <w:rPr>
          <w:rFonts w:ascii="Courier New" w:hAnsi="Courier New" w:cs="Courier New"/>
          <w:color w:val="0000FF"/>
          <w:rPrChange w:id="1246" w:author="Author">
            <w:rPr>
              <w:rFonts w:ascii="Courier New" w:hAnsi="Courier New"/>
              <w:color w:val="0000FF"/>
              <w:highlight w:val="white"/>
            </w:rPr>
          </w:rPrChange>
        </w:rPr>
        <w:t>="</w:t>
      </w:r>
      <w:proofErr w:type="spellStart"/>
      <w:r w:rsidRPr="00CB704C">
        <w:rPr>
          <w:rFonts w:ascii="Courier New" w:hAnsi="Courier New" w:cs="Courier New"/>
          <w:color w:val="000000"/>
          <w:rPrChange w:id="1247" w:author="Author">
            <w:rPr>
              <w:rFonts w:ascii="Courier New" w:hAnsi="Courier New"/>
              <w:color w:val="000000"/>
              <w:highlight w:val="white"/>
            </w:rPr>
          </w:rPrChange>
        </w:rPr>
        <w:t>afp:</w:t>
      </w:r>
      <w:del w:id="1248" w:author="Author">
        <w:r w:rsidR="00290C72" w:rsidRPr="00CB704C">
          <w:rPr>
            <w:rFonts w:ascii="Courier New" w:hAnsi="Courier New" w:cs="Courier New"/>
            <w:color w:val="000000"/>
            <w:szCs w:val="17"/>
            <w:rPrChange w:id="1249" w:author="Author">
              <w:rPr>
                <w:rFonts w:ascii="Courier New" w:hAnsi="Courier New" w:cs="Courier New"/>
                <w:color w:val="000000"/>
                <w:szCs w:val="17"/>
                <w:highlight w:val="white"/>
              </w:rPr>
            </w:rPrChange>
          </w:rPr>
          <w:delText>PublicationNumberRange</w:delText>
        </w:r>
      </w:del>
      <w:ins w:id="1250" w:author="Author">
        <w:r w:rsidRPr="00CB704C">
          <w:rPr>
            <w:rFonts w:ascii="Courier New" w:hAnsi="Courier New" w:cs="Courier New"/>
            <w:color w:val="000000"/>
            <w:szCs w:val="17"/>
            <w:rPrChange w:id="1251" w:author="Author">
              <w:rPr>
                <w:rFonts w:ascii="Consolas" w:hAnsi="Consolas" w:cs="Consolas"/>
                <w:color w:val="000000"/>
                <w:szCs w:val="17"/>
                <w:highlight w:val="white"/>
              </w:rPr>
            </w:rPrChange>
          </w:rPr>
          <w:t>PublicationNumberRangeBag</w:t>
        </w:r>
      </w:ins>
      <w:proofErr w:type="spellEnd"/>
      <w:r w:rsidRPr="00CB704C">
        <w:rPr>
          <w:rFonts w:ascii="Courier New" w:hAnsi="Courier New" w:cs="Courier New"/>
          <w:color w:val="0000FF"/>
          <w:rPrChange w:id="1252" w:author="Author">
            <w:rPr>
              <w:rFonts w:ascii="Courier New" w:hAnsi="Courier New"/>
              <w:color w:val="0000FF"/>
              <w:highlight w:val="white"/>
            </w:rPr>
          </w:rPrChange>
        </w:rPr>
        <w:t>"</w:t>
      </w:r>
      <w:r w:rsidRPr="00CB704C">
        <w:rPr>
          <w:rFonts w:ascii="Courier New" w:hAnsi="Courier New" w:cs="Courier New"/>
          <w:color w:val="FF0000"/>
          <w:kern w:val="0"/>
          <w:rPrChange w:id="1253" w:author="Author">
            <w:rPr>
              <w:rFonts w:ascii="Courier New" w:hAnsi="Courier New"/>
              <w:color w:val="FF0000"/>
              <w:highlight w:val="white"/>
            </w:rPr>
          </w:rPrChange>
        </w:rPr>
        <w:t xml:space="preserve"> </w:t>
      </w:r>
      <w:r w:rsidRPr="00CB704C">
        <w:rPr>
          <w:rFonts w:ascii="Courier New" w:hAnsi="Courier New" w:cs="Courier New"/>
          <w:color w:val="FF0000"/>
          <w:kern w:val="0"/>
          <w:highlight w:val="white"/>
          <w:rPrChange w:id="1254" w:author="Author">
            <w:rPr>
              <w:rFonts w:ascii="Courier New" w:hAnsi="Courier New"/>
              <w:color w:val="FF0000"/>
              <w:highlight w:val="white"/>
            </w:rPr>
          </w:rPrChange>
        </w:rPr>
        <w:t>minOccurs</w:t>
      </w:r>
      <w:r w:rsidRPr="00E060B3">
        <w:rPr>
          <w:rFonts w:ascii="Courier New" w:hAnsi="Courier New" w:cs="Courier New"/>
          <w:color w:val="0000FF"/>
          <w:highlight w:val="white"/>
        </w:rPr>
        <w:t>="</w:t>
      </w:r>
      <w:r w:rsidRPr="00E060B3">
        <w:rPr>
          <w:rFonts w:ascii="Courier New" w:hAnsi="Courier New" w:cs="Courier New"/>
          <w:color w:val="000000"/>
          <w:highlight w:val="white"/>
        </w:rPr>
        <w:t>0</w:t>
      </w:r>
      <w:r w:rsidRPr="008B4A54">
        <w:rPr>
          <w:rFonts w:ascii="Courier New" w:hAnsi="Courier New" w:cs="Courier New"/>
          <w:color w:val="0000FF"/>
          <w:highlight w:val="white"/>
        </w:rPr>
        <w:t>"/&gt;</w:t>
      </w:r>
    </w:p>
    <w:p w14:paraId="4A420E6D"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55"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5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5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5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5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60"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afp:KindCodeCoverageBag</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minOccurs</w:t>
      </w:r>
      <w:r w:rsidRPr="00E060B3">
        <w:rPr>
          <w:rFonts w:ascii="Courier New" w:hAnsi="Courier New" w:cs="Courier New"/>
          <w:color w:val="0000FF"/>
          <w:highlight w:val="white"/>
        </w:rPr>
        <w:t>="</w:t>
      </w:r>
      <w:r w:rsidRPr="00E060B3">
        <w:rPr>
          <w:rFonts w:ascii="Courier New" w:hAnsi="Courier New" w:cs="Courier New"/>
          <w:color w:val="000000"/>
          <w:highlight w:val="white"/>
        </w:rPr>
        <w:t>0</w:t>
      </w:r>
      <w:r w:rsidRPr="008B4A54">
        <w:rPr>
          <w:rFonts w:ascii="Courier New" w:hAnsi="Courier New" w:cs="Courier New"/>
          <w:color w:val="0000FF"/>
          <w:highlight w:val="white"/>
        </w:rPr>
        <w:t>"/&gt;</w:t>
      </w:r>
    </w:p>
    <w:p w14:paraId="63304DD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61"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6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6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6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6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66"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afp:ExceptionCodeCoverageBag</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minOccurs</w:t>
      </w:r>
      <w:r w:rsidRPr="00E060B3">
        <w:rPr>
          <w:rFonts w:ascii="Courier New" w:hAnsi="Courier New" w:cs="Courier New"/>
          <w:color w:val="0000FF"/>
          <w:highlight w:val="white"/>
        </w:rPr>
        <w:t>="</w:t>
      </w:r>
      <w:r w:rsidRPr="00E060B3">
        <w:rPr>
          <w:rFonts w:ascii="Courier New" w:hAnsi="Courier New" w:cs="Courier New"/>
          <w:color w:val="000000"/>
          <w:highlight w:val="white"/>
        </w:rPr>
        <w:t>0</w:t>
      </w:r>
      <w:r w:rsidRPr="008B4A54">
        <w:rPr>
          <w:rFonts w:ascii="Courier New" w:hAnsi="Courier New" w:cs="Courier New"/>
          <w:color w:val="0000FF"/>
          <w:highlight w:val="white"/>
        </w:rPr>
        <w:t>"/&gt;</w:t>
      </w:r>
    </w:p>
    <w:p w14:paraId="4F269CE0" w14:textId="0609481A"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67"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6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6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7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7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72"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ins w:id="1273" w:author="Author" w:date="2025-10-21T17:31:00Z">
        <w:r w:rsidR="00A715DA">
          <w:rPr>
            <w:rFonts w:ascii="Courier New" w:hAnsi="Courier New" w:cs="Courier New"/>
            <w:color w:val="000000"/>
            <w:highlight w:val="white"/>
          </w:rPr>
          <w:t>afp</w:t>
        </w:r>
      </w:ins>
      <w:del w:id="1274" w:author="Author" w:date="2025-10-21T17:31:00Z">
        <w:r w:rsidRPr="00E060B3" w:rsidDel="00A715DA">
          <w:rPr>
            <w:rFonts w:ascii="Courier New" w:hAnsi="Courier New" w:cs="Courier New"/>
            <w:color w:val="000000"/>
            <w:highlight w:val="white"/>
          </w:rPr>
          <w:delText>com</w:delText>
        </w:r>
      </w:del>
      <w:r w:rsidRPr="00E060B3">
        <w:rPr>
          <w:rFonts w:ascii="Courier New" w:hAnsi="Courier New" w:cs="Courier New"/>
          <w:color w:val="000000"/>
          <w:highlight w:val="white"/>
        </w:rPr>
        <w:t>:DataCoverageURI</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minOccurs</w:t>
      </w:r>
      <w:r w:rsidRPr="00E060B3">
        <w:rPr>
          <w:rFonts w:ascii="Courier New" w:hAnsi="Courier New" w:cs="Courier New"/>
          <w:color w:val="0000FF"/>
          <w:highlight w:val="white"/>
        </w:rPr>
        <w:t>="</w:t>
      </w:r>
      <w:r w:rsidRPr="00E060B3">
        <w:rPr>
          <w:rFonts w:ascii="Courier New" w:hAnsi="Courier New" w:cs="Courier New"/>
          <w:color w:val="000000"/>
          <w:highlight w:val="white"/>
        </w:rPr>
        <w:t>0</w:t>
      </w:r>
      <w:r w:rsidRPr="008B4A54">
        <w:rPr>
          <w:rFonts w:ascii="Courier New" w:hAnsi="Courier New" w:cs="Courier New"/>
          <w:color w:val="0000FF"/>
          <w:highlight w:val="white"/>
        </w:rPr>
        <w:t>"/&gt;</w:t>
      </w:r>
    </w:p>
    <w:p w14:paraId="175D159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75"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7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7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78"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69112D7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79"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8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81"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530B487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82"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8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8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85"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AuthorityFileDefinition</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afp:AuthorityFileDefinitionType</w:t>
      </w:r>
      <w:proofErr w:type="spellEnd"/>
      <w:r w:rsidRPr="00E060B3">
        <w:rPr>
          <w:rFonts w:ascii="Courier New" w:hAnsi="Courier New" w:cs="Courier New"/>
          <w:color w:val="0000FF"/>
          <w:highlight w:val="white"/>
        </w:rPr>
        <w:t>"&gt;</w:t>
      </w:r>
    </w:p>
    <w:p w14:paraId="72E7C33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86"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8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8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8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90"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4038E17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91"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9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9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9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29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296"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Provide definition file information relating to this associated authority file, including file coverage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612F170E"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297" w:author="Author">
            <w:rPr>
              <w:rFonts w:ascii="Courier New" w:hAnsi="Courier New"/>
              <w:color w:val="000000"/>
              <w:highlight w:val="white"/>
            </w:rPr>
          </w:rPrChange>
        </w:rPr>
      </w:pPr>
      <w:r w:rsidRPr="00CB704C">
        <w:rPr>
          <w:rFonts w:ascii="Courier New" w:hAnsi="Courier New" w:cs="Courier New"/>
          <w:color w:val="000000"/>
          <w:kern w:val="0"/>
          <w:highlight w:val="white"/>
          <w:rPrChange w:id="129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29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0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6694591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01"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0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03"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642A9B8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04"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0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0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07"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AuthorityFileDefinitionType</w:t>
      </w:r>
      <w:proofErr w:type="spellEnd"/>
      <w:r w:rsidRPr="00E060B3">
        <w:rPr>
          <w:rFonts w:ascii="Courier New" w:hAnsi="Courier New" w:cs="Courier New"/>
          <w:color w:val="0000FF"/>
          <w:highlight w:val="white"/>
        </w:rPr>
        <w:t>"&gt;</w:t>
      </w:r>
    </w:p>
    <w:p w14:paraId="519C56A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08"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0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1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1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12" w:author="Author">
            <w:rPr>
              <w:rFonts w:ascii="Courier New" w:hAnsi="Courier New"/>
              <w:color w:val="800000"/>
              <w:highlight w:val="white"/>
            </w:rPr>
          </w:rPrChange>
        </w:rPr>
        <w:t>xsd:choice</w:t>
      </w:r>
      <w:proofErr w:type="spellEnd"/>
      <w:r w:rsidRPr="00E060B3">
        <w:rPr>
          <w:rFonts w:ascii="Courier New" w:hAnsi="Courier New" w:cs="Courier New"/>
          <w:color w:val="FF0000"/>
          <w:highlight w:val="white"/>
        </w:rPr>
        <w:t xml:space="preserve"> </w:t>
      </w:r>
      <w:proofErr w:type="spellStart"/>
      <w:r w:rsidRPr="00E060B3">
        <w:rPr>
          <w:rFonts w:ascii="Courier New" w:hAnsi="Courier New" w:cs="Courier New"/>
          <w:color w:val="FF0000"/>
          <w:highlight w:val="white"/>
        </w:rPr>
        <w:t>maxOccurs</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unbounded</w:t>
      </w:r>
      <w:r w:rsidRPr="00E060B3">
        <w:rPr>
          <w:rFonts w:ascii="Courier New" w:hAnsi="Courier New" w:cs="Courier New"/>
          <w:color w:val="0000FF"/>
          <w:highlight w:val="white"/>
        </w:rPr>
        <w:t>"&gt;</w:t>
      </w:r>
    </w:p>
    <w:p w14:paraId="75B5977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13"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1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1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1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1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18"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afp:ExceptionCodeDefinitionBag</w:t>
      </w:r>
      <w:proofErr w:type="spellEnd"/>
      <w:r w:rsidRPr="00E060B3">
        <w:rPr>
          <w:rFonts w:ascii="Courier New" w:hAnsi="Courier New" w:cs="Courier New"/>
          <w:color w:val="0000FF"/>
          <w:highlight w:val="white"/>
        </w:rPr>
        <w:t>"/&gt;</w:t>
      </w:r>
    </w:p>
    <w:p w14:paraId="527FA22A"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rPrChange w:id="1319" w:author="EMMETT Claudia" w:date="2025-10-24T09:37:00Z" w16du:dateUtc="2025-10-24T07:37:00Z">
            <w:rPr>
              <w:rFonts w:ascii="Courier New" w:hAnsi="Courier New"/>
              <w:color w:val="000000"/>
              <w:highlight w:val="white"/>
            </w:rPr>
          </w:rPrChange>
        </w:rPr>
      </w:pPr>
      <w:r w:rsidRPr="00CB704C">
        <w:rPr>
          <w:rFonts w:ascii="Courier New" w:hAnsi="Courier New" w:cs="Courier New"/>
          <w:color w:val="000000"/>
          <w:kern w:val="0"/>
          <w:highlight w:val="white"/>
          <w:rPrChange w:id="132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2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22" w:author="Author">
            <w:rPr>
              <w:rFonts w:ascii="Courier New" w:hAnsi="Courier New"/>
              <w:color w:val="000000"/>
              <w:highlight w:val="white"/>
            </w:rPr>
          </w:rPrChange>
        </w:rPr>
        <w:tab/>
      </w:r>
      <w:r w:rsidRPr="00F34967">
        <w:rPr>
          <w:rFonts w:ascii="Courier New" w:hAnsi="Courier New" w:cs="Courier New"/>
          <w:color w:val="0000FF"/>
          <w:kern w:val="0"/>
          <w:szCs w:val="17"/>
          <w:highlight w:val="white"/>
          <w:rPrChange w:id="1323" w:author="EMMETT Claudia" w:date="2025-10-24T09:37:00Z" w16du:dateUtc="2025-10-24T07:37:00Z">
            <w:rPr>
              <w:rFonts w:ascii="Courier New" w:hAnsi="Courier New"/>
              <w:color w:val="0000FF"/>
              <w:highlight w:val="white"/>
            </w:rPr>
          </w:rPrChange>
        </w:rPr>
        <w:t>&lt;</w:t>
      </w:r>
      <w:proofErr w:type="spellStart"/>
      <w:r w:rsidRPr="00F34967">
        <w:rPr>
          <w:rFonts w:ascii="Courier New" w:hAnsi="Courier New" w:cs="Courier New"/>
          <w:color w:val="800000"/>
          <w:kern w:val="0"/>
          <w:szCs w:val="17"/>
          <w:highlight w:val="white"/>
          <w:rPrChange w:id="1324" w:author="EMMETT Claudia" w:date="2025-10-24T09:37:00Z" w16du:dateUtc="2025-10-24T07:37:00Z">
            <w:rPr>
              <w:rFonts w:ascii="Courier New" w:hAnsi="Courier New"/>
              <w:color w:val="800000"/>
              <w:highlight w:val="white"/>
            </w:rPr>
          </w:rPrChange>
        </w:rPr>
        <w:t>xsd:element</w:t>
      </w:r>
      <w:proofErr w:type="spellEnd"/>
      <w:r w:rsidRPr="00F34967">
        <w:rPr>
          <w:rFonts w:ascii="Courier New" w:hAnsi="Courier New" w:cs="Courier New"/>
          <w:color w:val="FF0000"/>
          <w:szCs w:val="17"/>
          <w:highlight w:val="white"/>
        </w:rPr>
        <w:t xml:space="preserve"> ref</w:t>
      </w:r>
      <w:r w:rsidRPr="00F34967">
        <w:rPr>
          <w:rFonts w:ascii="Courier New" w:hAnsi="Courier New" w:cs="Courier New"/>
          <w:color w:val="0000FF"/>
          <w:szCs w:val="17"/>
          <w:highlight w:val="white"/>
        </w:rPr>
        <w:t>="</w:t>
      </w:r>
      <w:proofErr w:type="spellStart"/>
      <w:r w:rsidRPr="00F34967">
        <w:rPr>
          <w:rFonts w:ascii="Courier New" w:hAnsi="Courier New" w:cs="Courier New"/>
          <w:color w:val="000000"/>
          <w:szCs w:val="17"/>
          <w:highlight w:val="white"/>
        </w:rPr>
        <w:t>pat:PatentDocumentKindCodeDefinitionBag</w:t>
      </w:r>
      <w:proofErr w:type="spellEnd"/>
      <w:r w:rsidRPr="00F34967">
        <w:rPr>
          <w:rFonts w:ascii="Courier New" w:hAnsi="Courier New" w:cs="Courier New"/>
          <w:color w:val="0000FF"/>
          <w:szCs w:val="17"/>
          <w:highlight w:val="white"/>
        </w:rPr>
        <w:t>"/&gt;</w:t>
      </w:r>
    </w:p>
    <w:p w14:paraId="057D167A" w14:textId="4B01426D"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rPrChange w:id="1325" w:author="EMMETT Claudia" w:date="2025-10-24T09:37:00Z" w16du:dateUtc="2025-10-24T07:37:00Z">
            <w:rPr>
              <w:rFonts w:ascii="Courier New" w:hAnsi="Courier New"/>
              <w:color w:val="000000"/>
              <w:highlight w:val="white"/>
            </w:rPr>
          </w:rPrChange>
        </w:rPr>
      </w:pPr>
      <w:r w:rsidRPr="00F34967">
        <w:rPr>
          <w:rFonts w:ascii="Courier New" w:hAnsi="Courier New" w:cs="Courier New"/>
          <w:color w:val="000000"/>
          <w:kern w:val="0"/>
          <w:highlight w:val="white"/>
          <w:rPrChange w:id="1326"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rPrChange w:id="1327"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rPrChange w:id="1328"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FF"/>
          <w:kern w:val="0"/>
          <w:szCs w:val="17"/>
          <w:highlight w:val="white"/>
          <w:rPrChange w:id="1329" w:author="EMMETT Claudia" w:date="2025-10-24T09:37:00Z" w16du:dateUtc="2025-10-24T07:37:00Z">
            <w:rPr>
              <w:rFonts w:ascii="Courier New" w:hAnsi="Courier New"/>
              <w:color w:val="0000FF"/>
              <w:highlight w:val="white"/>
            </w:rPr>
          </w:rPrChange>
        </w:rPr>
        <w:t>&lt;</w:t>
      </w:r>
      <w:proofErr w:type="spellStart"/>
      <w:r w:rsidRPr="00F34967">
        <w:rPr>
          <w:rFonts w:ascii="Courier New" w:hAnsi="Courier New" w:cs="Courier New"/>
          <w:color w:val="800000"/>
          <w:kern w:val="0"/>
          <w:szCs w:val="17"/>
          <w:highlight w:val="white"/>
          <w:rPrChange w:id="1330" w:author="EMMETT Claudia" w:date="2025-10-24T09:37:00Z" w16du:dateUtc="2025-10-24T07:37:00Z">
            <w:rPr>
              <w:rFonts w:ascii="Courier New" w:hAnsi="Courier New"/>
              <w:color w:val="800000"/>
              <w:highlight w:val="white"/>
            </w:rPr>
          </w:rPrChange>
        </w:rPr>
        <w:t>xsd:element</w:t>
      </w:r>
      <w:proofErr w:type="spellEnd"/>
      <w:r w:rsidRPr="00F34967">
        <w:rPr>
          <w:rFonts w:ascii="Courier New" w:hAnsi="Courier New" w:cs="Courier New"/>
          <w:color w:val="FF0000"/>
          <w:szCs w:val="17"/>
          <w:highlight w:val="white"/>
        </w:rPr>
        <w:t xml:space="preserve"> ref</w:t>
      </w:r>
      <w:r w:rsidRPr="00F34967">
        <w:rPr>
          <w:rFonts w:ascii="Courier New" w:hAnsi="Courier New" w:cs="Courier New"/>
          <w:color w:val="0000FF"/>
          <w:szCs w:val="17"/>
          <w:highlight w:val="white"/>
        </w:rPr>
        <w:t>="</w:t>
      </w:r>
      <w:proofErr w:type="spellStart"/>
      <w:del w:id="1331" w:author="Author">
        <w:r w:rsidR="00290C72" w:rsidRPr="00F34967">
          <w:rPr>
            <w:rFonts w:ascii="Courier New" w:hAnsi="Courier New" w:cs="Courier New"/>
            <w:color w:val="000000" w:themeColor="text1"/>
            <w:szCs w:val="17"/>
            <w:highlight w:val="white"/>
          </w:rPr>
          <w:delText>com</w:delText>
        </w:r>
      </w:del>
      <w:ins w:id="1332" w:author="Author">
        <w:r w:rsidRPr="00F34967">
          <w:rPr>
            <w:rFonts w:ascii="Courier New" w:hAnsi="Courier New" w:cs="Courier New"/>
            <w:color w:val="000000" w:themeColor="text1"/>
            <w:szCs w:val="17"/>
            <w:highlight w:val="white"/>
            <w:rPrChange w:id="1333" w:author="EMMETT Claudia" w:date="2025-10-24T09:37:00Z" w16du:dateUtc="2025-10-24T07:37:00Z">
              <w:rPr>
                <w:rFonts w:ascii="Consolas" w:hAnsi="Consolas" w:cs="Consolas"/>
                <w:color w:val="000000" w:themeColor="text1"/>
                <w:szCs w:val="17"/>
                <w:highlight w:val="white"/>
                <w:lang w:val="fr-FR"/>
              </w:rPr>
            </w:rPrChange>
          </w:rPr>
          <w:t>afp</w:t>
        </w:r>
      </w:ins>
      <w:r w:rsidRPr="00F34967">
        <w:rPr>
          <w:rFonts w:ascii="Courier New" w:hAnsi="Courier New" w:cs="Courier New"/>
          <w:color w:val="000000"/>
          <w:szCs w:val="17"/>
          <w:highlight w:val="white"/>
        </w:rPr>
        <w:t>:MostRecentDocument</w:t>
      </w:r>
      <w:proofErr w:type="spellEnd"/>
      <w:r w:rsidRPr="00F34967">
        <w:rPr>
          <w:rFonts w:ascii="Courier New" w:hAnsi="Courier New" w:cs="Courier New"/>
          <w:color w:val="0000FF"/>
          <w:szCs w:val="17"/>
          <w:highlight w:val="white"/>
        </w:rPr>
        <w:t>"/&gt;</w:t>
      </w:r>
    </w:p>
    <w:p w14:paraId="2AD40B6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34" w:author="Author">
            <w:rPr>
              <w:rFonts w:ascii="Courier New" w:hAnsi="Courier New"/>
              <w:color w:val="000000"/>
              <w:highlight w:val="white"/>
            </w:rPr>
          </w:rPrChange>
        </w:rPr>
      </w:pPr>
      <w:r w:rsidRPr="00F34967">
        <w:rPr>
          <w:rFonts w:ascii="Courier New" w:hAnsi="Courier New" w:cs="Courier New"/>
          <w:color w:val="000000"/>
          <w:kern w:val="0"/>
          <w:highlight w:val="white"/>
          <w:rPrChange w:id="1335"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rPrChange w:id="1336"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rPrChange w:id="1337" w:author="EMMETT Claudia" w:date="2025-10-24T09:37:00Z" w16du:dateUtc="2025-10-24T07:37:00Z">
            <w:rPr>
              <w:rFonts w:ascii="Courier New" w:hAnsi="Courier New"/>
              <w:color w:val="000000"/>
              <w:highlight w:val="white"/>
            </w:rPr>
          </w:rPrChange>
        </w:rPr>
        <w:tab/>
      </w:r>
      <w:r w:rsidRPr="00CB704C">
        <w:rPr>
          <w:rFonts w:ascii="Courier New" w:hAnsi="Courier New" w:cs="Courier New"/>
          <w:color w:val="0000FF"/>
          <w:kern w:val="0"/>
          <w:highlight w:val="white"/>
          <w:rPrChange w:id="133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39"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afp:AuthorityFileDataCoverage</w:t>
      </w:r>
      <w:proofErr w:type="spellEnd"/>
      <w:r w:rsidRPr="00E060B3">
        <w:rPr>
          <w:rFonts w:ascii="Courier New" w:hAnsi="Courier New" w:cs="Courier New"/>
          <w:color w:val="0000FF"/>
          <w:highlight w:val="white"/>
        </w:rPr>
        <w:t>"/&gt;</w:t>
      </w:r>
    </w:p>
    <w:p w14:paraId="23C65A6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40"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4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4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4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4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45"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com:CommentText</w:t>
      </w:r>
      <w:proofErr w:type="spellEnd"/>
      <w:r w:rsidRPr="00E060B3">
        <w:rPr>
          <w:rFonts w:ascii="Courier New" w:hAnsi="Courier New" w:cs="Courier New"/>
          <w:color w:val="0000FF"/>
          <w:highlight w:val="white"/>
        </w:rPr>
        <w:t>"/&gt;</w:t>
      </w:r>
    </w:p>
    <w:p w14:paraId="0B867E5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46"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4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4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4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5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51"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com:DocumentLocationURI</w:t>
      </w:r>
      <w:proofErr w:type="spellEnd"/>
      <w:r w:rsidRPr="00E060B3">
        <w:rPr>
          <w:rFonts w:ascii="Courier New" w:hAnsi="Courier New" w:cs="Courier New"/>
          <w:color w:val="0000FF"/>
          <w:highlight w:val="white"/>
        </w:rPr>
        <w:t>"/&gt;</w:t>
      </w:r>
    </w:p>
    <w:p w14:paraId="41AA1C3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52"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5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5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5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xsd:choice</w:t>
      </w:r>
      <w:proofErr w:type="spellEnd"/>
      <w:r w:rsidRPr="00E060B3">
        <w:rPr>
          <w:rFonts w:ascii="Courier New" w:hAnsi="Courier New" w:cs="Courier New"/>
          <w:color w:val="0000FF"/>
          <w:highlight w:val="white"/>
        </w:rPr>
        <w:t>&gt;</w:t>
      </w:r>
    </w:p>
    <w:p w14:paraId="360A05F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56"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5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5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5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60"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com:id</w:t>
      </w:r>
      <w:proofErr w:type="spellEnd"/>
      <w:r w:rsidRPr="00E060B3">
        <w:rPr>
          <w:rFonts w:ascii="Courier New" w:hAnsi="Courier New" w:cs="Courier New"/>
          <w:color w:val="0000FF"/>
          <w:highlight w:val="white"/>
        </w:rPr>
        <w:t>"/&gt;</w:t>
      </w:r>
    </w:p>
    <w:p w14:paraId="399371E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61"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6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6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6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65"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afp:groupedAFIndicator</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use</w:t>
      </w:r>
      <w:r w:rsidRPr="00E060B3">
        <w:rPr>
          <w:rFonts w:ascii="Courier New" w:hAnsi="Courier New" w:cs="Courier New"/>
          <w:color w:val="0000FF"/>
          <w:highlight w:val="white"/>
        </w:rPr>
        <w:t>="</w:t>
      </w:r>
      <w:r w:rsidRPr="00E060B3">
        <w:rPr>
          <w:rFonts w:ascii="Courier New" w:hAnsi="Courier New" w:cs="Courier New"/>
          <w:color w:val="000000"/>
          <w:highlight w:val="white"/>
        </w:rPr>
        <w:t>required</w:t>
      </w:r>
      <w:r w:rsidRPr="00E060B3">
        <w:rPr>
          <w:rFonts w:ascii="Courier New" w:hAnsi="Courier New" w:cs="Courier New"/>
          <w:color w:val="0000FF"/>
          <w:highlight w:val="white"/>
        </w:rPr>
        <w:t>"/&gt;</w:t>
      </w:r>
    </w:p>
    <w:p w14:paraId="6884917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66"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6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6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6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70"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afp:groupAFCategory</w:t>
      </w:r>
      <w:proofErr w:type="spellEnd"/>
      <w:r w:rsidRPr="00E060B3">
        <w:rPr>
          <w:rFonts w:ascii="Courier New" w:hAnsi="Courier New" w:cs="Courier New"/>
          <w:color w:val="0000FF"/>
          <w:highlight w:val="white"/>
        </w:rPr>
        <w:t>"/&gt;</w:t>
      </w:r>
    </w:p>
    <w:p w14:paraId="40CD5C1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71"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7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7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7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75"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com:updateAFCategory</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use</w:t>
      </w:r>
      <w:r w:rsidRPr="00E060B3">
        <w:rPr>
          <w:rFonts w:ascii="Courier New" w:hAnsi="Courier New" w:cs="Courier New"/>
          <w:color w:val="0000FF"/>
          <w:highlight w:val="white"/>
        </w:rPr>
        <w:t>="</w:t>
      </w:r>
      <w:r w:rsidRPr="00E060B3">
        <w:rPr>
          <w:rFonts w:ascii="Courier New" w:hAnsi="Courier New" w:cs="Courier New"/>
          <w:color w:val="000000"/>
          <w:highlight w:val="white"/>
        </w:rPr>
        <w:t>required</w:t>
      </w:r>
      <w:r w:rsidRPr="00E060B3">
        <w:rPr>
          <w:rFonts w:ascii="Courier New" w:hAnsi="Courier New" w:cs="Courier New"/>
          <w:color w:val="0000FF"/>
          <w:highlight w:val="white"/>
        </w:rPr>
        <w:t>"/&gt;</w:t>
      </w:r>
    </w:p>
    <w:p w14:paraId="2151F03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76"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7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78"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5F79210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79"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8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8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82"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AuthorityFileEntry</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afp:AuthorityFileEntryType</w:t>
      </w:r>
      <w:proofErr w:type="spellEnd"/>
      <w:r w:rsidRPr="00E060B3">
        <w:rPr>
          <w:rFonts w:ascii="Courier New" w:hAnsi="Courier New" w:cs="Courier New"/>
          <w:color w:val="0000FF"/>
          <w:highlight w:val="white"/>
        </w:rPr>
        <w:t>"&gt;</w:t>
      </w:r>
    </w:p>
    <w:p w14:paraId="44F417F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83"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8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8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8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87"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6347B76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88"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8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9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9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9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1393"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An </w:t>
      </w:r>
      <w:r w:rsidRPr="00E060B3">
        <w:rPr>
          <w:rFonts w:ascii="Courier New" w:hAnsi="Courier New" w:cs="Courier New"/>
          <w:color w:val="000000"/>
          <w:highlight w:val="white"/>
        </w:rPr>
        <w:t>authority file entry consists of data required to uniquely identify a patent publication according to WIPO ST.37</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515369A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394" w:author="Author">
            <w:rPr>
              <w:rFonts w:ascii="Courier New" w:hAnsi="Courier New"/>
              <w:color w:val="000000"/>
              <w:highlight w:val="white"/>
            </w:rPr>
          </w:rPrChange>
        </w:rPr>
      </w:pPr>
      <w:r w:rsidRPr="00CB704C">
        <w:rPr>
          <w:rFonts w:ascii="Courier New" w:hAnsi="Courier New" w:cs="Courier New"/>
          <w:color w:val="000000"/>
          <w:kern w:val="0"/>
          <w:highlight w:val="white"/>
          <w:rPrChange w:id="139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139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39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0809A602" w14:textId="77777777" w:rsidR="0015509D" w:rsidRDefault="0015509D" w:rsidP="00994D7A">
      <w:pPr>
        <w:autoSpaceDE w:val="0"/>
        <w:autoSpaceDN w:val="0"/>
        <w:adjustRightInd w:val="0"/>
        <w:spacing w:after="0" w:line="240" w:lineRule="auto"/>
        <w:rPr>
          <w:ins w:id="1398" w:author="Author" w:date="2025-10-21T17:32:00Z"/>
          <w:rFonts w:ascii="Courier New" w:hAnsi="Courier New" w:cs="Courier New"/>
          <w:color w:val="0000FF"/>
          <w:highlight w:val="white"/>
        </w:rPr>
      </w:pPr>
      <w:r w:rsidRPr="00CB704C">
        <w:rPr>
          <w:rFonts w:ascii="Courier New" w:hAnsi="Courier New" w:cs="Courier New"/>
          <w:color w:val="000000"/>
          <w:kern w:val="0"/>
          <w:highlight w:val="white"/>
          <w:rPrChange w:id="139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140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665F7A96" w14:textId="77777777" w:rsidR="00C91B05" w:rsidRPr="00C91B05" w:rsidRDefault="00C91B05" w:rsidP="00C91B05">
      <w:pPr>
        <w:autoSpaceDE w:val="0"/>
        <w:autoSpaceDN w:val="0"/>
        <w:adjustRightInd w:val="0"/>
        <w:spacing w:after="0" w:line="240" w:lineRule="auto"/>
        <w:rPr>
          <w:ins w:id="1401" w:author="Author" w:date="2025-10-21T17:32:00Z"/>
          <w:rFonts w:ascii="Courier New" w:hAnsi="Courier New" w:cs="Courier New"/>
          <w:color w:val="000000"/>
          <w:kern w:val="0"/>
          <w:highlight w:val="white"/>
        </w:rPr>
      </w:pPr>
      <w:ins w:id="1402" w:author="Author" w:date="2025-10-21T17:32:00Z">
        <w:r w:rsidRPr="00C91B05">
          <w:rPr>
            <w:rFonts w:ascii="Courier New" w:hAnsi="Courier New" w:cs="Courier New"/>
            <w:color w:val="000000"/>
            <w:kern w:val="0"/>
            <w:highlight w:val="white"/>
          </w:rPr>
          <w:tab/>
          <w:t>&lt;</w:t>
        </w:r>
        <w:proofErr w:type="spellStart"/>
        <w:r w:rsidRPr="00C91B05">
          <w:rPr>
            <w:rFonts w:ascii="Courier New" w:hAnsi="Courier New" w:cs="Courier New"/>
            <w:color w:val="000000"/>
            <w:kern w:val="0"/>
            <w:highlight w:val="white"/>
          </w:rPr>
          <w:t>xsd:element</w:t>
        </w:r>
        <w:proofErr w:type="spellEnd"/>
        <w:r w:rsidRPr="00C91B05">
          <w:rPr>
            <w:rFonts w:ascii="Courier New" w:hAnsi="Courier New" w:cs="Courier New"/>
            <w:color w:val="000000"/>
            <w:kern w:val="0"/>
            <w:highlight w:val="white"/>
          </w:rPr>
          <w:t xml:space="preserve"> name="</w:t>
        </w:r>
        <w:proofErr w:type="spellStart"/>
        <w:r w:rsidRPr="00C91B05">
          <w:rPr>
            <w:rFonts w:ascii="Courier New" w:hAnsi="Courier New" w:cs="Courier New"/>
            <w:color w:val="000000"/>
            <w:kern w:val="0"/>
            <w:highlight w:val="white"/>
          </w:rPr>
          <w:t>DataCoverageURI</w:t>
        </w:r>
        <w:proofErr w:type="spellEnd"/>
        <w:r w:rsidRPr="00C91B05">
          <w:rPr>
            <w:rFonts w:ascii="Courier New" w:hAnsi="Courier New" w:cs="Courier New"/>
            <w:color w:val="000000"/>
            <w:kern w:val="0"/>
            <w:highlight w:val="white"/>
          </w:rPr>
          <w:t>" type="</w:t>
        </w:r>
        <w:proofErr w:type="spellStart"/>
        <w:r w:rsidRPr="00C91B05">
          <w:rPr>
            <w:rFonts w:ascii="Courier New" w:hAnsi="Courier New" w:cs="Courier New"/>
            <w:color w:val="000000"/>
            <w:kern w:val="0"/>
            <w:highlight w:val="white"/>
          </w:rPr>
          <w:t>xsd:anyURI</w:t>
        </w:r>
        <w:proofErr w:type="spellEnd"/>
        <w:r w:rsidRPr="00C91B05">
          <w:rPr>
            <w:rFonts w:ascii="Courier New" w:hAnsi="Courier New" w:cs="Courier New"/>
            <w:color w:val="000000"/>
            <w:kern w:val="0"/>
            <w:highlight w:val="white"/>
          </w:rPr>
          <w:t>"&gt;</w:t>
        </w:r>
      </w:ins>
    </w:p>
    <w:p w14:paraId="77EEBB75" w14:textId="77777777" w:rsidR="00C91B05" w:rsidRPr="00C91B05" w:rsidRDefault="00C91B05" w:rsidP="00C91B05">
      <w:pPr>
        <w:autoSpaceDE w:val="0"/>
        <w:autoSpaceDN w:val="0"/>
        <w:adjustRightInd w:val="0"/>
        <w:spacing w:after="0" w:line="240" w:lineRule="auto"/>
        <w:rPr>
          <w:ins w:id="1403" w:author="Author" w:date="2025-10-21T17:32:00Z"/>
          <w:rFonts w:ascii="Courier New" w:hAnsi="Courier New" w:cs="Courier New"/>
          <w:color w:val="000000"/>
          <w:kern w:val="0"/>
          <w:highlight w:val="white"/>
        </w:rPr>
      </w:pPr>
      <w:ins w:id="1404" w:author="Author" w:date="2025-10-21T17:32:00Z">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t>&lt;</w:t>
        </w:r>
        <w:proofErr w:type="spellStart"/>
        <w:r w:rsidRPr="00C91B05">
          <w:rPr>
            <w:rFonts w:ascii="Courier New" w:hAnsi="Courier New" w:cs="Courier New"/>
            <w:color w:val="000000"/>
            <w:kern w:val="0"/>
            <w:highlight w:val="white"/>
          </w:rPr>
          <w:t>xsd:annotation</w:t>
        </w:r>
        <w:proofErr w:type="spellEnd"/>
        <w:r w:rsidRPr="00C91B05">
          <w:rPr>
            <w:rFonts w:ascii="Courier New" w:hAnsi="Courier New" w:cs="Courier New"/>
            <w:color w:val="000000"/>
            <w:kern w:val="0"/>
            <w:highlight w:val="white"/>
          </w:rPr>
          <w:t>&gt;</w:t>
        </w:r>
      </w:ins>
    </w:p>
    <w:p w14:paraId="1C9A7815" w14:textId="77777777" w:rsidR="00C91B05" w:rsidRPr="00C91B05" w:rsidRDefault="00C91B05" w:rsidP="00C91B05">
      <w:pPr>
        <w:autoSpaceDE w:val="0"/>
        <w:autoSpaceDN w:val="0"/>
        <w:adjustRightInd w:val="0"/>
        <w:spacing w:after="0" w:line="240" w:lineRule="auto"/>
        <w:rPr>
          <w:ins w:id="1405" w:author="Author" w:date="2025-10-21T17:32:00Z"/>
          <w:rFonts w:ascii="Courier New" w:hAnsi="Courier New" w:cs="Courier New"/>
          <w:color w:val="000000"/>
          <w:kern w:val="0"/>
          <w:highlight w:val="white"/>
        </w:rPr>
      </w:pPr>
      <w:ins w:id="1406" w:author="Author" w:date="2025-10-21T17:32:00Z">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t>&lt;</w:t>
        </w:r>
        <w:proofErr w:type="spellStart"/>
        <w:r w:rsidRPr="00C91B05">
          <w:rPr>
            <w:rFonts w:ascii="Courier New" w:hAnsi="Courier New" w:cs="Courier New"/>
            <w:color w:val="000000"/>
            <w:kern w:val="0"/>
            <w:highlight w:val="white"/>
          </w:rPr>
          <w:t>xsd:documentation</w:t>
        </w:r>
        <w:proofErr w:type="spellEnd"/>
        <w:r w:rsidRPr="00C91B05">
          <w:rPr>
            <w:rFonts w:ascii="Courier New" w:hAnsi="Courier New" w:cs="Courier New"/>
            <w:color w:val="000000"/>
            <w:kern w:val="0"/>
            <w:highlight w:val="white"/>
          </w:rPr>
          <w:t>&gt;</w:t>
        </w:r>
      </w:ins>
    </w:p>
    <w:p w14:paraId="6CFD8BC7" w14:textId="3B0ED929" w:rsidR="00C91B05" w:rsidRPr="00C91B05" w:rsidRDefault="00C91B05" w:rsidP="00C91B05">
      <w:pPr>
        <w:autoSpaceDE w:val="0"/>
        <w:autoSpaceDN w:val="0"/>
        <w:adjustRightInd w:val="0"/>
        <w:spacing w:after="0" w:line="240" w:lineRule="auto"/>
        <w:rPr>
          <w:ins w:id="1407" w:author="Author" w:date="2025-10-21T17:32:00Z"/>
          <w:rFonts w:ascii="Courier New" w:hAnsi="Courier New" w:cs="Courier New"/>
          <w:color w:val="000000"/>
          <w:kern w:val="0"/>
          <w:highlight w:val="white"/>
        </w:rPr>
      </w:pPr>
      <w:ins w:id="1408" w:author="Author" w:date="2025-10-21T17:32:00Z">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r>
      </w:ins>
      <w:ins w:id="1409" w:author="Author" w:date="2025-10-22T09:35:00Z">
        <w:r w:rsidR="009A74C9" w:rsidRPr="009A74C9">
          <w:rPr>
            <w:rFonts w:ascii="Courier New" w:hAnsi="Courier New" w:cs="Courier New"/>
            <w:color w:val="000000"/>
            <w:kern w:val="0"/>
            <w:highlight w:val="white"/>
          </w:rPr>
          <w:t>Provides the URI for where details regarding the data coverage can be found online</w:t>
        </w:r>
      </w:ins>
    </w:p>
    <w:p w14:paraId="55E83C70" w14:textId="77777777" w:rsidR="00C91B05" w:rsidRPr="00C91B05" w:rsidRDefault="00C91B05" w:rsidP="00C91B05">
      <w:pPr>
        <w:autoSpaceDE w:val="0"/>
        <w:autoSpaceDN w:val="0"/>
        <w:adjustRightInd w:val="0"/>
        <w:spacing w:after="0" w:line="240" w:lineRule="auto"/>
        <w:rPr>
          <w:ins w:id="1410" w:author="Author" w:date="2025-10-21T17:32:00Z"/>
          <w:rFonts w:ascii="Courier New" w:hAnsi="Courier New" w:cs="Courier New"/>
          <w:color w:val="000000"/>
          <w:kern w:val="0"/>
          <w:highlight w:val="white"/>
        </w:rPr>
      </w:pPr>
      <w:ins w:id="1411" w:author="Author" w:date="2025-10-21T17:32:00Z">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t>&lt;/</w:t>
        </w:r>
        <w:proofErr w:type="spellStart"/>
        <w:r w:rsidRPr="00C91B05">
          <w:rPr>
            <w:rFonts w:ascii="Courier New" w:hAnsi="Courier New" w:cs="Courier New"/>
            <w:color w:val="000000"/>
            <w:kern w:val="0"/>
            <w:highlight w:val="white"/>
          </w:rPr>
          <w:t>xsd:documentation</w:t>
        </w:r>
        <w:proofErr w:type="spellEnd"/>
        <w:r w:rsidRPr="00C91B05">
          <w:rPr>
            <w:rFonts w:ascii="Courier New" w:hAnsi="Courier New" w:cs="Courier New"/>
            <w:color w:val="000000"/>
            <w:kern w:val="0"/>
            <w:highlight w:val="white"/>
          </w:rPr>
          <w:t>&gt;</w:t>
        </w:r>
      </w:ins>
    </w:p>
    <w:p w14:paraId="49638B4C" w14:textId="77777777" w:rsidR="00C91B05" w:rsidRPr="00C91B05" w:rsidRDefault="00C91B05" w:rsidP="00C91B05">
      <w:pPr>
        <w:autoSpaceDE w:val="0"/>
        <w:autoSpaceDN w:val="0"/>
        <w:adjustRightInd w:val="0"/>
        <w:spacing w:after="0" w:line="240" w:lineRule="auto"/>
        <w:rPr>
          <w:ins w:id="1412" w:author="Author" w:date="2025-10-21T17:32:00Z"/>
          <w:rFonts w:ascii="Courier New" w:hAnsi="Courier New" w:cs="Courier New"/>
          <w:color w:val="000000"/>
          <w:kern w:val="0"/>
          <w:highlight w:val="white"/>
        </w:rPr>
      </w:pPr>
      <w:ins w:id="1413" w:author="Author" w:date="2025-10-21T17:32:00Z">
        <w:r w:rsidRPr="00C91B05">
          <w:rPr>
            <w:rFonts w:ascii="Courier New" w:hAnsi="Courier New" w:cs="Courier New"/>
            <w:color w:val="000000"/>
            <w:kern w:val="0"/>
            <w:highlight w:val="white"/>
          </w:rPr>
          <w:tab/>
        </w:r>
        <w:r w:rsidRPr="00C91B05">
          <w:rPr>
            <w:rFonts w:ascii="Courier New" w:hAnsi="Courier New" w:cs="Courier New"/>
            <w:color w:val="000000"/>
            <w:kern w:val="0"/>
            <w:highlight w:val="white"/>
          </w:rPr>
          <w:tab/>
          <w:t>&lt;/</w:t>
        </w:r>
        <w:proofErr w:type="spellStart"/>
        <w:r w:rsidRPr="00C91B05">
          <w:rPr>
            <w:rFonts w:ascii="Courier New" w:hAnsi="Courier New" w:cs="Courier New"/>
            <w:color w:val="000000"/>
            <w:kern w:val="0"/>
            <w:highlight w:val="white"/>
          </w:rPr>
          <w:t>xsd:annotation</w:t>
        </w:r>
        <w:proofErr w:type="spellEnd"/>
        <w:r w:rsidRPr="00C91B05">
          <w:rPr>
            <w:rFonts w:ascii="Courier New" w:hAnsi="Courier New" w:cs="Courier New"/>
            <w:color w:val="000000"/>
            <w:kern w:val="0"/>
            <w:highlight w:val="white"/>
          </w:rPr>
          <w:t>&gt;</w:t>
        </w:r>
      </w:ins>
    </w:p>
    <w:p w14:paraId="6C6C0EF0" w14:textId="0AE3D10F" w:rsidR="00C91B05" w:rsidRPr="00CB704C" w:rsidRDefault="00C91B05" w:rsidP="00C91B05">
      <w:pPr>
        <w:autoSpaceDE w:val="0"/>
        <w:autoSpaceDN w:val="0"/>
        <w:adjustRightInd w:val="0"/>
        <w:spacing w:after="0" w:line="240" w:lineRule="auto"/>
        <w:rPr>
          <w:rFonts w:ascii="Courier New" w:hAnsi="Courier New" w:cs="Courier New"/>
          <w:color w:val="000000"/>
          <w:kern w:val="0"/>
          <w:highlight w:val="white"/>
          <w:rPrChange w:id="1414" w:author="Author">
            <w:rPr>
              <w:rFonts w:ascii="Courier New" w:hAnsi="Courier New"/>
              <w:color w:val="000000"/>
              <w:highlight w:val="white"/>
            </w:rPr>
          </w:rPrChange>
        </w:rPr>
      </w:pPr>
      <w:ins w:id="1415" w:author="Author" w:date="2025-10-21T17:32:00Z">
        <w:r w:rsidRPr="00C91B05">
          <w:rPr>
            <w:rFonts w:ascii="Courier New" w:hAnsi="Courier New" w:cs="Courier New"/>
            <w:color w:val="000000"/>
            <w:kern w:val="0"/>
            <w:highlight w:val="white"/>
          </w:rPr>
          <w:tab/>
          <w:t>&lt;/</w:t>
        </w:r>
        <w:proofErr w:type="spellStart"/>
        <w:r w:rsidRPr="00C91B05">
          <w:rPr>
            <w:rFonts w:ascii="Courier New" w:hAnsi="Courier New" w:cs="Courier New"/>
            <w:color w:val="000000"/>
            <w:kern w:val="0"/>
            <w:highlight w:val="white"/>
          </w:rPr>
          <w:t>xsd:element</w:t>
        </w:r>
        <w:proofErr w:type="spellEnd"/>
        <w:r w:rsidRPr="00C91B05">
          <w:rPr>
            <w:rFonts w:ascii="Courier New" w:hAnsi="Courier New" w:cs="Courier New"/>
            <w:color w:val="000000"/>
            <w:kern w:val="0"/>
            <w:highlight w:val="white"/>
          </w:rPr>
          <w:t>&gt;</w:t>
        </w:r>
      </w:ins>
    </w:p>
    <w:p w14:paraId="753248E1" w14:textId="58548BC6"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416" w:author="Author">
            <w:rPr>
              <w:rFonts w:ascii="Courier New" w:hAnsi="Courier New"/>
              <w:color w:val="000000"/>
            </w:rPr>
          </w:rPrChange>
        </w:rPr>
      </w:pPr>
      <w:r w:rsidRPr="00CB704C">
        <w:rPr>
          <w:rFonts w:ascii="Courier New" w:hAnsi="Courier New" w:cs="Courier New"/>
          <w:color w:val="000000"/>
          <w:kern w:val="0"/>
          <w:highlight w:val="white"/>
          <w:rPrChange w:id="1417" w:author="Author">
            <w:rPr>
              <w:rFonts w:ascii="Courier New" w:hAnsi="Courier New"/>
              <w:color w:val="000000"/>
            </w:rPr>
          </w:rPrChange>
        </w:rPr>
        <w:tab/>
      </w:r>
      <w:r w:rsidRPr="00CB704C">
        <w:rPr>
          <w:rFonts w:ascii="Courier New" w:hAnsi="Courier New" w:cs="Courier New"/>
          <w:color w:val="0000FF"/>
          <w:kern w:val="0"/>
          <w:highlight w:val="white"/>
          <w:rPrChange w:id="1418"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419" w:author="Author">
            <w:rPr>
              <w:rFonts w:ascii="Courier New" w:hAnsi="Courier New"/>
              <w:color w:val="000000"/>
            </w:rPr>
          </w:rPrChange>
        </w:rPr>
        <w:t>xsd:element</w:t>
      </w:r>
      <w:proofErr w:type="spellEnd"/>
      <w:r w:rsidRPr="00CB704C">
        <w:rPr>
          <w:rFonts w:ascii="Courier New" w:hAnsi="Courier New" w:cs="Courier New"/>
          <w:color w:val="FF0000"/>
          <w:highlight w:val="white"/>
          <w:rPrChange w:id="1420" w:author="Author">
            <w:rPr>
              <w:rFonts w:ascii="Courier New" w:hAnsi="Courier New"/>
              <w:color w:val="000000"/>
            </w:rPr>
          </w:rPrChange>
        </w:rPr>
        <w:t xml:space="preserve"> name</w:t>
      </w:r>
      <w:r w:rsidRPr="00CB704C">
        <w:rPr>
          <w:rFonts w:ascii="Courier New" w:hAnsi="Courier New" w:cs="Courier New"/>
          <w:color w:val="0000FF"/>
          <w:highlight w:val="white"/>
          <w:rPrChange w:id="1421" w:author="Author">
            <w:rPr>
              <w:rFonts w:ascii="Courier New" w:hAnsi="Courier New"/>
              <w:color w:val="000000"/>
            </w:rPr>
          </w:rPrChange>
        </w:rPr>
        <w:t>="</w:t>
      </w:r>
      <w:proofErr w:type="spellStart"/>
      <w:del w:id="1422" w:author="Author">
        <w:r w:rsidR="00290C72" w:rsidRPr="00E060B3">
          <w:rPr>
            <w:rFonts w:ascii="Courier New" w:hAnsi="Courier New" w:cs="Courier New"/>
            <w:color w:val="000000"/>
            <w:szCs w:val="17"/>
          </w:rPr>
          <w:delText>SearchableDescriptionCode</w:delText>
        </w:r>
      </w:del>
      <w:ins w:id="1423" w:author="Author">
        <w:r w:rsidRPr="00CB704C">
          <w:rPr>
            <w:rFonts w:ascii="Courier New" w:hAnsi="Courier New" w:cs="Courier New"/>
            <w:color w:val="000000"/>
            <w:szCs w:val="17"/>
            <w:highlight w:val="white"/>
            <w:rPrChange w:id="1424" w:author="Author">
              <w:rPr>
                <w:rFonts w:ascii="Consolas" w:hAnsi="Consolas" w:cs="Consolas"/>
                <w:color w:val="000000"/>
                <w:szCs w:val="17"/>
                <w:highlight w:val="white"/>
              </w:rPr>
            </w:rPrChange>
          </w:rPr>
          <w:t>PublicationDateRange</w:t>
        </w:r>
      </w:ins>
      <w:proofErr w:type="spellEnd"/>
      <w:r w:rsidRPr="00CB704C">
        <w:rPr>
          <w:rFonts w:ascii="Courier New" w:hAnsi="Courier New" w:cs="Courier New"/>
          <w:color w:val="0000FF"/>
          <w:highlight w:val="white"/>
          <w:rPrChange w:id="1425" w:author="Author">
            <w:rPr>
              <w:rFonts w:ascii="Courier New" w:hAnsi="Courier New"/>
              <w:color w:val="000000"/>
            </w:rPr>
          </w:rPrChange>
        </w:rPr>
        <w:t>"</w:t>
      </w:r>
      <w:r w:rsidRPr="00CB704C">
        <w:rPr>
          <w:rFonts w:ascii="Courier New" w:hAnsi="Courier New" w:cs="Courier New"/>
          <w:color w:val="FF0000"/>
          <w:kern w:val="0"/>
          <w:highlight w:val="white"/>
          <w:rPrChange w:id="1426" w:author="Author">
            <w:rPr>
              <w:rFonts w:ascii="Courier New" w:hAnsi="Courier New"/>
              <w:color w:val="000000"/>
            </w:rPr>
          </w:rPrChange>
        </w:rPr>
        <w:t xml:space="preserve"> type</w:t>
      </w:r>
      <w:r w:rsidRPr="00CB704C">
        <w:rPr>
          <w:rFonts w:ascii="Courier New" w:hAnsi="Courier New" w:cs="Courier New"/>
          <w:color w:val="0000FF"/>
          <w:highlight w:val="white"/>
          <w:rPrChange w:id="1427" w:author="Author">
            <w:rPr>
              <w:rFonts w:ascii="Courier New" w:hAnsi="Courier New"/>
              <w:color w:val="000000"/>
            </w:rPr>
          </w:rPrChange>
        </w:rPr>
        <w:t>="</w:t>
      </w:r>
      <w:proofErr w:type="spellStart"/>
      <w:r w:rsidRPr="00CB704C">
        <w:rPr>
          <w:rFonts w:ascii="Courier New" w:hAnsi="Courier New" w:cs="Courier New"/>
          <w:color w:val="000000"/>
          <w:highlight w:val="white"/>
          <w:rPrChange w:id="1428" w:author="Author">
            <w:rPr>
              <w:rFonts w:ascii="Courier New" w:hAnsi="Courier New"/>
              <w:color w:val="000000"/>
            </w:rPr>
          </w:rPrChange>
        </w:rPr>
        <w:t>afp:</w:t>
      </w:r>
      <w:del w:id="1429" w:author="Author">
        <w:r w:rsidR="00AD5A25" w:rsidRPr="00E060B3">
          <w:rPr>
            <w:rFonts w:ascii="Courier New" w:hAnsi="Courier New" w:cs="Courier New"/>
            <w:color w:val="000000"/>
            <w:szCs w:val="17"/>
          </w:rPr>
          <w:delText>Text</w:delText>
        </w:r>
        <w:r w:rsidR="00290C72" w:rsidRPr="00E060B3">
          <w:rPr>
            <w:rFonts w:ascii="Courier New" w:hAnsi="Courier New" w:cs="Courier New"/>
            <w:color w:val="000000"/>
            <w:szCs w:val="17"/>
          </w:rPr>
          <w:delText>SearchableCodeType</w:delText>
        </w:r>
      </w:del>
      <w:ins w:id="1430" w:author="Author">
        <w:r w:rsidRPr="00CB704C">
          <w:rPr>
            <w:rFonts w:ascii="Courier New" w:hAnsi="Courier New" w:cs="Courier New"/>
            <w:color w:val="000000"/>
            <w:szCs w:val="17"/>
            <w:highlight w:val="white"/>
            <w:rPrChange w:id="1431" w:author="Author">
              <w:rPr>
                <w:rFonts w:ascii="Consolas" w:hAnsi="Consolas" w:cs="Consolas"/>
                <w:color w:val="000000"/>
                <w:szCs w:val="17"/>
                <w:highlight w:val="white"/>
              </w:rPr>
            </w:rPrChange>
          </w:rPr>
          <w:t>PublicationDateRangeType</w:t>
        </w:r>
      </w:ins>
      <w:proofErr w:type="spellEnd"/>
      <w:r w:rsidRPr="00CB704C">
        <w:rPr>
          <w:rFonts w:ascii="Courier New" w:hAnsi="Courier New" w:cs="Courier New"/>
          <w:color w:val="0000FF"/>
          <w:highlight w:val="white"/>
          <w:rPrChange w:id="1432" w:author="Author">
            <w:rPr>
              <w:rFonts w:ascii="Courier New" w:hAnsi="Courier New"/>
              <w:color w:val="000000"/>
            </w:rPr>
          </w:rPrChange>
        </w:rPr>
        <w:t>"&gt;</w:t>
      </w:r>
    </w:p>
    <w:p w14:paraId="2522DBB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433" w:author="Author">
            <w:rPr>
              <w:rFonts w:ascii="Courier New" w:hAnsi="Courier New"/>
              <w:color w:val="000000"/>
            </w:rPr>
          </w:rPrChange>
        </w:rPr>
      </w:pPr>
      <w:r w:rsidRPr="00CB704C">
        <w:rPr>
          <w:rFonts w:ascii="Courier New" w:hAnsi="Courier New" w:cs="Courier New"/>
          <w:color w:val="000000"/>
          <w:kern w:val="0"/>
          <w:highlight w:val="white"/>
          <w:rPrChange w:id="1434" w:author="Author">
            <w:rPr>
              <w:rFonts w:ascii="Courier New" w:hAnsi="Courier New"/>
              <w:color w:val="000000"/>
            </w:rPr>
          </w:rPrChange>
        </w:rPr>
        <w:tab/>
      </w:r>
      <w:r w:rsidRPr="00CB704C">
        <w:rPr>
          <w:rFonts w:ascii="Courier New" w:hAnsi="Courier New" w:cs="Courier New"/>
          <w:color w:val="000000"/>
          <w:kern w:val="0"/>
          <w:highlight w:val="white"/>
          <w:rPrChange w:id="1435" w:author="Author">
            <w:rPr>
              <w:rFonts w:ascii="Courier New" w:hAnsi="Courier New"/>
              <w:color w:val="000000"/>
            </w:rPr>
          </w:rPrChange>
        </w:rPr>
        <w:tab/>
      </w:r>
      <w:r w:rsidRPr="00CB704C">
        <w:rPr>
          <w:rFonts w:ascii="Courier New" w:hAnsi="Courier New" w:cs="Courier New"/>
          <w:color w:val="0000FF"/>
          <w:kern w:val="0"/>
          <w:highlight w:val="white"/>
          <w:rPrChange w:id="1436"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437"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438" w:author="Author">
            <w:rPr>
              <w:rFonts w:ascii="Courier New" w:hAnsi="Courier New"/>
              <w:color w:val="000000"/>
            </w:rPr>
          </w:rPrChange>
        </w:rPr>
        <w:t>&gt;</w:t>
      </w:r>
    </w:p>
    <w:p w14:paraId="4554F98A" w14:textId="10BD7AAD"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439" w:author="Author">
            <w:rPr>
              <w:rFonts w:ascii="Courier New" w:hAnsi="Courier New"/>
              <w:color w:val="000000"/>
            </w:rPr>
          </w:rPrChange>
        </w:rPr>
      </w:pPr>
      <w:r w:rsidRPr="00CB704C">
        <w:rPr>
          <w:rFonts w:ascii="Courier New" w:hAnsi="Courier New" w:cs="Courier New"/>
          <w:color w:val="000000"/>
          <w:kern w:val="0"/>
          <w:highlight w:val="white"/>
          <w:rPrChange w:id="1440" w:author="Author">
            <w:rPr>
              <w:rFonts w:ascii="Courier New" w:hAnsi="Courier New"/>
              <w:color w:val="000000"/>
            </w:rPr>
          </w:rPrChange>
        </w:rPr>
        <w:tab/>
      </w:r>
      <w:r w:rsidRPr="00CB704C">
        <w:rPr>
          <w:rFonts w:ascii="Courier New" w:hAnsi="Courier New" w:cs="Courier New"/>
          <w:color w:val="000000"/>
          <w:kern w:val="0"/>
          <w:highlight w:val="white"/>
          <w:rPrChange w:id="1441" w:author="Author">
            <w:rPr>
              <w:rFonts w:ascii="Courier New" w:hAnsi="Courier New"/>
              <w:color w:val="000000"/>
            </w:rPr>
          </w:rPrChange>
        </w:rPr>
        <w:tab/>
      </w:r>
      <w:r w:rsidRPr="00CB704C">
        <w:rPr>
          <w:rFonts w:ascii="Courier New" w:hAnsi="Courier New" w:cs="Courier New"/>
          <w:color w:val="000000"/>
          <w:kern w:val="0"/>
          <w:highlight w:val="white"/>
          <w:rPrChange w:id="1442" w:author="Author">
            <w:rPr>
              <w:rFonts w:ascii="Courier New" w:hAnsi="Courier New"/>
              <w:color w:val="000000"/>
            </w:rPr>
          </w:rPrChange>
        </w:rPr>
        <w:tab/>
      </w:r>
      <w:r w:rsidRPr="00CB704C">
        <w:rPr>
          <w:rFonts w:ascii="Courier New" w:hAnsi="Courier New" w:cs="Courier New"/>
          <w:color w:val="0000FF"/>
          <w:kern w:val="0"/>
          <w:highlight w:val="white"/>
          <w:rPrChange w:id="1443"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444" w:author="Author">
            <w:rPr>
              <w:rFonts w:ascii="Courier New" w:hAnsi="Courier New"/>
              <w:color w:val="000000"/>
            </w:rPr>
          </w:rPrChange>
        </w:rPr>
        <w:t>xsd:documentation</w:t>
      </w:r>
      <w:proofErr w:type="spellEnd"/>
      <w:r w:rsidRPr="00CB704C">
        <w:rPr>
          <w:rFonts w:ascii="Courier New" w:hAnsi="Courier New" w:cs="Courier New"/>
          <w:color w:val="0000FF"/>
          <w:highlight w:val="white"/>
          <w:rPrChange w:id="1445" w:author="Author">
            <w:rPr>
              <w:rFonts w:ascii="Courier New" w:hAnsi="Courier New"/>
              <w:color w:val="000000"/>
            </w:rPr>
          </w:rPrChange>
        </w:rPr>
        <w:t>&gt;</w:t>
      </w:r>
      <w:del w:id="1446" w:author="Author">
        <w:r w:rsidR="00290C72" w:rsidRPr="00E060B3">
          <w:rPr>
            <w:rFonts w:ascii="Courier New" w:hAnsi="Courier New" w:cs="Courier New"/>
            <w:color w:val="000000"/>
            <w:szCs w:val="17"/>
          </w:rPr>
          <w:delText>A code</w:delText>
        </w:r>
      </w:del>
      <w:ins w:id="1447" w:author="Author">
        <w:r w:rsidRPr="00CB704C">
          <w:rPr>
            <w:rFonts w:ascii="Courier New" w:hAnsi="Courier New" w:cs="Courier New"/>
            <w:color w:val="000000"/>
            <w:kern w:val="0"/>
            <w:szCs w:val="17"/>
            <w:highlight w:val="white"/>
            <w:rPrChange w:id="1448" w:author="Author">
              <w:rPr>
                <w:rFonts w:ascii="Consolas" w:hAnsi="Consolas" w:cs="Consolas"/>
                <w:color w:val="000000"/>
                <w:szCs w:val="17"/>
                <w:highlight w:val="white"/>
              </w:rPr>
            </w:rPrChange>
          </w:rPr>
          <w:t xml:space="preserve">Publication date range </w:t>
        </w:r>
        <w:r w:rsidRPr="00CB704C">
          <w:rPr>
            <w:rFonts w:ascii="Courier New" w:hAnsi="Courier New" w:cs="Courier New"/>
            <w:color w:val="000000"/>
            <w:szCs w:val="17"/>
            <w:highlight w:val="white"/>
            <w:rPrChange w:id="1449" w:author="Author">
              <w:rPr>
                <w:rFonts w:ascii="Consolas" w:hAnsi="Consolas" w:cs="Consolas"/>
                <w:color w:val="000000"/>
                <w:szCs w:val="17"/>
                <w:highlight w:val="white"/>
              </w:rPr>
            </w:rPrChange>
          </w:rPr>
          <w:t>over</w:t>
        </w:r>
      </w:ins>
      <w:r w:rsidRPr="00CB704C">
        <w:rPr>
          <w:rFonts w:ascii="Courier New" w:hAnsi="Courier New" w:cs="Courier New"/>
          <w:color w:val="000000"/>
          <w:highlight w:val="white"/>
          <w:rPrChange w:id="1450" w:author="Author">
            <w:rPr>
              <w:rFonts w:ascii="Courier New" w:hAnsi="Courier New"/>
              <w:color w:val="000000"/>
            </w:rPr>
          </w:rPrChange>
        </w:rPr>
        <w:t xml:space="preserve"> which </w:t>
      </w:r>
      <w:del w:id="1451" w:author="Author">
        <w:r w:rsidR="00290C72" w:rsidRPr="00E060B3">
          <w:rPr>
            <w:rFonts w:ascii="Courier New" w:hAnsi="Courier New" w:cs="Courier New"/>
            <w:color w:val="000000"/>
            <w:szCs w:val="17"/>
          </w:rPr>
          <w:delText xml:space="preserve">indicates </w:delText>
        </w:r>
      </w:del>
      <w:r w:rsidRPr="00CB704C">
        <w:rPr>
          <w:rFonts w:ascii="Courier New" w:hAnsi="Courier New" w:cs="Courier New"/>
          <w:color w:val="000000"/>
          <w:highlight w:val="white"/>
          <w:rPrChange w:id="1452" w:author="Author">
            <w:rPr>
              <w:rFonts w:ascii="Courier New" w:hAnsi="Courier New"/>
              <w:color w:val="000000"/>
            </w:rPr>
          </w:rPrChange>
        </w:rPr>
        <w:t xml:space="preserve">the </w:t>
      </w:r>
      <w:del w:id="1453" w:author="Author">
        <w:r w:rsidR="00290C72" w:rsidRPr="00E060B3">
          <w:rPr>
            <w:rFonts w:ascii="Courier New" w:hAnsi="Courier New" w:cs="Courier New"/>
            <w:color w:val="000000"/>
            <w:szCs w:val="17"/>
          </w:rPr>
          <w:delText>language</w:delText>
        </w:r>
        <w:r w:rsidR="00F26F7D" w:rsidRPr="00E060B3">
          <w:rPr>
            <w:rFonts w:ascii="Courier New" w:hAnsi="Courier New" w:cs="Courier New"/>
            <w:color w:val="000000"/>
            <w:szCs w:val="17"/>
          </w:rPr>
          <w:delText xml:space="preserve"> of </w:delText>
        </w:r>
        <w:r w:rsidR="002C7429" w:rsidRPr="00E060B3">
          <w:rPr>
            <w:rFonts w:ascii="Courier New" w:hAnsi="Courier New" w:cs="Courier New"/>
            <w:color w:val="000000"/>
            <w:szCs w:val="17"/>
          </w:rPr>
          <w:delText xml:space="preserve">the </w:delText>
        </w:r>
        <w:r w:rsidR="00F26F7D" w:rsidRPr="00E060B3">
          <w:rPr>
            <w:rFonts w:ascii="Courier New" w:hAnsi="Courier New" w:cs="Courier New"/>
            <w:color w:val="000000"/>
            <w:szCs w:val="17"/>
          </w:rPr>
          <w:delText>description</w:delText>
        </w:r>
        <w:r w:rsidR="00290C72" w:rsidRPr="00E060B3">
          <w:rPr>
            <w:rFonts w:ascii="Courier New" w:hAnsi="Courier New" w:cs="Courier New"/>
            <w:color w:val="000000"/>
            <w:szCs w:val="17"/>
          </w:rPr>
          <w:delText xml:space="preserve"> if a text-searchable description</w:delText>
        </w:r>
      </w:del>
      <w:ins w:id="1454" w:author="Author">
        <w:r w:rsidRPr="00CB704C">
          <w:rPr>
            <w:rFonts w:ascii="Courier New" w:hAnsi="Courier New" w:cs="Courier New"/>
            <w:color w:val="000000"/>
            <w:szCs w:val="17"/>
            <w:highlight w:val="white"/>
            <w:rPrChange w:id="1455" w:author="Author">
              <w:rPr>
                <w:rFonts w:ascii="Consolas" w:hAnsi="Consolas" w:cs="Consolas"/>
                <w:color w:val="000000"/>
                <w:szCs w:val="17"/>
                <w:highlight w:val="white"/>
              </w:rPr>
            </w:rPrChange>
          </w:rPr>
          <w:t>authority file</w:t>
        </w:r>
      </w:ins>
      <w:r w:rsidRPr="00CB704C">
        <w:rPr>
          <w:rFonts w:ascii="Courier New" w:hAnsi="Courier New" w:cs="Courier New"/>
          <w:color w:val="000000"/>
          <w:highlight w:val="white"/>
          <w:rPrChange w:id="1456" w:author="Author">
            <w:rPr>
              <w:rFonts w:ascii="Courier New" w:hAnsi="Courier New"/>
              <w:color w:val="000000"/>
            </w:rPr>
          </w:rPrChange>
        </w:rPr>
        <w:t xml:space="preserve"> is </w:t>
      </w:r>
      <w:del w:id="1457" w:author="Author">
        <w:r w:rsidR="00290C72" w:rsidRPr="00E060B3">
          <w:rPr>
            <w:rFonts w:ascii="Courier New" w:hAnsi="Courier New" w:cs="Courier New"/>
            <w:color w:val="000000"/>
            <w:szCs w:val="17"/>
          </w:rPr>
          <w:delText xml:space="preserve">available, or otherwise the </w:delText>
        </w:r>
        <w:r w:rsidR="002C7429" w:rsidRPr="00E060B3">
          <w:rPr>
            <w:rFonts w:ascii="Courier New" w:hAnsi="Courier New" w:cs="Courier New"/>
            <w:color w:val="000000"/>
            <w:szCs w:val="17"/>
          </w:rPr>
          <w:delText xml:space="preserve">code </w:delText>
        </w:r>
        <w:r w:rsidR="00290C72" w:rsidRPr="00E060B3">
          <w:rPr>
            <w:rFonts w:ascii="Courier New" w:hAnsi="Courier New" w:cs="Courier New"/>
            <w:color w:val="000000"/>
            <w:szCs w:val="17"/>
          </w:rPr>
          <w:delText xml:space="preserve">values </w:delText>
        </w:r>
        <w:r w:rsidR="002C7429" w:rsidRPr="00E060B3">
          <w:rPr>
            <w:rFonts w:ascii="Courier New" w:hAnsi="Courier New" w:cs="Courier New"/>
            <w:color w:val="000000"/>
            <w:szCs w:val="17"/>
          </w:rPr>
          <w:delText xml:space="preserve">N (not </w:delText>
        </w:r>
        <w:r w:rsidR="00F7028D" w:rsidRPr="00E060B3">
          <w:rPr>
            <w:rFonts w:ascii="Courier New" w:hAnsi="Courier New" w:cs="Courier New"/>
            <w:color w:val="000000"/>
            <w:szCs w:val="17"/>
          </w:rPr>
          <w:delText>available</w:delText>
        </w:r>
        <w:r w:rsidR="002C7429" w:rsidRPr="00E060B3">
          <w:rPr>
            <w:rFonts w:ascii="Courier New" w:hAnsi="Courier New" w:cs="Courier New"/>
            <w:color w:val="000000"/>
            <w:szCs w:val="17"/>
          </w:rPr>
          <w:delText xml:space="preserve">) </w:delText>
        </w:r>
        <w:r w:rsidR="00290C72" w:rsidRPr="00E060B3">
          <w:rPr>
            <w:rFonts w:ascii="Courier New" w:hAnsi="Courier New" w:cs="Courier New"/>
            <w:color w:val="000000"/>
            <w:szCs w:val="17"/>
          </w:rPr>
          <w:delText xml:space="preserve">or </w:delText>
        </w:r>
        <w:r w:rsidR="002C7429" w:rsidRPr="00E060B3">
          <w:rPr>
            <w:rFonts w:ascii="Courier New" w:hAnsi="Courier New" w:cs="Courier New"/>
            <w:color w:val="000000"/>
            <w:szCs w:val="17"/>
          </w:rPr>
          <w:delText xml:space="preserve">U (unknown) </w:delText>
        </w:r>
      </w:del>
      <w:ins w:id="1458" w:author="Author">
        <w:r w:rsidRPr="00CB704C">
          <w:rPr>
            <w:rFonts w:ascii="Courier New" w:hAnsi="Courier New" w:cs="Courier New"/>
            <w:color w:val="000000"/>
            <w:szCs w:val="17"/>
            <w:highlight w:val="white"/>
            <w:rPrChange w:id="1459" w:author="Author">
              <w:rPr>
                <w:rFonts w:ascii="Consolas" w:hAnsi="Consolas" w:cs="Consolas"/>
                <w:color w:val="000000"/>
                <w:szCs w:val="17"/>
                <w:highlight w:val="white"/>
              </w:rPr>
            </w:rPrChange>
          </w:rPr>
          <w:t>valid</w:t>
        </w:r>
      </w:ins>
      <w:r w:rsidRPr="00CB704C">
        <w:rPr>
          <w:rFonts w:ascii="Courier New" w:hAnsi="Courier New" w:cs="Courier New"/>
          <w:color w:val="0000FF"/>
          <w:highlight w:val="white"/>
          <w:rPrChange w:id="1460" w:author="Author">
            <w:rPr>
              <w:rFonts w:ascii="Courier New" w:hAnsi="Courier New"/>
              <w:color w:val="000000"/>
            </w:rPr>
          </w:rPrChange>
        </w:rPr>
        <w:t>&lt;/</w:t>
      </w:r>
      <w:proofErr w:type="spellStart"/>
      <w:r w:rsidRPr="00CB704C">
        <w:rPr>
          <w:rFonts w:ascii="Courier New" w:hAnsi="Courier New" w:cs="Courier New"/>
          <w:color w:val="800000"/>
          <w:highlight w:val="white"/>
          <w:rPrChange w:id="1461" w:author="Author">
            <w:rPr>
              <w:rFonts w:ascii="Courier New" w:hAnsi="Courier New"/>
              <w:color w:val="000000"/>
            </w:rPr>
          </w:rPrChange>
        </w:rPr>
        <w:t>xsd:documentation</w:t>
      </w:r>
      <w:proofErr w:type="spellEnd"/>
      <w:r w:rsidRPr="00CB704C">
        <w:rPr>
          <w:rFonts w:ascii="Courier New" w:hAnsi="Courier New" w:cs="Courier New"/>
          <w:color w:val="0000FF"/>
          <w:highlight w:val="white"/>
          <w:rPrChange w:id="1462" w:author="Author">
            <w:rPr>
              <w:rFonts w:ascii="Courier New" w:hAnsi="Courier New"/>
              <w:color w:val="000000"/>
            </w:rPr>
          </w:rPrChange>
        </w:rPr>
        <w:t>&gt;</w:t>
      </w:r>
    </w:p>
    <w:p w14:paraId="67F6041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463" w:author="Author">
            <w:rPr>
              <w:rFonts w:ascii="Courier New" w:hAnsi="Courier New"/>
              <w:color w:val="000000"/>
            </w:rPr>
          </w:rPrChange>
        </w:rPr>
      </w:pPr>
      <w:r w:rsidRPr="00CB704C">
        <w:rPr>
          <w:rFonts w:ascii="Courier New" w:hAnsi="Courier New" w:cs="Courier New"/>
          <w:color w:val="000000"/>
          <w:kern w:val="0"/>
          <w:highlight w:val="white"/>
          <w:rPrChange w:id="1464" w:author="Author">
            <w:rPr>
              <w:rFonts w:ascii="Courier New" w:hAnsi="Courier New"/>
              <w:color w:val="000000"/>
            </w:rPr>
          </w:rPrChange>
        </w:rPr>
        <w:tab/>
      </w:r>
      <w:r w:rsidRPr="00CB704C">
        <w:rPr>
          <w:rFonts w:ascii="Courier New" w:hAnsi="Courier New" w:cs="Courier New"/>
          <w:color w:val="000000"/>
          <w:kern w:val="0"/>
          <w:highlight w:val="white"/>
          <w:rPrChange w:id="1465" w:author="Author">
            <w:rPr>
              <w:rFonts w:ascii="Courier New" w:hAnsi="Courier New"/>
              <w:color w:val="000000"/>
            </w:rPr>
          </w:rPrChange>
        </w:rPr>
        <w:tab/>
      </w:r>
      <w:r w:rsidRPr="00CB704C">
        <w:rPr>
          <w:rFonts w:ascii="Courier New" w:hAnsi="Courier New" w:cs="Courier New"/>
          <w:color w:val="0000FF"/>
          <w:kern w:val="0"/>
          <w:highlight w:val="white"/>
          <w:rPrChange w:id="1466" w:author="Author">
            <w:rPr>
              <w:rFonts w:ascii="Courier New" w:hAnsi="Courier New"/>
              <w:color w:val="000000"/>
            </w:rPr>
          </w:rPrChange>
        </w:rPr>
        <w:t>&lt;/</w:t>
      </w:r>
      <w:proofErr w:type="spellStart"/>
      <w:r w:rsidRPr="00CB704C">
        <w:rPr>
          <w:rFonts w:ascii="Courier New" w:hAnsi="Courier New" w:cs="Courier New"/>
          <w:color w:val="800000"/>
          <w:highlight w:val="white"/>
          <w:rPrChange w:id="1467"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468" w:author="Author">
            <w:rPr>
              <w:rFonts w:ascii="Courier New" w:hAnsi="Courier New"/>
              <w:color w:val="000000"/>
            </w:rPr>
          </w:rPrChange>
        </w:rPr>
        <w:t>&gt;</w:t>
      </w:r>
    </w:p>
    <w:p w14:paraId="6407C1D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469" w:author="Author">
            <w:rPr>
              <w:rFonts w:ascii="Courier New" w:hAnsi="Courier New"/>
              <w:color w:val="000000"/>
            </w:rPr>
          </w:rPrChange>
        </w:rPr>
      </w:pPr>
      <w:r w:rsidRPr="00CB704C">
        <w:rPr>
          <w:rFonts w:ascii="Courier New" w:hAnsi="Courier New" w:cs="Courier New"/>
          <w:color w:val="000000"/>
          <w:kern w:val="0"/>
          <w:highlight w:val="white"/>
          <w:rPrChange w:id="1470" w:author="Author">
            <w:rPr>
              <w:rFonts w:ascii="Courier New" w:hAnsi="Courier New"/>
              <w:color w:val="000000"/>
            </w:rPr>
          </w:rPrChange>
        </w:rPr>
        <w:tab/>
      </w:r>
      <w:r w:rsidRPr="00CB704C">
        <w:rPr>
          <w:rFonts w:ascii="Courier New" w:hAnsi="Courier New" w:cs="Courier New"/>
          <w:color w:val="0000FF"/>
          <w:kern w:val="0"/>
          <w:highlight w:val="white"/>
          <w:rPrChange w:id="1471" w:author="Author">
            <w:rPr>
              <w:rFonts w:ascii="Courier New" w:hAnsi="Courier New"/>
              <w:color w:val="000000"/>
            </w:rPr>
          </w:rPrChange>
        </w:rPr>
        <w:t>&lt;/</w:t>
      </w:r>
      <w:proofErr w:type="spellStart"/>
      <w:r w:rsidRPr="00CB704C">
        <w:rPr>
          <w:rFonts w:ascii="Courier New" w:hAnsi="Courier New" w:cs="Courier New"/>
          <w:color w:val="800000"/>
          <w:highlight w:val="white"/>
          <w:rPrChange w:id="1472" w:author="Author">
            <w:rPr>
              <w:rFonts w:ascii="Courier New" w:hAnsi="Courier New"/>
              <w:color w:val="000000"/>
            </w:rPr>
          </w:rPrChange>
        </w:rPr>
        <w:t>xsd:element</w:t>
      </w:r>
      <w:proofErr w:type="spellEnd"/>
      <w:r w:rsidRPr="00CB704C">
        <w:rPr>
          <w:rFonts w:ascii="Courier New" w:hAnsi="Courier New" w:cs="Courier New"/>
          <w:color w:val="0000FF"/>
          <w:highlight w:val="white"/>
          <w:rPrChange w:id="1473" w:author="Author">
            <w:rPr>
              <w:rFonts w:ascii="Courier New" w:hAnsi="Courier New"/>
              <w:color w:val="000000"/>
            </w:rPr>
          </w:rPrChange>
        </w:rPr>
        <w:t>&gt;</w:t>
      </w:r>
    </w:p>
    <w:p w14:paraId="18A44CFE" w14:textId="77777777" w:rsidR="0015509D" w:rsidRPr="00CB704C" w:rsidRDefault="0015509D" w:rsidP="0015509D">
      <w:pPr>
        <w:autoSpaceDE w:val="0"/>
        <w:autoSpaceDN w:val="0"/>
        <w:adjustRightInd w:val="0"/>
        <w:spacing w:after="0" w:line="240" w:lineRule="auto"/>
        <w:rPr>
          <w:ins w:id="1474" w:author="Author"/>
          <w:rFonts w:ascii="Courier New" w:hAnsi="Courier New" w:cs="Courier New"/>
          <w:color w:val="000000"/>
          <w:kern w:val="0"/>
          <w:szCs w:val="17"/>
          <w:highlight w:val="white"/>
          <w:rPrChange w:id="1475" w:author="Author">
            <w:rPr>
              <w:ins w:id="1476" w:author="Author"/>
              <w:rFonts w:ascii="Consolas" w:hAnsi="Consolas" w:cs="Consolas"/>
              <w:color w:val="000000"/>
              <w:szCs w:val="17"/>
              <w:highlight w:val="white"/>
            </w:rPr>
          </w:rPrChange>
        </w:rPr>
      </w:pPr>
      <w:r w:rsidRPr="00CB704C">
        <w:rPr>
          <w:rFonts w:ascii="Courier New" w:hAnsi="Courier New" w:cs="Courier New"/>
          <w:color w:val="000000"/>
          <w:kern w:val="0"/>
          <w:highlight w:val="white"/>
          <w:rPrChange w:id="1477" w:author="Author">
            <w:rPr>
              <w:rFonts w:ascii="Courier New" w:hAnsi="Courier New"/>
              <w:color w:val="000000"/>
            </w:rPr>
          </w:rPrChange>
        </w:rPr>
        <w:tab/>
      </w:r>
      <w:r w:rsidRPr="00CB704C">
        <w:rPr>
          <w:rFonts w:ascii="Courier New" w:hAnsi="Courier New" w:cs="Courier New"/>
          <w:color w:val="0000FF"/>
          <w:kern w:val="0"/>
          <w:highlight w:val="white"/>
          <w:rPrChange w:id="1478"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479" w:author="Author">
            <w:rPr>
              <w:rFonts w:ascii="Courier New" w:hAnsi="Courier New"/>
              <w:color w:val="000000"/>
            </w:rPr>
          </w:rPrChange>
        </w:rPr>
        <w:t>xsd:complexType</w:t>
      </w:r>
      <w:proofErr w:type="spellEnd"/>
      <w:r w:rsidRPr="00CB704C">
        <w:rPr>
          <w:rFonts w:ascii="Courier New" w:hAnsi="Courier New" w:cs="Courier New"/>
          <w:color w:val="FF0000"/>
          <w:highlight w:val="white"/>
          <w:rPrChange w:id="1480" w:author="Author">
            <w:rPr>
              <w:rFonts w:ascii="Courier New" w:hAnsi="Courier New"/>
              <w:color w:val="000000"/>
            </w:rPr>
          </w:rPrChange>
        </w:rPr>
        <w:t xml:space="preserve"> name</w:t>
      </w:r>
      <w:r w:rsidRPr="00CB704C">
        <w:rPr>
          <w:rFonts w:ascii="Courier New" w:hAnsi="Courier New" w:cs="Courier New"/>
          <w:color w:val="0000FF"/>
          <w:highlight w:val="white"/>
          <w:rPrChange w:id="1481" w:author="Author">
            <w:rPr>
              <w:rFonts w:ascii="Courier New" w:hAnsi="Courier New"/>
              <w:color w:val="000000"/>
            </w:rPr>
          </w:rPrChange>
        </w:rPr>
        <w:t>="</w:t>
      </w:r>
      <w:proofErr w:type="spellStart"/>
      <w:ins w:id="1482" w:author="Author">
        <w:r w:rsidRPr="00CB704C">
          <w:rPr>
            <w:rFonts w:ascii="Courier New" w:hAnsi="Courier New" w:cs="Courier New"/>
            <w:color w:val="000000"/>
            <w:szCs w:val="17"/>
            <w:highlight w:val="white"/>
            <w:rPrChange w:id="1483" w:author="Author">
              <w:rPr>
                <w:rFonts w:ascii="Consolas" w:hAnsi="Consolas" w:cs="Consolas"/>
                <w:color w:val="000000"/>
                <w:szCs w:val="17"/>
                <w:highlight w:val="white"/>
              </w:rPr>
            </w:rPrChange>
          </w:rPr>
          <w:t>PublicationDateRangeType</w:t>
        </w:r>
        <w:proofErr w:type="spellEnd"/>
        <w:r w:rsidRPr="00CB704C">
          <w:rPr>
            <w:rFonts w:ascii="Courier New" w:hAnsi="Courier New" w:cs="Courier New"/>
            <w:color w:val="0000FF"/>
            <w:szCs w:val="17"/>
            <w:highlight w:val="white"/>
            <w:rPrChange w:id="1484" w:author="Author">
              <w:rPr>
                <w:rFonts w:ascii="Consolas" w:hAnsi="Consolas" w:cs="Consolas"/>
                <w:color w:val="0000FF"/>
                <w:szCs w:val="17"/>
                <w:highlight w:val="white"/>
              </w:rPr>
            </w:rPrChange>
          </w:rPr>
          <w:t>"&gt;</w:t>
        </w:r>
      </w:ins>
    </w:p>
    <w:p w14:paraId="722A77B9" w14:textId="77777777" w:rsidR="0015509D" w:rsidRPr="00CB704C" w:rsidRDefault="0015509D" w:rsidP="0015509D">
      <w:pPr>
        <w:autoSpaceDE w:val="0"/>
        <w:autoSpaceDN w:val="0"/>
        <w:adjustRightInd w:val="0"/>
        <w:spacing w:after="0" w:line="240" w:lineRule="auto"/>
        <w:rPr>
          <w:ins w:id="1485" w:author="Author"/>
          <w:rFonts w:ascii="Courier New" w:hAnsi="Courier New" w:cs="Courier New"/>
          <w:color w:val="000000"/>
          <w:kern w:val="0"/>
          <w:szCs w:val="17"/>
          <w:highlight w:val="white"/>
          <w:rPrChange w:id="1486" w:author="Author">
            <w:rPr>
              <w:ins w:id="1487" w:author="Author"/>
              <w:rFonts w:ascii="Consolas" w:hAnsi="Consolas" w:cs="Consolas"/>
              <w:color w:val="000000"/>
              <w:szCs w:val="17"/>
              <w:highlight w:val="white"/>
            </w:rPr>
          </w:rPrChange>
        </w:rPr>
      </w:pPr>
      <w:ins w:id="1488" w:author="Author">
        <w:r w:rsidRPr="00CB704C">
          <w:rPr>
            <w:rFonts w:ascii="Courier New" w:hAnsi="Courier New" w:cs="Courier New"/>
            <w:color w:val="000000"/>
            <w:kern w:val="0"/>
            <w:szCs w:val="17"/>
            <w:highlight w:val="white"/>
            <w:rPrChange w:id="1489"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490"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491"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492"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1493" w:author="Author">
              <w:rPr>
                <w:rFonts w:ascii="Consolas" w:hAnsi="Consolas" w:cs="Consolas"/>
                <w:color w:val="0000FF"/>
                <w:szCs w:val="17"/>
                <w:highlight w:val="white"/>
              </w:rPr>
            </w:rPrChange>
          </w:rPr>
          <w:t>&gt;</w:t>
        </w:r>
      </w:ins>
    </w:p>
    <w:p w14:paraId="623FF109" w14:textId="77777777" w:rsidR="0015509D" w:rsidRPr="00CB704C" w:rsidRDefault="0015509D" w:rsidP="0015509D">
      <w:pPr>
        <w:autoSpaceDE w:val="0"/>
        <w:autoSpaceDN w:val="0"/>
        <w:adjustRightInd w:val="0"/>
        <w:spacing w:after="0" w:line="240" w:lineRule="auto"/>
        <w:rPr>
          <w:ins w:id="1494" w:author="Author"/>
          <w:rFonts w:ascii="Courier New" w:hAnsi="Courier New" w:cs="Courier New"/>
          <w:color w:val="000000"/>
          <w:kern w:val="0"/>
          <w:szCs w:val="17"/>
          <w:highlight w:val="white"/>
          <w:rPrChange w:id="1495" w:author="Author">
            <w:rPr>
              <w:ins w:id="1496" w:author="Author"/>
              <w:rFonts w:ascii="Consolas" w:hAnsi="Consolas" w:cs="Consolas"/>
              <w:color w:val="000000"/>
              <w:szCs w:val="17"/>
              <w:highlight w:val="white"/>
            </w:rPr>
          </w:rPrChange>
        </w:rPr>
      </w:pPr>
      <w:ins w:id="1497" w:author="Author">
        <w:r w:rsidRPr="00CB704C">
          <w:rPr>
            <w:rFonts w:ascii="Courier New" w:hAnsi="Courier New" w:cs="Courier New"/>
            <w:color w:val="000000"/>
            <w:kern w:val="0"/>
            <w:szCs w:val="17"/>
            <w:highlight w:val="white"/>
            <w:rPrChange w:id="1498"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499"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500"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501"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502"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1503"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1504"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1505" w:author="Author">
              <w:rPr>
                <w:rFonts w:ascii="Consolas" w:hAnsi="Consolas" w:cs="Consolas"/>
                <w:color w:val="000000"/>
                <w:szCs w:val="17"/>
                <w:highlight w:val="white"/>
              </w:rPr>
            </w:rPrChange>
          </w:rPr>
          <w:t>com:StartDate</w:t>
        </w:r>
        <w:proofErr w:type="spellEnd"/>
        <w:r w:rsidRPr="00CB704C">
          <w:rPr>
            <w:rFonts w:ascii="Courier New" w:hAnsi="Courier New" w:cs="Courier New"/>
            <w:color w:val="0000FF"/>
            <w:szCs w:val="17"/>
            <w:highlight w:val="white"/>
            <w:rPrChange w:id="1506" w:author="Author">
              <w:rPr>
                <w:rFonts w:ascii="Consolas" w:hAnsi="Consolas" w:cs="Consolas"/>
                <w:color w:val="0000FF"/>
                <w:szCs w:val="17"/>
                <w:highlight w:val="white"/>
              </w:rPr>
            </w:rPrChange>
          </w:rPr>
          <w:t>"/&gt;</w:t>
        </w:r>
      </w:ins>
    </w:p>
    <w:p w14:paraId="4A0ED7C9" w14:textId="77777777" w:rsidR="0015509D" w:rsidRPr="00CB704C" w:rsidRDefault="0015509D" w:rsidP="0015509D">
      <w:pPr>
        <w:autoSpaceDE w:val="0"/>
        <w:autoSpaceDN w:val="0"/>
        <w:adjustRightInd w:val="0"/>
        <w:spacing w:after="0" w:line="240" w:lineRule="auto"/>
        <w:rPr>
          <w:ins w:id="1507" w:author="Author"/>
          <w:rFonts w:ascii="Courier New" w:hAnsi="Courier New" w:cs="Courier New"/>
          <w:color w:val="000000"/>
          <w:kern w:val="0"/>
          <w:szCs w:val="17"/>
          <w:highlight w:val="white"/>
          <w:rPrChange w:id="1508" w:author="Author">
            <w:rPr>
              <w:ins w:id="1509" w:author="Author"/>
              <w:rFonts w:ascii="Consolas" w:hAnsi="Consolas" w:cs="Consolas"/>
              <w:color w:val="000000"/>
              <w:szCs w:val="17"/>
              <w:highlight w:val="white"/>
            </w:rPr>
          </w:rPrChange>
        </w:rPr>
      </w:pPr>
      <w:ins w:id="1510" w:author="Author">
        <w:r w:rsidRPr="00CB704C">
          <w:rPr>
            <w:rFonts w:ascii="Courier New" w:hAnsi="Courier New" w:cs="Courier New"/>
            <w:color w:val="000000"/>
            <w:kern w:val="0"/>
            <w:szCs w:val="17"/>
            <w:highlight w:val="white"/>
            <w:rPrChange w:id="1511"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512"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513"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514"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515"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1516"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1517"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1518" w:author="Author">
              <w:rPr>
                <w:rFonts w:ascii="Consolas" w:hAnsi="Consolas" w:cs="Consolas"/>
                <w:color w:val="000000"/>
                <w:szCs w:val="17"/>
                <w:highlight w:val="white"/>
              </w:rPr>
            </w:rPrChange>
          </w:rPr>
          <w:t>com:EndDate</w:t>
        </w:r>
        <w:proofErr w:type="spellEnd"/>
        <w:r w:rsidRPr="00CB704C">
          <w:rPr>
            <w:rFonts w:ascii="Courier New" w:hAnsi="Courier New" w:cs="Courier New"/>
            <w:color w:val="0000FF"/>
            <w:szCs w:val="17"/>
            <w:highlight w:val="white"/>
            <w:rPrChange w:id="1519" w:author="Author">
              <w:rPr>
                <w:rFonts w:ascii="Consolas" w:hAnsi="Consolas" w:cs="Consolas"/>
                <w:color w:val="0000FF"/>
                <w:szCs w:val="17"/>
                <w:highlight w:val="white"/>
              </w:rPr>
            </w:rPrChange>
          </w:rPr>
          <w:t>"/&gt;</w:t>
        </w:r>
      </w:ins>
    </w:p>
    <w:p w14:paraId="36791AFA" w14:textId="77777777" w:rsidR="0015509D" w:rsidRPr="00CB704C" w:rsidRDefault="0015509D" w:rsidP="0015509D">
      <w:pPr>
        <w:autoSpaceDE w:val="0"/>
        <w:autoSpaceDN w:val="0"/>
        <w:adjustRightInd w:val="0"/>
        <w:spacing w:after="0" w:line="240" w:lineRule="auto"/>
        <w:rPr>
          <w:ins w:id="1520" w:author="Author"/>
          <w:rFonts w:ascii="Courier New" w:hAnsi="Courier New" w:cs="Courier New"/>
          <w:color w:val="000000"/>
          <w:kern w:val="0"/>
          <w:szCs w:val="17"/>
          <w:highlight w:val="white"/>
          <w:rPrChange w:id="1521" w:author="Author">
            <w:rPr>
              <w:ins w:id="1522" w:author="Author"/>
              <w:rFonts w:ascii="Consolas" w:hAnsi="Consolas" w:cs="Consolas"/>
              <w:color w:val="000000"/>
              <w:szCs w:val="17"/>
              <w:highlight w:val="white"/>
            </w:rPr>
          </w:rPrChange>
        </w:rPr>
      </w:pPr>
      <w:ins w:id="1523" w:author="Author">
        <w:r w:rsidRPr="00CB704C">
          <w:rPr>
            <w:rFonts w:ascii="Courier New" w:hAnsi="Courier New" w:cs="Courier New"/>
            <w:color w:val="000000"/>
            <w:kern w:val="0"/>
            <w:szCs w:val="17"/>
            <w:highlight w:val="white"/>
            <w:rPrChange w:id="1524"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525"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526"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1527"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1528" w:author="Author">
              <w:rPr>
                <w:rFonts w:ascii="Consolas" w:hAnsi="Consolas" w:cs="Consolas"/>
                <w:color w:val="0000FF"/>
                <w:szCs w:val="17"/>
                <w:highlight w:val="white"/>
              </w:rPr>
            </w:rPrChange>
          </w:rPr>
          <w:t>&gt;</w:t>
        </w:r>
      </w:ins>
    </w:p>
    <w:p w14:paraId="5F0CC44E" w14:textId="77777777" w:rsidR="0015509D" w:rsidRPr="00CB704C" w:rsidRDefault="0015509D" w:rsidP="0015509D">
      <w:pPr>
        <w:autoSpaceDE w:val="0"/>
        <w:autoSpaceDN w:val="0"/>
        <w:adjustRightInd w:val="0"/>
        <w:spacing w:after="0" w:line="240" w:lineRule="auto"/>
        <w:rPr>
          <w:ins w:id="1529" w:author="Author"/>
          <w:rFonts w:ascii="Courier New" w:hAnsi="Courier New" w:cs="Courier New"/>
          <w:color w:val="000000"/>
          <w:kern w:val="0"/>
          <w:szCs w:val="17"/>
          <w:highlight w:val="white"/>
          <w:rPrChange w:id="1530" w:author="Author">
            <w:rPr>
              <w:ins w:id="1531" w:author="Author"/>
              <w:rFonts w:ascii="Consolas" w:hAnsi="Consolas" w:cs="Consolas"/>
              <w:color w:val="000000"/>
              <w:szCs w:val="17"/>
              <w:highlight w:val="white"/>
            </w:rPr>
          </w:rPrChange>
        </w:rPr>
      </w:pPr>
      <w:ins w:id="1532" w:author="Author">
        <w:r w:rsidRPr="00CB704C">
          <w:rPr>
            <w:rFonts w:ascii="Courier New" w:hAnsi="Courier New" w:cs="Courier New"/>
            <w:color w:val="000000"/>
            <w:kern w:val="0"/>
            <w:szCs w:val="17"/>
            <w:highlight w:val="white"/>
            <w:rPrChange w:id="1533"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534"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1535"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0000FF"/>
            <w:szCs w:val="17"/>
            <w:highlight w:val="white"/>
            <w:rPrChange w:id="1536" w:author="Author">
              <w:rPr>
                <w:rFonts w:ascii="Consolas" w:hAnsi="Consolas" w:cs="Consolas"/>
                <w:color w:val="0000FF"/>
                <w:szCs w:val="17"/>
                <w:highlight w:val="white"/>
              </w:rPr>
            </w:rPrChange>
          </w:rPr>
          <w:t>&gt;</w:t>
        </w:r>
      </w:ins>
    </w:p>
    <w:p w14:paraId="07D3DC3A" w14:textId="77777777" w:rsidR="0015509D" w:rsidRPr="00CB704C" w:rsidRDefault="0015509D" w:rsidP="0015509D">
      <w:pPr>
        <w:autoSpaceDE w:val="0"/>
        <w:autoSpaceDN w:val="0"/>
        <w:adjustRightInd w:val="0"/>
        <w:spacing w:after="0" w:line="240" w:lineRule="auto"/>
        <w:rPr>
          <w:ins w:id="1537" w:author="Author"/>
          <w:rFonts w:ascii="Courier New" w:hAnsi="Courier New" w:cs="Courier New"/>
          <w:color w:val="000000"/>
          <w:kern w:val="0"/>
          <w:szCs w:val="17"/>
          <w:highlight w:val="white"/>
          <w:rPrChange w:id="1538" w:author="Author">
            <w:rPr>
              <w:ins w:id="1539" w:author="Author"/>
              <w:rFonts w:ascii="Consolas" w:hAnsi="Consolas" w:cs="Consolas"/>
              <w:color w:val="000000"/>
              <w:szCs w:val="17"/>
              <w:highlight w:val="white"/>
            </w:rPr>
          </w:rPrChange>
        </w:rPr>
      </w:pPr>
      <w:ins w:id="1540" w:author="Author">
        <w:r w:rsidRPr="00CB704C">
          <w:rPr>
            <w:rFonts w:ascii="Courier New" w:hAnsi="Courier New" w:cs="Courier New"/>
            <w:color w:val="000000"/>
            <w:kern w:val="0"/>
            <w:szCs w:val="17"/>
            <w:highlight w:val="white"/>
            <w:rPrChange w:id="1541"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542"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543"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1544"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1545"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rPrChange w:id="1546" w:author="Author">
              <w:rPr>
                <w:rFonts w:ascii="Consolas" w:hAnsi="Consolas" w:cs="Consolas"/>
                <w:color w:val="000000"/>
                <w:szCs w:val="17"/>
                <w:highlight w:val="white"/>
              </w:rPr>
            </w:rPrChange>
          </w:rPr>
          <w:t>SearchableDescriptionCode</w:t>
        </w:r>
        <w:proofErr w:type="spellEnd"/>
        <w:r w:rsidRPr="00CB704C">
          <w:rPr>
            <w:rFonts w:ascii="Courier New" w:hAnsi="Courier New" w:cs="Courier New"/>
            <w:color w:val="0000FF"/>
            <w:szCs w:val="17"/>
            <w:rPrChange w:id="1547" w:author="Author">
              <w:rPr>
                <w:rFonts w:ascii="Consolas" w:hAnsi="Consolas" w:cs="Consolas"/>
                <w:color w:val="0000FF"/>
                <w:szCs w:val="17"/>
                <w:highlight w:val="white"/>
              </w:rPr>
            </w:rPrChange>
          </w:rPr>
          <w:t>"</w:t>
        </w:r>
        <w:r w:rsidRPr="00CB704C">
          <w:rPr>
            <w:rFonts w:ascii="Courier New" w:hAnsi="Courier New" w:cs="Courier New"/>
            <w:color w:val="FF0000"/>
            <w:kern w:val="0"/>
            <w:szCs w:val="17"/>
            <w:rPrChange w:id="1548" w:author="Author">
              <w:rPr>
                <w:rFonts w:ascii="Consolas" w:hAnsi="Consolas" w:cs="Consolas"/>
                <w:color w:val="FF0000"/>
                <w:szCs w:val="17"/>
                <w:highlight w:val="white"/>
              </w:rPr>
            </w:rPrChange>
          </w:rPr>
          <w:t xml:space="preserve"> type</w:t>
        </w:r>
        <w:r w:rsidRPr="00CB704C">
          <w:rPr>
            <w:rFonts w:ascii="Courier New" w:hAnsi="Courier New" w:cs="Courier New"/>
            <w:color w:val="0000FF"/>
            <w:szCs w:val="17"/>
            <w:rPrChange w:id="1549"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rPrChange w:id="1550" w:author="Author">
              <w:rPr>
                <w:rFonts w:ascii="Consolas" w:hAnsi="Consolas" w:cs="Consolas"/>
                <w:color w:val="000000"/>
                <w:szCs w:val="17"/>
                <w:highlight w:val="white"/>
              </w:rPr>
            </w:rPrChange>
          </w:rPr>
          <w:t>afp:SearchableCodeType</w:t>
        </w:r>
        <w:proofErr w:type="spellEnd"/>
        <w:r w:rsidRPr="00CB704C">
          <w:rPr>
            <w:rFonts w:ascii="Courier New" w:hAnsi="Courier New" w:cs="Courier New"/>
            <w:color w:val="0000FF"/>
            <w:szCs w:val="17"/>
            <w:rPrChange w:id="1551" w:author="Author">
              <w:rPr>
                <w:rFonts w:ascii="Consolas" w:hAnsi="Consolas" w:cs="Consolas"/>
                <w:color w:val="0000FF"/>
                <w:szCs w:val="17"/>
                <w:highlight w:val="white"/>
              </w:rPr>
            </w:rPrChange>
          </w:rPr>
          <w:t>"&gt;</w:t>
        </w:r>
      </w:ins>
    </w:p>
    <w:p w14:paraId="65B44228" w14:textId="77777777" w:rsidR="0015509D" w:rsidRPr="00CB704C" w:rsidRDefault="0015509D" w:rsidP="00994D7A">
      <w:pPr>
        <w:autoSpaceDE w:val="0"/>
        <w:autoSpaceDN w:val="0"/>
        <w:adjustRightInd w:val="0"/>
        <w:spacing w:after="0" w:line="240" w:lineRule="auto"/>
        <w:rPr>
          <w:ins w:id="1552" w:author="Author"/>
          <w:rFonts w:ascii="Courier New" w:hAnsi="Courier New" w:cs="Courier New"/>
          <w:color w:val="000000"/>
          <w:kern w:val="0"/>
          <w:highlight w:val="white"/>
          <w:rPrChange w:id="1553" w:author="Author">
            <w:rPr>
              <w:ins w:id="1554" w:author="Author"/>
              <w:rFonts w:ascii="Courier New" w:hAnsi="Courier New"/>
              <w:color w:val="000000"/>
            </w:rPr>
          </w:rPrChange>
        </w:rPr>
      </w:pPr>
      <w:ins w:id="1555" w:author="Author">
        <w:r w:rsidRPr="00CB704C">
          <w:rPr>
            <w:rFonts w:ascii="Courier New" w:hAnsi="Courier New" w:cs="Courier New"/>
            <w:color w:val="000000"/>
            <w:kern w:val="0"/>
            <w:highlight w:val="white"/>
            <w:rPrChange w:id="1556" w:author="Author">
              <w:rPr>
                <w:rFonts w:ascii="Courier New" w:hAnsi="Courier New"/>
                <w:color w:val="000000"/>
              </w:rPr>
            </w:rPrChange>
          </w:rPr>
          <w:tab/>
        </w:r>
        <w:r w:rsidRPr="00CB704C">
          <w:rPr>
            <w:rFonts w:ascii="Courier New" w:hAnsi="Courier New" w:cs="Courier New"/>
            <w:color w:val="000000"/>
            <w:kern w:val="0"/>
            <w:highlight w:val="white"/>
            <w:rPrChange w:id="1557" w:author="Author">
              <w:rPr>
                <w:rFonts w:ascii="Courier New" w:hAnsi="Courier New"/>
                <w:color w:val="000000"/>
              </w:rPr>
            </w:rPrChange>
          </w:rPr>
          <w:tab/>
        </w:r>
        <w:r w:rsidRPr="00CB704C">
          <w:rPr>
            <w:rFonts w:ascii="Courier New" w:hAnsi="Courier New" w:cs="Courier New"/>
            <w:color w:val="0000FF"/>
            <w:kern w:val="0"/>
            <w:highlight w:val="white"/>
            <w:rPrChange w:id="1558"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559"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560" w:author="Author">
              <w:rPr>
                <w:rFonts w:ascii="Courier New" w:hAnsi="Courier New"/>
                <w:color w:val="000000"/>
              </w:rPr>
            </w:rPrChange>
          </w:rPr>
          <w:t>&gt;</w:t>
        </w:r>
      </w:ins>
    </w:p>
    <w:p w14:paraId="4F5AF55C" w14:textId="77777777" w:rsidR="0015509D" w:rsidRPr="00CB704C" w:rsidRDefault="0015509D" w:rsidP="0015509D">
      <w:pPr>
        <w:autoSpaceDE w:val="0"/>
        <w:autoSpaceDN w:val="0"/>
        <w:adjustRightInd w:val="0"/>
        <w:spacing w:after="0" w:line="240" w:lineRule="auto"/>
        <w:rPr>
          <w:ins w:id="1561" w:author="Author"/>
          <w:rFonts w:ascii="Courier New" w:hAnsi="Courier New" w:cs="Courier New"/>
          <w:color w:val="000000"/>
          <w:kern w:val="0"/>
          <w:szCs w:val="17"/>
          <w:highlight w:val="white"/>
          <w:rPrChange w:id="1562" w:author="Author">
            <w:rPr>
              <w:ins w:id="1563" w:author="Author"/>
              <w:rFonts w:ascii="Consolas" w:hAnsi="Consolas" w:cs="Consolas"/>
              <w:color w:val="000000"/>
              <w:szCs w:val="17"/>
              <w:highlight w:val="white"/>
            </w:rPr>
          </w:rPrChange>
        </w:rPr>
      </w:pPr>
      <w:ins w:id="1564" w:author="Author">
        <w:r w:rsidRPr="00CB704C">
          <w:rPr>
            <w:rFonts w:ascii="Courier New" w:hAnsi="Courier New" w:cs="Courier New"/>
            <w:color w:val="000000"/>
            <w:kern w:val="0"/>
            <w:szCs w:val="17"/>
            <w:highlight w:val="white"/>
            <w:rPrChange w:id="1565"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566"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567"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568"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569"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1570" w:author="Author">
              <w:rPr>
                <w:rFonts w:ascii="Consolas" w:hAnsi="Consolas" w:cs="Consolas"/>
                <w:color w:val="0000FF"/>
                <w:szCs w:val="17"/>
                <w:highlight w:val="white"/>
              </w:rPr>
            </w:rPrChange>
          </w:rPr>
          <w:t>&gt;</w:t>
        </w:r>
        <w:r w:rsidRPr="00CB704C">
          <w:rPr>
            <w:rFonts w:ascii="Courier New" w:hAnsi="Courier New" w:cs="Courier New"/>
            <w:color w:val="000000"/>
            <w:szCs w:val="17"/>
            <w:highlight w:val="white"/>
            <w:rPrChange w:id="1571" w:author="Author">
              <w:rPr>
                <w:rFonts w:ascii="Consolas" w:hAnsi="Consolas" w:cs="Consolas"/>
                <w:color w:val="000000"/>
                <w:szCs w:val="17"/>
                <w:highlight w:val="white"/>
              </w:rPr>
            </w:rPrChange>
          </w:rPr>
          <w:t>A code which indicates the language if a text-searchable description is available, or otherwise indicated with 'N' if not available</w:t>
        </w:r>
        <w:r w:rsidRPr="00CB704C">
          <w:rPr>
            <w:rFonts w:ascii="Courier New" w:hAnsi="Courier New" w:cs="Courier New"/>
            <w:color w:val="0000FF"/>
            <w:szCs w:val="17"/>
            <w:highlight w:val="white"/>
            <w:rPrChange w:id="1572"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1573"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1574" w:author="Author">
              <w:rPr>
                <w:rFonts w:ascii="Consolas" w:hAnsi="Consolas" w:cs="Consolas"/>
                <w:color w:val="0000FF"/>
                <w:szCs w:val="17"/>
                <w:highlight w:val="white"/>
              </w:rPr>
            </w:rPrChange>
          </w:rPr>
          <w:t>&gt;</w:t>
        </w:r>
      </w:ins>
    </w:p>
    <w:p w14:paraId="6F83BBC9" w14:textId="2C90A9A5" w:rsidR="0015509D" w:rsidRPr="00CB704C" w:rsidRDefault="0015509D" w:rsidP="0015509D">
      <w:pPr>
        <w:autoSpaceDE w:val="0"/>
        <w:autoSpaceDN w:val="0"/>
        <w:adjustRightInd w:val="0"/>
        <w:spacing w:after="0" w:line="240" w:lineRule="auto"/>
        <w:rPr>
          <w:ins w:id="1575" w:author="Author"/>
          <w:rFonts w:ascii="Courier New" w:hAnsi="Courier New" w:cs="Courier New"/>
          <w:color w:val="000000"/>
          <w:kern w:val="0"/>
          <w:szCs w:val="17"/>
          <w:highlight w:val="white"/>
          <w:rPrChange w:id="1576" w:author="Author">
            <w:rPr>
              <w:ins w:id="1577" w:author="Author"/>
              <w:rFonts w:ascii="Consolas" w:hAnsi="Consolas" w:cs="Consolas"/>
              <w:color w:val="000000"/>
              <w:szCs w:val="17"/>
              <w:highlight w:val="white"/>
            </w:rPr>
          </w:rPrChange>
        </w:rPr>
      </w:pPr>
      <w:ins w:id="1578" w:author="Author">
        <w:r w:rsidRPr="00CB704C">
          <w:rPr>
            <w:rFonts w:ascii="Courier New" w:hAnsi="Courier New" w:cs="Courier New"/>
            <w:color w:val="000000"/>
            <w:kern w:val="0"/>
            <w:highlight w:val="white"/>
            <w:rPrChange w:id="1579" w:author="Author">
              <w:rPr>
                <w:rFonts w:ascii="Courier New" w:hAnsi="Courier New"/>
                <w:color w:val="000000"/>
              </w:rPr>
            </w:rPrChange>
          </w:rPr>
          <w:tab/>
        </w:r>
        <w:r w:rsidRPr="00CB704C">
          <w:rPr>
            <w:rFonts w:ascii="Courier New" w:hAnsi="Courier New" w:cs="Courier New"/>
            <w:color w:val="000000"/>
            <w:kern w:val="0"/>
            <w:highlight w:val="white"/>
            <w:rPrChange w:id="1580" w:author="Author">
              <w:rPr>
                <w:rFonts w:ascii="Courier New" w:hAnsi="Courier New"/>
                <w:color w:val="000000"/>
              </w:rPr>
            </w:rPrChange>
          </w:rPr>
          <w:tab/>
        </w:r>
        <w:r w:rsidRPr="00CB704C">
          <w:rPr>
            <w:rFonts w:ascii="Courier New" w:hAnsi="Courier New" w:cs="Courier New"/>
            <w:color w:val="0000FF"/>
            <w:kern w:val="0"/>
            <w:highlight w:val="white"/>
            <w:rPrChange w:id="1581" w:author="Author">
              <w:rPr>
                <w:rFonts w:ascii="Courier New" w:hAnsi="Courier New"/>
                <w:color w:val="000000"/>
              </w:rPr>
            </w:rPrChange>
          </w:rPr>
          <w:t>&lt;/</w:t>
        </w:r>
        <w:proofErr w:type="spellStart"/>
        <w:r w:rsidRPr="00CB704C">
          <w:rPr>
            <w:rFonts w:ascii="Courier New" w:hAnsi="Courier New" w:cs="Courier New"/>
            <w:color w:val="800000"/>
            <w:highlight w:val="white"/>
            <w:rPrChange w:id="1582"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583" w:author="Author">
              <w:rPr>
                <w:rFonts w:ascii="Courier New" w:hAnsi="Courier New"/>
                <w:color w:val="000000"/>
              </w:rPr>
            </w:rPrChange>
          </w:rPr>
          <w:t>&gt;</w:t>
        </w:r>
      </w:ins>
    </w:p>
    <w:p w14:paraId="2BC80768" w14:textId="77777777" w:rsidR="0015509D" w:rsidRPr="00CB704C" w:rsidRDefault="0015509D" w:rsidP="0015509D">
      <w:pPr>
        <w:autoSpaceDE w:val="0"/>
        <w:autoSpaceDN w:val="0"/>
        <w:adjustRightInd w:val="0"/>
        <w:spacing w:after="0" w:line="240" w:lineRule="auto"/>
        <w:rPr>
          <w:ins w:id="1584" w:author="Author"/>
          <w:rFonts w:ascii="Courier New" w:hAnsi="Courier New" w:cs="Courier New"/>
          <w:color w:val="000000"/>
          <w:kern w:val="0"/>
          <w:szCs w:val="17"/>
          <w:highlight w:val="white"/>
          <w:rPrChange w:id="1585" w:author="Author">
            <w:rPr>
              <w:ins w:id="1586" w:author="Author"/>
              <w:rFonts w:ascii="Consolas" w:hAnsi="Consolas" w:cs="Consolas"/>
              <w:color w:val="000000"/>
              <w:szCs w:val="17"/>
              <w:highlight w:val="white"/>
            </w:rPr>
          </w:rPrChange>
        </w:rPr>
      </w:pPr>
      <w:ins w:id="1587" w:author="Author">
        <w:r w:rsidRPr="00CB704C">
          <w:rPr>
            <w:rFonts w:ascii="Courier New" w:hAnsi="Courier New" w:cs="Courier New"/>
            <w:color w:val="000000"/>
            <w:kern w:val="0"/>
            <w:szCs w:val="17"/>
            <w:highlight w:val="white"/>
            <w:rPrChange w:id="1588"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589"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1590"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0000FF"/>
            <w:szCs w:val="17"/>
            <w:highlight w:val="white"/>
            <w:rPrChange w:id="1591" w:author="Author">
              <w:rPr>
                <w:rFonts w:ascii="Consolas" w:hAnsi="Consolas" w:cs="Consolas"/>
                <w:color w:val="0000FF"/>
                <w:szCs w:val="17"/>
                <w:highlight w:val="white"/>
              </w:rPr>
            </w:rPrChange>
          </w:rPr>
          <w:t>&gt;</w:t>
        </w:r>
      </w:ins>
    </w:p>
    <w:p w14:paraId="33D0DE2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592" w:author="Author">
            <w:rPr>
              <w:rFonts w:ascii="Courier New" w:hAnsi="Courier New"/>
              <w:color w:val="000000"/>
            </w:rPr>
          </w:rPrChange>
        </w:rPr>
      </w:pPr>
      <w:ins w:id="1593" w:author="Author">
        <w:r w:rsidRPr="00CB704C">
          <w:rPr>
            <w:rFonts w:ascii="Courier New" w:hAnsi="Courier New" w:cs="Courier New"/>
            <w:color w:val="000000"/>
            <w:kern w:val="0"/>
            <w:szCs w:val="17"/>
            <w:highlight w:val="white"/>
            <w:rPrChange w:id="1594"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595"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596"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FF0000"/>
            <w:szCs w:val="17"/>
            <w:highlight w:val="white"/>
            <w:rPrChange w:id="1597"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1598"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1599" w:author="Author">
              <w:rPr>
                <w:rFonts w:ascii="Consolas" w:hAnsi="Consolas" w:cs="Consolas"/>
                <w:color w:val="000000"/>
                <w:szCs w:val="17"/>
                <w:highlight w:val="white"/>
              </w:rPr>
            </w:rPrChange>
          </w:rPr>
          <w:t>SearchableCodeType</w:t>
        </w:r>
      </w:ins>
      <w:proofErr w:type="spellEnd"/>
      <w:r w:rsidRPr="00CB704C">
        <w:rPr>
          <w:rFonts w:ascii="Courier New" w:hAnsi="Courier New" w:cs="Courier New"/>
          <w:color w:val="0000FF"/>
          <w:highlight w:val="white"/>
          <w:rPrChange w:id="1600" w:author="Author">
            <w:rPr>
              <w:rFonts w:ascii="Courier New" w:hAnsi="Courier New"/>
              <w:color w:val="000000"/>
            </w:rPr>
          </w:rPrChange>
        </w:rPr>
        <w:t>"&gt;</w:t>
      </w:r>
    </w:p>
    <w:p w14:paraId="6EE7289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01" w:author="Author">
            <w:rPr>
              <w:rFonts w:ascii="Courier New" w:hAnsi="Courier New"/>
              <w:color w:val="000000"/>
            </w:rPr>
          </w:rPrChange>
        </w:rPr>
      </w:pPr>
      <w:r w:rsidRPr="00CB704C">
        <w:rPr>
          <w:rFonts w:ascii="Courier New" w:hAnsi="Courier New" w:cs="Courier New"/>
          <w:color w:val="000000"/>
          <w:kern w:val="0"/>
          <w:highlight w:val="white"/>
          <w:rPrChange w:id="1602" w:author="Author">
            <w:rPr>
              <w:rFonts w:ascii="Courier New" w:hAnsi="Courier New"/>
              <w:color w:val="000000"/>
            </w:rPr>
          </w:rPrChange>
        </w:rPr>
        <w:tab/>
      </w:r>
      <w:r w:rsidRPr="00CB704C">
        <w:rPr>
          <w:rFonts w:ascii="Courier New" w:hAnsi="Courier New" w:cs="Courier New"/>
          <w:color w:val="000000"/>
          <w:kern w:val="0"/>
          <w:highlight w:val="white"/>
          <w:rPrChange w:id="1603" w:author="Author">
            <w:rPr>
              <w:rFonts w:ascii="Courier New" w:hAnsi="Courier New"/>
              <w:color w:val="000000"/>
            </w:rPr>
          </w:rPrChange>
        </w:rPr>
        <w:tab/>
      </w:r>
      <w:r w:rsidRPr="00CB704C">
        <w:rPr>
          <w:rFonts w:ascii="Courier New" w:hAnsi="Courier New" w:cs="Courier New"/>
          <w:color w:val="0000FF"/>
          <w:kern w:val="0"/>
          <w:highlight w:val="white"/>
          <w:rPrChange w:id="1604"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605" w:author="Author">
            <w:rPr>
              <w:rFonts w:ascii="Courier New" w:hAnsi="Courier New"/>
              <w:color w:val="000000"/>
            </w:rPr>
          </w:rPrChange>
        </w:rPr>
        <w:t>xsd:choice</w:t>
      </w:r>
      <w:proofErr w:type="spellEnd"/>
      <w:r w:rsidRPr="00CB704C">
        <w:rPr>
          <w:rFonts w:ascii="Courier New" w:hAnsi="Courier New" w:cs="Courier New"/>
          <w:color w:val="0000FF"/>
          <w:highlight w:val="white"/>
          <w:rPrChange w:id="1606" w:author="Author">
            <w:rPr>
              <w:rFonts w:ascii="Courier New" w:hAnsi="Courier New"/>
              <w:color w:val="000000"/>
            </w:rPr>
          </w:rPrChange>
        </w:rPr>
        <w:t>&gt;</w:t>
      </w:r>
    </w:p>
    <w:p w14:paraId="350C884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07" w:author="Author">
            <w:rPr>
              <w:rFonts w:ascii="Courier New" w:hAnsi="Courier New"/>
              <w:color w:val="000000"/>
            </w:rPr>
          </w:rPrChange>
        </w:rPr>
      </w:pPr>
      <w:r w:rsidRPr="00CB704C">
        <w:rPr>
          <w:rFonts w:ascii="Courier New" w:hAnsi="Courier New" w:cs="Courier New"/>
          <w:color w:val="000000"/>
          <w:kern w:val="0"/>
          <w:highlight w:val="white"/>
          <w:rPrChange w:id="1608" w:author="Author">
            <w:rPr>
              <w:rFonts w:ascii="Courier New" w:hAnsi="Courier New"/>
              <w:color w:val="000000"/>
            </w:rPr>
          </w:rPrChange>
        </w:rPr>
        <w:tab/>
      </w:r>
      <w:r w:rsidRPr="00CB704C">
        <w:rPr>
          <w:rFonts w:ascii="Courier New" w:hAnsi="Courier New" w:cs="Courier New"/>
          <w:color w:val="000000"/>
          <w:kern w:val="0"/>
          <w:highlight w:val="white"/>
          <w:rPrChange w:id="1609" w:author="Author">
            <w:rPr>
              <w:rFonts w:ascii="Courier New" w:hAnsi="Courier New"/>
              <w:color w:val="000000"/>
            </w:rPr>
          </w:rPrChange>
        </w:rPr>
        <w:tab/>
      </w:r>
      <w:r w:rsidRPr="00CB704C">
        <w:rPr>
          <w:rFonts w:ascii="Courier New" w:hAnsi="Courier New" w:cs="Courier New"/>
          <w:color w:val="000000"/>
          <w:kern w:val="0"/>
          <w:highlight w:val="white"/>
          <w:rPrChange w:id="1610" w:author="Author">
            <w:rPr>
              <w:rFonts w:ascii="Courier New" w:hAnsi="Courier New"/>
              <w:color w:val="000000"/>
            </w:rPr>
          </w:rPrChange>
        </w:rPr>
        <w:tab/>
      </w:r>
      <w:r w:rsidRPr="00CB704C">
        <w:rPr>
          <w:rFonts w:ascii="Courier New" w:hAnsi="Courier New" w:cs="Courier New"/>
          <w:color w:val="0000FF"/>
          <w:kern w:val="0"/>
          <w:highlight w:val="white"/>
          <w:rPrChange w:id="1611"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612" w:author="Author">
            <w:rPr>
              <w:rFonts w:ascii="Courier New" w:hAnsi="Courier New"/>
              <w:color w:val="000000"/>
            </w:rPr>
          </w:rPrChange>
        </w:rPr>
        <w:t>xsd:element</w:t>
      </w:r>
      <w:proofErr w:type="spellEnd"/>
      <w:r w:rsidRPr="00CB704C">
        <w:rPr>
          <w:rFonts w:ascii="Courier New" w:hAnsi="Courier New" w:cs="Courier New"/>
          <w:color w:val="FF0000"/>
          <w:highlight w:val="white"/>
          <w:rPrChange w:id="1613" w:author="Author">
            <w:rPr>
              <w:rFonts w:ascii="Courier New" w:hAnsi="Courier New"/>
              <w:color w:val="000000"/>
            </w:rPr>
          </w:rPrChange>
        </w:rPr>
        <w:t xml:space="preserve"> ref</w:t>
      </w:r>
      <w:r w:rsidRPr="00CB704C">
        <w:rPr>
          <w:rFonts w:ascii="Courier New" w:hAnsi="Courier New" w:cs="Courier New"/>
          <w:color w:val="0000FF"/>
          <w:highlight w:val="white"/>
          <w:rPrChange w:id="1614" w:author="Author">
            <w:rPr>
              <w:rFonts w:ascii="Courier New" w:hAnsi="Courier New"/>
              <w:color w:val="000000"/>
            </w:rPr>
          </w:rPrChange>
        </w:rPr>
        <w:t>="</w:t>
      </w:r>
      <w:proofErr w:type="spellStart"/>
      <w:r w:rsidRPr="00CB704C">
        <w:rPr>
          <w:rFonts w:ascii="Courier New" w:hAnsi="Courier New" w:cs="Courier New"/>
          <w:color w:val="000000"/>
          <w:highlight w:val="white"/>
          <w:rPrChange w:id="1615" w:author="Author">
            <w:rPr>
              <w:rFonts w:ascii="Courier New" w:hAnsi="Courier New"/>
              <w:color w:val="000000"/>
            </w:rPr>
          </w:rPrChange>
        </w:rPr>
        <w:t>afp:NotSearchableCode</w:t>
      </w:r>
      <w:proofErr w:type="spellEnd"/>
      <w:r w:rsidRPr="00CB704C">
        <w:rPr>
          <w:rFonts w:ascii="Courier New" w:hAnsi="Courier New" w:cs="Courier New"/>
          <w:color w:val="0000FF"/>
          <w:highlight w:val="white"/>
          <w:rPrChange w:id="1616" w:author="Author">
            <w:rPr>
              <w:rFonts w:ascii="Courier New" w:hAnsi="Courier New"/>
              <w:color w:val="000000"/>
            </w:rPr>
          </w:rPrChange>
        </w:rPr>
        <w:t>"/&gt;</w:t>
      </w:r>
    </w:p>
    <w:p w14:paraId="3CD44BB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17" w:author="Author">
            <w:rPr>
              <w:rFonts w:ascii="Courier New" w:hAnsi="Courier New"/>
              <w:color w:val="000000"/>
            </w:rPr>
          </w:rPrChange>
        </w:rPr>
      </w:pPr>
      <w:r w:rsidRPr="00CB704C">
        <w:rPr>
          <w:rFonts w:ascii="Courier New" w:hAnsi="Courier New" w:cs="Courier New"/>
          <w:color w:val="000000"/>
          <w:kern w:val="0"/>
          <w:highlight w:val="white"/>
          <w:rPrChange w:id="1618" w:author="Author">
            <w:rPr>
              <w:rFonts w:ascii="Courier New" w:hAnsi="Courier New"/>
              <w:color w:val="000000"/>
            </w:rPr>
          </w:rPrChange>
        </w:rPr>
        <w:tab/>
      </w:r>
      <w:r w:rsidRPr="00CB704C">
        <w:rPr>
          <w:rFonts w:ascii="Courier New" w:hAnsi="Courier New" w:cs="Courier New"/>
          <w:color w:val="000000"/>
          <w:kern w:val="0"/>
          <w:highlight w:val="white"/>
          <w:rPrChange w:id="1619" w:author="Author">
            <w:rPr>
              <w:rFonts w:ascii="Courier New" w:hAnsi="Courier New"/>
              <w:color w:val="000000"/>
            </w:rPr>
          </w:rPrChange>
        </w:rPr>
        <w:tab/>
      </w:r>
      <w:r w:rsidRPr="00CB704C">
        <w:rPr>
          <w:rFonts w:ascii="Courier New" w:hAnsi="Courier New" w:cs="Courier New"/>
          <w:color w:val="000000"/>
          <w:kern w:val="0"/>
          <w:highlight w:val="white"/>
          <w:rPrChange w:id="1620" w:author="Author">
            <w:rPr>
              <w:rFonts w:ascii="Courier New" w:hAnsi="Courier New"/>
              <w:color w:val="000000"/>
            </w:rPr>
          </w:rPrChange>
        </w:rPr>
        <w:tab/>
      </w:r>
      <w:r w:rsidRPr="00CB704C">
        <w:rPr>
          <w:rFonts w:ascii="Courier New" w:hAnsi="Courier New" w:cs="Courier New"/>
          <w:color w:val="0000FF"/>
          <w:kern w:val="0"/>
          <w:highlight w:val="white"/>
          <w:rPrChange w:id="1621"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622" w:author="Author">
            <w:rPr>
              <w:rFonts w:ascii="Courier New" w:hAnsi="Courier New"/>
              <w:color w:val="000000"/>
            </w:rPr>
          </w:rPrChange>
        </w:rPr>
        <w:t>xsd:element</w:t>
      </w:r>
      <w:proofErr w:type="spellEnd"/>
      <w:r w:rsidRPr="00CB704C">
        <w:rPr>
          <w:rFonts w:ascii="Courier New" w:hAnsi="Courier New" w:cs="Courier New"/>
          <w:color w:val="FF0000"/>
          <w:highlight w:val="white"/>
          <w:rPrChange w:id="1623" w:author="Author">
            <w:rPr>
              <w:rFonts w:ascii="Courier New" w:hAnsi="Courier New"/>
              <w:color w:val="000000"/>
            </w:rPr>
          </w:rPrChange>
        </w:rPr>
        <w:t xml:space="preserve"> ref</w:t>
      </w:r>
      <w:r w:rsidRPr="00CB704C">
        <w:rPr>
          <w:rFonts w:ascii="Courier New" w:hAnsi="Courier New" w:cs="Courier New"/>
          <w:color w:val="0000FF"/>
          <w:highlight w:val="white"/>
          <w:rPrChange w:id="1624" w:author="Author">
            <w:rPr>
              <w:rFonts w:ascii="Courier New" w:hAnsi="Courier New"/>
              <w:color w:val="000000"/>
            </w:rPr>
          </w:rPrChange>
        </w:rPr>
        <w:t>="</w:t>
      </w:r>
      <w:proofErr w:type="spellStart"/>
      <w:r w:rsidRPr="00CB704C">
        <w:rPr>
          <w:rFonts w:ascii="Courier New" w:hAnsi="Courier New" w:cs="Courier New"/>
          <w:color w:val="000000"/>
          <w:highlight w:val="white"/>
          <w:rPrChange w:id="1625" w:author="Author">
            <w:rPr>
              <w:rFonts w:ascii="Courier New" w:hAnsi="Courier New"/>
              <w:color w:val="000000"/>
            </w:rPr>
          </w:rPrChange>
        </w:rPr>
        <w:t>afp:SearchableLanguageCode</w:t>
      </w:r>
      <w:proofErr w:type="spellEnd"/>
      <w:r w:rsidRPr="00CB704C">
        <w:rPr>
          <w:rFonts w:ascii="Courier New" w:hAnsi="Courier New" w:cs="Courier New"/>
          <w:color w:val="0000FF"/>
          <w:highlight w:val="white"/>
          <w:rPrChange w:id="1626" w:author="Author">
            <w:rPr>
              <w:rFonts w:ascii="Courier New" w:hAnsi="Courier New"/>
              <w:color w:val="000000"/>
            </w:rPr>
          </w:rPrChange>
        </w:rPr>
        <w:t>"</w:t>
      </w:r>
      <w:r w:rsidRPr="00CB704C">
        <w:rPr>
          <w:rFonts w:ascii="Courier New" w:hAnsi="Courier New" w:cs="Courier New"/>
          <w:color w:val="FF0000"/>
          <w:kern w:val="0"/>
          <w:highlight w:val="white"/>
          <w:rPrChange w:id="1627" w:author="Author">
            <w:rPr>
              <w:rFonts w:ascii="Courier New" w:hAnsi="Courier New"/>
              <w:color w:val="000000"/>
            </w:rPr>
          </w:rPrChange>
        </w:rPr>
        <w:t xml:space="preserve"> minOccurs</w:t>
      </w:r>
      <w:r w:rsidRPr="00CB704C">
        <w:rPr>
          <w:rFonts w:ascii="Courier New" w:hAnsi="Courier New" w:cs="Courier New"/>
          <w:color w:val="0000FF"/>
          <w:highlight w:val="white"/>
          <w:rPrChange w:id="1628" w:author="Author">
            <w:rPr>
              <w:rFonts w:ascii="Courier New" w:hAnsi="Courier New"/>
              <w:color w:val="000000"/>
            </w:rPr>
          </w:rPrChange>
        </w:rPr>
        <w:t>="</w:t>
      </w:r>
      <w:r w:rsidRPr="00CB704C">
        <w:rPr>
          <w:rFonts w:ascii="Courier New" w:hAnsi="Courier New" w:cs="Courier New"/>
          <w:color w:val="000000"/>
          <w:highlight w:val="white"/>
          <w:rPrChange w:id="1629" w:author="Author">
            <w:rPr>
              <w:rFonts w:ascii="Courier New" w:hAnsi="Courier New"/>
              <w:color w:val="000000"/>
            </w:rPr>
          </w:rPrChange>
        </w:rPr>
        <w:t>1</w:t>
      </w:r>
      <w:r w:rsidRPr="00CB704C">
        <w:rPr>
          <w:rFonts w:ascii="Courier New" w:hAnsi="Courier New" w:cs="Courier New"/>
          <w:color w:val="0000FF"/>
          <w:kern w:val="0"/>
          <w:highlight w:val="white"/>
          <w:rPrChange w:id="1630" w:author="Author">
            <w:rPr>
              <w:rFonts w:ascii="Courier New" w:hAnsi="Courier New"/>
              <w:color w:val="000000"/>
            </w:rPr>
          </w:rPrChange>
        </w:rPr>
        <w:t>"</w:t>
      </w:r>
      <w:r w:rsidRPr="00CB704C">
        <w:rPr>
          <w:rFonts w:ascii="Courier New" w:hAnsi="Courier New" w:cs="Courier New"/>
          <w:color w:val="FF0000"/>
          <w:kern w:val="0"/>
          <w:highlight w:val="white"/>
          <w:rPrChange w:id="1631" w:author="Author">
            <w:rPr>
              <w:rFonts w:ascii="Courier New" w:hAnsi="Courier New"/>
              <w:color w:val="000000"/>
            </w:rPr>
          </w:rPrChange>
        </w:rPr>
        <w:t xml:space="preserve"> </w:t>
      </w:r>
      <w:proofErr w:type="spellStart"/>
      <w:r w:rsidRPr="00CB704C">
        <w:rPr>
          <w:rFonts w:ascii="Courier New" w:hAnsi="Courier New" w:cs="Courier New"/>
          <w:color w:val="FF0000"/>
          <w:kern w:val="0"/>
          <w:highlight w:val="white"/>
          <w:rPrChange w:id="1632" w:author="Author">
            <w:rPr>
              <w:rFonts w:ascii="Courier New" w:hAnsi="Courier New"/>
              <w:color w:val="000000"/>
            </w:rPr>
          </w:rPrChange>
        </w:rPr>
        <w:t>maxOccurs</w:t>
      </w:r>
      <w:proofErr w:type="spellEnd"/>
      <w:r w:rsidRPr="00CB704C">
        <w:rPr>
          <w:rFonts w:ascii="Courier New" w:hAnsi="Courier New" w:cs="Courier New"/>
          <w:color w:val="0000FF"/>
          <w:highlight w:val="white"/>
          <w:rPrChange w:id="1633" w:author="Author">
            <w:rPr>
              <w:rFonts w:ascii="Courier New" w:hAnsi="Courier New"/>
              <w:color w:val="000000"/>
            </w:rPr>
          </w:rPrChange>
        </w:rPr>
        <w:t>="</w:t>
      </w:r>
      <w:r w:rsidRPr="00CB704C">
        <w:rPr>
          <w:rFonts w:ascii="Courier New" w:hAnsi="Courier New" w:cs="Courier New"/>
          <w:color w:val="000000"/>
          <w:highlight w:val="white"/>
          <w:rPrChange w:id="1634" w:author="Author">
            <w:rPr>
              <w:rFonts w:ascii="Courier New" w:hAnsi="Courier New"/>
              <w:color w:val="000000"/>
            </w:rPr>
          </w:rPrChange>
        </w:rPr>
        <w:t>unbounded</w:t>
      </w:r>
      <w:r w:rsidRPr="00CB704C">
        <w:rPr>
          <w:rFonts w:ascii="Courier New" w:hAnsi="Courier New" w:cs="Courier New"/>
          <w:color w:val="0000FF"/>
          <w:highlight w:val="white"/>
          <w:rPrChange w:id="1635" w:author="Author">
            <w:rPr>
              <w:rFonts w:ascii="Courier New" w:hAnsi="Courier New"/>
              <w:color w:val="000000"/>
            </w:rPr>
          </w:rPrChange>
        </w:rPr>
        <w:t>"/&gt;</w:t>
      </w:r>
    </w:p>
    <w:p w14:paraId="376A132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36" w:author="Author">
            <w:rPr>
              <w:rFonts w:ascii="Courier New" w:hAnsi="Courier New"/>
              <w:color w:val="000000"/>
            </w:rPr>
          </w:rPrChange>
        </w:rPr>
      </w:pPr>
      <w:r w:rsidRPr="00CB704C">
        <w:rPr>
          <w:rFonts w:ascii="Courier New" w:hAnsi="Courier New" w:cs="Courier New"/>
          <w:color w:val="000000"/>
          <w:kern w:val="0"/>
          <w:highlight w:val="white"/>
          <w:rPrChange w:id="1637" w:author="Author">
            <w:rPr>
              <w:rFonts w:ascii="Courier New" w:hAnsi="Courier New"/>
              <w:color w:val="000000"/>
            </w:rPr>
          </w:rPrChange>
        </w:rPr>
        <w:tab/>
      </w:r>
      <w:r w:rsidRPr="00CB704C">
        <w:rPr>
          <w:rFonts w:ascii="Courier New" w:hAnsi="Courier New" w:cs="Courier New"/>
          <w:color w:val="000000"/>
          <w:kern w:val="0"/>
          <w:highlight w:val="white"/>
          <w:rPrChange w:id="1638" w:author="Author">
            <w:rPr>
              <w:rFonts w:ascii="Courier New" w:hAnsi="Courier New"/>
              <w:color w:val="000000"/>
            </w:rPr>
          </w:rPrChange>
        </w:rPr>
        <w:tab/>
      </w:r>
      <w:r w:rsidRPr="00CB704C">
        <w:rPr>
          <w:rFonts w:ascii="Courier New" w:hAnsi="Courier New" w:cs="Courier New"/>
          <w:color w:val="0000FF"/>
          <w:kern w:val="0"/>
          <w:highlight w:val="white"/>
          <w:rPrChange w:id="1639" w:author="Author">
            <w:rPr>
              <w:rFonts w:ascii="Courier New" w:hAnsi="Courier New"/>
              <w:color w:val="000000"/>
            </w:rPr>
          </w:rPrChange>
        </w:rPr>
        <w:t>&lt;/</w:t>
      </w:r>
      <w:proofErr w:type="spellStart"/>
      <w:r w:rsidRPr="00CB704C">
        <w:rPr>
          <w:rFonts w:ascii="Courier New" w:hAnsi="Courier New" w:cs="Courier New"/>
          <w:color w:val="800000"/>
          <w:highlight w:val="white"/>
          <w:rPrChange w:id="1640" w:author="Author">
            <w:rPr>
              <w:rFonts w:ascii="Courier New" w:hAnsi="Courier New"/>
              <w:color w:val="000000"/>
            </w:rPr>
          </w:rPrChange>
        </w:rPr>
        <w:t>xsd:choice</w:t>
      </w:r>
      <w:proofErr w:type="spellEnd"/>
      <w:r w:rsidRPr="00CB704C">
        <w:rPr>
          <w:rFonts w:ascii="Courier New" w:hAnsi="Courier New" w:cs="Courier New"/>
          <w:color w:val="0000FF"/>
          <w:highlight w:val="white"/>
          <w:rPrChange w:id="1641" w:author="Author">
            <w:rPr>
              <w:rFonts w:ascii="Courier New" w:hAnsi="Courier New"/>
              <w:color w:val="000000"/>
            </w:rPr>
          </w:rPrChange>
        </w:rPr>
        <w:t>&gt;</w:t>
      </w:r>
    </w:p>
    <w:p w14:paraId="7B6DD7A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42" w:author="Author">
            <w:rPr>
              <w:rFonts w:ascii="Courier New" w:hAnsi="Courier New"/>
              <w:color w:val="000000"/>
            </w:rPr>
          </w:rPrChange>
        </w:rPr>
      </w:pPr>
      <w:r w:rsidRPr="00CB704C">
        <w:rPr>
          <w:rFonts w:ascii="Courier New" w:hAnsi="Courier New" w:cs="Courier New"/>
          <w:color w:val="000000"/>
          <w:kern w:val="0"/>
          <w:highlight w:val="white"/>
          <w:rPrChange w:id="1643" w:author="Author">
            <w:rPr>
              <w:rFonts w:ascii="Courier New" w:hAnsi="Courier New"/>
              <w:color w:val="000000"/>
            </w:rPr>
          </w:rPrChange>
        </w:rPr>
        <w:tab/>
      </w:r>
      <w:r w:rsidRPr="00CB704C">
        <w:rPr>
          <w:rFonts w:ascii="Courier New" w:hAnsi="Courier New" w:cs="Courier New"/>
          <w:color w:val="000000"/>
          <w:kern w:val="0"/>
          <w:highlight w:val="white"/>
          <w:rPrChange w:id="1644" w:author="Author">
            <w:rPr>
              <w:rFonts w:ascii="Courier New" w:hAnsi="Courier New"/>
              <w:color w:val="000000"/>
            </w:rPr>
          </w:rPrChange>
        </w:rPr>
        <w:tab/>
      </w:r>
      <w:r w:rsidRPr="00CB704C">
        <w:rPr>
          <w:rFonts w:ascii="Courier New" w:hAnsi="Courier New" w:cs="Courier New"/>
          <w:color w:val="0000FF"/>
          <w:kern w:val="0"/>
          <w:highlight w:val="white"/>
          <w:rPrChange w:id="1645"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646" w:author="Author">
            <w:rPr>
              <w:rFonts w:ascii="Courier New" w:hAnsi="Courier New"/>
              <w:color w:val="000000"/>
            </w:rPr>
          </w:rPrChange>
        </w:rPr>
        <w:t>xsd:attribute</w:t>
      </w:r>
      <w:proofErr w:type="spellEnd"/>
      <w:r w:rsidRPr="00CB704C">
        <w:rPr>
          <w:rFonts w:ascii="Courier New" w:hAnsi="Courier New" w:cs="Courier New"/>
          <w:color w:val="FF0000"/>
          <w:highlight w:val="white"/>
          <w:rPrChange w:id="1647" w:author="Author">
            <w:rPr>
              <w:rFonts w:ascii="Courier New" w:hAnsi="Courier New"/>
              <w:color w:val="000000"/>
            </w:rPr>
          </w:rPrChange>
        </w:rPr>
        <w:t xml:space="preserve"> ref</w:t>
      </w:r>
      <w:r w:rsidRPr="00CB704C">
        <w:rPr>
          <w:rFonts w:ascii="Courier New" w:hAnsi="Courier New" w:cs="Courier New"/>
          <w:color w:val="0000FF"/>
          <w:highlight w:val="white"/>
          <w:rPrChange w:id="1648" w:author="Author">
            <w:rPr>
              <w:rFonts w:ascii="Courier New" w:hAnsi="Courier New"/>
              <w:color w:val="000000"/>
            </w:rPr>
          </w:rPrChange>
        </w:rPr>
        <w:t>="</w:t>
      </w:r>
      <w:proofErr w:type="spellStart"/>
      <w:r w:rsidRPr="00CB704C">
        <w:rPr>
          <w:rFonts w:ascii="Courier New" w:hAnsi="Courier New" w:cs="Courier New"/>
          <w:color w:val="000000"/>
          <w:highlight w:val="white"/>
          <w:rPrChange w:id="1649" w:author="Author">
            <w:rPr>
              <w:rFonts w:ascii="Courier New" w:hAnsi="Courier New"/>
              <w:color w:val="000000"/>
            </w:rPr>
          </w:rPrChange>
        </w:rPr>
        <w:t>com:id</w:t>
      </w:r>
      <w:proofErr w:type="spellEnd"/>
      <w:r w:rsidRPr="00CB704C">
        <w:rPr>
          <w:rFonts w:ascii="Courier New" w:hAnsi="Courier New" w:cs="Courier New"/>
          <w:color w:val="0000FF"/>
          <w:highlight w:val="white"/>
          <w:rPrChange w:id="1650" w:author="Author">
            <w:rPr>
              <w:rFonts w:ascii="Courier New" w:hAnsi="Courier New"/>
              <w:color w:val="000000"/>
            </w:rPr>
          </w:rPrChange>
        </w:rPr>
        <w:t>"/&gt;</w:t>
      </w:r>
    </w:p>
    <w:p w14:paraId="3FF6C74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51" w:author="Author">
            <w:rPr>
              <w:rFonts w:ascii="Courier New" w:hAnsi="Courier New"/>
              <w:color w:val="000000"/>
            </w:rPr>
          </w:rPrChange>
        </w:rPr>
      </w:pPr>
      <w:r w:rsidRPr="00CB704C">
        <w:rPr>
          <w:rFonts w:ascii="Courier New" w:hAnsi="Courier New" w:cs="Courier New"/>
          <w:color w:val="000000"/>
          <w:kern w:val="0"/>
          <w:highlight w:val="white"/>
          <w:rPrChange w:id="1652" w:author="Author">
            <w:rPr>
              <w:rFonts w:ascii="Courier New" w:hAnsi="Courier New"/>
              <w:color w:val="000000"/>
            </w:rPr>
          </w:rPrChange>
        </w:rPr>
        <w:tab/>
      </w:r>
      <w:r w:rsidRPr="00CB704C">
        <w:rPr>
          <w:rFonts w:ascii="Courier New" w:hAnsi="Courier New" w:cs="Courier New"/>
          <w:color w:val="0000FF"/>
          <w:kern w:val="0"/>
          <w:highlight w:val="white"/>
          <w:rPrChange w:id="1653" w:author="Author">
            <w:rPr>
              <w:rFonts w:ascii="Courier New" w:hAnsi="Courier New"/>
              <w:color w:val="000000"/>
            </w:rPr>
          </w:rPrChange>
        </w:rPr>
        <w:t>&lt;/</w:t>
      </w:r>
      <w:proofErr w:type="spellStart"/>
      <w:r w:rsidRPr="00CB704C">
        <w:rPr>
          <w:rFonts w:ascii="Courier New" w:hAnsi="Courier New" w:cs="Courier New"/>
          <w:color w:val="800000"/>
          <w:highlight w:val="white"/>
          <w:rPrChange w:id="1654" w:author="Author">
            <w:rPr>
              <w:rFonts w:ascii="Courier New" w:hAnsi="Courier New"/>
              <w:color w:val="000000"/>
            </w:rPr>
          </w:rPrChange>
        </w:rPr>
        <w:t>xsd:complexType</w:t>
      </w:r>
      <w:proofErr w:type="spellEnd"/>
      <w:r w:rsidRPr="00CB704C">
        <w:rPr>
          <w:rFonts w:ascii="Courier New" w:hAnsi="Courier New" w:cs="Courier New"/>
          <w:color w:val="0000FF"/>
          <w:highlight w:val="white"/>
          <w:rPrChange w:id="1655" w:author="Author">
            <w:rPr>
              <w:rFonts w:ascii="Courier New" w:hAnsi="Courier New"/>
              <w:color w:val="000000"/>
            </w:rPr>
          </w:rPrChange>
        </w:rPr>
        <w:t>&gt;</w:t>
      </w:r>
    </w:p>
    <w:p w14:paraId="7947F62F" w14:textId="44924AFA"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56" w:author="Author">
            <w:rPr>
              <w:rFonts w:ascii="Courier New" w:hAnsi="Courier New"/>
              <w:color w:val="000000"/>
            </w:rPr>
          </w:rPrChange>
        </w:rPr>
      </w:pPr>
      <w:r w:rsidRPr="00CB704C">
        <w:rPr>
          <w:rFonts w:ascii="Courier New" w:hAnsi="Courier New" w:cs="Courier New"/>
          <w:color w:val="000000"/>
          <w:kern w:val="0"/>
          <w:highlight w:val="white"/>
          <w:rPrChange w:id="1657" w:author="Author">
            <w:rPr>
              <w:rFonts w:ascii="Courier New" w:hAnsi="Courier New"/>
              <w:color w:val="000000"/>
            </w:rPr>
          </w:rPrChange>
        </w:rPr>
        <w:tab/>
      </w:r>
      <w:r w:rsidRPr="00CB704C">
        <w:rPr>
          <w:rFonts w:ascii="Courier New" w:hAnsi="Courier New" w:cs="Courier New"/>
          <w:color w:val="0000FF"/>
          <w:kern w:val="0"/>
          <w:highlight w:val="white"/>
          <w:rPrChange w:id="1658"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659" w:author="Author">
            <w:rPr>
              <w:rFonts w:ascii="Courier New" w:hAnsi="Courier New"/>
              <w:color w:val="000000"/>
            </w:rPr>
          </w:rPrChange>
        </w:rPr>
        <w:t>xsd:element</w:t>
      </w:r>
      <w:proofErr w:type="spellEnd"/>
      <w:r w:rsidRPr="00CB704C">
        <w:rPr>
          <w:rFonts w:ascii="Courier New" w:hAnsi="Courier New" w:cs="Courier New"/>
          <w:color w:val="FF0000"/>
          <w:highlight w:val="white"/>
          <w:rPrChange w:id="1660" w:author="Author">
            <w:rPr>
              <w:rFonts w:ascii="Courier New" w:hAnsi="Courier New"/>
              <w:color w:val="000000"/>
            </w:rPr>
          </w:rPrChange>
        </w:rPr>
        <w:t xml:space="preserve"> name</w:t>
      </w:r>
      <w:r w:rsidRPr="00CB704C">
        <w:rPr>
          <w:rFonts w:ascii="Courier New" w:hAnsi="Courier New" w:cs="Courier New"/>
          <w:color w:val="0000FF"/>
          <w:highlight w:val="white"/>
          <w:rPrChange w:id="1661" w:author="Author">
            <w:rPr>
              <w:rFonts w:ascii="Courier New" w:hAnsi="Courier New"/>
              <w:color w:val="000000"/>
            </w:rPr>
          </w:rPrChange>
        </w:rPr>
        <w:t>="</w:t>
      </w:r>
      <w:proofErr w:type="spellStart"/>
      <w:r w:rsidRPr="00CB704C">
        <w:rPr>
          <w:rFonts w:ascii="Courier New" w:hAnsi="Courier New" w:cs="Courier New"/>
          <w:color w:val="000000"/>
          <w:highlight w:val="white"/>
          <w:rPrChange w:id="1662" w:author="Author">
            <w:rPr>
              <w:rFonts w:ascii="Courier New" w:hAnsi="Courier New"/>
              <w:color w:val="000000"/>
            </w:rPr>
          </w:rPrChange>
        </w:rPr>
        <w:t>NotSearchableCode</w:t>
      </w:r>
      <w:proofErr w:type="spellEnd"/>
      <w:r w:rsidRPr="00CB704C">
        <w:rPr>
          <w:rFonts w:ascii="Courier New" w:hAnsi="Courier New" w:cs="Courier New"/>
          <w:color w:val="0000FF"/>
          <w:highlight w:val="white"/>
          <w:rPrChange w:id="1663" w:author="Author">
            <w:rPr>
              <w:rFonts w:ascii="Courier New" w:hAnsi="Courier New"/>
              <w:color w:val="000000"/>
            </w:rPr>
          </w:rPrChange>
        </w:rPr>
        <w:t>"</w:t>
      </w:r>
      <w:r w:rsidRPr="00CB704C">
        <w:rPr>
          <w:rFonts w:ascii="Courier New" w:hAnsi="Courier New" w:cs="Courier New"/>
          <w:color w:val="FF0000"/>
          <w:kern w:val="0"/>
          <w:highlight w:val="white"/>
          <w:rPrChange w:id="1664" w:author="Author">
            <w:rPr>
              <w:rFonts w:ascii="Courier New" w:hAnsi="Courier New"/>
              <w:color w:val="000000"/>
            </w:rPr>
          </w:rPrChange>
        </w:rPr>
        <w:t xml:space="preserve"> type</w:t>
      </w:r>
      <w:r w:rsidRPr="00CB704C">
        <w:rPr>
          <w:rFonts w:ascii="Courier New" w:hAnsi="Courier New" w:cs="Courier New"/>
          <w:color w:val="0000FF"/>
          <w:highlight w:val="white"/>
          <w:rPrChange w:id="1665" w:author="Author">
            <w:rPr>
              <w:rFonts w:ascii="Courier New" w:hAnsi="Courier New"/>
              <w:color w:val="000000"/>
            </w:rPr>
          </w:rPrChange>
        </w:rPr>
        <w:t>="</w:t>
      </w:r>
      <w:proofErr w:type="spellStart"/>
      <w:del w:id="1666" w:author="Author">
        <w:r w:rsidR="00290C72" w:rsidRPr="00E060B3">
          <w:rPr>
            <w:rFonts w:ascii="Courier New" w:hAnsi="Courier New" w:cs="Courier New"/>
            <w:color w:val="000000"/>
            <w:szCs w:val="17"/>
          </w:rPr>
          <w:delText>afp:NotSearchable</w:delText>
        </w:r>
        <w:r w:rsidR="00702C0D" w:rsidRPr="00E060B3">
          <w:rPr>
            <w:rFonts w:ascii="Courier New" w:hAnsi="Courier New" w:cs="Courier New"/>
            <w:color w:val="000000"/>
            <w:szCs w:val="17"/>
          </w:rPr>
          <w:delText>Code</w:delText>
        </w:r>
        <w:r w:rsidR="00290C72" w:rsidRPr="00E060B3">
          <w:rPr>
            <w:rFonts w:ascii="Courier New" w:hAnsi="Courier New" w:cs="Courier New"/>
            <w:color w:val="000000"/>
            <w:szCs w:val="17"/>
          </w:rPr>
          <w:delText>Type</w:delText>
        </w:r>
      </w:del>
      <w:ins w:id="1667" w:author="Author">
        <w:r w:rsidRPr="00CB704C">
          <w:rPr>
            <w:rFonts w:ascii="Courier New" w:hAnsi="Courier New" w:cs="Courier New"/>
            <w:color w:val="000000"/>
            <w:szCs w:val="17"/>
            <w:highlight w:val="white"/>
            <w:rPrChange w:id="1668" w:author="Author">
              <w:rPr>
                <w:rFonts w:ascii="Consolas" w:hAnsi="Consolas" w:cs="Consolas"/>
                <w:color w:val="000000"/>
                <w:szCs w:val="17"/>
                <w:highlight w:val="white"/>
              </w:rPr>
            </w:rPrChange>
          </w:rPr>
          <w:t>xsd:string</w:t>
        </w:r>
        <w:proofErr w:type="spellEnd"/>
        <w:r w:rsidRPr="00CB704C">
          <w:rPr>
            <w:rFonts w:ascii="Courier New" w:hAnsi="Courier New" w:cs="Courier New"/>
            <w:color w:val="0000FF"/>
            <w:szCs w:val="17"/>
            <w:highlight w:val="white"/>
            <w:rPrChange w:id="1669"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1670" w:author="Author">
              <w:rPr>
                <w:rFonts w:ascii="Consolas" w:hAnsi="Consolas" w:cs="Consolas"/>
                <w:color w:val="FF0000"/>
                <w:szCs w:val="17"/>
                <w:highlight w:val="white"/>
              </w:rPr>
            </w:rPrChange>
          </w:rPr>
          <w:t xml:space="preserve"> default</w:t>
        </w:r>
        <w:r w:rsidRPr="00CB704C">
          <w:rPr>
            <w:rFonts w:ascii="Courier New" w:hAnsi="Courier New" w:cs="Courier New"/>
            <w:color w:val="0000FF"/>
            <w:szCs w:val="17"/>
            <w:highlight w:val="white"/>
            <w:rPrChange w:id="1671" w:author="Author">
              <w:rPr>
                <w:rFonts w:ascii="Consolas" w:hAnsi="Consolas" w:cs="Consolas"/>
                <w:color w:val="0000FF"/>
                <w:szCs w:val="17"/>
                <w:highlight w:val="white"/>
              </w:rPr>
            </w:rPrChange>
          </w:rPr>
          <w:t>="</w:t>
        </w:r>
        <w:r w:rsidRPr="00CB704C">
          <w:rPr>
            <w:rFonts w:ascii="Courier New" w:hAnsi="Courier New" w:cs="Courier New"/>
            <w:color w:val="000000"/>
            <w:szCs w:val="17"/>
            <w:highlight w:val="white"/>
            <w:rPrChange w:id="1672" w:author="Author">
              <w:rPr>
                <w:rFonts w:ascii="Consolas" w:hAnsi="Consolas" w:cs="Consolas"/>
                <w:color w:val="000000"/>
                <w:szCs w:val="17"/>
                <w:highlight w:val="white"/>
              </w:rPr>
            </w:rPrChange>
          </w:rPr>
          <w:t>N</w:t>
        </w:r>
      </w:ins>
      <w:r w:rsidRPr="00CB704C">
        <w:rPr>
          <w:rFonts w:ascii="Courier New" w:hAnsi="Courier New" w:cs="Courier New"/>
          <w:color w:val="0000FF"/>
          <w:highlight w:val="white"/>
          <w:rPrChange w:id="1673" w:author="Author">
            <w:rPr>
              <w:rFonts w:ascii="Courier New" w:hAnsi="Courier New"/>
              <w:color w:val="000000"/>
            </w:rPr>
          </w:rPrChange>
        </w:rPr>
        <w:t>"&gt;</w:t>
      </w:r>
    </w:p>
    <w:p w14:paraId="58BC71E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74" w:author="Author">
            <w:rPr>
              <w:rFonts w:ascii="Courier New" w:hAnsi="Courier New"/>
              <w:color w:val="000000"/>
            </w:rPr>
          </w:rPrChange>
        </w:rPr>
      </w:pPr>
      <w:r w:rsidRPr="00CB704C">
        <w:rPr>
          <w:rFonts w:ascii="Courier New" w:hAnsi="Courier New" w:cs="Courier New"/>
          <w:color w:val="000000"/>
          <w:kern w:val="0"/>
          <w:highlight w:val="white"/>
          <w:rPrChange w:id="1675" w:author="Author">
            <w:rPr>
              <w:rFonts w:ascii="Courier New" w:hAnsi="Courier New"/>
              <w:color w:val="000000"/>
            </w:rPr>
          </w:rPrChange>
        </w:rPr>
        <w:tab/>
      </w:r>
      <w:r w:rsidRPr="00CB704C">
        <w:rPr>
          <w:rFonts w:ascii="Courier New" w:hAnsi="Courier New" w:cs="Courier New"/>
          <w:color w:val="000000"/>
          <w:kern w:val="0"/>
          <w:highlight w:val="white"/>
          <w:rPrChange w:id="1676" w:author="Author">
            <w:rPr>
              <w:rFonts w:ascii="Courier New" w:hAnsi="Courier New"/>
              <w:color w:val="000000"/>
            </w:rPr>
          </w:rPrChange>
        </w:rPr>
        <w:tab/>
      </w:r>
      <w:r w:rsidRPr="00CB704C">
        <w:rPr>
          <w:rFonts w:ascii="Courier New" w:hAnsi="Courier New" w:cs="Courier New"/>
          <w:color w:val="0000FF"/>
          <w:kern w:val="0"/>
          <w:highlight w:val="white"/>
          <w:rPrChange w:id="1677"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678"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679" w:author="Author">
            <w:rPr>
              <w:rFonts w:ascii="Courier New" w:hAnsi="Courier New"/>
              <w:color w:val="000000"/>
            </w:rPr>
          </w:rPrChange>
        </w:rPr>
        <w:t>&gt;</w:t>
      </w:r>
    </w:p>
    <w:p w14:paraId="506A2BBE" w14:textId="75D6392E"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680" w:author="Author">
            <w:rPr>
              <w:rFonts w:ascii="Courier New" w:hAnsi="Courier New"/>
              <w:color w:val="000000"/>
            </w:rPr>
          </w:rPrChange>
        </w:rPr>
      </w:pPr>
      <w:r w:rsidRPr="00CB704C">
        <w:rPr>
          <w:rFonts w:ascii="Courier New" w:hAnsi="Courier New" w:cs="Courier New"/>
          <w:color w:val="000000"/>
          <w:kern w:val="0"/>
          <w:highlight w:val="white"/>
          <w:rPrChange w:id="1681" w:author="Author">
            <w:rPr>
              <w:rFonts w:ascii="Courier New" w:hAnsi="Courier New"/>
              <w:color w:val="000000"/>
            </w:rPr>
          </w:rPrChange>
        </w:rPr>
        <w:tab/>
      </w:r>
      <w:r w:rsidRPr="00CB704C">
        <w:rPr>
          <w:rFonts w:ascii="Courier New" w:hAnsi="Courier New" w:cs="Courier New"/>
          <w:color w:val="000000"/>
          <w:kern w:val="0"/>
          <w:highlight w:val="white"/>
          <w:rPrChange w:id="1682" w:author="Author">
            <w:rPr>
              <w:rFonts w:ascii="Courier New" w:hAnsi="Courier New"/>
              <w:color w:val="000000"/>
            </w:rPr>
          </w:rPrChange>
        </w:rPr>
        <w:tab/>
      </w:r>
      <w:r w:rsidRPr="00CB704C">
        <w:rPr>
          <w:rFonts w:ascii="Courier New" w:hAnsi="Courier New" w:cs="Courier New"/>
          <w:color w:val="000000"/>
          <w:kern w:val="0"/>
          <w:highlight w:val="white"/>
          <w:rPrChange w:id="1683" w:author="Author">
            <w:rPr>
              <w:rFonts w:ascii="Courier New" w:hAnsi="Courier New"/>
              <w:color w:val="000000"/>
            </w:rPr>
          </w:rPrChange>
        </w:rPr>
        <w:tab/>
      </w:r>
      <w:r w:rsidRPr="00CB704C">
        <w:rPr>
          <w:rFonts w:ascii="Courier New" w:hAnsi="Courier New" w:cs="Courier New"/>
          <w:color w:val="0000FF"/>
          <w:kern w:val="0"/>
          <w:highlight w:val="white"/>
          <w:rPrChange w:id="1684"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685" w:author="Author">
            <w:rPr>
              <w:rFonts w:ascii="Courier New" w:hAnsi="Courier New"/>
              <w:color w:val="000000"/>
            </w:rPr>
          </w:rPrChange>
        </w:rPr>
        <w:t>xsd:documentation</w:t>
      </w:r>
      <w:proofErr w:type="spellEnd"/>
      <w:r w:rsidRPr="00CB704C">
        <w:rPr>
          <w:rFonts w:ascii="Courier New" w:hAnsi="Courier New" w:cs="Courier New"/>
          <w:color w:val="0000FF"/>
          <w:highlight w:val="white"/>
          <w:rPrChange w:id="1686" w:author="Author">
            <w:rPr>
              <w:rFonts w:ascii="Courier New" w:hAnsi="Courier New"/>
              <w:color w:val="000000"/>
            </w:rPr>
          </w:rPrChange>
        </w:rPr>
        <w:t>&gt;</w:t>
      </w:r>
      <w:r w:rsidRPr="00CB704C">
        <w:rPr>
          <w:rFonts w:ascii="Courier New" w:hAnsi="Courier New" w:cs="Courier New"/>
          <w:color w:val="000000"/>
          <w:kern w:val="0"/>
          <w:highlight w:val="white"/>
          <w:rPrChange w:id="1687" w:author="Author">
            <w:rPr>
              <w:rFonts w:ascii="Courier New" w:hAnsi="Courier New"/>
              <w:color w:val="000000"/>
            </w:rPr>
          </w:rPrChange>
        </w:rPr>
        <w:t xml:space="preserve">Where the text is not </w:t>
      </w:r>
      <w:del w:id="1688" w:author="Author">
        <w:r w:rsidR="00BC2526" w:rsidRPr="00E060B3">
          <w:rPr>
            <w:rFonts w:ascii="Courier New" w:hAnsi="Courier New" w:cs="Courier New"/>
            <w:color w:val="000000"/>
            <w:szCs w:val="17"/>
          </w:rPr>
          <w:delText>available</w:delText>
        </w:r>
        <w:r w:rsidR="00290C72" w:rsidRPr="00E060B3">
          <w:rPr>
            <w:rFonts w:ascii="Courier New" w:hAnsi="Courier New" w:cs="Courier New"/>
            <w:color w:val="000000"/>
            <w:szCs w:val="17"/>
          </w:rPr>
          <w:delText xml:space="preserve">, the </w:delText>
        </w:r>
      </w:del>
      <w:ins w:id="1689" w:author="Author">
        <w:r w:rsidRPr="00CB704C">
          <w:rPr>
            <w:rFonts w:ascii="Courier New" w:hAnsi="Courier New" w:cs="Courier New"/>
            <w:color w:val="000000"/>
            <w:szCs w:val="17"/>
            <w:highlight w:val="white"/>
            <w:rPrChange w:id="1690" w:author="Author">
              <w:rPr>
                <w:rFonts w:ascii="Consolas" w:hAnsi="Consolas" w:cs="Consolas"/>
                <w:color w:val="000000"/>
                <w:szCs w:val="17"/>
                <w:highlight w:val="white"/>
              </w:rPr>
            </w:rPrChange>
          </w:rPr>
          <w:t xml:space="preserve">searchable, this </w:t>
        </w:r>
      </w:ins>
      <w:r w:rsidRPr="00CB704C">
        <w:rPr>
          <w:rFonts w:ascii="Courier New" w:hAnsi="Courier New" w:cs="Courier New"/>
          <w:color w:val="000000"/>
          <w:highlight w:val="white"/>
          <w:rPrChange w:id="1691" w:author="Author">
            <w:rPr>
              <w:rFonts w:ascii="Courier New" w:hAnsi="Courier New"/>
              <w:color w:val="000000"/>
            </w:rPr>
          </w:rPrChange>
        </w:rPr>
        <w:t xml:space="preserve">indicator is </w:t>
      </w:r>
      <w:del w:id="1692" w:author="Author">
        <w:r w:rsidR="00BD5394" w:rsidRPr="00E060B3">
          <w:rPr>
            <w:rFonts w:ascii="Courier New" w:hAnsi="Courier New" w:cs="Courier New"/>
            <w:color w:val="000000"/>
            <w:szCs w:val="17"/>
          </w:rPr>
          <w:delText>the code</w:delText>
        </w:r>
      </w:del>
      <w:ins w:id="1693" w:author="Author">
        <w:r w:rsidRPr="00CB704C">
          <w:rPr>
            <w:rFonts w:ascii="Courier New" w:hAnsi="Courier New" w:cs="Courier New"/>
            <w:color w:val="000000"/>
            <w:szCs w:val="17"/>
            <w:highlight w:val="white"/>
            <w:rPrChange w:id="1694" w:author="Author">
              <w:rPr>
                <w:rFonts w:ascii="Consolas" w:hAnsi="Consolas" w:cs="Consolas"/>
                <w:color w:val="000000"/>
                <w:szCs w:val="17"/>
                <w:highlight w:val="white"/>
              </w:rPr>
            </w:rPrChange>
          </w:rPr>
          <w:t>set to</w:t>
        </w:r>
      </w:ins>
      <w:r w:rsidRPr="00CB704C">
        <w:rPr>
          <w:rFonts w:ascii="Courier New" w:hAnsi="Courier New" w:cs="Courier New"/>
          <w:color w:val="000000"/>
          <w:highlight w:val="white"/>
          <w:rPrChange w:id="1695" w:author="Author">
            <w:rPr>
              <w:rFonts w:ascii="Courier New" w:hAnsi="Courier New"/>
              <w:color w:val="000000"/>
            </w:rPr>
          </w:rPrChange>
        </w:rPr>
        <w:t xml:space="preserve"> N</w:t>
      </w:r>
      <w:del w:id="1696" w:author="Author">
        <w:r w:rsidR="00290C72" w:rsidRPr="00E060B3">
          <w:rPr>
            <w:rFonts w:ascii="Courier New" w:hAnsi="Courier New" w:cs="Courier New"/>
            <w:color w:val="000000"/>
            <w:szCs w:val="17"/>
          </w:rPr>
          <w:delText xml:space="preserve"> if the information is not available or </w:delText>
        </w:r>
        <w:r w:rsidR="00BD5394" w:rsidRPr="00E060B3">
          <w:rPr>
            <w:rFonts w:ascii="Courier New" w:hAnsi="Courier New" w:cs="Courier New"/>
            <w:color w:val="000000"/>
            <w:szCs w:val="17"/>
          </w:rPr>
          <w:delText xml:space="preserve">the code </w:delText>
        </w:r>
        <w:r w:rsidR="00290C72" w:rsidRPr="00E060B3">
          <w:rPr>
            <w:rFonts w:ascii="Courier New" w:hAnsi="Courier New" w:cs="Courier New"/>
            <w:color w:val="000000"/>
            <w:szCs w:val="17"/>
          </w:rPr>
          <w:delText>U if it is unknown whether this information is available</w:delText>
        </w:r>
      </w:del>
      <w:r w:rsidRPr="00CB704C">
        <w:rPr>
          <w:rFonts w:ascii="Courier New" w:hAnsi="Courier New" w:cs="Courier New"/>
          <w:color w:val="0000FF"/>
          <w:highlight w:val="white"/>
          <w:rPrChange w:id="1697" w:author="Author">
            <w:rPr>
              <w:rFonts w:ascii="Courier New" w:hAnsi="Courier New"/>
              <w:color w:val="000000"/>
            </w:rPr>
          </w:rPrChange>
        </w:rPr>
        <w:t>&lt;/</w:t>
      </w:r>
      <w:proofErr w:type="spellStart"/>
      <w:r w:rsidRPr="00CB704C">
        <w:rPr>
          <w:rFonts w:ascii="Courier New" w:hAnsi="Courier New" w:cs="Courier New"/>
          <w:color w:val="800000"/>
          <w:highlight w:val="white"/>
          <w:rPrChange w:id="1698" w:author="Author">
            <w:rPr>
              <w:rFonts w:ascii="Courier New" w:hAnsi="Courier New"/>
              <w:color w:val="000000"/>
            </w:rPr>
          </w:rPrChange>
        </w:rPr>
        <w:t>xsd:documentation</w:t>
      </w:r>
      <w:proofErr w:type="spellEnd"/>
      <w:r w:rsidRPr="00CB704C">
        <w:rPr>
          <w:rFonts w:ascii="Courier New" w:hAnsi="Courier New" w:cs="Courier New"/>
          <w:color w:val="0000FF"/>
          <w:highlight w:val="white"/>
          <w:rPrChange w:id="1699" w:author="Author">
            <w:rPr>
              <w:rFonts w:ascii="Courier New" w:hAnsi="Courier New"/>
              <w:color w:val="000000"/>
            </w:rPr>
          </w:rPrChange>
        </w:rPr>
        <w:t>&gt;</w:t>
      </w:r>
    </w:p>
    <w:p w14:paraId="141CF1C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700" w:author="Author">
            <w:rPr>
              <w:rFonts w:ascii="Courier New" w:hAnsi="Courier New"/>
              <w:color w:val="000000"/>
            </w:rPr>
          </w:rPrChange>
        </w:rPr>
      </w:pPr>
      <w:r w:rsidRPr="00CB704C">
        <w:rPr>
          <w:rFonts w:ascii="Courier New" w:hAnsi="Courier New" w:cs="Courier New"/>
          <w:color w:val="000000"/>
          <w:kern w:val="0"/>
          <w:highlight w:val="white"/>
          <w:rPrChange w:id="1701" w:author="Author">
            <w:rPr>
              <w:rFonts w:ascii="Courier New" w:hAnsi="Courier New"/>
              <w:color w:val="000000"/>
            </w:rPr>
          </w:rPrChange>
        </w:rPr>
        <w:tab/>
      </w:r>
      <w:r w:rsidRPr="00CB704C">
        <w:rPr>
          <w:rFonts w:ascii="Courier New" w:hAnsi="Courier New" w:cs="Courier New"/>
          <w:color w:val="000000"/>
          <w:kern w:val="0"/>
          <w:highlight w:val="white"/>
          <w:rPrChange w:id="1702" w:author="Author">
            <w:rPr>
              <w:rFonts w:ascii="Courier New" w:hAnsi="Courier New"/>
              <w:color w:val="000000"/>
            </w:rPr>
          </w:rPrChange>
        </w:rPr>
        <w:tab/>
      </w:r>
      <w:r w:rsidRPr="00CB704C">
        <w:rPr>
          <w:rFonts w:ascii="Courier New" w:hAnsi="Courier New" w:cs="Courier New"/>
          <w:color w:val="0000FF"/>
          <w:kern w:val="0"/>
          <w:highlight w:val="white"/>
          <w:rPrChange w:id="1703" w:author="Author">
            <w:rPr>
              <w:rFonts w:ascii="Courier New" w:hAnsi="Courier New"/>
              <w:color w:val="000000"/>
            </w:rPr>
          </w:rPrChange>
        </w:rPr>
        <w:t>&lt;/</w:t>
      </w:r>
      <w:proofErr w:type="spellStart"/>
      <w:r w:rsidRPr="00CB704C">
        <w:rPr>
          <w:rFonts w:ascii="Courier New" w:hAnsi="Courier New" w:cs="Courier New"/>
          <w:color w:val="800000"/>
          <w:highlight w:val="white"/>
          <w:rPrChange w:id="1704"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705" w:author="Author">
            <w:rPr>
              <w:rFonts w:ascii="Courier New" w:hAnsi="Courier New"/>
              <w:color w:val="000000"/>
            </w:rPr>
          </w:rPrChange>
        </w:rPr>
        <w:t>&gt;</w:t>
      </w:r>
    </w:p>
    <w:p w14:paraId="35749D1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706" w:author="Author">
            <w:rPr>
              <w:rFonts w:ascii="Courier New" w:hAnsi="Courier New"/>
              <w:color w:val="000000"/>
            </w:rPr>
          </w:rPrChange>
        </w:rPr>
      </w:pPr>
      <w:r w:rsidRPr="00CB704C">
        <w:rPr>
          <w:rFonts w:ascii="Courier New" w:hAnsi="Courier New" w:cs="Courier New"/>
          <w:color w:val="000000"/>
          <w:kern w:val="0"/>
          <w:highlight w:val="white"/>
          <w:rPrChange w:id="1707" w:author="Author">
            <w:rPr>
              <w:rFonts w:ascii="Courier New" w:hAnsi="Courier New"/>
              <w:color w:val="000000"/>
            </w:rPr>
          </w:rPrChange>
        </w:rPr>
        <w:tab/>
      </w:r>
      <w:r w:rsidRPr="00CB704C">
        <w:rPr>
          <w:rFonts w:ascii="Courier New" w:hAnsi="Courier New" w:cs="Courier New"/>
          <w:color w:val="0000FF"/>
          <w:kern w:val="0"/>
          <w:highlight w:val="white"/>
          <w:rPrChange w:id="1708" w:author="Author">
            <w:rPr>
              <w:rFonts w:ascii="Courier New" w:hAnsi="Courier New"/>
              <w:color w:val="000000"/>
            </w:rPr>
          </w:rPrChange>
        </w:rPr>
        <w:t>&lt;/</w:t>
      </w:r>
      <w:proofErr w:type="spellStart"/>
      <w:r w:rsidRPr="00CB704C">
        <w:rPr>
          <w:rFonts w:ascii="Courier New" w:hAnsi="Courier New" w:cs="Courier New"/>
          <w:color w:val="800000"/>
          <w:highlight w:val="white"/>
          <w:rPrChange w:id="1709" w:author="Author">
            <w:rPr>
              <w:rFonts w:ascii="Courier New" w:hAnsi="Courier New"/>
              <w:color w:val="000000"/>
            </w:rPr>
          </w:rPrChange>
        </w:rPr>
        <w:t>xsd:element</w:t>
      </w:r>
      <w:proofErr w:type="spellEnd"/>
      <w:r w:rsidRPr="00CB704C">
        <w:rPr>
          <w:rFonts w:ascii="Courier New" w:hAnsi="Courier New" w:cs="Courier New"/>
          <w:color w:val="0000FF"/>
          <w:highlight w:val="white"/>
          <w:rPrChange w:id="1710" w:author="Author">
            <w:rPr>
              <w:rFonts w:ascii="Courier New" w:hAnsi="Courier New"/>
              <w:color w:val="000000"/>
            </w:rPr>
          </w:rPrChange>
        </w:rPr>
        <w:t>&gt;</w:t>
      </w:r>
    </w:p>
    <w:p w14:paraId="55BB328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711" w:author="Author">
            <w:rPr>
              <w:rFonts w:ascii="Courier New" w:hAnsi="Courier New"/>
              <w:color w:val="000000"/>
            </w:rPr>
          </w:rPrChange>
        </w:rPr>
      </w:pPr>
      <w:r w:rsidRPr="00CB704C">
        <w:rPr>
          <w:rFonts w:ascii="Courier New" w:hAnsi="Courier New" w:cs="Courier New"/>
          <w:color w:val="000000"/>
          <w:kern w:val="0"/>
          <w:highlight w:val="white"/>
          <w:rPrChange w:id="1712" w:author="Author">
            <w:rPr>
              <w:rFonts w:ascii="Courier New" w:hAnsi="Courier New"/>
              <w:color w:val="000000"/>
            </w:rPr>
          </w:rPrChange>
        </w:rPr>
        <w:tab/>
      </w:r>
      <w:r w:rsidRPr="00CB704C">
        <w:rPr>
          <w:rFonts w:ascii="Courier New" w:hAnsi="Courier New" w:cs="Courier New"/>
          <w:color w:val="0000FF"/>
          <w:kern w:val="0"/>
          <w:highlight w:val="white"/>
          <w:rPrChange w:id="1713"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714" w:author="Author">
            <w:rPr>
              <w:rFonts w:ascii="Courier New" w:hAnsi="Courier New"/>
              <w:color w:val="000000"/>
            </w:rPr>
          </w:rPrChange>
        </w:rPr>
        <w:t>xsd:element</w:t>
      </w:r>
      <w:proofErr w:type="spellEnd"/>
      <w:r w:rsidRPr="00CB704C">
        <w:rPr>
          <w:rFonts w:ascii="Courier New" w:hAnsi="Courier New" w:cs="Courier New"/>
          <w:color w:val="FF0000"/>
          <w:highlight w:val="white"/>
          <w:rPrChange w:id="1715" w:author="Author">
            <w:rPr>
              <w:rFonts w:ascii="Courier New" w:hAnsi="Courier New"/>
              <w:color w:val="000000"/>
            </w:rPr>
          </w:rPrChange>
        </w:rPr>
        <w:t xml:space="preserve"> name</w:t>
      </w:r>
      <w:r w:rsidRPr="00CB704C">
        <w:rPr>
          <w:rFonts w:ascii="Courier New" w:hAnsi="Courier New" w:cs="Courier New"/>
          <w:color w:val="0000FF"/>
          <w:highlight w:val="white"/>
          <w:rPrChange w:id="1716" w:author="Author">
            <w:rPr>
              <w:rFonts w:ascii="Courier New" w:hAnsi="Courier New"/>
              <w:color w:val="000000"/>
            </w:rPr>
          </w:rPrChange>
        </w:rPr>
        <w:t>="</w:t>
      </w:r>
      <w:proofErr w:type="spellStart"/>
      <w:r w:rsidRPr="00CB704C">
        <w:rPr>
          <w:rFonts w:ascii="Courier New" w:hAnsi="Courier New" w:cs="Courier New"/>
          <w:color w:val="000000"/>
          <w:highlight w:val="white"/>
          <w:rPrChange w:id="1717" w:author="Author">
            <w:rPr>
              <w:rFonts w:ascii="Courier New" w:hAnsi="Courier New"/>
              <w:color w:val="000000"/>
            </w:rPr>
          </w:rPrChange>
        </w:rPr>
        <w:t>SearchableLanguageCode</w:t>
      </w:r>
      <w:proofErr w:type="spellEnd"/>
      <w:r w:rsidRPr="00CB704C">
        <w:rPr>
          <w:rFonts w:ascii="Courier New" w:hAnsi="Courier New" w:cs="Courier New"/>
          <w:color w:val="0000FF"/>
          <w:highlight w:val="white"/>
          <w:rPrChange w:id="1718" w:author="Author">
            <w:rPr>
              <w:rFonts w:ascii="Courier New" w:hAnsi="Courier New"/>
              <w:color w:val="000000"/>
            </w:rPr>
          </w:rPrChange>
        </w:rPr>
        <w:t>"</w:t>
      </w:r>
      <w:r w:rsidRPr="00CB704C">
        <w:rPr>
          <w:rFonts w:ascii="Courier New" w:hAnsi="Courier New" w:cs="Courier New"/>
          <w:color w:val="FF0000"/>
          <w:kern w:val="0"/>
          <w:highlight w:val="white"/>
          <w:rPrChange w:id="1719" w:author="Author">
            <w:rPr>
              <w:rFonts w:ascii="Courier New" w:hAnsi="Courier New"/>
              <w:color w:val="000000"/>
            </w:rPr>
          </w:rPrChange>
        </w:rPr>
        <w:t xml:space="preserve"> type</w:t>
      </w:r>
      <w:r w:rsidRPr="00CB704C">
        <w:rPr>
          <w:rFonts w:ascii="Courier New" w:hAnsi="Courier New" w:cs="Courier New"/>
          <w:color w:val="0000FF"/>
          <w:highlight w:val="white"/>
          <w:rPrChange w:id="1720" w:author="Author">
            <w:rPr>
              <w:rFonts w:ascii="Courier New" w:hAnsi="Courier New"/>
              <w:color w:val="000000"/>
            </w:rPr>
          </w:rPrChange>
        </w:rPr>
        <w:t>="</w:t>
      </w:r>
      <w:proofErr w:type="spellStart"/>
      <w:r w:rsidRPr="00CB704C">
        <w:rPr>
          <w:rFonts w:ascii="Courier New" w:hAnsi="Courier New" w:cs="Courier New"/>
          <w:color w:val="000000"/>
          <w:highlight w:val="white"/>
          <w:rPrChange w:id="1721" w:author="Author">
            <w:rPr>
              <w:rFonts w:ascii="Courier New" w:hAnsi="Courier New"/>
              <w:color w:val="000000"/>
            </w:rPr>
          </w:rPrChange>
        </w:rPr>
        <w:t>com:ISOLanguageCodeType</w:t>
      </w:r>
      <w:proofErr w:type="spellEnd"/>
      <w:r w:rsidRPr="00CB704C">
        <w:rPr>
          <w:rFonts w:ascii="Courier New" w:hAnsi="Courier New" w:cs="Courier New"/>
          <w:color w:val="0000FF"/>
          <w:highlight w:val="white"/>
          <w:rPrChange w:id="1722" w:author="Author">
            <w:rPr>
              <w:rFonts w:ascii="Courier New" w:hAnsi="Courier New"/>
              <w:color w:val="000000"/>
            </w:rPr>
          </w:rPrChange>
        </w:rPr>
        <w:t>"&gt;</w:t>
      </w:r>
    </w:p>
    <w:p w14:paraId="098D4CB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723" w:author="Author">
            <w:rPr>
              <w:rFonts w:ascii="Courier New" w:hAnsi="Courier New"/>
              <w:color w:val="000000"/>
            </w:rPr>
          </w:rPrChange>
        </w:rPr>
      </w:pPr>
      <w:r w:rsidRPr="00CB704C">
        <w:rPr>
          <w:rFonts w:ascii="Courier New" w:hAnsi="Courier New" w:cs="Courier New"/>
          <w:color w:val="000000"/>
          <w:kern w:val="0"/>
          <w:highlight w:val="white"/>
          <w:rPrChange w:id="1724" w:author="Author">
            <w:rPr>
              <w:rFonts w:ascii="Courier New" w:hAnsi="Courier New"/>
              <w:color w:val="000000"/>
            </w:rPr>
          </w:rPrChange>
        </w:rPr>
        <w:tab/>
      </w:r>
      <w:r w:rsidRPr="00CB704C">
        <w:rPr>
          <w:rFonts w:ascii="Courier New" w:hAnsi="Courier New" w:cs="Courier New"/>
          <w:color w:val="000000"/>
          <w:kern w:val="0"/>
          <w:highlight w:val="white"/>
          <w:rPrChange w:id="1725" w:author="Author">
            <w:rPr>
              <w:rFonts w:ascii="Courier New" w:hAnsi="Courier New"/>
              <w:color w:val="000000"/>
            </w:rPr>
          </w:rPrChange>
        </w:rPr>
        <w:tab/>
      </w:r>
      <w:r w:rsidRPr="00CB704C">
        <w:rPr>
          <w:rFonts w:ascii="Courier New" w:hAnsi="Courier New" w:cs="Courier New"/>
          <w:color w:val="0000FF"/>
          <w:kern w:val="0"/>
          <w:highlight w:val="white"/>
          <w:rPrChange w:id="1726"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727"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728" w:author="Author">
            <w:rPr>
              <w:rFonts w:ascii="Courier New" w:hAnsi="Courier New"/>
              <w:color w:val="000000"/>
            </w:rPr>
          </w:rPrChange>
        </w:rPr>
        <w:t>&gt;</w:t>
      </w:r>
    </w:p>
    <w:p w14:paraId="0CC4D7C2" w14:textId="7EDBF405"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yellow"/>
          <w:rPrChange w:id="1729" w:author="Author">
            <w:rPr>
              <w:rFonts w:ascii="Courier New" w:hAnsi="Courier New"/>
              <w:color w:val="000000"/>
            </w:rPr>
          </w:rPrChange>
        </w:rPr>
      </w:pPr>
      <w:r w:rsidRPr="00CB704C">
        <w:rPr>
          <w:rFonts w:ascii="Courier New" w:hAnsi="Courier New" w:cs="Courier New"/>
          <w:color w:val="000000"/>
          <w:kern w:val="0"/>
          <w:rPrChange w:id="1730" w:author="Author">
            <w:rPr>
              <w:rFonts w:ascii="Courier New" w:hAnsi="Courier New"/>
              <w:color w:val="000000"/>
            </w:rPr>
          </w:rPrChange>
        </w:rPr>
        <w:tab/>
      </w:r>
      <w:r w:rsidRPr="00CB704C">
        <w:rPr>
          <w:rFonts w:ascii="Courier New" w:hAnsi="Courier New" w:cs="Courier New"/>
          <w:color w:val="000000"/>
          <w:kern w:val="0"/>
          <w:rPrChange w:id="1731" w:author="Author">
            <w:rPr>
              <w:rFonts w:ascii="Courier New" w:hAnsi="Courier New"/>
              <w:color w:val="000000"/>
            </w:rPr>
          </w:rPrChange>
        </w:rPr>
        <w:tab/>
      </w:r>
      <w:r w:rsidRPr="00CB704C">
        <w:rPr>
          <w:rFonts w:ascii="Courier New" w:hAnsi="Courier New" w:cs="Courier New"/>
          <w:color w:val="000000"/>
          <w:kern w:val="0"/>
          <w:rPrChange w:id="1732" w:author="Author">
            <w:rPr>
              <w:rFonts w:ascii="Courier New" w:hAnsi="Courier New"/>
              <w:color w:val="000000"/>
            </w:rPr>
          </w:rPrChange>
        </w:rPr>
        <w:tab/>
      </w:r>
      <w:r w:rsidRPr="00CB704C">
        <w:rPr>
          <w:rFonts w:ascii="Courier New" w:hAnsi="Courier New" w:cs="Courier New"/>
          <w:color w:val="0000FF"/>
          <w:kern w:val="0"/>
          <w:rPrChange w:id="1733" w:author="Author">
            <w:rPr>
              <w:rFonts w:ascii="Courier New" w:hAnsi="Courier New"/>
              <w:color w:val="000000"/>
            </w:rPr>
          </w:rPrChange>
        </w:rPr>
        <w:t>&lt;</w:t>
      </w:r>
      <w:proofErr w:type="spellStart"/>
      <w:r w:rsidRPr="00CB704C">
        <w:rPr>
          <w:rFonts w:ascii="Courier New" w:hAnsi="Courier New" w:cs="Courier New"/>
          <w:color w:val="800000"/>
          <w:kern w:val="0"/>
          <w:rPrChange w:id="1734" w:author="Author">
            <w:rPr>
              <w:rFonts w:ascii="Courier New" w:hAnsi="Courier New"/>
              <w:color w:val="000000"/>
            </w:rPr>
          </w:rPrChange>
        </w:rPr>
        <w:t>xsd:documentation</w:t>
      </w:r>
      <w:proofErr w:type="spellEnd"/>
      <w:r w:rsidRPr="00CB704C">
        <w:rPr>
          <w:rFonts w:ascii="Courier New" w:hAnsi="Courier New" w:cs="Courier New"/>
          <w:color w:val="0000FF"/>
          <w:rPrChange w:id="1735" w:author="Author">
            <w:rPr>
              <w:rFonts w:ascii="Courier New" w:hAnsi="Courier New"/>
              <w:color w:val="000000"/>
            </w:rPr>
          </w:rPrChange>
        </w:rPr>
        <w:t>&gt;</w:t>
      </w:r>
      <w:del w:id="1736" w:author="Author">
        <w:r w:rsidR="00A53D0F" w:rsidRPr="00E060B3" w:rsidDel="00A53D0F">
          <w:rPr>
            <w:rFonts w:ascii="Courier New" w:hAnsi="Courier New" w:cs="Courier New"/>
            <w:color w:val="000000"/>
            <w:szCs w:val="17"/>
          </w:rPr>
          <w:delText xml:space="preserve"> </w:delText>
        </w:r>
        <w:r w:rsidR="00A53D0F" w:rsidRPr="00E060B3">
          <w:rPr>
            <w:rFonts w:ascii="Courier New" w:hAnsi="Courier New" w:cs="Courier New"/>
            <w:color w:val="000000"/>
            <w:szCs w:val="17"/>
          </w:rPr>
          <w:delText>A two</w:delText>
        </w:r>
      </w:del>
      <w:ins w:id="1737" w:author="Author">
        <w:r w:rsidRPr="00CB704C">
          <w:rPr>
            <w:rFonts w:ascii="Courier New" w:hAnsi="Courier New" w:cs="Courier New"/>
            <w:color w:val="000000"/>
            <w:szCs w:val="17"/>
            <w:rPrChange w:id="1738" w:author="Author">
              <w:rPr>
                <w:rFonts w:ascii="Consolas" w:hAnsi="Consolas" w:cs="Consolas"/>
                <w:color w:val="000000"/>
                <w:szCs w:val="17"/>
                <w:highlight w:val="white"/>
              </w:rPr>
            </w:rPrChange>
          </w:rPr>
          <w:t>2</w:t>
        </w:r>
      </w:ins>
      <w:r w:rsidRPr="00CB704C">
        <w:rPr>
          <w:rFonts w:ascii="Courier New" w:hAnsi="Courier New" w:cs="Courier New"/>
          <w:color w:val="000000"/>
          <w:kern w:val="0"/>
          <w:rPrChange w:id="1739" w:author="Author">
            <w:rPr>
              <w:rFonts w:ascii="Courier New" w:hAnsi="Courier New"/>
              <w:color w:val="000000"/>
            </w:rPr>
          </w:rPrChange>
        </w:rPr>
        <w:t xml:space="preserve">-letter </w:t>
      </w:r>
      <w:del w:id="1740" w:author="Author">
        <w:r w:rsidR="00A53D0F" w:rsidRPr="00E060B3">
          <w:rPr>
            <w:rFonts w:ascii="Courier New" w:hAnsi="Courier New" w:cs="Courier New"/>
            <w:color w:val="000000"/>
            <w:szCs w:val="17"/>
          </w:rPr>
          <w:delText xml:space="preserve">language </w:delText>
        </w:r>
      </w:del>
      <w:r w:rsidRPr="00E060B3">
        <w:rPr>
          <w:rFonts w:ascii="Courier New" w:hAnsi="Courier New" w:cs="Courier New"/>
          <w:color w:val="000000"/>
        </w:rPr>
        <w:t xml:space="preserve">code </w:t>
      </w:r>
      <w:del w:id="1741" w:author="Author">
        <w:r w:rsidR="00A53D0F" w:rsidRPr="00E060B3">
          <w:rPr>
            <w:rFonts w:ascii="Courier New" w:hAnsi="Courier New" w:cs="Courier New"/>
            <w:color w:val="000000"/>
            <w:szCs w:val="17"/>
          </w:rPr>
          <w:delText>indicates, for searchable text,</w:delText>
        </w:r>
      </w:del>
      <w:ins w:id="1742" w:author="Author">
        <w:r w:rsidRPr="00CB704C">
          <w:rPr>
            <w:rFonts w:ascii="Courier New" w:hAnsi="Courier New" w:cs="Courier New"/>
            <w:color w:val="000000"/>
            <w:szCs w:val="17"/>
            <w:rPrChange w:id="1743" w:author="Author">
              <w:rPr>
                <w:rFonts w:ascii="Consolas" w:hAnsi="Consolas" w:cs="Consolas"/>
                <w:color w:val="000000"/>
                <w:szCs w:val="17"/>
                <w:highlight w:val="white"/>
              </w:rPr>
            </w:rPrChange>
          </w:rPr>
          <w:t>indicating</w:t>
        </w:r>
      </w:ins>
      <w:r w:rsidRPr="00E060B3">
        <w:rPr>
          <w:rFonts w:ascii="Courier New" w:hAnsi="Courier New" w:cs="Courier New"/>
          <w:color w:val="000000"/>
        </w:rPr>
        <w:t xml:space="preserve"> the language </w:t>
      </w:r>
      <w:del w:id="1744" w:author="Author">
        <w:r w:rsidR="00A53D0F" w:rsidRPr="00E060B3">
          <w:rPr>
            <w:rFonts w:ascii="Courier New" w:hAnsi="Courier New" w:cs="Courier New"/>
            <w:color w:val="000000"/>
            <w:szCs w:val="17"/>
          </w:rPr>
          <w:delText xml:space="preserve">made available by </w:delText>
        </w:r>
      </w:del>
      <w:r w:rsidRPr="00E060B3">
        <w:rPr>
          <w:rFonts w:ascii="Courier New" w:hAnsi="Courier New" w:cs="Courier New"/>
          <w:color w:val="000000"/>
        </w:rPr>
        <w:t xml:space="preserve">the </w:t>
      </w:r>
      <w:ins w:id="1745" w:author="Author">
        <w:r w:rsidRPr="00CB704C">
          <w:rPr>
            <w:rFonts w:ascii="Courier New" w:hAnsi="Courier New" w:cs="Courier New"/>
            <w:color w:val="000000"/>
            <w:szCs w:val="17"/>
            <w:rPrChange w:id="1746" w:author="Author">
              <w:rPr>
                <w:rFonts w:ascii="Consolas" w:hAnsi="Consolas" w:cs="Consolas"/>
                <w:color w:val="000000"/>
                <w:szCs w:val="17"/>
                <w:highlight w:val="white"/>
              </w:rPr>
            </w:rPrChange>
          </w:rPr>
          <w:t>text-searchable abstract,</w:t>
        </w:r>
      </w:ins>
      <w:r w:rsidRPr="00E060B3">
        <w:rPr>
          <w:rFonts w:ascii="Courier New" w:hAnsi="Courier New" w:cs="Courier New"/>
          <w:color w:val="000000"/>
        </w:rPr>
        <w:t xml:space="preserve"> claims </w:t>
      </w:r>
      <w:del w:id="1747" w:author="Author">
        <w:r w:rsidR="00290C72" w:rsidRPr="00E060B3">
          <w:rPr>
            <w:rFonts w:ascii="Courier New" w:hAnsi="Courier New" w:cs="Courier New"/>
            <w:color w:val="000000"/>
            <w:szCs w:val="17"/>
          </w:rPr>
          <w:delText>if a text-searchable claims</w:delText>
        </w:r>
      </w:del>
      <w:ins w:id="1748" w:author="Author">
        <w:r w:rsidRPr="00CB704C">
          <w:rPr>
            <w:rFonts w:ascii="Courier New" w:hAnsi="Courier New" w:cs="Courier New"/>
            <w:color w:val="000000"/>
            <w:szCs w:val="17"/>
            <w:rPrChange w:id="1749" w:author="Author">
              <w:rPr>
                <w:rFonts w:ascii="Consolas" w:hAnsi="Consolas" w:cs="Consolas"/>
                <w:color w:val="000000"/>
                <w:szCs w:val="17"/>
                <w:highlight w:val="white"/>
              </w:rPr>
            </w:rPrChange>
          </w:rPr>
          <w:t>or description</w:t>
        </w:r>
      </w:ins>
      <w:r w:rsidRPr="00E060B3">
        <w:rPr>
          <w:rFonts w:ascii="Courier New" w:hAnsi="Courier New" w:cs="Courier New"/>
          <w:color w:val="000000"/>
        </w:rPr>
        <w:t xml:space="preserve"> is available</w:t>
      </w:r>
      <w:del w:id="1750" w:author="Author">
        <w:r w:rsidR="00290C72" w:rsidRPr="00E060B3">
          <w:rPr>
            <w:rFonts w:ascii="Courier New" w:hAnsi="Courier New" w:cs="Courier New"/>
            <w:color w:val="000000"/>
            <w:szCs w:val="17"/>
          </w:rPr>
          <w:delText xml:space="preserve">, or otherwise the </w:delText>
        </w:r>
        <w:r w:rsidR="002C7429" w:rsidRPr="00E060B3">
          <w:rPr>
            <w:rFonts w:ascii="Courier New" w:hAnsi="Courier New" w:cs="Courier New"/>
            <w:color w:val="000000"/>
            <w:szCs w:val="17"/>
          </w:rPr>
          <w:delText>code values N</w:delText>
        </w:r>
        <w:r w:rsidR="00290C72" w:rsidRPr="00E060B3">
          <w:rPr>
            <w:rFonts w:ascii="Courier New" w:hAnsi="Courier New" w:cs="Courier New"/>
            <w:color w:val="000000"/>
            <w:szCs w:val="17"/>
          </w:rPr>
          <w:delText xml:space="preserve"> </w:delText>
        </w:r>
        <w:r w:rsidR="002C7429" w:rsidRPr="00E060B3">
          <w:rPr>
            <w:rFonts w:ascii="Courier New" w:hAnsi="Courier New" w:cs="Courier New"/>
            <w:color w:val="000000"/>
            <w:szCs w:val="17"/>
          </w:rPr>
          <w:delText xml:space="preserve">(not </w:delText>
        </w:r>
        <w:r w:rsidR="00BC2526" w:rsidRPr="00E060B3">
          <w:rPr>
            <w:rFonts w:ascii="Courier New" w:hAnsi="Courier New" w:cs="Courier New"/>
            <w:color w:val="000000"/>
            <w:szCs w:val="17"/>
          </w:rPr>
          <w:delText>available</w:delText>
        </w:r>
        <w:r w:rsidR="002C7429" w:rsidRPr="00E060B3">
          <w:rPr>
            <w:rFonts w:ascii="Courier New" w:hAnsi="Courier New" w:cs="Courier New"/>
            <w:color w:val="000000"/>
            <w:szCs w:val="17"/>
          </w:rPr>
          <w:delText xml:space="preserve">) </w:delText>
        </w:r>
        <w:r w:rsidR="00290C72" w:rsidRPr="00E060B3">
          <w:rPr>
            <w:rFonts w:ascii="Courier New" w:hAnsi="Courier New" w:cs="Courier New"/>
            <w:color w:val="000000"/>
            <w:szCs w:val="17"/>
          </w:rPr>
          <w:delText xml:space="preserve">or </w:delText>
        </w:r>
        <w:r w:rsidR="002C7429" w:rsidRPr="00E060B3">
          <w:rPr>
            <w:rFonts w:ascii="Courier New" w:hAnsi="Courier New" w:cs="Courier New"/>
            <w:color w:val="000000"/>
            <w:szCs w:val="17"/>
          </w:rPr>
          <w:delText>U (unknown)</w:delText>
        </w:r>
        <w:r w:rsidR="00290C72" w:rsidRPr="00E060B3">
          <w:rPr>
            <w:rFonts w:ascii="Courier New" w:hAnsi="Courier New" w:cs="Courier New"/>
            <w:color w:val="000000"/>
            <w:szCs w:val="17"/>
          </w:rPr>
          <w:delText xml:space="preserve"> </w:delText>
        </w:r>
      </w:del>
      <w:ins w:id="1751" w:author="Author">
        <w:r w:rsidRPr="00CB704C">
          <w:rPr>
            <w:rFonts w:ascii="Courier New" w:hAnsi="Courier New" w:cs="Courier New"/>
            <w:color w:val="000000"/>
            <w:szCs w:val="17"/>
            <w:rPrChange w:id="1752" w:author="Author">
              <w:rPr>
                <w:rFonts w:ascii="Consolas" w:hAnsi="Consolas" w:cs="Consolas"/>
                <w:color w:val="000000"/>
                <w:szCs w:val="17"/>
                <w:highlight w:val="white"/>
              </w:rPr>
            </w:rPrChange>
          </w:rPr>
          <w:t xml:space="preserve"> in</w:t>
        </w:r>
      </w:ins>
      <w:r w:rsidRPr="00CB704C">
        <w:rPr>
          <w:rFonts w:ascii="Courier New" w:hAnsi="Courier New" w:cs="Courier New"/>
          <w:color w:val="0000FF"/>
          <w:rPrChange w:id="1753" w:author="Author">
            <w:rPr>
              <w:rFonts w:ascii="Courier New" w:hAnsi="Courier New"/>
              <w:color w:val="000000"/>
            </w:rPr>
          </w:rPrChange>
        </w:rPr>
        <w:t>&lt;/</w:t>
      </w:r>
      <w:proofErr w:type="spellStart"/>
      <w:r w:rsidRPr="00CB704C">
        <w:rPr>
          <w:rFonts w:ascii="Courier New" w:hAnsi="Courier New" w:cs="Courier New"/>
          <w:color w:val="800000"/>
          <w:rPrChange w:id="1754" w:author="Author">
            <w:rPr>
              <w:rFonts w:ascii="Courier New" w:hAnsi="Courier New"/>
              <w:color w:val="000000"/>
            </w:rPr>
          </w:rPrChange>
        </w:rPr>
        <w:t>xsd:documentation</w:t>
      </w:r>
      <w:proofErr w:type="spellEnd"/>
      <w:r w:rsidRPr="00CB704C">
        <w:rPr>
          <w:rFonts w:ascii="Courier New" w:hAnsi="Courier New" w:cs="Courier New"/>
          <w:color w:val="0000FF"/>
          <w:rPrChange w:id="1755" w:author="Author">
            <w:rPr>
              <w:rFonts w:ascii="Courier New" w:hAnsi="Courier New"/>
              <w:color w:val="000000"/>
            </w:rPr>
          </w:rPrChange>
        </w:rPr>
        <w:t>&gt;</w:t>
      </w:r>
    </w:p>
    <w:p w14:paraId="7695E7B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756" w:author="Author">
            <w:rPr>
              <w:rFonts w:ascii="Courier New" w:hAnsi="Courier New"/>
              <w:color w:val="000000"/>
            </w:rPr>
          </w:rPrChange>
        </w:rPr>
      </w:pPr>
      <w:r w:rsidRPr="00CB704C">
        <w:rPr>
          <w:rFonts w:ascii="Courier New" w:hAnsi="Courier New" w:cs="Courier New"/>
          <w:color w:val="000000"/>
          <w:kern w:val="0"/>
          <w:highlight w:val="white"/>
          <w:rPrChange w:id="1757" w:author="Author">
            <w:rPr>
              <w:rFonts w:ascii="Courier New" w:hAnsi="Courier New"/>
              <w:color w:val="000000"/>
            </w:rPr>
          </w:rPrChange>
        </w:rPr>
        <w:tab/>
      </w:r>
      <w:r w:rsidRPr="00CB704C">
        <w:rPr>
          <w:rFonts w:ascii="Courier New" w:hAnsi="Courier New" w:cs="Courier New"/>
          <w:color w:val="000000"/>
          <w:kern w:val="0"/>
          <w:highlight w:val="white"/>
          <w:rPrChange w:id="1758" w:author="Author">
            <w:rPr>
              <w:rFonts w:ascii="Courier New" w:hAnsi="Courier New"/>
              <w:color w:val="000000"/>
            </w:rPr>
          </w:rPrChange>
        </w:rPr>
        <w:tab/>
      </w:r>
      <w:r w:rsidRPr="00CB704C">
        <w:rPr>
          <w:rFonts w:ascii="Courier New" w:hAnsi="Courier New" w:cs="Courier New"/>
          <w:color w:val="0000FF"/>
          <w:kern w:val="0"/>
          <w:highlight w:val="white"/>
          <w:rPrChange w:id="1759" w:author="Author">
            <w:rPr>
              <w:rFonts w:ascii="Courier New" w:hAnsi="Courier New"/>
              <w:color w:val="000000"/>
            </w:rPr>
          </w:rPrChange>
        </w:rPr>
        <w:t>&lt;/</w:t>
      </w:r>
      <w:proofErr w:type="spellStart"/>
      <w:r w:rsidRPr="00CB704C">
        <w:rPr>
          <w:rFonts w:ascii="Courier New" w:hAnsi="Courier New" w:cs="Courier New"/>
          <w:color w:val="800000"/>
          <w:highlight w:val="white"/>
          <w:rPrChange w:id="1760"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761" w:author="Author">
            <w:rPr>
              <w:rFonts w:ascii="Courier New" w:hAnsi="Courier New"/>
              <w:color w:val="000000"/>
            </w:rPr>
          </w:rPrChange>
        </w:rPr>
        <w:t>&gt;</w:t>
      </w:r>
    </w:p>
    <w:p w14:paraId="6FE676A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762" w:author="Author">
            <w:rPr>
              <w:rFonts w:ascii="Courier New" w:hAnsi="Courier New"/>
              <w:color w:val="000000"/>
            </w:rPr>
          </w:rPrChange>
        </w:rPr>
      </w:pPr>
      <w:r w:rsidRPr="00CB704C">
        <w:rPr>
          <w:rFonts w:ascii="Courier New" w:hAnsi="Courier New" w:cs="Courier New"/>
          <w:color w:val="000000"/>
          <w:kern w:val="0"/>
          <w:highlight w:val="white"/>
          <w:rPrChange w:id="1763" w:author="Author">
            <w:rPr>
              <w:rFonts w:ascii="Courier New" w:hAnsi="Courier New"/>
              <w:color w:val="000000"/>
            </w:rPr>
          </w:rPrChange>
        </w:rPr>
        <w:tab/>
      </w:r>
      <w:r w:rsidRPr="00CB704C">
        <w:rPr>
          <w:rFonts w:ascii="Courier New" w:hAnsi="Courier New" w:cs="Courier New"/>
          <w:color w:val="0000FF"/>
          <w:kern w:val="0"/>
          <w:highlight w:val="white"/>
          <w:rPrChange w:id="1764" w:author="Author">
            <w:rPr>
              <w:rFonts w:ascii="Courier New" w:hAnsi="Courier New"/>
              <w:color w:val="000000"/>
            </w:rPr>
          </w:rPrChange>
        </w:rPr>
        <w:t>&lt;/</w:t>
      </w:r>
      <w:proofErr w:type="spellStart"/>
      <w:r w:rsidRPr="00CB704C">
        <w:rPr>
          <w:rFonts w:ascii="Courier New" w:hAnsi="Courier New" w:cs="Courier New"/>
          <w:color w:val="800000"/>
          <w:highlight w:val="white"/>
          <w:rPrChange w:id="1765" w:author="Author">
            <w:rPr>
              <w:rFonts w:ascii="Courier New" w:hAnsi="Courier New"/>
              <w:color w:val="000000"/>
            </w:rPr>
          </w:rPrChange>
        </w:rPr>
        <w:t>xsd:element</w:t>
      </w:r>
      <w:proofErr w:type="spellEnd"/>
      <w:r w:rsidRPr="00CB704C">
        <w:rPr>
          <w:rFonts w:ascii="Courier New" w:hAnsi="Courier New" w:cs="Courier New"/>
          <w:color w:val="0000FF"/>
          <w:highlight w:val="white"/>
          <w:rPrChange w:id="1766" w:author="Author">
            <w:rPr>
              <w:rFonts w:ascii="Courier New" w:hAnsi="Courier New"/>
              <w:color w:val="000000"/>
            </w:rPr>
          </w:rPrChange>
        </w:rPr>
        <w:t>&gt;</w:t>
      </w:r>
    </w:p>
    <w:p w14:paraId="77638A9C" w14:textId="77777777" w:rsidR="0015509D" w:rsidRPr="00CB704C" w:rsidRDefault="0015509D" w:rsidP="0015509D">
      <w:pPr>
        <w:autoSpaceDE w:val="0"/>
        <w:autoSpaceDN w:val="0"/>
        <w:adjustRightInd w:val="0"/>
        <w:spacing w:after="0" w:line="240" w:lineRule="auto"/>
        <w:rPr>
          <w:rFonts w:ascii="Courier New" w:hAnsi="Courier New" w:cs="Courier New"/>
          <w:color w:val="000000"/>
          <w:kern w:val="0"/>
          <w:szCs w:val="17"/>
          <w:highlight w:val="white"/>
          <w:rPrChange w:id="1767" w:author="Author">
            <w:rPr>
              <w:rFonts w:ascii="Consolas" w:hAnsi="Consolas" w:cs="Consolas"/>
              <w:color w:val="000000"/>
              <w:szCs w:val="17"/>
              <w:highlight w:val="white"/>
            </w:rPr>
          </w:rPrChange>
        </w:rPr>
      </w:pPr>
      <w:ins w:id="1768" w:author="Author">
        <w:r w:rsidRPr="00CB704C">
          <w:rPr>
            <w:rFonts w:ascii="Courier New" w:hAnsi="Courier New" w:cs="Courier New"/>
            <w:color w:val="000000"/>
            <w:kern w:val="0"/>
            <w:szCs w:val="17"/>
            <w:highlight w:val="white"/>
            <w:rPrChange w:id="1769" w:author="Author">
              <w:rPr>
                <w:rFonts w:ascii="Consolas" w:hAnsi="Consolas" w:cs="Consolas"/>
                <w:color w:val="000000"/>
                <w:szCs w:val="17"/>
                <w:highlight w:val="white"/>
              </w:rPr>
            </w:rPrChange>
          </w:rPr>
          <w:tab/>
        </w:r>
      </w:ins>
      <w:r w:rsidRPr="00CB704C">
        <w:rPr>
          <w:rFonts w:ascii="Courier New" w:hAnsi="Courier New" w:cs="Courier New"/>
          <w:color w:val="0000FF"/>
          <w:kern w:val="0"/>
          <w:szCs w:val="17"/>
          <w:highlight w:val="white"/>
          <w:rPrChange w:id="1770"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771"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1772"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1773"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1774" w:author="Author">
            <w:rPr>
              <w:rFonts w:ascii="Consolas" w:hAnsi="Consolas" w:cs="Consolas"/>
              <w:color w:val="000000"/>
              <w:szCs w:val="17"/>
              <w:highlight w:val="white"/>
            </w:rPr>
          </w:rPrChange>
        </w:rPr>
        <w:t>SearchableClaimsCode</w:t>
      </w:r>
      <w:proofErr w:type="spellEnd"/>
      <w:r w:rsidRPr="00CB704C">
        <w:rPr>
          <w:rFonts w:ascii="Courier New" w:hAnsi="Courier New" w:cs="Courier New"/>
          <w:color w:val="0000FF"/>
          <w:szCs w:val="17"/>
          <w:highlight w:val="white"/>
          <w:rPrChange w:id="1775"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1776" w:author="Author">
            <w:rPr>
              <w:rFonts w:ascii="Consolas" w:hAnsi="Consolas" w:cs="Consolas"/>
              <w:color w:val="FF0000"/>
              <w:szCs w:val="17"/>
              <w:highlight w:val="white"/>
            </w:rPr>
          </w:rPrChange>
        </w:rPr>
        <w:t xml:space="preserve"> type</w:t>
      </w:r>
      <w:r w:rsidRPr="00CB704C">
        <w:rPr>
          <w:rFonts w:ascii="Courier New" w:hAnsi="Courier New" w:cs="Courier New"/>
          <w:color w:val="0000FF"/>
          <w:szCs w:val="17"/>
          <w:highlight w:val="white"/>
          <w:rPrChange w:id="1777"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1778" w:author="Author">
            <w:rPr>
              <w:rFonts w:ascii="Consolas" w:hAnsi="Consolas" w:cs="Consolas"/>
              <w:color w:val="000000"/>
              <w:szCs w:val="17"/>
              <w:highlight w:val="white"/>
            </w:rPr>
          </w:rPrChange>
        </w:rPr>
        <w:t>afp:SearchableCodeType</w:t>
      </w:r>
      <w:proofErr w:type="spellEnd"/>
      <w:r w:rsidRPr="00CB704C">
        <w:rPr>
          <w:rFonts w:ascii="Courier New" w:hAnsi="Courier New" w:cs="Courier New"/>
          <w:color w:val="0000FF"/>
          <w:szCs w:val="17"/>
          <w:highlight w:val="white"/>
          <w:rPrChange w:id="1779" w:author="Author">
            <w:rPr>
              <w:rFonts w:ascii="Consolas" w:hAnsi="Consolas" w:cs="Consolas"/>
              <w:color w:val="0000FF"/>
              <w:szCs w:val="17"/>
              <w:highlight w:val="white"/>
            </w:rPr>
          </w:rPrChange>
        </w:rPr>
        <w:t>"&gt;</w:t>
      </w:r>
    </w:p>
    <w:p w14:paraId="40C972B1" w14:textId="77777777" w:rsidR="0015509D" w:rsidRPr="00CB704C" w:rsidRDefault="0015509D" w:rsidP="0015509D">
      <w:pPr>
        <w:autoSpaceDE w:val="0"/>
        <w:autoSpaceDN w:val="0"/>
        <w:adjustRightInd w:val="0"/>
        <w:spacing w:after="0" w:line="240" w:lineRule="auto"/>
        <w:rPr>
          <w:rFonts w:ascii="Courier New" w:hAnsi="Courier New" w:cs="Courier New"/>
          <w:color w:val="000000"/>
          <w:kern w:val="0"/>
          <w:szCs w:val="17"/>
          <w:highlight w:val="white"/>
          <w:rPrChange w:id="1780" w:author="Author">
            <w:rPr>
              <w:rFonts w:ascii="Consolas" w:hAnsi="Consolas" w:cs="Consolas"/>
              <w:color w:val="000000"/>
              <w:szCs w:val="17"/>
              <w:highlight w:val="white"/>
            </w:rPr>
          </w:rPrChange>
        </w:rPr>
      </w:pPr>
      <w:r w:rsidRPr="00CB704C">
        <w:rPr>
          <w:rFonts w:ascii="Courier New" w:hAnsi="Courier New" w:cs="Courier New"/>
          <w:color w:val="000000"/>
          <w:kern w:val="0"/>
          <w:szCs w:val="17"/>
          <w:highlight w:val="white"/>
          <w:rPrChange w:id="1781"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782"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783"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784" w:author="Author">
            <w:rPr>
              <w:rFonts w:ascii="Consolas" w:hAnsi="Consolas" w:cs="Consolas"/>
              <w:color w:val="800000"/>
              <w:szCs w:val="17"/>
              <w:highlight w:val="white"/>
            </w:rPr>
          </w:rPrChange>
        </w:rPr>
        <w:t>xsd:annotation</w:t>
      </w:r>
      <w:proofErr w:type="spellEnd"/>
      <w:r w:rsidRPr="00CB704C">
        <w:rPr>
          <w:rFonts w:ascii="Courier New" w:hAnsi="Courier New" w:cs="Courier New"/>
          <w:color w:val="0000FF"/>
          <w:szCs w:val="17"/>
          <w:highlight w:val="white"/>
          <w:rPrChange w:id="1785" w:author="Author">
            <w:rPr>
              <w:rFonts w:ascii="Consolas" w:hAnsi="Consolas" w:cs="Consolas"/>
              <w:color w:val="0000FF"/>
              <w:szCs w:val="17"/>
              <w:highlight w:val="white"/>
            </w:rPr>
          </w:rPrChange>
        </w:rPr>
        <w:t>&gt;</w:t>
      </w:r>
    </w:p>
    <w:p w14:paraId="0B41B90F" w14:textId="73127187" w:rsidR="0015509D" w:rsidRPr="00CB704C" w:rsidRDefault="0015509D" w:rsidP="0015509D">
      <w:pPr>
        <w:autoSpaceDE w:val="0"/>
        <w:autoSpaceDN w:val="0"/>
        <w:adjustRightInd w:val="0"/>
        <w:spacing w:after="0" w:line="240" w:lineRule="auto"/>
        <w:rPr>
          <w:ins w:id="1786" w:author="Author"/>
          <w:rFonts w:ascii="Courier New" w:hAnsi="Courier New" w:cs="Courier New"/>
          <w:color w:val="000000"/>
          <w:kern w:val="0"/>
          <w:szCs w:val="17"/>
          <w:highlight w:val="white"/>
          <w:rPrChange w:id="1787" w:author="Author">
            <w:rPr>
              <w:ins w:id="1788" w:author="Author"/>
              <w:rFonts w:ascii="Consolas" w:hAnsi="Consolas" w:cs="Consolas"/>
              <w:color w:val="000000"/>
              <w:szCs w:val="17"/>
              <w:highlight w:val="white"/>
            </w:rPr>
          </w:rPrChange>
        </w:rPr>
      </w:pPr>
      <w:ins w:id="1789" w:author="Author">
        <w:r w:rsidRPr="00CB704C">
          <w:rPr>
            <w:rFonts w:ascii="Courier New" w:hAnsi="Courier New" w:cs="Courier New"/>
            <w:color w:val="000000"/>
            <w:kern w:val="0"/>
            <w:szCs w:val="17"/>
            <w:highlight w:val="white"/>
            <w:rPrChange w:id="1790"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791"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1792"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1793"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1794"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1795" w:author="Author">
              <w:rPr>
                <w:rFonts w:ascii="Consolas" w:hAnsi="Consolas" w:cs="Consolas"/>
                <w:color w:val="0000FF"/>
                <w:szCs w:val="17"/>
                <w:highlight w:val="white"/>
              </w:rPr>
            </w:rPrChange>
          </w:rPr>
          <w:t>&gt;</w:t>
        </w:r>
        <w:r w:rsidRPr="00CB704C">
          <w:rPr>
            <w:rFonts w:ascii="Courier New" w:hAnsi="Courier New" w:cs="Courier New"/>
            <w:color w:val="000000"/>
            <w:szCs w:val="17"/>
            <w:highlight w:val="white"/>
            <w:rPrChange w:id="1796" w:author="Author">
              <w:rPr>
                <w:rFonts w:ascii="Consolas" w:hAnsi="Consolas" w:cs="Consolas"/>
                <w:color w:val="000000"/>
                <w:szCs w:val="17"/>
                <w:highlight w:val="white"/>
              </w:rPr>
            </w:rPrChange>
          </w:rPr>
          <w:t xml:space="preserve">A code which indicates the language </w:t>
        </w:r>
      </w:ins>
      <w:del w:id="1797" w:author="Author">
        <w:r w:rsidR="00293AA0" w:rsidRPr="00CB704C" w:rsidDel="00AF25DB">
          <w:rPr>
            <w:rFonts w:ascii="Courier New" w:hAnsi="Courier New" w:cs="Courier New"/>
            <w:color w:val="000000"/>
            <w:szCs w:val="17"/>
            <w:highlight w:val="white"/>
            <w:rPrChange w:id="1798" w:author="Author">
              <w:rPr>
                <w:rFonts w:ascii="Consolas" w:hAnsi="Consolas" w:cs="Consolas"/>
                <w:color w:val="000000"/>
                <w:szCs w:val="17"/>
                <w:highlight w:val="white"/>
              </w:rPr>
            </w:rPrChange>
          </w:rPr>
          <w:delText xml:space="preserve">of the claims </w:delText>
        </w:r>
      </w:del>
      <w:ins w:id="1799" w:author="Author">
        <w:r w:rsidRPr="00CB704C">
          <w:rPr>
            <w:rFonts w:ascii="Courier New" w:hAnsi="Courier New" w:cs="Courier New"/>
            <w:color w:val="000000"/>
            <w:szCs w:val="17"/>
            <w:highlight w:val="white"/>
            <w:rPrChange w:id="1800" w:author="Author">
              <w:rPr>
                <w:rFonts w:ascii="Consolas" w:hAnsi="Consolas" w:cs="Consolas"/>
                <w:color w:val="000000"/>
                <w:szCs w:val="17"/>
                <w:highlight w:val="white"/>
              </w:rPr>
            </w:rPrChange>
          </w:rPr>
          <w:t>if a text-searchable claims is available, or otherwise the code value</w:t>
        </w:r>
      </w:ins>
      <w:del w:id="1801" w:author="Author">
        <w:r w:rsidR="00CC6769" w:rsidRPr="00CB704C" w:rsidDel="00076630">
          <w:rPr>
            <w:rFonts w:ascii="Courier New" w:hAnsi="Courier New" w:cs="Courier New"/>
            <w:color w:val="000000"/>
            <w:szCs w:val="17"/>
            <w:highlight w:val="white"/>
            <w:rPrChange w:id="1802" w:author="Author">
              <w:rPr>
                <w:rFonts w:ascii="Consolas" w:hAnsi="Consolas" w:cs="Consolas"/>
                <w:color w:val="000000"/>
                <w:szCs w:val="17"/>
                <w:highlight w:val="white"/>
              </w:rPr>
            </w:rPrChange>
          </w:rPr>
          <w:delText>s</w:delText>
        </w:r>
      </w:del>
      <w:ins w:id="1803" w:author="Author">
        <w:r w:rsidRPr="00CB704C">
          <w:rPr>
            <w:rFonts w:ascii="Courier New" w:hAnsi="Courier New" w:cs="Courier New"/>
            <w:color w:val="000000"/>
            <w:szCs w:val="17"/>
            <w:highlight w:val="white"/>
            <w:rPrChange w:id="1804" w:author="Author">
              <w:rPr>
                <w:rFonts w:ascii="Consolas" w:hAnsi="Consolas" w:cs="Consolas"/>
                <w:color w:val="000000"/>
                <w:szCs w:val="17"/>
                <w:highlight w:val="white"/>
              </w:rPr>
            </w:rPrChange>
          </w:rPr>
          <w:t xml:space="preserve"> 'N'</w:t>
        </w:r>
      </w:ins>
      <w:del w:id="1805" w:author="Author">
        <w:r w:rsidR="00076630" w:rsidRPr="00CB704C" w:rsidDel="00076630">
          <w:rPr>
            <w:rFonts w:ascii="Courier New" w:hAnsi="Courier New" w:cs="Courier New"/>
            <w:color w:val="000000"/>
            <w:szCs w:val="17"/>
            <w:highlight w:val="white"/>
            <w:rPrChange w:id="1806" w:author="Author">
              <w:rPr>
                <w:rFonts w:ascii="Consolas" w:hAnsi="Consolas" w:cs="Consolas"/>
                <w:color w:val="000000"/>
                <w:szCs w:val="17"/>
                <w:highlight w:val="white"/>
              </w:rPr>
            </w:rPrChange>
          </w:rPr>
          <w:delText>(not available)</w:delText>
        </w:r>
        <w:r w:rsidR="00876743" w:rsidRPr="00CB704C" w:rsidDel="00076630">
          <w:rPr>
            <w:rFonts w:ascii="Courier New" w:hAnsi="Courier New" w:cs="Courier New"/>
            <w:color w:val="000000"/>
            <w:szCs w:val="17"/>
            <w:highlight w:val="white"/>
            <w:rPrChange w:id="1807" w:author="Author">
              <w:rPr>
                <w:rFonts w:ascii="Consolas" w:hAnsi="Consolas" w:cs="Consolas"/>
                <w:color w:val="000000"/>
                <w:szCs w:val="17"/>
                <w:highlight w:val="white"/>
              </w:rPr>
            </w:rPrChange>
          </w:rPr>
          <w:delText xml:space="preserve"> or U (u</w:delText>
        </w:r>
        <w:r w:rsidR="0030746D" w:rsidRPr="00CB704C" w:rsidDel="00076630">
          <w:rPr>
            <w:rFonts w:ascii="Courier New" w:hAnsi="Courier New" w:cs="Courier New"/>
            <w:color w:val="000000"/>
            <w:szCs w:val="17"/>
            <w:highlight w:val="white"/>
            <w:rPrChange w:id="1808" w:author="Author">
              <w:rPr>
                <w:rFonts w:ascii="Consolas" w:hAnsi="Consolas" w:cs="Consolas"/>
                <w:color w:val="000000"/>
                <w:szCs w:val="17"/>
                <w:highlight w:val="white"/>
              </w:rPr>
            </w:rPrChange>
          </w:rPr>
          <w:delText>n</w:delText>
        </w:r>
        <w:r w:rsidR="00876743" w:rsidRPr="00CB704C" w:rsidDel="00076630">
          <w:rPr>
            <w:rFonts w:ascii="Courier New" w:hAnsi="Courier New" w:cs="Courier New"/>
            <w:color w:val="000000"/>
            <w:szCs w:val="17"/>
            <w:highlight w:val="white"/>
            <w:rPrChange w:id="1809" w:author="Author">
              <w:rPr>
                <w:rFonts w:ascii="Consolas" w:hAnsi="Consolas" w:cs="Consolas"/>
                <w:color w:val="000000"/>
                <w:szCs w:val="17"/>
                <w:highlight w:val="white"/>
              </w:rPr>
            </w:rPrChange>
          </w:rPr>
          <w:delText>known)</w:delText>
        </w:r>
      </w:del>
      <w:ins w:id="1810" w:author="Author">
        <w:r w:rsidRPr="00CB704C">
          <w:rPr>
            <w:rFonts w:ascii="Courier New" w:hAnsi="Courier New" w:cs="Courier New"/>
            <w:color w:val="0000FF"/>
            <w:szCs w:val="17"/>
            <w:highlight w:val="white"/>
            <w:rPrChange w:id="1811"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1812"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1813" w:author="Author">
              <w:rPr>
                <w:rFonts w:ascii="Consolas" w:hAnsi="Consolas" w:cs="Consolas"/>
                <w:color w:val="0000FF"/>
                <w:szCs w:val="17"/>
                <w:highlight w:val="white"/>
              </w:rPr>
            </w:rPrChange>
          </w:rPr>
          <w:t>&gt;</w:t>
        </w:r>
      </w:ins>
    </w:p>
    <w:p w14:paraId="7365363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814" w:author="Author">
            <w:rPr>
              <w:rFonts w:ascii="Consolas" w:hAnsi="Consolas"/>
              <w:color w:val="000000"/>
              <w:highlight w:val="white"/>
            </w:rPr>
          </w:rPrChange>
        </w:rPr>
      </w:pPr>
      <w:ins w:id="1815" w:author="Author">
        <w:r w:rsidRPr="00CB704C">
          <w:rPr>
            <w:rFonts w:ascii="Courier New" w:hAnsi="Courier New" w:cs="Courier New"/>
            <w:color w:val="000000"/>
            <w:kern w:val="0"/>
            <w:highlight w:val="white"/>
            <w:rPrChange w:id="1816" w:author="Author">
              <w:rPr>
                <w:rFonts w:ascii="Courier New" w:hAnsi="Courier New"/>
                <w:color w:val="000000"/>
              </w:rPr>
            </w:rPrChange>
          </w:rPr>
          <w:tab/>
        </w:r>
        <w:r w:rsidRPr="00CB704C">
          <w:rPr>
            <w:rFonts w:ascii="Courier New" w:hAnsi="Courier New" w:cs="Courier New"/>
            <w:color w:val="000000"/>
            <w:kern w:val="0"/>
            <w:highlight w:val="white"/>
            <w:rPrChange w:id="1817" w:author="Author">
              <w:rPr>
                <w:rFonts w:ascii="Courier New" w:hAnsi="Courier New"/>
                <w:color w:val="000000"/>
              </w:rPr>
            </w:rPrChange>
          </w:rPr>
          <w:tab/>
        </w:r>
      </w:ins>
      <w:r w:rsidRPr="00CB704C">
        <w:rPr>
          <w:rFonts w:ascii="Courier New" w:hAnsi="Courier New" w:cs="Courier New"/>
          <w:color w:val="0000FF"/>
          <w:kern w:val="0"/>
          <w:highlight w:val="white"/>
          <w:rPrChange w:id="1818" w:author="Author">
            <w:rPr>
              <w:rFonts w:ascii="Consolas" w:hAnsi="Consolas"/>
              <w:color w:val="0000FF"/>
              <w:highlight w:val="white"/>
            </w:rPr>
          </w:rPrChange>
        </w:rPr>
        <w:t>&lt;/</w:t>
      </w:r>
      <w:proofErr w:type="spellStart"/>
      <w:r w:rsidRPr="00CB704C">
        <w:rPr>
          <w:rFonts w:ascii="Courier New" w:hAnsi="Courier New" w:cs="Courier New"/>
          <w:color w:val="800000"/>
          <w:highlight w:val="white"/>
          <w:rPrChange w:id="1819" w:author="Author">
            <w:rPr>
              <w:rFonts w:ascii="Consolas" w:hAnsi="Consolas"/>
              <w:color w:val="800000"/>
              <w:highlight w:val="white"/>
            </w:rPr>
          </w:rPrChange>
        </w:rPr>
        <w:t>xsd:annotation</w:t>
      </w:r>
      <w:proofErr w:type="spellEnd"/>
      <w:r w:rsidRPr="00CB704C">
        <w:rPr>
          <w:rFonts w:ascii="Courier New" w:hAnsi="Courier New" w:cs="Courier New"/>
          <w:color w:val="0000FF"/>
          <w:highlight w:val="white"/>
          <w:rPrChange w:id="1820" w:author="Author">
            <w:rPr>
              <w:rFonts w:ascii="Consolas" w:hAnsi="Consolas"/>
              <w:color w:val="0000FF"/>
              <w:highlight w:val="white"/>
            </w:rPr>
          </w:rPrChange>
        </w:rPr>
        <w:t>&gt;</w:t>
      </w:r>
    </w:p>
    <w:p w14:paraId="0CDE8812" w14:textId="13069F5A"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821" w:author="Author">
            <w:rPr>
              <w:rFonts w:ascii="Consolas" w:hAnsi="Consolas"/>
              <w:color w:val="000000"/>
              <w:highlight w:val="white"/>
            </w:rPr>
          </w:rPrChange>
        </w:rPr>
      </w:pPr>
      <w:r w:rsidRPr="00CB704C">
        <w:rPr>
          <w:rFonts w:ascii="Courier New" w:hAnsi="Courier New" w:cs="Courier New"/>
          <w:color w:val="000000"/>
          <w:kern w:val="0"/>
          <w:highlight w:val="white"/>
          <w:rPrChange w:id="1822" w:author="Author">
            <w:rPr>
              <w:rFonts w:ascii="Consolas" w:hAnsi="Consolas"/>
              <w:color w:val="000000"/>
              <w:highlight w:val="white"/>
            </w:rPr>
          </w:rPrChange>
        </w:rPr>
        <w:tab/>
      </w:r>
      <w:r w:rsidRPr="00CB704C">
        <w:rPr>
          <w:rFonts w:ascii="Courier New" w:hAnsi="Courier New" w:cs="Courier New"/>
          <w:color w:val="0000FF"/>
          <w:kern w:val="0"/>
          <w:highlight w:val="white"/>
          <w:rPrChange w:id="1823" w:author="Author">
            <w:rPr>
              <w:rFonts w:ascii="Consolas" w:hAnsi="Consolas"/>
              <w:color w:val="0000FF"/>
              <w:highlight w:val="white"/>
            </w:rPr>
          </w:rPrChange>
        </w:rPr>
        <w:t>&lt;/</w:t>
      </w:r>
      <w:proofErr w:type="spellStart"/>
      <w:r w:rsidRPr="00CB704C">
        <w:rPr>
          <w:rFonts w:ascii="Courier New" w:hAnsi="Courier New" w:cs="Courier New"/>
          <w:color w:val="800000"/>
          <w:highlight w:val="white"/>
          <w:rPrChange w:id="1824" w:author="Author">
            <w:rPr>
              <w:rFonts w:ascii="Consolas" w:hAnsi="Consolas"/>
              <w:color w:val="800000"/>
              <w:highlight w:val="white"/>
            </w:rPr>
          </w:rPrChange>
        </w:rPr>
        <w:t>xsd:element</w:t>
      </w:r>
      <w:proofErr w:type="spellEnd"/>
      <w:r w:rsidRPr="00CB704C">
        <w:rPr>
          <w:rFonts w:ascii="Courier New" w:hAnsi="Courier New" w:cs="Courier New"/>
          <w:color w:val="0000FF"/>
          <w:highlight w:val="white"/>
          <w:rPrChange w:id="1825" w:author="Author">
            <w:rPr>
              <w:rFonts w:ascii="Consolas" w:hAnsi="Consolas"/>
              <w:color w:val="0000FF"/>
              <w:highlight w:val="white"/>
            </w:rPr>
          </w:rPrChange>
        </w:rPr>
        <w:t>&gt;</w:t>
      </w:r>
    </w:p>
    <w:p w14:paraId="5016E026" w14:textId="3B82E365"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826" w:author="Author">
            <w:rPr>
              <w:rFonts w:ascii="Courier New" w:hAnsi="Courier New"/>
              <w:color w:val="000000"/>
            </w:rPr>
          </w:rPrChange>
        </w:rPr>
      </w:pPr>
      <w:r w:rsidRPr="00CB704C">
        <w:rPr>
          <w:rFonts w:ascii="Courier New" w:hAnsi="Courier New" w:cs="Courier New"/>
          <w:color w:val="000000"/>
          <w:kern w:val="0"/>
          <w:highlight w:val="white"/>
          <w:rPrChange w:id="1827" w:author="Author">
            <w:rPr>
              <w:rFonts w:ascii="Courier New" w:hAnsi="Courier New"/>
              <w:color w:val="000000"/>
            </w:rPr>
          </w:rPrChange>
        </w:rPr>
        <w:tab/>
      </w:r>
      <w:r w:rsidRPr="00CB704C">
        <w:rPr>
          <w:rFonts w:ascii="Courier New" w:hAnsi="Courier New" w:cs="Courier New"/>
          <w:color w:val="0000FF"/>
          <w:kern w:val="0"/>
          <w:highlight w:val="white"/>
          <w:rPrChange w:id="1828"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829" w:author="Author">
            <w:rPr>
              <w:rFonts w:ascii="Courier New" w:hAnsi="Courier New"/>
              <w:color w:val="000000"/>
            </w:rPr>
          </w:rPrChange>
        </w:rPr>
        <w:t>xsd:element</w:t>
      </w:r>
      <w:proofErr w:type="spellEnd"/>
      <w:r w:rsidRPr="00CB704C">
        <w:rPr>
          <w:rFonts w:ascii="Courier New" w:hAnsi="Courier New" w:cs="Courier New"/>
          <w:color w:val="FF0000"/>
          <w:highlight w:val="white"/>
          <w:rPrChange w:id="1830" w:author="Author">
            <w:rPr>
              <w:rFonts w:ascii="Courier New" w:hAnsi="Courier New"/>
              <w:color w:val="000000"/>
            </w:rPr>
          </w:rPrChange>
        </w:rPr>
        <w:t xml:space="preserve"> name</w:t>
      </w:r>
      <w:r w:rsidRPr="00CB704C">
        <w:rPr>
          <w:rFonts w:ascii="Courier New" w:hAnsi="Courier New" w:cs="Courier New"/>
          <w:color w:val="0000FF"/>
          <w:highlight w:val="white"/>
          <w:rPrChange w:id="1831" w:author="Author">
            <w:rPr>
              <w:rFonts w:ascii="Courier New" w:hAnsi="Courier New"/>
              <w:color w:val="000000"/>
            </w:rPr>
          </w:rPrChange>
        </w:rPr>
        <w:t>="</w:t>
      </w:r>
      <w:proofErr w:type="spellStart"/>
      <w:r w:rsidRPr="00CB704C">
        <w:rPr>
          <w:rFonts w:ascii="Courier New" w:hAnsi="Courier New" w:cs="Courier New"/>
          <w:color w:val="000000"/>
          <w:highlight w:val="white"/>
          <w:rPrChange w:id="1832" w:author="Author">
            <w:rPr>
              <w:rFonts w:ascii="Courier New" w:hAnsi="Courier New"/>
              <w:color w:val="000000"/>
            </w:rPr>
          </w:rPrChange>
        </w:rPr>
        <w:t>SearchableAbstractCode</w:t>
      </w:r>
      <w:proofErr w:type="spellEnd"/>
      <w:r w:rsidRPr="00CB704C">
        <w:rPr>
          <w:rFonts w:ascii="Courier New" w:hAnsi="Courier New" w:cs="Courier New"/>
          <w:color w:val="0000FF"/>
          <w:highlight w:val="white"/>
          <w:rPrChange w:id="1833" w:author="Author">
            <w:rPr>
              <w:rFonts w:ascii="Courier New" w:hAnsi="Courier New"/>
              <w:color w:val="000000"/>
            </w:rPr>
          </w:rPrChange>
        </w:rPr>
        <w:t>"</w:t>
      </w:r>
      <w:r w:rsidRPr="00CB704C">
        <w:rPr>
          <w:rFonts w:ascii="Courier New" w:hAnsi="Courier New" w:cs="Courier New"/>
          <w:color w:val="FF0000"/>
          <w:kern w:val="0"/>
          <w:highlight w:val="white"/>
          <w:rPrChange w:id="1834" w:author="Author">
            <w:rPr>
              <w:rFonts w:ascii="Courier New" w:hAnsi="Courier New"/>
              <w:color w:val="000000"/>
            </w:rPr>
          </w:rPrChange>
        </w:rPr>
        <w:t xml:space="preserve"> type</w:t>
      </w:r>
      <w:r w:rsidRPr="00CB704C">
        <w:rPr>
          <w:rFonts w:ascii="Courier New" w:hAnsi="Courier New" w:cs="Courier New"/>
          <w:color w:val="0000FF"/>
          <w:highlight w:val="white"/>
          <w:rPrChange w:id="1835" w:author="Author">
            <w:rPr>
              <w:rFonts w:ascii="Courier New" w:hAnsi="Courier New"/>
              <w:color w:val="000000"/>
            </w:rPr>
          </w:rPrChange>
        </w:rPr>
        <w:t>="</w:t>
      </w:r>
      <w:proofErr w:type="spellStart"/>
      <w:r w:rsidRPr="00CB704C">
        <w:rPr>
          <w:rFonts w:ascii="Courier New" w:hAnsi="Courier New" w:cs="Courier New"/>
          <w:color w:val="000000"/>
          <w:highlight w:val="white"/>
          <w:rPrChange w:id="1836" w:author="Author">
            <w:rPr>
              <w:rFonts w:ascii="Courier New" w:hAnsi="Courier New"/>
              <w:color w:val="000000"/>
            </w:rPr>
          </w:rPrChange>
        </w:rPr>
        <w:t>afp:</w:t>
      </w:r>
      <w:del w:id="1837" w:author="Author">
        <w:r w:rsidR="00AD5A25" w:rsidRPr="00E060B3">
          <w:rPr>
            <w:rFonts w:ascii="Courier New" w:hAnsi="Courier New" w:cs="Courier New"/>
            <w:color w:val="000000"/>
            <w:szCs w:val="17"/>
          </w:rPr>
          <w:delText>Text</w:delText>
        </w:r>
        <w:r w:rsidR="00A400A2" w:rsidRPr="00E060B3">
          <w:rPr>
            <w:rFonts w:ascii="Courier New" w:hAnsi="Courier New" w:cs="Courier New"/>
            <w:color w:val="000000"/>
            <w:szCs w:val="17"/>
          </w:rPr>
          <w:delText>Searchable</w:delText>
        </w:r>
        <w:r w:rsidR="00290C72" w:rsidRPr="00E060B3">
          <w:rPr>
            <w:rFonts w:ascii="Courier New" w:hAnsi="Courier New" w:cs="Courier New"/>
            <w:color w:val="000000"/>
            <w:szCs w:val="17"/>
          </w:rPr>
          <w:delText>CodeType</w:delText>
        </w:r>
      </w:del>
      <w:ins w:id="1838" w:author="Author">
        <w:r w:rsidRPr="00CB704C">
          <w:rPr>
            <w:rFonts w:ascii="Courier New" w:hAnsi="Courier New" w:cs="Courier New"/>
            <w:color w:val="000000"/>
            <w:szCs w:val="17"/>
            <w:highlight w:val="white"/>
            <w:rPrChange w:id="1839" w:author="Author">
              <w:rPr>
                <w:rFonts w:ascii="Consolas" w:hAnsi="Consolas" w:cs="Consolas"/>
                <w:color w:val="000000"/>
                <w:szCs w:val="17"/>
                <w:highlight w:val="white"/>
              </w:rPr>
            </w:rPrChange>
          </w:rPr>
          <w:t>SearchableCodeType</w:t>
        </w:r>
      </w:ins>
      <w:proofErr w:type="spellEnd"/>
      <w:r w:rsidRPr="00CB704C">
        <w:rPr>
          <w:rFonts w:ascii="Courier New" w:hAnsi="Courier New" w:cs="Courier New"/>
          <w:color w:val="0000FF"/>
          <w:highlight w:val="white"/>
          <w:rPrChange w:id="1840" w:author="Author">
            <w:rPr>
              <w:rFonts w:ascii="Courier New" w:hAnsi="Courier New"/>
              <w:color w:val="000000"/>
            </w:rPr>
          </w:rPrChange>
        </w:rPr>
        <w:t>"&gt;</w:t>
      </w:r>
    </w:p>
    <w:p w14:paraId="18A1E1D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841" w:author="Author">
            <w:rPr>
              <w:rFonts w:ascii="Courier New" w:hAnsi="Courier New"/>
              <w:color w:val="000000"/>
            </w:rPr>
          </w:rPrChange>
        </w:rPr>
      </w:pPr>
      <w:r w:rsidRPr="00CB704C">
        <w:rPr>
          <w:rFonts w:ascii="Courier New" w:hAnsi="Courier New" w:cs="Courier New"/>
          <w:color w:val="000000"/>
          <w:kern w:val="0"/>
          <w:highlight w:val="white"/>
          <w:rPrChange w:id="1842" w:author="Author">
            <w:rPr>
              <w:rFonts w:ascii="Courier New" w:hAnsi="Courier New"/>
              <w:color w:val="000000"/>
            </w:rPr>
          </w:rPrChange>
        </w:rPr>
        <w:tab/>
      </w:r>
      <w:r w:rsidRPr="00CB704C">
        <w:rPr>
          <w:rFonts w:ascii="Courier New" w:hAnsi="Courier New" w:cs="Courier New"/>
          <w:color w:val="000000"/>
          <w:kern w:val="0"/>
          <w:highlight w:val="white"/>
          <w:rPrChange w:id="1843" w:author="Author">
            <w:rPr>
              <w:rFonts w:ascii="Courier New" w:hAnsi="Courier New"/>
              <w:color w:val="000000"/>
            </w:rPr>
          </w:rPrChange>
        </w:rPr>
        <w:tab/>
      </w:r>
      <w:r w:rsidRPr="00CB704C">
        <w:rPr>
          <w:rFonts w:ascii="Courier New" w:hAnsi="Courier New" w:cs="Courier New"/>
          <w:color w:val="0000FF"/>
          <w:kern w:val="0"/>
          <w:highlight w:val="white"/>
          <w:rPrChange w:id="1844"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845"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846" w:author="Author">
            <w:rPr>
              <w:rFonts w:ascii="Courier New" w:hAnsi="Courier New"/>
              <w:color w:val="000000"/>
            </w:rPr>
          </w:rPrChange>
        </w:rPr>
        <w:t>&gt;</w:t>
      </w:r>
    </w:p>
    <w:p w14:paraId="15615B8F" w14:textId="526B4CF5"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847" w:author="Author">
            <w:rPr>
              <w:rFonts w:ascii="Courier New" w:hAnsi="Courier New"/>
              <w:color w:val="000000"/>
            </w:rPr>
          </w:rPrChange>
        </w:rPr>
      </w:pPr>
      <w:r w:rsidRPr="00CB704C">
        <w:rPr>
          <w:rFonts w:ascii="Courier New" w:hAnsi="Courier New" w:cs="Courier New"/>
          <w:color w:val="000000"/>
          <w:kern w:val="0"/>
          <w:highlight w:val="white"/>
          <w:rPrChange w:id="1848" w:author="Author">
            <w:rPr>
              <w:rFonts w:ascii="Courier New" w:hAnsi="Courier New"/>
              <w:color w:val="000000"/>
            </w:rPr>
          </w:rPrChange>
        </w:rPr>
        <w:tab/>
      </w:r>
      <w:r w:rsidRPr="00CB704C">
        <w:rPr>
          <w:rFonts w:ascii="Courier New" w:hAnsi="Courier New" w:cs="Courier New"/>
          <w:color w:val="000000"/>
          <w:kern w:val="0"/>
          <w:highlight w:val="white"/>
          <w:rPrChange w:id="1849" w:author="Author">
            <w:rPr>
              <w:rFonts w:ascii="Courier New" w:hAnsi="Courier New"/>
              <w:color w:val="000000"/>
            </w:rPr>
          </w:rPrChange>
        </w:rPr>
        <w:tab/>
      </w:r>
      <w:r w:rsidRPr="00CB704C">
        <w:rPr>
          <w:rFonts w:ascii="Courier New" w:hAnsi="Courier New" w:cs="Courier New"/>
          <w:color w:val="000000"/>
          <w:kern w:val="0"/>
          <w:highlight w:val="white"/>
          <w:rPrChange w:id="1850" w:author="Author">
            <w:rPr>
              <w:rFonts w:ascii="Courier New" w:hAnsi="Courier New"/>
              <w:color w:val="000000"/>
            </w:rPr>
          </w:rPrChange>
        </w:rPr>
        <w:tab/>
      </w:r>
      <w:r w:rsidRPr="00CB704C">
        <w:rPr>
          <w:rFonts w:ascii="Courier New" w:hAnsi="Courier New" w:cs="Courier New"/>
          <w:color w:val="0000FF"/>
          <w:kern w:val="0"/>
          <w:highlight w:val="white"/>
          <w:rPrChange w:id="1851"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1852" w:author="Author">
            <w:rPr>
              <w:rFonts w:ascii="Courier New" w:hAnsi="Courier New"/>
              <w:color w:val="000000"/>
            </w:rPr>
          </w:rPrChange>
        </w:rPr>
        <w:t>xsd:documentation</w:t>
      </w:r>
      <w:proofErr w:type="spellEnd"/>
      <w:r w:rsidRPr="00CB704C">
        <w:rPr>
          <w:rFonts w:ascii="Courier New" w:hAnsi="Courier New" w:cs="Courier New"/>
          <w:color w:val="0000FF"/>
          <w:highlight w:val="white"/>
          <w:rPrChange w:id="1853" w:author="Author">
            <w:rPr>
              <w:rFonts w:ascii="Courier New" w:hAnsi="Courier New"/>
              <w:color w:val="000000"/>
            </w:rPr>
          </w:rPrChange>
        </w:rPr>
        <w:t>&gt;</w:t>
      </w:r>
      <w:r w:rsidRPr="00CB704C">
        <w:rPr>
          <w:rFonts w:ascii="Courier New" w:hAnsi="Courier New" w:cs="Courier New"/>
          <w:color w:val="000000"/>
          <w:kern w:val="0"/>
          <w:highlight w:val="white"/>
          <w:rPrChange w:id="1854" w:author="Author">
            <w:rPr>
              <w:rFonts w:ascii="Courier New" w:hAnsi="Courier New"/>
              <w:color w:val="000000"/>
            </w:rPr>
          </w:rPrChange>
        </w:rPr>
        <w:t xml:space="preserve">A code which indicates the language </w:t>
      </w:r>
      <w:del w:id="1855" w:author="Author">
        <w:r w:rsidR="00A53D0F" w:rsidRPr="00E060B3">
          <w:rPr>
            <w:rFonts w:ascii="Courier New" w:hAnsi="Courier New" w:cs="Courier New"/>
            <w:color w:val="000000"/>
            <w:szCs w:val="17"/>
          </w:rPr>
          <w:delText>of the abstract</w:delText>
        </w:r>
        <w:r w:rsidR="00290C72" w:rsidRPr="00E060B3">
          <w:rPr>
            <w:rFonts w:ascii="Courier New" w:hAnsi="Courier New" w:cs="Courier New"/>
            <w:color w:val="000000"/>
            <w:szCs w:val="17"/>
          </w:rPr>
          <w:delText xml:space="preserve"> </w:delText>
        </w:r>
      </w:del>
      <w:r w:rsidRPr="00CB704C">
        <w:rPr>
          <w:rFonts w:ascii="Courier New" w:hAnsi="Courier New" w:cs="Courier New"/>
          <w:color w:val="000000"/>
          <w:highlight w:val="white"/>
          <w:rPrChange w:id="1856" w:author="Author">
            <w:rPr>
              <w:rFonts w:ascii="Courier New" w:hAnsi="Courier New"/>
              <w:color w:val="000000"/>
            </w:rPr>
          </w:rPrChange>
        </w:rPr>
        <w:t xml:space="preserve">if a text-searchable abstract is available, or otherwise the code </w:t>
      </w:r>
      <w:del w:id="1857" w:author="Author">
        <w:r w:rsidR="00290C72" w:rsidRPr="00E060B3">
          <w:rPr>
            <w:rFonts w:ascii="Courier New" w:hAnsi="Courier New" w:cs="Courier New"/>
            <w:color w:val="000000"/>
            <w:szCs w:val="17"/>
          </w:rPr>
          <w:delText xml:space="preserve">values </w:delText>
        </w:r>
        <w:r w:rsidR="002C7429" w:rsidRPr="00E060B3">
          <w:rPr>
            <w:rFonts w:ascii="Courier New" w:hAnsi="Courier New" w:cs="Courier New"/>
            <w:color w:val="000000"/>
            <w:szCs w:val="17"/>
          </w:rPr>
          <w:delText>N</w:delText>
        </w:r>
        <w:r w:rsidR="00290C72" w:rsidRPr="00E060B3">
          <w:rPr>
            <w:rFonts w:ascii="Courier New" w:hAnsi="Courier New" w:cs="Courier New"/>
            <w:color w:val="000000"/>
            <w:szCs w:val="17"/>
          </w:rPr>
          <w:delText xml:space="preserve"> </w:delText>
        </w:r>
        <w:r w:rsidR="002C7429" w:rsidRPr="00E060B3">
          <w:rPr>
            <w:rFonts w:ascii="Courier New" w:hAnsi="Courier New" w:cs="Courier New"/>
            <w:color w:val="000000"/>
            <w:szCs w:val="17"/>
          </w:rPr>
          <w:delText xml:space="preserve">(not </w:delText>
        </w:r>
        <w:r w:rsidR="00BC2526" w:rsidRPr="00E060B3">
          <w:rPr>
            <w:rFonts w:ascii="Courier New" w:hAnsi="Courier New" w:cs="Courier New"/>
            <w:color w:val="000000"/>
            <w:szCs w:val="17"/>
          </w:rPr>
          <w:delText>available</w:delText>
        </w:r>
        <w:r w:rsidR="002C7429" w:rsidRPr="00E060B3">
          <w:rPr>
            <w:rFonts w:ascii="Courier New" w:hAnsi="Courier New" w:cs="Courier New"/>
            <w:color w:val="000000"/>
            <w:szCs w:val="17"/>
          </w:rPr>
          <w:delText xml:space="preserve">) </w:delText>
        </w:r>
        <w:r w:rsidR="00290C72" w:rsidRPr="00E060B3">
          <w:rPr>
            <w:rFonts w:ascii="Courier New" w:hAnsi="Courier New" w:cs="Courier New"/>
            <w:color w:val="000000"/>
            <w:szCs w:val="17"/>
          </w:rPr>
          <w:delText xml:space="preserve">or </w:delText>
        </w:r>
        <w:r w:rsidR="002C7429" w:rsidRPr="00E060B3">
          <w:rPr>
            <w:rFonts w:ascii="Courier New" w:hAnsi="Courier New" w:cs="Courier New"/>
            <w:color w:val="000000"/>
            <w:szCs w:val="17"/>
          </w:rPr>
          <w:delText>U (unknown)</w:delText>
        </w:r>
        <w:r w:rsidR="00BD5394" w:rsidRPr="00E060B3">
          <w:rPr>
            <w:rFonts w:ascii="Courier New" w:hAnsi="Courier New" w:cs="Courier New"/>
            <w:color w:val="000000"/>
            <w:szCs w:val="17"/>
          </w:rPr>
          <w:delText xml:space="preserve"> as defined in WIPO ST.37</w:delText>
        </w:r>
        <w:r w:rsidR="00290C72" w:rsidRPr="00E060B3">
          <w:rPr>
            <w:rFonts w:ascii="Courier New" w:hAnsi="Courier New" w:cs="Courier New"/>
            <w:color w:val="000000"/>
            <w:szCs w:val="17"/>
          </w:rPr>
          <w:delText xml:space="preserve"> </w:delText>
        </w:r>
      </w:del>
      <w:ins w:id="1858" w:author="Author">
        <w:r w:rsidRPr="00CB704C">
          <w:rPr>
            <w:rFonts w:ascii="Courier New" w:hAnsi="Courier New" w:cs="Courier New"/>
            <w:color w:val="000000"/>
            <w:szCs w:val="17"/>
            <w:highlight w:val="white"/>
            <w:rPrChange w:id="1859" w:author="Author">
              <w:rPr>
                <w:rFonts w:ascii="Consolas" w:hAnsi="Consolas" w:cs="Consolas"/>
                <w:color w:val="000000"/>
                <w:szCs w:val="17"/>
                <w:highlight w:val="white"/>
              </w:rPr>
            </w:rPrChange>
          </w:rPr>
          <w:t>value 'N'</w:t>
        </w:r>
      </w:ins>
      <w:r w:rsidRPr="00CB704C">
        <w:rPr>
          <w:rFonts w:ascii="Courier New" w:hAnsi="Courier New" w:cs="Courier New"/>
          <w:color w:val="0000FF"/>
          <w:highlight w:val="white"/>
          <w:rPrChange w:id="1860" w:author="Author">
            <w:rPr>
              <w:rFonts w:ascii="Courier New" w:hAnsi="Courier New"/>
              <w:color w:val="000000"/>
            </w:rPr>
          </w:rPrChange>
        </w:rPr>
        <w:t>&lt;/</w:t>
      </w:r>
      <w:proofErr w:type="spellStart"/>
      <w:r w:rsidRPr="00CB704C">
        <w:rPr>
          <w:rFonts w:ascii="Courier New" w:hAnsi="Courier New" w:cs="Courier New"/>
          <w:color w:val="800000"/>
          <w:highlight w:val="white"/>
          <w:rPrChange w:id="1861" w:author="Author">
            <w:rPr>
              <w:rFonts w:ascii="Courier New" w:hAnsi="Courier New"/>
              <w:color w:val="000000"/>
            </w:rPr>
          </w:rPrChange>
        </w:rPr>
        <w:t>xsd:documentation</w:t>
      </w:r>
      <w:proofErr w:type="spellEnd"/>
      <w:r w:rsidRPr="00CB704C">
        <w:rPr>
          <w:rFonts w:ascii="Courier New" w:hAnsi="Courier New" w:cs="Courier New"/>
          <w:color w:val="0000FF"/>
          <w:highlight w:val="white"/>
          <w:rPrChange w:id="1862" w:author="Author">
            <w:rPr>
              <w:rFonts w:ascii="Courier New" w:hAnsi="Courier New"/>
              <w:color w:val="000000"/>
            </w:rPr>
          </w:rPrChange>
        </w:rPr>
        <w:t>&gt;</w:t>
      </w:r>
    </w:p>
    <w:p w14:paraId="7974469D"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863" w:author="Author">
            <w:rPr>
              <w:rFonts w:ascii="Courier New" w:hAnsi="Courier New"/>
              <w:color w:val="000000"/>
            </w:rPr>
          </w:rPrChange>
        </w:rPr>
      </w:pPr>
      <w:r w:rsidRPr="00CB704C">
        <w:rPr>
          <w:rFonts w:ascii="Courier New" w:hAnsi="Courier New" w:cs="Courier New"/>
          <w:color w:val="000000"/>
          <w:kern w:val="0"/>
          <w:highlight w:val="white"/>
          <w:rPrChange w:id="1864" w:author="Author">
            <w:rPr>
              <w:rFonts w:ascii="Courier New" w:hAnsi="Courier New"/>
              <w:color w:val="000000"/>
            </w:rPr>
          </w:rPrChange>
        </w:rPr>
        <w:tab/>
      </w:r>
      <w:r w:rsidRPr="00CB704C">
        <w:rPr>
          <w:rFonts w:ascii="Courier New" w:hAnsi="Courier New" w:cs="Courier New"/>
          <w:color w:val="000000"/>
          <w:kern w:val="0"/>
          <w:highlight w:val="white"/>
          <w:rPrChange w:id="1865" w:author="Author">
            <w:rPr>
              <w:rFonts w:ascii="Courier New" w:hAnsi="Courier New"/>
              <w:color w:val="000000"/>
            </w:rPr>
          </w:rPrChange>
        </w:rPr>
        <w:tab/>
      </w:r>
      <w:r w:rsidRPr="00CB704C">
        <w:rPr>
          <w:rFonts w:ascii="Courier New" w:hAnsi="Courier New" w:cs="Courier New"/>
          <w:color w:val="0000FF"/>
          <w:kern w:val="0"/>
          <w:highlight w:val="white"/>
          <w:rPrChange w:id="1866" w:author="Author">
            <w:rPr>
              <w:rFonts w:ascii="Courier New" w:hAnsi="Courier New"/>
              <w:color w:val="000000"/>
            </w:rPr>
          </w:rPrChange>
        </w:rPr>
        <w:t>&lt;/</w:t>
      </w:r>
      <w:proofErr w:type="spellStart"/>
      <w:r w:rsidRPr="00CB704C">
        <w:rPr>
          <w:rFonts w:ascii="Courier New" w:hAnsi="Courier New" w:cs="Courier New"/>
          <w:color w:val="800000"/>
          <w:highlight w:val="white"/>
          <w:rPrChange w:id="1867"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1868" w:author="Author">
            <w:rPr>
              <w:rFonts w:ascii="Courier New" w:hAnsi="Courier New"/>
              <w:color w:val="000000"/>
            </w:rPr>
          </w:rPrChange>
        </w:rPr>
        <w:t>&gt;</w:t>
      </w:r>
    </w:p>
    <w:p w14:paraId="7CC5FFA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869" w:author="Author">
            <w:rPr>
              <w:rFonts w:ascii="Courier New" w:hAnsi="Courier New"/>
              <w:color w:val="000000"/>
            </w:rPr>
          </w:rPrChange>
        </w:rPr>
      </w:pPr>
      <w:r w:rsidRPr="00CB704C">
        <w:rPr>
          <w:rFonts w:ascii="Courier New" w:hAnsi="Courier New" w:cs="Courier New"/>
          <w:color w:val="000000"/>
          <w:kern w:val="0"/>
          <w:highlight w:val="white"/>
          <w:rPrChange w:id="1870" w:author="Author">
            <w:rPr>
              <w:rFonts w:ascii="Courier New" w:hAnsi="Courier New"/>
              <w:color w:val="000000"/>
            </w:rPr>
          </w:rPrChange>
        </w:rPr>
        <w:tab/>
      </w:r>
      <w:r w:rsidRPr="00CB704C">
        <w:rPr>
          <w:rFonts w:ascii="Courier New" w:hAnsi="Courier New" w:cs="Courier New"/>
          <w:color w:val="0000FF"/>
          <w:kern w:val="0"/>
          <w:highlight w:val="white"/>
          <w:rPrChange w:id="1871" w:author="Author">
            <w:rPr>
              <w:rFonts w:ascii="Courier New" w:hAnsi="Courier New"/>
              <w:color w:val="000000"/>
            </w:rPr>
          </w:rPrChange>
        </w:rPr>
        <w:t>&lt;/</w:t>
      </w:r>
      <w:proofErr w:type="spellStart"/>
      <w:r w:rsidRPr="00CB704C">
        <w:rPr>
          <w:rFonts w:ascii="Courier New" w:hAnsi="Courier New" w:cs="Courier New"/>
          <w:color w:val="800000"/>
          <w:highlight w:val="white"/>
          <w:rPrChange w:id="1872" w:author="Author">
            <w:rPr>
              <w:rFonts w:ascii="Courier New" w:hAnsi="Courier New"/>
              <w:color w:val="000000"/>
            </w:rPr>
          </w:rPrChange>
        </w:rPr>
        <w:t>xsd:element</w:t>
      </w:r>
      <w:proofErr w:type="spellEnd"/>
      <w:r w:rsidRPr="00CB704C">
        <w:rPr>
          <w:rFonts w:ascii="Courier New" w:hAnsi="Courier New" w:cs="Courier New"/>
          <w:color w:val="0000FF"/>
          <w:highlight w:val="white"/>
          <w:rPrChange w:id="1873" w:author="Author">
            <w:rPr>
              <w:rFonts w:ascii="Courier New" w:hAnsi="Courier New"/>
              <w:color w:val="000000"/>
            </w:rPr>
          </w:rPrChange>
        </w:rPr>
        <w:t>&gt;</w:t>
      </w:r>
    </w:p>
    <w:p w14:paraId="52ED8501" w14:textId="77777777" w:rsidR="00290C72" w:rsidRPr="00E060B3" w:rsidRDefault="0015509D" w:rsidP="00A2211A">
      <w:pPr>
        <w:autoSpaceDE w:val="0"/>
        <w:autoSpaceDN w:val="0"/>
        <w:adjustRightInd w:val="0"/>
        <w:spacing w:after="0"/>
        <w:rPr>
          <w:del w:id="1874" w:author="Author"/>
          <w:rFonts w:ascii="Courier New" w:hAnsi="Courier New" w:cs="Courier New"/>
          <w:color w:val="000000"/>
          <w:szCs w:val="17"/>
        </w:rPr>
      </w:pPr>
      <w:r w:rsidRPr="00CB704C">
        <w:rPr>
          <w:rFonts w:ascii="Courier New" w:hAnsi="Courier New" w:cs="Courier New"/>
          <w:color w:val="000000"/>
          <w:kern w:val="0"/>
          <w:highlight w:val="white"/>
          <w:rPrChange w:id="1875" w:author="Author">
            <w:rPr>
              <w:rFonts w:ascii="Courier New" w:hAnsi="Courier New"/>
              <w:color w:val="000000"/>
            </w:rPr>
          </w:rPrChange>
        </w:rPr>
        <w:tab/>
      </w:r>
      <w:del w:id="1876" w:author="Author">
        <w:r w:rsidR="00290C72" w:rsidRPr="00E060B3">
          <w:rPr>
            <w:rFonts w:ascii="Courier New" w:hAnsi="Courier New" w:cs="Courier New"/>
            <w:color w:val="000000"/>
            <w:szCs w:val="17"/>
          </w:rPr>
          <w:delText>&lt;xsd:simpleType name="NotSearchable</w:delText>
        </w:r>
        <w:r w:rsidR="00702C0D" w:rsidRPr="00E060B3">
          <w:rPr>
            <w:rFonts w:ascii="Courier New" w:hAnsi="Courier New" w:cs="Courier New"/>
            <w:color w:val="000000"/>
            <w:szCs w:val="17"/>
          </w:rPr>
          <w:delText>Code</w:delText>
        </w:r>
        <w:r w:rsidR="00290C72" w:rsidRPr="00E060B3">
          <w:rPr>
            <w:rFonts w:ascii="Courier New" w:hAnsi="Courier New" w:cs="Courier New"/>
            <w:color w:val="000000"/>
            <w:szCs w:val="17"/>
          </w:rPr>
          <w:delText>Type"&gt;</w:delText>
        </w:r>
      </w:del>
    </w:p>
    <w:p w14:paraId="7D146162" w14:textId="77777777" w:rsidR="00290C72" w:rsidRPr="00E060B3" w:rsidRDefault="00290C72" w:rsidP="00A2211A">
      <w:pPr>
        <w:autoSpaceDE w:val="0"/>
        <w:autoSpaceDN w:val="0"/>
        <w:adjustRightInd w:val="0"/>
        <w:spacing w:after="0"/>
        <w:rPr>
          <w:del w:id="1877" w:author="Author"/>
          <w:rFonts w:ascii="Courier New" w:hAnsi="Courier New" w:cs="Courier New"/>
          <w:color w:val="000000"/>
          <w:szCs w:val="17"/>
        </w:rPr>
      </w:pPr>
      <w:del w:id="1878" w:author="Author">
        <w:r w:rsidRPr="00E060B3">
          <w:rPr>
            <w:rFonts w:ascii="Courier New" w:hAnsi="Courier New" w:cs="Courier New"/>
            <w:color w:val="000000"/>
            <w:szCs w:val="17"/>
          </w:rPr>
          <w:tab/>
        </w:r>
        <w:r w:rsidRPr="00E060B3">
          <w:rPr>
            <w:rFonts w:ascii="Courier New" w:hAnsi="Courier New" w:cs="Courier New"/>
            <w:color w:val="000000"/>
            <w:szCs w:val="17"/>
          </w:rPr>
          <w:tab/>
          <w:delText>&lt;xsd:restriction base="xsd:token"&gt;</w:delText>
        </w:r>
      </w:del>
    </w:p>
    <w:p w14:paraId="11E8EDA2" w14:textId="77777777" w:rsidR="00290C72" w:rsidRPr="00E060B3" w:rsidRDefault="00290C72" w:rsidP="00A2211A">
      <w:pPr>
        <w:autoSpaceDE w:val="0"/>
        <w:autoSpaceDN w:val="0"/>
        <w:adjustRightInd w:val="0"/>
        <w:spacing w:after="0"/>
        <w:rPr>
          <w:del w:id="1879" w:author="Author"/>
          <w:rFonts w:ascii="Courier New" w:hAnsi="Courier New" w:cs="Courier New"/>
          <w:color w:val="000000"/>
          <w:szCs w:val="17"/>
        </w:rPr>
      </w:pPr>
      <w:del w:id="1880" w:author="Autho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delText>&lt;xsd:enumeration value="N"&gt;</w:delText>
        </w:r>
      </w:del>
    </w:p>
    <w:p w14:paraId="530232BF" w14:textId="52A2BFD8" w:rsidR="0015509D" w:rsidRPr="00CB704C" w:rsidRDefault="00290C72" w:rsidP="00A2211A">
      <w:pPr>
        <w:autoSpaceDE w:val="0"/>
        <w:autoSpaceDN w:val="0"/>
        <w:adjustRightInd w:val="0"/>
        <w:spacing w:after="0" w:line="240" w:lineRule="auto"/>
        <w:rPr>
          <w:rFonts w:ascii="Courier New" w:hAnsi="Courier New" w:cs="Courier New"/>
          <w:color w:val="000000"/>
          <w:kern w:val="0"/>
          <w:highlight w:val="white"/>
          <w:rPrChange w:id="1881" w:author="Author">
            <w:rPr>
              <w:rFonts w:ascii="Courier New" w:hAnsi="Courier New"/>
              <w:color w:val="000000"/>
            </w:rPr>
          </w:rPrChange>
        </w:rPr>
      </w:pPr>
      <w:del w:id="1882" w:author="Autho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delText>&lt;</w:delText>
        </w:r>
      </w:del>
      <w:ins w:id="1883" w:author="Author">
        <w:del w:id="1884" w:author="Author">
          <w:r w:rsidR="0015509D" w:rsidRPr="00CB704C" w:rsidDel="00F605D3">
            <w:rPr>
              <w:rFonts w:ascii="Courier New" w:hAnsi="Courier New" w:cs="Courier New"/>
              <w:color w:val="000000"/>
              <w:kern w:val="0"/>
              <w:szCs w:val="17"/>
              <w:highlight w:val="white"/>
              <w:rPrChange w:id="1885" w:author="Author">
                <w:rPr>
                  <w:rFonts w:ascii="Consolas" w:hAnsi="Consolas" w:cs="Consolas"/>
                  <w:color w:val="000000"/>
                  <w:szCs w:val="17"/>
                  <w:highlight w:val="white"/>
                </w:rPr>
              </w:rPrChange>
            </w:rPr>
            <w:tab/>
          </w:r>
          <w:r w:rsidR="0015509D" w:rsidRPr="00CB704C" w:rsidDel="00F605D3">
            <w:rPr>
              <w:rFonts w:ascii="Courier New" w:hAnsi="Courier New" w:cs="Courier New"/>
              <w:color w:val="0000FF"/>
              <w:kern w:val="0"/>
              <w:szCs w:val="17"/>
              <w:highlight w:val="white"/>
              <w:rPrChange w:id="1886" w:author="Author">
                <w:rPr>
                  <w:rFonts w:ascii="Consolas" w:hAnsi="Consolas" w:cs="Consolas"/>
                  <w:color w:val="0000FF"/>
                  <w:szCs w:val="17"/>
                  <w:highlight w:val="white"/>
                </w:rPr>
              </w:rPrChange>
            </w:rPr>
            <w:delText>&lt;/</w:delText>
          </w:r>
        </w:del>
      </w:ins>
      <w:del w:id="1887" w:author="Author">
        <w:r w:rsidR="0015509D" w:rsidRPr="00CB704C" w:rsidDel="00F605D3">
          <w:rPr>
            <w:rFonts w:ascii="Courier New" w:hAnsi="Courier New" w:cs="Courier New"/>
            <w:color w:val="800000"/>
            <w:highlight w:val="white"/>
            <w:rPrChange w:id="1888" w:author="Author">
              <w:rPr>
                <w:rFonts w:ascii="Courier New" w:hAnsi="Courier New"/>
                <w:color w:val="000000"/>
              </w:rPr>
            </w:rPrChange>
          </w:rPr>
          <w:delText>xsd:annotation</w:delText>
        </w:r>
        <w:r w:rsidR="0015509D" w:rsidRPr="00CB704C" w:rsidDel="00F605D3">
          <w:rPr>
            <w:rFonts w:ascii="Courier New" w:hAnsi="Courier New" w:cs="Courier New"/>
            <w:color w:val="0000FF"/>
            <w:highlight w:val="white"/>
            <w:rPrChange w:id="1889" w:author="Author">
              <w:rPr>
                <w:rFonts w:ascii="Courier New" w:hAnsi="Courier New"/>
                <w:color w:val="000000"/>
              </w:rPr>
            </w:rPrChange>
          </w:rPr>
          <w:delText>&gt;</w:delText>
        </w:r>
      </w:del>
    </w:p>
    <w:p w14:paraId="4D48DD27" w14:textId="77777777" w:rsidR="00290C72" w:rsidRPr="00E060B3" w:rsidRDefault="00290C72" w:rsidP="00A2211A">
      <w:pPr>
        <w:autoSpaceDE w:val="0"/>
        <w:autoSpaceDN w:val="0"/>
        <w:adjustRightInd w:val="0"/>
        <w:spacing w:after="0"/>
        <w:rPr>
          <w:del w:id="1890" w:author="Author"/>
          <w:rFonts w:ascii="Courier New" w:hAnsi="Courier New" w:cs="Courier New"/>
          <w:color w:val="000000"/>
          <w:szCs w:val="17"/>
        </w:rPr>
      </w:pPr>
      <w:del w:id="1891" w:author="Autho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delText>&lt;xsd:documentation&gt;No</w:delText>
        </w:r>
        <w:r w:rsidR="00F7028D" w:rsidRPr="00E060B3">
          <w:rPr>
            <w:rFonts w:ascii="Courier New" w:hAnsi="Courier New" w:cs="Courier New"/>
            <w:color w:val="000000"/>
            <w:szCs w:val="17"/>
          </w:rPr>
          <w:delText>t available</w:delText>
        </w:r>
        <w:r w:rsidRPr="00E060B3">
          <w:rPr>
            <w:rFonts w:ascii="Courier New" w:hAnsi="Courier New" w:cs="Courier New"/>
            <w:color w:val="000000"/>
            <w:szCs w:val="17"/>
          </w:rPr>
          <w:delText>&lt;/xsd:documentation&gt;</w:delText>
        </w:r>
      </w:del>
    </w:p>
    <w:p w14:paraId="7F5911A2" w14:textId="77777777" w:rsidR="00290C72" w:rsidRPr="00E060B3" w:rsidRDefault="00290C72" w:rsidP="00A2211A">
      <w:pPr>
        <w:autoSpaceDE w:val="0"/>
        <w:autoSpaceDN w:val="0"/>
        <w:adjustRightInd w:val="0"/>
        <w:spacing w:after="0"/>
        <w:rPr>
          <w:del w:id="1892" w:author="Author"/>
          <w:rFonts w:ascii="Courier New" w:hAnsi="Courier New" w:cs="Courier New"/>
          <w:color w:val="000000"/>
          <w:szCs w:val="17"/>
        </w:rPr>
      </w:pPr>
      <w:del w:id="1893" w:author="Autho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delText>&lt;/xsd:annotation&gt;</w:delText>
        </w:r>
      </w:del>
    </w:p>
    <w:p w14:paraId="17066658" w14:textId="77777777" w:rsidR="00290C72" w:rsidRPr="00E060B3" w:rsidRDefault="00290C72" w:rsidP="00A2211A">
      <w:pPr>
        <w:autoSpaceDE w:val="0"/>
        <w:autoSpaceDN w:val="0"/>
        <w:adjustRightInd w:val="0"/>
        <w:spacing w:after="0"/>
        <w:rPr>
          <w:del w:id="1894" w:author="Author"/>
          <w:rFonts w:ascii="Courier New" w:hAnsi="Courier New" w:cs="Courier New"/>
          <w:color w:val="000000"/>
          <w:szCs w:val="17"/>
        </w:rPr>
      </w:pPr>
      <w:del w:id="1895" w:author="Autho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delText>&lt;/xsd:enumeration&gt;</w:delText>
        </w:r>
      </w:del>
    </w:p>
    <w:p w14:paraId="6B91066C" w14:textId="77777777" w:rsidR="00290C72" w:rsidRPr="00E060B3" w:rsidRDefault="00290C72" w:rsidP="00A2211A">
      <w:pPr>
        <w:autoSpaceDE w:val="0"/>
        <w:autoSpaceDN w:val="0"/>
        <w:adjustRightInd w:val="0"/>
        <w:spacing w:after="0"/>
        <w:rPr>
          <w:del w:id="1896" w:author="Author"/>
          <w:rFonts w:ascii="Courier New" w:hAnsi="Courier New" w:cs="Courier New"/>
          <w:color w:val="000000"/>
          <w:szCs w:val="17"/>
        </w:rPr>
      </w:pPr>
      <w:del w:id="1897" w:author="Autho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delText>&lt;xsd:enumeration value="U"&gt;</w:delText>
        </w:r>
      </w:del>
    </w:p>
    <w:p w14:paraId="47F51AEB" w14:textId="245C7AB5" w:rsidR="0015509D" w:rsidRPr="00CB704C" w:rsidRDefault="00290C72" w:rsidP="00A2211A">
      <w:pPr>
        <w:autoSpaceDE w:val="0"/>
        <w:autoSpaceDN w:val="0"/>
        <w:adjustRightInd w:val="0"/>
        <w:spacing w:after="0" w:line="240" w:lineRule="auto"/>
        <w:rPr>
          <w:del w:id="1898" w:author="Author"/>
          <w:rFonts w:ascii="Courier New" w:hAnsi="Courier New" w:cs="Courier New"/>
          <w:color w:val="000000"/>
          <w:kern w:val="0"/>
          <w:highlight w:val="white"/>
          <w:rPrChange w:id="1899" w:author="Author">
            <w:rPr>
              <w:del w:id="1900" w:author="Author"/>
              <w:rFonts w:ascii="Courier New" w:hAnsi="Courier New"/>
              <w:color w:val="000000"/>
            </w:rPr>
          </w:rPrChange>
        </w:rPr>
      </w:pPr>
      <w:del w:id="1901" w:author="Author">
        <w:r w:rsidRPr="00E060B3">
          <w:rPr>
            <w:rFonts w:ascii="Courier New" w:hAnsi="Courier New" w:cs="Courier New"/>
            <w:color w:val="000000"/>
            <w:szCs w:val="17"/>
          </w:rPr>
          <w:tab/>
        </w:r>
        <w:r w:rsidRPr="00E060B3">
          <w:rPr>
            <w:rFonts w:ascii="Courier New" w:hAnsi="Courier New" w:cs="Courier New"/>
            <w:color w:val="000000"/>
            <w:szCs w:val="17"/>
          </w:rPr>
          <w:tab/>
        </w:r>
      </w:del>
      <w:ins w:id="1902" w:author="Author">
        <w:r w:rsidR="0015509D" w:rsidRPr="00CB704C">
          <w:rPr>
            <w:rFonts w:ascii="Courier New" w:hAnsi="Courier New" w:cs="Courier New"/>
            <w:color w:val="000000"/>
            <w:kern w:val="0"/>
            <w:szCs w:val="17"/>
            <w:highlight w:val="white"/>
            <w:rPrChange w:id="1903" w:author="Author">
              <w:rPr>
                <w:rFonts w:ascii="Consolas" w:hAnsi="Consolas" w:cs="Consolas"/>
                <w:color w:val="000000"/>
                <w:szCs w:val="17"/>
                <w:highlight w:val="white"/>
              </w:rPr>
            </w:rPrChange>
          </w:rPr>
          <w:tab/>
        </w:r>
        <w:del w:id="1904" w:author="Author">
          <w:r w:rsidR="0015509D" w:rsidRPr="00CB704C" w:rsidDel="00F605D3">
            <w:rPr>
              <w:rFonts w:ascii="Courier New" w:hAnsi="Courier New" w:cs="Courier New"/>
              <w:color w:val="0000FF"/>
              <w:kern w:val="0"/>
              <w:szCs w:val="17"/>
              <w:highlight w:val="white"/>
              <w:rPrChange w:id="1905" w:author="Author">
                <w:rPr>
                  <w:rFonts w:ascii="Consolas" w:hAnsi="Consolas" w:cs="Consolas"/>
                  <w:color w:val="0000FF"/>
                  <w:szCs w:val="17"/>
                  <w:highlight w:val="white"/>
                </w:rPr>
              </w:rPrChange>
            </w:rPr>
            <w:delText>&lt;/</w:delText>
          </w:r>
          <w:r w:rsidR="0015509D" w:rsidRPr="00CB704C" w:rsidDel="00F605D3">
            <w:rPr>
              <w:rFonts w:ascii="Courier New" w:hAnsi="Courier New" w:cs="Courier New"/>
              <w:color w:val="800000"/>
              <w:szCs w:val="17"/>
              <w:highlight w:val="white"/>
              <w:rPrChange w:id="1906" w:author="Author">
                <w:rPr>
                  <w:rFonts w:ascii="Consolas" w:hAnsi="Consolas" w:cs="Consolas"/>
                  <w:color w:val="800000"/>
                  <w:szCs w:val="17"/>
                  <w:highlight w:val="white"/>
                </w:rPr>
              </w:rPrChange>
            </w:rPr>
            <w:delText>xsd:element</w:delText>
          </w:r>
        </w:del>
      </w:ins>
      <w:del w:id="1907" w:author="Author">
        <w:r w:rsidR="0015509D" w:rsidRPr="00CB704C">
          <w:rPr>
            <w:rFonts w:ascii="Courier New" w:hAnsi="Courier New" w:cs="Courier New"/>
            <w:color w:val="000000"/>
            <w:highlight w:val="white"/>
            <w:rPrChange w:id="1908" w:author="Author">
              <w:rPr>
                <w:rFonts w:ascii="Courier New" w:hAnsi="Courier New"/>
                <w:color w:val="000000"/>
              </w:rPr>
            </w:rPrChange>
          </w:rPr>
          <w:tab/>
        </w:r>
        <w:r w:rsidR="0015509D" w:rsidRPr="00CB704C">
          <w:rPr>
            <w:rFonts w:ascii="Courier New" w:hAnsi="Courier New" w:cs="Courier New"/>
            <w:color w:val="000000"/>
            <w:kern w:val="0"/>
            <w:highlight w:val="white"/>
            <w:rPrChange w:id="1909" w:author="Author">
              <w:rPr>
                <w:rFonts w:ascii="Courier New" w:hAnsi="Courier New"/>
                <w:color w:val="000000"/>
              </w:rPr>
            </w:rPrChange>
          </w:rPr>
          <w:tab/>
        </w:r>
        <w:r w:rsidR="0015509D" w:rsidRPr="00CB704C">
          <w:rPr>
            <w:rFonts w:ascii="Courier New" w:hAnsi="Courier New" w:cs="Courier New"/>
            <w:color w:val="0000FF"/>
            <w:kern w:val="0"/>
            <w:highlight w:val="white"/>
            <w:rPrChange w:id="1910" w:author="Author">
              <w:rPr>
                <w:rFonts w:ascii="Courier New" w:hAnsi="Courier New"/>
                <w:color w:val="000000"/>
              </w:rPr>
            </w:rPrChange>
          </w:rPr>
          <w:delText>&lt;</w:delText>
        </w:r>
        <w:r w:rsidR="0015509D" w:rsidRPr="00CB704C">
          <w:rPr>
            <w:rFonts w:ascii="Courier New" w:hAnsi="Courier New" w:cs="Courier New"/>
            <w:color w:val="800000"/>
            <w:kern w:val="0"/>
            <w:highlight w:val="white"/>
            <w:rPrChange w:id="1911" w:author="Author">
              <w:rPr>
                <w:rFonts w:ascii="Courier New" w:hAnsi="Courier New"/>
                <w:color w:val="000000"/>
              </w:rPr>
            </w:rPrChange>
          </w:rPr>
          <w:delText>xsd:annotation</w:delText>
        </w:r>
        <w:r w:rsidR="0015509D" w:rsidRPr="00CB704C">
          <w:rPr>
            <w:rFonts w:ascii="Courier New" w:hAnsi="Courier New" w:cs="Courier New"/>
            <w:color w:val="0000FF"/>
            <w:highlight w:val="white"/>
            <w:rPrChange w:id="1912" w:author="Author">
              <w:rPr>
                <w:rFonts w:ascii="Courier New" w:hAnsi="Courier New"/>
                <w:color w:val="000000"/>
              </w:rPr>
            </w:rPrChange>
          </w:rPr>
          <w:delText>&gt;</w:delText>
        </w:r>
      </w:del>
    </w:p>
    <w:p w14:paraId="7686ADDE" w14:textId="77777777" w:rsidR="00290C72" w:rsidRPr="00E060B3" w:rsidRDefault="0015509D" w:rsidP="00A2211A">
      <w:pPr>
        <w:autoSpaceDE w:val="0"/>
        <w:autoSpaceDN w:val="0"/>
        <w:adjustRightInd w:val="0"/>
        <w:spacing w:after="0"/>
        <w:rPr>
          <w:del w:id="1913" w:author="Author"/>
          <w:rFonts w:ascii="Courier New" w:hAnsi="Courier New" w:cs="Courier New"/>
          <w:color w:val="000000"/>
          <w:szCs w:val="17"/>
        </w:rPr>
      </w:pPr>
      <w:del w:id="1914" w:author="Author">
        <w:r w:rsidRPr="00CB704C">
          <w:rPr>
            <w:rFonts w:ascii="Courier New" w:hAnsi="Courier New" w:cs="Courier New"/>
            <w:color w:val="000000"/>
            <w:kern w:val="0"/>
            <w:highlight w:val="white"/>
            <w:rPrChange w:id="1915" w:author="Author">
              <w:rPr>
                <w:rFonts w:ascii="Courier New" w:hAnsi="Courier New"/>
                <w:color w:val="000000"/>
              </w:rPr>
            </w:rPrChange>
          </w:rPr>
          <w:tab/>
        </w:r>
        <w:r w:rsidRPr="00CB704C">
          <w:rPr>
            <w:rFonts w:ascii="Courier New" w:hAnsi="Courier New" w:cs="Courier New"/>
            <w:color w:val="000000"/>
            <w:kern w:val="0"/>
            <w:highlight w:val="white"/>
            <w:rPrChange w:id="1916" w:author="Author">
              <w:rPr>
                <w:rFonts w:ascii="Courier New" w:hAnsi="Courier New"/>
                <w:color w:val="000000"/>
              </w:rPr>
            </w:rPrChange>
          </w:rPr>
          <w:tab/>
        </w:r>
        <w:r w:rsidRPr="00CB704C">
          <w:rPr>
            <w:rFonts w:ascii="Courier New" w:hAnsi="Courier New" w:cs="Courier New"/>
            <w:color w:val="000000"/>
            <w:kern w:val="0"/>
            <w:highlight w:val="white"/>
            <w:rPrChange w:id="1917" w:author="Author">
              <w:rPr>
                <w:rFonts w:ascii="Courier New" w:hAnsi="Courier New"/>
                <w:color w:val="000000"/>
              </w:rPr>
            </w:rPrChange>
          </w:rPr>
          <w:tab/>
        </w:r>
        <w:r w:rsidR="00290C72" w:rsidRPr="00E060B3">
          <w:rPr>
            <w:rFonts w:ascii="Courier New" w:hAnsi="Courier New" w:cs="Courier New"/>
            <w:color w:val="000000"/>
            <w:szCs w:val="17"/>
          </w:rPr>
          <w:tab/>
        </w:r>
        <w:r w:rsidR="00290C72" w:rsidRPr="00E060B3">
          <w:rPr>
            <w:rFonts w:ascii="Courier New" w:hAnsi="Courier New" w:cs="Courier New"/>
            <w:color w:val="000000"/>
            <w:szCs w:val="17"/>
          </w:rPr>
          <w:tab/>
          <w:delText xml:space="preserve">&lt;xsd:documentation&gt;Unknown if </w:delText>
        </w:r>
        <w:r w:rsidR="00997C62" w:rsidRPr="00E060B3">
          <w:rPr>
            <w:rFonts w:ascii="Courier New" w:hAnsi="Courier New" w:cs="Courier New"/>
            <w:color w:val="000000"/>
            <w:szCs w:val="17"/>
          </w:rPr>
          <w:delText>available</w:delText>
        </w:r>
        <w:r w:rsidR="00290C72" w:rsidRPr="00E060B3">
          <w:rPr>
            <w:rFonts w:ascii="Courier New" w:hAnsi="Courier New" w:cs="Courier New"/>
            <w:color w:val="000000"/>
            <w:szCs w:val="17"/>
          </w:rPr>
          <w:delText>&lt;/xsd:documentation&gt;</w:delText>
        </w:r>
      </w:del>
    </w:p>
    <w:p w14:paraId="27C901C1" w14:textId="77777777" w:rsidR="00290C72" w:rsidRPr="00E060B3" w:rsidRDefault="00290C72" w:rsidP="00A2211A">
      <w:pPr>
        <w:autoSpaceDE w:val="0"/>
        <w:autoSpaceDN w:val="0"/>
        <w:adjustRightInd w:val="0"/>
        <w:spacing w:after="0"/>
        <w:rPr>
          <w:del w:id="1918" w:author="Author"/>
          <w:rFonts w:ascii="Courier New" w:hAnsi="Courier New" w:cs="Courier New"/>
          <w:color w:val="000000"/>
          <w:szCs w:val="17"/>
        </w:rPr>
      </w:pPr>
      <w:del w:id="1919" w:author="Autho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delText>&lt;/xsd:annotation&gt;</w:delText>
        </w:r>
      </w:del>
    </w:p>
    <w:p w14:paraId="6555165D" w14:textId="77777777" w:rsidR="00290C72" w:rsidRPr="00E060B3" w:rsidRDefault="00290C72" w:rsidP="00A2211A">
      <w:pPr>
        <w:autoSpaceDE w:val="0"/>
        <w:autoSpaceDN w:val="0"/>
        <w:adjustRightInd w:val="0"/>
        <w:spacing w:after="0"/>
        <w:rPr>
          <w:del w:id="1920" w:author="Author"/>
          <w:rFonts w:ascii="Courier New" w:hAnsi="Courier New" w:cs="Courier New"/>
          <w:color w:val="000000"/>
          <w:szCs w:val="17"/>
        </w:rPr>
      </w:pPr>
      <w:del w:id="1921" w:author="Author">
        <w:r w:rsidRPr="00E060B3">
          <w:rPr>
            <w:rFonts w:ascii="Courier New" w:hAnsi="Courier New" w:cs="Courier New"/>
            <w:color w:val="000000"/>
            <w:szCs w:val="17"/>
          </w:rPr>
          <w:tab/>
        </w:r>
        <w:r w:rsidRPr="00E060B3">
          <w:rPr>
            <w:rFonts w:ascii="Courier New" w:hAnsi="Courier New" w:cs="Courier New"/>
            <w:color w:val="000000"/>
            <w:szCs w:val="17"/>
          </w:rPr>
          <w:tab/>
        </w:r>
        <w:r w:rsidRPr="00E060B3">
          <w:rPr>
            <w:rFonts w:ascii="Courier New" w:hAnsi="Courier New" w:cs="Courier New"/>
            <w:color w:val="000000"/>
            <w:szCs w:val="17"/>
          </w:rPr>
          <w:tab/>
          <w:delText>&lt;/xsd:enumeration&gt;</w:delText>
        </w:r>
      </w:del>
    </w:p>
    <w:p w14:paraId="0C47D20B" w14:textId="77777777" w:rsidR="00290C72" w:rsidRPr="00E060B3" w:rsidRDefault="00290C72" w:rsidP="00A2211A">
      <w:pPr>
        <w:autoSpaceDE w:val="0"/>
        <w:autoSpaceDN w:val="0"/>
        <w:adjustRightInd w:val="0"/>
        <w:spacing w:after="0"/>
        <w:rPr>
          <w:del w:id="1922" w:author="Author"/>
          <w:rFonts w:ascii="Courier New" w:hAnsi="Courier New" w:cs="Courier New"/>
          <w:color w:val="000000"/>
          <w:szCs w:val="17"/>
        </w:rPr>
      </w:pPr>
      <w:del w:id="1923" w:author="Author">
        <w:r w:rsidRPr="00E060B3">
          <w:rPr>
            <w:rFonts w:ascii="Courier New" w:hAnsi="Courier New" w:cs="Courier New"/>
            <w:color w:val="000000"/>
            <w:szCs w:val="17"/>
          </w:rPr>
          <w:tab/>
        </w:r>
        <w:r w:rsidRPr="00E060B3">
          <w:rPr>
            <w:rFonts w:ascii="Courier New" w:hAnsi="Courier New" w:cs="Courier New"/>
            <w:color w:val="000000"/>
            <w:szCs w:val="17"/>
          </w:rPr>
          <w:tab/>
          <w:delText>&lt;/xsd:restriction&gt;</w:delText>
        </w:r>
      </w:del>
    </w:p>
    <w:p w14:paraId="1661B343" w14:textId="3A51A4D2" w:rsidR="0015509D" w:rsidRPr="00CB704C" w:rsidRDefault="00290C72" w:rsidP="00994D7A">
      <w:pPr>
        <w:autoSpaceDE w:val="0"/>
        <w:autoSpaceDN w:val="0"/>
        <w:adjustRightInd w:val="0"/>
        <w:spacing w:after="0" w:line="240" w:lineRule="auto"/>
        <w:rPr>
          <w:rFonts w:ascii="Courier New" w:hAnsi="Courier New" w:cs="Courier New"/>
          <w:color w:val="000000"/>
          <w:kern w:val="0"/>
          <w:highlight w:val="white"/>
          <w:rPrChange w:id="1924" w:author="Author">
            <w:rPr>
              <w:rFonts w:ascii="Courier New" w:hAnsi="Courier New"/>
              <w:color w:val="000000"/>
            </w:rPr>
          </w:rPrChange>
        </w:rPr>
      </w:pPr>
      <w:del w:id="1925" w:author="Author">
        <w:r w:rsidRPr="00E060B3">
          <w:rPr>
            <w:rFonts w:ascii="Courier New" w:hAnsi="Courier New" w:cs="Courier New"/>
            <w:color w:val="000000"/>
            <w:szCs w:val="17"/>
          </w:rPr>
          <w:tab/>
          <w:delText>&lt;/xsd:simpleType</w:delText>
        </w:r>
      </w:del>
      <w:r w:rsidR="0015509D" w:rsidRPr="00CB704C">
        <w:rPr>
          <w:rFonts w:ascii="Courier New" w:hAnsi="Courier New" w:cs="Courier New"/>
          <w:color w:val="0000FF"/>
          <w:kern w:val="0"/>
          <w:highlight w:val="white"/>
          <w:rPrChange w:id="1926" w:author="Author">
            <w:rPr>
              <w:rFonts w:ascii="Courier New" w:hAnsi="Courier New"/>
              <w:color w:val="000000"/>
            </w:rPr>
          </w:rPrChange>
        </w:rPr>
        <w:t>&gt;</w:t>
      </w:r>
    </w:p>
    <w:p w14:paraId="3D26DE1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927" w:author="Author">
            <w:rPr>
              <w:rFonts w:ascii="Courier New" w:hAnsi="Courier New"/>
              <w:color w:val="000000"/>
            </w:rPr>
          </w:rPrChange>
        </w:rPr>
      </w:pPr>
      <w:r w:rsidRPr="00CB704C">
        <w:rPr>
          <w:rFonts w:ascii="Courier New" w:hAnsi="Courier New" w:cs="Courier New"/>
          <w:color w:val="000000"/>
          <w:kern w:val="0"/>
          <w:highlight w:val="white"/>
          <w:rPrChange w:id="1928" w:author="Author">
            <w:rPr>
              <w:rFonts w:ascii="Courier New" w:hAnsi="Courier New"/>
              <w:color w:val="000000"/>
            </w:rPr>
          </w:rPrChange>
        </w:rPr>
        <w:tab/>
      </w:r>
      <w:r w:rsidRPr="00CB704C">
        <w:rPr>
          <w:rFonts w:ascii="Courier New" w:hAnsi="Courier New" w:cs="Courier New"/>
          <w:color w:val="0000FF"/>
          <w:kern w:val="0"/>
          <w:highlight w:val="white"/>
          <w:rPrChange w:id="1929" w:author="Author">
            <w:rPr>
              <w:rFonts w:ascii="Courier New" w:hAnsi="Courier New"/>
              <w:color w:val="0000FF"/>
            </w:rPr>
          </w:rPrChange>
        </w:rPr>
        <w:t>&lt;</w:t>
      </w:r>
      <w:proofErr w:type="spellStart"/>
      <w:r w:rsidRPr="00CB704C">
        <w:rPr>
          <w:rFonts w:ascii="Courier New" w:hAnsi="Courier New" w:cs="Courier New"/>
          <w:color w:val="800000"/>
          <w:kern w:val="0"/>
          <w:highlight w:val="white"/>
          <w:rPrChange w:id="1930" w:author="Author">
            <w:rPr>
              <w:rFonts w:ascii="Courier New" w:hAnsi="Courier New"/>
              <w:color w:val="800000"/>
            </w:rPr>
          </w:rPrChange>
        </w:rPr>
        <w:t>xsd:complexType</w:t>
      </w:r>
      <w:proofErr w:type="spellEnd"/>
      <w:r w:rsidRPr="00CB704C">
        <w:rPr>
          <w:rFonts w:ascii="Courier New" w:hAnsi="Courier New" w:cs="Courier New"/>
          <w:color w:val="FF0000"/>
          <w:highlight w:val="white"/>
          <w:rPrChange w:id="1931" w:author="Author">
            <w:rPr>
              <w:rFonts w:ascii="Courier New" w:hAnsi="Courier New"/>
              <w:color w:val="FF0000"/>
            </w:rPr>
          </w:rPrChange>
        </w:rPr>
        <w:t xml:space="preserve"> name</w:t>
      </w:r>
      <w:r w:rsidRPr="00CB704C">
        <w:rPr>
          <w:rFonts w:ascii="Courier New" w:hAnsi="Courier New" w:cs="Courier New"/>
          <w:color w:val="0000FF"/>
          <w:highlight w:val="white"/>
          <w:rPrChange w:id="1932" w:author="Author">
            <w:rPr>
              <w:rFonts w:ascii="Courier New" w:hAnsi="Courier New"/>
              <w:color w:val="0000FF"/>
            </w:rPr>
          </w:rPrChange>
        </w:rPr>
        <w:t>="</w:t>
      </w:r>
      <w:proofErr w:type="spellStart"/>
      <w:r w:rsidRPr="00CB704C">
        <w:rPr>
          <w:rFonts w:ascii="Courier New" w:hAnsi="Courier New" w:cs="Courier New"/>
          <w:color w:val="000000"/>
          <w:highlight w:val="white"/>
          <w:rPrChange w:id="1933" w:author="Author">
            <w:rPr>
              <w:rFonts w:ascii="Courier New" w:hAnsi="Courier New"/>
              <w:color w:val="000000"/>
            </w:rPr>
          </w:rPrChange>
        </w:rPr>
        <w:t>AuthorityFileEntryType</w:t>
      </w:r>
      <w:proofErr w:type="spellEnd"/>
      <w:r w:rsidRPr="00CB704C">
        <w:rPr>
          <w:rFonts w:ascii="Courier New" w:hAnsi="Courier New" w:cs="Courier New"/>
          <w:color w:val="0000FF"/>
          <w:highlight w:val="white"/>
          <w:rPrChange w:id="1934" w:author="Author">
            <w:rPr>
              <w:rFonts w:ascii="Courier New" w:hAnsi="Courier New"/>
              <w:color w:val="0000FF"/>
            </w:rPr>
          </w:rPrChange>
        </w:rPr>
        <w:t>"&gt;</w:t>
      </w:r>
    </w:p>
    <w:p w14:paraId="17220C0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1935" w:author="Author">
            <w:rPr>
              <w:rFonts w:ascii="Courier New" w:hAnsi="Courier New"/>
              <w:color w:val="000000"/>
            </w:rPr>
          </w:rPrChange>
        </w:rPr>
      </w:pPr>
      <w:r w:rsidRPr="00CB704C">
        <w:rPr>
          <w:rFonts w:ascii="Courier New" w:hAnsi="Courier New" w:cs="Courier New"/>
          <w:color w:val="000000"/>
          <w:kern w:val="0"/>
          <w:highlight w:val="white"/>
          <w:rPrChange w:id="1936" w:author="Author">
            <w:rPr>
              <w:rFonts w:ascii="Courier New" w:hAnsi="Courier New"/>
              <w:color w:val="000000"/>
            </w:rPr>
          </w:rPrChange>
        </w:rPr>
        <w:tab/>
      </w:r>
      <w:r w:rsidRPr="00CB704C">
        <w:rPr>
          <w:rFonts w:ascii="Courier New" w:hAnsi="Courier New" w:cs="Courier New"/>
          <w:color w:val="000000"/>
          <w:kern w:val="0"/>
          <w:highlight w:val="white"/>
          <w:rPrChange w:id="1937" w:author="Author">
            <w:rPr>
              <w:rFonts w:ascii="Courier New" w:hAnsi="Courier New"/>
              <w:color w:val="000000"/>
            </w:rPr>
          </w:rPrChange>
        </w:rPr>
        <w:tab/>
      </w:r>
      <w:r w:rsidRPr="00CB704C">
        <w:rPr>
          <w:rFonts w:ascii="Courier New" w:hAnsi="Courier New" w:cs="Courier New"/>
          <w:color w:val="0000FF"/>
          <w:kern w:val="0"/>
          <w:highlight w:val="white"/>
          <w:rPrChange w:id="1938" w:author="Author">
            <w:rPr>
              <w:rFonts w:ascii="Courier New" w:hAnsi="Courier New"/>
              <w:color w:val="0000FF"/>
            </w:rPr>
          </w:rPrChange>
        </w:rPr>
        <w:t>&lt;</w:t>
      </w:r>
      <w:proofErr w:type="spellStart"/>
      <w:r w:rsidRPr="00CB704C">
        <w:rPr>
          <w:rFonts w:ascii="Courier New" w:hAnsi="Courier New" w:cs="Courier New"/>
          <w:color w:val="800000"/>
          <w:kern w:val="0"/>
          <w:highlight w:val="white"/>
          <w:rPrChange w:id="1939" w:author="Author">
            <w:rPr>
              <w:rFonts w:ascii="Courier New" w:hAnsi="Courier New"/>
              <w:color w:val="800000"/>
            </w:rPr>
          </w:rPrChange>
        </w:rPr>
        <w:t>xsd:sequence</w:t>
      </w:r>
      <w:proofErr w:type="spellEnd"/>
      <w:r w:rsidRPr="00CB704C">
        <w:rPr>
          <w:rFonts w:ascii="Courier New" w:hAnsi="Courier New" w:cs="Courier New"/>
          <w:color w:val="0000FF"/>
          <w:highlight w:val="white"/>
          <w:rPrChange w:id="1940" w:author="Author">
            <w:rPr>
              <w:rFonts w:ascii="Courier New" w:hAnsi="Courier New"/>
              <w:color w:val="0000FF"/>
            </w:rPr>
          </w:rPrChange>
        </w:rPr>
        <w:t>&gt;</w:t>
      </w:r>
    </w:p>
    <w:p w14:paraId="1033C72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lang w:val="fr-CH"/>
          <w:rPrChange w:id="1941" w:author="Author">
            <w:rPr>
              <w:rFonts w:ascii="Courier New" w:hAnsi="Courier New"/>
              <w:color w:val="000000"/>
              <w:lang w:val="fr-FR"/>
            </w:rPr>
          </w:rPrChange>
        </w:rPr>
      </w:pPr>
      <w:r w:rsidRPr="00CB704C">
        <w:rPr>
          <w:rFonts w:ascii="Courier New" w:hAnsi="Courier New" w:cs="Courier New"/>
          <w:color w:val="000000"/>
          <w:kern w:val="0"/>
          <w:highlight w:val="white"/>
          <w:rPrChange w:id="1942" w:author="Author">
            <w:rPr>
              <w:rFonts w:ascii="Courier New" w:hAnsi="Courier New"/>
              <w:color w:val="000000"/>
            </w:rPr>
          </w:rPrChange>
        </w:rPr>
        <w:tab/>
      </w:r>
      <w:r w:rsidRPr="00CB704C">
        <w:rPr>
          <w:rFonts w:ascii="Courier New" w:hAnsi="Courier New" w:cs="Courier New"/>
          <w:color w:val="000000"/>
          <w:kern w:val="0"/>
          <w:highlight w:val="white"/>
          <w:rPrChange w:id="1943" w:author="Author">
            <w:rPr>
              <w:rFonts w:ascii="Courier New" w:hAnsi="Courier New"/>
              <w:color w:val="000000"/>
            </w:rPr>
          </w:rPrChange>
        </w:rPr>
        <w:tab/>
      </w:r>
      <w:r w:rsidRPr="00CB704C">
        <w:rPr>
          <w:rFonts w:ascii="Courier New" w:hAnsi="Courier New" w:cs="Courier New"/>
          <w:color w:val="000000"/>
          <w:kern w:val="0"/>
          <w:highlight w:val="white"/>
          <w:rPrChange w:id="1944" w:author="Author">
            <w:rPr>
              <w:rFonts w:ascii="Courier New" w:hAnsi="Courier New"/>
              <w:color w:val="000000"/>
            </w:rPr>
          </w:rPrChange>
        </w:rPr>
        <w:tab/>
      </w:r>
      <w:r w:rsidRPr="00CB704C">
        <w:rPr>
          <w:rFonts w:ascii="Courier New" w:hAnsi="Courier New" w:cs="Courier New"/>
          <w:color w:val="0000FF"/>
          <w:kern w:val="0"/>
          <w:highlight w:val="white"/>
          <w:lang w:val="fr-CH"/>
          <w:rPrChange w:id="1945" w:author="Author">
            <w:rPr>
              <w:rFonts w:ascii="Courier New" w:hAnsi="Courier New"/>
              <w:color w:val="0000FF"/>
              <w:lang w:val="fr-FR"/>
            </w:rPr>
          </w:rPrChange>
        </w:rPr>
        <w:t>&lt;</w:t>
      </w:r>
      <w:proofErr w:type="spellStart"/>
      <w:r w:rsidRPr="00CB704C">
        <w:rPr>
          <w:rFonts w:ascii="Courier New" w:hAnsi="Courier New" w:cs="Courier New"/>
          <w:color w:val="800000"/>
          <w:kern w:val="0"/>
          <w:highlight w:val="white"/>
          <w:lang w:val="fr-CH"/>
          <w:rPrChange w:id="1946" w:author="Author">
            <w:rPr>
              <w:rFonts w:ascii="Courier New" w:hAnsi="Courier New"/>
              <w:color w:val="800000"/>
              <w:lang w:val="fr-FR"/>
            </w:rPr>
          </w:rPrChange>
        </w:rPr>
        <w:t>xsd:element</w:t>
      </w:r>
      <w:proofErr w:type="spellEnd"/>
      <w:r w:rsidRPr="00CB704C">
        <w:rPr>
          <w:rFonts w:ascii="Courier New" w:hAnsi="Courier New" w:cs="Courier New"/>
          <w:color w:val="FF0000"/>
          <w:highlight w:val="white"/>
          <w:lang w:val="fr-CH"/>
          <w:rPrChange w:id="1947" w:author="Author">
            <w:rPr>
              <w:rFonts w:ascii="Courier New" w:hAnsi="Courier New"/>
              <w:color w:val="FF0000"/>
              <w:lang w:val="fr-FR"/>
            </w:rPr>
          </w:rPrChange>
        </w:rPr>
        <w:t xml:space="preserve"> </w:t>
      </w:r>
      <w:proofErr w:type="spellStart"/>
      <w:r w:rsidRPr="00CB704C">
        <w:rPr>
          <w:rFonts w:ascii="Courier New" w:hAnsi="Courier New" w:cs="Courier New"/>
          <w:color w:val="FF0000"/>
          <w:highlight w:val="white"/>
          <w:lang w:val="fr-CH"/>
          <w:rPrChange w:id="1948" w:author="Author">
            <w:rPr>
              <w:rFonts w:ascii="Courier New" w:hAnsi="Courier New"/>
              <w:color w:val="FF0000"/>
              <w:lang w:val="fr-FR"/>
            </w:rPr>
          </w:rPrChange>
        </w:rPr>
        <w:t>ref</w:t>
      </w:r>
      <w:proofErr w:type="spellEnd"/>
      <w:r w:rsidRPr="00CB704C">
        <w:rPr>
          <w:rFonts w:ascii="Courier New" w:hAnsi="Courier New" w:cs="Courier New"/>
          <w:color w:val="0000FF"/>
          <w:highlight w:val="white"/>
          <w:lang w:val="fr-CH"/>
          <w:rPrChange w:id="1949" w:author="Author">
            <w:rPr>
              <w:rFonts w:ascii="Courier New" w:hAnsi="Courier New"/>
              <w:color w:val="0000FF"/>
              <w:lang w:val="fr-FR"/>
            </w:rPr>
          </w:rPrChange>
        </w:rPr>
        <w:t>="</w:t>
      </w:r>
      <w:proofErr w:type="spellStart"/>
      <w:r w:rsidRPr="00CB704C">
        <w:rPr>
          <w:rFonts w:ascii="Courier New" w:hAnsi="Courier New" w:cs="Courier New"/>
          <w:color w:val="000000"/>
          <w:highlight w:val="white"/>
          <w:lang w:val="fr-CH"/>
          <w:rPrChange w:id="1950" w:author="Author">
            <w:rPr>
              <w:rFonts w:ascii="Courier New" w:hAnsi="Courier New"/>
              <w:color w:val="000000"/>
              <w:lang w:val="fr-FR"/>
            </w:rPr>
          </w:rPrChange>
        </w:rPr>
        <w:t>pat:PatentPublicationIdentification</w:t>
      </w:r>
      <w:proofErr w:type="spellEnd"/>
      <w:r w:rsidRPr="00CB704C">
        <w:rPr>
          <w:rFonts w:ascii="Courier New" w:hAnsi="Courier New" w:cs="Courier New"/>
          <w:color w:val="0000FF"/>
          <w:highlight w:val="white"/>
          <w:lang w:val="fr-CH"/>
          <w:rPrChange w:id="1951" w:author="Author">
            <w:rPr>
              <w:rFonts w:ascii="Courier New" w:hAnsi="Courier New"/>
              <w:color w:val="0000FF"/>
              <w:lang w:val="fr-FR"/>
            </w:rPr>
          </w:rPrChange>
        </w:rPr>
        <w:t>"/&gt;</w:t>
      </w:r>
    </w:p>
    <w:p w14:paraId="2D6AF00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lang w:val="fr-CH"/>
          <w:rPrChange w:id="1952" w:author="Author">
            <w:rPr>
              <w:rFonts w:ascii="Courier New" w:hAnsi="Courier New"/>
              <w:color w:val="000000"/>
              <w:lang w:val="fr-FR"/>
            </w:rPr>
          </w:rPrChange>
        </w:rPr>
      </w:pPr>
      <w:r w:rsidRPr="00CB704C">
        <w:rPr>
          <w:rFonts w:ascii="Courier New" w:hAnsi="Courier New" w:cs="Courier New"/>
          <w:color w:val="000000"/>
          <w:kern w:val="0"/>
          <w:highlight w:val="white"/>
          <w:lang w:val="fr-CH"/>
          <w:rPrChange w:id="1953" w:author="Author">
            <w:rPr>
              <w:rFonts w:ascii="Courier New" w:hAnsi="Courier New"/>
              <w:color w:val="000000"/>
              <w:lang w:val="fr-FR"/>
            </w:rPr>
          </w:rPrChange>
        </w:rPr>
        <w:tab/>
      </w:r>
      <w:r w:rsidRPr="00CB704C">
        <w:rPr>
          <w:rFonts w:ascii="Courier New" w:hAnsi="Courier New" w:cs="Courier New"/>
          <w:color w:val="000000"/>
          <w:kern w:val="0"/>
          <w:highlight w:val="white"/>
          <w:lang w:val="fr-CH"/>
          <w:rPrChange w:id="1954" w:author="Author">
            <w:rPr>
              <w:rFonts w:ascii="Courier New" w:hAnsi="Courier New"/>
              <w:color w:val="000000"/>
              <w:lang w:val="fr-FR"/>
            </w:rPr>
          </w:rPrChange>
        </w:rPr>
        <w:tab/>
      </w:r>
      <w:r w:rsidRPr="00CB704C">
        <w:rPr>
          <w:rFonts w:ascii="Courier New" w:hAnsi="Courier New" w:cs="Courier New"/>
          <w:color w:val="000000"/>
          <w:kern w:val="0"/>
          <w:highlight w:val="white"/>
          <w:lang w:val="fr-CH"/>
          <w:rPrChange w:id="1955" w:author="Author">
            <w:rPr>
              <w:rFonts w:ascii="Courier New" w:hAnsi="Courier New"/>
              <w:color w:val="000000"/>
              <w:lang w:val="fr-FR"/>
            </w:rPr>
          </w:rPrChange>
        </w:rPr>
        <w:tab/>
      </w:r>
      <w:r w:rsidRPr="00CB704C">
        <w:rPr>
          <w:rFonts w:ascii="Courier New" w:hAnsi="Courier New" w:cs="Courier New"/>
          <w:color w:val="0000FF"/>
          <w:kern w:val="0"/>
          <w:highlight w:val="white"/>
          <w:lang w:val="fr-CH"/>
          <w:rPrChange w:id="1956" w:author="Author">
            <w:rPr>
              <w:rFonts w:ascii="Courier New" w:hAnsi="Courier New"/>
              <w:color w:val="0000FF"/>
              <w:lang w:val="fr-FR"/>
            </w:rPr>
          </w:rPrChange>
        </w:rPr>
        <w:t>&lt;</w:t>
      </w:r>
      <w:proofErr w:type="spellStart"/>
      <w:r w:rsidRPr="00CB704C">
        <w:rPr>
          <w:rFonts w:ascii="Courier New" w:hAnsi="Courier New" w:cs="Courier New"/>
          <w:color w:val="800000"/>
          <w:kern w:val="0"/>
          <w:highlight w:val="white"/>
          <w:lang w:val="fr-CH"/>
          <w:rPrChange w:id="1957" w:author="Author">
            <w:rPr>
              <w:rFonts w:ascii="Courier New" w:hAnsi="Courier New"/>
              <w:color w:val="800000"/>
              <w:lang w:val="fr-FR"/>
            </w:rPr>
          </w:rPrChange>
        </w:rPr>
        <w:t>xsd:element</w:t>
      </w:r>
      <w:proofErr w:type="spellEnd"/>
      <w:r w:rsidRPr="00CB704C">
        <w:rPr>
          <w:rFonts w:ascii="Courier New" w:hAnsi="Courier New" w:cs="Courier New"/>
          <w:color w:val="FF0000"/>
          <w:highlight w:val="white"/>
          <w:lang w:val="fr-CH"/>
          <w:rPrChange w:id="1958" w:author="Author">
            <w:rPr>
              <w:rFonts w:ascii="Courier New" w:hAnsi="Courier New"/>
              <w:color w:val="FF0000"/>
              <w:lang w:val="fr-FR"/>
            </w:rPr>
          </w:rPrChange>
        </w:rPr>
        <w:t xml:space="preserve"> </w:t>
      </w:r>
      <w:proofErr w:type="spellStart"/>
      <w:r w:rsidRPr="00CB704C">
        <w:rPr>
          <w:rFonts w:ascii="Courier New" w:hAnsi="Courier New" w:cs="Courier New"/>
          <w:color w:val="FF0000"/>
          <w:highlight w:val="white"/>
          <w:lang w:val="fr-CH"/>
          <w:rPrChange w:id="1959" w:author="Author">
            <w:rPr>
              <w:rFonts w:ascii="Courier New" w:hAnsi="Courier New"/>
              <w:color w:val="FF0000"/>
              <w:lang w:val="fr-FR"/>
            </w:rPr>
          </w:rPrChange>
        </w:rPr>
        <w:t>ref</w:t>
      </w:r>
      <w:proofErr w:type="spellEnd"/>
      <w:r w:rsidRPr="00CB704C">
        <w:rPr>
          <w:rFonts w:ascii="Courier New" w:hAnsi="Courier New" w:cs="Courier New"/>
          <w:color w:val="0000FF"/>
          <w:highlight w:val="white"/>
          <w:lang w:val="fr-CH"/>
          <w:rPrChange w:id="1960" w:author="Author">
            <w:rPr>
              <w:rFonts w:ascii="Courier New" w:hAnsi="Courier New"/>
              <w:color w:val="0000FF"/>
              <w:lang w:val="fr-FR"/>
            </w:rPr>
          </w:rPrChange>
        </w:rPr>
        <w:t>="</w:t>
      </w:r>
      <w:proofErr w:type="spellStart"/>
      <w:r w:rsidRPr="00CB704C">
        <w:rPr>
          <w:rFonts w:ascii="Courier New" w:hAnsi="Courier New" w:cs="Courier New"/>
          <w:color w:val="000000"/>
          <w:highlight w:val="white"/>
          <w:lang w:val="fr-CH"/>
          <w:rPrChange w:id="1961" w:author="Author">
            <w:rPr>
              <w:rFonts w:ascii="Courier New" w:hAnsi="Courier New"/>
              <w:color w:val="000000"/>
              <w:lang w:val="fr-FR"/>
            </w:rPr>
          </w:rPrChange>
        </w:rPr>
        <w:t>afp:ExceptionCode</w:t>
      </w:r>
      <w:proofErr w:type="spellEnd"/>
      <w:r w:rsidRPr="00CB704C">
        <w:rPr>
          <w:rFonts w:ascii="Courier New" w:hAnsi="Courier New" w:cs="Courier New"/>
          <w:color w:val="0000FF"/>
          <w:highlight w:val="white"/>
          <w:lang w:val="fr-CH"/>
          <w:rPrChange w:id="1962" w:author="Author">
            <w:rPr>
              <w:rFonts w:ascii="Courier New" w:hAnsi="Courier New"/>
              <w:color w:val="0000FF"/>
              <w:lang w:val="fr-FR"/>
            </w:rPr>
          </w:rPrChange>
        </w:rPr>
        <w:t>"</w:t>
      </w:r>
      <w:r w:rsidRPr="00CB704C">
        <w:rPr>
          <w:rFonts w:ascii="Courier New" w:hAnsi="Courier New" w:cs="Courier New"/>
          <w:color w:val="FF0000"/>
          <w:kern w:val="0"/>
          <w:highlight w:val="white"/>
          <w:lang w:val="fr-CH"/>
          <w:rPrChange w:id="1963" w:author="Author">
            <w:rPr>
              <w:rFonts w:ascii="Courier New" w:hAnsi="Courier New"/>
              <w:color w:val="FF0000"/>
              <w:lang w:val="fr-FR"/>
            </w:rPr>
          </w:rPrChange>
        </w:rPr>
        <w:t xml:space="preserve"> </w:t>
      </w:r>
      <w:proofErr w:type="spellStart"/>
      <w:r w:rsidRPr="00CB704C">
        <w:rPr>
          <w:rFonts w:ascii="Courier New" w:hAnsi="Courier New" w:cs="Courier New"/>
          <w:color w:val="FF0000"/>
          <w:kern w:val="0"/>
          <w:highlight w:val="white"/>
          <w:lang w:val="fr-CH"/>
          <w:rPrChange w:id="1964" w:author="Author">
            <w:rPr>
              <w:rFonts w:ascii="Courier New" w:hAnsi="Courier New"/>
              <w:color w:val="FF0000"/>
              <w:lang w:val="fr-FR"/>
            </w:rPr>
          </w:rPrChange>
        </w:rPr>
        <w:t>minOccurs</w:t>
      </w:r>
      <w:proofErr w:type="spellEnd"/>
      <w:r w:rsidRPr="00CB704C">
        <w:rPr>
          <w:rFonts w:ascii="Courier New" w:hAnsi="Courier New" w:cs="Courier New"/>
          <w:color w:val="0000FF"/>
          <w:highlight w:val="white"/>
          <w:lang w:val="fr-CH"/>
          <w:rPrChange w:id="1965" w:author="Author">
            <w:rPr>
              <w:rFonts w:ascii="Courier New" w:hAnsi="Courier New"/>
              <w:color w:val="0000FF"/>
              <w:lang w:val="fr-FR"/>
            </w:rPr>
          </w:rPrChange>
        </w:rPr>
        <w:t>="</w:t>
      </w:r>
      <w:r w:rsidRPr="00CB704C">
        <w:rPr>
          <w:rFonts w:ascii="Courier New" w:hAnsi="Courier New" w:cs="Courier New"/>
          <w:color w:val="000000"/>
          <w:highlight w:val="white"/>
          <w:lang w:val="fr-CH"/>
          <w:rPrChange w:id="1966" w:author="Author">
            <w:rPr>
              <w:rFonts w:ascii="Courier New" w:hAnsi="Courier New"/>
              <w:color w:val="000000"/>
              <w:lang w:val="fr-FR"/>
            </w:rPr>
          </w:rPrChange>
        </w:rPr>
        <w:t>0</w:t>
      </w:r>
      <w:r w:rsidRPr="00CB704C">
        <w:rPr>
          <w:rFonts w:ascii="Courier New" w:hAnsi="Courier New" w:cs="Courier New"/>
          <w:color w:val="0000FF"/>
          <w:kern w:val="0"/>
          <w:highlight w:val="white"/>
          <w:lang w:val="fr-CH"/>
          <w:rPrChange w:id="1967" w:author="Author">
            <w:rPr>
              <w:rFonts w:ascii="Courier New" w:hAnsi="Courier New"/>
              <w:color w:val="0000FF"/>
              <w:lang w:val="fr-FR"/>
            </w:rPr>
          </w:rPrChange>
        </w:rPr>
        <w:t>"/&gt;</w:t>
      </w:r>
    </w:p>
    <w:p w14:paraId="51086C36" w14:textId="76C8298D" w:rsidR="000651A2" w:rsidRPr="00CB704C" w:rsidRDefault="0015509D">
      <w:pPr>
        <w:autoSpaceDE w:val="0"/>
        <w:autoSpaceDN w:val="0"/>
        <w:adjustRightInd w:val="0"/>
        <w:spacing w:after="0" w:line="240" w:lineRule="auto"/>
        <w:ind w:left="1440" w:firstLine="720"/>
        <w:rPr>
          <w:rFonts w:ascii="Courier New" w:hAnsi="Courier New" w:cs="Courier New"/>
          <w:color w:val="000000"/>
          <w:kern w:val="0"/>
          <w:highlight w:val="white"/>
          <w:lang w:val="fr-CH"/>
          <w:rPrChange w:id="1968" w:author="Author">
            <w:rPr>
              <w:rFonts w:ascii="Courier New" w:hAnsi="Courier New"/>
              <w:color w:val="000000"/>
              <w:lang w:val="fr-FR"/>
            </w:rPr>
          </w:rPrChange>
        </w:rPr>
        <w:pPrChange w:id="1969" w:author="Author">
          <w:pPr>
            <w:autoSpaceDE w:val="0"/>
            <w:autoSpaceDN w:val="0"/>
            <w:adjustRightInd w:val="0"/>
          </w:pPr>
        </w:pPrChange>
      </w:pPr>
      <w:r w:rsidRPr="00CB704C">
        <w:rPr>
          <w:rFonts w:ascii="Courier New" w:hAnsi="Courier New" w:cs="Courier New"/>
          <w:color w:val="000000"/>
          <w:kern w:val="0"/>
          <w:highlight w:val="white"/>
          <w:lang w:val="fr-CH"/>
          <w:rPrChange w:id="1970" w:author="Author">
            <w:rPr>
              <w:rFonts w:ascii="Courier New" w:hAnsi="Courier New"/>
              <w:color w:val="000000"/>
              <w:lang w:val="fr-FR"/>
            </w:rPr>
          </w:rPrChange>
        </w:rPr>
        <w:tab/>
      </w:r>
      <w:r w:rsidRPr="00CB704C">
        <w:rPr>
          <w:rFonts w:ascii="Courier New" w:hAnsi="Courier New" w:cs="Courier New"/>
          <w:color w:val="000000"/>
          <w:kern w:val="0"/>
          <w:highlight w:val="white"/>
          <w:lang w:val="fr-CH"/>
          <w:rPrChange w:id="1971" w:author="Author">
            <w:rPr>
              <w:rFonts w:ascii="Courier New" w:hAnsi="Courier New"/>
              <w:color w:val="000000"/>
              <w:lang w:val="fr-FR"/>
            </w:rPr>
          </w:rPrChange>
        </w:rPr>
        <w:tab/>
      </w:r>
      <w:r w:rsidRPr="00CB704C">
        <w:rPr>
          <w:rFonts w:ascii="Courier New" w:hAnsi="Courier New" w:cs="Courier New"/>
          <w:color w:val="000000"/>
          <w:kern w:val="0"/>
          <w:highlight w:val="white"/>
          <w:lang w:val="fr-CH"/>
          <w:rPrChange w:id="1972" w:author="Author">
            <w:rPr>
              <w:rFonts w:ascii="Courier New" w:hAnsi="Courier New"/>
              <w:color w:val="000000"/>
              <w:lang w:val="fr-FR"/>
            </w:rPr>
          </w:rPrChange>
        </w:rPr>
        <w:tab/>
      </w:r>
      <w:r w:rsidRPr="00CB704C">
        <w:rPr>
          <w:rFonts w:ascii="Courier New" w:hAnsi="Courier New" w:cs="Courier New"/>
          <w:color w:val="0000FF"/>
          <w:kern w:val="0"/>
          <w:highlight w:val="white"/>
          <w:lang w:val="fr-CH"/>
          <w:rPrChange w:id="1973" w:author="Author">
            <w:rPr>
              <w:rFonts w:ascii="Courier New" w:hAnsi="Courier New"/>
              <w:color w:val="0000FF"/>
              <w:lang w:val="fr-FR"/>
            </w:rPr>
          </w:rPrChange>
        </w:rPr>
        <w:t>&lt;</w:t>
      </w:r>
      <w:proofErr w:type="spellStart"/>
      <w:r w:rsidRPr="00CB704C">
        <w:rPr>
          <w:rFonts w:ascii="Courier New" w:hAnsi="Courier New" w:cs="Courier New"/>
          <w:color w:val="800000"/>
          <w:kern w:val="0"/>
          <w:highlight w:val="white"/>
          <w:lang w:val="fr-CH"/>
          <w:rPrChange w:id="1974" w:author="Author">
            <w:rPr>
              <w:rFonts w:ascii="Courier New" w:hAnsi="Courier New"/>
              <w:color w:val="800000"/>
              <w:lang w:val="fr-FR"/>
            </w:rPr>
          </w:rPrChange>
        </w:rPr>
        <w:t>xsd:element</w:t>
      </w:r>
      <w:proofErr w:type="spellEnd"/>
      <w:r w:rsidRPr="00CB704C">
        <w:rPr>
          <w:rFonts w:ascii="Courier New" w:hAnsi="Courier New" w:cs="Courier New"/>
          <w:color w:val="FF0000"/>
          <w:highlight w:val="white"/>
          <w:lang w:val="fr-CH"/>
          <w:rPrChange w:id="1975" w:author="Author">
            <w:rPr>
              <w:rFonts w:ascii="Courier New" w:hAnsi="Courier New"/>
              <w:color w:val="FF0000"/>
              <w:lang w:val="fr-FR"/>
            </w:rPr>
          </w:rPrChange>
        </w:rPr>
        <w:t xml:space="preserve"> </w:t>
      </w:r>
      <w:proofErr w:type="spellStart"/>
      <w:r w:rsidRPr="00CB704C">
        <w:rPr>
          <w:rFonts w:ascii="Courier New" w:hAnsi="Courier New" w:cs="Courier New"/>
          <w:color w:val="FF0000"/>
          <w:highlight w:val="white"/>
          <w:lang w:val="fr-CH"/>
          <w:rPrChange w:id="1976" w:author="Author">
            <w:rPr>
              <w:rFonts w:ascii="Courier New" w:hAnsi="Courier New"/>
              <w:color w:val="FF0000"/>
              <w:lang w:val="fr-FR"/>
            </w:rPr>
          </w:rPrChange>
        </w:rPr>
        <w:t>ref</w:t>
      </w:r>
      <w:proofErr w:type="spellEnd"/>
      <w:r w:rsidRPr="00CB704C">
        <w:rPr>
          <w:rFonts w:ascii="Courier New" w:hAnsi="Courier New" w:cs="Courier New"/>
          <w:color w:val="0000FF"/>
          <w:highlight w:val="white"/>
          <w:lang w:val="fr-CH"/>
          <w:rPrChange w:id="1977" w:author="Author">
            <w:rPr>
              <w:rFonts w:ascii="Courier New" w:hAnsi="Courier New"/>
              <w:color w:val="0000FF"/>
              <w:lang w:val="fr-FR"/>
            </w:rPr>
          </w:rPrChange>
        </w:rPr>
        <w:t>="</w:t>
      </w:r>
      <w:proofErr w:type="spellStart"/>
      <w:r w:rsidRPr="00CB704C">
        <w:rPr>
          <w:rFonts w:ascii="Courier New" w:hAnsi="Courier New" w:cs="Courier New"/>
          <w:color w:val="000000"/>
          <w:highlight w:val="white"/>
          <w:lang w:val="fr-CH"/>
          <w:rPrChange w:id="1978" w:author="Author">
            <w:rPr>
              <w:rFonts w:ascii="Courier New" w:hAnsi="Courier New"/>
              <w:color w:val="000000"/>
              <w:lang w:val="fr-FR"/>
            </w:rPr>
          </w:rPrChange>
        </w:rPr>
        <w:t>pat:ApplicationIdentification</w:t>
      </w:r>
      <w:proofErr w:type="spellEnd"/>
      <w:r w:rsidRPr="00CB704C">
        <w:rPr>
          <w:rFonts w:ascii="Courier New" w:hAnsi="Courier New" w:cs="Courier New"/>
          <w:color w:val="0000FF"/>
          <w:highlight w:val="white"/>
          <w:lang w:val="fr-CH"/>
          <w:rPrChange w:id="1979" w:author="Author">
            <w:rPr>
              <w:rFonts w:ascii="Courier New" w:hAnsi="Courier New"/>
              <w:color w:val="0000FF"/>
              <w:lang w:val="fr-FR"/>
            </w:rPr>
          </w:rPrChange>
        </w:rPr>
        <w:t>"</w:t>
      </w:r>
      <w:r w:rsidRPr="00CB704C">
        <w:rPr>
          <w:rFonts w:ascii="Courier New" w:hAnsi="Courier New" w:cs="Courier New"/>
          <w:color w:val="FF0000"/>
          <w:kern w:val="0"/>
          <w:highlight w:val="white"/>
          <w:lang w:val="fr-CH"/>
          <w:rPrChange w:id="1980" w:author="Author">
            <w:rPr>
              <w:rFonts w:ascii="Courier New" w:hAnsi="Courier New"/>
              <w:color w:val="FF0000"/>
              <w:lang w:val="fr-FR"/>
            </w:rPr>
          </w:rPrChange>
        </w:rPr>
        <w:t xml:space="preserve"> </w:t>
      </w:r>
      <w:proofErr w:type="spellStart"/>
      <w:r w:rsidRPr="00CB704C">
        <w:rPr>
          <w:rFonts w:ascii="Courier New" w:hAnsi="Courier New" w:cs="Courier New"/>
          <w:color w:val="FF0000"/>
          <w:kern w:val="0"/>
          <w:highlight w:val="white"/>
          <w:lang w:val="fr-CH"/>
          <w:rPrChange w:id="1981" w:author="Author">
            <w:rPr>
              <w:rFonts w:ascii="Courier New" w:hAnsi="Courier New"/>
              <w:color w:val="FF0000"/>
              <w:lang w:val="fr-FR"/>
            </w:rPr>
          </w:rPrChange>
        </w:rPr>
        <w:t>minOccurs</w:t>
      </w:r>
      <w:proofErr w:type="spellEnd"/>
      <w:r w:rsidRPr="00CB704C">
        <w:rPr>
          <w:rFonts w:ascii="Courier New" w:hAnsi="Courier New" w:cs="Courier New"/>
          <w:color w:val="0000FF"/>
          <w:highlight w:val="white"/>
          <w:lang w:val="fr-CH"/>
          <w:rPrChange w:id="1982" w:author="Author">
            <w:rPr>
              <w:rFonts w:ascii="Courier New" w:hAnsi="Courier New"/>
              <w:color w:val="0000FF"/>
              <w:lang w:val="fr-FR"/>
            </w:rPr>
          </w:rPrChange>
        </w:rPr>
        <w:t>="</w:t>
      </w:r>
      <w:r w:rsidRPr="00CB704C">
        <w:rPr>
          <w:rFonts w:ascii="Courier New" w:hAnsi="Courier New" w:cs="Courier New"/>
          <w:color w:val="000000"/>
          <w:highlight w:val="white"/>
          <w:lang w:val="fr-CH"/>
          <w:rPrChange w:id="1983" w:author="Author">
            <w:rPr>
              <w:rFonts w:ascii="Courier New" w:hAnsi="Courier New"/>
              <w:color w:val="000000"/>
              <w:lang w:val="fr-FR"/>
            </w:rPr>
          </w:rPrChange>
        </w:rPr>
        <w:t>0</w:t>
      </w:r>
      <w:r w:rsidRPr="00CB704C">
        <w:rPr>
          <w:rFonts w:ascii="Courier New" w:hAnsi="Courier New" w:cs="Courier New"/>
          <w:color w:val="0000FF"/>
          <w:kern w:val="0"/>
          <w:highlight w:val="white"/>
          <w:lang w:val="fr-CH"/>
          <w:rPrChange w:id="1984" w:author="Author">
            <w:rPr>
              <w:rFonts w:ascii="Courier New" w:hAnsi="Courier New"/>
              <w:color w:val="0000FF"/>
              <w:lang w:val="fr-FR"/>
            </w:rPr>
          </w:rPrChange>
        </w:rPr>
        <w:t>"/&gt;</w:t>
      </w:r>
    </w:p>
    <w:p w14:paraId="776C04C8" w14:textId="692CE84C" w:rsidR="0015509D" w:rsidRPr="00CB704C" w:rsidRDefault="0015509D" w:rsidP="00994D7A">
      <w:pPr>
        <w:autoSpaceDE w:val="0"/>
        <w:autoSpaceDN w:val="0"/>
        <w:adjustRightInd w:val="0"/>
        <w:spacing w:after="0" w:line="240" w:lineRule="auto"/>
        <w:rPr>
          <w:rFonts w:ascii="Courier New" w:hAnsi="Courier New" w:cs="Courier New"/>
          <w:color w:val="000000"/>
          <w:kern w:val="0"/>
          <w:szCs w:val="17"/>
          <w:highlight w:val="white"/>
          <w:lang w:val="fr-FR"/>
          <w:rPrChange w:id="1985" w:author="Author">
            <w:rPr>
              <w:rFonts w:ascii="Courier New" w:hAnsi="Courier New"/>
              <w:color w:val="000000"/>
              <w:lang w:val="fr-FR"/>
            </w:rPr>
          </w:rPrChange>
        </w:rPr>
      </w:pPr>
      <w:r w:rsidRPr="00CB704C">
        <w:rPr>
          <w:rFonts w:ascii="Courier New" w:hAnsi="Courier New" w:cs="Courier New"/>
          <w:color w:val="000000"/>
          <w:kern w:val="0"/>
          <w:highlight w:val="white"/>
          <w:lang w:val="fr-CH"/>
          <w:rPrChange w:id="1986" w:author="Author">
            <w:rPr>
              <w:rFonts w:ascii="Courier New" w:hAnsi="Courier New"/>
              <w:color w:val="000000"/>
              <w:lang w:val="fr-FR"/>
            </w:rPr>
          </w:rPrChange>
        </w:rPr>
        <w:tab/>
      </w:r>
      <w:r w:rsidRPr="00CB704C">
        <w:rPr>
          <w:rFonts w:ascii="Courier New" w:hAnsi="Courier New" w:cs="Courier New"/>
          <w:color w:val="000000"/>
          <w:kern w:val="0"/>
          <w:highlight w:val="white"/>
          <w:lang w:val="fr-CH"/>
          <w:rPrChange w:id="1987" w:author="Author">
            <w:rPr>
              <w:rFonts w:ascii="Courier New" w:hAnsi="Courier New"/>
              <w:color w:val="000000"/>
              <w:lang w:val="fr-FR"/>
            </w:rPr>
          </w:rPrChange>
        </w:rPr>
        <w:tab/>
      </w:r>
      <w:r w:rsidRPr="00CB704C">
        <w:rPr>
          <w:rFonts w:ascii="Courier New" w:hAnsi="Courier New" w:cs="Courier New"/>
          <w:color w:val="000000"/>
          <w:kern w:val="0"/>
          <w:highlight w:val="white"/>
          <w:lang w:val="fr-CH"/>
          <w:rPrChange w:id="1988" w:author="Author">
            <w:rPr>
              <w:rFonts w:ascii="Courier New" w:hAnsi="Courier New"/>
              <w:color w:val="000000"/>
              <w:lang w:val="fr-FR"/>
            </w:rPr>
          </w:rPrChange>
        </w:rPr>
        <w:tab/>
      </w:r>
      <w:r w:rsidRPr="00CB704C">
        <w:rPr>
          <w:rFonts w:ascii="Courier New" w:hAnsi="Courier New" w:cs="Courier New"/>
          <w:color w:val="0000FF"/>
          <w:kern w:val="0"/>
          <w:szCs w:val="17"/>
          <w:highlight w:val="white"/>
          <w:lang w:val="fr-FR"/>
          <w:rPrChange w:id="1989" w:author="Author">
            <w:rPr>
              <w:rFonts w:ascii="Courier New" w:hAnsi="Courier New"/>
              <w:color w:val="0000FF"/>
              <w:lang w:val="fr-FR"/>
            </w:rPr>
          </w:rPrChange>
        </w:rPr>
        <w:t>&lt;</w:t>
      </w:r>
      <w:proofErr w:type="spellStart"/>
      <w:r w:rsidRPr="00CB704C">
        <w:rPr>
          <w:rFonts w:ascii="Courier New" w:hAnsi="Courier New" w:cs="Courier New"/>
          <w:color w:val="800000"/>
          <w:kern w:val="0"/>
          <w:szCs w:val="17"/>
          <w:highlight w:val="white"/>
          <w:lang w:val="fr-FR"/>
          <w:rPrChange w:id="1990" w:author="Author">
            <w:rPr>
              <w:rFonts w:ascii="Courier New" w:hAnsi="Courier New"/>
              <w:color w:val="800000"/>
              <w:lang w:val="fr-FR"/>
            </w:rPr>
          </w:rPrChange>
        </w:rPr>
        <w:t>xsd:element</w:t>
      </w:r>
      <w:proofErr w:type="spellEnd"/>
      <w:r w:rsidRPr="00CB704C">
        <w:rPr>
          <w:rFonts w:ascii="Courier New" w:hAnsi="Courier New" w:cs="Courier New"/>
          <w:color w:val="FF0000"/>
          <w:szCs w:val="17"/>
          <w:highlight w:val="white"/>
          <w:lang w:val="fr-FR"/>
          <w:rPrChange w:id="1991" w:author="Author">
            <w:rPr>
              <w:rFonts w:ascii="Courier New" w:hAnsi="Courier New"/>
              <w:color w:val="FF0000"/>
              <w:lang w:val="fr-FR"/>
            </w:rPr>
          </w:rPrChange>
        </w:rPr>
        <w:t xml:space="preserve"> </w:t>
      </w:r>
      <w:proofErr w:type="spellStart"/>
      <w:r w:rsidRPr="00CB704C">
        <w:rPr>
          <w:rFonts w:ascii="Courier New" w:hAnsi="Courier New" w:cs="Courier New"/>
          <w:color w:val="FF0000"/>
          <w:szCs w:val="17"/>
          <w:highlight w:val="white"/>
          <w:lang w:val="fr-FR"/>
          <w:rPrChange w:id="1992" w:author="Author">
            <w:rPr>
              <w:rFonts w:ascii="Courier New" w:hAnsi="Courier New"/>
              <w:color w:val="FF0000"/>
              <w:lang w:val="fr-FR"/>
            </w:rPr>
          </w:rPrChange>
        </w:rPr>
        <w:t>ref</w:t>
      </w:r>
      <w:proofErr w:type="spellEnd"/>
      <w:r w:rsidRPr="00CB704C">
        <w:rPr>
          <w:rFonts w:ascii="Courier New" w:hAnsi="Courier New" w:cs="Courier New"/>
          <w:color w:val="0000FF"/>
          <w:szCs w:val="17"/>
          <w:highlight w:val="white"/>
          <w:lang w:val="fr-FR"/>
          <w:rPrChange w:id="1993" w:author="Author">
            <w:rPr>
              <w:rFonts w:ascii="Courier New" w:hAnsi="Courier New"/>
              <w:color w:val="0000FF"/>
              <w:lang w:val="fr-FR"/>
            </w:rPr>
          </w:rPrChange>
        </w:rPr>
        <w:t>="</w:t>
      </w:r>
      <w:proofErr w:type="spellStart"/>
      <w:r w:rsidR="00290C72" w:rsidRPr="00E060B3">
        <w:rPr>
          <w:rFonts w:ascii="Courier New" w:hAnsi="Courier New" w:cs="Courier New"/>
          <w:color w:val="000000"/>
          <w:szCs w:val="17"/>
          <w:lang w:val="fr-FR"/>
        </w:rPr>
        <w:t>pat</w:t>
      </w:r>
      <w:r w:rsidRPr="00CB704C">
        <w:rPr>
          <w:rFonts w:ascii="Courier New" w:hAnsi="Courier New" w:cs="Courier New"/>
          <w:color w:val="000000"/>
          <w:szCs w:val="17"/>
          <w:highlight w:val="white"/>
          <w:lang w:val="fr-FR"/>
          <w:rPrChange w:id="1994" w:author="Author">
            <w:rPr>
              <w:rFonts w:ascii="Consolas" w:hAnsi="Consolas" w:cs="Consolas"/>
              <w:color w:val="000000"/>
              <w:szCs w:val="17"/>
              <w:highlight w:val="white"/>
              <w:lang w:val="fr-FR"/>
            </w:rPr>
          </w:rPrChange>
        </w:rPr>
        <w:t>afp</w:t>
      </w:r>
      <w:r w:rsidRPr="00DB79C2">
        <w:rPr>
          <w:rFonts w:ascii="Courier New" w:hAnsi="Courier New" w:cs="Courier New"/>
          <w:color w:val="000000"/>
          <w:szCs w:val="17"/>
          <w:highlight w:val="white"/>
          <w:lang w:val="fr-FR"/>
          <w:rPrChange w:id="1995" w:author="Author">
            <w:rPr>
              <w:rFonts w:ascii="Courier New" w:hAnsi="Courier New"/>
              <w:color w:val="000000"/>
              <w:lang w:val="fr-FR"/>
            </w:rPr>
          </w:rPrChange>
        </w:rPr>
        <w:t>:PriorityApplicationIdentificationBag</w:t>
      </w:r>
      <w:proofErr w:type="spellEnd"/>
      <w:r w:rsidRPr="00CB704C">
        <w:rPr>
          <w:rFonts w:ascii="Courier New" w:hAnsi="Courier New" w:cs="Courier New"/>
          <w:color w:val="0000FF"/>
          <w:szCs w:val="17"/>
          <w:highlight w:val="white"/>
          <w:lang w:val="fr-FR"/>
          <w:rPrChange w:id="1996" w:author="Author">
            <w:rPr>
              <w:rFonts w:ascii="Courier New" w:hAnsi="Courier New"/>
              <w:color w:val="0000FF"/>
              <w:lang w:val="fr-FR"/>
            </w:rPr>
          </w:rPrChange>
        </w:rPr>
        <w:t>"</w:t>
      </w:r>
      <w:r w:rsidRPr="00CB704C">
        <w:rPr>
          <w:rFonts w:ascii="Courier New" w:hAnsi="Courier New" w:cs="Courier New"/>
          <w:color w:val="FF0000"/>
          <w:kern w:val="0"/>
          <w:szCs w:val="17"/>
          <w:highlight w:val="white"/>
          <w:lang w:val="fr-FR"/>
          <w:rPrChange w:id="1997" w:author="Author">
            <w:rPr>
              <w:rFonts w:ascii="Courier New" w:hAnsi="Courier New"/>
              <w:color w:val="FF0000"/>
              <w:lang w:val="fr-FR"/>
            </w:rPr>
          </w:rPrChange>
        </w:rPr>
        <w:t xml:space="preserve"> </w:t>
      </w:r>
      <w:proofErr w:type="spellStart"/>
      <w:r w:rsidRPr="00CB704C">
        <w:rPr>
          <w:rFonts w:ascii="Courier New" w:hAnsi="Courier New" w:cs="Courier New"/>
          <w:color w:val="FF0000"/>
          <w:kern w:val="0"/>
          <w:szCs w:val="17"/>
          <w:highlight w:val="white"/>
          <w:lang w:val="fr-FR"/>
          <w:rPrChange w:id="1998" w:author="Author">
            <w:rPr>
              <w:rFonts w:ascii="Courier New" w:hAnsi="Courier New"/>
              <w:color w:val="FF0000"/>
              <w:lang w:val="fr-FR"/>
            </w:rPr>
          </w:rPrChange>
        </w:rPr>
        <w:t>minOccurs</w:t>
      </w:r>
      <w:proofErr w:type="spellEnd"/>
      <w:r w:rsidRPr="00CB704C">
        <w:rPr>
          <w:rFonts w:ascii="Courier New" w:hAnsi="Courier New" w:cs="Courier New"/>
          <w:color w:val="0000FF"/>
          <w:szCs w:val="17"/>
          <w:highlight w:val="white"/>
          <w:lang w:val="fr-FR"/>
          <w:rPrChange w:id="1999" w:author="Author">
            <w:rPr>
              <w:rFonts w:ascii="Courier New" w:hAnsi="Courier New"/>
              <w:color w:val="0000FF"/>
              <w:lang w:val="fr-FR"/>
            </w:rPr>
          </w:rPrChange>
        </w:rPr>
        <w:t>="</w:t>
      </w:r>
      <w:r w:rsidRPr="00CB704C">
        <w:rPr>
          <w:rFonts w:ascii="Courier New" w:hAnsi="Courier New" w:cs="Courier New"/>
          <w:color w:val="000000"/>
          <w:szCs w:val="17"/>
          <w:highlight w:val="white"/>
          <w:lang w:val="fr-FR"/>
          <w:rPrChange w:id="2000" w:author="Author">
            <w:rPr>
              <w:rFonts w:ascii="Courier New" w:hAnsi="Courier New"/>
              <w:color w:val="000000"/>
              <w:lang w:val="fr-FR"/>
            </w:rPr>
          </w:rPrChange>
        </w:rPr>
        <w:t>0</w:t>
      </w:r>
      <w:r w:rsidRPr="00CB704C">
        <w:rPr>
          <w:rFonts w:ascii="Courier New" w:hAnsi="Courier New" w:cs="Courier New"/>
          <w:color w:val="0000FF"/>
          <w:kern w:val="0"/>
          <w:szCs w:val="17"/>
          <w:highlight w:val="white"/>
          <w:lang w:val="fr-FR"/>
          <w:rPrChange w:id="2001" w:author="Author">
            <w:rPr>
              <w:rFonts w:ascii="Courier New" w:hAnsi="Courier New"/>
              <w:color w:val="0000FF"/>
              <w:lang w:val="fr-FR"/>
            </w:rPr>
          </w:rPrChange>
        </w:rPr>
        <w:t>"/&gt;</w:t>
      </w:r>
    </w:p>
    <w:p w14:paraId="0600548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lang w:val="fr-CH"/>
          <w:rPrChange w:id="2002" w:author="Author">
            <w:rPr>
              <w:rFonts w:ascii="Courier New" w:hAnsi="Courier New"/>
              <w:color w:val="000000"/>
              <w:lang w:val="fr-CH"/>
            </w:rPr>
          </w:rPrChange>
        </w:rPr>
      </w:pPr>
      <w:r w:rsidRPr="00CB704C">
        <w:rPr>
          <w:rFonts w:ascii="Courier New" w:hAnsi="Courier New" w:cs="Courier New"/>
          <w:color w:val="000000"/>
          <w:kern w:val="0"/>
          <w:highlight w:val="white"/>
          <w:lang w:val="fr-CH"/>
          <w:rPrChange w:id="2003" w:author="Author">
            <w:rPr>
              <w:rFonts w:ascii="Courier New" w:hAnsi="Courier New"/>
              <w:color w:val="000000"/>
              <w:lang w:val="fr-FR"/>
            </w:rPr>
          </w:rPrChange>
        </w:rPr>
        <w:tab/>
      </w:r>
      <w:r w:rsidRPr="00CB704C">
        <w:rPr>
          <w:rFonts w:ascii="Courier New" w:hAnsi="Courier New" w:cs="Courier New"/>
          <w:color w:val="000000"/>
          <w:kern w:val="0"/>
          <w:highlight w:val="white"/>
          <w:lang w:val="fr-CH"/>
          <w:rPrChange w:id="2004" w:author="Author">
            <w:rPr>
              <w:rFonts w:ascii="Courier New" w:hAnsi="Courier New"/>
              <w:color w:val="000000"/>
              <w:lang w:val="fr-FR"/>
            </w:rPr>
          </w:rPrChange>
        </w:rPr>
        <w:tab/>
      </w:r>
      <w:r w:rsidRPr="00CB704C">
        <w:rPr>
          <w:rFonts w:ascii="Courier New" w:hAnsi="Courier New" w:cs="Courier New"/>
          <w:color w:val="000000"/>
          <w:kern w:val="0"/>
          <w:highlight w:val="white"/>
          <w:lang w:val="fr-CH"/>
          <w:rPrChange w:id="2005" w:author="Author">
            <w:rPr>
              <w:rFonts w:ascii="Courier New" w:hAnsi="Courier New"/>
              <w:color w:val="000000"/>
              <w:lang w:val="fr-FR"/>
            </w:rPr>
          </w:rPrChange>
        </w:rPr>
        <w:tab/>
      </w:r>
      <w:r w:rsidRPr="00CB704C">
        <w:rPr>
          <w:rFonts w:ascii="Courier New" w:hAnsi="Courier New" w:cs="Courier New"/>
          <w:color w:val="0000FF"/>
          <w:kern w:val="0"/>
          <w:highlight w:val="white"/>
          <w:lang w:val="fr-CH"/>
          <w:rPrChange w:id="2006" w:author="Author">
            <w:rPr>
              <w:rFonts w:ascii="Courier New" w:hAnsi="Courier New"/>
              <w:color w:val="000000"/>
              <w:lang w:val="fr-CH"/>
            </w:rPr>
          </w:rPrChange>
        </w:rPr>
        <w:t>&lt;</w:t>
      </w:r>
      <w:proofErr w:type="spellStart"/>
      <w:r w:rsidRPr="00CB704C">
        <w:rPr>
          <w:rFonts w:ascii="Courier New" w:hAnsi="Courier New" w:cs="Courier New"/>
          <w:color w:val="800000"/>
          <w:kern w:val="0"/>
          <w:highlight w:val="white"/>
          <w:lang w:val="fr-CH"/>
          <w:rPrChange w:id="2007" w:author="Author">
            <w:rPr>
              <w:rFonts w:ascii="Courier New" w:hAnsi="Courier New"/>
              <w:color w:val="000000"/>
              <w:lang w:val="fr-CH"/>
            </w:rPr>
          </w:rPrChange>
        </w:rPr>
        <w:t>xsd:element</w:t>
      </w:r>
      <w:proofErr w:type="spellEnd"/>
      <w:r w:rsidRPr="00CB704C">
        <w:rPr>
          <w:rFonts w:ascii="Courier New" w:hAnsi="Courier New" w:cs="Courier New"/>
          <w:color w:val="FF0000"/>
          <w:highlight w:val="white"/>
          <w:lang w:val="fr-CH"/>
          <w:rPrChange w:id="2008" w:author="Author">
            <w:rPr>
              <w:rFonts w:ascii="Courier New" w:hAnsi="Courier New"/>
              <w:color w:val="000000"/>
              <w:lang w:val="fr-CH"/>
            </w:rPr>
          </w:rPrChange>
        </w:rPr>
        <w:t xml:space="preserve"> </w:t>
      </w:r>
      <w:proofErr w:type="spellStart"/>
      <w:r w:rsidRPr="00CB704C">
        <w:rPr>
          <w:rFonts w:ascii="Courier New" w:hAnsi="Courier New" w:cs="Courier New"/>
          <w:color w:val="FF0000"/>
          <w:highlight w:val="white"/>
          <w:lang w:val="fr-CH"/>
          <w:rPrChange w:id="2009" w:author="Author">
            <w:rPr>
              <w:rFonts w:ascii="Courier New" w:hAnsi="Courier New"/>
              <w:color w:val="000000"/>
              <w:lang w:val="fr-CH"/>
            </w:rPr>
          </w:rPrChange>
        </w:rPr>
        <w:t>ref</w:t>
      </w:r>
      <w:proofErr w:type="spellEnd"/>
      <w:r w:rsidRPr="00CB704C">
        <w:rPr>
          <w:rFonts w:ascii="Courier New" w:hAnsi="Courier New" w:cs="Courier New"/>
          <w:color w:val="0000FF"/>
          <w:highlight w:val="white"/>
          <w:lang w:val="fr-CH"/>
          <w:rPrChange w:id="2010" w:author="Author">
            <w:rPr>
              <w:rFonts w:ascii="Courier New" w:hAnsi="Courier New"/>
              <w:color w:val="000000"/>
              <w:lang w:val="fr-CH"/>
            </w:rPr>
          </w:rPrChange>
        </w:rPr>
        <w:t>="</w:t>
      </w:r>
      <w:proofErr w:type="spellStart"/>
      <w:r w:rsidRPr="00CB704C">
        <w:rPr>
          <w:rFonts w:ascii="Courier New" w:hAnsi="Courier New" w:cs="Courier New"/>
          <w:color w:val="000000"/>
          <w:highlight w:val="white"/>
          <w:lang w:val="fr-CH"/>
          <w:rPrChange w:id="2011" w:author="Author">
            <w:rPr>
              <w:rFonts w:ascii="Courier New" w:hAnsi="Courier New"/>
              <w:color w:val="000000"/>
              <w:lang w:val="fr-CH"/>
            </w:rPr>
          </w:rPrChange>
        </w:rPr>
        <w:t>afp:SearchableAbstractCode</w:t>
      </w:r>
      <w:proofErr w:type="spellEnd"/>
      <w:r w:rsidRPr="00CB704C">
        <w:rPr>
          <w:rFonts w:ascii="Courier New" w:hAnsi="Courier New" w:cs="Courier New"/>
          <w:color w:val="0000FF"/>
          <w:highlight w:val="white"/>
          <w:lang w:val="fr-CH"/>
          <w:rPrChange w:id="2012" w:author="Author">
            <w:rPr>
              <w:rFonts w:ascii="Courier New" w:hAnsi="Courier New"/>
              <w:color w:val="000000"/>
              <w:lang w:val="fr-CH"/>
            </w:rPr>
          </w:rPrChange>
        </w:rPr>
        <w:t>"</w:t>
      </w:r>
      <w:r w:rsidRPr="00CB704C">
        <w:rPr>
          <w:rFonts w:ascii="Courier New" w:hAnsi="Courier New" w:cs="Courier New"/>
          <w:color w:val="FF0000"/>
          <w:kern w:val="0"/>
          <w:highlight w:val="white"/>
          <w:lang w:val="fr-CH"/>
          <w:rPrChange w:id="2013" w:author="Author">
            <w:rPr>
              <w:rFonts w:ascii="Courier New" w:hAnsi="Courier New"/>
              <w:color w:val="000000"/>
              <w:lang w:val="fr-CH"/>
            </w:rPr>
          </w:rPrChange>
        </w:rPr>
        <w:t xml:space="preserve"> </w:t>
      </w:r>
      <w:proofErr w:type="spellStart"/>
      <w:r w:rsidRPr="00CB704C">
        <w:rPr>
          <w:rFonts w:ascii="Courier New" w:hAnsi="Courier New" w:cs="Courier New"/>
          <w:color w:val="FF0000"/>
          <w:kern w:val="0"/>
          <w:highlight w:val="white"/>
          <w:lang w:val="fr-CH"/>
          <w:rPrChange w:id="2014" w:author="Author">
            <w:rPr>
              <w:rFonts w:ascii="Courier New" w:hAnsi="Courier New"/>
              <w:color w:val="000000"/>
              <w:lang w:val="fr-CH"/>
            </w:rPr>
          </w:rPrChange>
        </w:rPr>
        <w:t>minOccurs</w:t>
      </w:r>
      <w:proofErr w:type="spellEnd"/>
      <w:r w:rsidRPr="00CB704C">
        <w:rPr>
          <w:rFonts w:ascii="Courier New" w:hAnsi="Courier New" w:cs="Courier New"/>
          <w:color w:val="0000FF"/>
          <w:highlight w:val="white"/>
          <w:lang w:val="fr-CH"/>
          <w:rPrChange w:id="2015" w:author="Author">
            <w:rPr>
              <w:rFonts w:ascii="Courier New" w:hAnsi="Courier New"/>
              <w:color w:val="000000"/>
              <w:lang w:val="fr-CH"/>
            </w:rPr>
          </w:rPrChange>
        </w:rPr>
        <w:t>="</w:t>
      </w:r>
      <w:r w:rsidRPr="00CB704C">
        <w:rPr>
          <w:rFonts w:ascii="Courier New" w:hAnsi="Courier New" w:cs="Courier New"/>
          <w:color w:val="000000"/>
          <w:highlight w:val="white"/>
          <w:lang w:val="fr-CH"/>
          <w:rPrChange w:id="2016" w:author="Author">
            <w:rPr>
              <w:rFonts w:ascii="Courier New" w:hAnsi="Courier New"/>
              <w:color w:val="000000"/>
              <w:lang w:val="fr-CH"/>
            </w:rPr>
          </w:rPrChange>
        </w:rPr>
        <w:t>0</w:t>
      </w:r>
      <w:r w:rsidRPr="00CB704C">
        <w:rPr>
          <w:rFonts w:ascii="Courier New" w:hAnsi="Courier New" w:cs="Courier New"/>
          <w:color w:val="0000FF"/>
          <w:kern w:val="0"/>
          <w:highlight w:val="white"/>
          <w:lang w:val="fr-CH"/>
          <w:rPrChange w:id="2017" w:author="Author">
            <w:rPr>
              <w:rFonts w:ascii="Courier New" w:hAnsi="Courier New"/>
              <w:color w:val="000000"/>
              <w:lang w:val="fr-CH"/>
            </w:rPr>
          </w:rPrChange>
        </w:rPr>
        <w:t>"</w:t>
      </w:r>
      <w:r w:rsidRPr="00CB704C">
        <w:rPr>
          <w:rFonts w:ascii="Courier New" w:hAnsi="Courier New" w:cs="Courier New"/>
          <w:color w:val="FF0000"/>
          <w:kern w:val="0"/>
          <w:highlight w:val="white"/>
          <w:lang w:val="fr-CH"/>
          <w:rPrChange w:id="2018" w:author="Author">
            <w:rPr>
              <w:rFonts w:ascii="Courier New" w:hAnsi="Courier New"/>
              <w:color w:val="000000"/>
              <w:lang w:val="fr-CH"/>
            </w:rPr>
          </w:rPrChange>
        </w:rPr>
        <w:t xml:space="preserve"> </w:t>
      </w:r>
      <w:proofErr w:type="spellStart"/>
      <w:r w:rsidRPr="00CB704C">
        <w:rPr>
          <w:rFonts w:ascii="Courier New" w:hAnsi="Courier New" w:cs="Courier New"/>
          <w:color w:val="FF0000"/>
          <w:kern w:val="0"/>
          <w:highlight w:val="white"/>
          <w:lang w:val="fr-CH"/>
          <w:rPrChange w:id="2019" w:author="Author">
            <w:rPr>
              <w:rFonts w:ascii="Courier New" w:hAnsi="Courier New"/>
              <w:color w:val="000000"/>
              <w:lang w:val="fr-CH"/>
            </w:rPr>
          </w:rPrChange>
        </w:rPr>
        <w:t>maxOccurs</w:t>
      </w:r>
      <w:proofErr w:type="spellEnd"/>
      <w:r w:rsidRPr="00CB704C">
        <w:rPr>
          <w:rFonts w:ascii="Courier New" w:hAnsi="Courier New" w:cs="Courier New"/>
          <w:color w:val="0000FF"/>
          <w:highlight w:val="white"/>
          <w:lang w:val="fr-CH"/>
          <w:rPrChange w:id="2020" w:author="Author">
            <w:rPr>
              <w:rFonts w:ascii="Courier New" w:hAnsi="Courier New"/>
              <w:color w:val="000000"/>
              <w:lang w:val="fr-CH"/>
            </w:rPr>
          </w:rPrChange>
        </w:rPr>
        <w:t>="</w:t>
      </w:r>
      <w:r w:rsidRPr="00CB704C">
        <w:rPr>
          <w:rFonts w:ascii="Courier New" w:hAnsi="Courier New" w:cs="Courier New"/>
          <w:color w:val="000000"/>
          <w:highlight w:val="white"/>
          <w:lang w:val="fr-CH"/>
          <w:rPrChange w:id="2021" w:author="Author">
            <w:rPr>
              <w:rFonts w:ascii="Courier New" w:hAnsi="Courier New"/>
              <w:color w:val="000000"/>
              <w:lang w:val="fr-CH"/>
            </w:rPr>
          </w:rPrChange>
        </w:rPr>
        <w:t>1</w:t>
      </w:r>
      <w:r w:rsidRPr="00CB704C">
        <w:rPr>
          <w:rFonts w:ascii="Courier New" w:hAnsi="Courier New" w:cs="Courier New"/>
          <w:color w:val="0000FF"/>
          <w:kern w:val="0"/>
          <w:highlight w:val="white"/>
          <w:lang w:val="fr-CH"/>
          <w:rPrChange w:id="2022" w:author="Author">
            <w:rPr>
              <w:rFonts w:ascii="Courier New" w:hAnsi="Courier New"/>
              <w:color w:val="000000"/>
              <w:lang w:val="fr-CH"/>
            </w:rPr>
          </w:rPrChange>
        </w:rPr>
        <w:t>"/&gt;</w:t>
      </w:r>
    </w:p>
    <w:p w14:paraId="7AD8ADE8" w14:textId="77777777" w:rsidR="002C7429" w:rsidRPr="00E060B3" w:rsidRDefault="002C7429" w:rsidP="00BB509F">
      <w:pPr>
        <w:autoSpaceDE w:val="0"/>
        <w:autoSpaceDN w:val="0"/>
        <w:adjustRightInd w:val="0"/>
        <w:rPr>
          <w:del w:id="2023" w:author="Author"/>
          <w:rFonts w:ascii="Courier New" w:hAnsi="Courier New" w:cs="Courier New"/>
          <w:color w:val="000000"/>
          <w:szCs w:val="17"/>
          <w:lang w:val="fr-CH"/>
        </w:rPr>
      </w:pPr>
    </w:p>
    <w:p w14:paraId="55B6CFC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lang w:val="fr-CH"/>
          <w:rPrChange w:id="2024" w:author="Author">
            <w:rPr>
              <w:rFonts w:ascii="Courier New" w:hAnsi="Courier New"/>
              <w:color w:val="000000"/>
              <w:lang w:val="fr-CH"/>
            </w:rPr>
          </w:rPrChange>
        </w:rPr>
      </w:pPr>
      <w:r w:rsidRPr="00CB704C">
        <w:rPr>
          <w:rFonts w:ascii="Courier New" w:hAnsi="Courier New" w:cs="Courier New"/>
          <w:color w:val="000000"/>
          <w:kern w:val="0"/>
          <w:highlight w:val="white"/>
          <w:lang w:val="fr-CH"/>
          <w:rPrChange w:id="2025" w:author="Author">
            <w:rPr>
              <w:rFonts w:ascii="Courier New" w:hAnsi="Courier New"/>
              <w:color w:val="000000"/>
              <w:lang w:val="fr-CH"/>
            </w:rPr>
          </w:rPrChange>
        </w:rPr>
        <w:tab/>
      </w:r>
      <w:r w:rsidRPr="00CB704C">
        <w:rPr>
          <w:rFonts w:ascii="Courier New" w:hAnsi="Courier New" w:cs="Courier New"/>
          <w:color w:val="000000"/>
          <w:kern w:val="0"/>
          <w:highlight w:val="white"/>
          <w:lang w:val="fr-CH"/>
          <w:rPrChange w:id="2026" w:author="Author">
            <w:rPr>
              <w:rFonts w:ascii="Courier New" w:hAnsi="Courier New"/>
              <w:color w:val="000000"/>
              <w:lang w:val="fr-CH"/>
            </w:rPr>
          </w:rPrChange>
        </w:rPr>
        <w:tab/>
      </w:r>
      <w:r w:rsidRPr="00CB704C">
        <w:rPr>
          <w:rFonts w:ascii="Courier New" w:hAnsi="Courier New" w:cs="Courier New"/>
          <w:color w:val="000000"/>
          <w:kern w:val="0"/>
          <w:highlight w:val="white"/>
          <w:lang w:val="fr-CH"/>
          <w:rPrChange w:id="2027" w:author="Author">
            <w:rPr>
              <w:rFonts w:ascii="Courier New" w:hAnsi="Courier New"/>
              <w:color w:val="000000"/>
              <w:lang w:val="fr-CH"/>
            </w:rPr>
          </w:rPrChange>
        </w:rPr>
        <w:tab/>
      </w:r>
      <w:r w:rsidRPr="00CB704C">
        <w:rPr>
          <w:rFonts w:ascii="Courier New" w:hAnsi="Courier New" w:cs="Courier New"/>
          <w:color w:val="0000FF"/>
          <w:kern w:val="0"/>
          <w:highlight w:val="white"/>
          <w:lang w:val="fr-CH"/>
          <w:rPrChange w:id="2028" w:author="Author">
            <w:rPr>
              <w:rFonts w:ascii="Courier New" w:hAnsi="Courier New"/>
              <w:color w:val="000000"/>
              <w:lang w:val="fr-CH"/>
            </w:rPr>
          </w:rPrChange>
        </w:rPr>
        <w:t>&lt;</w:t>
      </w:r>
      <w:proofErr w:type="spellStart"/>
      <w:r w:rsidRPr="00CB704C">
        <w:rPr>
          <w:rFonts w:ascii="Courier New" w:hAnsi="Courier New" w:cs="Courier New"/>
          <w:color w:val="800000"/>
          <w:kern w:val="0"/>
          <w:highlight w:val="white"/>
          <w:lang w:val="fr-CH"/>
          <w:rPrChange w:id="2029" w:author="Author">
            <w:rPr>
              <w:rFonts w:ascii="Courier New" w:hAnsi="Courier New"/>
              <w:color w:val="000000"/>
              <w:lang w:val="fr-CH"/>
            </w:rPr>
          </w:rPrChange>
        </w:rPr>
        <w:t>xsd:element</w:t>
      </w:r>
      <w:proofErr w:type="spellEnd"/>
      <w:r w:rsidRPr="00CB704C">
        <w:rPr>
          <w:rFonts w:ascii="Courier New" w:hAnsi="Courier New" w:cs="Courier New"/>
          <w:color w:val="FF0000"/>
          <w:highlight w:val="white"/>
          <w:lang w:val="fr-CH"/>
          <w:rPrChange w:id="2030" w:author="Author">
            <w:rPr>
              <w:rFonts w:ascii="Courier New" w:hAnsi="Courier New"/>
              <w:color w:val="000000"/>
              <w:lang w:val="fr-CH"/>
            </w:rPr>
          </w:rPrChange>
        </w:rPr>
        <w:t xml:space="preserve"> </w:t>
      </w:r>
      <w:proofErr w:type="spellStart"/>
      <w:r w:rsidRPr="00CB704C">
        <w:rPr>
          <w:rFonts w:ascii="Courier New" w:hAnsi="Courier New" w:cs="Courier New"/>
          <w:color w:val="FF0000"/>
          <w:highlight w:val="white"/>
          <w:lang w:val="fr-CH"/>
          <w:rPrChange w:id="2031" w:author="Author">
            <w:rPr>
              <w:rFonts w:ascii="Courier New" w:hAnsi="Courier New"/>
              <w:color w:val="000000"/>
              <w:lang w:val="fr-CH"/>
            </w:rPr>
          </w:rPrChange>
        </w:rPr>
        <w:t>ref</w:t>
      </w:r>
      <w:proofErr w:type="spellEnd"/>
      <w:r w:rsidRPr="00CB704C">
        <w:rPr>
          <w:rFonts w:ascii="Courier New" w:hAnsi="Courier New" w:cs="Courier New"/>
          <w:color w:val="0000FF"/>
          <w:highlight w:val="white"/>
          <w:lang w:val="fr-CH"/>
          <w:rPrChange w:id="2032" w:author="Author">
            <w:rPr>
              <w:rFonts w:ascii="Courier New" w:hAnsi="Courier New"/>
              <w:color w:val="000000"/>
              <w:lang w:val="fr-CH"/>
            </w:rPr>
          </w:rPrChange>
        </w:rPr>
        <w:t>="</w:t>
      </w:r>
      <w:proofErr w:type="spellStart"/>
      <w:r w:rsidRPr="00CB704C">
        <w:rPr>
          <w:rFonts w:ascii="Courier New" w:hAnsi="Courier New" w:cs="Courier New"/>
          <w:color w:val="000000"/>
          <w:highlight w:val="white"/>
          <w:lang w:val="fr-CH"/>
          <w:rPrChange w:id="2033" w:author="Author">
            <w:rPr>
              <w:rFonts w:ascii="Courier New" w:hAnsi="Courier New"/>
              <w:color w:val="000000"/>
              <w:lang w:val="fr-CH"/>
            </w:rPr>
          </w:rPrChange>
        </w:rPr>
        <w:t>afp:SearchableDescriptionCode</w:t>
      </w:r>
      <w:proofErr w:type="spellEnd"/>
      <w:r w:rsidRPr="00CB704C">
        <w:rPr>
          <w:rFonts w:ascii="Courier New" w:hAnsi="Courier New" w:cs="Courier New"/>
          <w:color w:val="0000FF"/>
          <w:highlight w:val="white"/>
          <w:lang w:val="fr-CH"/>
          <w:rPrChange w:id="2034" w:author="Author">
            <w:rPr>
              <w:rFonts w:ascii="Courier New" w:hAnsi="Courier New"/>
              <w:color w:val="000000"/>
              <w:lang w:val="fr-CH"/>
            </w:rPr>
          </w:rPrChange>
        </w:rPr>
        <w:t>"</w:t>
      </w:r>
      <w:r w:rsidRPr="00CB704C">
        <w:rPr>
          <w:rFonts w:ascii="Courier New" w:hAnsi="Courier New" w:cs="Courier New"/>
          <w:color w:val="FF0000"/>
          <w:kern w:val="0"/>
          <w:highlight w:val="white"/>
          <w:lang w:val="fr-CH"/>
          <w:rPrChange w:id="2035" w:author="Author">
            <w:rPr>
              <w:rFonts w:ascii="Courier New" w:hAnsi="Courier New"/>
              <w:color w:val="000000"/>
              <w:lang w:val="fr-CH"/>
            </w:rPr>
          </w:rPrChange>
        </w:rPr>
        <w:t xml:space="preserve"> </w:t>
      </w:r>
      <w:proofErr w:type="spellStart"/>
      <w:r w:rsidRPr="00CB704C">
        <w:rPr>
          <w:rFonts w:ascii="Courier New" w:hAnsi="Courier New" w:cs="Courier New"/>
          <w:color w:val="FF0000"/>
          <w:kern w:val="0"/>
          <w:highlight w:val="white"/>
          <w:lang w:val="fr-CH"/>
          <w:rPrChange w:id="2036" w:author="Author">
            <w:rPr>
              <w:rFonts w:ascii="Courier New" w:hAnsi="Courier New"/>
              <w:color w:val="000000"/>
              <w:lang w:val="fr-CH"/>
            </w:rPr>
          </w:rPrChange>
        </w:rPr>
        <w:t>minOccurs</w:t>
      </w:r>
      <w:proofErr w:type="spellEnd"/>
      <w:r w:rsidRPr="00CB704C">
        <w:rPr>
          <w:rFonts w:ascii="Courier New" w:hAnsi="Courier New" w:cs="Courier New"/>
          <w:color w:val="0000FF"/>
          <w:highlight w:val="white"/>
          <w:lang w:val="fr-CH"/>
          <w:rPrChange w:id="2037" w:author="Author">
            <w:rPr>
              <w:rFonts w:ascii="Courier New" w:hAnsi="Courier New"/>
              <w:color w:val="000000"/>
              <w:lang w:val="fr-CH"/>
            </w:rPr>
          </w:rPrChange>
        </w:rPr>
        <w:t>="</w:t>
      </w:r>
      <w:r w:rsidRPr="00CB704C">
        <w:rPr>
          <w:rFonts w:ascii="Courier New" w:hAnsi="Courier New" w:cs="Courier New"/>
          <w:color w:val="000000"/>
          <w:highlight w:val="white"/>
          <w:lang w:val="fr-CH"/>
          <w:rPrChange w:id="2038" w:author="Author">
            <w:rPr>
              <w:rFonts w:ascii="Courier New" w:hAnsi="Courier New"/>
              <w:color w:val="000000"/>
              <w:lang w:val="fr-CH"/>
            </w:rPr>
          </w:rPrChange>
        </w:rPr>
        <w:t>0</w:t>
      </w:r>
      <w:r w:rsidRPr="00CB704C">
        <w:rPr>
          <w:rFonts w:ascii="Courier New" w:hAnsi="Courier New" w:cs="Courier New"/>
          <w:color w:val="0000FF"/>
          <w:kern w:val="0"/>
          <w:highlight w:val="white"/>
          <w:lang w:val="fr-CH"/>
          <w:rPrChange w:id="2039" w:author="Author">
            <w:rPr>
              <w:rFonts w:ascii="Courier New" w:hAnsi="Courier New"/>
              <w:color w:val="000000"/>
              <w:lang w:val="fr-CH"/>
            </w:rPr>
          </w:rPrChange>
        </w:rPr>
        <w:t>"</w:t>
      </w:r>
      <w:r w:rsidRPr="00CB704C">
        <w:rPr>
          <w:rFonts w:ascii="Courier New" w:hAnsi="Courier New" w:cs="Courier New"/>
          <w:color w:val="FF0000"/>
          <w:kern w:val="0"/>
          <w:highlight w:val="white"/>
          <w:lang w:val="fr-CH"/>
          <w:rPrChange w:id="2040" w:author="Author">
            <w:rPr>
              <w:rFonts w:ascii="Courier New" w:hAnsi="Courier New"/>
              <w:color w:val="000000"/>
              <w:lang w:val="fr-CH"/>
            </w:rPr>
          </w:rPrChange>
        </w:rPr>
        <w:t xml:space="preserve"> </w:t>
      </w:r>
      <w:proofErr w:type="spellStart"/>
      <w:r w:rsidRPr="00CB704C">
        <w:rPr>
          <w:rFonts w:ascii="Courier New" w:hAnsi="Courier New" w:cs="Courier New"/>
          <w:color w:val="FF0000"/>
          <w:kern w:val="0"/>
          <w:highlight w:val="white"/>
          <w:lang w:val="fr-CH"/>
          <w:rPrChange w:id="2041" w:author="Author">
            <w:rPr>
              <w:rFonts w:ascii="Courier New" w:hAnsi="Courier New"/>
              <w:color w:val="000000"/>
              <w:lang w:val="fr-CH"/>
            </w:rPr>
          </w:rPrChange>
        </w:rPr>
        <w:t>maxOccurs</w:t>
      </w:r>
      <w:proofErr w:type="spellEnd"/>
      <w:r w:rsidRPr="00CB704C">
        <w:rPr>
          <w:rFonts w:ascii="Courier New" w:hAnsi="Courier New" w:cs="Courier New"/>
          <w:color w:val="0000FF"/>
          <w:highlight w:val="white"/>
          <w:lang w:val="fr-CH"/>
          <w:rPrChange w:id="2042" w:author="Author">
            <w:rPr>
              <w:rFonts w:ascii="Courier New" w:hAnsi="Courier New"/>
              <w:color w:val="000000"/>
              <w:lang w:val="fr-CH"/>
            </w:rPr>
          </w:rPrChange>
        </w:rPr>
        <w:t>="</w:t>
      </w:r>
      <w:r w:rsidRPr="00CB704C">
        <w:rPr>
          <w:rFonts w:ascii="Courier New" w:hAnsi="Courier New" w:cs="Courier New"/>
          <w:color w:val="000000"/>
          <w:highlight w:val="white"/>
          <w:lang w:val="fr-CH"/>
          <w:rPrChange w:id="2043" w:author="Author">
            <w:rPr>
              <w:rFonts w:ascii="Courier New" w:hAnsi="Courier New"/>
              <w:color w:val="000000"/>
              <w:lang w:val="fr-CH"/>
            </w:rPr>
          </w:rPrChange>
        </w:rPr>
        <w:t>1</w:t>
      </w:r>
      <w:r w:rsidRPr="00CB704C">
        <w:rPr>
          <w:rFonts w:ascii="Courier New" w:hAnsi="Courier New" w:cs="Courier New"/>
          <w:color w:val="0000FF"/>
          <w:kern w:val="0"/>
          <w:highlight w:val="white"/>
          <w:lang w:val="fr-CH"/>
          <w:rPrChange w:id="2044" w:author="Author">
            <w:rPr>
              <w:rFonts w:ascii="Courier New" w:hAnsi="Courier New"/>
              <w:color w:val="000000"/>
              <w:lang w:val="fr-CH"/>
            </w:rPr>
          </w:rPrChange>
        </w:rPr>
        <w:t>"/&gt;</w:t>
      </w:r>
    </w:p>
    <w:p w14:paraId="614DC2E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lang w:val="fr-CH"/>
          <w:rPrChange w:id="2045" w:author="Author">
            <w:rPr>
              <w:rFonts w:ascii="Courier New" w:hAnsi="Courier New"/>
              <w:color w:val="000000"/>
              <w:lang w:val="fr-CH"/>
            </w:rPr>
          </w:rPrChange>
        </w:rPr>
      </w:pPr>
      <w:r w:rsidRPr="00CB704C">
        <w:rPr>
          <w:rFonts w:ascii="Courier New" w:hAnsi="Courier New" w:cs="Courier New"/>
          <w:color w:val="000000"/>
          <w:kern w:val="0"/>
          <w:highlight w:val="white"/>
          <w:lang w:val="fr-CH"/>
          <w:rPrChange w:id="2046" w:author="Author">
            <w:rPr>
              <w:rFonts w:ascii="Courier New" w:hAnsi="Courier New"/>
              <w:color w:val="000000"/>
              <w:lang w:val="fr-CH"/>
            </w:rPr>
          </w:rPrChange>
        </w:rPr>
        <w:tab/>
      </w:r>
      <w:r w:rsidRPr="00CB704C">
        <w:rPr>
          <w:rFonts w:ascii="Courier New" w:hAnsi="Courier New" w:cs="Courier New"/>
          <w:color w:val="000000"/>
          <w:kern w:val="0"/>
          <w:highlight w:val="white"/>
          <w:lang w:val="fr-CH"/>
          <w:rPrChange w:id="2047" w:author="Author">
            <w:rPr>
              <w:rFonts w:ascii="Courier New" w:hAnsi="Courier New"/>
              <w:color w:val="000000"/>
              <w:lang w:val="fr-CH"/>
            </w:rPr>
          </w:rPrChange>
        </w:rPr>
        <w:tab/>
      </w:r>
      <w:r w:rsidRPr="00CB704C">
        <w:rPr>
          <w:rFonts w:ascii="Courier New" w:hAnsi="Courier New" w:cs="Courier New"/>
          <w:color w:val="000000"/>
          <w:kern w:val="0"/>
          <w:highlight w:val="white"/>
          <w:lang w:val="fr-CH"/>
          <w:rPrChange w:id="2048" w:author="Author">
            <w:rPr>
              <w:rFonts w:ascii="Courier New" w:hAnsi="Courier New"/>
              <w:color w:val="000000"/>
              <w:lang w:val="fr-CH"/>
            </w:rPr>
          </w:rPrChange>
        </w:rPr>
        <w:tab/>
      </w:r>
      <w:r w:rsidRPr="00CB704C">
        <w:rPr>
          <w:rFonts w:ascii="Courier New" w:hAnsi="Courier New" w:cs="Courier New"/>
          <w:color w:val="0000FF"/>
          <w:kern w:val="0"/>
          <w:highlight w:val="white"/>
          <w:lang w:val="fr-CH"/>
          <w:rPrChange w:id="2049" w:author="Author">
            <w:rPr>
              <w:rFonts w:ascii="Courier New" w:hAnsi="Courier New"/>
              <w:color w:val="000000"/>
              <w:lang w:val="fr-CH"/>
            </w:rPr>
          </w:rPrChange>
        </w:rPr>
        <w:t>&lt;</w:t>
      </w:r>
      <w:proofErr w:type="spellStart"/>
      <w:r w:rsidRPr="00CB704C">
        <w:rPr>
          <w:rFonts w:ascii="Courier New" w:hAnsi="Courier New" w:cs="Courier New"/>
          <w:color w:val="800000"/>
          <w:kern w:val="0"/>
          <w:highlight w:val="white"/>
          <w:lang w:val="fr-CH"/>
          <w:rPrChange w:id="2050" w:author="Author">
            <w:rPr>
              <w:rFonts w:ascii="Courier New" w:hAnsi="Courier New"/>
              <w:color w:val="000000"/>
              <w:lang w:val="fr-CH"/>
            </w:rPr>
          </w:rPrChange>
        </w:rPr>
        <w:t>xsd:element</w:t>
      </w:r>
      <w:proofErr w:type="spellEnd"/>
      <w:r w:rsidRPr="00CB704C">
        <w:rPr>
          <w:rFonts w:ascii="Courier New" w:hAnsi="Courier New" w:cs="Courier New"/>
          <w:color w:val="FF0000"/>
          <w:highlight w:val="white"/>
          <w:lang w:val="fr-CH"/>
          <w:rPrChange w:id="2051" w:author="Author">
            <w:rPr>
              <w:rFonts w:ascii="Courier New" w:hAnsi="Courier New"/>
              <w:color w:val="000000"/>
              <w:lang w:val="fr-CH"/>
            </w:rPr>
          </w:rPrChange>
        </w:rPr>
        <w:t xml:space="preserve"> </w:t>
      </w:r>
      <w:proofErr w:type="spellStart"/>
      <w:r w:rsidRPr="00CB704C">
        <w:rPr>
          <w:rFonts w:ascii="Courier New" w:hAnsi="Courier New" w:cs="Courier New"/>
          <w:color w:val="FF0000"/>
          <w:highlight w:val="white"/>
          <w:lang w:val="fr-CH"/>
          <w:rPrChange w:id="2052" w:author="Author">
            <w:rPr>
              <w:rFonts w:ascii="Courier New" w:hAnsi="Courier New"/>
              <w:color w:val="000000"/>
              <w:lang w:val="fr-CH"/>
            </w:rPr>
          </w:rPrChange>
        </w:rPr>
        <w:t>ref</w:t>
      </w:r>
      <w:proofErr w:type="spellEnd"/>
      <w:r w:rsidRPr="00CB704C">
        <w:rPr>
          <w:rFonts w:ascii="Courier New" w:hAnsi="Courier New" w:cs="Courier New"/>
          <w:color w:val="0000FF"/>
          <w:highlight w:val="white"/>
          <w:lang w:val="fr-CH"/>
          <w:rPrChange w:id="2053" w:author="Author">
            <w:rPr>
              <w:rFonts w:ascii="Courier New" w:hAnsi="Courier New"/>
              <w:color w:val="000000"/>
              <w:lang w:val="fr-CH"/>
            </w:rPr>
          </w:rPrChange>
        </w:rPr>
        <w:t>="</w:t>
      </w:r>
      <w:proofErr w:type="spellStart"/>
      <w:r w:rsidRPr="00CB704C">
        <w:rPr>
          <w:rFonts w:ascii="Courier New" w:hAnsi="Courier New" w:cs="Courier New"/>
          <w:color w:val="000000"/>
          <w:highlight w:val="white"/>
          <w:lang w:val="fr-CH"/>
          <w:rPrChange w:id="2054" w:author="Author">
            <w:rPr>
              <w:rFonts w:ascii="Courier New" w:hAnsi="Courier New"/>
              <w:color w:val="000000"/>
              <w:lang w:val="fr-CH"/>
            </w:rPr>
          </w:rPrChange>
        </w:rPr>
        <w:t>afp:SearchableClaimsCode</w:t>
      </w:r>
      <w:proofErr w:type="spellEnd"/>
      <w:r w:rsidRPr="00CB704C">
        <w:rPr>
          <w:rFonts w:ascii="Courier New" w:hAnsi="Courier New" w:cs="Courier New"/>
          <w:color w:val="0000FF"/>
          <w:highlight w:val="white"/>
          <w:lang w:val="fr-CH"/>
          <w:rPrChange w:id="2055" w:author="Author">
            <w:rPr>
              <w:rFonts w:ascii="Courier New" w:hAnsi="Courier New"/>
              <w:color w:val="000000"/>
              <w:lang w:val="fr-CH"/>
            </w:rPr>
          </w:rPrChange>
        </w:rPr>
        <w:t>"</w:t>
      </w:r>
      <w:r w:rsidRPr="00CB704C">
        <w:rPr>
          <w:rFonts w:ascii="Courier New" w:hAnsi="Courier New" w:cs="Courier New"/>
          <w:color w:val="FF0000"/>
          <w:kern w:val="0"/>
          <w:highlight w:val="white"/>
          <w:lang w:val="fr-CH"/>
          <w:rPrChange w:id="2056" w:author="Author">
            <w:rPr>
              <w:rFonts w:ascii="Courier New" w:hAnsi="Courier New"/>
              <w:color w:val="000000"/>
              <w:lang w:val="fr-CH"/>
            </w:rPr>
          </w:rPrChange>
        </w:rPr>
        <w:t xml:space="preserve"> </w:t>
      </w:r>
      <w:proofErr w:type="spellStart"/>
      <w:r w:rsidRPr="00CB704C">
        <w:rPr>
          <w:rFonts w:ascii="Courier New" w:hAnsi="Courier New" w:cs="Courier New"/>
          <w:color w:val="FF0000"/>
          <w:kern w:val="0"/>
          <w:highlight w:val="white"/>
          <w:lang w:val="fr-CH"/>
          <w:rPrChange w:id="2057" w:author="Author">
            <w:rPr>
              <w:rFonts w:ascii="Courier New" w:hAnsi="Courier New"/>
              <w:color w:val="000000"/>
              <w:lang w:val="fr-CH"/>
            </w:rPr>
          </w:rPrChange>
        </w:rPr>
        <w:t>minOccurs</w:t>
      </w:r>
      <w:proofErr w:type="spellEnd"/>
      <w:r w:rsidRPr="00CB704C">
        <w:rPr>
          <w:rFonts w:ascii="Courier New" w:hAnsi="Courier New" w:cs="Courier New"/>
          <w:color w:val="0000FF"/>
          <w:highlight w:val="white"/>
          <w:lang w:val="fr-CH"/>
          <w:rPrChange w:id="2058" w:author="Author">
            <w:rPr>
              <w:rFonts w:ascii="Courier New" w:hAnsi="Courier New"/>
              <w:color w:val="000000"/>
              <w:lang w:val="fr-CH"/>
            </w:rPr>
          </w:rPrChange>
        </w:rPr>
        <w:t>="</w:t>
      </w:r>
      <w:r w:rsidRPr="00CB704C">
        <w:rPr>
          <w:rFonts w:ascii="Courier New" w:hAnsi="Courier New" w:cs="Courier New"/>
          <w:color w:val="000000"/>
          <w:highlight w:val="white"/>
          <w:lang w:val="fr-CH"/>
          <w:rPrChange w:id="2059" w:author="Author">
            <w:rPr>
              <w:rFonts w:ascii="Courier New" w:hAnsi="Courier New"/>
              <w:color w:val="000000"/>
              <w:lang w:val="fr-CH"/>
            </w:rPr>
          </w:rPrChange>
        </w:rPr>
        <w:t>0</w:t>
      </w:r>
      <w:r w:rsidRPr="00CB704C">
        <w:rPr>
          <w:rFonts w:ascii="Courier New" w:hAnsi="Courier New" w:cs="Courier New"/>
          <w:color w:val="0000FF"/>
          <w:kern w:val="0"/>
          <w:highlight w:val="white"/>
          <w:lang w:val="fr-CH"/>
          <w:rPrChange w:id="2060" w:author="Author">
            <w:rPr>
              <w:rFonts w:ascii="Courier New" w:hAnsi="Courier New"/>
              <w:color w:val="000000"/>
              <w:lang w:val="fr-CH"/>
            </w:rPr>
          </w:rPrChange>
        </w:rPr>
        <w:t>"</w:t>
      </w:r>
      <w:r w:rsidRPr="00CB704C">
        <w:rPr>
          <w:rFonts w:ascii="Courier New" w:hAnsi="Courier New" w:cs="Courier New"/>
          <w:color w:val="FF0000"/>
          <w:kern w:val="0"/>
          <w:highlight w:val="white"/>
          <w:lang w:val="fr-CH"/>
          <w:rPrChange w:id="2061" w:author="Author">
            <w:rPr>
              <w:rFonts w:ascii="Courier New" w:hAnsi="Courier New"/>
              <w:color w:val="000000"/>
              <w:lang w:val="fr-CH"/>
            </w:rPr>
          </w:rPrChange>
        </w:rPr>
        <w:t xml:space="preserve"> </w:t>
      </w:r>
      <w:proofErr w:type="spellStart"/>
      <w:r w:rsidRPr="00CB704C">
        <w:rPr>
          <w:rFonts w:ascii="Courier New" w:hAnsi="Courier New" w:cs="Courier New"/>
          <w:color w:val="FF0000"/>
          <w:kern w:val="0"/>
          <w:highlight w:val="white"/>
          <w:lang w:val="fr-CH"/>
          <w:rPrChange w:id="2062" w:author="Author">
            <w:rPr>
              <w:rFonts w:ascii="Courier New" w:hAnsi="Courier New"/>
              <w:color w:val="000000"/>
              <w:lang w:val="fr-CH"/>
            </w:rPr>
          </w:rPrChange>
        </w:rPr>
        <w:t>maxOccurs</w:t>
      </w:r>
      <w:proofErr w:type="spellEnd"/>
      <w:r w:rsidRPr="00CB704C">
        <w:rPr>
          <w:rFonts w:ascii="Courier New" w:hAnsi="Courier New" w:cs="Courier New"/>
          <w:color w:val="0000FF"/>
          <w:highlight w:val="white"/>
          <w:lang w:val="fr-CH"/>
          <w:rPrChange w:id="2063" w:author="Author">
            <w:rPr>
              <w:rFonts w:ascii="Courier New" w:hAnsi="Courier New"/>
              <w:color w:val="000000"/>
              <w:lang w:val="fr-CH"/>
            </w:rPr>
          </w:rPrChange>
        </w:rPr>
        <w:t>="</w:t>
      </w:r>
      <w:r w:rsidRPr="00CB704C">
        <w:rPr>
          <w:rFonts w:ascii="Courier New" w:hAnsi="Courier New" w:cs="Courier New"/>
          <w:color w:val="000000"/>
          <w:highlight w:val="white"/>
          <w:lang w:val="fr-CH"/>
          <w:rPrChange w:id="2064" w:author="Author">
            <w:rPr>
              <w:rFonts w:ascii="Courier New" w:hAnsi="Courier New"/>
              <w:color w:val="000000"/>
              <w:lang w:val="fr-CH"/>
            </w:rPr>
          </w:rPrChange>
        </w:rPr>
        <w:t>1</w:t>
      </w:r>
      <w:r w:rsidRPr="00CB704C">
        <w:rPr>
          <w:rFonts w:ascii="Courier New" w:hAnsi="Courier New" w:cs="Courier New"/>
          <w:color w:val="0000FF"/>
          <w:kern w:val="0"/>
          <w:highlight w:val="white"/>
          <w:lang w:val="fr-CH"/>
          <w:rPrChange w:id="2065" w:author="Author">
            <w:rPr>
              <w:rFonts w:ascii="Courier New" w:hAnsi="Courier New"/>
              <w:color w:val="000000"/>
              <w:lang w:val="fr-CH"/>
            </w:rPr>
          </w:rPrChange>
        </w:rPr>
        <w:t>"/&gt;</w:t>
      </w:r>
    </w:p>
    <w:p w14:paraId="7F3A3DC7"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lang w:val="fr-CH"/>
          <w:rPrChange w:id="2066" w:author="EMMETT Claudia" w:date="2025-10-24T09:37:00Z" w16du:dateUtc="2025-10-24T07:37:00Z">
            <w:rPr>
              <w:rFonts w:ascii="Courier New" w:hAnsi="Courier New"/>
              <w:color w:val="000000"/>
              <w:highlight w:val="white"/>
              <w:lang w:val="fr-CH"/>
            </w:rPr>
          </w:rPrChange>
        </w:rPr>
      </w:pPr>
      <w:r w:rsidRPr="00CB704C">
        <w:rPr>
          <w:rFonts w:ascii="Courier New" w:hAnsi="Courier New" w:cs="Courier New"/>
          <w:color w:val="000000"/>
          <w:kern w:val="0"/>
          <w:highlight w:val="white"/>
          <w:lang w:val="fr-CH"/>
          <w:rPrChange w:id="2067"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lang w:val="fr-CH"/>
          <w:rPrChange w:id="2068" w:author="Author">
            <w:rPr>
              <w:rFonts w:ascii="Courier New" w:hAnsi="Courier New"/>
              <w:color w:val="000000"/>
              <w:highlight w:val="white"/>
              <w:lang w:val="fr-CH"/>
            </w:rPr>
          </w:rPrChange>
        </w:rPr>
        <w:tab/>
      </w:r>
      <w:r w:rsidRPr="00F34967">
        <w:rPr>
          <w:rFonts w:ascii="Courier New" w:hAnsi="Courier New" w:cs="Courier New"/>
          <w:color w:val="0000FF"/>
          <w:kern w:val="0"/>
          <w:szCs w:val="17"/>
          <w:highlight w:val="white"/>
          <w:lang w:val="fr-CH"/>
          <w:rPrChange w:id="2069" w:author="EMMETT Claudia" w:date="2025-10-24T09:37:00Z" w16du:dateUtc="2025-10-24T07:37:00Z">
            <w:rPr>
              <w:rFonts w:ascii="Courier New" w:hAnsi="Courier New"/>
              <w:color w:val="0000FF"/>
              <w:highlight w:val="white"/>
              <w:lang w:val="fr-CH"/>
            </w:rPr>
          </w:rPrChange>
        </w:rPr>
        <w:t>&lt;/</w:t>
      </w:r>
      <w:proofErr w:type="spellStart"/>
      <w:r w:rsidRPr="00F34967">
        <w:rPr>
          <w:rFonts w:ascii="Courier New" w:hAnsi="Courier New" w:cs="Courier New"/>
          <w:color w:val="800000"/>
          <w:szCs w:val="17"/>
          <w:highlight w:val="white"/>
          <w:lang w:val="fr-CH"/>
        </w:rPr>
        <w:t>xsd:sequence</w:t>
      </w:r>
      <w:proofErr w:type="spellEnd"/>
      <w:r w:rsidRPr="00F34967">
        <w:rPr>
          <w:rFonts w:ascii="Courier New" w:hAnsi="Courier New" w:cs="Courier New"/>
          <w:color w:val="0000FF"/>
          <w:szCs w:val="17"/>
          <w:highlight w:val="white"/>
          <w:lang w:val="fr-CH"/>
        </w:rPr>
        <w:t>&gt;</w:t>
      </w:r>
    </w:p>
    <w:p w14:paraId="7860E7C9"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lang w:val="fr-CH"/>
          <w:rPrChange w:id="2070" w:author="EMMETT Claudia" w:date="2025-10-24T09:37:00Z" w16du:dateUtc="2025-10-24T07:37:00Z">
            <w:rPr>
              <w:rFonts w:ascii="Courier New" w:hAnsi="Courier New"/>
              <w:color w:val="000000"/>
              <w:highlight w:val="white"/>
              <w:lang w:val="fr-CH"/>
            </w:rPr>
          </w:rPrChange>
        </w:rPr>
      </w:pPr>
      <w:r w:rsidRPr="00F34967">
        <w:rPr>
          <w:rFonts w:ascii="Courier New" w:hAnsi="Courier New" w:cs="Courier New"/>
          <w:color w:val="000000"/>
          <w:kern w:val="0"/>
          <w:highlight w:val="white"/>
          <w:lang w:val="fr-CH"/>
          <w:rPrChange w:id="2071" w:author="EMMETT Claudia" w:date="2025-10-24T09:37:00Z" w16du:dateUtc="2025-10-24T07:37:00Z">
            <w:rPr>
              <w:rFonts w:ascii="Courier New" w:hAnsi="Courier New"/>
              <w:color w:val="000000"/>
              <w:highlight w:val="white"/>
              <w:lang w:val="fr-CH"/>
            </w:rPr>
          </w:rPrChange>
        </w:rPr>
        <w:tab/>
      </w:r>
      <w:r w:rsidRPr="00F34967">
        <w:rPr>
          <w:rFonts w:ascii="Courier New" w:hAnsi="Courier New" w:cs="Courier New"/>
          <w:color w:val="000000"/>
          <w:kern w:val="0"/>
          <w:highlight w:val="white"/>
          <w:lang w:val="fr-CH"/>
          <w:rPrChange w:id="2072" w:author="EMMETT Claudia" w:date="2025-10-24T09:37:00Z" w16du:dateUtc="2025-10-24T07:37:00Z">
            <w:rPr>
              <w:rFonts w:ascii="Courier New" w:hAnsi="Courier New"/>
              <w:color w:val="000000"/>
              <w:highlight w:val="white"/>
              <w:lang w:val="fr-CH"/>
            </w:rPr>
          </w:rPrChange>
        </w:rPr>
        <w:tab/>
      </w:r>
      <w:r w:rsidRPr="00F34967">
        <w:rPr>
          <w:rFonts w:ascii="Courier New" w:hAnsi="Courier New" w:cs="Courier New"/>
          <w:color w:val="0000FF"/>
          <w:kern w:val="0"/>
          <w:szCs w:val="17"/>
          <w:highlight w:val="white"/>
          <w:lang w:val="fr-CH"/>
          <w:rPrChange w:id="2073" w:author="EMMETT Claudia" w:date="2025-10-24T09:37:00Z" w16du:dateUtc="2025-10-24T07:37:00Z">
            <w:rPr>
              <w:rFonts w:ascii="Courier New" w:hAnsi="Courier New"/>
              <w:color w:val="0000FF"/>
              <w:highlight w:val="white"/>
              <w:lang w:val="fr-CH"/>
            </w:rPr>
          </w:rPrChange>
        </w:rPr>
        <w:t>&lt;</w:t>
      </w:r>
      <w:proofErr w:type="spellStart"/>
      <w:r w:rsidRPr="00F34967">
        <w:rPr>
          <w:rFonts w:ascii="Courier New" w:hAnsi="Courier New" w:cs="Courier New"/>
          <w:color w:val="800000"/>
          <w:kern w:val="0"/>
          <w:szCs w:val="17"/>
          <w:highlight w:val="white"/>
          <w:lang w:val="fr-CH"/>
          <w:rPrChange w:id="2074" w:author="EMMETT Claudia" w:date="2025-10-24T09:37:00Z" w16du:dateUtc="2025-10-24T07:37:00Z">
            <w:rPr>
              <w:rFonts w:ascii="Courier New" w:hAnsi="Courier New"/>
              <w:color w:val="800000"/>
              <w:highlight w:val="white"/>
              <w:lang w:val="fr-CH"/>
            </w:rPr>
          </w:rPrChange>
        </w:rPr>
        <w:t>xsd:attribute</w:t>
      </w:r>
      <w:proofErr w:type="spellEnd"/>
      <w:r w:rsidRPr="00F34967">
        <w:rPr>
          <w:rFonts w:ascii="Courier New" w:hAnsi="Courier New" w:cs="Courier New"/>
          <w:color w:val="FF0000"/>
          <w:szCs w:val="17"/>
          <w:highlight w:val="white"/>
          <w:lang w:val="fr-CH"/>
        </w:rPr>
        <w:t xml:space="preserve"> </w:t>
      </w:r>
      <w:proofErr w:type="spellStart"/>
      <w:r w:rsidRPr="00F34967">
        <w:rPr>
          <w:rFonts w:ascii="Courier New" w:hAnsi="Courier New" w:cs="Courier New"/>
          <w:color w:val="FF0000"/>
          <w:szCs w:val="17"/>
          <w:highlight w:val="white"/>
          <w:lang w:val="fr-CH"/>
        </w:rPr>
        <w:t>ref</w:t>
      </w:r>
      <w:proofErr w:type="spellEnd"/>
      <w:r w:rsidRPr="00F34967">
        <w:rPr>
          <w:rFonts w:ascii="Courier New" w:hAnsi="Courier New" w:cs="Courier New"/>
          <w:color w:val="0000FF"/>
          <w:szCs w:val="17"/>
          <w:highlight w:val="white"/>
          <w:lang w:val="fr-CH"/>
        </w:rPr>
        <w:t>="</w:t>
      </w:r>
      <w:proofErr w:type="spellStart"/>
      <w:r w:rsidRPr="00F34967">
        <w:rPr>
          <w:rFonts w:ascii="Courier New" w:hAnsi="Courier New" w:cs="Courier New"/>
          <w:color w:val="000000"/>
          <w:szCs w:val="17"/>
          <w:highlight w:val="white"/>
          <w:lang w:val="fr-CH"/>
        </w:rPr>
        <w:t>com:id</w:t>
      </w:r>
      <w:proofErr w:type="spellEnd"/>
      <w:r w:rsidRPr="00F34967">
        <w:rPr>
          <w:rFonts w:ascii="Courier New" w:hAnsi="Courier New" w:cs="Courier New"/>
          <w:color w:val="0000FF"/>
          <w:szCs w:val="17"/>
          <w:highlight w:val="white"/>
          <w:lang w:val="fr-CH"/>
        </w:rPr>
        <w:t>"/&gt;</w:t>
      </w:r>
    </w:p>
    <w:p w14:paraId="38A90AD2"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lang w:val="fr-CH"/>
          <w:rPrChange w:id="2075" w:author="EMMETT Claudia" w:date="2025-10-24T09:37:00Z" w16du:dateUtc="2025-10-24T07:37:00Z">
            <w:rPr>
              <w:rFonts w:ascii="Courier New" w:hAnsi="Courier New"/>
              <w:color w:val="000000"/>
              <w:highlight w:val="white"/>
              <w:lang w:val="fr-CH"/>
            </w:rPr>
          </w:rPrChange>
        </w:rPr>
      </w:pPr>
      <w:r w:rsidRPr="00F34967">
        <w:rPr>
          <w:rFonts w:ascii="Courier New" w:hAnsi="Courier New" w:cs="Courier New"/>
          <w:color w:val="000000"/>
          <w:kern w:val="0"/>
          <w:highlight w:val="white"/>
          <w:lang w:val="fr-CH"/>
          <w:rPrChange w:id="2076" w:author="EMMETT Claudia" w:date="2025-10-24T09:37:00Z" w16du:dateUtc="2025-10-24T07:37:00Z">
            <w:rPr>
              <w:rFonts w:ascii="Courier New" w:hAnsi="Courier New"/>
              <w:color w:val="000000"/>
              <w:highlight w:val="white"/>
              <w:lang w:val="fr-CH"/>
            </w:rPr>
          </w:rPrChange>
        </w:rPr>
        <w:tab/>
      </w:r>
      <w:r w:rsidRPr="00F34967">
        <w:rPr>
          <w:rFonts w:ascii="Courier New" w:hAnsi="Courier New" w:cs="Courier New"/>
          <w:color w:val="0000FF"/>
          <w:kern w:val="0"/>
          <w:szCs w:val="17"/>
          <w:highlight w:val="white"/>
          <w:lang w:val="fr-CH"/>
          <w:rPrChange w:id="2077" w:author="EMMETT Claudia" w:date="2025-10-24T09:37:00Z" w16du:dateUtc="2025-10-24T07:37:00Z">
            <w:rPr>
              <w:rFonts w:ascii="Courier New" w:hAnsi="Courier New"/>
              <w:color w:val="0000FF"/>
              <w:highlight w:val="white"/>
              <w:lang w:val="fr-CH"/>
            </w:rPr>
          </w:rPrChange>
        </w:rPr>
        <w:t>&lt;/</w:t>
      </w:r>
      <w:proofErr w:type="spellStart"/>
      <w:r w:rsidRPr="00F34967">
        <w:rPr>
          <w:rFonts w:ascii="Courier New" w:hAnsi="Courier New" w:cs="Courier New"/>
          <w:color w:val="800000"/>
          <w:szCs w:val="17"/>
          <w:highlight w:val="white"/>
          <w:lang w:val="fr-CH"/>
        </w:rPr>
        <w:t>xsd:complexType</w:t>
      </w:r>
      <w:proofErr w:type="spellEnd"/>
      <w:r w:rsidRPr="00F34967">
        <w:rPr>
          <w:rFonts w:ascii="Courier New" w:hAnsi="Courier New" w:cs="Courier New"/>
          <w:color w:val="0000FF"/>
          <w:szCs w:val="17"/>
          <w:highlight w:val="white"/>
          <w:lang w:val="fr-CH"/>
        </w:rPr>
        <w:t>&gt;</w:t>
      </w:r>
    </w:p>
    <w:p w14:paraId="4810FD6B"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lang w:val="fr-CH"/>
          <w:rPrChange w:id="2078" w:author="EMMETT Claudia" w:date="2025-10-24T09:37:00Z" w16du:dateUtc="2025-10-24T07:37:00Z">
            <w:rPr>
              <w:rFonts w:ascii="Courier New" w:hAnsi="Courier New"/>
              <w:color w:val="000000"/>
              <w:highlight w:val="white"/>
              <w:lang w:val="fr-CH"/>
            </w:rPr>
          </w:rPrChange>
        </w:rPr>
      </w:pPr>
      <w:r w:rsidRPr="00F34967">
        <w:rPr>
          <w:rFonts w:ascii="Courier New" w:hAnsi="Courier New" w:cs="Courier New"/>
          <w:color w:val="000000"/>
          <w:kern w:val="0"/>
          <w:highlight w:val="white"/>
          <w:lang w:val="fr-CH"/>
          <w:rPrChange w:id="2079" w:author="EMMETT Claudia" w:date="2025-10-24T09:37:00Z" w16du:dateUtc="2025-10-24T07:37:00Z">
            <w:rPr>
              <w:rFonts w:ascii="Courier New" w:hAnsi="Courier New"/>
              <w:color w:val="000000"/>
              <w:highlight w:val="white"/>
              <w:lang w:val="fr-CH"/>
            </w:rPr>
          </w:rPrChange>
        </w:rPr>
        <w:tab/>
      </w:r>
      <w:r w:rsidRPr="00F34967">
        <w:rPr>
          <w:rFonts w:ascii="Courier New" w:hAnsi="Courier New" w:cs="Courier New"/>
          <w:color w:val="0000FF"/>
          <w:kern w:val="0"/>
          <w:szCs w:val="17"/>
          <w:highlight w:val="white"/>
          <w:lang w:val="fr-CH"/>
          <w:rPrChange w:id="2080" w:author="EMMETT Claudia" w:date="2025-10-24T09:37:00Z" w16du:dateUtc="2025-10-24T07:37:00Z">
            <w:rPr>
              <w:rFonts w:ascii="Courier New" w:hAnsi="Courier New"/>
              <w:color w:val="0000FF"/>
              <w:highlight w:val="white"/>
              <w:lang w:val="fr-CH"/>
            </w:rPr>
          </w:rPrChange>
        </w:rPr>
        <w:t>&lt;</w:t>
      </w:r>
      <w:proofErr w:type="spellStart"/>
      <w:r w:rsidRPr="00F34967">
        <w:rPr>
          <w:rFonts w:ascii="Courier New" w:hAnsi="Courier New" w:cs="Courier New"/>
          <w:color w:val="800000"/>
          <w:kern w:val="0"/>
          <w:szCs w:val="17"/>
          <w:highlight w:val="white"/>
          <w:lang w:val="fr-CH"/>
          <w:rPrChange w:id="2081" w:author="EMMETT Claudia" w:date="2025-10-24T09:37:00Z" w16du:dateUtc="2025-10-24T07:37:00Z">
            <w:rPr>
              <w:rFonts w:ascii="Courier New" w:hAnsi="Courier New"/>
              <w:color w:val="800000"/>
              <w:highlight w:val="white"/>
              <w:lang w:val="fr-CH"/>
            </w:rPr>
          </w:rPrChange>
        </w:rPr>
        <w:t>xsd:complexType</w:t>
      </w:r>
      <w:proofErr w:type="spellEnd"/>
      <w:r w:rsidRPr="00F34967">
        <w:rPr>
          <w:rFonts w:ascii="Courier New" w:hAnsi="Courier New" w:cs="Courier New"/>
          <w:color w:val="FF0000"/>
          <w:szCs w:val="17"/>
          <w:highlight w:val="white"/>
          <w:lang w:val="fr-CH"/>
        </w:rPr>
        <w:t xml:space="preserve"> </w:t>
      </w:r>
      <w:proofErr w:type="spellStart"/>
      <w:r w:rsidRPr="00F34967">
        <w:rPr>
          <w:rFonts w:ascii="Courier New" w:hAnsi="Courier New" w:cs="Courier New"/>
          <w:color w:val="FF0000"/>
          <w:szCs w:val="17"/>
          <w:highlight w:val="white"/>
          <w:lang w:val="fr-CH"/>
        </w:rPr>
        <w:t>name</w:t>
      </w:r>
      <w:proofErr w:type="spellEnd"/>
      <w:r w:rsidRPr="00F34967">
        <w:rPr>
          <w:rFonts w:ascii="Courier New" w:hAnsi="Courier New" w:cs="Courier New"/>
          <w:color w:val="0000FF"/>
          <w:szCs w:val="17"/>
          <w:highlight w:val="white"/>
          <w:lang w:val="fr-CH"/>
        </w:rPr>
        <w:t>="</w:t>
      </w:r>
      <w:proofErr w:type="spellStart"/>
      <w:r w:rsidRPr="00F34967">
        <w:rPr>
          <w:rFonts w:ascii="Courier New" w:hAnsi="Courier New" w:cs="Courier New"/>
          <w:color w:val="000000"/>
          <w:szCs w:val="17"/>
          <w:highlight w:val="white"/>
          <w:lang w:val="fr-CH"/>
        </w:rPr>
        <w:t>PatentAuthorityFileType</w:t>
      </w:r>
      <w:proofErr w:type="spellEnd"/>
      <w:r w:rsidRPr="00F34967">
        <w:rPr>
          <w:rFonts w:ascii="Courier New" w:hAnsi="Courier New" w:cs="Courier New"/>
          <w:color w:val="0000FF"/>
          <w:szCs w:val="17"/>
          <w:highlight w:val="white"/>
          <w:lang w:val="fr-CH"/>
        </w:rPr>
        <w:t>"&gt;</w:t>
      </w:r>
    </w:p>
    <w:p w14:paraId="4ED6D7A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082" w:author="Author">
            <w:rPr>
              <w:rFonts w:ascii="Courier New" w:hAnsi="Courier New"/>
              <w:color w:val="000000"/>
              <w:highlight w:val="white"/>
            </w:rPr>
          </w:rPrChange>
        </w:rPr>
      </w:pPr>
      <w:r w:rsidRPr="00F34967">
        <w:rPr>
          <w:rFonts w:ascii="Courier New" w:hAnsi="Courier New" w:cs="Courier New"/>
          <w:color w:val="000000"/>
          <w:kern w:val="0"/>
          <w:highlight w:val="white"/>
          <w:lang w:val="fr-CH"/>
          <w:rPrChange w:id="2083" w:author="EMMETT Claudia" w:date="2025-10-24T09:37:00Z" w16du:dateUtc="2025-10-24T07:37:00Z">
            <w:rPr>
              <w:rFonts w:ascii="Courier New" w:hAnsi="Courier New"/>
              <w:color w:val="000000"/>
              <w:highlight w:val="white"/>
              <w:lang w:val="fr-CH"/>
            </w:rPr>
          </w:rPrChange>
        </w:rPr>
        <w:tab/>
      </w:r>
      <w:r w:rsidRPr="00F34967">
        <w:rPr>
          <w:rFonts w:ascii="Courier New" w:hAnsi="Courier New" w:cs="Courier New"/>
          <w:color w:val="000000"/>
          <w:kern w:val="0"/>
          <w:highlight w:val="white"/>
          <w:lang w:val="fr-CH"/>
          <w:rPrChange w:id="2084" w:author="EMMETT Claudia" w:date="2025-10-24T09:37:00Z" w16du:dateUtc="2025-10-24T07:37:00Z">
            <w:rPr>
              <w:rFonts w:ascii="Courier New" w:hAnsi="Courier New"/>
              <w:color w:val="000000"/>
              <w:highlight w:val="white"/>
              <w:lang w:val="fr-CH"/>
            </w:rPr>
          </w:rPrChange>
        </w:rPr>
        <w:tab/>
      </w:r>
      <w:r w:rsidRPr="00CB704C">
        <w:rPr>
          <w:rFonts w:ascii="Courier New" w:hAnsi="Courier New" w:cs="Courier New"/>
          <w:color w:val="0000FF"/>
          <w:kern w:val="0"/>
          <w:highlight w:val="white"/>
          <w:rPrChange w:id="208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086" w:author="Author">
            <w:rPr>
              <w:rFonts w:ascii="Courier New" w:hAnsi="Courier New"/>
              <w:color w:val="800000"/>
              <w:highlight w:val="white"/>
            </w:rPr>
          </w:rPrChange>
        </w:rPr>
        <w:t>xsd:sequence</w:t>
      </w:r>
      <w:proofErr w:type="spellEnd"/>
      <w:r w:rsidRPr="00E060B3">
        <w:rPr>
          <w:rFonts w:ascii="Courier New" w:hAnsi="Courier New" w:cs="Courier New"/>
          <w:color w:val="0000FF"/>
          <w:highlight w:val="white"/>
        </w:rPr>
        <w:t>&gt;</w:t>
      </w:r>
    </w:p>
    <w:p w14:paraId="231AE23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08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08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08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09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09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092"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afp:AuthorityFileDefinition</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minOccurs</w:t>
      </w:r>
      <w:r w:rsidRPr="00E060B3">
        <w:rPr>
          <w:rFonts w:ascii="Courier New" w:hAnsi="Courier New" w:cs="Courier New"/>
          <w:color w:val="0000FF"/>
          <w:highlight w:val="white"/>
        </w:rPr>
        <w:t>="</w:t>
      </w:r>
      <w:r w:rsidRPr="00E060B3">
        <w:rPr>
          <w:rFonts w:ascii="Courier New" w:hAnsi="Courier New" w:cs="Courier New"/>
          <w:color w:val="000000"/>
          <w:highlight w:val="white"/>
        </w:rPr>
        <w:t>0</w:t>
      </w:r>
      <w:r w:rsidRPr="008B4A54">
        <w:rPr>
          <w:rFonts w:ascii="Courier New" w:hAnsi="Courier New" w:cs="Courier New"/>
          <w:color w:val="0000FF"/>
          <w:highlight w:val="white"/>
        </w:rPr>
        <w:t>"/&gt;</w:t>
      </w:r>
    </w:p>
    <w:p w14:paraId="5965A16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09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09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09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09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09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098"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afp:AuthorityFileEntry</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w:t>
      </w:r>
      <w:proofErr w:type="spellStart"/>
      <w:r w:rsidRPr="005E2A82">
        <w:rPr>
          <w:rFonts w:ascii="Courier New" w:hAnsi="Courier New" w:cs="Courier New"/>
          <w:color w:val="FF0000"/>
          <w:highlight w:val="white"/>
        </w:rPr>
        <w:t>maxOccurs</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unbounded</w:t>
      </w:r>
      <w:r w:rsidRPr="00E060B3">
        <w:rPr>
          <w:rFonts w:ascii="Courier New" w:hAnsi="Courier New" w:cs="Courier New"/>
          <w:color w:val="0000FF"/>
          <w:highlight w:val="white"/>
        </w:rPr>
        <w:t>"/&gt;</w:t>
      </w:r>
    </w:p>
    <w:p w14:paraId="2AED366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09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0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0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0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694C9BF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0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0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0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0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07"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com:id</w:t>
      </w:r>
      <w:proofErr w:type="spellEnd"/>
      <w:r w:rsidRPr="00E060B3">
        <w:rPr>
          <w:rFonts w:ascii="Courier New" w:hAnsi="Courier New" w:cs="Courier New"/>
          <w:color w:val="0000FF"/>
          <w:highlight w:val="white"/>
        </w:rPr>
        <w:t>"/&gt;</w:t>
      </w:r>
    </w:p>
    <w:p w14:paraId="3B07C29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0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0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1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1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12"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com:officeCode</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use</w:t>
      </w:r>
      <w:r w:rsidRPr="00E060B3">
        <w:rPr>
          <w:rFonts w:ascii="Courier New" w:hAnsi="Courier New" w:cs="Courier New"/>
          <w:color w:val="0000FF"/>
          <w:highlight w:val="white"/>
        </w:rPr>
        <w:t>="</w:t>
      </w:r>
      <w:r w:rsidRPr="00E060B3">
        <w:rPr>
          <w:rFonts w:ascii="Courier New" w:hAnsi="Courier New" w:cs="Courier New"/>
          <w:color w:val="000000"/>
          <w:highlight w:val="white"/>
        </w:rPr>
        <w:t>required</w:t>
      </w:r>
      <w:r w:rsidRPr="00E060B3">
        <w:rPr>
          <w:rFonts w:ascii="Courier New" w:hAnsi="Courier New" w:cs="Courier New"/>
          <w:color w:val="0000FF"/>
          <w:highlight w:val="white"/>
        </w:rPr>
        <w:t>"/&gt;</w:t>
      </w:r>
    </w:p>
    <w:p w14:paraId="33C2259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1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1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1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1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17"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com:creationDate</w:t>
      </w:r>
      <w:proofErr w:type="spellEnd"/>
      <w:r w:rsidRPr="00E060B3">
        <w:rPr>
          <w:rFonts w:ascii="Courier New" w:hAnsi="Courier New" w:cs="Courier New"/>
          <w:color w:val="0000FF"/>
          <w:highlight w:val="white"/>
        </w:rPr>
        <w:t>"/&gt;</w:t>
      </w:r>
    </w:p>
    <w:p w14:paraId="3A28741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1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1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2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2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22"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r w:rsidRPr="00E060B3">
        <w:rPr>
          <w:rFonts w:ascii="Courier New" w:hAnsi="Courier New" w:cs="Courier New"/>
          <w:color w:val="000000"/>
          <w:highlight w:val="white"/>
        </w:rPr>
        <w:t>afp:st37Version</w:t>
      </w:r>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use</w:t>
      </w:r>
      <w:r w:rsidRPr="00E060B3">
        <w:rPr>
          <w:rFonts w:ascii="Courier New" w:hAnsi="Courier New" w:cs="Courier New"/>
          <w:color w:val="0000FF"/>
          <w:highlight w:val="white"/>
        </w:rPr>
        <w:t>="</w:t>
      </w:r>
      <w:r w:rsidRPr="00E060B3">
        <w:rPr>
          <w:rFonts w:ascii="Courier New" w:hAnsi="Courier New" w:cs="Courier New"/>
          <w:color w:val="000000"/>
          <w:highlight w:val="white"/>
        </w:rPr>
        <w:t>required</w:t>
      </w:r>
      <w:r w:rsidRPr="00E060B3">
        <w:rPr>
          <w:rFonts w:ascii="Courier New" w:hAnsi="Courier New" w:cs="Courier New"/>
          <w:color w:val="0000FF"/>
          <w:highlight w:val="white"/>
        </w:rPr>
        <w:t>"/&gt;</w:t>
      </w:r>
    </w:p>
    <w:p w14:paraId="3CFB2BBE"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2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2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2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2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27"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com:ipoVersion</w:t>
      </w:r>
      <w:proofErr w:type="spellEnd"/>
      <w:r w:rsidRPr="00E060B3">
        <w:rPr>
          <w:rFonts w:ascii="Courier New" w:hAnsi="Courier New" w:cs="Courier New"/>
          <w:color w:val="0000FF"/>
          <w:highlight w:val="white"/>
        </w:rPr>
        <w:t>"/&gt;</w:t>
      </w:r>
    </w:p>
    <w:p w14:paraId="0AC9DC2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2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2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3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7D0EE27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3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3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3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34"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groupedAFIndicator</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xsd:boolean</w:t>
      </w:r>
      <w:proofErr w:type="spellEnd"/>
      <w:r w:rsidRPr="00E060B3">
        <w:rPr>
          <w:rFonts w:ascii="Courier New" w:hAnsi="Courier New" w:cs="Courier New"/>
          <w:color w:val="0000FF"/>
          <w:highlight w:val="white"/>
        </w:rPr>
        <w:t>"&gt;</w:t>
      </w:r>
    </w:p>
    <w:p w14:paraId="3F12A81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3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3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3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3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39"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49C7C23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4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4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4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4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4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45"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Indicates that the </w:t>
      </w:r>
      <w:r w:rsidRPr="00E060B3">
        <w:rPr>
          <w:rFonts w:ascii="Courier New" w:hAnsi="Courier New" w:cs="Courier New"/>
          <w:color w:val="000000"/>
          <w:highlight w:val="white"/>
        </w:rPr>
        <w:t>authority file has been grouped, or not, according to one of the defined categories</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0F7195FD"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4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4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4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49"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1393C9A1" w14:textId="77777777" w:rsidR="0015509D" w:rsidRDefault="0015509D" w:rsidP="00994D7A">
      <w:pPr>
        <w:autoSpaceDE w:val="0"/>
        <w:autoSpaceDN w:val="0"/>
        <w:adjustRightInd w:val="0"/>
        <w:spacing w:after="0" w:line="240" w:lineRule="auto"/>
        <w:rPr>
          <w:ins w:id="2150" w:author="WIPO" w:date="2025-09-24T12:45:00Z"/>
          <w:rFonts w:ascii="Courier New" w:hAnsi="Courier New" w:cs="Courier New"/>
          <w:color w:val="0000FF"/>
          <w:highlight w:val="white"/>
        </w:rPr>
      </w:pPr>
      <w:r w:rsidRPr="00CB704C">
        <w:rPr>
          <w:rFonts w:ascii="Courier New" w:hAnsi="Courier New" w:cs="Courier New"/>
          <w:color w:val="000000"/>
          <w:kern w:val="0"/>
          <w:highlight w:val="white"/>
          <w:rPrChange w:id="215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5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xsd:attribute</w:t>
      </w:r>
      <w:proofErr w:type="spellEnd"/>
      <w:r w:rsidRPr="00E060B3">
        <w:rPr>
          <w:rFonts w:ascii="Courier New" w:hAnsi="Courier New" w:cs="Courier New"/>
          <w:color w:val="0000FF"/>
          <w:highlight w:val="white"/>
        </w:rPr>
        <w:t>&gt;</w:t>
      </w:r>
    </w:p>
    <w:p w14:paraId="2E365EA0" w14:textId="77777777" w:rsidR="00456F10" w:rsidRPr="00456F10" w:rsidRDefault="00456F10" w:rsidP="00456F10">
      <w:pPr>
        <w:autoSpaceDE w:val="0"/>
        <w:autoSpaceDN w:val="0"/>
        <w:adjustRightInd w:val="0"/>
        <w:spacing w:after="0" w:line="240" w:lineRule="auto"/>
        <w:rPr>
          <w:ins w:id="2153" w:author="WIPO" w:date="2025-09-24T12:45:00Z"/>
          <w:rFonts w:ascii="Courier New" w:hAnsi="Courier New" w:cs="Courier New"/>
          <w:color w:val="000000"/>
          <w:kern w:val="0"/>
          <w:highlight w:val="white"/>
        </w:rPr>
      </w:pPr>
      <w:ins w:id="2154" w:author="WIPO" w:date="2025-09-24T12:45:00Z">
        <w:r w:rsidRPr="00456F10">
          <w:rPr>
            <w:rFonts w:ascii="Courier New" w:hAnsi="Courier New" w:cs="Courier New"/>
            <w:color w:val="000000"/>
            <w:kern w:val="0"/>
            <w:highlight w:val="white"/>
          </w:rPr>
          <w:tab/>
          <w:t>&lt;</w:t>
        </w:r>
        <w:proofErr w:type="spellStart"/>
        <w:r w:rsidRPr="00456F10">
          <w:rPr>
            <w:rFonts w:ascii="Courier New" w:hAnsi="Courier New" w:cs="Courier New"/>
            <w:color w:val="000000"/>
            <w:kern w:val="0"/>
            <w:highlight w:val="white"/>
          </w:rPr>
          <w:t>xsd:element</w:t>
        </w:r>
        <w:proofErr w:type="spellEnd"/>
        <w:r w:rsidRPr="00456F10">
          <w:rPr>
            <w:rFonts w:ascii="Courier New" w:hAnsi="Courier New" w:cs="Courier New"/>
            <w:color w:val="000000"/>
            <w:kern w:val="0"/>
            <w:highlight w:val="white"/>
          </w:rPr>
          <w:t xml:space="preserve"> name="</w:t>
        </w:r>
        <w:proofErr w:type="spellStart"/>
        <w:r w:rsidRPr="00456F10">
          <w:rPr>
            <w:rFonts w:ascii="Courier New" w:hAnsi="Courier New" w:cs="Courier New"/>
            <w:color w:val="000000"/>
            <w:kern w:val="0"/>
            <w:highlight w:val="white"/>
          </w:rPr>
          <w:t>DocumentTotalQuantity</w:t>
        </w:r>
        <w:proofErr w:type="spellEnd"/>
        <w:r w:rsidRPr="00456F10">
          <w:rPr>
            <w:rFonts w:ascii="Courier New" w:hAnsi="Courier New" w:cs="Courier New"/>
            <w:color w:val="000000"/>
            <w:kern w:val="0"/>
            <w:highlight w:val="white"/>
          </w:rPr>
          <w:t>" type="</w:t>
        </w:r>
        <w:proofErr w:type="spellStart"/>
        <w:r w:rsidRPr="00456F10">
          <w:rPr>
            <w:rFonts w:ascii="Courier New" w:hAnsi="Courier New" w:cs="Courier New"/>
            <w:color w:val="000000"/>
            <w:kern w:val="0"/>
            <w:highlight w:val="white"/>
          </w:rPr>
          <w:t>xsd:nonNegativeInteger</w:t>
        </w:r>
        <w:proofErr w:type="spellEnd"/>
        <w:r w:rsidRPr="00456F10">
          <w:rPr>
            <w:rFonts w:ascii="Courier New" w:hAnsi="Courier New" w:cs="Courier New"/>
            <w:color w:val="000000"/>
            <w:kern w:val="0"/>
            <w:highlight w:val="white"/>
          </w:rPr>
          <w:t>"&gt;</w:t>
        </w:r>
      </w:ins>
    </w:p>
    <w:p w14:paraId="76D8F9D0" w14:textId="77777777" w:rsidR="00456F10" w:rsidRPr="00456F10" w:rsidRDefault="00456F10" w:rsidP="00456F10">
      <w:pPr>
        <w:autoSpaceDE w:val="0"/>
        <w:autoSpaceDN w:val="0"/>
        <w:adjustRightInd w:val="0"/>
        <w:spacing w:after="0" w:line="240" w:lineRule="auto"/>
        <w:rPr>
          <w:ins w:id="2155" w:author="WIPO" w:date="2025-09-24T12:45:00Z"/>
          <w:rFonts w:ascii="Courier New" w:hAnsi="Courier New" w:cs="Courier New"/>
          <w:color w:val="000000"/>
          <w:kern w:val="0"/>
          <w:highlight w:val="white"/>
        </w:rPr>
      </w:pPr>
      <w:ins w:id="2156" w:author="WIPO" w:date="2025-09-24T12:45:00Z">
        <w:r w:rsidRPr="00456F10">
          <w:rPr>
            <w:rFonts w:ascii="Courier New" w:hAnsi="Courier New" w:cs="Courier New"/>
            <w:color w:val="000000"/>
            <w:kern w:val="0"/>
            <w:highlight w:val="white"/>
          </w:rPr>
          <w:tab/>
        </w:r>
        <w:r w:rsidRPr="00456F10">
          <w:rPr>
            <w:rFonts w:ascii="Courier New" w:hAnsi="Courier New" w:cs="Courier New"/>
            <w:color w:val="000000"/>
            <w:kern w:val="0"/>
            <w:highlight w:val="white"/>
          </w:rPr>
          <w:tab/>
          <w:t>&lt;</w:t>
        </w:r>
        <w:proofErr w:type="spellStart"/>
        <w:r w:rsidRPr="00456F10">
          <w:rPr>
            <w:rFonts w:ascii="Courier New" w:hAnsi="Courier New" w:cs="Courier New"/>
            <w:color w:val="000000"/>
            <w:kern w:val="0"/>
            <w:highlight w:val="white"/>
          </w:rPr>
          <w:t>xsd:annotation</w:t>
        </w:r>
        <w:proofErr w:type="spellEnd"/>
        <w:r w:rsidRPr="00456F10">
          <w:rPr>
            <w:rFonts w:ascii="Courier New" w:hAnsi="Courier New" w:cs="Courier New"/>
            <w:color w:val="000000"/>
            <w:kern w:val="0"/>
            <w:highlight w:val="white"/>
          </w:rPr>
          <w:t>&gt;</w:t>
        </w:r>
      </w:ins>
    </w:p>
    <w:p w14:paraId="7CF48AA8" w14:textId="77777777" w:rsidR="00456F10" w:rsidRPr="00456F10" w:rsidRDefault="00456F10" w:rsidP="00456F10">
      <w:pPr>
        <w:autoSpaceDE w:val="0"/>
        <w:autoSpaceDN w:val="0"/>
        <w:adjustRightInd w:val="0"/>
        <w:spacing w:after="0" w:line="240" w:lineRule="auto"/>
        <w:rPr>
          <w:ins w:id="2157" w:author="WIPO" w:date="2025-09-24T12:45:00Z"/>
          <w:rFonts w:ascii="Courier New" w:hAnsi="Courier New" w:cs="Courier New"/>
          <w:color w:val="000000"/>
          <w:kern w:val="0"/>
          <w:highlight w:val="white"/>
        </w:rPr>
      </w:pPr>
      <w:ins w:id="2158" w:author="WIPO" w:date="2025-09-24T12:45:00Z">
        <w:r w:rsidRPr="00456F10">
          <w:rPr>
            <w:rFonts w:ascii="Courier New" w:hAnsi="Courier New" w:cs="Courier New"/>
            <w:color w:val="000000"/>
            <w:kern w:val="0"/>
            <w:highlight w:val="white"/>
          </w:rPr>
          <w:tab/>
        </w:r>
        <w:r w:rsidRPr="00456F10">
          <w:rPr>
            <w:rFonts w:ascii="Courier New" w:hAnsi="Courier New" w:cs="Courier New"/>
            <w:color w:val="000000"/>
            <w:kern w:val="0"/>
            <w:highlight w:val="white"/>
          </w:rPr>
          <w:tab/>
        </w:r>
        <w:r w:rsidRPr="00456F10">
          <w:rPr>
            <w:rFonts w:ascii="Courier New" w:hAnsi="Courier New" w:cs="Courier New"/>
            <w:color w:val="000000"/>
            <w:kern w:val="0"/>
            <w:highlight w:val="white"/>
          </w:rPr>
          <w:tab/>
          <w:t>&lt;</w:t>
        </w:r>
        <w:proofErr w:type="spellStart"/>
        <w:r w:rsidRPr="00456F10">
          <w:rPr>
            <w:rFonts w:ascii="Courier New" w:hAnsi="Courier New" w:cs="Courier New"/>
            <w:color w:val="000000"/>
            <w:kern w:val="0"/>
            <w:highlight w:val="white"/>
          </w:rPr>
          <w:t>xsd:documentation</w:t>
        </w:r>
        <w:proofErr w:type="spellEnd"/>
        <w:r w:rsidRPr="00456F10">
          <w:rPr>
            <w:rFonts w:ascii="Courier New" w:hAnsi="Courier New" w:cs="Courier New"/>
            <w:color w:val="000000"/>
            <w:kern w:val="0"/>
            <w:highlight w:val="white"/>
          </w:rPr>
          <w:t>&gt;Total number of documents available or provided&lt;/</w:t>
        </w:r>
        <w:proofErr w:type="spellStart"/>
        <w:r w:rsidRPr="00456F10">
          <w:rPr>
            <w:rFonts w:ascii="Courier New" w:hAnsi="Courier New" w:cs="Courier New"/>
            <w:color w:val="000000"/>
            <w:kern w:val="0"/>
            <w:highlight w:val="white"/>
          </w:rPr>
          <w:t>xsd:documentation</w:t>
        </w:r>
        <w:proofErr w:type="spellEnd"/>
        <w:r w:rsidRPr="00456F10">
          <w:rPr>
            <w:rFonts w:ascii="Courier New" w:hAnsi="Courier New" w:cs="Courier New"/>
            <w:color w:val="000000"/>
            <w:kern w:val="0"/>
            <w:highlight w:val="white"/>
          </w:rPr>
          <w:t>&gt;</w:t>
        </w:r>
      </w:ins>
    </w:p>
    <w:p w14:paraId="4C785707" w14:textId="77777777" w:rsidR="00456F10" w:rsidRPr="00456F10" w:rsidRDefault="00456F10" w:rsidP="00456F10">
      <w:pPr>
        <w:autoSpaceDE w:val="0"/>
        <w:autoSpaceDN w:val="0"/>
        <w:adjustRightInd w:val="0"/>
        <w:spacing w:after="0" w:line="240" w:lineRule="auto"/>
        <w:rPr>
          <w:ins w:id="2159" w:author="WIPO" w:date="2025-09-24T12:45:00Z"/>
          <w:rFonts w:ascii="Courier New" w:hAnsi="Courier New" w:cs="Courier New"/>
          <w:color w:val="000000"/>
          <w:kern w:val="0"/>
          <w:highlight w:val="white"/>
        </w:rPr>
      </w:pPr>
      <w:ins w:id="2160" w:author="WIPO" w:date="2025-09-24T12:45:00Z">
        <w:r w:rsidRPr="00456F10">
          <w:rPr>
            <w:rFonts w:ascii="Courier New" w:hAnsi="Courier New" w:cs="Courier New"/>
            <w:color w:val="000000"/>
            <w:kern w:val="0"/>
            <w:highlight w:val="white"/>
          </w:rPr>
          <w:tab/>
        </w:r>
        <w:r w:rsidRPr="00456F10">
          <w:rPr>
            <w:rFonts w:ascii="Courier New" w:hAnsi="Courier New" w:cs="Courier New"/>
            <w:color w:val="000000"/>
            <w:kern w:val="0"/>
            <w:highlight w:val="white"/>
          </w:rPr>
          <w:tab/>
          <w:t>&lt;/</w:t>
        </w:r>
        <w:proofErr w:type="spellStart"/>
        <w:r w:rsidRPr="00456F10">
          <w:rPr>
            <w:rFonts w:ascii="Courier New" w:hAnsi="Courier New" w:cs="Courier New"/>
            <w:color w:val="000000"/>
            <w:kern w:val="0"/>
            <w:highlight w:val="white"/>
          </w:rPr>
          <w:t>xsd:annotation</w:t>
        </w:r>
        <w:proofErr w:type="spellEnd"/>
        <w:r w:rsidRPr="00456F10">
          <w:rPr>
            <w:rFonts w:ascii="Courier New" w:hAnsi="Courier New" w:cs="Courier New"/>
            <w:color w:val="000000"/>
            <w:kern w:val="0"/>
            <w:highlight w:val="white"/>
          </w:rPr>
          <w:t>&gt;</w:t>
        </w:r>
      </w:ins>
    </w:p>
    <w:p w14:paraId="21675444" w14:textId="3FAF7518" w:rsidR="00456F10" w:rsidRPr="00CB704C" w:rsidRDefault="00456F10" w:rsidP="00456F10">
      <w:pPr>
        <w:autoSpaceDE w:val="0"/>
        <w:autoSpaceDN w:val="0"/>
        <w:adjustRightInd w:val="0"/>
        <w:spacing w:after="0" w:line="240" w:lineRule="auto"/>
        <w:rPr>
          <w:rFonts w:ascii="Courier New" w:hAnsi="Courier New" w:cs="Courier New"/>
          <w:color w:val="000000"/>
          <w:kern w:val="0"/>
          <w:highlight w:val="white"/>
          <w:rPrChange w:id="2161" w:author="Author">
            <w:rPr>
              <w:rFonts w:ascii="Courier New" w:hAnsi="Courier New"/>
              <w:color w:val="000000"/>
              <w:highlight w:val="white"/>
            </w:rPr>
          </w:rPrChange>
        </w:rPr>
      </w:pPr>
      <w:ins w:id="2162" w:author="WIPO" w:date="2025-09-24T12:45:00Z">
        <w:r w:rsidRPr="00456F10">
          <w:rPr>
            <w:rFonts w:ascii="Courier New" w:hAnsi="Courier New" w:cs="Courier New"/>
            <w:color w:val="000000"/>
            <w:kern w:val="0"/>
            <w:highlight w:val="white"/>
          </w:rPr>
          <w:tab/>
          <w:t>&lt;/</w:t>
        </w:r>
        <w:proofErr w:type="spellStart"/>
        <w:r w:rsidRPr="00456F10">
          <w:rPr>
            <w:rFonts w:ascii="Courier New" w:hAnsi="Courier New" w:cs="Courier New"/>
            <w:color w:val="000000"/>
            <w:kern w:val="0"/>
            <w:highlight w:val="white"/>
          </w:rPr>
          <w:t>xsd:element</w:t>
        </w:r>
        <w:proofErr w:type="spellEnd"/>
        <w:r w:rsidRPr="00456F10">
          <w:rPr>
            <w:rFonts w:ascii="Courier New" w:hAnsi="Courier New" w:cs="Courier New"/>
            <w:color w:val="000000"/>
            <w:kern w:val="0"/>
            <w:highlight w:val="white"/>
          </w:rPr>
          <w:t>&gt;</w:t>
        </w:r>
      </w:ins>
    </w:p>
    <w:p w14:paraId="27AADA3D"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6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6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6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66"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afp:ExceptionCodeType</w:t>
      </w:r>
      <w:proofErr w:type="spellEnd"/>
      <w:r w:rsidRPr="00E060B3">
        <w:rPr>
          <w:rFonts w:ascii="Courier New" w:hAnsi="Courier New" w:cs="Courier New"/>
          <w:color w:val="0000FF"/>
          <w:highlight w:val="white"/>
        </w:rPr>
        <w:t>"&gt;</w:t>
      </w:r>
    </w:p>
    <w:p w14:paraId="60832B3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6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6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6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7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71"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231D49F3" w14:textId="1D9AF63D"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7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7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7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7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7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77"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ins w:id="2178" w:author="Author">
        <w:r w:rsidR="003F1C73" w:rsidRPr="00CB704C">
          <w:rPr>
            <w:rFonts w:ascii="Courier New" w:hAnsi="Courier New" w:cs="Courier New"/>
            <w:color w:val="000000" w:themeColor="text1"/>
            <w:szCs w:val="17"/>
            <w:rPrChange w:id="2179" w:author="Author">
              <w:rPr>
                <w:color w:val="000000" w:themeColor="text1"/>
                <w:szCs w:val="17"/>
              </w:rPr>
            </w:rPrChange>
          </w:rPr>
          <w:t>A one-letter code which classifies why the particular complete patent publication is not available in machine-readable form at that time</w:t>
        </w:r>
        <w:r w:rsidR="003F1C73" w:rsidRPr="00E060B3" w:rsidDel="003F1C73">
          <w:rPr>
            <w:rFonts w:ascii="Courier New" w:hAnsi="Courier New" w:cs="Courier New"/>
            <w:color w:val="000000"/>
            <w:szCs w:val="17"/>
            <w:highlight w:val="white"/>
          </w:rPr>
          <w:t xml:space="preserve"> </w:t>
        </w:r>
      </w:ins>
      <w:del w:id="2180" w:author="Author">
        <w:r w:rsidR="00290C72" w:rsidRPr="00E060B3" w:rsidDel="003F1C73">
          <w:rPr>
            <w:rFonts w:ascii="Courier New" w:hAnsi="Courier New" w:cs="Courier New"/>
            <w:color w:val="000000"/>
            <w:szCs w:val="17"/>
            <w:highlight w:val="white"/>
          </w:rPr>
          <w:delText>Exception</w:delText>
        </w:r>
      </w:del>
      <w:ins w:id="2181" w:author="Author">
        <w:del w:id="2182" w:author="Author">
          <w:r w:rsidRPr="00CB704C" w:rsidDel="003F1C73">
            <w:rPr>
              <w:rFonts w:ascii="Courier New" w:hAnsi="Courier New" w:cs="Courier New"/>
              <w:color w:val="000000"/>
              <w:szCs w:val="17"/>
              <w:highlight w:val="white"/>
              <w:rPrChange w:id="2183" w:author="Author">
                <w:rPr>
                  <w:rFonts w:ascii="Consolas" w:hAnsi="Consolas" w:cs="Consolas"/>
                  <w:color w:val="000000"/>
                  <w:szCs w:val="17"/>
                  <w:highlight w:val="white"/>
                </w:rPr>
              </w:rPrChange>
            </w:rPr>
            <w:delText>An exception</w:delText>
          </w:r>
        </w:del>
      </w:ins>
      <w:del w:id="2184" w:author="Author">
        <w:r w:rsidRPr="00E060B3" w:rsidDel="003F1C73">
          <w:rPr>
            <w:rFonts w:ascii="Courier New" w:hAnsi="Courier New" w:cs="Courier New"/>
            <w:color w:val="000000"/>
            <w:highlight w:val="white"/>
          </w:rPr>
          <w:delText xml:space="preserve"> code as </w:delText>
        </w:r>
        <w:r w:rsidR="00290C72" w:rsidRPr="00E060B3" w:rsidDel="003F1C73">
          <w:rPr>
            <w:rFonts w:ascii="Courier New" w:hAnsi="Courier New" w:cs="Courier New"/>
            <w:color w:val="000000"/>
            <w:szCs w:val="17"/>
            <w:highlight w:val="white"/>
          </w:rPr>
          <w:delText>indicated</w:delText>
        </w:r>
      </w:del>
      <w:ins w:id="2185" w:author="Author">
        <w:del w:id="2186" w:author="Author">
          <w:r w:rsidRPr="00CB704C" w:rsidDel="003F1C73">
            <w:rPr>
              <w:rFonts w:ascii="Courier New" w:hAnsi="Courier New" w:cs="Courier New"/>
              <w:color w:val="000000"/>
              <w:szCs w:val="17"/>
              <w:highlight w:val="white"/>
              <w:rPrChange w:id="2187" w:author="Author">
                <w:rPr>
                  <w:rFonts w:ascii="Consolas" w:hAnsi="Consolas" w:cs="Consolas"/>
                  <w:color w:val="000000"/>
                  <w:szCs w:val="17"/>
                  <w:highlight w:val="white"/>
                </w:rPr>
              </w:rPrChange>
            </w:rPr>
            <w:delText>defined</w:delText>
          </w:r>
        </w:del>
      </w:ins>
      <w:del w:id="2188" w:author="Author">
        <w:r w:rsidRPr="00E060B3" w:rsidDel="003F1C73">
          <w:rPr>
            <w:rFonts w:ascii="Courier New" w:hAnsi="Courier New" w:cs="Courier New"/>
            <w:color w:val="000000"/>
            <w:highlight w:val="white"/>
          </w:rPr>
          <w:delText xml:space="preserve"> in WIPO ST.37</w:delText>
        </w:r>
      </w:del>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35AAC3D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8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9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19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9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73291E9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9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9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9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0B88A71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19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19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19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199"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ExceptionCodeCoverage</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afp:ExceptionCodeCoverageType</w:t>
      </w:r>
      <w:proofErr w:type="spellEnd"/>
      <w:r w:rsidRPr="00E060B3">
        <w:rPr>
          <w:rFonts w:ascii="Courier New" w:hAnsi="Courier New" w:cs="Courier New"/>
          <w:color w:val="0000FF"/>
          <w:highlight w:val="white"/>
        </w:rPr>
        <w:t>"&gt;</w:t>
      </w:r>
    </w:p>
    <w:p w14:paraId="147EAB1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0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0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0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0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04"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5A758E3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0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0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0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0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0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10"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Data coverage summary by exception code </w:t>
      </w:r>
      <w:r w:rsidRPr="00E060B3">
        <w:rPr>
          <w:rFonts w:ascii="Courier New" w:hAnsi="Courier New" w:cs="Courier New"/>
          <w:color w:val="000000"/>
          <w:highlight w:val="white"/>
        </w:rPr>
        <w:t>including total quantity of documents</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6ADE4C3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1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1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1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1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6D1ED19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1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1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1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525A7D9E"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1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1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2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21"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ExceptionCodeCoverageType</w:t>
      </w:r>
      <w:proofErr w:type="spellEnd"/>
      <w:r w:rsidRPr="00E060B3">
        <w:rPr>
          <w:rFonts w:ascii="Courier New" w:hAnsi="Courier New" w:cs="Courier New"/>
          <w:color w:val="0000FF"/>
          <w:highlight w:val="white"/>
        </w:rPr>
        <w:t>"&gt;</w:t>
      </w:r>
    </w:p>
    <w:p w14:paraId="7491FD6C" w14:textId="77777777" w:rsidR="0015509D" w:rsidRPr="001C6DAB" w:rsidRDefault="0015509D" w:rsidP="00994D7A">
      <w:pPr>
        <w:autoSpaceDE w:val="0"/>
        <w:autoSpaceDN w:val="0"/>
        <w:adjustRightInd w:val="0"/>
        <w:spacing w:after="0" w:line="240" w:lineRule="auto"/>
        <w:rPr>
          <w:rFonts w:ascii="Courier New" w:hAnsi="Courier New" w:cs="Courier New"/>
          <w:color w:val="000000"/>
          <w:kern w:val="0"/>
          <w:highlight w:val="white"/>
          <w:lang w:val="fr-FR"/>
          <w:rPrChange w:id="2222" w:author="Author">
            <w:rPr>
              <w:rFonts w:ascii="Courier New" w:hAnsi="Courier New"/>
              <w:color w:val="000000"/>
              <w:highlight w:val="white"/>
              <w:lang w:val="fr-CH"/>
            </w:rPr>
          </w:rPrChange>
        </w:rPr>
      </w:pPr>
      <w:r w:rsidRPr="00CB704C">
        <w:rPr>
          <w:rFonts w:ascii="Courier New" w:hAnsi="Courier New" w:cs="Courier New"/>
          <w:color w:val="000000"/>
          <w:kern w:val="0"/>
          <w:highlight w:val="white"/>
          <w:rPrChange w:id="222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24" w:author="Author">
            <w:rPr>
              <w:rFonts w:ascii="Courier New" w:hAnsi="Courier New"/>
              <w:color w:val="000000"/>
              <w:highlight w:val="white"/>
            </w:rPr>
          </w:rPrChange>
        </w:rPr>
        <w:tab/>
      </w:r>
      <w:r w:rsidRPr="001C6DAB">
        <w:rPr>
          <w:rFonts w:ascii="Courier New" w:hAnsi="Courier New" w:cs="Courier New"/>
          <w:color w:val="0000FF"/>
          <w:kern w:val="0"/>
          <w:highlight w:val="white"/>
          <w:lang w:val="fr-FR"/>
          <w:rPrChange w:id="2225" w:author="Author">
            <w:rPr>
              <w:rFonts w:ascii="Courier New" w:hAnsi="Courier New"/>
              <w:color w:val="0000FF"/>
              <w:highlight w:val="white"/>
              <w:lang w:val="fr-CH"/>
            </w:rPr>
          </w:rPrChange>
        </w:rPr>
        <w:t>&lt;</w:t>
      </w:r>
      <w:proofErr w:type="spellStart"/>
      <w:r w:rsidRPr="001C6DAB">
        <w:rPr>
          <w:rFonts w:ascii="Courier New" w:hAnsi="Courier New" w:cs="Courier New"/>
          <w:color w:val="800000"/>
          <w:kern w:val="0"/>
          <w:highlight w:val="white"/>
          <w:lang w:val="fr-FR"/>
          <w:rPrChange w:id="2226" w:author="Author">
            <w:rPr>
              <w:rFonts w:ascii="Courier New" w:hAnsi="Courier New"/>
              <w:color w:val="800000"/>
              <w:highlight w:val="white"/>
              <w:lang w:val="fr-CH"/>
            </w:rPr>
          </w:rPrChange>
        </w:rPr>
        <w:t>xsd:sequence</w:t>
      </w:r>
      <w:proofErr w:type="spellEnd"/>
      <w:r w:rsidRPr="001C6DAB">
        <w:rPr>
          <w:rFonts w:ascii="Courier New" w:hAnsi="Courier New" w:cs="Courier New"/>
          <w:color w:val="0000FF"/>
          <w:highlight w:val="white"/>
          <w:lang w:val="fr-FR"/>
          <w:rPrChange w:id="2227" w:author="Author">
            <w:rPr>
              <w:rFonts w:ascii="Courier New" w:hAnsi="Courier New"/>
              <w:color w:val="0000FF"/>
              <w:highlight w:val="white"/>
              <w:lang w:val="fr-CH"/>
            </w:rPr>
          </w:rPrChange>
        </w:rPr>
        <w:t>&gt;</w:t>
      </w:r>
    </w:p>
    <w:p w14:paraId="1FB40F13" w14:textId="77777777" w:rsidR="0015509D" w:rsidRPr="001C6DAB" w:rsidRDefault="0015509D" w:rsidP="00994D7A">
      <w:pPr>
        <w:autoSpaceDE w:val="0"/>
        <w:autoSpaceDN w:val="0"/>
        <w:adjustRightInd w:val="0"/>
        <w:spacing w:after="0" w:line="240" w:lineRule="auto"/>
        <w:rPr>
          <w:rFonts w:ascii="Courier New" w:hAnsi="Courier New" w:cs="Courier New"/>
          <w:color w:val="000000"/>
          <w:kern w:val="0"/>
          <w:highlight w:val="white"/>
          <w:lang w:val="fr-FR"/>
          <w:rPrChange w:id="2228" w:author="Author">
            <w:rPr>
              <w:rFonts w:ascii="Courier New" w:hAnsi="Courier New"/>
              <w:color w:val="000000"/>
              <w:highlight w:val="white"/>
              <w:lang w:val="fr-CH"/>
            </w:rPr>
          </w:rPrChange>
        </w:rPr>
      </w:pPr>
      <w:r w:rsidRPr="001C6DAB">
        <w:rPr>
          <w:rFonts w:ascii="Courier New" w:hAnsi="Courier New" w:cs="Courier New"/>
          <w:color w:val="000000"/>
          <w:kern w:val="0"/>
          <w:highlight w:val="white"/>
          <w:lang w:val="fr-FR"/>
          <w:rPrChange w:id="2229" w:author="Author">
            <w:rPr>
              <w:rFonts w:ascii="Courier New" w:hAnsi="Courier New"/>
              <w:color w:val="000000"/>
              <w:highlight w:val="white"/>
              <w:lang w:val="fr-CH"/>
            </w:rPr>
          </w:rPrChange>
        </w:rPr>
        <w:tab/>
      </w:r>
      <w:r w:rsidRPr="001C6DAB">
        <w:rPr>
          <w:rFonts w:ascii="Courier New" w:hAnsi="Courier New" w:cs="Courier New"/>
          <w:color w:val="000000"/>
          <w:kern w:val="0"/>
          <w:highlight w:val="white"/>
          <w:lang w:val="fr-FR"/>
          <w:rPrChange w:id="2230" w:author="Author">
            <w:rPr>
              <w:rFonts w:ascii="Courier New" w:hAnsi="Courier New"/>
              <w:color w:val="000000"/>
              <w:highlight w:val="white"/>
              <w:lang w:val="fr-CH"/>
            </w:rPr>
          </w:rPrChange>
        </w:rPr>
        <w:tab/>
      </w:r>
      <w:r w:rsidRPr="001C6DAB">
        <w:rPr>
          <w:rFonts w:ascii="Courier New" w:hAnsi="Courier New" w:cs="Courier New"/>
          <w:color w:val="000000"/>
          <w:kern w:val="0"/>
          <w:highlight w:val="white"/>
          <w:lang w:val="fr-FR"/>
          <w:rPrChange w:id="2231" w:author="Author">
            <w:rPr>
              <w:rFonts w:ascii="Courier New" w:hAnsi="Courier New"/>
              <w:color w:val="000000"/>
              <w:highlight w:val="white"/>
              <w:lang w:val="fr-CH"/>
            </w:rPr>
          </w:rPrChange>
        </w:rPr>
        <w:tab/>
      </w:r>
      <w:r w:rsidRPr="001C6DAB">
        <w:rPr>
          <w:rFonts w:ascii="Courier New" w:hAnsi="Courier New" w:cs="Courier New"/>
          <w:color w:val="0000FF"/>
          <w:kern w:val="0"/>
          <w:highlight w:val="white"/>
          <w:lang w:val="fr-FR"/>
          <w:rPrChange w:id="2232" w:author="Author">
            <w:rPr>
              <w:rFonts w:ascii="Courier New" w:hAnsi="Courier New"/>
              <w:color w:val="0000FF"/>
              <w:highlight w:val="white"/>
              <w:lang w:val="fr-CH"/>
            </w:rPr>
          </w:rPrChange>
        </w:rPr>
        <w:t>&lt;</w:t>
      </w:r>
      <w:proofErr w:type="spellStart"/>
      <w:r w:rsidRPr="001C6DAB">
        <w:rPr>
          <w:rFonts w:ascii="Courier New" w:hAnsi="Courier New" w:cs="Courier New"/>
          <w:color w:val="800000"/>
          <w:kern w:val="0"/>
          <w:highlight w:val="white"/>
          <w:lang w:val="fr-FR"/>
          <w:rPrChange w:id="2233" w:author="Author">
            <w:rPr>
              <w:rFonts w:ascii="Courier New" w:hAnsi="Courier New"/>
              <w:color w:val="800000"/>
              <w:highlight w:val="white"/>
              <w:lang w:val="fr-CH"/>
            </w:rPr>
          </w:rPrChange>
        </w:rPr>
        <w:t>xsd:element</w:t>
      </w:r>
      <w:proofErr w:type="spellEnd"/>
      <w:r w:rsidRPr="001C6DAB">
        <w:rPr>
          <w:rFonts w:ascii="Courier New" w:hAnsi="Courier New" w:cs="Courier New"/>
          <w:color w:val="FF0000"/>
          <w:highlight w:val="white"/>
          <w:lang w:val="fr-FR"/>
          <w:rPrChange w:id="2234" w:author="Author">
            <w:rPr>
              <w:rFonts w:ascii="Courier New" w:hAnsi="Courier New"/>
              <w:color w:val="FF0000"/>
              <w:highlight w:val="white"/>
              <w:lang w:val="fr-CH"/>
            </w:rPr>
          </w:rPrChange>
        </w:rPr>
        <w:t xml:space="preserve"> </w:t>
      </w:r>
      <w:proofErr w:type="spellStart"/>
      <w:r w:rsidRPr="001C6DAB">
        <w:rPr>
          <w:rFonts w:ascii="Courier New" w:hAnsi="Courier New" w:cs="Courier New"/>
          <w:color w:val="FF0000"/>
          <w:highlight w:val="white"/>
          <w:lang w:val="fr-FR"/>
          <w:rPrChange w:id="2235" w:author="Author">
            <w:rPr>
              <w:rFonts w:ascii="Courier New" w:hAnsi="Courier New"/>
              <w:color w:val="FF0000"/>
              <w:highlight w:val="white"/>
              <w:lang w:val="fr-CH"/>
            </w:rPr>
          </w:rPrChange>
        </w:rPr>
        <w:t>ref</w:t>
      </w:r>
      <w:proofErr w:type="spellEnd"/>
      <w:r w:rsidRPr="001C6DAB">
        <w:rPr>
          <w:rFonts w:ascii="Courier New" w:hAnsi="Courier New" w:cs="Courier New"/>
          <w:color w:val="0000FF"/>
          <w:highlight w:val="white"/>
          <w:lang w:val="fr-FR"/>
          <w:rPrChange w:id="2236" w:author="Author">
            <w:rPr>
              <w:rFonts w:ascii="Courier New" w:hAnsi="Courier New"/>
              <w:color w:val="0000FF"/>
              <w:highlight w:val="white"/>
              <w:lang w:val="fr-CH"/>
            </w:rPr>
          </w:rPrChange>
        </w:rPr>
        <w:t>="</w:t>
      </w:r>
      <w:proofErr w:type="spellStart"/>
      <w:r w:rsidRPr="001C6DAB">
        <w:rPr>
          <w:rFonts w:ascii="Courier New" w:hAnsi="Courier New" w:cs="Courier New"/>
          <w:color w:val="000000"/>
          <w:highlight w:val="white"/>
          <w:lang w:val="fr-FR"/>
          <w:rPrChange w:id="2237" w:author="Author">
            <w:rPr>
              <w:rFonts w:ascii="Courier New" w:hAnsi="Courier New"/>
              <w:color w:val="000000"/>
              <w:highlight w:val="white"/>
              <w:lang w:val="fr-CH"/>
            </w:rPr>
          </w:rPrChange>
        </w:rPr>
        <w:t>afp:ExceptionCode</w:t>
      </w:r>
      <w:proofErr w:type="spellEnd"/>
      <w:r w:rsidRPr="001C6DAB">
        <w:rPr>
          <w:rFonts w:ascii="Courier New" w:hAnsi="Courier New" w:cs="Courier New"/>
          <w:color w:val="0000FF"/>
          <w:highlight w:val="white"/>
          <w:lang w:val="fr-FR"/>
          <w:rPrChange w:id="2238" w:author="Author">
            <w:rPr>
              <w:rFonts w:ascii="Courier New" w:hAnsi="Courier New"/>
              <w:color w:val="0000FF"/>
              <w:highlight w:val="white"/>
              <w:lang w:val="fr-CH"/>
            </w:rPr>
          </w:rPrChange>
        </w:rPr>
        <w:t>"/&gt;</w:t>
      </w:r>
    </w:p>
    <w:p w14:paraId="59B302AC" w14:textId="1A33F022" w:rsidR="0015509D" w:rsidRPr="00456F10" w:rsidRDefault="0015509D" w:rsidP="00994D7A">
      <w:pPr>
        <w:autoSpaceDE w:val="0"/>
        <w:autoSpaceDN w:val="0"/>
        <w:adjustRightInd w:val="0"/>
        <w:spacing w:after="0" w:line="240" w:lineRule="auto"/>
        <w:rPr>
          <w:rFonts w:ascii="Courier New" w:hAnsi="Courier New" w:cs="Courier New"/>
          <w:color w:val="000000"/>
          <w:kern w:val="0"/>
          <w:highlight w:val="white"/>
          <w:lang w:val="fr-FR"/>
          <w:rPrChange w:id="2239" w:author="WIPO" w:date="2025-09-24T12:45:00Z">
            <w:rPr>
              <w:rFonts w:ascii="Courier New" w:hAnsi="Courier New"/>
              <w:color w:val="000000"/>
              <w:highlight w:val="white"/>
              <w:lang w:val="fr-CH"/>
            </w:rPr>
          </w:rPrChange>
        </w:rPr>
      </w:pPr>
      <w:r w:rsidRPr="001C6DAB">
        <w:rPr>
          <w:rFonts w:ascii="Courier New" w:hAnsi="Courier New" w:cs="Courier New"/>
          <w:color w:val="000000"/>
          <w:kern w:val="0"/>
          <w:highlight w:val="white"/>
          <w:lang w:val="fr-FR"/>
          <w:rPrChange w:id="2240" w:author="Author">
            <w:rPr>
              <w:rFonts w:ascii="Courier New" w:hAnsi="Courier New"/>
              <w:color w:val="000000"/>
              <w:highlight w:val="white"/>
              <w:lang w:val="fr-CH"/>
            </w:rPr>
          </w:rPrChange>
        </w:rPr>
        <w:tab/>
      </w:r>
      <w:r w:rsidRPr="001C6DAB">
        <w:rPr>
          <w:rFonts w:ascii="Courier New" w:hAnsi="Courier New" w:cs="Courier New"/>
          <w:color w:val="000000"/>
          <w:kern w:val="0"/>
          <w:highlight w:val="white"/>
          <w:lang w:val="fr-FR"/>
          <w:rPrChange w:id="2241" w:author="Author">
            <w:rPr>
              <w:rFonts w:ascii="Courier New" w:hAnsi="Courier New"/>
              <w:color w:val="000000"/>
              <w:highlight w:val="white"/>
              <w:lang w:val="fr-CH"/>
            </w:rPr>
          </w:rPrChange>
        </w:rPr>
        <w:tab/>
      </w:r>
      <w:r w:rsidRPr="001C6DAB">
        <w:rPr>
          <w:rFonts w:ascii="Courier New" w:hAnsi="Courier New" w:cs="Courier New"/>
          <w:color w:val="000000"/>
          <w:kern w:val="0"/>
          <w:highlight w:val="white"/>
          <w:lang w:val="fr-FR"/>
          <w:rPrChange w:id="2242" w:author="Author">
            <w:rPr>
              <w:rFonts w:ascii="Courier New" w:hAnsi="Courier New"/>
              <w:color w:val="000000"/>
              <w:highlight w:val="white"/>
              <w:lang w:val="fr-CH"/>
            </w:rPr>
          </w:rPrChange>
        </w:rPr>
        <w:tab/>
      </w:r>
      <w:r w:rsidRPr="00456F10">
        <w:rPr>
          <w:rFonts w:ascii="Courier New" w:hAnsi="Courier New" w:cs="Courier New"/>
          <w:color w:val="0000FF"/>
          <w:kern w:val="0"/>
          <w:highlight w:val="white"/>
          <w:lang w:val="fr-FR"/>
          <w:rPrChange w:id="2243" w:author="WIPO" w:date="2025-09-24T12:45:00Z">
            <w:rPr>
              <w:rFonts w:ascii="Courier New" w:hAnsi="Courier New"/>
              <w:color w:val="0000FF"/>
              <w:highlight w:val="white"/>
              <w:lang w:val="fr-CH"/>
            </w:rPr>
          </w:rPrChange>
        </w:rPr>
        <w:t>&lt;</w:t>
      </w:r>
      <w:proofErr w:type="spellStart"/>
      <w:r w:rsidRPr="00456F10">
        <w:rPr>
          <w:rFonts w:ascii="Courier New" w:hAnsi="Courier New" w:cs="Courier New"/>
          <w:color w:val="800000"/>
          <w:kern w:val="0"/>
          <w:highlight w:val="white"/>
          <w:lang w:val="fr-FR"/>
          <w:rPrChange w:id="2244" w:author="WIPO" w:date="2025-09-24T12:45:00Z">
            <w:rPr>
              <w:rFonts w:ascii="Courier New" w:hAnsi="Courier New"/>
              <w:color w:val="800000"/>
              <w:highlight w:val="white"/>
              <w:lang w:val="fr-CH"/>
            </w:rPr>
          </w:rPrChange>
        </w:rPr>
        <w:t>xsd:element</w:t>
      </w:r>
      <w:proofErr w:type="spellEnd"/>
      <w:r w:rsidRPr="00456F10">
        <w:rPr>
          <w:rFonts w:ascii="Courier New" w:hAnsi="Courier New" w:cs="Courier New"/>
          <w:color w:val="FF0000"/>
          <w:highlight w:val="white"/>
          <w:lang w:val="fr-FR"/>
          <w:rPrChange w:id="2245" w:author="WIPO" w:date="2025-09-24T12:45:00Z">
            <w:rPr>
              <w:rFonts w:ascii="Courier New" w:hAnsi="Courier New"/>
              <w:color w:val="FF0000"/>
              <w:highlight w:val="white"/>
              <w:lang w:val="fr-CH"/>
            </w:rPr>
          </w:rPrChange>
        </w:rPr>
        <w:t xml:space="preserve"> </w:t>
      </w:r>
      <w:proofErr w:type="spellStart"/>
      <w:r w:rsidRPr="00456F10">
        <w:rPr>
          <w:rFonts w:ascii="Courier New" w:hAnsi="Courier New" w:cs="Courier New"/>
          <w:color w:val="FF0000"/>
          <w:highlight w:val="white"/>
          <w:lang w:val="fr-FR"/>
          <w:rPrChange w:id="2246" w:author="WIPO" w:date="2025-09-24T12:45:00Z">
            <w:rPr>
              <w:rFonts w:ascii="Courier New" w:hAnsi="Courier New"/>
              <w:color w:val="FF0000"/>
              <w:highlight w:val="white"/>
              <w:lang w:val="fr-CH"/>
            </w:rPr>
          </w:rPrChange>
        </w:rPr>
        <w:t>ref</w:t>
      </w:r>
      <w:proofErr w:type="spellEnd"/>
      <w:r w:rsidRPr="00456F10">
        <w:rPr>
          <w:rFonts w:ascii="Courier New" w:hAnsi="Courier New" w:cs="Courier New"/>
          <w:color w:val="0000FF"/>
          <w:highlight w:val="white"/>
          <w:lang w:val="fr-FR"/>
          <w:rPrChange w:id="2247" w:author="WIPO" w:date="2025-09-24T12:45:00Z">
            <w:rPr>
              <w:rFonts w:ascii="Courier New" w:hAnsi="Courier New"/>
              <w:color w:val="0000FF"/>
              <w:highlight w:val="white"/>
              <w:lang w:val="fr-CH"/>
            </w:rPr>
          </w:rPrChange>
        </w:rPr>
        <w:t>="</w:t>
      </w:r>
      <w:proofErr w:type="spellStart"/>
      <w:del w:id="2248" w:author="WIPO" w:date="2025-09-24T12:45:00Z">
        <w:r w:rsidRPr="00456F10" w:rsidDel="00456F10">
          <w:rPr>
            <w:rFonts w:ascii="Courier New" w:hAnsi="Courier New" w:cs="Courier New"/>
            <w:color w:val="000000"/>
            <w:highlight w:val="white"/>
            <w:lang w:val="fr-FR"/>
            <w:rPrChange w:id="2249" w:author="WIPO" w:date="2025-09-24T12:45:00Z">
              <w:rPr>
                <w:rFonts w:ascii="Courier New" w:hAnsi="Courier New"/>
                <w:color w:val="000000"/>
                <w:highlight w:val="white"/>
                <w:lang w:val="fr-CH"/>
              </w:rPr>
            </w:rPrChange>
          </w:rPr>
          <w:delText>com</w:delText>
        </w:r>
      </w:del>
      <w:ins w:id="2250" w:author="WIPO" w:date="2025-09-24T12:45:00Z">
        <w:r w:rsidR="00456F10" w:rsidRPr="00456F10">
          <w:rPr>
            <w:rFonts w:ascii="Courier New" w:hAnsi="Courier New" w:cs="Courier New"/>
            <w:color w:val="000000"/>
            <w:highlight w:val="white"/>
            <w:lang w:val="fr-FR"/>
            <w:rPrChange w:id="2251" w:author="WIPO" w:date="2025-09-24T12:45:00Z">
              <w:rPr>
                <w:rFonts w:ascii="Courier New" w:hAnsi="Courier New" w:cs="Courier New"/>
                <w:color w:val="000000"/>
                <w:highlight w:val="white"/>
              </w:rPr>
            </w:rPrChange>
          </w:rPr>
          <w:t>afp</w:t>
        </w:r>
      </w:ins>
      <w:r w:rsidRPr="00456F10">
        <w:rPr>
          <w:rFonts w:ascii="Courier New" w:hAnsi="Courier New" w:cs="Courier New"/>
          <w:color w:val="000000"/>
          <w:highlight w:val="white"/>
          <w:lang w:val="fr-FR"/>
          <w:rPrChange w:id="2252" w:author="WIPO" w:date="2025-09-24T12:45:00Z">
            <w:rPr>
              <w:rFonts w:ascii="Courier New" w:hAnsi="Courier New"/>
              <w:color w:val="000000"/>
              <w:highlight w:val="white"/>
              <w:lang w:val="fr-CH"/>
            </w:rPr>
          </w:rPrChange>
        </w:rPr>
        <w:t>:</w:t>
      </w:r>
      <w:r w:rsidR="00290C72" w:rsidRPr="00456F10">
        <w:rPr>
          <w:rFonts w:ascii="Courier New" w:hAnsi="Courier New" w:cs="Courier New"/>
          <w:color w:val="000000"/>
          <w:szCs w:val="17"/>
          <w:highlight w:val="white"/>
          <w:lang w:val="fr-FR"/>
          <w:rPrChange w:id="2253" w:author="WIPO" w:date="2025-09-24T12:45:00Z">
            <w:rPr>
              <w:rFonts w:ascii="Courier New" w:hAnsi="Courier New" w:cs="Courier New"/>
              <w:color w:val="000000"/>
              <w:szCs w:val="17"/>
              <w:highlight w:val="white"/>
            </w:rPr>
          </w:rPrChange>
        </w:rPr>
        <w:t>DocumentTotalQuantity</w:t>
      </w:r>
      <w:proofErr w:type="spellEnd"/>
      <w:r w:rsidRPr="00456F10">
        <w:rPr>
          <w:rFonts w:ascii="Courier New" w:hAnsi="Courier New" w:cs="Courier New"/>
          <w:color w:val="0000FF"/>
          <w:highlight w:val="white"/>
          <w:lang w:val="fr-FR"/>
          <w:rPrChange w:id="2254" w:author="WIPO" w:date="2025-09-24T12:45:00Z">
            <w:rPr>
              <w:rFonts w:ascii="Courier New" w:hAnsi="Courier New"/>
              <w:color w:val="0000FF"/>
              <w:highlight w:val="white"/>
              <w:lang w:val="fr-CH"/>
            </w:rPr>
          </w:rPrChange>
        </w:rPr>
        <w:t>"/&gt;</w:t>
      </w:r>
    </w:p>
    <w:p w14:paraId="437A783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55" w:author="Author">
            <w:rPr>
              <w:rFonts w:ascii="Courier New" w:hAnsi="Courier New"/>
              <w:color w:val="000000"/>
              <w:highlight w:val="white"/>
            </w:rPr>
          </w:rPrChange>
        </w:rPr>
      </w:pPr>
      <w:r w:rsidRPr="00456F10">
        <w:rPr>
          <w:rFonts w:ascii="Courier New" w:hAnsi="Courier New" w:cs="Courier New"/>
          <w:color w:val="000000"/>
          <w:kern w:val="0"/>
          <w:highlight w:val="white"/>
          <w:lang w:val="fr-FR"/>
          <w:rPrChange w:id="2256" w:author="WIPO" w:date="2025-09-24T12:45:00Z">
            <w:rPr>
              <w:rFonts w:ascii="Courier New" w:hAnsi="Courier New"/>
              <w:color w:val="000000"/>
              <w:highlight w:val="white"/>
              <w:lang w:val="fr-CH"/>
            </w:rPr>
          </w:rPrChange>
        </w:rPr>
        <w:tab/>
      </w:r>
      <w:r w:rsidRPr="00456F10">
        <w:rPr>
          <w:rFonts w:ascii="Courier New" w:hAnsi="Courier New" w:cs="Courier New"/>
          <w:color w:val="000000"/>
          <w:kern w:val="0"/>
          <w:highlight w:val="white"/>
          <w:lang w:val="fr-FR"/>
          <w:rPrChange w:id="2257" w:author="WIPO" w:date="2025-09-24T12:45:00Z">
            <w:rPr>
              <w:rFonts w:ascii="Courier New" w:hAnsi="Courier New"/>
              <w:color w:val="000000"/>
              <w:highlight w:val="white"/>
              <w:lang w:val="fr-CH"/>
            </w:rPr>
          </w:rPrChange>
        </w:rPr>
        <w:tab/>
      </w:r>
      <w:r w:rsidRPr="00CB704C">
        <w:rPr>
          <w:rFonts w:ascii="Courier New" w:hAnsi="Courier New" w:cs="Courier New"/>
          <w:color w:val="0000FF"/>
          <w:kern w:val="0"/>
          <w:highlight w:val="white"/>
          <w:rPrChange w:id="2258"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4C62E03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5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6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61"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0840C96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6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6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6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65"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ExceptionCodeCoverageBag</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afp:ExceptionCodeCoverageBagType</w:t>
      </w:r>
      <w:proofErr w:type="spellEnd"/>
      <w:r w:rsidRPr="00E060B3">
        <w:rPr>
          <w:rFonts w:ascii="Courier New" w:hAnsi="Courier New" w:cs="Courier New"/>
          <w:color w:val="0000FF"/>
          <w:highlight w:val="white"/>
        </w:rPr>
        <w:t>"&gt;</w:t>
      </w:r>
    </w:p>
    <w:p w14:paraId="387BD82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6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6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6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6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70"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021F1DB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7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7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7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7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7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76"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Collection of data coverage summary by </w:t>
      </w:r>
      <w:r w:rsidRPr="00E060B3">
        <w:rPr>
          <w:rFonts w:ascii="Courier New" w:hAnsi="Courier New" w:cs="Courier New"/>
          <w:color w:val="000000"/>
          <w:highlight w:val="white"/>
        </w:rPr>
        <w:t>exception code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7EC2CF8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7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7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7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8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129FC7F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8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8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83"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16C7CE9D"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8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8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8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87"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ExceptionCodeCoverageBagType</w:t>
      </w:r>
      <w:proofErr w:type="spellEnd"/>
      <w:r w:rsidRPr="00E060B3">
        <w:rPr>
          <w:rFonts w:ascii="Courier New" w:hAnsi="Courier New" w:cs="Courier New"/>
          <w:color w:val="0000FF"/>
          <w:highlight w:val="white"/>
        </w:rPr>
        <w:t>"&gt;</w:t>
      </w:r>
    </w:p>
    <w:p w14:paraId="0A4E1C2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8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8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9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9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92" w:author="Author">
            <w:rPr>
              <w:rFonts w:ascii="Courier New" w:hAnsi="Courier New"/>
              <w:color w:val="800000"/>
              <w:highlight w:val="white"/>
            </w:rPr>
          </w:rPrChange>
        </w:rPr>
        <w:t>xsd:sequence</w:t>
      </w:r>
      <w:proofErr w:type="spellEnd"/>
      <w:r w:rsidRPr="00E060B3">
        <w:rPr>
          <w:rFonts w:ascii="Courier New" w:hAnsi="Courier New" w:cs="Courier New"/>
          <w:color w:val="FF0000"/>
          <w:highlight w:val="white"/>
        </w:rPr>
        <w:t xml:space="preserve"> </w:t>
      </w:r>
      <w:proofErr w:type="spellStart"/>
      <w:r w:rsidRPr="00E060B3">
        <w:rPr>
          <w:rFonts w:ascii="Courier New" w:hAnsi="Courier New" w:cs="Courier New"/>
          <w:color w:val="FF0000"/>
          <w:highlight w:val="white"/>
        </w:rPr>
        <w:t>maxOccurs</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unbounded</w:t>
      </w:r>
      <w:r w:rsidRPr="00E060B3">
        <w:rPr>
          <w:rFonts w:ascii="Courier New" w:hAnsi="Courier New" w:cs="Courier New"/>
          <w:color w:val="0000FF"/>
          <w:highlight w:val="white"/>
        </w:rPr>
        <w:t>"&gt;</w:t>
      </w:r>
    </w:p>
    <w:p w14:paraId="7199CF3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9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29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9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29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29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298"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afp:ExceptionCodeCoverage</w:t>
      </w:r>
      <w:proofErr w:type="spellEnd"/>
      <w:r w:rsidRPr="00E060B3">
        <w:rPr>
          <w:rFonts w:ascii="Courier New" w:hAnsi="Courier New" w:cs="Courier New"/>
          <w:color w:val="0000FF"/>
          <w:highlight w:val="white"/>
        </w:rPr>
        <w:t>"/&gt;</w:t>
      </w:r>
    </w:p>
    <w:p w14:paraId="34AF57C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29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0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0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0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45C7759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0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0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0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0FF6E4D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0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0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0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09"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ExceptionCodeDefinition</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afp:ExceptionCodeDefinitionType</w:t>
      </w:r>
      <w:proofErr w:type="spellEnd"/>
      <w:r w:rsidRPr="00E060B3">
        <w:rPr>
          <w:rFonts w:ascii="Courier New" w:hAnsi="Courier New" w:cs="Courier New"/>
          <w:color w:val="0000FF"/>
          <w:highlight w:val="white"/>
        </w:rPr>
        <w:t>"&gt;</w:t>
      </w:r>
    </w:p>
    <w:p w14:paraId="0DB5F4C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1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1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1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1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14"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187C6CFB" w14:textId="107DA5A0"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1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1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1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1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1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20"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A set of Exception codes, particularly the codes N</w:t>
      </w:r>
      <w:del w:id="2321" w:author="Author">
        <w:r w:rsidR="00290C72" w:rsidRPr="00E060B3">
          <w:rPr>
            <w:rFonts w:ascii="Courier New" w:hAnsi="Courier New" w:cs="Courier New"/>
            <w:color w:val="000000"/>
            <w:szCs w:val="17"/>
            <w:highlight w:val="white"/>
          </w:rPr>
          <w:delText>, W</w:delText>
        </w:r>
      </w:del>
      <w:r w:rsidRPr="00E060B3">
        <w:rPr>
          <w:rFonts w:ascii="Courier New" w:hAnsi="Courier New" w:cs="Courier New"/>
          <w:color w:val="000000"/>
          <w:highlight w:val="white"/>
        </w:rPr>
        <w:t xml:space="preserve"> and X, and their descriptions as defined by the IP Office, which are different from definitions in WIPO ST.37</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786DA83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2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2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2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2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21DBD17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2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2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28"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08FFFA7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2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3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3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32"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ExceptionCodeDefinitionType</w:t>
      </w:r>
      <w:proofErr w:type="spellEnd"/>
      <w:r w:rsidRPr="00E060B3">
        <w:rPr>
          <w:rFonts w:ascii="Courier New" w:hAnsi="Courier New" w:cs="Courier New"/>
          <w:color w:val="0000FF"/>
          <w:highlight w:val="white"/>
        </w:rPr>
        <w:t>"&gt;</w:t>
      </w:r>
    </w:p>
    <w:p w14:paraId="5F390D4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3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3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3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3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37" w:author="Author">
            <w:rPr>
              <w:rFonts w:ascii="Courier New" w:hAnsi="Courier New"/>
              <w:color w:val="800000"/>
              <w:highlight w:val="white"/>
            </w:rPr>
          </w:rPrChange>
        </w:rPr>
        <w:t>xsd:sequence</w:t>
      </w:r>
      <w:proofErr w:type="spellEnd"/>
      <w:r w:rsidRPr="00E060B3">
        <w:rPr>
          <w:rFonts w:ascii="Courier New" w:hAnsi="Courier New" w:cs="Courier New"/>
          <w:color w:val="0000FF"/>
          <w:highlight w:val="white"/>
        </w:rPr>
        <w:t>&gt;</w:t>
      </w:r>
    </w:p>
    <w:p w14:paraId="2ABE8F3E"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3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3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4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4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4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43"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w:t>
      </w:r>
      <w:proofErr w:type="spellEnd"/>
      <w:r w:rsidRPr="00E060B3">
        <w:rPr>
          <w:rFonts w:ascii="Courier New" w:hAnsi="Courier New" w:cs="Courier New"/>
          <w:color w:val="0000FF"/>
          <w:highlight w:val="white"/>
        </w:rPr>
        <w:t>"/&gt;</w:t>
      </w:r>
    </w:p>
    <w:p w14:paraId="6B8A176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4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4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4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4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4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49"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afp:ExceptionCodeDescriptionText</w:t>
      </w:r>
      <w:proofErr w:type="spellEnd"/>
      <w:r w:rsidRPr="00E060B3">
        <w:rPr>
          <w:rFonts w:ascii="Courier New" w:hAnsi="Courier New" w:cs="Courier New"/>
          <w:color w:val="0000FF"/>
          <w:highlight w:val="white"/>
        </w:rPr>
        <w:t>"/&gt;</w:t>
      </w:r>
    </w:p>
    <w:p w14:paraId="2BB1FC5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5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5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5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53"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6629F7D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5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5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56"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7316887D"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5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5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5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60"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ExceptionCodeDescriptionText</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xsd:string</w:t>
      </w:r>
      <w:proofErr w:type="spellEnd"/>
      <w:r w:rsidRPr="00E060B3">
        <w:rPr>
          <w:rFonts w:ascii="Courier New" w:hAnsi="Courier New" w:cs="Courier New"/>
          <w:color w:val="0000FF"/>
          <w:highlight w:val="white"/>
        </w:rPr>
        <w:t>"&gt;</w:t>
      </w:r>
    </w:p>
    <w:p w14:paraId="427F0DE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6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6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6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6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65"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1F44754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6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6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6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6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7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71"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A different or </w:t>
      </w:r>
      <w:r w:rsidRPr="00E060B3">
        <w:rPr>
          <w:rFonts w:ascii="Courier New" w:hAnsi="Courier New" w:cs="Courier New"/>
          <w:color w:val="000000"/>
          <w:highlight w:val="white"/>
        </w:rPr>
        <w:t>specific description of an exception code, which an IP Office uses in their authority file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205457B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7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7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7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7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5EB624C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7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7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78"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0CACE41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7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8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8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82"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ExceptionCodeDefinitionBag</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afp:ExceptionCodeDefinitionBagType</w:t>
      </w:r>
      <w:proofErr w:type="spellEnd"/>
      <w:r w:rsidRPr="00E060B3">
        <w:rPr>
          <w:rFonts w:ascii="Courier New" w:hAnsi="Courier New" w:cs="Courier New"/>
          <w:color w:val="0000FF"/>
          <w:highlight w:val="white"/>
        </w:rPr>
        <w:t>"&gt;</w:t>
      </w:r>
    </w:p>
    <w:p w14:paraId="5FB645D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8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8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8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8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87"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6EA2A8B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8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8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9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9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9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393"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List of exception codes that </w:t>
      </w:r>
      <w:r w:rsidRPr="00E060B3">
        <w:rPr>
          <w:rFonts w:ascii="Courier New" w:hAnsi="Courier New" w:cs="Courier New"/>
          <w:color w:val="000000"/>
          <w:highlight w:val="white"/>
        </w:rPr>
        <w:t>have a different or specific definition in use by the IP Office rather than the definitions of exception codes defined in WIPO ST.37</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712E68BD"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9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9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39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39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1C74FDC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39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39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0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4F39143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0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0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0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04"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r w:rsidRPr="00E060B3">
        <w:rPr>
          <w:rFonts w:ascii="Courier New" w:hAnsi="Courier New" w:cs="Courier New"/>
          <w:color w:val="000000"/>
          <w:highlight w:val="white"/>
        </w:rPr>
        <w:t>ExceptionCodeDefinitionBagType</w:t>
      </w:r>
      <w:r w:rsidRPr="00E060B3">
        <w:rPr>
          <w:rFonts w:ascii="Courier New" w:hAnsi="Courier New" w:cs="Courier New"/>
          <w:color w:val="0000FF"/>
          <w:highlight w:val="white"/>
        </w:rPr>
        <w:t>"&gt;</w:t>
      </w:r>
    </w:p>
    <w:p w14:paraId="5BC92FA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0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0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0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0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09" w:author="Author">
            <w:rPr>
              <w:rFonts w:ascii="Courier New" w:hAnsi="Courier New"/>
              <w:color w:val="800000"/>
              <w:highlight w:val="white"/>
            </w:rPr>
          </w:rPrChange>
        </w:rPr>
        <w:t>xsd:sequence</w:t>
      </w:r>
      <w:proofErr w:type="spellEnd"/>
      <w:r w:rsidRPr="00E060B3">
        <w:rPr>
          <w:rFonts w:ascii="Courier New" w:hAnsi="Courier New" w:cs="Courier New"/>
          <w:color w:val="FF0000"/>
          <w:highlight w:val="white"/>
        </w:rPr>
        <w:t xml:space="preserve"> </w:t>
      </w:r>
      <w:proofErr w:type="spellStart"/>
      <w:r w:rsidRPr="00E060B3">
        <w:rPr>
          <w:rFonts w:ascii="Courier New" w:hAnsi="Courier New" w:cs="Courier New"/>
          <w:color w:val="FF0000"/>
          <w:highlight w:val="white"/>
        </w:rPr>
        <w:t>maxOccurs</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unbounded</w:t>
      </w:r>
      <w:r w:rsidRPr="00E060B3">
        <w:rPr>
          <w:rFonts w:ascii="Courier New" w:hAnsi="Courier New" w:cs="Courier New"/>
          <w:color w:val="0000FF"/>
          <w:highlight w:val="white"/>
        </w:rPr>
        <w:t>"&gt;</w:t>
      </w:r>
    </w:p>
    <w:p w14:paraId="5037452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1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1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1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1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1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15"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afp:ExceptionCodeDefinition</w:t>
      </w:r>
      <w:proofErr w:type="spellEnd"/>
      <w:r w:rsidRPr="00E060B3">
        <w:rPr>
          <w:rFonts w:ascii="Courier New" w:hAnsi="Courier New" w:cs="Courier New"/>
          <w:color w:val="0000FF"/>
          <w:highlight w:val="white"/>
        </w:rPr>
        <w:t>"/&gt;</w:t>
      </w:r>
    </w:p>
    <w:p w14:paraId="73640D2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1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1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1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19"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60598F4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2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2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2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66DA3EE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2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2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2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26" w:author="Author">
            <w:rPr>
              <w:rFonts w:ascii="Courier New" w:hAnsi="Courier New"/>
              <w:color w:val="800000"/>
              <w:highlight w:val="white"/>
            </w:rPr>
          </w:rPrChange>
        </w:rPr>
        <w:t>xsd:simpleType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ExceptionCodeType</w:t>
      </w:r>
      <w:proofErr w:type="spellEnd"/>
      <w:r w:rsidRPr="00E060B3">
        <w:rPr>
          <w:rFonts w:ascii="Courier New" w:hAnsi="Courier New" w:cs="Courier New"/>
          <w:color w:val="0000FF"/>
          <w:highlight w:val="white"/>
        </w:rPr>
        <w:t>"&gt;</w:t>
      </w:r>
    </w:p>
    <w:p w14:paraId="5DAB1E6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2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2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2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3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31" w:author="Author">
            <w:rPr>
              <w:rFonts w:ascii="Courier New" w:hAnsi="Courier New"/>
              <w:color w:val="800000"/>
              <w:highlight w:val="white"/>
            </w:rPr>
          </w:rPrChange>
        </w:rPr>
        <w:t>xsd:restriction</w:t>
      </w:r>
      <w:proofErr w:type="spellEnd"/>
      <w:r w:rsidRPr="00E060B3">
        <w:rPr>
          <w:rFonts w:ascii="Courier New" w:hAnsi="Courier New" w:cs="Courier New"/>
          <w:color w:val="FF0000"/>
          <w:highlight w:val="white"/>
        </w:rPr>
        <w:t xml:space="preserve"> base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xsd:token</w:t>
      </w:r>
      <w:proofErr w:type="spellEnd"/>
      <w:r w:rsidRPr="00E060B3">
        <w:rPr>
          <w:rFonts w:ascii="Courier New" w:hAnsi="Courier New" w:cs="Courier New"/>
          <w:color w:val="0000FF"/>
          <w:highlight w:val="white"/>
        </w:rPr>
        <w:t>"&gt;</w:t>
      </w:r>
    </w:p>
    <w:p w14:paraId="08B9EEA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3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3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3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3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3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37"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C</w:t>
      </w:r>
      <w:r w:rsidRPr="005E2A82">
        <w:rPr>
          <w:rFonts w:ascii="Courier New" w:hAnsi="Courier New" w:cs="Courier New"/>
          <w:color w:val="0000FF"/>
          <w:highlight w:val="white"/>
        </w:rPr>
        <w:t>"&gt;</w:t>
      </w:r>
    </w:p>
    <w:p w14:paraId="6005F82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38" w:author="Author">
            <w:rPr>
              <w:rFonts w:ascii="Courier New" w:hAnsi="Courier New"/>
              <w:color w:val="000000"/>
              <w:highlight w:val="white"/>
              <w:lang w:val="fr-FR"/>
            </w:rPr>
          </w:rPrChange>
        </w:rPr>
      </w:pPr>
      <w:r w:rsidRPr="00CB704C">
        <w:rPr>
          <w:rFonts w:ascii="Courier New" w:hAnsi="Courier New" w:cs="Courier New"/>
          <w:color w:val="000000"/>
          <w:kern w:val="0"/>
          <w:highlight w:val="white"/>
          <w:rPrChange w:id="243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4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4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4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43" w:author="Author">
            <w:rPr>
              <w:rFonts w:ascii="Courier New" w:hAnsi="Courier New"/>
              <w:color w:val="0000FF"/>
              <w:highlight w:val="white"/>
              <w:lang w:val="fr-FR"/>
            </w:rPr>
          </w:rPrChange>
        </w:rPr>
        <w:t>&lt;</w:t>
      </w:r>
      <w:proofErr w:type="spellStart"/>
      <w:r w:rsidRPr="00CB704C">
        <w:rPr>
          <w:rFonts w:ascii="Courier New" w:hAnsi="Courier New" w:cs="Courier New"/>
          <w:color w:val="800000"/>
          <w:kern w:val="0"/>
          <w:highlight w:val="white"/>
          <w:rPrChange w:id="2444" w:author="Author">
            <w:rPr>
              <w:rFonts w:ascii="Courier New" w:hAnsi="Courier New"/>
              <w:color w:val="800000"/>
              <w:highlight w:val="white"/>
              <w:lang w:val="fr-FR"/>
            </w:rPr>
          </w:rPrChange>
        </w:rPr>
        <w:t>xsd:annotation</w:t>
      </w:r>
      <w:proofErr w:type="spellEnd"/>
      <w:r w:rsidRPr="00CB704C">
        <w:rPr>
          <w:rFonts w:ascii="Courier New" w:hAnsi="Courier New" w:cs="Courier New"/>
          <w:color w:val="0000FF"/>
          <w:highlight w:val="white"/>
          <w:rPrChange w:id="2445" w:author="Author">
            <w:rPr>
              <w:rFonts w:ascii="Courier New" w:hAnsi="Courier New"/>
              <w:color w:val="0000FF"/>
              <w:highlight w:val="white"/>
              <w:lang w:val="fr-FR"/>
            </w:rPr>
          </w:rPrChange>
        </w:rPr>
        <w:t>&gt;</w:t>
      </w:r>
    </w:p>
    <w:p w14:paraId="600CD3F1" w14:textId="3F47B65A"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46" w:author="Author">
            <w:rPr>
              <w:rFonts w:ascii="Courier New" w:hAnsi="Courier New"/>
              <w:color w:val="000000"/>
              <w:highlight w:val="white"/>
              <w:lang w:val="fr-CH"/>
            </w:rPr>
          </w:rPrChange>
        </w:rPr>
      </w:pPr>
      <w:r w:rsidRPr="00CB704C">
        <w:rPr>
          <w:rFonts w:ascii="Courier New" w:hAnsi="Courier New" w:cs="Courier New"/>
          <w:color w:val="000000"/>
          <w:kern w:val="0"/>
          <w:highlight w:val="white"/>
          <w:rPrChange w:id="2447" w:author="Author">
            <w:rPr>
              <w:rFonts w:ascii="Courier New" w:hAnsi="Courier New"/>
              <w:color w:val="000000"/>
              <w:highlight w:val="white"/>
              <w:lang w:val="fr-FR"/>
            </w:rPr>
          </w:rPrChange>
        </w:rPr>
        <w:tab/>
      </w:r>
      <w:r w:rsidRPr="00CB704C">
        <w:rPr>
          <w:rFonts w:ascii="Courier New" w:hAnsi="Courier New" w:cs="Courier New"/>
          <w:color w:val="000000"/>
          <w:kern w:val="0"/>
          <w:highlight w:val="white"/>
          <w:rPrChange w:id="2448" w:author="Author">
            <w:rPr>
              <w:rFonts w:ascii="Courier New" w:hAnsi="Courier New"/>
              <w:color w:val="000000"/>
              <w:highlight w:val="white"/>
              <w:lang w:val="fr-FR"/>
            </w:rPr>
          </w:rPrChange>
        </w:rPr>
        <w:tab/>
      </w:r>
      <w:r w:rsidRPr="00CB704C">
        <w:rPr>
          <w:rFonts w:ascii="Courier New" w:hAnsi="Courier New" w:cs="Courier New"/>
          <w:color w:val="000000"/>
          <w:kern w:val="0"/>
          <w:highlight w:val="white"/>
          <w:rPrChange w:id="2449" w:author="Author">
            <w:rPr>
              <w:rFonts w:ascii="Courier New" w:hAnsi="Courier New"/>
              <w:color w:val="000000"/>
              <w:highlight w:val="white"/>
              <w:lang w:val="fr-FR"/>
            </w:rPr>
          </w:rPrChange>
        </w:rPr>
        <w:tab/>
      </w:r>
      <w:r w:rsidRPr="00CB704C">
        <w:rPr>
          <w:rFonts w:ascii="Courier New" w:hAnsi="Courier New" w:cs="Courier New"/>
          <w:color w:val="000000"/>
          <w:kern w:val="0"/>
          <w:highlight w:val="white"/>
          <w:rPrChange w:id="2450" w:author="Author">
            <w:rPr>
              <w:rFonts w:ascii="Courier New" w:hAnsi="Courier New"/>
              <w:color w:val="000000"/>
              <w:highlight w:val="white"/>
              <w:lang w:val="fr-FR"/>
            </w:rPr>
          </w:rPrChange>
        </w:rPr>
        <w:tab/>
      </w:r>
      <w:r w:rsidRPr="00CB704C">
        <w:rPr>
          <w:rFonts w:ascii="Courier New" w:hAnsi="Courier New" w:cs="Courier New"/>
          <w:color w:val="000000"/>
          <w:kern w:val="0"/>
          <w:highlight w:val="white"/>
          <w:rPrChange w:id="2451" w:author="Author">
            <w:rPr>
              <w:rFonts w:ascii="Courier New" w:hAnsi="Courier New"/>
              <w:color w:val="000000"/>
              <w:highlight w:val="white"/>
              <w:lang w:val="fr-FR"/>
            </w:rPr>
          </w:rPrChange>
        </w:rPr>
        <w:tab/>
      </w:r>
      <w:r w:rsidRPr="00CB704C">
        <w:rPr>
          <w:rFonts w:ascii="Courier New" w:hAnsi="Courier New" w:cs="Courier New"/>
          <w:color w:val="0000FF"/>
          <w:kern w:val="0"/>
          <w:highlight w:val="white"/>
          <w:rPrChange w:id="2452" w:author="Author">
            <w:rPr>
              <w:rFonts w:ascii="Courier New" w:hAnsi="Courier New"/>
              <w:color w:val="0000FF"/>
              <w:highlight w:val="white"/>
              <w:lang w:val="fr-CH"/>
            </w:rPr>
          </w:rPrChange>
        </w:rPr>
        <w:t>&lt;</w:t>
      </w:r>
      <w:proofErr w:type="spellStart"/>
      <w:r w:rsidRPr="00CB704C">
        <w:rPr>
          <w:rFonts w:ascii="Courier New" w:hAnsi="Courier New" w:cs="Courier New"/>
          <w:color w:val="800000"/>
          <w:kern w:val="0"/>
          <w:highlight w:val="white"/>
          <w:rPrChange w:id="2453" w:author="Author">
            <w:rPr>
              <w:rFonts w:ascii="Courier New" w:hAnsi="Courier New"/>
              <w:color w:val="800000"/>
              <w:highlight w:val="white"/>
              <w:lang w:val="fr-CH"/>
            </w:rPr>
          </w:rPrChange>
        </w:rPr>
        <w:t>xsd:documentation</w:t>
      </w:r>
      <w:proofErr w:type="spellEnd"/>
      <w:r w:rsidRPr="00CB704C">
        <w:rPr>
          <w:rFonts w:ascii="Courier New" w:hAnsi="Courier New" w:cs="Courier New"/>
          <w:color w:val="0000FF"/>
          <w:highlight w:val="white"/>
          <w:rPrChange w:id="2454" w:author="Author">
            <w:rPr>
              <w:rFonts w:ascii="Courier New" w:hAnsi="Courier New"/>
              <w:color w:val="0000FF"/>
              <w:highlight w:val="white"/>
              <w:lang w:val="fr-CH"/>
            </w:rPr>
          </w:rPrChange>
        </w:rPr>
        <w:t>&gt;</w:t>
      </w:r>
      <w:del w:id="2455" w:author="Author">
        <w:r w:rsidR="00290C72" w:rsidRPr="00E060B3">
          <w:rPr>
            <w:rFonts w:ascii="Courier New" w:hAnsi="Courier New" w:cs="Courier New"/>
            <w:color w:val="000000"/>
            <w:szCs w:val="17"/>
            <w:highlight w:val="white"/>
          </w:rPr>
          <w:delText>Defective publication documents</w:delText>
        </w:r>
      </w:del>
      <w:ins w:id="2456" w:author="Author">
        <w:r w:rsidRPr="00CB704C">
          <w:rPr>
            <w:rFonts w:ascii="Courier New" w:hAnsi="Courier New" w:cs="Courier New"/>
            <w:color w:val="000000"/>
            <w:kern w:val="0"/>
            <w:szCs w:val="17"/>
            <w:highlight w:val="white"/>
            <w:rPrChange w:id="2457" w:author="Author">
              <w:rPr>
                <w:rFonts w:ascii="Consolas" w:hAnsi="Consolas" w:cs="Consolas"/>
                <w:color w:val="000000"/>
                <w:szCs w:val="17"/>
                <w:highlight w:val="white"/>
              </w:rPr>
            </w:rPrChange>
          </w:rPr>
          <w:t xml:space="preserve">Publication document </w:t>
        </w:r>
        <w:r w:rsidRPr="00CB704C">
          <w:rPr>
            <w:rFonts w:ascii="Courier New" w:hAnsi="Courier New" w:cs="Courier New"/>
            <w:color w:val="000000"/>
            <w:szCs w:val="17"/>
            <w:highlight w:val="white"/>
            <w:rPrChange w:id="2458" w:author="Author">
              <w:rPr>
                <w:rFonts w:ascii="Consolas" w:hAnsi="Consolas" w:cs="Consolas"/>
                <w:color w:val="000000"/>
                <w:szCs w:val="17"/>
                <w:highlight w:val="white"/>
              </w:rPr>
            </w:rPrChange>
          </w:rPr>
          <w:t>which is corrupted so that not all of the text is searchable</w:t>
        </w:r>
      </w:ins>
      <w:r w:rsidRPr="00CB704C">
        <w:rPr>
          <w:rFonts w:ascii="Courier New" w:hAnsi="Courier New" w:cs="Courier New"/>
          <w:color w:val="0000FF"/>
          <w:highlight w:val="white"/>
          <w:rPrChange w:id="2459" w:author="Author">
            <w:rPr>
              <w:rFonts w:ascii="Courier New" w:hAnsi="Courier New"/>
              <w:color w:val="0000FF"/>
              <w:highlight w:val="white"/>
              <w:lang w:val="fr-CH"/>
            </w:rPr>
          </w:rPrChange>
        </w:rPr>
        <w:t>&lt;/</w:t>
      </w:r>
      <w:proofErr w:type="spellStart"/>
      <w:r w:rsidRPr="00CB704C">
        <w:rPr>
          <w:rFonts w:ascii="Courier New" w:hAnsi="Courier New" w:cs="Courier New"/>
          <w:color w:val="800000"/>
          <w:highlight w:val="white"/>
          <w:rPrChange w:id="2460" w:author="Author">
            <w:rPr>
              <w:rFonts w:ascii="Courier New" w:hAnsi="Courier New"/>
              <w:color w:val="800000"/>
              <w:highlight w:val="white"/>
              <w:lang w:val="fr-CH"/>
            </w:rPr>
          </w:rPrChange>
        </w:rPr>
        <w:t>xsd:documentation</w:t>
      </w:r>
      <w:proofErr w:type="spellEnd"/>
      <w:r w:rsidRPr="00CB704C">
        <w:rPr>
          <w:rFonts w:ascii="Courier New" w:hAnsi="Courier New" w:cs="Courier New"/>
          <w:color w:val="0000FF"/>
          <w:highlight w:val="white"/>
          <w:rPrChange w:id="2461" w:author="Author">
            <w:rPr>
              <w:rFonts w:ascii="Courier New" w:hAnsi="Courier New"/>
              <w:color w:val="0000FF"/>
              <w:highlight w:val="white"/>
              <w:lang w:val="fr-CH"/>
            </w:rPr>
          </w:rPrChange>
        </w:rPr>
        <w:t>&gt;</w:t>
      </w:r>
    </w:p>
    <w:p w14:paraId="672BA91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6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63"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rPrChange w:id="2464"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rPrChange w:id="2465"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rPrChange w:id="2466" w:author="Author">
            <w:rPr>
              <w:rFonts w:ascii="Courier New" w:hAnsi="Courier New"/>
              <w:color w:val="000000"/>
              <w:highlight w:val="white"/>
              <w:lang w:val="fr-CH"/>
            </w:rPr>
          </w:rPrChange>
        </w:rPr>
        <w:tab/>
      </w:r>
      <w:r w:rsidRPr="00CB704C">
        <w:rPr>
          <w:rFonts w:ascii="Courier New" w:hAnsi="Courier New" w:cs="Courier New"/>
          <w:color w:val="0000FF"/>
          <w:kern w:val="0"/>
          <w:highlight w:val="white"/>
          <w:rPrChange w:id="246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1103418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6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6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7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7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7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44F4E3C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7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7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7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7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7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78"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D</w:t>
      </w:r>
      <w:r w:rsidRPr="005E2A82">
        <w:rPr>
          <w:rFonts w:ascii="Courier New" w:hAnsi="Courier New" w:cs="Courier New"/>
          <w:color w:val="0000FF"/>
          <w:highlight w:val="white"/>
        </w:rPr>
        <w:t>"&gt;</w:t>
      </w:r>
    </w:p>
    <w:p w14:paraId="01D2408E"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7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8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8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8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8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8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85"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7A03281A" w14:textId="493EE521"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48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48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8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8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9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49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49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493"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del w:id="2494" w:author="Author">
        <w:r w:rsidR="00290C72" w:rsidRPr="00E060B3">
          <w:rPr>
            <w:rFonts w:ascii="Courier New" w:hAnsi="Courier New" w:cs="Courier New"/>
            <w:color w:val="000000"/>
            <w:szCs w:val="17"/>
            <w:highlight w:val="white"/>
          </w:rPr>
          <w:delText>The</w:delText>
        </w:r>
      </w:del>
      <w:ins w:id="2495" w:author="Author">
        <w:r w:rsidRPr="00CB704C">
          <w:rPr>
            <w:rFonts w:ascii="Courier New" w:hAnsi="Courier New" w:cs="Courier New"/>
            <w:color w:val="000000"/>
            <w:szCs w:val="17"/>
            <w:highlight w:val="white"/>
            <w:rPrChange w:id="2496" w:author="Author">
              <w:rPr>
                <w:rFonts w:ascii="Consolas" w:hAnsi="Consolas" w:cs="Consolas"/>
                <w:color w:val="000000"/>
                <w:szCs w:val="17"/>
                <w:highlight w:val="white"/>
              </w:rPr>
            </w:rPrChange>
          </w:rPr>
          <w:t>Publication</w:t>
        </w:r>
      </w:ins>
      <w:r w:rsidRPr="00E060B3">
        <w:rPr>
          <w:rFonts w:ascii="Courier New" w:hAnsi="Courier New" w:cs="Courier New"/>
          <w:color w:val="000000"/>
          <w:highlight w:val="white"/>
        </w:rPr>
        <w:t xml:space="preserve"> document </w:t>
      </w:r>
      <w:del w:id="2497" w:author="Author">
        <w:r w:rsidR="00290C72" w:rsidRPr="00E060B3">
          <w:rPr>
            <w:rFonts w:ascii="Courier New" w:hAnsi="Courier New" w:cs="Courier New"/>
            <w:color w:val="000000"/>
            <w:szCs w:val="17"/>
            <w:highlight w:val="white"/>
          </w:rPr>
          <w:delText>was</w:delText>
        </w:r>
      </w:del>
      <w:ins w:id="2498" w:author="Author">
        <w:r w:rsidRPr="00CB704C">
          <w:rPr>
            <w:rFonts w:ascii="Courier New" w:hAnsi="Courier New" w:cs="Courier New"/>
            <w:color w:val="000000"/>
            <w:szCs w:val="17"/>
            <w:highlight w:val="white"/>
            <w:rPrChange w:id="2499" w:author="Author">
              <w:rPr>
                <w:rFonts w:ascii="Consolas" w:hAnsi="Consolas" w:cs="Consolas"/>
                <w:color w:val="000000"/>
                <w:szCs w:val="17"/>
                <w:highlight w:val="white"/>
              </w:rPr>
            </w:rPrChange>
          </w:rPr>
          <w:t>which</w:t>
        </w:r>
      </w:ins>
      <w:r w:rsidRPr="00E060B3">
        <w:rPr>
          <w:rFonts w:ascii="Courier New" w:hAnsi="Courier New" w:cs="Courier New"/>
          <w:color w:val="000000"/>
          <w:highlight w:val="white"/>
        </w:rPr>
        <w:t xml:space="preserve"> deleted after the publication</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6626673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0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0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0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0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0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0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6A522D1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0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0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0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0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1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6D9917E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1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1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1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1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1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516"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E</w:t>
      </w:r>
      <w:r w:rsidRPr="005E2A82">
        <w:rPr>
          <w:rFonts w:ascii="Courier New" w:hAnsi="Courier New" w:cs="Courier New"/>
          <w:color w:val="0000FF"/>
          <w:highlight w:val="white"/>
        </w:rPr>
        <w:t>"&gt;</w:t>
      </w:r>
    </w:p>
    <w:p w14:paraId="25371AD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1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1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1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2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2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2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523"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4E0D71D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2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2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2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2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2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2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3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531"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Publication number </w:t>
      </w:r>
      <w:r w:rsidRPr="00E060B3">
        <w:rPr>
          <w:rFonts w:ascii="Courier New" w:hAnsi="Courier New" w:cs="Courier New"/>
          <w:color w:val="000000"/>
          <w:highlight w:val="white"/>
        </w:rPr>
        <w:t>allocated by the IPO representing a PCT national/regional phase entry (for example Euro-PCT). No corresponding document published. A Euro-PCT application is an international (PCT) patent application that entered the European regional phase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74D40BE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3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3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3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3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3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3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05D8B65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3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3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4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4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4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65D80E5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4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4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4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4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4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548"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M</w:t>
      </w:r>
      <w:r w:rsidRPr="005E2A82">
        <w:rPr>
          <w:rFonts w:ascii="Courier New" w:hAnsi="Courier New" w:cs="Courier New"/>
          <w:color w:val="0000FF"/>
          <w:highlight w:val="white"/>
        </w:rPr>
        <w:t>"&gt;</w:t>
      </w:r>
    </w:p>
    <w:p w14:paraId="2CAAADD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4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5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5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5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5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5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555"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2ADBFE9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5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5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5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5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6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6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6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563"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Published document </w:t>
      </w:r>
      <w:ins w:id="2564" w:author="Author">
        <w:r w:rsidRPr="00CB704C">
          <w:rPr>
            <w:rFonts w:ascii="Courier New" w:hAnsi="Courier New" w:cs="Courier New"/>
            <w:color w:val="000000"/>
            <w:szCs w:val="17"/>
            <w:highlight w:val="white"/>
            <w:rPrChange w:id="2565" w:author="Author">
              <w:rPr>
                <w:rFonts w:ascii="Consolas" w:hAnsi="Consolas" w:cs="Consolas"/>
                <w:color w:val="000000"/>
                <w:szCs w:val="17"/>
                <w:highlight w:val="white"/>
              </w:rPr>
            </w:rPrChange>
          </w:rPr>
          <w:t xml:space="preserve">which </w:t>
        </w:r>
      </w:ins>
      <w:r w:rsidRPr="00E060B3">
        <w:rPr>
          <w:rFonts w:ascii="Courier New" w:hAnsi="Courier New" w:cs="Courier New"/>
          <w:color w:val="000000"/>
          <w:highlight w:val="white"/>
        </w:rPr>
        <w:t>is</w:t>
      </w:r>
      <w:ins w:id="2566" w:author="Author">
        <w:r w:rsidRPr="00CB704C">
          <w:rPr>
            <w:rFonts w:ascii="Courier New" w:hAnsi="Courier New" w:cs="Courier New"/>
            <w:color w:val="000000"/>
            <w:szCs w:val="17"/>
            <w:highlight w:val="white"/>
            <w:rPrChange w:id="2567" w:author="Author">
              <w:rPr>
                <w:rFonts w:ascii="Consolas" w:hAnsi="Consolas" w:cs="Consolas"/>
                <w:color w:val="000000"/>
                <w:szCs w:val="17"/>
                <w:highlight w:val="white"/>
              </w:rPr>
            </w:rPrChange>
          </w:rPr>
          <w:t xml:space="preserve"> considered</w:t>
        </w:r>
      </w:ins>
      <w:r w:rsidRPr="00E060B3">
        <w:rPr>
          <w:rFonts w:ascii="Courier New" w:hAnsi="Courier New" w:cs="Courier New"/>
          <w:color w:val="000000"/>
          <w:highlight w:val="white"/>
        </w:rPr>
        <w:t xml:space="preserve"> missing</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54C235B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6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6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7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7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7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73"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39930E3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7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7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7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7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78"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5995F77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7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8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8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8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8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584"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N</w:t>
      </w:r>
      <w:r w:rsidRPr="005E2A82">
        <w:rPr>
          <w:rFonts w:ascii="Courier New" w:hAnsi="Courier New" w:cs="Courier New"/>
          <w:color w:val="0000FF"/>
          <w:highlight w:val="white"/>
        </w:rPr>
        <w:t>"&gt;</w:t>
      </w:r>
    </w:p>
    <w:p w14:paraId="6942E6F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8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8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8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8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8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9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591"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46A2A888" w14:textId="0E2AD6AA"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59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59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9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9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9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59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59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599"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del w:id="2600" w:author="Author">
        <w:r w:rsidR="00290C72" w:rsidRPr="00E060B3">
          <w:rPr>
            <w:rFonts w:ascii="Courier New" w:hAnsi="Courier New" w:cs="Courier New"/>
            <w:color w:val="000000"/>
            <w:szCs w:val="17"/>
            <w:highlight w:val="white"/>
          </w:rPr>
          <w:delText>This</w:delText>
        </w:r>
      </w:del>
      <w:ins w:id="2601" w:author="Author">
        <w:r w:rsidRPr="00CB704C">
          <w:rPr>
            <w:rFonts w:ascii="Courier New" w:hAnsi="Courier New" w:cs="Courier New"/>
            <w:color w:val="000000"/>
            <w:szCs w:val="17"/>
            <w:highlight w:val="white"/>
            <w:rPrChange w:id="2602" w:author="Author">
              <w:rPr>
                <w:rFonts w:ascii="Consolas" w:hAnsi="Consolas" w:cs="Consolas"/>
                <w:color w:val="000000"/>
                <w:szCs w:val="17"/>
                <w:highlight w:val="white"/>
              </w:rPr>
            </w:rPrChange>
          </w:rPr>
          <w:t>The use of</w:t>
        </w:r>
      </w:ins>
      <w:r w:rsidRPr="00E060B3">
        <w:rPr>
          <w:rFonts w:ascii="Courier New" w:hAnsi="Courier New" w:cs="Courier New"/>
          <w:color w:val="000000"/>
          <w:highlight w:val="white"/>
        </w:rPr>
        <w:t xml:space="preserve"> code </w:t>
      </w:r>
      <w:del w:id="2603" w:author="Author">
        <w:r w:rsidR="00290C72" w:rsidRPr="00E060B3">
          <w:rPr>
            <w:rFonts w:ascii="Courier New" w:hAnsi="Courier New" w:cs="Courier New"/>
            <w:color w:val="000000"/>
            <w:szCs w:val="17"/>
            <w:highlight w:val="white"/>
          </w:rPr>
          <w:delText xml:space="preserve">is for Office internal-use and the code description for </w:delText>
        </w:r>
      </w:del>
      <w:r w:rsidRPr="00E060B3">
        <w:rPr>
          <w:rFonts w:ascii="Courier New" w:hAnsi="Courier New" w:cs="Courier New"/>
          <w:color w:val="000000"/>
          <w:highlight w:val="white"/>
        </w:rPr>
        <w:t xml:space="preserve">'N' must be </w:t>
      </w:r>
      <w:del w:id="2604" w:author="Author">
        <w:r w:rsidR="00290C72" w:rsidRPr="00E060B3">
          <w:rPr>
            <w:rFonts w:ascii="Courier New" w:hAnsi="Courier New" w:cs="Courier New"/>
            <w:color w:val="000000"/>
            <w:szCs w:val="17"/>
            <w:highlight w:val="white"/>
          </w:rPr>
          <w:delText>provided using ExceptionCodeDefinition, for instance</w:delText>
        </w:r>
      </w:del>
      <w:ins w:id="2605" w:author="Author">
        <w:r w:rsidRPr="00CB704C">
          <w:rPr>
            <w:rFonts w:ascii="Courier New" w:hAnsi="Courier New" w:cs="Courier New"/>
            <w:color w:val="000000"/>
            <w:szCs w:val="17"/>
            <w:highlight w:val="white"/>
            <w:rPrChange w:id="2606" w:author="Author">
              <w:rPr>
                <w:rFonts w:ascii="Consolas" w:hAnsi="Consolas" w:cs="Consolas"/>
                <w:color w:val="000000"/>
                <w:szCs w:val="17"/>
                <w:highlight w:val="white"/>
              </w:rPr>
            </w:rPrChange>
          </w:rPr>
          <w:t>described</w:t>
        </w:r>
      </w:ins>
      <w:r w:rsidRPr="00E060B3">
        <w:rPr>
          <w:rFonts w:ascii="Courier New" w:hAnsi="Courier New" w:cs="Courier New"/>
          <w:color w:val="000000"/>
          <w:highlight w:val="white"/>
        </w:rPr>
        <w:t xml:space="preserve"> in the IP Office's Authority Definition File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6928425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0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0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0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1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1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1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48861B1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1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1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1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1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1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5BCAE5A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1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1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2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2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2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623"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P</w:t>
      </w:r>
      <w:r w:rsidRPr="005E2A82">
        <w:rPr>
          <w:rFonts w:ascii="Courier New" w:hAnsi="Courier New" w:cs="Courier New"/>
          <w:color w:val="0000FF"/>
          <w:highlight w:val="white"/>
        </w:rPr>
        <w:t>"&gt;</w:t>
      </w:r>
    </w:p>
    <w:p w14:paraId="11D9016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2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2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2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2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2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2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630"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4D1775B4" w14:textId="1C7A0131"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3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3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3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3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3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3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3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638"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del w:id="2639" w:author="Author">
        <w:r w:rsidR="00290C72" w:rsidRPr="00E060B3">
          <w:rPr>
            <w:rFonts w:ascii="Courier New" w:hAnsi="Courier New" w:cs="Courier New"/>
            <w:color w:val="000000"/>
            <w:szCs w:val="17"/>
            <w:highlight w:val="white"/>
          </w:rPr>
          <w:delText>Document</w:delText>
        </w:r>
      </w:del>
      <w:ins w:id="2640" w:author="Author">
        <w:r w:rsidRPr="00CB704C">
          <w:rPr>
            <w:rFonts w:ascii="Courier New" w:hAnsi="Courier New" w:cs="Courier New"/>
            <w:color w:val="000000"/>
            <w:szCs w:val="17"/>
            <w:highlight w:val="white"/>
            <w:rPrChange w:id="2641" w:author="Author">
              <w:rPr>
                <w:rFonts w:ascii="Consolas" w:hAnsi="Consolas" w:cs="Consolas"/>
                <w:color w:val="000000"/>
                <w:szCs w:val="17"/>
                <w:highlight w:val="white"/>
              </w:rPr>
            </w:rPrChange>
          </w:rPr>
          <w:t>Publication document which</w:t>
        </w:r>
      </w:ins>
      <w:r w:rsidRPr="00E060B3">
        <w:rPr>
          <w:rFonts w:ascii="Courier New" w:hAnsi="Courier New" w:cs="Courier New"/>
          <w:color w:val="000000"/>
          <w:highlight w:val="white"/>
        </w:rPr>
        <w:t xml:space="preserve"> available only on paper</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0F8C6894" w14:textId="77777777" w:rsidR="0015509D" w:rsidRPr="00CB704C" w:rsidRDefault="0015509D" w:rsidP="00994D7A">
      <w:pPr>
        <w:autoSpaceDE w:val="0"/>
        <w:autoSpaceDN w:val="0"/>
        <w:adjustRightInd w:val="0"/>
        <w:spacing w:after="0" w:line="240" w:lineRule="auto"/>
        <w:rPr>
          <w:del w:id="2642" w:author="Author"/>
          <w:rFonts w:ascii="Courier New" w:hAnsi="Courier New" w:cs="Courier New"/>
          <w:color w:val="000000"/>
          <w:kern w:val="0"/>
          <w:highlight w:val="white"/>
          <w:rPrChange w:id="2643" w:author="Author">
            <w:rPr>
              <w:del w:id="2644" w:author="Author"/>
              <w:rFonts w:ascii="Courier New" w:hAnsi="Courier New"/>
              <w:color w:val="000000"/>
              <w:highlight w:val="white"/>
            </w:rPr>
          </w:rPrChange>
        </w:rPr>
      </w:pPr>
      <w:del w:id="2645" w:author="Author">
        <w:r w:rsidRPr="00CB704C">
          <w:rPr>
            <w:rFonts w:ascii="Courier New" w:hAnsi="Courier New" w:cs="Courier New"/>
            <w:color w:val="000000"/>
            <w:kern w:val="0"/>
            <w:highlight w:val="white"/>
            <w:rPrChange w:id="264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4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4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4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50" w:author="Author">
              <w:rPr>
                <w:rFonts w:ascii="Courier New" w:hAnsi="Courier New"/>
                <w:color w:val="0000FF"/>
                <w:highlight w:val="white"/>
              </w:rPr>
            </w:rPrChange>
          </w:rPr>
          <w:delText>&lt;/</w:delText>
        </w:r>
        <w:r w:rsidRPr="00E060B3">
          <w:rPr>
            <w:rFonts w:ascii="Courier New" w:hAnsi="Courier New" w:cs="Courier New"/>
            <w:color w:val="800000"/>
            <w:highlight w:val="white"/>
          </w:rPr>
          <w:delText>xsd:annotation</w:delText>
        </w:r>
        <w:r w:rsidRPr="00E060B3">
          <w:rPr>
            <w:rFonts w:ascii="Courier New" w:hAnsi="Courier New" w:cs="Courier New"/>
            <w:color w:val="0000FF"/>
            <w:highlight w:val="white"/>
          </w:rPr>
          <w:delText>&gt;</w:delText>
        </w:r>
      </w:del>
    </w:p>
    <w:p w14:paraId="1894BCF3" w14:textId="77777777" w:rsidR="0015509D" w:rsidRPr="00CB704C" w:rsidRDefault="0015509D" w:rsidP="00994D7A">
      <w:pPr>
        <w:autoSpaceDE w:val="0"/>
        <w:autoSpaceDN w:val="0"/>
        <w:adjustRightInd w:val="0"/>
        <w:spacing w:after="0" w:line="240" w:lineRule="auto"/>
        <w:rPr>
          <w:del w:id="2651" w:author="Author"/>
          <w:rFonts w:ascii="Courier New" w:hAnsi="Courier New" w:cs="Courier New"/>
          <w:color w:val="000000"/>
          <w:kern w:val="0"/>
          <w:highlight w:val="white"/>
          <w:rPrChange w:id="2652" w:author="Author">
            <w:rPr>
              <w:del w:id="2653" w:author="Author"/>
              <w:rFonts w:ascii="Courier New" w:hAnsi="Courier New"/>
              <w:color w:val="000000"/>
              <w:highlight w:val="white"/>
            </w:rPr>
          </w:rPrChange>
        </w:rPr>
      </w:pPr>
      <w:del w:id="2654" w:author="Author">
        <w:r w:rsidRPr="00CB704C">
          <w:rPr>
            <w:rFonts w:ascii="Courier New" w:hAnsi="Courier New" w:cs="Courier New"/>
            <w:color w:val="000000"/>
            <w:kern w:val="0"/>
            <w:highlight w:val="white"/>
            <w:rPrChange w:id="265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5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5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58" w:author="Author">
              <w:rPr>
                <w:rFonts w:ascii="Courier New" w:hAnsi="Courier New"/>
                <w:color w:val="0000FF"/>
                <w:highlight w:val="white"/>
              </w:rPr>
            </w:rPrChange>
          </w:rPr>
          <w:delText>&lt;/</w:delText>
        </w:r>
        <w:r w:rsidRPr="00E060B3">
          <w:rPr>
            <w:rFonts w:ascii="Courier New" w:hAnsi="Courier New" w:cs="Courier New"/>
            <w:color w:val="800000"/>
            <w:highlight w:val="white"/>
          </w:rPr>
          <w:delText>xsd:enumeration</w:delText>
        </w:r>
        <w:r w:rsidRPr="00E060B3">
          <w:rPr>
            <w:rFonts w:ascii="Courier New" w:hAnsi="Courier New" w:cs="Courier New"/>
            <w:color w:val="0000FF"/>
            <w:highlight w:val="white"/>
          </w:rPr>
          <w:delText>&gt;</w:delText>
        </w:r>
      </w:del>
    </w:p>
    <w:p w14:paraId="1D217F2F" w14:textId="77777777" w:rsidR="00290C72" w:rsidRPr="00E060B3" w:rsidRDefault="00290C72" w:rsidP="00E00EC7">
      <w:pPr>
        <w:autoSpaceDE w:val="0"/>
        <w:autoSpaceDN w:val="0"/>
        <w:adjustRightInd w:val="0"/>
        <w:spacing w:after="0"/>
        <w:rPr>
          <w:del w:id="2659" w:author="Author"/>
          <w:rFonts w:ascii="Courier New" w:hAnsi="Courier New" w:cs="Courier New"/>
          <w:color w:val="000000"/>
          <w:szCs w:val="17"/>
          <w:highlight w:val="white"/>
        </w:rPr>
      </w:pPr>
      <w:del w:id="2660" w:author="Autho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xsd:enumeration</w:delText>
        </w:r>
        <w:r w:rsidRPr="00E060B3">
          <w:rPr>
            <w:rFonts w:ascii="Courier New" w:hAnsi="Courier New" w:cs="Courier New"/>
            <w:color w:val="FF0000"/>
            <w:szCs w:val="17"/>
            <w:highlight w:val="white"/>
          </w:rPr>
          <w:delText xml:space="preserve"> value</w:delText>
        </w:r>
        <w:r w:rsidRPr="00E060B3">
          <w:rPr>
            <w:rFonts w:ascii="Courier New" w:hAnsi="Courier New" w:cs="Courier New"/>
            <w:color w:val="0000FF"/>
            <w:szCs w:val="17"/>
            <w:highlight w:val="white"/>
          </w:rPr>
          <w:delText>="</w:delText>
        </w:r>
        <w:r w:rsidRPr="00E060B3">
          <w:rPr>
            <w:rFonts w:ascii="Courier New" w:hAnsi="Courier New" w:cs="Courier New"/>
            <w:color w:val="000000"/>
            <w:szCs w:val="17"/>
            <w:highlight w:val="white"/>
          </w:rPr>
          <w:delText>R</w:delText>
        </w:r>
        <w:r w:rsidRPr="00E060B3">
          <w:rPr>
            <w:rFonts w:ascii="Courier New" w:hAnsi="Courier New" w:cs="Courier New"/>
            <w:color w:val="0000FF"/>
            <w:szCs w:val="17"/>
            <w:highlight w:val="white"/>
          </w:rPr>
          <w:delText>"&gt;</w:delText>
        </w:r>
      </w:del>
    </w:p>
    <w:p w14:paraId="2918FDCD" w14:textId="77777777" w:rsidR="00290C72" w:rsidRPr="00E060B3" w:rsidRDefault="00290C72" w:rsidP="00E00EC7">
      <w:pPr>
        <w:autoSpaceDE w:val="0"/>
        <w:autoSpaceDN w:val="0"/>
        <w:adjustRightInd w:val="0"/>
        <w:spacing w:after="0"/>
        <w:rPr>
          <w:del w:id="2661" w:author="Author"/>
          <w:rFonts w:ascii="Courier New" w:hAnsi="Courier New" w:cs="Courier New"/>
          <w:color w:val="000000"/>
          <w:szCs w:val="17"/>
          <w:highlight w:val="white"/>
        </w:rPr>
      </w:pPr>
      <w:del w:id="2662" w:author="Autho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xsd:annotation</w:delText>
        </w:r>
        <w:r w:rsidRPr="00E060B3">
          <w:rPr>
            <w:rFonts w:ascii="Courier New" w:hAnsi="Courier New" w:cs="Courier New"/>
            <w:color w:val="0000FF"/>
            <w:szCs w:val="17"/>
            <w:highlight w:val="white"/>
          </w:rPr>
          <w:delText>&gt;</w:delText>
        </w:r>
      </w:del>
    </w:p>
    <w:p w14:paraId="3ECD5F24" w14:textId="77777777" w:rsidR="00290C72" w:rsidRPr="00E060B3" w:rsidRDefault="00290C72" w:rsidP="00E00EC7">
      <w:pPr>
        <w:autoSpaceDE w:val="0"/>
        <w:autoSpaceDN w:val="0"/>
        <w:adjustRightInd w:val="0"/>
        <w:spacing w:after="0"/>
        <w:rPr>
          <w:del w:id="2663" w:author="Author"/>
          <w:rFonts w:ascii="Courier New" w:hAnsi="Courier New" w:cs="Courier New"/>
          <w:color w:val="000000"/>
          <w:szCs w:val="17"/>
          <w:highlight w:val="white"/>
        </w:rPr>
      </w:pPr>
      <w:del w:id="2664" w:author="Autho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xsd:documentation</w:delText>
        </w:r>
        <w:r w:rsidRPr="00E060B3">
          <w:rPr>
            <w:rFonts w:ascii="Courier New" w:hAnsi="Courier New" w:cs="Courier New"/>
            <w:color w:val="0000FF"/>
            <w:szCs w:val="17"/>
            <w:highlight w:val="white"/>
          </w:rPr>
          <w:delText>&gt;</w:delText>
        </w:r>
        <w:r w:rsidRPr="00E060B3">
          <w:rPr>
            <w:rFonts w:ascii="Courier New" w:hAnsi="Courier New" w:cs="Courier New"/>
            <w:color w:val="000000"/>
            <w:szCs w:val="17"/>
            <w:highlight w:val="white"/>
          </w:rPr>
          <w:delText>Reissued publication</w:delText>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xsd:documentation</w:delText>
        </w:r>
        <w:r w:rsidRPr="00E060B3">
          <w:rPr>
            <w:rFonts w:ascii="Courier New" w:hAnsi="Courier New" w:cs="Courier New"/>
            <w:color w:val="0000FF"/>
            <w:szCs w:val="17"/>
            <w:highlight w:val="white"/>
          </w:rPr>
          <w:delText>&gt;</w:delText>
        </w:r>
      </w:del>
    </w:p>
    <w:p w14:paraId="67C7AE5C" w14:textId="77777777" w:rsidR="00290C72" w:rsidRPr="00E060B3" w:rsidRDefault="00290C72" w:rsidP="00E00EC7">
      <w:pPr>
        <w:autoSpaceDE w:val="0"/>
        <w:autoSpaceDN w:val="0"/>
        <w:adjustRightInd w:val="0"/>
        <w:spacing w:after="0"/>
        <w:rPr>
          <w:del w:id="2665" w:author="Author"/>
          <w:rFonts w:ascii="Courier New" w:hAnsi="Courier New" w:cs="Courier New"/>
          <w:color w:val="000000"/>
          <w:szCs w:val="17"/>
          <w:highlight w:val="white"/>
        </w:rPr>
      </w:pPr>
      <w:del w:id="2666" w:author="Autho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xsd:annotation</w:delText>
        </w:r>
        <w:r w:rsidRPr="00E060B3">
          <w:rPr>
            <w:rFonts w:ascii="Courier New" w:hAnsi="Courier New" w:cs="Courier New"/>
            <w:color w:val="0000FF"/>
            <w:szCs w:val="17"/>
            <w:highlight w:val="white"/>
          </w:rPr>
          <w:delText>&gt;</w:delText>
        </w:r>
      </w:del>
    </w:p>
    <w:p w14:paraId="7278E7CB" w14:textId="77777777" w:rsidR="00290C72" w:rsidRPr="00E060B3" w:rsidRDefault="00290C72" w:rsidP="00E00EC7">
      <w:pPr>
        <w:autoSpaceDE w:val="0"/>
        <w:autoSpaceDN w:val="0"/>
        <w:adjustRightInd w:val="0"/>
        <w:spacing w:after="0"/>
        <w:rPr>
          <w:del w:id="2667" w:author="Author"/>
          <w:rFonts w:ascii="Courier New" w:hAnsi="Courier New" w:cs="Courier New"/>
          <w:color w:val="000000"/>
          <w:szCs w:val="17"/>
          <w:highlight w:val="white"/>
        </w:rPr>
      </w:pPr>
      <w:del w:id="2668" w:author="Autho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xsd:enumeration</w:delText>
        </w:r>
        <w:r w:rsidRPr="00E060B3">
          <w:rPr>
            <w:rFonts w:ascii="Courier New" w:hAnsi="Courier New" w:cs="Courier New"/>
            <w:color w:val="0000FF"/>
            <w:szCs w:val="17"/>
            <w:highlight w:val="white"/>
          </w:rPr>
          <w:delText>&gt;</w:delText>
        </w:r>
      </w:del>
    </w:p>
    <w:p w14:paraId="236157ED" w14:textId="77777777" w:rsidR="00290C72" w:rsidRPr="00E060B3" w:rsidRDefault="00290C72" w:rsidP="00E00EC7">
      <w:pPr>
        <w:autoSpaceDE w:val="0"/>
        <w:autoSpaceDN w:val="0"/>
        <w:adjustRightInd w:val="0"/>
        <w:spacing w:after="0"/>
        <w:rPr>
          <w:del w:id="2669" w:author="Author"/>
          <w:rFonts w:ascii="Courier New" w:hAnsi="Courier New" w:cs="Courier New"/>
          <w:color w:val="000000"/>
          <w:szCs w:val="17"/>
          <w:highlight w:val="white"/>
        </w:rPr>
      </w:pPr>
      <w:del w:id="2670" w:author="Autho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xsd:enumeration</w:delText>
        </w:r>
        <w:r w:rsidRPr="00E060B3">
          <w:rPr>
            <w:rFonts w:ascii="Courier New" w:hAnsi="Courier New" w:cs="Courier New"/>
            <w:color w:val="FF0000"/>
            <w:szCs w:val="17"/>
            <w:highlight w:val="white"/>
          </w:rPr>
          <w:delText xml:space="preserve"> value</w:delText>
        </w:r>
        <w:r w:rsidRPr="00E060B3">
          <w:rPr>
            <w:rFonts w:ascii="Courier New" w:hAnsi="Courier New" w:cs="Courier New"/>
            <w:color w:val="0000FF"/>
            <w:szCs w:val="17"/>
            <w:highlight w:val="white"/>
          </w:rPr>
          <w:delText>="</w:delText>
        </w:r>
        <w:r w:rsidRPr="00E060B3">
          <w:rPr>
            <w:rFonts w:ascii="Courier New" w:hAnsi="Courier New" w:cs="Courier New"/>
            <w:color w:val="000000"/>
            <w:szCs w:val="17"/>
            <w:highlight w:val="white"/>
          </w:rPr>
          <w:delText>U</w:delText>
        </w:r>
        <w:r w:rsidRPr="00E060B3">
          <w:rPr>
            <w:rFonts w:ascii="Courier New" w:hAnsi="Courier New" w:cs="Courier New"/>
            <w:color w:val="0000FF"/>
            <w:szCs w:val="17"/>
            <w:highlight w:val="white"/>
          </w:rPr>
          <w:delText>"&gt;</w:delText>
        </w:r>
      </w:del>
    </w:p>
    <w:p w14:paraId="6876D844" w14:textId="77777777" w:rsidR="00290C72" w:rsidRPr="00E060B3" w:rsidRDefault="00290C72" w:rsidP="00E00EC7">
      <w:pPr>
        <w:autoSpaceDE w:val="0"/>
        <w:autoSpaceDN w:val="0"/>
        <w:adjustRightInd w:val="0"/>
        <w:spacing w:after="0"/>
        <w:rPr>
          <w:del w:id="2671" w:author="Author"/>
          <w:rFonts w:ascii="Courier New" w:hAnsi="Courier New" w:cs="Courier New"/>
          <w:color w:val="000000"/>
          <w:szCs w:val="17"/>
          <w:highlight w:val="white"/>
        </w:rPr>
      </w:pPr>
      <w:del w:id="2672" w:author="Autho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xsd:annotation</w:delText>
        </w:r>
        <w:r w:rsidRPr="00E060B3">
          <w:rPr>
            <w:rFonts w:ascii="Courier New" w:hAnsi="Courier New" w:cs="Courier New"/>
            <w:color w:val="0000FF"/>
            <w:szCs w:val="17"/>
            <w:highlight w:val="white"/>
          </w:rPr>
          <w:delText>&gt;</w:delText>
        </w:r>
      </w:del>
    </w:p>
    <w:p w14:paraId="4C2AD8FB" w14:textId="77777777" w:rsidR="0015509D" w:rsidRPr="00CB704C" w:rsidRDefault="00290C72" w:rsidP="00994D7A">
      <w:pPr>
        <w:autoSpaceDE w:val="0"/>
        <w:autoSpaceDN w:val="0"/>
        <w:adjustRightInd w:val="0"/>
        <w:spacing w:after="0" w:line="240" w:lineRule="auto"/>
        <w:rPr>
          <w:del w:id="2673" w:author="Author"/>
          <w:rFonts w:ascii="Courier New" w:hAnsi="Courier New" w:cs="Courier New"/>
          <w:color w:val="000000"/>
          <w:kern w:val="0"/>
          <w:highlight w:val="white"/>
          <w:rPrChange w:id="2674" w:author="Author">
            <w:rPr>
              <w:del w:id="2675" w:author="Author"/>
              <w:rFonts w:ascii="Courier New" w:hAnsi="Courier New"/>
              <w:color w:val="000000"/>
              <w:highlight w:val="white"/>
            </w:rPr>
          </w:rPrChange>
        </w:rPr>
      </w:pPr>
      <w:del w:id="2676" w:author="Autho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00"/>
            <w:szCs w:val="17"/>
            <w:highlight w:val="white"/>
          </w:rPr>
          <w:tab/>
        </w:r>
        <w:r w:rsidRPr="00E060B3">
          <w:rPr>
            <w:rFonts w:ascii="Courier New" w:hAnsi="Courier New" w:cs="Courier New"/>
            <w:color w:val="0000FF"/>
            <w:szCs w:val="17"/>
            <w:highlight w:val="white"/>
          </w:rPr>
          <w:delText>&lt;</w:delText>
        </w:r>
        <w:r w:rsidRPr="00E060B3">
          <w:rPr>
            <w:rFonts w:ascii="Courier New" w:hAnsi="Courier New" w:cs="Courier New"/>
            <w:color w:val="800000"/>
            <w:szCs w:val="17"/>
            <w:highlight w:val="white"/>
          </w:rPr>
          <w:delText>xsd:documentation</w:delText>
        </w:r>
        <w:r w:rsidRPr="00E060B3">
          <w:rPr>
            <w:rFonts w:ascii="Courier New" w:hAnsi="Courier New" w:cs="Courier New"/>
            <w:color w:val="0000FF"/>
            <w:szCs w:val="17"/>
            <w:highlight w:val="white"/>
          </w:rPr>
          <w:delText>&gt;</w:delText>
        </w:r>
        <w:r w:rsidRPr="00E060B3">
          <w:rPr>
            <w:rFonts w:ascii="Courier New" w:hAnsi="Courier New" w:cs="Courier New"/>
            <w:color w:val="000000"/>
            <w:szCs w:val="17"/>
            <w:highlight w:val="white"/>
          </w:rPr>
          <w:delText>Unknown publication number, for example, when during compilation of the authority file one or a list of publication number(s) has been found in the database, but the corresponding document(s) is(are) missing without known cause. Typicall</w:delText>
        </w:r>
        <w:r w:rsidR="00003430" w:rsidRPr="00E060B3">
          <w:rPr>
            <w:rFonts w:ascii="Courier New" w:hAnsi="Courier New" w:cs="Courier New"/>
            <w:color w:val="000000"/>
            <w:szCs w:val="17"/>
            <w:highlight w:val="white"/>
          </w:rPr>
          <w:delText>y this code can indicate</w:delText>
        </w:r>
        <w:r w:rsidRPr="00E060B3">
          <w:rPr>
            <w:rFonts w:ascii="Courier New" w:hAnsi="Courier New" w:cs="Courier New"/>
            <w:color w:val="000000"/>
            <w:szCs w:val="17"/>
            <w:highlight w:val="white"/>
          </w:rPr>
          <w:delText xml:space="preserve"> a database error that requires further analysis</w:delText>
        </w:r>
        <w:r w:rsidRPr="00E060B3">
          <w:rPr>
            <w:rFonts w:ascii="Courier New" w:hAnsi="Courier New" w:cs="Courier New"/>
            <w:color w:val="0000FF"/>
            <w:szCs w:val="17"/>
            <w:highlight w:val="white"/>
          </w:rPr>
          <w:delText>&lt;/</w:delText>
        </w:r>
        <w:r w:rsidR="0015509D" w:rsidRPr="00E060B3">
          <w:rPr>
            <w:rFonts w:ascii="Courier New" w:hAnsi="Courier New" w:cs="Courier New"/>
            <w:color w:val="800000"/>
            <w:highlight w:val="white"/>
          </w:rPr>
          <w:delText>xsd:documentation</w:delText>
        </w:r>
        <w:r w:rsidR="0015509D" w:rsidRPr="00E060B3">
          <w:rPr>
            <w:rFonts w:ascii="Courier New" w:hAnsi="Courier New" w:cs="Courier New"/>
            <w:color w:val="0000FF"/>
            <w:highlight w:val="white"/>
          </w:rPr>
          <w:delText>&gt;</w:delText>
        </w:r>
      </w:del>
    </w:p>
    <w:p w14:paraId="180B5774" w14:textId="22D2FFE2"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7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7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7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8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8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8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0626C78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8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8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8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8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8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18C2078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8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8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9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9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9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693"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W</w:t>
      </w:r>
      <w:r w:rsidRPr="005E2A82">
        <w:rPr>
          <w:rFonts w:ascii="Courier New" w:hAnsi="Courier New" w:cs="Courier New"/>
          <w:color w:val="0000FF"/>
          <w:highlight w:val="white"/>
        </w:rPr>
        <w:t>"&gt;</w:t>
      </w:r>
    </w:p>
    <w:p w14:paraId="66A6717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69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69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9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9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69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69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00"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1A5BFCBC" w14:textId="4746B7FC"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0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0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0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0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0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0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0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08"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del w:id="2709" w:author="Author">
        <w:r w:rsidR="00290C72" w:rsidRPr="00E060B3">
          <w:rPr>
            <w:rFonts w:ascii="Courier New" w:hAnsi="Courier New" w:cs="Courier New"/>
            <w:color w:val="000000"/>
            <w:szCs w:val="17"/>
            <w:highlight w:val="white"/>
          </w:rPr>
          <w:delText>This code is for Office internal-use and</w:delText>
        </w:r>
      </w:del>
      <w:ins w:id="2710" w:author="Author">
        <w:r w:rsidRPr="00CB704C">
          <w:rPr>
            <w:rFonts w:ascii="Courier New" w:hAnsi="Courier New" w:cs="Courier New"/>
            <w:color w:val="000000"/>
            <w:szCs w:val="17"/>
            <w:highlight w:val="white"/>
            <w:rPrChange w:id="2711" w:author="Author">
              <w:rPr>
                <w:rFonts w:ascii="Consolas" w:hAnsi="Consolas" w:cs="Consolas"/>
                <w:color w:val="000000"/>
                <w:szCs w:val="17"/>
                <w:highlight w:val="white"/>
              </w:rPr>
            </w:rPrChange>
          </w:rPr>
          <w:t>Publication number which was assigned but withdrawn before publication of</w:t>
        </w:r>
      </w:ins>
      <w:r w:rsidRPr="00E060B3">
        <w:rPr>
          <w:rFonts w:ascii="Courier New" w:hAnsi="Courier New" w:cs="Courier New"/>
          <w:color w:val="000000"/>
          <w:highlight w:val="white"/>
        </w:rPr>
        <w:t xml:space="preserve"> the </w:t>
      </w:r>
      <w:del w:id="2712" w:author="Author">
        <w:r w:rsidR="00290C72" w:rsidRPr="00E060B3">
          <w:rPr>
            <w:rFonts w:ascii="Courier New" w:hAnsi="Courier New" w:cs="Courier New"/>
            <w:color w:val="000000"/>
            <w:szCs w:val="17"/>
            <w:highlight w:val="white"/>
          </w:rPr>
          <w:delText>code description for 'W' must be provided using ExceptionCodeDefinition, for instance in the IP Office's Authority Definition File</w:delText>
        </w:r>
      </w:del>
      <w:ins w:id="2713" w:author="Author">
        <w:r w:rsidRPr="00CB704C">
          <w:rPr>
            <w:rFonts w:ascii="Courier New" w:hAnsi="Courier New" w:cs="Courier New"/>
            <w:color w:val="000000"/>
            <w:szCs w:val="17"/>
            <w:highlight w:val="white"/>
            <w:rPrChange w:id="2714" w:author="Author">
              <w:rPr>
                <w:rFonts w:ascii="Consolas" w:hAnsi="Consolas" w:cs="Consolas"/>
                <w:color w:val="000000"/>
                <w:szCs w:val="17"/>
                <w:highlight w:val="white"/>
              </w:rPr>
            </w:rPrChange>
          </w:rPr>
          <w:t>document</w:t>
        </w:r>
      </w:ins>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55FB809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1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1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1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1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1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2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2C8178A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2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2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2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2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2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7DFE56F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2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2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2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2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3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31"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X</w:t>
      </w:r>
      <w:r w:rsidRPr="005E2A82">
        <w:rPr>
          <w:rFonts w:ascii="Courier New" w:hAnsi="Courier New" w:cs="Courier New"/>
          <w:color w:val="0000FF"/>
          <w:highlight w:val="white"/>
        </w:rPr>
        <w:t>"&gt;</w:t>
      </w:r>
    </w:p>
    <w:p w14:paraId="215A1ED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3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3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3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3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3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3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38"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195DD61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3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4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4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4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4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4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4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46"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The use of code 'X' must be described in the IP Office's Authority </w:t>
      </w:r>
      <w:r w:rsidRPr="00E060B3">
        <w:rPr>
          <w:rFonts w:ascii="Courier New" w:hAnsi="Courier New" w:cs="Courier New"/>
          <w:color w:val="000000"/>
          <w:highlight w:val="white"/>
        </w:rPr>
        <w:t>Definition File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3FEA8B0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4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4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4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5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5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5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43FCCB08" w14:textId="5B8B8F48" w:rsidR="00E5529C" w:rsidRPr="00CB704C" w:rsidRDefault="0015509D">
      <w:pPr>
        <w:autoSpaceDE w:val="0"/>
        <w:autoSpaceDN w:val="0"/>
        <w:adjustRightInd w:val="0"/>
        <w:spacing w:after="0" w:line="240" w:lineRule="auto"/>
        <w:ind w:left="1440" w:firstLine="720"/>
        <w:rPr>
          <w:rFonts w:ascii="Courier New" w:eastAsia="Times New Roman" w:hAnsi="Courier New" w:cs="Courier New"/>
          <w:color w:val="000000"/>
          <w:kern w:val="0"/>
          <w:sz w:val="22"/>
          <w:szCs w:val="20"/>
          <w:highlight w:val="white"/>
          <w14:ligatures w14:val="none"/>
          <w:rPrChange w:id="2753" w:author="Author">
            <w:rPr>
              <w:rFonts w:ascii="Courier New" w:hAnsi="Courier New"/>
              <w:color w:val="000000"/>
              <w:highlight w:val="white"/>
            </w:rPr>
          </w:rPrChange>
        </w:rPr>
        <w:pPrChange w:id="2754" w:author="Author">
          <w:pPr>
            <w:autoSpaceDE w:val="0"/>
            <w:autoSpaceDN w:val="0"/>
            <w:adjustRightInd w:val="0"/>
          </w:pPr>
        </w:pPrChange>
      </w:pPr>
      <w:r w:rsidRPr="00CB704C">
        <w:rPr>
          <w:rFonts w:ascii="Courier New" w:hAnsi="Courier New" w:cs="Courier New"/>
          <w:color w:val="0000FF"/>
          <w:kern w:val="0"/>
          <w:highlight w:val="white"/>
          <w:rPrChange w:id="275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1811D67C" w14:textId="5D24D62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5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5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5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59"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xsd:restriction</w:t>
      </w:r>
      <w:proofErr w:type="spellEnd"/>
      <w:r w:rsidRPr="00E060B3">
        <w:rPr>
          <w:rFonts w:ascii="Courier New" w:hAnsi="Courier New" w:cs="Courier New"/>
          <w:color w:val="0000FF"/>
          <w:highlight w:val="white"/>
        </w:rPr>
        <w:t>&gt;</w:t>
      </w:r>
    </w:p>
    <w:p w14:paraId="7F5E165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6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6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6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xsd:simpleType</w:t>
      </w:r>
      <w:proofErr w:type="spellEnd"/>
      <w:r w:rsidRPr="00E060B3">
        <w:rPr>
          <w:rFonts w:ascii="Courier New" w:hAnsi="Courier New" w:cs="Courier New"/>
          <w:color w:val="0000FF"/>
          <w:highlight w:val="white"/>
        </w:rPr>
        <w:t>&gt;</w:t>
      </w:r>
    </w:p>
    <w:p w14:paraId="578B991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6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6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6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66" w:author="Author">
            <w:rPr>
              <w:rFonts w:ascii="Courier New" w:hAnsi="Courier New"/>
              <w:color w:val="800000"/>
              <w:highlight w:val="white"/>
            </w:rPr>
          </w:rPrChange>
        </w:rPr>
        <w:t>xsd:attribute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groupAFCategory</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afp:GroupCategoryType</w:t>
      </w:r>
      <w:proofErr w:type="spellEnd"/>
      <w:r w:rsidRPr="00E060B3">
        <w:rPr>
          <w:rFonts w:ascii="Courier New" w:hAnsi="Courier New" w:cs="Courier New"/>
          <w:color w:val="0000FF"/>
          <w:highlight w:val="white"/>
        </w:rPr>
        <w:t>"&gt;</w:t>
      </w:r>
    </w:p>
    <w:p w14:paraId="217BE11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6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6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6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7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71"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287706E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7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7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7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7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7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77"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Identifies how the </w:t>
      </w:r>
      <w:r w:rsidRPr="00E060B3">
        <w:rPr>
          <w:rFonts w:ascii="Courier New" w:hAnsi="Courier New" w:cs="Courier New"/>
          <w:color w:val="000000"/>
          <w:highlight w:val="white"/>
        </w:rPr>
        <w:t xml:space="preserve">authority files </w:t>
      </w:r>
      <w:proofErr w:type="gramStart"/>
      <w:r w:rsidRPr="00E060B3">
        <w:rPr>
          <w:rFonts w:ascii="Courier New" w:hAnsi="Courier New" w:cs="Courier New"/>
          <w:color w:val="000000"/>
          <w:highlight w:val="white"/>
        </w:rPr>
        <w:t>has</w:t>
      </w:r>
      <w:proofErr w:type="gramEnd"/>
      <w:r w:rsidRPr="00E060B3">
        <w:rPr>
          <w:rFonts w:ascii="Courier New" w:hAnsi="Courier New" w:cs="Courier New"/>
          <w:color w:val="000000"/>
          <w:highlight w:val="white"/>
        </w:rPr>
        <w:t xml:space="preserve"> been grouped i.e., by date, publication-level or document-kind code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794F78D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7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7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8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81"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78DBDC8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8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8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8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xsd:attribute</w:t>
      </w:r>
      <w:proofErr w:type="spellEnd"/>
      <w:r w:rsidRPr="00E060B3">
        <w:rPr>
          <w:rFonts w:ascii="Courier New" w:hAnsi="Courier New" w:cs="Courier New"/>
          <w:color w:val="0000FF"/>
          <w:highlight w:val="white"/>
        </w:rPr>
        <w:t>&gt;</w:t>
      </w:r>
    </w:p>
    <w:p w14:paraId="25A7C37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8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8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8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88" w:author="Author">
            <w:rPr>
              <w:rFonts w:ascii="Courier New" w:hAnsi="Courier New"/>
              <w:color w:val="800000"/>
              <w:highlight w:val="white"/>
            </w:rPr>
          </w:rPrChange>
        </w:rPr>
        <w:t>xsd:simpleType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GroupCategoryType</w:t>
      </w:r>
      <w:proofErr w:type="spellEnd"/>
      <w:r w:rsidRPr="00E060B3">
        <w:rPr>
          <w:rFonts w:ascii="Courier New" w:hAnsi="Courier New" w:cs="Courier New"/>
          <w:color w:val="0000FF"/>
          <w:highlight w:val="white"/>
        </w:rPr>
        <w:t>"&gt;</w:t>
      </w:r>
    </w:p>
    <w:p w14:paraId="300199E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8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9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9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9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93" w:author="Author">
            <w:rPr>
              <w:rFonts w:ascii="Courier New" w:hAnsi="Courier New"/>
              <w:color w:val="800000"/>
              <w:highlight w:val="white"/>
            </w:rPr>
          </w:rPrChange>
        </w:rPr>
        <w:t>xsd:restriction</w:t>
      </w:r>
      <w:proofErr w:type="spellEnd"/>
      <w:r w:rsidRPr="00E060B3">
        <w:rPr>
          <w:rFonts w:ascii="Courier New" w:hAnsi="Courier New" w:cs="Courier New"/>
          <w:color w:val="FF0000"/>
          <w:highlight w:val="white"/>
        </w:rPr>
        <w:t xml:space="preserve"> base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xsd:token</w:t>
      </w:r>
      <w:proofErr w:type="spellEnd"/>
      <w:r w:rsidRPr="00E060B3">
        <w:rPr>
          <w:rFonts w:ascii="Courier New" w:hAnsi="Courier New" w:cs="Courier New"/>
          <w:color w:val="0000FF"/>
          <w:highlight w:val="white"/>
        </w:rPr>
        <w:t>"&gt;</w:t>
      </w:r>
    </w:p>
    <w:p w14:paraId="4879C9D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79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79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9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79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798"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799"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date</w:t>
      </w:r>
      <w:r w:rsidRPr="00E060B3">
        <w:rPr>
          <w:rFonts w:ascii="Courier New" w:hAnsi="Courier New" w:cs="Courier New"/>
          <w:color w:val="0000FF"/>
          <w:highlight w:val="white"/>
        </w:rPr>
        <w:t>"&gt;</w:t>
      </w:r>
    </w:p>
    <w:p w14:paraId="034153A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lang w:val="fr-CH"/>
          <w:rPrChange w:id="2800" w:author="Author">
            <w:rPr>
              <w:rFonts w:ascii="Courier New" w:hAnsi="Courier New"/>
              <w:color w:val="000000"/>
              <w:highlight w:val="white"/>
              <w:lang w:val="fr-CH"/>
            </w:rPr>
          </w:rPrChange>
        </w:rPr>
      </w:pPr>
      <w:r w:rsidRPr="00CB704C">
        <w:rPr>
          <w:rFonts w:ascii="Courier New" w:hAnsi="Courier New" w:cs="Courier New"/>
          <w:color w:val="000000"/>
          <w:kern w:val="0"/>
          <w:highlight w:val="white"/>
          <w:rPrChange w:id="280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0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0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04" w:author="Author">
            <w:rPr>
              <w:rFonts w:ascii="Courier New" w:hAnsi="Courier New"/>
              <w:color w:val="000000"/>
              <w:highlight w:val="white"/>
            </w:rPr>
          </w:rPrChange>
        </w:rPr>
        <w:tab/>
      </w:r>
      <w:r w:rsidRPr="00CB704C">
        <w:rPr>
          <w:rFonts w:ascii="Courier New" w:hAnsi="Courier New" w:cs="Courier New"/>
          <w:color w:val="0000FF"/>
          <w:kern w:val="0"/>
          <w:highlight w:val="white"/>
          <w:lang w:val="fr-CH"/>
          <w:rPrChange w:id="2805" w:author="Author">
            <w:rPr>
              <w:rFonts w:ascii="Courier New" w:hAnsi="Courier New"/>
              <w:color w:val="0000FF"/>
              <w:highlight w:val="white"/>
              <w:lang w:val="fr-CH"/>
            </w:rPr>
          </w:rPrChange>
        </w:rPr>
        <w:t>&lt;</w:t>
      </w:r>
      <w:proofErr w:type="spellStart"/>
      <w:r w:rsidRPr="00CB704C">
        <w:rPr>
          <w:rFonts w:ascii="Courier New" w:hAnsi="Courier New" w:cs="Courier New"/>
          <w:color w:val="800000"/>
          <w:kern w:val="0"/>
          <w:highlight w:val="white"/>
          <w:lang w:val="fr-CH"/>
          <w:rPrChange w:id="2806" w:author="Author">
            <w:rPr>
              <w:rFonts w:ascii="Courier New" w:hAnsi="Courier New"/>
              <w:color w:val="800000"/>
              <w:highlight w:val="white"/>
              <w:lang w:val="fr-CH"/>
            </w:rPr>
          </w:rPrChange>
        </w:rPr>
        <w:t>xsd:annotation</w:t>
      </w:r>
      <w:proofErr w:type="spellEnd"/>
      <w:r w:rsidRPr="00E060B3">
        <w:rPr>
          <w:rFonts w:ascii="Courier New" w:hAnsi="Courier New" w:cs="Courier New"/>
          <w:color w:val="0000FF"/>
          <w:highlight w:val="white"/>
          <w:lang w:val="fr-CH"/>
        </w:rPr>
        <w:t>&gt;</w:t>
      </w:r>
    </w:p>
    <w:p w14:paraId="7C326AD4"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lang w:val="fr-CH"/>
          <w:rPrChange w:id="2807" w:author="Author">
            <w:rPr>
              <w:rFonts w:ascii="Courier New" w:hAnsi="Courier New"/>
              <w:color w:val="000000"/>
              <w:highlight w:val="white"/>
              <w:lang w:val="fr-CH"/>
            </w:rPr>
          </w:rPrChange>
        </w:rPr>
      </w:pPr>
      <w:r w:rsidRPr="00CB704C">
        <w:rPr>
          <w:rFonts w:ascii="Courier New" w:hAnsi="Courier New" w:cs="Courier New"/>
          <w:color w:val="000000"/>
          <w:kern w:val="0"/>
          <w:highlight w:val="white"/>
          <w:lang w:val="fr-CH"/>
          <w:rPrChange w:id="2808"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lang w:val="fr-CH"/>
          <w:rPrChange w:id="2809"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lang w:val="fr-CH"/>
          <w:rPrChange w:id="2810"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lang w:val="fr-CH"/>
          <w:rPrChange w:id="2811"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lang w:val="fr-CH"/>
          <w:rPrChange w:id="2812" w:author="Author">
            <w:rPr>
              <w:rFonts w:ascii="Courier New" w:hAnsi="Courier New"/>
              <w:color w:val="000000"/>
              <w:highlight w:val="white"/>
              <w:lang w:val="fr-CH"/>
            </w:rPr>
          </w:rPrChange>
        </w:rPr>
        <w:tab/>
      </w:r>
      <w:r w:rsidRPr="00CB704C">
        <w:rPr>
          <w:rFonts w:ascii="Courier New" w:hAnsi="Courier New" w:cs="Courier New"/>
          <w:color w:val="0000FF"/>
          <w:kern w:val="0"/>
          <w:highlight w:val="white"/>
          <w:lang w:val="fr-CH"/>
          <w:rPrChange w:id="2813" w:author="Author">
            <w:rPr>
              <w:rFonts w:ascii="Courier New" w:hAnsi="Courier New"/>
              <w:color w:val="0000FF"/>
              <w:highlight w:val="white"/>
              <w:lang w:val="fr-CH"/>
            </w:rPr>
          </w:rPrChange>
        </w:rPr>
        <w:t>&lt;</w:t>
      </w:r>
      <w:proofErr w:type="spellStart"/>
      <w:r w:rsidRPr="00CB704C">
        <w:rPr>
          <w:rFonts w:ascii="Courier New" w:hAnsi="Courier New" w:cs="Courier New"/>
          <w:color w:val="800000"/>
          <w:kern w:val="0"/>
          <w:highlight w:val="white"/>
          <w:lang w:val="fr-CH"/>
          <w:rPrChange w:id="2814" w:author="Author">
            <w:rPr>
              <w:rFonts w:ascii="Courier New" w:hAnsi="Courier New"/>
              <w:color w:val="800000"/>
              <w:highlight w:val="white"/>
              <w:lang w:val="fr-CH"/>
            </w:rPr>
          </w:rPrChange>
        </w:rPr>
        <w:t>xsd:documentation</w:t>
      </w:r>
      <w:proofErr w:type="spellEnd"/>
      <w:r w:rsidRPr="00E060B3">
        <w:rPr>
          <w:rFonts w:ascii="Courier New" w:hAnsi="Courier New" w:cs="Courier New"/>
          <w:color w:val="0000FF"/>
          <w:highlight w:val="white"/>
          <w:lang w:val="fr-CH"/>
        </w:rPr>
        <w:t>&gt;</w:t>
      </w:r>
      <w:r w:rsidRPr="005E2A82">
        <w:rPr>
          <w:rFonts w:ascii="Courier New" w:hAnsi="Courier New" w:cs="Courier New"/>
          <w:color w:val="000000"/>
          <w:highlight w:val="white"/>
          <w:lang w:val="fr-CH"/>
        </w:rPr>
        <w:t>Date</w:t>
      </w:r>
      <w:r w:rsidRPr="00E060B3">
        <w:rPr>
          <w:rFonts w:ascii="Courier New" w:hAnsi="Courier New" w:cs="Courier New"/>
          <w:color w:val="0000FF"/>
          <w:highlight w:val="white"/>
          <w:lang w:val="fr-CH"/>
        </w:rPr>
        <w:t>&lt;/</w:t>
      </w:r>
      <w:proofErr w:type="spellStart"/>
      <w:r w:rsidRPr="00E060B3">
        <w:rPr>
          <w:rFonts w:ascii="Courier New" w:hAnsi="Courier New" w:cs="Courier New"/>
          <w:color w:val="800000"/>
          <w:highlight w:val="white"/>
          <w:lang w:val="fr-CH"/>
        </w:rPr>
        <w:t>xsd:documentation</w:t>
      </w:r>
      <w:proofErr w:type="spellEnd"/>
      <w:r w:rsidRPr="00E060B3">
        <w:rPr>
          <w:rFonts w:ascii="Courier New" w:hAnsi="Courier New" w:cs="Courier New"/>
          <w:color w:val="0000FF"/>
          <w:highlight w:val="white"/>
          <w:lang w:val="fr-CH"/>
        </w:rPr>
        <w:t>&gt;</w:t>
      </w:r>
    </w:p>
    <w:p w14:paraId="3539465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15" w:author="Author">
            <w:rPr>
              <w:rFonts w:ascii="Courier New" w:hAnsi="Courier New"/>
              <w:color w:val="000000"/>
              <w:highlight w:val="white"/>
            </w:rPr>
          </w:rPrChange>
        </w:rPr>
      </w:pPr>
      <w:r w:rsidRPr="00CB704C">
        <w:rPr>
          <w:rFonts w:ascii="Courier New" w:hAnsi="Courier New" w:cs="Courier New"/>
          <w:color w:val="000000"/>
          <w:kern w:val="0"/>
          <w:highlight w:val="white"/>
          <w:lang w:val="fr-CH"/>
          <w:rPrChange w:id="2816"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lang w:val="fr-CH"/>
          <w:rPrChange w:id="2817"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lang w:val="fr-CH"/>
          <w:rPrChange w:id="2818" w:author="Author">
            <w:rPr>
              <w:rFonts w:ascii="Courier New" w:hAnsi="Courier New"/>
              <w:color w:val="000000"/>
              <w:highlight w:val="white"/>
              <w:lang w:val="fr-CH"/>
            </w:rPr>
          </w:rPrChange>
        </w:rPr>
        <w:tab/>
      </w:r>
      <w:r w:rsidRPr="00CB704C">
        <w:rPr>
          <w:rFonts w:ascii="Courier New" w:hAnsi="Courier New" w:cs="Courier New"/>
          <w:color w:val="000000"/>
          <w:kern w:val="0"/>
          <w:highlight w:val="white"/>
          <w:lang w:val="fr-CH"/>
          <w:rPrChange w:id="2819" w:author="Author">
            <w:rPr>
              <w:rFonts w:ascii="Courier New" w:hAnsi="Courier New"/>
              <w:color w:val="000000"/>
              <w:highlight w:val="white"/>
              <w:lang w:val="fr-CH"/>
            </w:rPr>
          </w:rPrChange>
        </w:rPr>
        <w:tab/>
      </w:r>
      <w:r w:rsidRPr="00CB704C">
        <w:rPr>
          <w:rFonts w:ascii="Courier New" w:hAnsi="Courier New" w:cs="Courier New"/>
          <w:color w:val="0000FF"/>
          <w:kern w:val="0"/>
          <w:highlight w:val="white"/>
          <w:rPrChange w:id="2820"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714B999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2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82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2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2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82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7C4F517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2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82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2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2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83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831"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publication-level</w:t>
      </w:r>
      <w:r w:rsidRPr="00E060B3">
        <w:rPr>
          <w:rFonts w:ascii="Courier New" w:hAnsi="Courier New" w:cs="Courier New"/>
          <w:color w:val="0000FF"/>
          <w:highlight w:val="white"/>
        </w:rPr>
        <w:t>"&gt;</w:t>
      </w:r>
    </w:p>
    <w:p w14:paraId="09F499B3"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rPrChange w:id="2832" w:author="EMMETT Claudia" w:date="2025-10-24T09:37:00Z" w16du:dateUtc="2025-10-24T07:37:00Z">
            <w:rPr>
              <w:rFonts w:ascii="Courier New" w:hAnsi="Courier New"/>
              <w:color w:val="000000"/>
              <w:highlight w:val="white"/>
              <w:lang w:val="fr-FR"/>
            </w:rPr>
          </w:rPrChange>
        </w:rPr>
      </w:pPr>
      <w:r w:rsidRPr="00CB704C">
        <w:rPr>
          <w:rFonts w:ascii="Courier New" w:hAnsi="Courier New" w:cs="Courier New"/>
          <w:color w:val="000000"/>
          <w:kern w:val="0"/>
          <w:highlight w:val="white"/>
          <w:rPrChange w:id="283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3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3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36" w:author="Author">
            <w:rPr>
              <w:rFonts w:ascii="Courier New" w:hAnsi="Courier New"/>
              <w:color w:val="000000"/>
              <w:highlight w:val="white"/>
            </w:rPr>
          </w:rPrChange>
        </w:rPr>
        <w:tab/>
      </w:r>
      <w:r w:rsidRPr="00F34967">
        <w:rPr>
          <w:rFonts w:ascii="Courier New" w:hAnsi="Courier New" w:cs="Courier New"/>
          <w:color w:val="0000FF"/>
          <w:kern w:val="0"/>
          <w:szCs w:val="17"/>
          <w:highlight w:val="white"/>
          <w:rPrChange w:id="2837" w:author="EMMETT Claudia" w:date="2025-10-24T09:37:00Z" w16du:dateUtc="2025-10-24T07:37:00Z">
            <w:rPr>
              <w:rFonts w:ascii="Courier New" w:hAnsi="Courier New"/>
              <w:color w:val="0000FF"/>
              <w:highlight w:val="white"/>
              <w:lang w:val="fr-FR"/>
            </w:rPr>
          </w:rPrChange>
        </w:rPr>
        <w:t>&lt;</w:t>
      </w:r>
      <w:proofErr w:type="spellStart"/>
      <w:r w:rsidRPr="00F34967">
        <w:rPr>
          <w:rFonts w:ascii="Courier New" w:hAnsi="Courier New" w:cs="Courier New"/>
          <w:color w:val="800000"/>
          <w:kern w:val="0"/>
          <w:szCs w:val="17"/>
          <w:highlight w:val="white"/>
          <w:rPrChange w:id="2838" w:author="EMMETT Claudia" w:date="2025-10-24T09:37:00Z" w16du:dateUtc="2025-10-24T07:37:00Z">
            <w:rPr>
              <w:rFonts w:ascii="Courier New" w:hAnsi="Courier New"/>
              <w:color w:val="800000"/>
              <w:highlight w:val="white"/>
              <w:lang w:val="fr-FR"/>
            </w:rPr>
          </w:rPrChange>
        </w:rPr>
        <w:t>xsd:annotation</w:t>
      </w:r>
      <w:proofErr w:type="spellEnd"/>
      <w:r w:rsidRPr="00F34967">
        <w:rPr>
          <w:rFonts w:ascii="Courier New" w:hAnsi="Courier New" w:cs="Courier New"/>
          <w:color w:val="0000FF"/>
          <w:szCs w:val="17"/>
          <w:highlight w:val="white"/>
        </w:rPr>
        <w:t>&gt;</w:t>
      </w:r>
    </w:p>
    <w:p w14:paraId="07B91151"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rPrChange w:id="2839" w:author="EMMETT Claudia" w:date="2025-10-24T09:37:00Z" w16du:dateUtc="2025-10-24T07:37:00Z">
            <w:rPr>
              <w:rFonts w:ascii="Courier New" w:hAnsi="Courier New"/>
              <w:color w:val="000000"/>
              <w:highlight w:val="white"/>
              <w:lang w:val="fr-FR"/>
            </w:rPr>
          </w:rPrChange>
        </w:rPr>
      </w:pPr>
      <w:r w:rsidRPr="00F34967">
        <w:rPr>
          <w:rFonts w:ascii="Courier New" w:hAnsi="Courier New" w:cs="Courier New"/>
          <w:color w:val="000000"/>
          <w:kern w:val="0"/>
          <w:highlight w:val="white"/>
          <w:rPrChange w:id="2840"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41"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42"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43"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44"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FF"/>
          <w:kern w:val="0"/>
          <w:szCs w:val="17"/>
          <w:highlight w:val="white"/>
          <w:rPrChange w:id="2845" w:author="EMMETT Claudia" w:date="2025-10-24T09:37:00Z" w16du:dateUtc="2025-10-24T07:37:00Z">
            <w:rPr>
              <w:rFonts w:ascii="Courier New" w:hAnsi="Courier New"/>
              <w:color w:val="0000FF"/>
              <w:highlight w:val="white"/>
              <w:lang w:val="fr-FR"/>
            </w:rPr>
          </w:rPrChange>
        </w:rPr>
        <w:t>&lt;</w:t>
      </w:r>
      <w:proofErr w:type="spellStart"/>
      <w:r w:rsidRPr="00F34967">
        <w:rPr>
          <w:rFonts w:ascii="Courier New" w:hAnsi="Courier New" w:cs="Courier New"/>
          <w:color w:val="800000"/>
          <w:kern w:val="0"/>
          <w:szCs w:val="17"/>
          <w:highlight w:val="white"/>
          <w:rPrChange w:id="2846" w:author="EMMETT Claudia" w:date="2025-10-24T09:37:00Z" w16du:dateUtc="2025-10-24T07:37:00Z">
            <w:rPr>
              <w:rFonts w:ascii="Courier New" w:hAnsi="Courier New"/>
              <w:color w:val="800000"/>
              <w:highlight w:val="white"/>
              <w:lang w:val="fr-FR"/>
            </w:rPr>
          </w:rPrChange>
        </w:rPr>
        <w:t>xsd:documentation</w:t>
      </w:r>
      <w:proofErr w:type="spellEnd"/>
      <w:r w:rsidRPr="00F34967">
        <w:rPr>
          <w:rFonts w:ascii="Courier New" w:hAnsi="Courier New" w:cs="Courier New"/>
          <w:color w:val="0000FF"/>
          <w:szCs w:val="17"/>
          <w:highlight w:val="white"/>
        </w:rPr>
        <w:t>&gt;</w:t>
      </w:r>
      <w:r w:rsidRPr="00F34967">
        <w:rPr>
          <w:rFonts w:ascii="Courier New" w:hAnsi="Courier New" w:cs="Courier New"/>
          <w:color w:val="000000"/>
          <w:szCs w:val="17"/>
          <w:highlight w:val="white"/>
        </w:rPr>
        <w:t>Publication level</w:t>
      </w:r>
      <w:r w:rsidRPr="00F34967">
        <w:rPr>
          <w:rFonts w:ascii="Courier New" w:hAnsi="Courier New" w:cs="Courier New"/>
          <w:color w:val="0000FF"/>
          <w:szCs w:val="17"/>
          <w:highlight w:val="white"/>
        </w:rPr>
        <w:t>&lt;/</w:t>
      </w:r>
      <w:proofErr w:type="spellStart"/>
      <w:r w:rsidRPr="00F34967">
        <w:rPr>
          <w:rFonts w:ascii="Courier New" w:hAnsi="Courier New" w:cs="Courier New"/>
          <w:color w:val="800000"/>
          <w:szCs w:val="17"/>
          <w:highlight w:val="white"/>
        </w:rPr>
        <w:t>xsd:documentation</w:t>
      </w:r>
      <w:proofErr w:type="spellEnd"/>
      <w:r w:rsidRPr="00F34967">
        <w:rPr>
          <w:rFonts w:ascii="Courier New" w:hAnsi="Courier New" w:cs="Courier New"/>
          <w:color w:val="0000FF"/>
          <w:szCs w:val="17"/>
          <w:highlight w:val="white"/>
        </w:rPr>
        <w:t>&gt;</w:t>
      </w:r>
    </w:p>
    <w:p w14:paraId="61DA071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47" w:author="Author">
            <w:rPr>
              <w:rFonts w:ascii="Courier New" w:hAnsi="Courier New"/>
              <w:color w:val="000000"/>
              <w:highlight w:val="white"/>
            </w:rPr>
          </w:rPrChange>
        </w:rPr>
      </w:pPr>
      <w:r w:rsidRPr="00F34967">
        <w:rPr>
          <w:rFonts w:ascii="Courier New" w:hAnsi="Courier New" w:cs="Courier New"/>
          <w:color w:val="000000"/>
          <w:kern w:val="0"/>
          <w:highlight w:val="white"/>
          <w:rPrChange w:id="2848"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49"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50"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51" w:author="EMMETT Claudia" w:date="2025-10-24T09:37:00Z" w16du:dateUtc="2025-10-24T07:37:00Z">
            <w:rPr>
              <w:rFonts w:ascii="Courier New" w:hAnsi="Courier New"/>
              <w:color w:val="000000"/>
              <w:highlight w:val="white"/>
              <w:lang w:val="fr-FR"/>
            </w:rPr>
          </w:rPrChange>
        </w:rPr>
        <w:tab/>
      </w:r>
      <w:r w:rsidRPr="00CB704C">
        <w:rPr>
          <w:rFonts w:ascii="Courier New" w:hAnsi="Courier New" w:cs="Courier New"/>
          <w:color w:val="0000FF"/>
          <w:kern w:val="0"/>
          <w:highlight w:val="white"/>
          <w:rPrChange w:id="2852"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0450210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5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85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5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5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85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110FF18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5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85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6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6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86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863" w:author="Author">
            <w:rPr>
              <w:rFonts w:ascii="Courier New" w:hAnsi="Courier New"/>
              <w:color w:val="800000"/>
              <w:highlight w:val="white"/>
            </w:rPr>
          </w:rPrChange>
        </w:rPr>
        <w:t>xsd:enumeration</w:t>
      </w:r>
      <w:proofErr w:type="spellEnd"/>
      <w:r w:rsidRPr="00E060B3">
        <w:rPr>
          <w:rFonts w:ascii="Courier New" w:hAnsi="Courier New" w:cs="Courier New"/>
          <w:color w:val="FF0000"/>
          <w:highlight w:val="white"/>
        </w:rPr>
        <w:t xml:space="preserve"> value</w:t>
      </w:r>
      <w:r w:rsidRPr="00E060B3">
        <w:rPr>
          <w:rFonts w:ascii="Courier New" w:hAnsi="Courier New" w:cs="Courier New"/>
          <w:color w:val="0000FF"/>
          <w:highlight w:val="white"/>
        </w:rPr>
        <w:t>="</w:t>
      </w:r>
      <w:r w:rsidRPr="00E060B3">
        <w:rPr>
          <w:rFonts w:ascii="Courier New" w:hAnsi="Courier New" w:cs="Courier New"/>
          <w:color w:val="000000"/>
          <w:highlight w:val="white"/>
        </w:rPr>
        <w:t>document-kind</w:t>
      </w:r>
      <w:r w:rsidRPr="00E060B3">
        <w:rPr>
          <w:rFonts w:ascii="Courier New" w:hAnsi="Courier New" w:cs="Courier New"/>
          <w:color w:val="0000FF"/>
          <w:highlight w:val="white"/>
        </w:rPr>
        <w:t>"&gt;</w:t>
      </w:r>
    </w:p>
    <w:p w14:paraId="2BB23FD5"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rPrChange w:id="2864" w:author="EMMETT Claudia" w:date="2025-10-24T09:37:00Z" w16du:dateUtc="2025-10-24T07:37:00Z">
            <w:rPr>
              <w:rFonts w:ascii="Courier New" w:hAnsi="Courier New"/>
              <w:color w:val="000000"/>
              <w:highlight w:val="white"/>
              <w:lang w:val="fr-FR"/>
            </w:rPr>
          </w:rPrChange>
        </w:rPr>
      </w:pPr>
      <w:r w:rsidRPr="00CB704C">
        <w:rPr>
          <w:rFonts w:ascii="Courier New" w:hAnsi="Courier New" w:cs="Courier New"/>
          <w:color w:val="000000"/>
          <w:kern w:val="0"/>
          <w:highlight w:val="white"/>
          <w:rPrChange w:id="286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6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6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68" w:author="Author">
            <w:rPr>
              <w:rFonts w:ascii="Courier New" w:hAnsi="Courier New"/>
              <w:color w:val="000000"/>
              <w:highlight w:val="white"/>
            </w:rPr>
          </w:rPrChange>
        </w:rPr>
        <w:tab/>
      </w:r>
      <w:r w:rsidRPr="00F34967">
        <w:rPr>
          <w:rFonts w:ascii="Courier New" w:hAnsi="Courier New" w:cs="Courier New"/>
          <w:color w:val="0000FF"/>
          <w:kern w:val="0"/>
          <w:szCs w:val="17"/>
          <w:highlight w:val="white"/>
          <w:rPrChange w:id="2869" w:author="EMMETT Claudia" w:date="2025-10-24T09:37:00Z" w16du:dateUtc="2025-10-24T07:37:00Z">
            <w:rPr>
              <w:rFonts w:ascii="Courier New" w:hAnsi="Courier New"/>
              <w:color w:val="0000FF"/>
              <w:highlight w:val="white"/>
              <w:lang w:val="fr-FR"/>
            </w:rPr>
          </w:rPrChange>
        </w:rPr>
        <w:t>&lt;</w:t>
      </w:r>
      <w:proofErr w:type="spellStart"/>
      <w:r w:rsidRPr="00F34967">
        <w:rPr>
          <w:rFonts w:ascii="Courier New" w:hAnsi="Courier New" w:cs="Courier New"/>
          <w:color w:val="800000"/>
          <w:kern w:val="0"/>
          <w:szCs w:val="17"/>
          <w:highlight w:val="white"/>
          <w:rPrChange w:id="2870" w:author="EMMETT Claudia" w:date="2025-10-24T09:37:00Z" w16du:dateUtc="2025-10-24T07:37:00Z">
            <w:rPr>
              <w:rFonts w:ascii="Courier New" w:hAnsi="Courier New"/>
              <w:color w:val="800000"/>
              <w:highlight w:val="white"/>
              <w:lang w:val="fr-FR"/>
            </w:rPr>
          </w:rPrChange>
        </w:rPr>
        <w:t>xsd:annotation</w:t>
      </w:r>
      <w:proofErr w:type="spellEnd"/>
      <w:r w:rsidRPr="00F34967">
        <w:rPr>
          <w:rFonts w:ascii="Courier New" w:hAnsi="Courier New" w:cs="Courier New"/>
          <w:color w:val="0000FF"/>
          <w:szCs w:val="17"/>
          <w:highlight w:val="white"/>
        </w:rPr>
        <w:t>&gt;</w:t>
      </w:r>
    </w:p>
    <w:p w14:paraId="70479C27"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szCs w:val="17"/>
          <w:highlight w:val="white"/>
          <w:rPrChange w:id="2871" w:author="EMMETT Claudia" w:date="2025-10-24T09:37:00Z" w16du:dateUtc="2025-10-24T07:37:00Z">
            <w:rPr>
              <w:rFonts w:ascii="Courier New" w:hAnsi="Courier New"/>
              <w:color w:val="000000"/>
              <w:highlight w:val="white"/>
              <w:lang w:val="fr-FR"/>
            </w:rPr>
          </w:rPrChange>
        </w:rPr>
      </w:pPr>
      <w:r w:rsidRPr="00F34967">
        <w:rPr>
          <w:rFonts w:ascii="Courier New" w:hAnsi="Courier New" w:cs="Courier New"/>
          <w:color w:val="000000"/>
          <w:kern w:val="0"/>
          <w:highlight w:val="white"/>
          <w:rPrChange w:id="2872"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73"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74"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75"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76"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FF"/>
          <w:kern w:val="0"/>
          <w:szCs w:val="17"/>
          <w:highlight w:val="white"/>
          <w:rPrChange w:id="2877" w:author="EMMETT Claudia" w:date="2025-10-24T09:37:00Z" w16du:dateUtc="2025-10-24T07:37:00Z">
            <w:rPr>
              <w:rFonts w:ascii="Courier New" w:hAnsi="Courier New"/>
              <w:color w:val="0000FF"/>
              <w:highlight w:val="white"/>
              <w:lang w:val="fr-FR"/>
            </w:rPr>
          </w:rPrChange>
        </w:rPr>
        <w:t>&lt;</w:t>
      </w:r>
      <w:proofErr w:type="spellStart"/>
      <w:r w:rsidRPr="00F34967">
        <w:rPr>
          <w:rFonts w:ascii="Courier New" w:hAnsi="Courier New" w:cs="Courier New"/>
          <w:color w:val="800000"/>
          <w:kern w:val="0"/>
          <w:szCs w:val="17"/>
          <w:highlight w:val="white"/>
          <w:rPrChange w:id="2878" w:author="EMMETT Claudia" w:date="2025-10-24T09:37:00Z" w16du:dateUtc="2025-10-24T07:37:00Z">
            <w:rPr>
              <w:rFonts w:ascii="Courier New" w:hAnsi="Courier New"/>
              <w:color w:val="800000"/>
              <w:highlight w:val="white"/>
              <w:lang w:val="fr-FR"/>
            </w:rPr>
          </w:rPrChange>
        </w:rPr>
        <w:t>xsd:documentation</w:t>
      </w:r>
      <w:proofErr w:type="spellEnd"/>
      <w:r w:rsidRPr="00F34967">
        <w:rPr>
          <w:rFonts w:ascii="Courier New" w:hAnsi="Courier New" w:cs="Courier New"/>
          <w:color w:val="0000FF"/>
          <w:szCs w:val="17"/>
          <w:highlight w:val="white"/>
        </w:rPr>
        <w:t>&gt;</w:t>
      </w:r>
      <w:r w:rsidRPr="00F34967">
        <w:rPr>
          <w:rFonts w:ascii="Courier New" w:hAnsi="Courier New" w:cs="Courier New"/>
          <w:color w:val="000000"/>
          <w:szCs w:val="17"/>
          <w:highlight w:val="white"/>
        </w:rPr>
        <w:t>Document kind</w:t>
      </w:r>
      <w:r w:rsidRPr="00F34967">
        <w:rPr>
          <w:rFonts w:ascii="Courier New" w:hAnsi="Courier New" w:cs="Courier New"/>
          <w:color w:val="0000FF"/>
          <w:szCs w:val="17"/>
          <w:highlight w:val="white"/>
        </w:rPr>
        <w:t>&lt;/</w:t>
      </w:r>
      <w:proofErr w:type="spellStart"/>
      <w:r w:rsidRPr="00F34967">
        <w:rPr>
          <w:rFonts w:ascii="Courier New" w:hAnsi="Courier New" w:cs="Courier New"/>
          <w:color w:val="800000"/>
          <w:szCs w:val="17"/>
          <w:highlight w:val="white"/>
        </w:rPr>
        <w:t>xsd:documentation</w:t>
      </w:r>
      <w:proofErr w:type="spellEnd"/>
      <w:r w:rsidRPr="00F34967">
        <w:rPr>
          <w:rFonts w:ascii="Courier New" w:hAnsi="Courier New" w:cs="Courier New"/>
          <w:color w:val="0000FF"/>
          <w:szCs w:val="17"/>
          <w:highlight w:val="white"/>
        </w:rPr>
        <w:t>&gt;</w:t>
      </w:r>
    </w:p>
    <w:p w14:paraId="063E72D7"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79" w:author="Author">
            <w:rPr>
              <w:rFonts w:ascii="Courier New" w:hAnsi="Courier New"/>
              <w:color w:val="000000"/>
              <w:highlight w:val="white"/>
            </w:rPr>
          </w:rPrChange>
        </w:rPr>
      </w:pPr>
      <w:r w:rsidRPr="00F34967">
        <w:rPr>
          <w:rFonts w:ascii="Courier New" w:hAnsi="Courier New" w:cs="Courier New"/>
          <w:color w:val="000000"/>
          <w:kern w:val="0"/>
          <w:highlight w:val="white"/>
          <w:rPrChange w:id="2880"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81"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82" w:author="EMMETT Claudia" w:date="2025-10-24T09:37:00Z" w16du:dateUtc="2025-10-24T07:37:00Z">
            <w:rPr>
              <w:rFonts w:ascii="Courier New" w:hAnsi="Courier New"/>
              <w:color w:val="000000"/>
              <w:highlight w:val="white"/>
              <w:lang w:val="fr-FR"/>
            </w:rPr>
          </w:rPrChange>
        </w:rPr>
        <w:tab/>
      </w:r>
      <w:r w:rsidRPr="00F34967">
        <w:rPr>
          <w:rFonts w:ascii="Courier New" w:hAnsi="Courier New" w:cs="Courier New"/>
          <w:color w:val="000000"/>
          <w:kern w:val="0"/>
          <w:highlight w:val="white"/>
          <w:rPrChange w:id="2883" w:author="EMMETT Claudia" w:date="2025-10-24T09:37:00Z" w16du:dateUtc="2025-10-24T07:37:00Z">
            <w:rPr>
              <w:rFonts w:ascii="Courier New" w:hAnsi="Courier New"/>
              <w:color w:val="000000"/>
              <w:highlight w:val="white"/>
              <w:lang w:val="fr-FR"/>
            </w:rPr>
          </w:rPrChange>
        </w:rPr>
        <w:tab/>
      </w:r>
      <w:r w:rsidRPr="00CB704C">
        <w:rPr>
          <w:rFonts w:ascii="Courier New" w:hAnsi="Courier New" w:cs="Courier New"/>
          <w:color w:val="0000FF"/>
          <w:kern w:val="0"/>
          <w:highlight w:val="white"/>
          <w:rPrChange w:id="288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24C8608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8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88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8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8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889"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xsd:enumeration</w:t>
      </w:r>
      <w:proofErr w:type="spellEnd"/>
      <w:r w:rsidRPr="00E060B3">
        <w:rPr>
          <w:rFonts w:ascii="Courier New" w:hAnsi="Courier New" w:cs="Courier New"/>
          <w:color w:val="0000FF"/>
          <w:highlight w:val="white"/>
        </w:rPr>
        <w:t>&gt;</w:t>
      </w:r>
    </w:p>
    <w:p w14:paraId="362BB3E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9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89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89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893"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xsd:restriction</w:t>
      </w:r>
      <w:proofErr w:type="spellEnd"/>
      <w:r w:rsidRPr="00E060B3">
        <w:rPr>
          <w:rFonts w:ascii="Courier New" w:hAnsi="Courier New" w:cs="Courier New"/>
          <w:color w:val="0000FF"/>
          <w:highlight w:val="white"/>
        </w:rPr>
        <w:t>&gt;</w:t>
      </w:r>
    </w:p>
    <w:p w14:paraId="45A223E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9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89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896"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xsd:simpleType</w:t>
      </w:r>
      <w:proofErr w:type="spellEnd"/>
      <w:r w:rsidRPr="00E060B3">
        <w:rPr>
          <w:rFonts w:ascii="Courier New" w:hAnsi="Courier New" w:cs="Courier New"/>
          <w:color w:val="0000FF"/>
          <w:highlight w:val="white"/>
        </w:rPr>
        <w:t>&gt;</w:t>
      </w:r>
    </w:p>
    <w:p w14:paraId="78480D1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89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89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89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00"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KindCodeCoverage</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afp:KindCodeCoverageType</w:t>
      </w:r>
      <w:proofErr w:type="spellEnd"/>
      <w:r w:rsidRPr="00E060B3">
        <w:rPr>
          <w:rFonts w:ascii="Courier New" w:hAnsi="Courier New" w:cs="Courier New"/>
          <w:color w:val="0000FF"/>
          <w:highlight w:val="white"/>
        </w:rPr>
        <w:t>"&gt;</w:t>
      </w:r>
    </w:p>
    <w:p w14:paraId="7F2BF43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01"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0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0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0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05"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5444C45C"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0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0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0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0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1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11"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Data coverage summary by kind code including document total quantity</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6D2DEA4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1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1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1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1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1582162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16"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1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18"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3A9917B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1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2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2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22"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KindCodeCoverageType</w:t>
      </w:r>
      <w:proofErr w:type="spellEnd"/>
      <w:r w:rsidRPr="00E060B3">
        <w:rPr>
          <w:rFonts w:ascii="Courier New" w:hAnsi="Courier New" w:cs="Courier New"/>
          <w:color w:val="0000FF"/>
          <w:highlight w:val="white"/>
        </w:rPr>
        <w:t>"&gt;</w:t>
      </w:r>
    </w:p>
    <w:p w14:paraId="1E2F5B6A"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highlight w:val="white"/>
          <w:lang w:val="fr-FR"/>
          <w:rPrChange w:id="2923" w:author="EMMETT Claudia" w:date="2025-10-24T09:37:00Z" w16du:dateUtc="2025-10-24T07:37:00Z">
            <w:rPr>
              <w:rFonts w:ascii="Courier New" w:hAnsi="Courier New"/>
              <w:color w:val="000000"/>
              <w:highlight w:val="white"/>
            </w:rPr>
          </w:rPrChange>
        </w:rPr>
      </w:pPr>
      <w:r w:rsidRPr="00CB704C">
        <w:rPr>
          <w:rFonts w:ascii="Courier New" w:hAnsi="Courier New" w:cs="Courier New"/>
          <w:color w:val="000000"/>
          <w:kern w:val="0"/>
          <w:highlight w:val="white"/>
          <w:rPrChange w:id="292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25" w:author="Author">
            <w:rPr>
              <w:rFonts w:ascii="Courier New" w:hAnsi="Courier New"/>
              <w:color w:val="000000"/>
              <w:highlight w:val="white"/>
            </w:rPr>
          </w:rPrChange>
        </w:rPr>
        <w:tab/>
      </w:r>
      <w:r w:rsidRPr="00F34967">
        <w:rPr>
          <w:rFonts w:ascii="Courier New" w:hAnsi="Courier New" w:cs="Courier New"/>
          <w:color w:val="0000FF"/>
          <w:kern w:val="0"/>
          <w:highlight w:val="white"/>
          <w:lang w:val="fr-FR"/>
          <w:rPrChange w:id="2926" w:author="EMMETT Claudia" w:date="2025-10-24T09:37:00Z" w16du:dateUtc="2025-10-24T07:37:00Z">
            <w:rPr>
              <w:rFonts w:ascii="Courier New" w:hAnsi="Courier New"/>
              <w:color w:val="0000FF"/>
              <w:highlight w:val="white"/>
            </w:rPr>
          </w:rPrChange>
        </w:rPr>
        <w:t>&lt;</w:t>
      </w:r>
      <w:proofErr w:type="spellStart"/>
      <w:r w:rsidRPr="00F34967">
        <w:rPr>
          <w:rFonts w:ascii="Courier New" w:hAnsi="Courier New" w:cs="Courier New"/>
          <w:color w:val="800000"/>
          <w:kern w:val="0"/>
          <w:highlight w:val="white"/>
          <w:lang w:val="fr-FR"/>
          <w:rPrChange w:id="2927" w:author="EMMETT Claudia" w:date="2025-10-24T09:37:00Z" w16du:dateUtc="2025-10-24T07:37:00Z">
            <w:rPr>
              <w:rFonts w:ascii="Courier New" w:hAnsi="Courier New"/>
              <w:color w:val="800000"/>
              <w:highlight w:val="white"/>
            </w:rPr>
          </w:rPrChange>
        </w:rPr>
        <w:t>xsd:sequence</w:t>
      </w:r>
      <w:proofErr w:type="spellEnd"/>
      <w:r w:rsidRPr="00F34967">
        <w:rPr>
          <w:rFonts w:ascii="Courier New" w:hAnsi="Courier New" w:cs="Courier New"/>
          <w:color w:val="0000FF"/>
          <w:highlight w:val="white"/>
          <w:lang w:val="fr-FR"/>
        </w:rPr>
        <w:t>&gt;</w:t>
      </w:r>
    </w:p>
    <w:p w14:paraId="19D2B120" w14:textId="77777777" w:rsidR="0015509D" w:rsidRPr="00F34967" w:rsidRDefault="0015509D" w:rsidP="00994D7A">
      <w:pPr>
        <w:autoSpaceDE w:val="0"/>
        <w:autoSpaceDN w:val="0"/>
        <w:adjustRightInd w:val="0"/>
        <w:spacing w:after="0" w:line="240" w:lineRule="auto"/>
        <w:rPr>
          <w:rFonts w:ascii="Courier New" w:hAnsi="Courier New" w:cs="Courier New"/>
          <w:color w:val="000000"/>
          <w:kern w:val="0"/>
          <w:highlight w:val="white"/>
          <w:lang w:val="fr-FR"/>
          <w:rPrChange w:id="2928" w:author="EMMETT Claudia" w:date="2025-10-24T09:37:00Z" w16du:dateUtc="2025-10-24T07:37:00Z">
            <w:rPr>
              <w:rFonts w:ascii="Courier New" w:hAnsi="Courier New"/>
              <w:color w:val="000000"/>
              <w:highlight w:val="white"/>
            </w:rPr>
          </w:rPrChange>
        </w:rPr>
      </w:pPr>
      <w:r w:rsidRPr="00F34967">
        <w:rPr>
          <w:rFonts w:ascii="Courier New" w:hAnsi="Courier New" w:cs="Courier New"/>
          <w:color w:val="000000"/>
          <w:kern w:val="0"/>
          <w:highlight w:val="white"/>
          <w:lang w:val="fr-FR"/>
          <w:rPrChange w:id="2929"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lang w:val="fr-FR"/>
          <w:rPrChange w:id="2930"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lang w:val="fr-FR"/>
          <w:rPrChange w:id="2931"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FF"/>
          <w:kern w:val="0"/>
          <w:highlight w:val="white"/>
          <w:lang w:val="fr-FR"/>
          <w:rPrChange w:id="2932" w:author="EMMETT Claudia" w:date="2025-10-24T09:37:00Z" w16du:dateUtc="2025-10-24T07:37:00Z">
            <w:rPr>
              <w:rFonts w:ascii="Courier New" w:hAnsi="Courier New"/>
              <w:color w:val="0000FF"/>
              <w:highlight w:val="white"/>
            </w:rPr>
          </w:rPrChange>
        </w:rPr>
        <w:t>&lt;</w:t>
      </w:r>
      <w:proofErr w:type="spellStart"/>
      <w:r w:rsidRPr="00F34967">
        <w:rPr>
          <w:rFonts w:ascii="Courier New" w:hAnsi="Courier New" w:cs="Courier New"/>
          <w:color w:val="800000"/>
          <w:kern w:val="0"/>
          <w:highlight w:val="white"/>
          <w:lang w:val="fr-FR"/>
          <w:rPrChange w:id="2933" w:author="EMMETT Claudia" w:date="2025-10-24T09:37:00Z" w16du:dateUtc="2025-10-24T07:37:00Z">
            <w:rPr>
              <w:rFonts w:ascii="Courier New" w:hAnsi="Courier New"/>
              <w:color w:val="800000"/>
              <w:highlight w:val="white"/>
            </w:rPr>
          </w:rPrChange>
        </w:rPr>
        <w:t>xsd:element</w:t>
      </w:r>
      <w:proofErr w:type="spellEnd"/>
      <w:r w:rsidRPr="00F34967">
        <w:rPr>
          <w:rFonts w:ascii="Courier New" w:hAnsi="Courier New" w:cs="Courier New"/>
          <w:color w:val="FF0000"/>
          <w:highlight w:val="white"/>
          <w:lang w:val="fr-FR"/>
        </w:rPr>
        <w:t xml:space="preserve"> </w:t>
      </w:r>
      <w:proofErr w:type="spellStart"/>
      <w:r w:rsidRPr="00F34967">
        <w:rPr>
          <w:rFonts w:ascii="Courier New" w:hAnsi="Courier New" w:cs="Courier New"/>
          <w:color w:val="FF0000"/>
          <w:highlight w:val="white"/>
          <w:lang w:val="fr-FR"/>
        </w:rPr>
        <w:t>ref</w:t>
      </w:r>
      <w:proofErr w:type="spellEnd"/>
      <w:r w:rsidRPr="00F34967">
        <w:rPr>
          <w:rFonts w:ascii="Courier New" w:hAnsi="Courier New" w:cs="Courier New"/>
          <w:color w:val="0000FF"/>
          <w:highlight w:val="white"/>
          <w:lang w:val="fr-FR"/>
        </w:rPr>
        <w:t>="</w:t>
      </w:r>
      <w:proofErr w:type="spellStart"/>
      <w:r w:rsidRPr="00F34967">
        <w:rPr>
          <w:rFonts w:ascii="Courier New" w:hAnsi="Courier New" w:cs="Courier New"/>
          <w:color w:val="000000"/>
          <w:highlight w:val="white"/>
          <w:lang w:val="fr-FR"/>
        </w:rPr>
        <w:t>com:PatentDocumentKindCode</w:t>
      </w:r>
      <w:proofErr w:type="spellEnd"/>
      <w:r w:rsidRPr="00F34967">
        <w:rPr>
          <w:rFonts w:ascii="Courier New" w:hAnsi="Courier New" w:cs="Courier New"/>
          <w:color w:val="0000FF"/>
          <w:highlight w:val="white"/>
          <w:lang w:val="fr-FR"/>
        </w:rPr>
        <w:t>"/&gt;</w:t>
      </w:r>
    </w:p>
    <w:p w14:paraId="42E1D445" w14:textId="2DFDB9F0" w:rsidR="0015509D" w:rsidRPr="00F34967" w:rsidRDefault="0015509D" w:rsidP="00994D7A">
      <w:pPr>
        <w:autoSpaceDE w:val="0"/>
        <w:autoSpaceDN w:val="0"/>
        <w:adjustRightInd w:val="0"/>
        <w:spacing w:after="0" w:line="240" w:lineRule="auto"/>
        <w:rPr>
          <w:rFonts w:ascii="Courier New" w:hAnsi="Courier New" w:cs="Courier New"/>
          <w:color w:val="000000"/>
          <w:kern w:val="0"/>
          <w:highlight w:val="white"/>
          <w:lang w:val="fr-FR"/>
          <w:rPrChange w:id="2934" w:author="EMMETT Claudia" w:date="2025-10-24T09:37:00Z" w16du:dateUtc="2025-10-24T07:37:00Z">
            <w:rPr>
              <w:rFonts w:ascii="Courier New" w:hAnsi="Courier New"/>
              <w:color w:val="000000"/>
              <w:highlight w:val="white"/>
            </w:rPr>
          </w:rPrChange>
        </w:rPr>
      </w:pPr>
      <w:r w:rsidRPr="00F34967">
        <w:rPr>
          <w:rFonts w:ascii="Courier New" w:hAnsi="Courier New" w:cs="Courier New"/>
          <w:color w:val="000000"/>
          <w:kern w:val="0"/>
          <w:highlight w:val="white"/>
          <w:lang w:val="fr-FR"/>
          <w:rPrChange w:id="2935"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lang w:val="fr-FR"/>
          <w:rPrChange w:id="2936"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lang w:val="fr-FR"/>
          <w:rPrChange w:id="2937"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FF"/>
          <w:kern w:val="0"/>
          <w:highlight w:val="white"/>
          <w:lang w:val="fr-FR"/>
          <w:rPrChange w:id="2938" w:author="EMMETT Claudia" w:date="2025-10-24T09:37:00Z" w16du:dateUtc="2025-10-24T07:37:00Z">
            <w:rPr>
              <w:rFonts w:ascii="Courier New" w:hAnsi="Courier New"/>
              <w:color w:val="0000FF"/>
              <w:highlight w:val="white"/>
            </w:rPr>
          </w:rPrChange>
        </w:rPr>
        <w:t>&lt;</w:t>
      </w:r>
      <w:proofErr w:type="spellStart"/>
      <w:r w:rsidRPr="00F34967">
        <w:rPr>
          <w:rFonts w:ascii="Courier New" w:hAnsi="Courier New" w:cs="Courier New"/>
          <w:color w:val="800000"/>
          <w:kern w:val="0"/>
          <w:highlight w:val="white"/>
          <w:lang w:val="fr-FR"/>
          <w:rPrChange w:id="2939" w:author="EMMETT Claudia" w:date="2025-10-24T09:37:00Z" w16du:dateUtc="2025-10-24T07:37:00Z">
            <w:rPr>
              <w:rFonts w:ascii="Courier New" w:hAnsi="Courier New"/>
              <w:color w:val="800000"/>
              <w:highlight w:val="white"/>
            </w:rPr>
          </w:rPrChange>
        </w:rPr>
        <w:t>xsd:element</w:t>
      </w:r>
      <w:proofErr w:type="spellEnd"/>
      <w:r w:rsidRPr="00F34967">
        <w:rPr>
          <w:rFonts w:ascii="Courier New" w:hAnsi="Courier New" w:cs="Courier New"/>
          <w:color w:val="FF0000"/>
          <w:highlight w:val="white"/>
          <w:lang w:val="fr-FR"/>
        </w:rPr>
        <w:t xml:space="preserve"> </w:t>
      </w:r>
      <w:proofErr w:type="spellStart"/>
      <w:r w:rsidRPr="00F34967">
        <w:rPr>
          <w:rFonts w:ascii="Courier New" w:hAnsi="Courier New" w:cs="Courier New"/>
          <w:color w:val="FF0000"/>
          <w:highlight w:val="white"/>
          <w:lang w:val="fr-FR"/>
        </w:rPr>
        <w:t>ref</w:t>
      </w:r>
      <w:proofErr w:type="spellEnd"/>
      <w:r w:rsidRPr="00F34967">
        <w:rPr>
          <w:rFonts w:ascii="Courier New" w:hAnsi="Courier New" w:cs="Courier New"/>
          <w:color w:val="0000FF"/>
          <w:highlight w:val="white"/>
          <w:lang w:val="fr-FR"/>
        </w:rPr>
        <w:t>="</w:t>
      </w:r>
      <w:proofErr w:type="spellStart"/>
      <w:ins w:id="2940" w:author="WIPO" w:date="2025-09-24T12:46:00Z">
        <w:r w:rsidR="00456F10" w:rsidRPr="00F34967">
          <w:rPr>
            <w:rFonts w:ascii="Courier New" w:hAnsi="Courier New" w:cs="Courier New"/>
            <w:color w:val="000000"/>
            <w:highlight w:val="white"/>
            <w:lang w:val="fr-FR"/>
          </w:rPr>
          <w:t>afp</w:t>
        </w:r>
      </w:ins>
      <w:r w:rsidRPr="00F34967">
        <w:rPr>
          <w:rFonts w:ascii="Courier New" w:hAnsi="Courier New" w:cs="Courier New"/>
          <w:color w:val="000000"/>
          <w:highlight w:val="white"/>
          <w:lang w:val="fr-FR"/>
        </w:rPr>
        <w:t>:</w:t>
      </w:r>
      <w:r w:rsidR="00290C72" w:rsidRPr="00F34967">
        <w:rPr>
          <w:rFonts w:ascii="Courier New" w:hAnsi="Courier New" w:cs="Courier New"/>
          <w:color w:val="000000"/>
          <w:szCs w:val="17"/>
          <w:highlight w:val="white"/>
          <w:lang w:val="fr-FR"/>
        </w:rPr>
        <w:t>DocumentTotalQuantity</w:t>
      </w:r>
      <w:proofErr w:type="spellEnd"/>
      <w:r w:rsidRPr="00F34967">
        <w:rPr>
          <w:rFonts w:ascii="Courier New" w:hAnsi="Courier New" w:cs="Courier New"/>
          <w:color w:val="0000FF"/>
          <w:highlight w:val="white"/>
          <w:lang w:val="fr-FR"/>
        </w:rPr>
        <w:t>"/&gt;</w:t>
      </w:r>
    </w:p>
    <w:p w14:paraId="6C99250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41" w:author="Author">
            <w:rPr>
              <w:rFonts w:ascii="Courier New" w:hAnsi="Courier New"/>
              <w:color w:val="000000"/>
              <w:highlight w:val="white"/>
            </w:rPr>
          </w:rPrChange>
        </w:rPr>
      </w:pPr>
      <w:r w:rsidRPr="00F34967">
        <w:rPr>
          <w:rFonts w:ascii="Courier New" w:hAnsi="Courier New" w:cs="Courier New"/>
          <w:color w:val="000000"/>
          <w:kern w:val="0"/>
          <w:highlight w:val="white"/>
          <w:lang w:val="fr-FR"/>
          <w:rPrChange w:id="2942" w:author="EMMETT Claudia" w:date="2025-10-24T09:37:00Z" w16du:dateUtc="2025-10-24T07:37:00Z">
            <w:rPr>
              <w:rFonts w:ascii="Courier New" w:hAnsi="Courier New"/>
              <w:color w:val="000000"/>
              <w:highlight w:val="white"/>
            </w:rPr>
          </w:rPrChange>
        </w:rPr>
        <w:tab/>
      </w:r>
      <w:r w:rsidRPr="00F34967">
        <w:rPr>
          <w:rFonts w:ascii="Courier New" w:hAnsi="Courier New" w:cs="Courier New"/>
          <w:color w:val="000000"/>
          <w:kern w:val="0"/>
          <w:highlight w:val="white"/>
          <w:lang w:val="fr-FR"/>
          <w:rPrChange w:id="2943" w:author="EMMETT Claudia" w:date="2025-10-24T09:37:00Z" w16du:dateUtc="2025-10-24T07:37:00Z">
            <w:rPr>
              <w:rFonts w:ascii="Courier New" w:hAnsi="Courier New"/>
              <w:color w:val="000000"/>
              <w:highlight w:val="white"/>
            </w:rPr>
          </w:rPrChange>
        </w:rPr>
        <w:tab/>
      </w:r>
      <w:r w:rsidRPr="00CB704C">
        <w:rPr>
          <w:rFonts w:ascii="Courier New" w:hAnsi="Courier New" w:cs="Courier New"/>
          <w:color w:val="0000FF"/>
          <w:kern w:val="0"/>
          <w:highlight w:val="white"/>
          <w:rPrChange w:id="2944"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4A2E155F"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4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4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47"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64F6AE5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48"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4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5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51"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r w:rsidRPr="00E060B3">
        <w:rPr>
          <w:rFonts w:ascii="Courier New" w:hAnsi="Courier New" w:cs="Courier New"/>
          <w:color w:val="000000"/>
          <w:highlight w:val="white"/>
        </w:rPr>
        <w:t>KindCodeCoverageBag</w:t>
      </w:r>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afp:KindCodeCoverageBagType</w:t>
      </w:r>
      <w:proofErr w:type="spellEnd"/>
      <w:r w:rsidRPr="00E060B3">
        <w:rPr>
          <w:rFonts w:ascii="Courier New" w:hAnsi="Courier New" w:cs="Courier New"/>
          <w:color w:val="0000FF"/>
          <w:highlight w:val="white"/>
        </w:rPr>
        <w:t>"&gt;</w:t>
      </w:r>
    </w:p>
    <w:p w14:paraId="668BD8E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52"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5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5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55"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56"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1E0C51A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5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5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5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6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6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62"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Collection of data </w:t>
      </w:r>
      <w:r w:rsidRPr="00E060B3">
        <w:rPr>
          <w:rFonts w:ascii="Courier New" w:hAnsi="Courier New" w:cs="Courier New"/>
          <w:color w:val="000000"/>
          <w:highlight w:val="white"/>
        </w:rPr>
        <w:t>coverage summary by kind code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59A5880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63"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6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6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66"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3E6040E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67"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6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69"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0DA66E8E"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70"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7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7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73"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KindCodeCoverageBagType</w:t>
      </w:r>
      <w:proofErr w:type="spellEnd"/>
      <w:r w:rsidRPr="00E060B3">
        <w:rPr>
          <w:rFonts w:ascii="Courier New" w:hAnsi="Courier New" w:cs="Courier New"/>
          <w:color w:val="0000FF"/>
          <w:highlight w:val="white"/>
        </w:rPr>
        <w:t>"&gt;</w:t>
      </w:r>
    </w:p>
    <w:p w14:paraId="44EBFD80"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74"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7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7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7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78" w:author="Author">
            <w:rPr>
              <w:rFonts w:ascii="Courier New" w:hAnsi="Courier New"/>
              <w:color w:val="800000"/>
              <w:highlight w:val="white"/>
            </w:rPr>
          </w:rPrChange>
        </w:rPr>
        <w:t>xsd:sequence</w:t>
      </w:r>
      <w:proofErr w:type="spellEnd"/>
      <w:r w:rsidRPr="00E060B3">
        <w:rPr>
          <w:rFonts w:ascii="Courier New" w:hAnsi="Courier New" w:cs="Courier New"/>
          <w:color w:val="FF0000"/>
          <w:highlight w:val="white"/>
        </w:rPr>
        <w:t xml:space="preserve"> </w:t>
      </w:r>
      <w:proofErr w:type="spellStart"/>
      <w:r w:rsidRPr="00E060B3">
        <w:rPr>
          <w:rFonts w:ascii="Courier New" w:hAnsi="Courier New" w:cs="Courier New"/>
          <w:color w:val="FF0000"/>
          <w:highlight w:val="white"/>
        </w:rPr>
        <w:t>maxOccurs</w:t>
      </w:r>
      <w:proofErr w:type="spellEnd"/>
      <w:r w:rsidRPr="00E060B3">
        <w:rPr>
          <w:rFonts w:ascii="Courier New" w:hAnsi="Courier New" w:cs="Courier New"/>
          <w:color w:val="0000FF"/>
          <w:highlight w:val="white"/>
        </w:rPr>
        <w:t>="</w:t>
      </w:r>
      <w:r w:rsidRPr="00E060B3">
        <w:rPr>
          <w:rFonts w:ascii="Courier New" w:hAnsi="Courier New" w:cs="Courier New"/>
          <w:color w:val="000000"/>
          <w:highlight w:val="white"/>
        </w:rPr>
        <w:t>unbounded</w:t>
      </w:r>
      <w:r w:rsidRPr="00E060B3">
        <w:rPr>
          <w:rFonts w:ascii="Courier New" w:hAnsi="Courier New" w:cs="Courier New"/>
          <w:color w:val="0000FF"/>
          <w:highlight w:val="white"/>
        </w:rPr>
        <w:t>"&gt;</w:t>
      </w:r>
    </w:p>
    <w:p w14:paraId="2C68EF0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7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8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8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8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8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2984"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afp:KindCodeCoverage</w:t>
      </w:r>
      <w:proofErr w:type="spellEnd"/>
      <w:r w:rsidRPr="00E060B3">
        <w:rPr>
          <w:rFonts w:ascii="Courier New" w:hAnsi="Courier New" w:cs="Courier New"/>
          <w:color w:val="0000FF"/>
          <w:highlight w:val="white"/>
        </w:rPr>
        <w:t>"/&gt;</w:t>
      </w:r>
    </w:p>
    <w:p w14:paraId="50A64C4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85"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8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298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88"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16C9729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2989" w:author="Author">
            <w:rPr>
              <w:rFonts w:ascii="Courier New" w:hAnsi="Courier New"/>
              <w:color w:val="000000"/>
              <w:highlight w:val="white"/>
            </w:rPr>
          </w:rPrChange>
        </w:rPr>
      </w:pPr>
      <w:r w:rsidRPr="00CB704C">
        <w:rPr>
          <w:rFonts w:ascii="Courier New" w:hAnsi="Courier New" w:cs="Courier New"/>
          <w:color w:val="000000"/>
          <w:kern w:val="0"/>
          <w:highlight w:val="white"/>
          <w:rPrChange w:id="299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2991"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493D3403" w14:textId="77777777" w:rsidR="0015509D" w:rsidRPr="00CB704C" w:rsidRDefault="0015509D" w:rsidP="0015509D">
      <w:pPr>
        <w:autoSpaceDE w:val="0"/>
        <w:autoSpaceDN w:val="0"/>
        <w:adjustRightInd w:val="0"/>
        <w:spacing w:after="0" w:line="240" w:lineRule="auto"/>
        <w:rPr>
          <w:ins w:id="2992" w:author="Author"/>
          <w:rFonts w:ascii="Courier New" w:hAnsi="Courier New" w:cs="Courier New"/>
          <w:color w:val="000000"/>
          <w:kern w:val="0"/>
          <w:szCs w:val="17"/>
          <w:highlight w:val="white"/>
          <w:rPrChange w:id="2993" w:author="Author">
            <w:rPr>
              <w:ins w:id="2994" w:author="Author"/>
              <w:rFonts w:ascii="Consolas" w:hAnsi="Consolas" w:cs="Consolas"/>
              <w:color w:val="000000"/>
              <w:szCs w:val="17"/>
              <w:highlight w:val="white"/>
            </w:rPr>
          </w:rPrChange>
        </w:rPr>
      </w:pPr>
      <w:ins w:id="2995" w:author="Author">
        <w:r w:rsidRPr="00CB704C">
          <w:rPr>
            <w:rFonts w:ascii="Courier New" w:hAnsi="Courier New" w:cs="Courier New"/>
            <w:color w:val="000000"/>
            <w:kern w:val="0"/>
            <w:szCs w:val="17"/>
            <w:highlight w:val="white"/>
            <w:rPrChange w:id="2996"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2997"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2998"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2999"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3000"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001" w:author="Author">
              <w:rPr>
                <w:rFonts w:ascii="Consolas" w:hAnsi="Consolas" w:cs="Consolas"/>
                <w:color w:val="000000"/>
                <w:szCs w:val="17"/>
                <w:highlight w:val="white"/>
              </w:rPr>
            </w:rPrChange>
          </w:rPr>
          <w:t>MostRecentDocument</w:t>
        </w:r>
        <w:proofErr w:type="spellEnd"/>
        <w:r w:rsidRPr="00CB704C">
          <w:rPr>
            <w:rFonts w:ascii="Courier New" w:hAnsi="Courier New" w:cs="Courier New"/>
            <w:color w:val="0000FF"/>
            <w:szCs w:val="17"/>
            <w:highlight w:val="white"/>
            <w:rPrChange w:id="3002"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3003" w:author="Author">
              <w:rPr>
                <w:rFonts w:ascii="Consolas" w:hAnsi="Consolas" w:cs="Consolas"/>
                <w:color w:val="FF0000"/>
                <w:szCs w:val="17"/>
                <w:highlight w:val="white"/>
              </w:rPr>
            </w:rPrChange>
          </w:rPr>
          <w:t xml:space="preserve"> type</w:t>
        </w:r>
        <w:r w:rsidRPr="00CB704C">
          <w:rPr>
            <w:rFonts w:ascii="Courier New" w:hAnsi="Courier New" w:cs="Courier New"/>
            <w:color w:val="0000FF"/>
            <w:szCs w:val="17"/>
            <w:highlight w:val="white"/>
            <w:rPrChange w:id="3004"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005" w:author="Author">
              <w:rPr>
                <w:rFonts w:ascii="Consolas" w:hAnsi="Consolas" w:cs="Consolas"/>
                <w:color w:val="000000"/>
                <w:szCs w:val="17"/>
                <w:highlight w:val="white"/>
              </w:rPr>
            </w:rPrChange>
          </w:rPr>
          <w:t>afp:MostRecentDocumentType</w:t>
        </w:r>
        <w:proofErr w:type="spellEnd"/>
        <w:r w:rsidRPr="00CB704C">
          <w:rPr>
            <w:rFonts w:ascii="Courier New" w:hAnsi="Courier New" w:cs="Courier New"/>
            <w:color w:val="0000FF"/>
            <w:szCs w:val="17"/>
            <w:highlight w:val="white"/>
            <w:rPrChange w:id="3006" w:author="Author">
              <w:rPr>
                <w:rFonts w:ascii="Consolas" w:hAnsi="Consolas" w:cs="Consolas"/>
                <w:color w:val="0000FF"/>
                <w:szCs w:val="17"/>
                <w:highlight w:val="white"/>
              </w:rPr>
            </w:rPrChange>
          </w:rPr>
          <w:t>"&gt;</w:t>
        </w:r>
      </w:ins>
    </w:p>
    <w:p w14:paraId="4C014349" w14:textId="77777777" w:rsidR="0015509D" w:rsidRPr="00CB704C" w:rsidRDefault="0015509D" w:rsidP="00994D7A">
      <w:pPr>
        <w:autoSpaceDE w:val="0"/>
        <w:autoSpaceDN w:val="0"/>
        <w:adjustRightInd w:val="0"/>
        <w:spacing w:after="0" w:line="240" w:lineRule="auto"/>
        <w:rPr>
          <w:ins w:id="3007" w:author="Author"/>
          <w:rFonts w:ascii="Courier New" w:hAnsi="Courier New" w:cs="Courier New"/>
          <w:color w:val="000000"/>
          <w:kern w:val="0"/>
          <w:highlight w:val="white"/>
          <w:rPrChange w:id="3008" w:author="Author">
            <w:rPr>
              <w:ins w:id="3009" w:author="Author"/>
              <w:rFonts w:ascii="Courier New" w:hAnsi="Courier New"/>
              <w:color w:val="000000"/>
            </w:rPr>
          </w:rPrChange>
        </w:rPr>
      </w:pPr>
      <w:ins w:id="3010" w:author="Author">
        <w:r w:rsidRPr="00CB704C">
          <w:rPr>
            <w:rFonts w:ascii="Courier New" w:hAnsi="Courier New" w:cs="Courier New"/>
            <w:color w:val="000000"/>
            <w:kern w:val="0"/>
            <w:highlight w:val="white"/>
            <w:rPrChange w:id="3011" w:author="Author">
              <w:rPr>
                <w:rFonts w:ascii="Courier New" w:hAnsi="Courier New"/>
                <w:color w:val="000000"/>
              </w:rPr>
            </w:rPrChange>
          </w:rPr>
          <w:tab/>
        </w:r>
        <w:r w:rsidRPr="00CB704C">
          <w:rPr>
            <w:rFonts w:ascii="Courier New" w:hAnsi="Courier New" w:cs="Courier New"/>
            <w:color w:val="000000"/>
            <w:kern w:val="0"/>
            <w:highlight w:val="white"/>
            <w:rPrChange w:id="3012" w:author="Author">
              <w:rPr>
                <w:rFonts w:ascii="Courier New" w:hAnsi="Courier New"/>
                <w:color w:val="000000"/>
              </w:rPr>
            </w:rPrChange>
          </w:rPr>
          <w:tab/>
        </w:r>
        <w:r w:rsidRPr="00CB704C">
          <w:rPr>
            <w:rFonts w:ascii="Courier New" w:hAnsi="Courier New" w:cs="Courier New"/>
            <w:color w:val="0000FF"/>
            <w:kern w:val="0"/>
            <w:highlight w:val="white"/>
            <w:rPrChange w:id="3013" w:author="Author">
              <w:rPr>
                <w:rFonts w:ascii="Courier New" w:hAnsi="Courier New"/>
                <w:color w:val="000000"/>
              </w:rPr>
            </w:rPrChange>
          </w:rPr>
          <w:t>&lt;</w:t>
        </w:r>
        <w:proofErr w:type="spellStart"/>
        <w:r w:rsidRPr="00CB704C">
          <w:rPr>
            <w:rFonts w:ascii="Courier New" w:hAnsi="Courier New" w:cs="Courier New"/>
            <w:color w:val="800000"/>
            <w:kern w:val="0"/>
            <w:highlight w:val="white"/>
            <w:rPrChange w:id="3014" w:author="Author">
              <w:rPr>
                <w:rFonts w:ascii="Courier New" w:hAnsi="Courier New"/>
                <w:color w:val="000000"/>
              </w:rPr>
            </w:rPrChange>
          </w:rPr>
          <w:t>xsd:annotation</w:t>
        </w:r>
        <w:proofErr w:type="spellEnd"/>
        <w:r w:rsidRPr="00CB704C">
          <w:rPr>
            <w:rFonts w:ascii="Courier New" w:hAnsi="Courier New" w:cs="Courier New"/>
            <w:color w:val="0000FF"/>
            <w:highlight w:val="white"/>
            <w:rPrChange w:id="3015" w:author="Author">
              <w:rPr>
                <w:rFonts w:ascii="Courier New" w:hAnsi="Courier New"/>
                <w:color w:val="000000"/>
              </w:rPr>
            </w:rPrChange>
          </w:rPr>
          <w:t>&gt;</w:t>
        </w:r>
      </w:ins>
    </w:p>
    <w:p w14:paraId="677F2C72" w14:textId="77777777" w:rsidR="0015509D" w:rsidRPr="00CB704C" w:rsidRDefault="0015509D" w:rsidP="0015509D">
      <w:pPr>
        <w:autoSpaceDE w:val="0"/>
        <w:autoSpaceDN w:val="0"/>
        <w:adjustRightInd w:val="0"/>
        <w:spacing w:after="0" w:line="240" w:lineRule="auto"/>
        <w:rPr>
          <w:ins w:id="3016" w:author="Author"/>
          <w:rFonts w:ascii="Courier New" w:hAnsi="Courier New" w:cs="Courier New"/>
          <w:color w:val="000000"/>
          <w:kern w:val="0"/>
          <w:szCs w:val="17"/>
          <w:highlight w:val="white"/>
          <w:rPrChange w:id="3017" w:author="Author">
            <w:rPr>
              <w:ins w:id="3018" w:author="Author"/>
              <w:rFonts w:ascii="Consolas" w:hAnsi="Consolas" w:cs="Consolas"/>
              <w:color w:val="000000"/>
              <w:szCs w:val="17"/>
              <w:highlight w:val="white"/>
            </w:rPr>
          </w:rPrChange>
        </w:rPr>
      </w:pPr>
      <w:ins w:id="3019" w:author="Author">
        <w:r w:rsidRPr="00CB704C">
          <w:rPr>
            <w:rFonts w:ascii="Courier New" w:hAnsi="Courier New" w:cs="Courier New"/>
            <w:color w:val="000000"/>
            <w:kern w:val="0"/>
            <w:highlight w:val="white"/>
            <w:rPrChange w:id="3020" w:author="Author">
              <w:rPr>
                <w:rFonts w:ascii="Courier New" w:hAnsi="Courier New"/>
                <w:color w:val="000000"/>
              </w:rPr>
            </w:rPrChange>
          </w:rPr>
          <w:tab/>
        </w:r>
        <w:r w:rsidRPr="00CB704C">
          <w:rPr>
            <w:rFonts w:ascii="Courier New" w:hAnsi="Courier New" w:cs="Courier New"/>
            <w:color w:val="000000"/>
            <w:kern w:val="0"/>
            <w:highlight w:val="white"/>
            <w:rPrChange w:id="3021" w:author="Author">
              <w:rPr>
                <w:rFonts w:ascii="Courier New" w:hAnsi="Courier New"/>
                <w:color w:val="000000"/>
              </w:rPr>
            </w:rPrChange>
          </w:rPr>
          <w:tab/>
        </w:r>
        <w:r w:rsidRPr="00CB704C">
          <w:rPr>
            <w:rFonts w:ascii="Courier New" w:hAnsi="Courier New" w:cs="Courier New"/>
            <w:color w:val="000000"/>
            <w:kern w:val="0"/>
            <w:highlight w:val="white"/>
            <w:rPrChange w:id="3022" w:author="Author">
              <w:rPr>
                <w:rFonts w:ascii="Courier New" w:hAnsi="Courier New"/>
                <w:color w:val="000000"/>
              </w:rPr>
            </w:rPrChange>
          </w:rPr>
          <w:tab/>
        </w:r>
        <w:r w:rsidRPr="00CB704C">
          <w:rPr>
            <w:rFonts w:ascii="Courier New" w:hAnsi="Courier New" w:cs="Courier New"/>
            <w:color w:val="0000FF"/>
            <w:kern w:val="0"/>
            <w:szCs w:val="17"/>
            <w:highlight w:val="white"/>
            <w:rPrChange w:id="3023"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024"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3025" w:author="Author">
              <w:rPr>
                <w:rFonts w:ascii="Consolas" w:hAnsi="Consolas" w:cs="Consolas"/>
                <w:color w:val="0000FF"/>
                <w:szCs w:val="17"/>
                <w:highlight w:val="white"/>
              </w:rPr>
            </w:rPrChange>
          </w:rPr>
          <w:t>&gt;</w:t>
        </w:r>
        <w:r w:rsidRPr="00CB704C">
          <w:rPr>
            <w:rFonts w:ascii="Courier New" w:hAnsi="Courier New" w:cs="Courier New"/>
            <w:color w:val="000000"/>
            <w:szCs w:val="17"/>
            <w:highlight w:val="white"/>
            <w:rPrChange w:id="3026" w:author="Author">
              <w:rPr>
                <w:rFonts w:ascii="Consolas" w:hAnsi="Consolas" w:cs="Consolas"/>
                <w:color w:val="000000"/>
                <w:szCs w:val="17"/>
                <w:highlight w:val="white"/>
              </w:rPr>
            </w:rPrChange>
          </w:rPr>
          <w:t>The most recent document information available or provided in the authority file</w:t>
        </w:r>
        <w:r w:rsidRPr="00CB704C">
          <w:rPr>
            <w:rFonts w:ascii="Courier New" w:hAnsi="Courier New" w:cs="Courier New"/>
            <w:color w:val="0000FF"/>
            <w:szCs w:val="17"/>
            <w:highlight w:val="white"/>
            <w:rPrChange w:id="3027"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028"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3029" w:author="Author">
              <w:rPr>
                <w:rFonts w:ascii="Consolas" w:hAnsi="Consolas" w:cs="Consolas"/>
                <w:color w:val="0000FF"/>
                <w:szCs w:val="17"/>
                <w:highlight w:val="white"/>
              </w:rPr>
            </w:rPrChange>
          </w:rPr>
          <w:t>&gt;</w:t>
        </w:r>
      </w:ins>
    </w:p>
    <w:p w14:paraId="14D904F5" w14:textId="77777777" w:rsidR="0015509D" w:rsidRPr="00CB704C" w:rsidRDefault="0015509D" w:rsidP="0015509D">
      <w:pPr>
        <w:autoSpaceDE w:val="0"/>
        <w:autoSpaceDN w:val="0"/>
        <w:adjustRightInd w:val="0"/>
        <w:spacing w:after="0" w:line="240" w:lineRule="auto"/>
        <w:rPr>
          <w:ins w:id="3030" w:author="Author"/>
          <w:rFonts w:ascii="Courier New" w:hAnsi="Courier New" w:cs="Courier New"/>
          <w:color w:val="000000"/>
          <w:kern w:val="0"/>
          <w:szCs w:val="17"/>
          <w:highlight w:val="white"/>
          <w:rPrChange w:id="3031" w:author="Author">
            <w:rPr>
              <w:ins w:id="3032" w:author="Author"/>
              <w:rFonts w:ascii="Consolas" w:hAnsi="Consolas" w:cs="Consolas"/>
              <w:color w:val="000000"/>
              <w:szCs w:val="17"/>
              <w:highlight w:val="white"/>
            </w:rPr>
          </w:rPrChange>
        </w:rPr>
      </w:pPr>
      <w:ins w:id="3033" w:author="Author">
        <w:r w:rsidRPr="00CB704C">
          <w:rPr>
            <w:rFonts w:ascii="Courier New" w:hAnsi="Courier New" w:cs="Courier New"/>
            <w:color w:val="000000"/>
            <w:kern w:val="0"/>
            <w:szCs w:val="17"/>
            <w:highlight w:val="white"/>
            <w:rPrChange w:id="3034"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035"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036"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037" w:author="Author">
              <w:rPr>
                <w:rFonts w:ascii="Consolas" w:hAnsi="Consolas" w:cs="Consolas"/>
                <w:color w:val="800000"/>
                <w:szCs w:val="17"/>
                <w:highlight w:val="white"/>
              </w:rPr>
            </w:rPrChange>
          </w:rPr>
          <w:t>xsd:annotation</w:t>
        </w:r>
        <w:proofErr w:type="spellEnd"/>
        <w:r w:rsidRPr="00CB704C">
          <w:rPr>
            <w:rFonts w:ascii="Courier New" w:hAnsi="Courier New" w:cs="Courier New"/>
            <w:color w:val="0000FF"/>
            <w:szCs w:val="17"/>
            <w:highlight w:val="white"/>
            <w:rPrChange w:id="3038" w:author="Author">
              <w:rPr>
                <w:rFonts w:ascii="Consolas" w:hAnsi="Consolas" w:cs="Consolas"/>
                <w:color w:val="0000FF"/>
                <w:szCs w:val="17"/>
                <w:highlight w:val="white"/>
              </w:rPr>
            </w:rPrChange>
          </w:rPr>
          <w:t>&gt;</w:t>
        </w:r>
      </w:ins>
    </w:p>
    <w:p w14:paraId="649FE1ED" w14:textId="77777777" w:rsidR="0015509D" w:rsidRPr="00CB704C" w:rsidRDefault="0015509D" w:rsidP="0015509D">
      <w:pPr>
        <w:autoSpaceDE w:val="0"/>
        <w:autoSpaceDN w:val="0"/>
        <w:adjustRightInd w:val="0"/>
        <w:spacing w:after="0" w:line="240" w:lineRule="auto"/>
        <w:rPr>
          <w:ins w:id="3039" w:author="Author"/>
          <w:rFonts w:ascii="Courier New" w:hAnsi="Courier New" w:cs="Courier New"/>
          <w:color w:val="000000"/>
          <w:kern w:val="0"/>
          <w:szCs w:val="17"/>
          <w:highlight w:val="white"/>
          <w:rPrChange w:id="3040" w:author="Author">
            <w:rPr>
              <w:ins w:id="3041" w:author="Author"/>
              <w:rFonts w:ascii="Consolas" w:hAnsi="Consolas" w:cs="Consolas"/>
              <w:color w:val="000000"/>
              <w:szCs w:val="17"/>
              <w:highlight w:val="white"/>
            </w:rPr>
          </w:rPrChange>
        </w:rPr>
      </w:pPr>
      <w:ins w:id="3042" w:author="Author">
        <w:r w:rsidRPr="00CB704C">
          <w:rPr>
            <w:rFonts w:ascii="Courier New" w:hAnsi="Courier New" w:cs="Courier New"/>
            <w:color w:val="000000"/>
            <w:kern w:val="0"/>
            <w:szCs w:val="17"/>
            <w:highlight w:val="white"/>
            <w:rPrChange w:id="3043"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044"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045"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0000FF"/>
            <w:szCs w:val="17"/>
            <w:highlight w:val="white"/>
            <w:rPrChange w:id="3046" w:author="Author">
              <w:rPr>
                <w:rFonts w:ascii="Consolas" w:hAnsi="Consolas" w:cs="Consolas"/>
                <w:color w:val="0000FF"/>
                <w:szCs w:val="17"/>
                <w:highlight w:val="white"/>
              </w:rPr>
            </w:rPrChange>
          </w:rPr>
          <w:t>&gt;</w:t>
        </w:r>
      </w:ins>
    </w:p>
    <w:p w14:paraId="64AB2068" w14:textId="77777777" w:rsidR="0015509D" w:rsidRPr="00CB704C" w:rsidRDefault="0015509D" w:rsidP="0015509D">
      <w:pPr>
        <w:autoSpaceDE w:val="0"/>
        <w:autoSpaceDN w:val="0"/>
        <w:adjustRightInd w:val="0"/>
        <w:spacing w:after="0" w:line="240" w:lineRule="auto"/>
        <w:rPr>
          <w:ins w:id="3047" w:author="Author"/>
          <w:rFonts w:ascii="Courier New" w:hAnsi="Courier New" w:cs="Courier New"/>
          <w:color w:val="000000"/>
          <w:kern w:val="0"/>
          <w:szCs w:val="17"/>
          <w:highlight w:val="white"/>
          <w:rPrChange w:id="3048" w:author="Author">
            <w:rPr>
              <w:ins w:id="3049" w:author="Author"/>
              <w:rFonts w:ascii="Consolas" w:hAnsi="Consolas" w:cs="Consolas"/>
              <w:color w:val="000000"/>
              <w:szCs w:val="17"/>
              <w:highlight w:val="white"/>
            </w:rPr>
          </w:rPrChange>
        </w:rPr>
      </w:pPr>
      <w:ins w:id="3050" w:author="Author">
        <w:r w:rsidRPr="00CB704C">
          <w:rPr>
            <w:rFonts w:ascii="Courier New" w:hAnsi="Courier New" w:cs="Courier New"/>
            <w:color w:val="000000"/>
            <w:kern w:val="0"/>
            <w:szCs w:val="17"/>
            <w:highlight w:val="white"/>
            <w:rPrChange w:id="3051"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052"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053"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FF0000"/>
            <w:szCs w:val="17"/>
            <w:highlight w:val="white"/>
            <w:rPrChange w:id="3054"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3055"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056" w:author="Author">
              <w:rPr>
                <w:rFonts w:ascii="Consolas" w:hAnsi="Consolas" w:cs="Consolas"/>
                <w:color w:val="000000"/>
                <w:szCs w:val="17"/>
                <w:highlight w:val="white"/>
              </w:rPr>
            </w:rPrChange>
          </w:rPr>
          <w:t>MostRecentDocumentType</w:t>
        </w:r>
        <w:proofErr w:type="spellEnd"/>
        <w:r w:rsidRPr="00CB704C">
          <w:rPr>
            <w:rFonts w:ascii="Courier New" w:hAnsi="Courier New" w:cs="Courier New"/>
            <w:color w:val="0000FF"/>
            <w:szCs w:val="17"/>
            <w:highlight w:val="white"/>
            <w:rPrChange w:id="3057" w:author="Author">
              <w:rPr>
                <w:rFonts w:ascii="Consolas" w:hAnsi="Consolas" w:cs="Consolas"/>
                <w:color w:val="0000FF"/>
                <w:szCs w:val="17"/>
                <w:highlight w:val="white"/>
              </w:rPr>
            </w:rPrChange>
          </w:rPr>
          <w:t>"&gt;</w:t>
        </w:r>
      </w:ins>
    </w:p>
    <w:p w14:paraId="1407116C" w14:textId="77777777" w:rsidR="0015509D" w:rsidRPr="00CB704C" w:rsidRDefault="0015509D" w:rsidP="0015509D">
      <w:pPr>
        <w:autoSpaceDE w:val="0"/>
        <w:autoSpaceDN w:val="0"/>
        <w:adjustRightInd w:val="0"/>
        <w:spacing w:after="0" w:line="240" w:lineRule="auto"/>
        <w:rPr>
          <w:ins w:id="3058" w:author="Author"/>
          <w:rFonts w:ascii="Courier New" w:hAnsi="Courier New" w:cs="Courier New"/>
          <w:color w:val="000000"/>
          <w:kern w:val="0"/>
          <w:szCs w:val="17"/>
          <w:highlight w:val="white"/>
          <w:rPrChange w:id="3059" w:author="Author">
            <w:rPr>
              <w:ins w:id="3060" w:author="Author"/>
              <w:rFonts w:ascii="Consolas" w:hAnsi="Consolas" w:cs="Consolas"/>
              <w:color w:val="000000"/>
              <w:szCs w:val="17"/>
              <w:highlight w:val="white"/>
            </w:rPr>
          </w:rPrChange>
        </w:rPr>
      </w:pPr>
      <w:ins w:id="3061" w:author="Author">
        <w:r w:rsidRPr="00CB704C">
          <w:rPr>
            <w:rFonts w:ascii="Courier New" w:hAnsi="Courier New" w:cs="Courier New"/>
            <w:color w:val="000000"/>
            <w:kern w:val="0"/>
            <w:szCs w:val="17"/>
            <w:highlight w:val="white"/>
            <w:rPrChange w:id="3062"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063"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064"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065"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3066" w:author="Author">
              <w:rPr>
                <w:rFonts w:ascii="Consolas" w:hAnsi="Consolas" w:cs="Consolas"/>
                <w:color w:val="0000FF"/>
                <w:szCs w:val="17"/>
                <w:highlight w:val="white"/>
              </w:rPr>
            </w:rPrChange>
          </w:rPr>
          <w:t>&gt;</w:t>
        </w:r>
      </w:ins>
    </w:p>
    <w:p w14:paraId="6E341554" w14:textId="77777777" w:rsidR="0015509D" w:rsidRPr="00CB704C" w:rsidRDefault="0015509D" w:rsidP="0015509D">
      <w:pPr>
        <w:autoSpaceDE w:val="0"/>
        <w:autoSpaceDN w:val="0"/>
        <w:adjustRightInd w:val="0"/>
        <w:spacing w:after="0" w:line="240" w:lineRule="auto"/>
        <w:rPr>
          <w:ins w:id="3067" w:author="Author"/>
          <w:rFonts w:ascii="Courier New" w:hAnsi="Courier New" w:cs="Courier New"/>
          <w:color w:val="000000"/>
          <w:kern w:val="0"/>
          <w:szCs w:val="17"/>
          <w:highlight w:val="white"/>
          <w:rPrChange w:id="3068" w:author="Author">
            <w:rPr>
              <w:ins w:id="3069" w:author="Author"/>
              <w:rFonts w:ascii="Consolas" w:hAnsi="Consolas" w:cs="Consolas"/>
              <w:color w:val="000000"/>
              <w:szCs w:val="17"/>
              <w:highlight w:val="white"/>
            </w:rPr>
          </w:rPrChange>
        </w:rPr>
      </w:pPr>
      <w:ins w:id="3070" w:author="Author">
        <w:r w:rsidRPr="00CB704C">
          <w:rPr>
            <w:rFonts w:ascii="Courier New" w:hAnsi="Courier New" w:cs="Courier New"/>
            <w:color w:val="000000"/>
            <w:kern w:val="0"/>
            <w:szCs w:val="17"/>
            <w:highlight w:val="white"/>
            <w:rPrChange w:id="3071"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072"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073"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074"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075"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076"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077"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078" w:author="Author">
              <w:rPr>
                <w:rFonts w:ascii="Consolas" w:hAnsi="Consolas" w:cs="Consolas"/>
                <w:color w:val="000000"/>
                <w:szCs w:val="17"/>
                <w:highlight w:val="white"/>
              </w:rPr>
            </w:rPrChange>
          </w:rPr>
          <w:t>com:DocumentIdentifier</w:t>
        </w:r>
        <w:proofErr w:type="spellEnd"/>
        <w:r w:rsidRPr="00CB704C">
          <w:rPr>
            <w:rFonts w:ascii="Courier New" w:hAnsi="Courier New" w:cs="Courier New"/>
            <w:color w:val="0000FF"/>
            <w:szCs w:val="17"/>
            <w:highlight w:val="white"/>
            <w:rPrChange w:id="3079" w:author="Author">
              <w:rPr>
                <w:rFonts w:ascii="Consolas" w:hAnsi="Consolas" w:cs="Consolas"/>
                <w:color w:val="0000FF"/>
                <w:szCs w:val="17"/>
                <w:highlight w:val="white"/>
              </w:rPr>
            </w:rPrChange>
          </w:rPr>
          <w:t>"/&gt;</w:t>
        </w:r>
      </w:ins>
    </w:p>
    <w:p w14:paraId="5F232117" w14:textId="77777777" w:rsidR="0015509D" w:rsidRPr="00CB704C" w:rsidRDefault="0015509D" w:rsidP="0015509D">
      <w:pPr>
        <w:autoSpaceDE w:val="0"/>
        <w:autoSpaceDN w:val="0"/>
        <w:adjustRightInd w:val="0"/>
        <w:spacing w:after="0" w:line="240" w:lineRule="auto"/>
        <w:rPr>
          <w:ins w:id="3080" w:author="Author"/>
          <w:rFonts w:ascii="Courier New" w:hAnsi="Courier New" w:cs="Courier New"/>
          <w:color w:val="000000"/>
          <w:kern w:val="0"/>
          <w:szCs w:val="17"/>
          <w:highlight w:val="white"/>
          <w:rPrChange w:id="3081" w:author="Author">
            <w:rPr>
              <w:ins w:id="3082" w:author="Author"/>
              <w:rFonts w:ascii="Consolas" w:hAnsi="Consolas" w:cs="Consolas"/>
              <w:color w:val="000000"/>
              <w:szCs w:val="17"/>
              <w:highlight w:val="white"/>
            </w:rPr>
          </w:rPrChange>
        </w:rPr>
      </w:pPr>
      <w:ins w:id="3083" w:author="Author">
        <w:r w:rsidRPr="00CB704C">
          <w:rPr>
            <w:rFonts w:ascii="Courier New" w:hAnsi="Courier New" w:cs="Courier New"/>
            <w:color w:val="000000"/>
            <w:kern w:val="0"/>
            <w:szCs w:val="17"/>
            <w:highlight w:val="white"/>
            <w:rPrChange w:id="3084"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085"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086"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087"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088"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089"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090"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091" w:author="Author">
              <w:rPr>
                <w:rFonts w:ascii="Consolas" w:hAnsi="Consolas" w:cs="Consolas"/>
                <w:color w:val="000000"/>
                <w:szCs w:val="17"/>
                <w:highlight w:val="white"/>
              </w:rPr>
            </w:rPrChange>
          </w:rPr>
          <w:t>com:DocumentDate</w:t>
        </w:r>
        <w:proofErr w:type="spellEnd"/>
        <w:r w:rsidRPr="00CB704C">
          <w:rPr>
            <w:rFonts w:ascii="Courier New" w:hAnsi="Courier New" w:cs="Courier New"/>
            <w:color w:val="0000FF"/>
            <w:szCs w:val="17"/>
            <w:highlight w:val="white"/>
            <w:rPrChange w:id="3092" w:author="Author">
              <w:rPr>
                <w:rFonts w:ascii="Consolas" w:hAnsi="Consolas" w:cs="Consolas"/>
                <w:color w:val="0000FF"/>
                <w:szCs w:val="17"/>
                <w:highlight w:val="white"/>
              </w:rPr>
            </w:rPrChange>
          </w:rPr>
          <w:t>"/&gt;</w:t>
        </w:r>
      </w:ins>
    </w:p>
    <w:p w14:paraId="61B946A5" w14:textId="77777777" w:rsidR="0015509D" w:rsidRPr="00CB704C" w:rsidRDefault="0015509D" w:rsidP="0015509D">
      <w:pPr>
        <w:autoSpaceDE w:val="0"/>
        <w:autoSpaceDN w:val="0"/>
        <w:adjustRightInd w:val="0"/>
        <w:spacing w:after="0" w:line="240" w:lineRule="auto"/>
        <w:rPr>
          <w:ins w:id="3093" w:author="Author"/>
          <w:rFonts w:ascii="Courier New" w:hAnsi="Courier New" w:cs="Courier New"/>
          <w:color w:val="000000"/>
          <w:kern w:val="0"/>
          <w:szCs w:val="17"/>
          <w:highlight w:val="white"/>
          <w:rPrChange w:id="3094" w:author="Author">
            <w:rPr>
              <w:ins w:id="3095" w:author="Author"/>
              <w:rFonts w:ascii="Consolas" w:hAnsi="Consolas" w:cs="Consolas"/>
              <w:color w:val="000000"/>
              <w:szCs w:val="17"/>
              <w:highlight w:val="white"/>
            </w:rPr>
          </w:rPrChange>
        </w:rPr>
      </w:pPr>
      <w:ins w:id="3096" w:author="Author">
        <w:r w:rsidRPr="00CB704C">
          <w:rPr>
            <w:rFonts w:ascii="Courier New" w:hAnsi="Courier New" w:cs="Courier New"/>
            <w:color w:val="000000"/>
            <w:kern w:val="0"/>
            <w:szCs w:val="17"/>
            <w:highlight w:val="white"/>
            <w:rPrChange w:id="3097"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098"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099"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100"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3101" w:author="Author">
              <w:rPr>
                <w:rFonts w:ascii="Consolas" w:hAnsi="Consolas" w:cs="Consolas"/>
                <w:color w:val="0000FF"/>
                <w:szCs w:val="17"/>
                <w:highlight w:val="white"/>
              </w:rPr>
            </w:rPrChange>
          </w:rPr>
          <w:t>&gt;</w:t>
        </w:r>
      </w:ins>
    </w:p>
    <w:p w14:paraId="1BD8193C" w14:textId="77777777" w:rsidR="0015509D" w:rsidRPr="00CB704C" w:rsidRDefault="0015509D" w:rsidP="0015509D">
      <w:pPr>
        <w:autoSpaceDE w:val="0"/>
        <w:autoSpaceDN w:val="0"/>
        <w:adjustRightInd w:val="0"/>
        <w:spacing w:after="0" w:line="240" w:lineRule="auto"/>
        <w:rPr>
          <w:ins w:id="3102" w:author="Author"/>
          <w:rFonts w:ascii="Courier New" w:hAnsi="Courier New" w:cs="Courier New"/>
          <w:color w:val="000000"/>
          <w:kern w:val="0"/>
          <w:szCs w:val="17"/>
          <w:highlight w:val="white"/>
          <w:rPrChange w:id="3103" w:author="Author">
            <w:rPr>
              <w:ins w:id="3104" w:author="Author"/>
              <w:rFonts w:ascii="Consolas" w:hAnsi="Consolas" w:cs="Consolas"/>
              <w:color w:val="000000"/>
              <w:szCs w:val="17"/>
              <w:highlight w:val="white"/>
            </w:rPr>
          </w:rPrChange>
        </w:rPr>
      </w:pPr>
      <w:ins w:id="3105" w:author="Author">
        <w:r w:rsidRPr="00CB704C">
          <w:rPr>
            <w:rFonts w:ascii="Courier New" w:hAnsi="Courier New" w:cs="Courier New"/>
            <w:color w:val="000000"/>
            <w:kern w:val="0"/>
            <w:szCs w:val="17"/>
            <w:highlight w:val="white"/>
            <w:rPrChange w:id="3106"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07"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108"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109" w:author="Author">
              <w:rPr>
                <w:rFonts w:ascii="Consolas" w:hAnsi="Consolas" w:cs="Consolas"/>
                <w:color w:val="800000"/>
                <w:szCs w:val="17"/>
                <w:highlight w:val="white"/>
              </w:rPr>
            </w:rPrChange>
          </w:rPr>
          <w:t>xsd:attribute</w:t>
        </w:r>
        <w:proofErr w:type="spellEnd"/>
        <w:r w:rsidRPr="00CB704C">
          <w:rPr>
            <w:rFonts w:ascii="Courier New" w:hAnsi="Courier New" w:cs="Courier New"/>
            <w:color w:val="FF0000"/>
            <w:szCs w:val="17"/>
            <w:highlight w:val="white"/>
            <w:rPrChange w:id="3110"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111"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112" w:author="Author">
              <w:rPr>
                <w:rFonts w:ascii="Consolas" w:hAnsi="Consolas" w:cs="Consolas"/>
                <w:color w:val="000000"/>
                <w:szCs w:val="17"/>
                <w:highlight w:val="white"/>
              </w:rPr>
            </w:rPrChange>
          </w:rPr>
          <w:t>com:id</w:t>
        </w:r>
        <w:proofErr w:type="spellEnd"/>
        <w:r w:rsidRPr="00CB704C">
          <w:rPr>
            <w:rFonts w:ascii="Courier New" w:hAnsi="Courier New" w:cs="Courier New"/>
            <w:color w:val="0000FF"/>
            <w:szCs w:val="17"/>
            <w:highlight w:val="white"/>
            <w:rPrChange w:id="3113" w:author="Author">
              <w:rPr>
                <w:rFonts w:ascii="Consolas" w:hAnsi="Consolas" w:cs="Consolas"/>
                <w:color w:val="0000FF"/>
                <w:szCs w:val="17"/>
                <w:highlight w:val="white"/>
              </w:rPr>
            </w:rPrChange>
          </w:rPr>
          <w:t>"/&gt;</w:t>
        </w:r>
      </w:ins>
    </w:p>
    <w:p w14:paraId="2428AB51" w14:textId="4E59F16F" w:rsidR="00670C4D" w:rsidRPr="00CB704C" w:rsidRDefault="0015509D">
      <w:pPr>
        <w:autoSpaceDE w:val="0"/>
        <w:autoSpaceDN w:val="0"/>
        <w:adjustRightInd w:val="0"/>
        <w:spacing w:after="0" w:line="240" w:lineRule="auto"/>
        <w:ind w:firstLine="720"/>
        <w:rPr>
          <w:ins w:id="3114" w:author="Author"/>
          <w:rFonts w:ascii="Courier New" w:hAnsi="Courier New" w:cs="Courier New"/>
          <w:color w:val="000000"/>
          <w:kern w:val="0"/>
          <w:szCs w:val="17"/>
          <w:highlight w:val="white"/>
          <w:rPrChange w:id="3115" w:author="Author">
            <w:rPr>
              <w:ins w:id="3116" w:author="Author"/>
              <w:rFonts w:ascii="Consolas" w:hAnsi="Consolas" w:cs="Consolas"/>
              <w:color w:val="000000"/>
              <w:szCs w:val="17"/>
              <w:highlight w:val="white"/>
            </w:rPr>
          </w:rPrChange>
        </w:rPr>
        <w:pPrChange w:id="3117" w:author="Author">
          <w:pPr>
            <w:autoSpaceDE w:val="0"/>
            <w:autoSpaceDN w:val="0"/>
            <w:adjustRightInd w:val="0"/>
          </w:pPr>
        </w:pPrChange>
      </w:pPr>
      <w:ins w:id="3118" w:author="Author">
        <w:r w:rsidRPr="00CB704C">
          <w:rPr>
            <w:rFonts w:ascii="Courier New" w:hAnsi="Courier New" w:cs="Courier New"/>
            <w:color w:val="000000"/>
            <w:kern w:val="0"/>
            <w:szCs w:val="17"/>
            <w:highlight w:val="white"/>
            <w:rPrChange w:id="3119"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120"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121"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0000FF"/>
            <w:szCs w:val="17"/>
            <w:highlight w:val="white"/>
            <w:rPrChange w:id="3122" w:author="Author">
              <w:rPr>
                <w:rFonts w:ascii="Consolas" w:hAnsi="Consolas" w:cs="Consolas"/>
                <w:color w:val="0000FF"/>
                <w:szCs w:val="17"/>
                <w:highlight w:val="white"/>
              </w:rPr>
            </w:rPrChange>
          </w:rPr>
          <w:t>&gt;</w:t>
        </w:r>
      </w:ins>
    </w:p>
    <w:p w14:paraId="02EF93FA" w14:textId="77777777" w:rsidR="0015509D" w:rsidRPr="00CB704C" w:rsidRDefault="0015509D" w:rsidP="0015509D">
      <w:pPr>
        <w:autoSpaceDE w:val="0"/>
        <w:autoSpaceDN w:val="0"/>
        <w:adjustRightInd w:val="0"/>
        <w:spacing w:after="0" w:line="240" w:lineRule="auto"/>
        <w:rPr>
          <w:ins w:id="3123" w:author="Author"/>
          <w:rFonts w:ascii="Courier New" w:hAnsi="Courier New" w:cs="Courier New"/>
          <w:color w:val="000000"/>
          <w:kern w:val="0"/>
          <w:szCs w:val="17"/>
          <w:highlight w:val="white"/>
          <w:rPrChange w:id="3124" w:author="Author">
            <w:rPr>
              <w:ins w:id="3125" w:author="Author"/>
              <w:rFonts w:ascii="Consolas" w:hAnsi="Consolas" w:cs="Consolas"/>
              <w:color w:val="000000"/>
              <w:szCs w:val="17"/>
              <w:highlight w:val="white"/>
            </w:rPr>
          </w:rPrChange>
        </w:rPr>
      </w:pPr>
      <w:ins w:id="3126" w:author="Author">
        <w:r w:rsidRPr="00CB704C">
          <w:rPr>
            <w:rFonts w:ascii="Courier New" w:hAnsi="Courier New" w:cs="Courier New"/>
            <w:color w:val="000000"/>
            <w:kern w:val="0"/>
            <w:szCs w:val="17"/>
            <w:highlight w:val="white"/>
            <w:rPrChange w:id="3127"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128"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129"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FF0000"/>
            <w:szCs w:val="17"/>
            <w:highlight w:val="white"/>
            <w:rPrChange w:id="3130"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3131"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132" w:author="Author">
              <w:rPr>
                <w:rFonts w:ascii="Consolas" w:hAnsi="Consolas" w:cs="Consolas"/>
                <w:color w:val="000000"/>
                <w:szCs w:val="17"/>
                <w:highlight w:val="white"/>
              </w:rPr>
            </w:rPrChange>
          </w:rPr>
          <w:t>PriorityApplicationIdentificationType</w:t>
        </w:r>
        <w:proofErr w:type="spellEnd"/>
        <w:r w:rsidRPr="00CB704C">
          <w:rPr>
            <w:rFonts w:ascii="Courier New" w:hAnsi="Courier New" w:cs="Courier New"/>
            <w:color w:val="0000FF"/>
            <w:szCs w:val="17"/>
            <w:highlight w:val="white"/>
            <w:rPrChange w:id="3133" w:author="Author">
              <w:rPr>
                <w:rFonts w:ascii="Consolas" w:hAnsi="Consolas" w:cs="Consolas"/>
                <w:color w:val="0000FF"/>
                <w:szCs w:val="17"/>
                <w:highlight w:val="white"/>
              </w:rPr>
            </w:rPrChange>
          </w:rPr>
          <w:t>"&gt;</w:t>
        </w:r>
      </w:ins>
    </w:p>
    <w:p w14:paraId="3C0C8D7A" w14:textId="2E2193D8" w:rsidR="0015509D" w:rsidRPr="00CB704C" w:rsidRDefault="0015509D" w:rsidP="0015509D">
      <w:pPr>
        <w:autoSpaceDE w:val="0"/>
        <w:autoSpaceDN w:val="0"/>
        <w:adjustRightInd w:val="0"/>
        <w:spacing w:after="0" w:line="240" w:lineRule="auto"/>
        <w:rPr>
          <w:ins w:id="3134" w:author="Author"/>
          <w:rFonts w:ascii="Courier New" w:hAnsi="Courier New" w:cs="Courier New"/>
          <w:color w:val="000000"/>
          <w:kern w:val="0"/>
          <w:szCs w:val="17"/>
          <w:highlight w:val="white"/>
          <w:rPrChange w:id="3135" w:author="Author">
            <w:rPr>
              <w:ins w:id="3136" w:author="Author"/>
              <w:rFonts w:ascii="Consolas" w:hAnsi="Consolas" w:cs="Consolas"/>
              <w:color w:val="000000"/>
              <w:szCs w:val="17"/>
              <w:highlight w:val="white"/>
            </w:rPr>
          </w:rPrChange>
        </w:rPr>
      </w:pPr>
      <w:ins w:id="3137" w:author="Author">
        <w:r w:rsidRPr="00CB704C">
          <w:rPr>
            <w:rFonts w:ascii="Courier New" w:hAnsi="Courier New" w:cs="Courier New"/>
            <w:color w:val="000000"/>
            <w:kern w:val="0"/>
            <w:szCs w:val="17"/>
            <w:highlight w:val="white"/>
            <w:rPrChange w:id="3138"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39"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140"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141"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3142" w:author="Author">
              <w:rPr>
                <w:rFonts w:ascii="Consolas" w:hAnsi="Consolas" w:cs="Consolas"/>
                <w:color w:val="0000FF"/>
                <w:szCs w:val="17"/>
                <w:highlight w:val="white"/>
              </w:rPr>
            </w:rPrChange>
          </w:rPr>
          <w:t>&gt;</w:t>
        </w:r>
      </w:ins>
    </w:p>
    <w:p w14:paraId="489C48E1" w14:textId="77777777" w:rsidR="0015509D" w:rsidRPr="00CB704C" w:rsidRDefault="0015509D" w:rsidP="0015509D">
      <w:pPr>
        <w:autoSpaceDE w:val="0"/>
        <w:autoSpaceDN w:val="0"/>
        <w:adjustRightInd w:val="0"/>
        <w:spacing w:after="0" w:line="240" w:lineRule="auto"/>
        <w:rPr>
          <w:ins w:id="3143" w:author="Author"/>
          <w:rFonts w:ascii="Courier New" w:hAnsi="Courier New" w:cs="Courier New"/>
          <w:color w:val="000000"/>
          <w:kern w:val="0"/>
          <w:szCs w:val="17"/>
          <w:highlight w:val="white"/>
          <w:rPrChange w:id="3144" w:author="Author">
            <w:rPr>
              <w:ins w:id="3145" w:author="Author"/>
              <w:rFonts w:ascii="Consolas" w:hAnsi="Consolas" w:cs="Consolas"/>
              <w:color w:val="000000"/>
              <w:szCs w:val="17"/>
              <w:highlight w:val="white"/>
            </w:rPr>
          </w:rPrChange>
        </w:rPr>
      </w:pPr>
      <w:ins w:id="3146" w:author="Author">
        <w:r w:rsidRPr="00CB704C">
          <w:rPr>
            <w:rFonts w:ascii="Courier New" w:hAnsi="Courier New" w:cs="Courier New"/>
            <w:color w:val="000000"/>
            <w:kern w:val="0"/>
            <w:szCs w:val="17"/>
            <w:highlight w:val="white"/>
            <w:rPrChange w:id="3147"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48"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49"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150"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151"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152"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153"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154" w:author="Author">
              <w:rPr>
                <w:rFonts w:ascii="Consolas" w:hAnsi="Consolas" w:cs="Consolas"/>
                <w:color w:val="000000"/>
                <w:szCs w:val="17"/>
                <w:highlight w:val="white"/>
              </w:rPr>
            </w:rPrChange>
          </w:rPr>
          <w:t>com:IPOfficeCode</w:t>
        </w:r>
        <w:proofErr w:type="spellEnd"/>
        <w:r w:rsidRPr="00CB704C">
          <w:rPr>
            <w:rFonts w:ascii="Courier New" w:hAnsi="Courier New" w:cs="Courier New"/>
            <w:color w:val="0000FF"/>
            <w:szCs w:val="17"/>
            <w:highlight w:val="white"/>
            <w:rPrChange w:id="3155" w:author="Author">
              <w:rPr>
                <w:rFonts w:ascii="Consolas" w:hAnsi="Consolas" w:cs="Consolas"/>
                <w:color w:val="0000FF"/>
                <w:szCs w:val="17"/>
                <w:highlight w:val="white"/>
              </w:rPr>
            </w:rPrChange>
          </w:rPr>
          <w:t>"/&gt;</w:t>
        </w:r>
      </w:ins>
    </w:p>
    <w:p w14:paraId="2EA4BC20" w14:textId="77777777" w:rsidR="0015509D" w:rsidRPr="00CB704C" w:rsidRDefault="0015509D" w:rsidP="0015509D">
      <w:pPr>
        <w:autoSpaceDE w:val="0"/>
        <w:autoSpaceDN w:val="0"/>
        <w:adjustRightInd w:val="0"/>
        <w:spacing w:after="0" w:line="240" w:lineRule="auto"/>
        <w:rPr>
          <w:ins w:id="3156" w:author="Author"/>
          <w:rFonts w:ascii="Courier New" w:hAnsi="Courier New" w:cs="Courier New"/>
          <w:color w:val="000000"/>
          <w:kern w:val="0"/>
          <w:szCs w:val="17"/>
          <w:highlight w:val="white"/>
          <w:rPrChange w:id="3157" w:author="Author">
            <w:rPr>
              <w:ins w:id="3158" w:author="Author"/>
              <w:rFonts w:ascii="Consolas" w:hAnsi="Consolas" w:cs="Consolas"/>
              <w:color w:val="000000"/>
              <w:szCs w:val="17"/>
              <w:highlight w:val="white"/>
            </w:rPr>
          </w:rPrChange>
        </w:rPr>
      </w:pPr>
      <w:ins w:id="3159" w:author="Author">
        <w:r w:rsidRPr="00CB704C">
          <w:rPr>
            <w:rFonts w:ascii="Courier New" w:hAnsi="Courier New" w:cs="Courier New"/>
            <w:color w:val="000000"/>
            <w:kern w:val="0"/>
            <w:szCs w:val="17"/>
            <w:highlight w:val="white"/>
            <w:rPrChange w:id="3160"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61"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62"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163"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164"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165"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166"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167" w:author="Author">
              <w:rPr>
                <w:rFonts w:ascii="Consolas" w:hAnsi="Consolas" w:cs="Consolas"/>
                <w:color w:val="000000"/>
                <w:szCs w:val="17"/>
                <w:highlight w:val="white"/>
              </w:rPr>
            </w:rPrChange>
          </w:rPr>
          <w:t>com:ApplicationNumber</w:t>
        </w:r>
        <w:proofErr w:type="spellEnd"/>
        <w:r w:rsidRPr="00CB704C">
          <w:rPr>
            <w:rFonts w:ascii="Courier New" w:hAnsi="Courier New" w:cs="Courier New"/>
            <w:color w:val="0000FF"/>
            <w:szCs w:val="17"/>
            <w:highlight w:val="white"/>
            <w:rPrChange w:id="3168"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3169" w:author="Author">
              <w:rPr>
                <w:rFonts w:ascii="Consolas" w:hAnsi="Consolas" w:cs="Consolas"/>
                <w:color w:val="FF0000"/>
                <w:szCs w:val="17"/>
                <w:highlight w:val="white"/>
              </w:rPr>
            </w:rPrChange>
          </w:rPr>
          <w:t xml:space="preserve"> minOccurs</w:t>
        </w:r>
        <w:r w:rsidRPr="00CB704C">
          <w:rPr>
            <w:rFonts w:ascii="Courier New" w:hAnsi="Courier New" w:cs="Courier New"/>
            <w:color w:val="0000FF"/>
            <w:szCs w:val="17"/>
            <w:highlight w:val="white"/>
            <w:rPrChange w:id="3170" w:author="Author">
              <w:rPr>
                <w:rFonts w:ascii="Consolas" w:hAnsi="Consolas" w:cs="Consolas"/>
                <w:color w:val="0000FF"/>
                <w:szCs w:val="17"/>
                <w:highlight w:val="white"/>
              </w:rPr>
            </w:rPrChange>
          </w:rPr>
          <w:t>="</w:t>
        </w:r>
        <w:r w:rsidRPr="00CB704C">
          <w:rPr>
            <w:rFonts w:ascii="Courier New" w:hAnsi="Courier New" w:cs="Courier New"/>
            <w:color w:val="000000"/>
            <w:szCs w:val="17"/>
            <w:highlight w:val="white"/>
            <w:rPrChange w:id="3171" w:author="Author">
              <w:rPr>
                <w:rFonts w:ascii="Consolas" w:hAnsi="Consolas" w:cs="Consolas"/>
                <w:color w:val="000000"/>
                <w:szCs w:val="17"/>
                <w:highlight w:val="white"/>
              </w:rPr>
            </w:rPrChange>
          </w:rPr>
          <w:t>0</w:t>
        </w:r>
        <w:r w:rsidRPr="00CB704C">
          <w:rPr>
            <w:rFonts w:ascii="Courier New" w:hAnsi="Courier New" w:cs="Courier New"/>
            <w:color w:val="0000FF"/>
            <w:szCs w:val="17"/>
            <w:highlight w:val="white"/>
            <w:rPrChange w:id="3172" w:author="Author">
              <w:rPr>
                <w:rFonts w:ascii="Consolas" w:hAnsi="Consolas" w:cs="Consolas"/>
                <w:color w:val="0000FF"/>
                <w:szCs w:val="17"/>
                <w:highlight w:val="white"/>
              </w:rPr>
            </w:rPrChange>
          </w:rPr>
          <w:t>"/&gt;</w:t>
        </w:r>
      </w:ins>
    </w:p>
    <w:p w14:paraId="00D1F00B" w14:textId="77777777" w:rsidR="0015509D" w:rsidRPr="00CB704C" w:rsidRDefault="0015509D" w:rsidP="0015509D">
      <w:pPr>
        <w:autoSpaceDE w:val="0"/>
        <w:autoSpaceDN w:val="0"/>
        <w:adjustRightInd w:val="0"/>
        <w:spacing w:after="0" w:line="240" w:lineRule="auto"/>
        <w:rPr>
          <w:ins w:id="3173" w:author="Author"/>
          <w:rFonts w:ascii="Courier New" w:hAnsi="Courier New" w:cs="Courier New"/>
          <w:color w:val="000000"/>
          <w:kern w:val="0"/>
          <w:szCs w:val="17"/>
          <w:highlight w:val="white"/>
          <w:rPrChange w:id="3174" w:author="Author">
            <w:rPr>
              <w:ins w:id="3175" w:author="Author"/>
              <w:rFonts w:ascii="Consolas" w:hAnsi="Consolas" w:cs="Consolas"/>
              <w:color w:val="000000"/>
              <w:szCs w:val="17"/>
              <w:highlight w:val="white"/>
            </w:rPr>
          </w:rPrChange>
        </w:rPr>
      </w:pPr>
      <w:ins w:id="3176" w:author="Author">
        <w:r w:rsidRPr="00CB704C">
          <w:rPr>
            <w:rFonts w:ascii="Courier New" w:hAnsi="Courier New" w:cs="Courier New"/>
            <w:color w:val="000000"/>
            <w:kern w:val="0"/>
            <w:szCs w:val="17"/>
            <w:highlight w:val="white"/>
            <w:rPrChange w:id="3177"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78"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79"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180"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181"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182"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183"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184" w:author="Author">
              <w:rPr>
                <w:rFonts w:ascii="Consolas" w:hAnsi="Consolas" w:cs="Consolas"/>
                <w:color w:val="000000"/>
                <w:szCs w:val="17"/>
                <w:highlight w:val="white"/>
              </w:rPr>
            </w:rPrChange>
          </w:rPr>
          <w:t>pat:FilingDate</w:t>
        </w:r>
        <w:proofErr w:type="spellEnd"/>
        <w:r w:rsidRPr="00CB704C">
          <w:rPr>
            <w:rFonts w:ascii="Courier New" w:hAnsi="Courier New" w:cs="Courier New"/>
            <w:color w:val="0000FF"/>
            <w:szCs w:val="17"/>
            <w:highlight w:val="white"/>
            <w:rPrChange w:id="3185" w:author="Author">
              <w:rPr>
                <w:rFonts w:ascii="Consolas" w:hAnsi="Consolas" w:cs="Consolas"/>
                <w:color w:val="0000FF"/>
                <w:szCs w:val="17"/>
                <w:highlight w:val="white"/>
              </w:rPr>
            </w:rPrChange>
          </w:rPr>
          <w:t>"/&gt;</w:t>
        </w:r>
      </w:ins>
    </w:p>
    <w:p w14:paraId="10F2965D" w14:textId="77777777" w:rsidR="0015509D" w:rsidRPr="00CB704C" w:rsidRDefault="0015509D" w:rsidP="0015509D">
      <w:pPr>
        <w:autoSpaceDE w:val="0"/>
        <w:autoSpaceDN w:val="0"/>
        <w:adjustRightInd w:val="0"/>
        <w:spacing w:after="0" w:line="240" w:lineRule="auto"/>
        <w:rPr>
          <w:ins w:id="3186" w:author="Author"/>
          <w:rFonts w:ascii="Courier New" w:hAnsi="Courier New" w:cs="Courier New"/>
          <w:color w:val="000000"/>
          <w:kern w:val="0"/>
          <w:szCs w:val="17"/>
          <w:highlight w:val="white"/>
          <w:rPrChange w:id="3187" w:author="Author">
            <w:rPr>
              <w:ins w:id="3188" w:author="Author"/>
              <w:rFonts w:ascii="Consolas" w:hAnsi="Consolas" w:cs="Consolas"/>
              <w:color w:val="000000"/>
              <w:szCs w:val="17"/>
              <w:highlight w:val="white"/>
            </w:rPr>
          </w:rPrChange>
        </w:rPr>
      </w:pPr>
      <w:ins w:id="3189" w:author="Author">
        <w:r w:rsidRPr="00CB704C">
          <w:rPr>
            <w:rFonts w:ascii="Courier New" w:hAnsi="Courier New" w:cs="Courier New"/>
            <w:color w:val="000000"/>
            <w:kern w:val="0"/>
            <w:szCs w:val="17"/>
            <w:highlight w:val="white"/>
            <w:rPrChange w:id="3190"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191"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192"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193"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3194" w:author="Author">
              <w:rPr>
                <w:rFonts w:ascii="Consolas" w:hAnsi="Consolas" w:cs="Consolas"/>
                <w:color w:val="0000FF"/>
                <w:szCs w:val="17"/>
                <w:highlight w:val="white"/>
              </w:rPr>
            </w:rPrChange>
          </w:rPr>
          <w:t>&gt;</w:t>
        </w:r>
      </w:ins>
    </w:p>
    <w:p w14:paraId="457F2263" w14:textId="77777777" w:rsidR="0015509D" w:rsidRPr="00CB704C" w:rsidRDefault="0015509D" w:rsidP="0015509D">
      <w:pPr>
        <w:autoSpaceDE w:val="0"/>
        <w:autoSpaceDN w:val="0"/>
        <w:adjustRightInd w:val="0"/>
        <w:spacing w:after="0" w:line="240" w:lineRule="auto"/>
        <w:rPr>
          <w:ins w:id="3195" w:author="Author"/>
          <w:rFonts w:ascii="Courier New" w:hAnsi="Courier New" w:cs="Courier New"/>
          <w:color w:val="000000"/>
          <w:kern w:val="0"/>
          <w:szCs w:val="17"/>
          <w:highlight w:val="white"/>
          <w:rPrChange w:id="3196" w:author="Author">
            <w:rPr>
              <w:ins w:id="3197" w:author="Author"/>
              <w:rFonts w:ascii="Consolas" w:hAnsi="Consolas" w:cs="Consolas"/>
              <w:color w:val="000000"/>
              <w:szCs w:val="17"/>
              <w:highlight w:val="white"/>
            </w:rPr>
          </w:rPrChange>
        </w:rPr>
      </w:pPr>
      <w:ins w:id="3198" w:author="Author">
        <w:r w:rsidRPr="00CB704C">
          <w:rPr>
            <w:rFonts w:ascii="Courier New" w:hAnsi="Courier New" w:cs="Courier New"/>
            <w:color w:val="000000"/>
            <w:kern w:val="0"/>
            <w:szCs w:val="17"/>
            <w:highlight w:val="white"/>
            <w:rPrChange w:id="3199"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200"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01"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202" w:author="Author">
              <w:rPr>
                <w:rFonts w:ascii="Consolas" w:hAnsi="Consolas" w:cs="Consolas"/>
                <w:color w:val="800000"/>
                <w:szCs w:val="17"/>
                <w:highlight w:val="white"/>
              </w:rPr>
            </w:rPrChange>
          </w:rPr>
          <w:t>xsd:attribute</w:t>
        </w:r>
        <w:proofErr w:type="spellEnd"/>
        <w:r w:rsidRPr="00CB704C">
          <w:rPr>
            <w:rFonts w:ascii="Courier New" w:hAnsi="Courier New" w:cs="Courier New"/>
            <w:color w:val="FF0000"/>
            <w:szCs w:val="17"/>
            <w:highlight w:val="white"/>
            <w:rPrChange w:id="3203"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204"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205" w:author="Author">
              <w:rPr>
                <w:rFonts w:ascii="Consolas" w:hAnsi="Consolas" w:cs="Consolas"/>
                <w:color w:val="000000"/>
                <w:szCs w:val="17"/>
                <w:highlight w:val="white"/>
              </w:rPr>
            </w:rPrChange>
          </w:rPr>
          <w:t>com:id</w:t>
        </w:r>
        <w:proofErr w:type="spellEnd"/>
        <w:r w:rsidRPr="00CB704C">
          <w:rPr>
            <w:rFonts w:ascii="Courier New" w:hAnsi="Courier New" w:cs="Courier New"/>
            <w:color w:val="0000FF"/>
            <w:szCs w:val="17"/>
            <w:highlight w:val="white"/>
            <w:rPrChange w:id="3206" w:author="Author">
              <w:rPr>
                <w:rFonts w:ascii="Consolas" w:hAnsi="Consolas" w:cs="Consolas"/>
                <w:color w:val="0000FF"/>
                <w:szCs w:val="17"/>
                <w:highlight w:val="white"/>
              </w:rPr>
            </w:rPrChange>
          </w:rPr>
          <w:t>"/&gt;</w:t>
        </w:r>
      </w:ins>
    </w:p>
    <w:p w14:paraId="39570293" w14:textId="77777777" w:rsidR="0015509D" w:rsidRPr="00CB704C" w:rsidRDefault="0015509D" w:rsidP="0015509D">
      <w:pPr>
        <w:autoSpaceDE w:val="0"/>
        <w:autoSpaceDN w:val="0"/>
        <w:adjustRightInd w:val="0"/>
        <w:spacing w:after="0" w:line="240" w:lineRule="auto"/>
        <w:rPr>
          <w:ins w:id="3207" w:author="Author"/>
          <w:rFonts w:ascii="Courier New" w:hAnsi="Courier New" w:cs="Courier New"/>
          <w:color w:val="000000"/>
          <w:kern w:val="0"/>
          <w:szCs w:val="17"/>
          <w:highlight w:val="white"/>
          <w:rPrChange w:id="3208" w:author="Author">
            <w:rPr>
              <w:ins w:id="3209" w:author="Author"/>
              <w:rFonts w:ascii="Consolas" w:hAnsi="Consolas" w:cs="Consolas"/>
              <w:color w:val="000000"/>
              <w:szCs w:val="17"/>
              <w:highlight w:val="white"/>
            </w:rPr>
          </w:rPrChange>
        </w:rPr>
      </w:pPr>
      <w:ins w:id="3210" w:author="Author">
        <w:r w:rsidRPr="00CB704C">
          <w:rPr>
            <w:rFonts w:ascii="Courier New" w:hAnsi="Courier New" w:cs="Courier New"/>
            <w:color w:val="000000"/>
            <w:kern w:val="0"/>
            <w:szCs w:val="17"/>
            <w:highlight w:val="white"/>
            <w:rPrChange w:id="3211"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212"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13"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214" w:author="Author">
              <w:rPr>
                <w:rFonts w:ascii="Consolas" w:hAnsi="Consolas" w:cs="Consolas"/>
                <w:color w:val="800000"/>
                <w:szCs w:val="17"/>
                <w:highlight w:val="white"/>
              </w:rPr>
            </w:rPrChange>
          </w:rPr>
          <w:t>xsd:attribute</w:t>
        </w:r>
        <w:proofErr w:type="spellEnd"/>
        <w:r w:rsidRPr="00CB704C">
          <w:rPr>
            <w:rFonts w:ascii="Courier New" w:hAnsi="Courier New" w:cs="Courier New"/>
            <w:color w:val="FF0000"/>
            <w:szCs w:val="17"/>
            <w:highlight w:val="white"/>
            <w:rPrChange w:id="3215"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216"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217" w:author="Author">
              <w:rPr>
                <w:rFonts w:ascii="Consolas" w:hAnsi="Consolas" w:cs="Consolas"/>
                <w:color w:val="000000"/>
                <w:szCs w:val="17"/>
                <w:highlight w:val="white"/>
              </w:rPr>
            </w:rPrChange>
          </w:rPr>
          <w:t>com:sequenceNumber</w:t>
        </w:r>
        <w:proofErr w:type="spellEnd"/>
        <w:r w:rsidRPr="00CB704C">
          <w:rPr>
            <w:rFonts w:ascii="Courier New" w:hAnsi="Courier New" w:cs="Courier New"/>
            <w:color w:val="0000FF"/>
            <w:szCs w:val="17"/>
            <w:highlight w:val="white"/>
            <w:rPrChange w:id="3218"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3219" w:author="Author">
              <w:rPr>
                <w:rFonts w:ascii="Consolas" w:hAnsi="Consolas" w:cs="Consolas"/>
                <w:color w:val="FF0000"/>
                <w:szCs w:val="17"/>
                <w:highlight w:val="white"/>
              </w:rPr>
            </w:rPrChange>
          </w:rPr>
          <w:t xml:space="preserve"> use</w:t>
        </w:r>
        <w:r w:rsidRPr="00CB704C">
          <w:rPr>
            <w:rFonts w:ascii="Courier New" w:hAnsi="Courier New" w:cs="Courier New"/>
            <w:color w:val="0000FF"/>
            <w:szCs w:val="17"/>
            <w:highlight w:val="white"/>
            <w:rPrChange w:id="3220" w:author="Author">
              <w:rPr>
                <w:rFonts w:ascii="Consolas" w:hAnsi="Consolas" w:cs="Consolas"/>
                <w:color w:val="0000FF"/>
                <w:szCs w:val="17"/>
                <w:highlight w:val="white"/>
              </w:rPr>
            </w:rPrChange>
          </w:rPr>
          <w:t>="</w:t>
        </w:r>
        <w:r w:rsidRPr="00CB704C">
          <w:rPr>
            <w:rFonts w:ascii="Courier New" w:hAnsi="Courier New" w:cs="Courier New"/>
            <w:color w:val="000000"/>
            <w:szCs w:val="17"/>
            <w:highlight w:val="white"/>
            <w:rPrChange w:id="3221" w:author="Author">
              <w:rPr>
                <w:rFonts w:ascii="Consolas" w:hAnsi="Consolas" w:cs="Consolas"/>
                <w:color w:val="000000"/>
                <w:szCs w:val="17"/>
                <w:highlight w:val="white"/>
              </w:rPr>
            </w:rPrChange>
          </w:rPr>
          <w:t>required</w:t>
        </w:r>
        <w:r w:rsidRPr="00CB704C">
          <w:rPr>
            <w:rFonts w:ascii="Courier New" w:hAnsi="Courier New" w:cs="Courier New"/>
            <w:color w:val="0000FF"/>
            <w:szCs w:val="17"/>
            <w:highlight w:val="white"/>
            <w:rPrChange w:id="3222" w:author="Author">
              <w:rPr>
                <w:rFonts w:ascii="Consolas" w:hAnsi="Consolas" w:cs="Consolas"/>
                <w:color w:val="0000FF"/>
                <w:szCs w:val="17"/>
                <w:highlight w:val="white"/>
              </w:rPr>
            </w:rPrChange>
          </w:rPr>
          <w:t>"/&gt;</w:t>
        </w:r>
      </w:ins>
    </w:p>
    <w:p w14:paraId="5A0A9206" w14:textId="77777777" w:rsidR="0015509D" w:rsidRPr="00CB704C" w:rsidRDefault="0015509D" w:rsidP="0015509D">
      <w:pPr>
        <w:autoSpaceDE w:val="0"/>
        <w:autoSpaceDN w:val="0"/>
        <w:adjustRightInd w:val="0"/>
        <w:spacing w:after="0" w:line="240" w:lineRule="auto"/>
        <w:rPr>
          <w:ins w:id="3223" w:author="Author"/>
          <w:rFonts w:ascii="Courier New" w:hAnsi="Courier New" w:cs="Courier New"/>
          <w:color w:val="000000"/>
          <w:kern w:val="0"/>
          <w:szCs w:val="17"/>
          <w:highlight w:val="white"/>
          <w:rPrChange w:id="3224" w:author="Author">
            <w:rPr>
              <w:ins w:id="3225" w:author="Author"/>
              <w:rFonts w:ascii="Consolas" w:hAnsi="Consolas" w:cs="Consolas"/>
              <w:color w:val="000000"/>
              <w:szCs w:val="17"/>
              <w:highlight w:val="white"/>
            </w:rPr>
          </w:rPrChange>
        </w:rPr>
      </w:pPr>
      <w:ins w:id="3226" w:author="Author">
        <w:r w:rsidRPr="00CB704C">
          <w:rPr>
            <w:rFonts w:ascii="Courier New" w:hAnsi="Courier New" w:cs="Courier New"/>
            <w:color w:val="000000"/>
            <w:kern w:val="0"/>
            <w:szCs w:val="17"/>
            <w:highlight w:val="white"/>
            <w:rPrChange w:id="3227"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28"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229"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0000FF"/>
            <w:szCs w:val="17"/>
            <w:highlight w:val="white"/>
            <w:rPrChange w:id="3230" w:author="Author">
              <w:rPr>
                <w:rFonts w:ascii="Consolas" w:hAnsi="Consolas" w:cs="Consolas"/>
                <w:color w:val="0000FF"/>
                <w:szCs w:val="17"/>
                <w:highlight w:val="white"/>
              </w:rPr>
            </w:rPrChange>
          </w:rPr>
          <w:t>&gt;</w:t>
        </w:r>
      </w:ins>
    </w:p>
    <w:p w14:paraId="6290DB1A" w14:textId="77777777" w:rsidR="0015509D" w:rsidRPr="00CB704C" w:rsidRDefault="0015509D" w:rsidP="0015509D">
      <w:pPr>
        <w:autoSpaceDE w:val="0"/>
        <w:autoSpaceDN w:val="0"/>
        <w:adjustRightInd w:val="0"/>
        <w:spacing w:after="0" w:line="240" w:lineRule="auto"/>
        <w:rPr>
          <w:ins w:id="3231" w:author="Author"/>
          <w:rFonts w:ascii="Courier New" w:hAnsi="Courier New" w:cs="Courier New"/>
          <w:color w:val="000000"/>
          <w:kern w:val="0"/>
          <w:szCs w:val="17"/>
          <w:highlight w:val="white"/>
          <w:rPrChange w:id="3232" w:author="Author">
            <w:rPr>
              <w:ins w:id="3233" w:author="Author"/>
              <w:rFonts w:ascii="Consolas" w:hAnsi="Consolas" w:cs="Consolas"/>
              <w:color w:val="000000"/>
              <w:szCs w:val="17"/>
              <w:highlight w:val="white"/>
            </w:rPr>
          </w:rPrChange>
        </w:rPr>
      </w:pPr>
      <w:ins w:id="3234" w:author="Author">
        <w:r w:rsidRPr="00CB704C">
          <w:rPr>
            <w:rFonts w:ascii="Courier New" w:hAnsi="Courier New" w:cs="Courier New"/>
            <w:color w:val="000000"/>
            <w:kern w:val="0"/>
            <w:szCs w:val="17"/>
            <w:highlight w:val="white"/>
            <w:rPrChange w:id="3235"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36"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237"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238"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3239"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240" w:author="Author">
              <w:rPr>
                <w:rFonts w:ascii="Consolas" w:hAnsi="Consolas" w:cs="Consolas"/>
                <w:color w:val="000000"/>
                <w:szCs w:val="17"/>
                <w:highlight w:val="white"/>
              </w:rPr>
            </w:rPrChange>
          </w:rPr>
          <w:t>PriorityApplicationIdentification</w:t>
        </w:r>
        <w:proofErr w:type="spellEnd"/>
        <w:r w:rsidRPr="00CB704C">
          <w:rPr>
            <w:rFonts w:ascii="Courier New" w:hAnsi="Courier New" w:cs="Courier New"/>
            <w:color w:val="0000FF"/>
            <w:szCs w:val="17"/>
            <w:highlight w:val="white"/>
            <w:rPrChange w:id="3241"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3242" w:author="Author">
              <w:rPr>
                <w:rFonts w:ascii="Consolas" w:hAnsi="Consolas" w:cs="Consolas"/>
                <w:color w:val="FF0000"/>
                <w:szCs w:val="17"/>
                <w:highlight w:val="white"/>
              </w:rPr>
            </w:rPrChange>
          </w:rPr>
          <w:t xml:space="preserve"> type</w:t>
        </w:r>
        <w:r w:rsidRPr="00CB704C">
          <w:rPr>
            <w:rFonts w:ascii="Courier New" w:hAnsi="Courier New" w:cs="Courier New"/>
            <w:color w:val="0000FF"/>
            <w:szCs w:val="17"/>
            <w:highlight w:val="white"/>
            <w:rPrChange w:id="3243"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244" w:author="Author">
              <w:rPr>
                <w:rFonts w:ascii="Consolas" w:hAnsi="Consolas" w:cs="Consolas"/>
                <w:color w:val="000000"/>
                <w:szCs w:val="17"/>
                <w:highlight w:val="white"/>
              </w:rPr>
            </w:rPrChange>
          </w:rPr>
          <w:t>afp:PriorityApplicationIdentificationType</w:t>
        </w:r>
        <w:proofErr w:type="spellEnd"/>
        <w:r w:rsidRPr="00CB704C">
          <w:rPr>
            <w:rFonts w:ascii="Courier New" w:hAnsi="Courier New" w:cs="Courier New"/>
            <w:color w:val="0000FF"/>
            <w:szCs w:val="17"/>
            <w:highlight w:val="white"/>
            <w:rPrChange w:id="3245" w:author="Author">
              <w:rPr>
                <w:rFonts w:ascii="Consolas" w:hAnsi="Consolas" w:cs="Consolas"/>
                <w:color w:val="0000FF"/>
                <w:szCs w:val="17"/>
                <w:highlight w:val="white"/>
              </w:rPr>
            </w:rPrChange>
          </w:rPr>
          <w:t>"&gt;</w:t>
        </w:r>
      </w:ins>
    </w:p>
    <w:p w14:paraId="6A325600" w14:textId="77777777" w:rsidR="0015509D" w:rsidRPr="00CB704C" w:rsidRDefault="0015509D" w:rsidP="0015509D">
      <w:pPr>
        <w:autoSpaceDE w:val="0"/>
        <w:autoSpaceDN w:val="0"/>
        <w:adjustRightInd w:val="0"/>
        <w:spacing w:after="0" w:line="240" w:lineRule="auto"/>
        <w:rPr>
          <w:ins w:id="3246" w:author="Author"/>
          <w:rFonts w:ascii="Courier New" w:hAnsi="Courier New" w:cs="Courier New"/>
          <w:color w:val="000000"/>
          <w:kern w:val="0"/>
          <w:szCs w:val="17"/>
          <w:highlight w:val="white"/>
          <w:rPrChange w:id="3247" w:author="Author">
            <w:rPr>
              <w:ins w:id="3248" w:author="Author"/>
              <w:rFonts w:ascii="Consolas" w:hAnsi="Consolas" w:cs="Consolas"/>
              <w:color w:val="000000"/>
              <w:szCs w:val="17"/>
              <w:highlight w:val="white"/>
            </w:rPr>
          </w:rPrChange>
        </w:rPr>
      </w:pPr>
      <w:ins w:id="3249" w:author="Author">
        <w:r w:rsidRPr="00CB704C">
          <w:rPr>
            <w:rFonts w:ascii="Courier New" w:hAnsi="Courier New" w:cs="Courier New"/>
            <w:color w:val="000000"/>
            <w:kern w:val="0"/>
            <w:szCs w:val="17"/>
            <w:highlight w:val="white"/>
            <w:rPrChange w:id="3250"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251"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52"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253" w:author="Author">
              <w:rPr>
                <w:rFonts w:ascii="Consolas" w:hAnsi="Consolas" w:cs="Consolas"/>
                <w:color w:val="800000"/>
                <w:szCs w:val="17"/>
                <w:highlight w:val="white"/>
              </w:rPr>
            </w:rPrChange>
          </w:rPr>
          <w:t>xsd:annotation</w:t>
        </w:r>
        <w:proofErr w:type="spellEnd"/>
        <w:r w:rsidRPr="00CB704C">
          <w:rPr>
            <w:rFonts w:ascii="Courier New" w:hAnsi="Courier New" w:cs="Courier New"/>
            <w:color w:val="0000FF"/>
            <w:szCs w:val="17"/>
            <w:highlight w:val="white"/>
            <w:rPrChange w:id="3254" w:author="Author">
              <w:rPr>
                <w:rFonts w:ascii="Consolas" w:hAnsi="Consolas" w:cs="Consolas"/>
                <w:color w:val="0000FF"/>
                <w:szCs w:val="17"/>
                <w:highlight w:val="white"/>
              </w:rPr>
            </w:rPrChange>
          </w:rPr>
          <w:t>&gt;</w:t>
        </w:r>
      </w:ins>
    </w:p>
    <w:p w14:paraId="281A2ADF" w14:textId="77777777" w:rsidR="0015509D" w:rsidRPr="00CB704C" w:rsidRDefault="0015509D" w:rsidP="0015509D">
      <w:pPr>
        <w:autoSpaceDE w:val="0"/>
        <w:autoSpaceDN w:val="0"/>
        <w:adjustRightInd w:val="0"/>
        <w:spacing w:after="0" w:line="240" w:lineRule="auto"/>
        <w:rPr>
          <w:ins w:id="3255" w:author="Author"/>
          <w:rFonts w:ascii="Courier New" w:hAnsi="Courier New" w:cs="Courier New"/>
          <w:color w:val="000000"/>
          <w:kern w:val="0"/>
          <w:szCs w:val="17"/>
          <w:highlight w:val="white"/>
          <w:rPrChange w:id="3256" w:author="Author">
            <w:rPr>
              <w:ins w:id="3257" w:author="Author"/>
              <w:rFonts w:ascii="Consolas" w:hAnsi="Consolas" w:cs="Consolas"/>
              <w:color w:val="000000"/>
              <w:szCs w:val="17"/>
              <w:highlight w:val="white"/>
            </w:rPr>
          </w:rPrChange>
        </w:rPr>
      </w:pPr>
      <w:ins w:id="3258" w:author="Author">
        <w:r w:rsidRPr="00CB704C">
          <w:rPr>
            <w:rFonts w:ascii="Courier New" w:hAnsi="Courier New" w:cs="Courier New"/>
            <w:color w:val="000000"/>
            <w:kern w:val="0"/>
            <w:szCs w:val="17"/>
            <w:highlight w:val="white"/>
            <w:rPrChange w:id="3259"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260"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261"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62"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263"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3264" w:author="Author">
              <w:rPr>
                <w:rFonts w:ascii="Consolas" w:hAnsi="Consolas" w:cs="Consolas"/>
                <w:color w:val="0000FF"/>
                <w:szCs w:val="17"/>
                <w:highlight w:val="white"/>
              </w:rPr>
            </w:rPrChange>
          </w:rPr>
          <w:t>&gt;</w:t>
        </w:r>
        <w:r w:rsidRPr="00CB704C">
          <w:rPr>
            <w:rFonts w:ascii="Courier New" w:hAnsi="Courier New" w:cs="Courier New"/>
            <w:color w:val="000000"/>
            <w:szCs w:val="17"/>
            <w:highlight w:val="white"/>
            <w:rPrChange w:id="3265" w:author="Author">
              <w:rPr>
                <w:rFonts w:ascii="Consolas" w:hAnsi="Consolas" w:cs="Consolas"/>
                <w:color w:val="000000"/>
                <w:szCs w:val="17"/>
                <w:highlight w:val="white"/>
              </w:rPr>
            </w:rPrChange>
          </w:rPr>
          <w:t>Identification of the priority application</w:t>
        </w:r>
        <w:del w:id="3266" w:author="Author">
          <w:r w:rsidRPr="00CB704C" w:rsidDel="00ED6F08">
            <w:rPr>
              <w:rFonts w:ascii="Courier New" w:hAnsi="Courier New" w:cs="Courier New"/>
              <w:color w:val="000000"/>
              <w:szCs w:val="17"/>
              <w:highlight w:val="white"/>
              <w:rPrChange w:id="3267" w:author="Author">
                <w:rPr>
                  <w:rFonts w:ascii="Consolas" w:hAnsi="Consolas" w:cs="Consolas"/>
                  <w:color w:val="000000"/>
                  <w:szCs w:val="17"/>
                  <w:highlight w:val="white"/>
                </w:rPr>
              </w:rPrChange>
            </w:rPr>
            <w:delText>.</w:delText>
          </w:r>
        </w:del>
        <w:r w:rsidRPr="00CB704C">
          <w:rPr>
            <w:rFonts w:ascii="Courier New" w:hAnsi="Courier New" w:cs="Courier New"/>
            <w:color w:val="0000FF"/>
            <w:szCs w:val="17"/>
            <w:highlight w:val="white"/>
            <w:rPrChange w:id="3268"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269"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3270" w:author="Author">
              <w:rPr>
                <w:rFonts w:ascii="Consolas" w:hAnsi="Consolas" w:cs="Consolas"/>
                <w:color w:val="0000FF"/>
                <w:szCs w:val="17"/>
                <w:highlight w:val="white"/>
              </w:rPr>
            </w:rPrChange>
          </w:rPr>
          <w:t>&gt;</w:t>
        </w:r>
      </w:ins>
    </w:p>
    <w:p w14:paraId="0EEB83EF" w14:textId="77777777" w:rsidR="0015509D" w:rsidRPr="00CB704C" w:rsidRDefault="0015509D" w:rsidP="0015509D">
      <w:pPr>
        <w:autoSpaceDE w:val="0"/>
        <w:autoSpaceDN w:val="0"/>
        <w:adjustRightInd w:val="0"/>
        <w:spacing w:after="0" w:line="240" w:lineRule="auto"/>
        <w:rPr>
          <w:ins w:id="3271" w:author="Author"/>
          <w:rFonts w:ascii="Courier New" w:hAnsi="Courier New" w:cs="Courier New"/>
          <w:color w:val="000000"/>
          <w:kern w:val="0"/>
          <w:szCs w:val="17"/>
          <w:highlight w:val="white"/>
          <w:rPrChange w:id="3272" w:author="Author">
            <w:rPr>
              <w:ins w:id="3273" w:author="Author"/>
              <w:rFonts w:ascii="Consolas" w:hAnsi="Consolas" w:cs="Consolas"/>
              <w:color w:val="000000"/>
              <w:szCs w:val="17"/>
              <w:highlight w:val="white"/>
            </w:rPr>
          </w:rPrChange>
        </w:rPr>
      </w:pPr>
      <w:ins w:id="3274" w:author="Author">
        <w:r w:rsidRPr="00CB704C">
          <w:rPr>
            <w:rFonts w:ascii="Courier New" w:hAnsi="Courier New" w:cs="Courier New"/>
            <w:color w:val="000000"/>
            <w:kern w:val="0"/>
            <w:szCs w:val="17"/>
            <w:highlight w:val="white"/>
            <w:rPrChange w:id="3275"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276"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77"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278" w:author="Author">
              <w:rPr>
                <w:rFonts w:ascii="Consolas" w:hAnsi="Consolas" w:cs="Consolas"/>
                <w:color w:val="800000"/>
                <w:szCs w:val="17"/>
                <w:highlight w:val="white"/>
              </w:rPr>
            </w:rPrChange>
          </w:rPr>
          <w:t>xsd:annotation</w:t>
        </w:r>
        <w:proofErr w:type="spellEnd"/>
        <w:r w:rsidRPr="00CB704C">
          <w:rPr>
            <w:rFonts w:ascii="Courier New" w:hAnsi="Courier New" w:cs="Courier New"/>
            <w:color w:val="0000FF"/>
            <w:szCs w:val="17"/>
            <w:highlight w:val="white"/>
            <w:rPrChange w:id="3279" w:author="Author">
              <w:rPr>
                <w:rFonts w:ascii="Consolas" w:hAnsi="Consolas" w:cs="Consolas"/>
                <w:color w:val="0000FF"/>
                <w:szCs w:val="17"/>
                <w:highlight w:val="white"/>
              </w:rPr>
            </w:rPrChange>
          </w:rPr>
          <w:t>&gt;</w:t>
        </w:r>
      </w:ins>
    </w:p>
    <w:p w14:paraId="7C310FE8" w14:textId="77777777" w:rsidR="0015509D" w:rsidRPr="00CB704C" w:rsidRDefault="0015509D" w:rsidP="0015509D">
      <w:pPr>
        <w:autoSpaceDE w:val="0"/>
        <w:autoSpaceDN w:val="0"/>
        <w:adjustRightInd w:val="0"/>
        <w:spacing w:after="0" w:line="240" w:lineRule="auto"/>
        <w:rPr>
          <w:ins w:id="3280" w:author="Author"/>
          <w:rFonts w:ascii="Courier New" w:hAnsi="Courier New" w:cs="Courier New"/>
          <w:color w:val="000000"/>
          <w:kern w:val="0"/>
          <w:szCs w:val="17"/>
          <w:highlight w:val="white"/>
          <w:rPrChange w:id="3281" w:author="Author">
            <w:rPr>
              <w:ins w:id="3282" w:author="Author"/>
              <w:rFonts w:ascii="Consolas" w:hAnsi="Consolas" w:cs="Consolas"/>
              <w:color w:val="000000"/>
              <w:szCs w:val="17"/>
              <w:highlight w:val="white"/>
            </w:rPr>
          </w:rPrChange>
        </w:rPr>
      </w:pPr>
      <w:ins w:id="3283" w:author="Author">
        <w:r w:rsidRPr="00CB704C">
          <w:rPr>
            <w:rFonts w:ascii="Courier New" w:hAnsi="Courier New" w:cs="Courier New"/>
            <w:color w:val="000000"/>
            <w:kern w:val="0"/>
            <w:szCs w:val="17"/>
            <w:highlight w:val="white"/>
            <w:rPrChange w:id="3284"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85"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286"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0000FF"/>
            <w:szCs w:val="17"/>
            <w:highlight w:val="white"/>
            <w:rPrChange w:id="3287" w:author="Author">
              <w:rPr>
                <w:rFonts w:ascii="Consolas" w:hAnsi="Consolas" w:cs="Consolas"/>
                <w:color w:val="0000FF"/>
                <w:szCs w:val="17"/>
                <w:highlight w:val="white"/>
              </w:rPr>
            </w:rPrChange>
          </w:rPr>
          <w:t>&gt;</w:t>
        </w:r>
      </w:ins>
    </w:p>
    <w:p w14:paraId="013C3E4E" w14:textId="77777777" w:rsidR="0015509D" w:rsidRPr="00CB704C" w:rsidRDefault="0015509D" w:rsidP="0015509D">
      <w:pPr>
        <w:autoSpaceDE w:val="0"/>
        <w:autoSpaceDN w:val="0"/>
        <w:adjustRightInd w:val="0"/>
        <w:spacing w:after="0" w:line="240" w:lineRule="auto"/>
        <w:rPr>
          <w:ins w:id="3288" w:author="Author"/>
          <w:rFonts w:ascii="Courier New" w:hAnsi="Courier New" w:cs="Courier New"/>
          <w:color w:val="000000"/>
          <w:kern w:val="0"/>
          <w:szCs w:val="17"/>
          <w:highlight w:val="white"/>
          <w:rPrChange w:id="3289" w:author="Author">
            <w:rPr>
              <w:ins w:id="3290" w:author="Author"/>
              <w:rFonts w:ascii="Consolas" w:hAnsi="Consolas" w:cs="Consolas"/>
              <w:color w:val="000000"/>
              <w:szCs w:val="17"/>
              <w:highlight w:val="white"/>
            </w:rPr>
          </w:rPrChange>
        </w:rPr>
      </w:pPr>
      <w:ins w:id="3291" w:author="Author">
        <w:r w:rsidRPr="00CB704C">
          <w:rPr>
            <w:rFonts w:ascii="Courier New" w:hAnsi="Courier New" w:cs="Courier New"/>
            <w:color w:val="000000"/>
            <w:kern w:val="0"/>
            <w:szCs w:val="17"/>
            <w:highlight w:val="white"/>
            <w:rPrChange w:id="3292"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293"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294"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FF0000"/>
            <w:szCs w:val="17"/>
            <w:highlight w:val="white"/>
            <w:rPrChange w:id="3295"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3296"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297" w:author="Author">
              <w:rPr>
                <w:rFonts w:ascii="Consolas" w:hAnsi="Consolas" w:cs="Consolas"/>
                <w:color w:val="000000"/>
                <w:szCs w:val="17"/>
                <w:highlight w:val="white"/>
              </w:rPr>
            </w:rPrChange>
          </w:rPr>
          <w:t>PriorityApplicationIdentificationBagType</w:t>
        </w:r>
        <w:proofErr w:type="spellEnd"/>
        <w:r w:rsidRPr="00CB704C">
          <w:rPr>
            <w:rFonts w:ascii="Courier New" w:hAnsi="Courier New" w:cs="Courier New"/>
            <w:color w:val="0000FF"/>
            <w:szCs w:val="17"/>
            <w:highlight w:val="white"/>
            <w:rPrChange w:id="3298" w:author="Author">
              <w:rPr>
                <w:rFonts w:ascii="Consolas" w:hAnsi="Consolas" w:cs="Consolas"/>
                <w:color w:val="0000FF"/>
                <w:szCs w:val="17"/>
                <w:highlight w:val="white"/>
              </w:rPr>
            </w:rPrChange>
          </w:rPr>
          <w:t>"&gt;</w:t>
        </w:r>
      </w:ins>
    </w:p>
    <w:p w14:paraId="7F2EF619" w14:textId="77777777" w:rsidR="0015509D" w:rsidRPr="00CB704C" w:rsidRDefault="0015509D" w:rsidP="0015509D">
      <w:pPr>
        <w:autoSpaceDE w:val="0"/>
        <w:autoSpaceDN w:val="0"/>
        <w:adjustRightInd w:val="0"/>
        <w:spacing w:after="0" w:line="240" w:lineRule="auto"/>
        <w:rPr>
          <w:ins w:id="3299" w:author="Author"/>
          <w:rFonts w:ascii="Courier New" w:hAnsi="Courier New" w:cs="Courier New"/>
          <w:color w:val="000000"/>
          <w:kern w:val="0"/>
          <w:szCs w:val="17"/>
          <w:highlight w:val="white"/>
          <w:rPrChange w:id="3300" w:author="Author">
            <w:rPr>
              <w:ins w:id="3301" w:author="Author"/>
              <w:rFonts w:ascii="Consolas" w:hAnsi="Consolas" w:cs="Consolas"/>
              <w:color w:val="000000"/>
              <w:szCs w:val="17"/>
              <w:highlight w:val="white"/>
            </w:rPr>
          </w:rPrChange>
        </w:rPr>
      </w:pPr>
      <w:ins w:id="3302" w:author="Author">
        <w:r w:rsidRPr="00CB704C">
          <w:rPr>
            <w:rFonts w:ascii="Courier New" w:hAnsi="Courier New" w:cs="Courier New"/>
            <w:color w:val="000000"/>
            <w:kern w:val="0"/>
            <w:szCs w:val="17"/>
            <w:highlight w:val="white"/>
            <w:rPrChange w:id="3303"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304"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305"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306"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3307" w:author="Author">
              <w:rPr>
                <w:rFonts w:ascii="Consolas" w:hAnsi="Consolas" w:cs="Consolas"/>
                <w:color w:val="0000FF"/>
                <w:szCs w:val="17"/>
                <w:highlight w:val="white"/>
              </w:rPr>
            </w:rPrChange>
          </w:rPr>
          <w:t>&gt;</w:t>
        </w:r>
      </w:ins>
    </w:p>
    <w:p w14:paraId="47A40D07" w14:textId="77777777" w:rsidR="0015509D" w:rsidRPr="00CB704C" w:rsidRDefault="0015509D" w:rsidP="0015509D">
      <w:pPr>
        <w:autoSpaceDE w:val="0"/>
        <w:autoSpaceDN w:val="0"/>
        <w:adjustRightInd w:val="0"/>
        <w:spacing w:after="0" w:line="240" w:lineRule="auto"/>
        <w:rPr>
          <w:ins w:id="3308" w:author="Author"/>
          <w:rFonts w:ascii="Courier New" w:hAnsi="Courier New" w:cs="Courier New"/>
          <w:color w:val="000000"/>
          <w:kern w:val="0"/>
          <w:szCs w:val="17"/>
          <w:highlight w:val="white"/>
          <w:rPrChange w:id="3309" w:author="Author">
            <w:rPr>
              <w:ins w:id="3310" w:author="Author"/>
              <w:rFonts w:ascii="Consolas" w:hAnsi="Consolas" w:cs="Consolas"/>
              <w:color w:val="000000"/>
              <w:szCs w:val="17"/>
              <w:highlight w:val="white"/>
            </w:rPr>
          </w:rPrChange>
        </w:rPr>
      </w:pPr>
      <w:ins w:id="3311" w:author="Author">
        <w:r w:rsidRPr="00CB704C">
          <w:rPr>
            <w:rFonts w:ascii="Courier New" w:hAnsi="Courier New" w:cs="Courier New"/>
            <w:color w:val="000000"/>
            <w:kern w:val="0"/>
            <w:szCs w:val="17"/>
            <w:highlight w:val="white"/>
            <w:rPrChange w:id="3312"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313"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314"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315"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316"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317"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318"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319" w:author="Author">
              <w:rPr>
                <w:rFonts w:ascii="Consolas" w:hAnsi="Consolas" w:cs="Consolas"/>
                <w:color w:val="000000"/>
                <w:szCs w:val="17"/>
                <w:highlight w:val="white"/>
              </w:rPr>
            </w:rPrChange>
          </w:rPr>
          <w:t>afp:PriorityApplicationIdentification</w:t>
        </w:r>
        <w:proofErr w:type="spellEnd"/>
        <w:r w:rsidRPr="00CB704C">
          <w:rPr>
            <w:rFonts w:ascii="Courier New" w:hAnsi="Courier New" w:cs="Courier New"/>
            <w:color w:val="0000FF"/>
            <w:szCs w:val="17"/>
            <w:highlight w:val="white"/>
            <w:rPrChange w:id="3320"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3321" w:author="Author">
              <w:rPr>
                <w:rFonts w:ascii="Consolas" w:hAnsi="Consolas" w:cs="Consolas"/>
                <w:color w:val="FF0000"/>
                <w:szCs w:val="17"/>
                <w:highlight w:val="white"/>
              </w:rPr>
            </w:rPrChange>
          </w:rPr>
          <w:t xml:space="preserve"> </w:t>
        </w:r>
        <w:proofErr w:type="spellStart"/>
        <w:r w:rsidRPr="00CB704C">
          <w:rPr>
            <w:rFonts w:ascii="Courier New" w:hAnsi="Courier New" w:cs="Courier New"/>
            <w:color w:val="FF0000"/>
            <w:szCs w:val="17"/>
            <w:highlight w:val="white"/>
            <w:rPrChange w:id="3322" w:author="Author">
              <w:rPr>
                <w:rFonts w:ascii="Consolas" w:hAnsi="Consolas" w:cs="Consolas"/>
                <w:color w:val="FF0000"/>
                <w:szCs w:val="17"/>
                <w:highlight w:val="white"/>
              </w:rPr>
            </w:rPrChange>
          </w:rPr>
          <w:t>maxOccurs</w:t>
        </w:r>
        <w:proofErr w:type="spellEnd"/>
        <w:r w:rsidRPr="00CB704C">
          <w:rPr>
            <w:rFonts w:ascii="Courier New" w:hAnsi="Courier New" w:cs="Courier New"/>
            <w:color w:val="0000FF"/>
            <w:szCs w:val="17"/>
            <w:highlight w:val="white"/>
            <w:rPrChange w:id="3323" w:author="Author">
              <w:rPr>
                <w:rFonts w:ascii="Consolas" w:hAnsi="Consolas" w:cs="Consolas"/>
                <w:color w:val="0000FF"/>
                <w:szCs w:val="17"/>
                <w:highlight w:val="white"/>
              </w:rPr>
            </w:rPrChange>
          </w:rPr>
          <w:t>="</w:t>
        </w:r>
        <w:r w:rsidRPr="00CB704C">
          <w:rPr>
            <w:rFonts w:ascii="Courier New" w:hAnsi="Courier New" w:cs="Courier New"/>
            <w:color w:val="000000"/>
            <w:szCs w:val="17"/>
            <w:highlight w:val="white"/>
            <w:rPrChange w:id="3324" w:author="Author">
              <w:rPr>
                <w:rFonts w:ascii="Consolas" w:hAnsi="Consolas" w:cs="Consolas"/>
                <w:color w:val="000000"/>
                <w:szCs w:val="17"/>
                <w:highlight w:val="white"/>
              </w:rPr>
            </w:rPrChange>
          </w:rPr>
          <w:t>unbounded</w:t>
        </w:r>
        <w:r w:rsidRPr="00CB704C">
          <w:rPr>
            <w:rFonts w:ascii="Courier New" w:hAnsi="Courier New" w:cs="Courier New"/>
            <w:color w:val="0000FF"/>
            <w:szCs w:val="17"/>
            <w:highlight w:val="white"/>
            <w:rPrChange w:id="3325" w:author="Author">
              <w:rPr>
                <w:rFonts w:ascii="Consolas" w:hAnsi="Consolas" w:cs="Consolas"/>
                <w:color w:val="0000FF"/>
                <w:szCs w:val="17"/>
                <w:highlight w:val="white"/>
              </w:rPr>
            </w:rPrChange>
          </w:rPr>
          <w:t>"/&gt;</w:t>
        </w:r>
      </w:ins>
    </w:p>
    <w:p w14:paraId="7B9492CA" w14:textId="77777777" w:rsidR="0015509D" w:rsidRPr="00CB704C" w:rsidRDefault="0015509D" w:rsidP="0015509D">
      <w:pPr>
        <w:autoSpaceDE w:val="0"/>
        <w:autoSpaceDN w:val="0"/>
        <w:adjustRightInd w:val="0"/>
        <w:spacing w:after="0" w:line="240" w:lineRule="auto"/>
        <w:rPr>
          <w:ins w:id="3326" w:author="Author"/>
          <w:rFonts w:ascii="Courier New" w:hAnsi="Courier New" w:cs="Courier New"/>
          <w:color w:val="000000"/>
          <w:kern w:val="0"/>
          <w:szCs w:val="17"/>
          <w:highlight w:val="white"/>
          <w:rPrChange w:id="3327" w:author="Author">
            <w:rPr>
              <w:ins w:id="3328" w:author="Author"/>
              <w:rFonts w:ascii="Consolas" w:hAnsi="Consolas" w:cs="Consolas"/>
              <w:color w:val="000000"/>
              <w:szCs w:val="17"/>
              <w:highlight w:val="white"/>
            </w:rPr>
          </w:rPrChange>
        </w:rPr>
      </w:pPr>
      <w:ins w:id="3329" w:author="Author">
        <w:r w:rsidRPr="00CB704C">
          <w:rPr>
            <w:rFonts w:ascii="Courier New" w:hAnsi="Courier New" w:cs="Courier New"/>
            <w:color w:val="000000"/>
            <w:kern w:val="0"/>
            <w:szCs w:val="17"/>
            <w:highlight w:val="white"/>
            <w:rPrChange w:id="3330"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331"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332"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333"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334"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335"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336"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337" w:author="Author">
              <w:rPr>
                <w:rFonts w:ascii="Consolas" w:hAnsi="Consolas" w:cs="Consolas"/>
                <w:color w:val="000000"/>
                <w:szCs w:val="17"/>
                <w:highlight w:val="white"/>
              </w:rPr>
            </w:rPrChange>
          </w:rPr>
          <w:t>pat:IncorporationByReferenceIndicator</w:t>
        </w:r>
        <w:proofErr w:type="spellEnd"/>
        <w:r w:rsidRPr="00CB704C">
          <w:rPr>
            <w:rFonts w:ascii="Courier New" w:hAnsi="Courier New" w:cs="Courier New"/>
            <w:color w:val="0000FF"/>
            <w:szCs w:val="17"/>
            <w:highlight w:val="white"/>
            <w:rPrChange w:id="3338"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3339" w:author="Author">
              <w:rPr>
                <w:rFonts w:ascii="Consolas" w:hAnsi="Consolas" w:cs="Consolas"/>
                <w:color w:val="FF0000"/>
                <w:szCs w:val="17"/>
                <w:highlight w:val="white"/>
              </w:rPr>
            </w:rPrChange>
          </w:rPr>
          <w:t xml:space="preserve"> minOccurs</w:t>
        </w:r>
        <w:r w:rsidRPr="00CB704C">
          <w:rPr>
            <w:rFonts w:ascii="Courier New" w:hAnsi="Courier New" w:cs="Courier New"/>
            <w:color w:val="0000FF"/>
            <w:szCs w:val="17"/>
            <w:highlight w:val="white"/>
            <w:rPrChange w:id="3340" w:author="Author">
              <w:rPr>
                <w:rFonts w:ascii="Consolas" w:hAnsi="Consolas" w:cs="Consolas"/>
                <w:color w:val="0000FF"/>
                <w:szCs w:val="17"/>
                <w:highlight w:val="white"/>
              </w:rPr>
            </w:rPrChange>
          </w:rPr>
          <w:t>="</w:t>
        </w:r>
        <w:r w:rsidRPr="00CB704C">
          <w:rPr>
            <w:rFonts w:ascii="Courier New" w:hAnsi="Courier New" w:cs="Courier New"/>
            <w:color w:val="000000"/>
            <w:szCs w:val="17"/>
            <w:highlight w:val="white"/>
            <w:rPrChange w:id="3341" w:author="Author">
              <w:rPr>
                <w:rFonts w:ascii="Consolas" w:hAnsi="Consolas" w:cs="Consolas"/>
                <w:color w:val="000000"/>
                <w:szCs w:val="17"/>
                <w:highlight w:val="white"/>
              </w:rPr>
            </w:rPrChange>
          </w:rPr>
          <w:t>0</w:t>
        </w:r>
        <w:r w:rsidRPr="00CB704C">
          <w:rPr>
            <w:rFonts w:ascii="Courier New" w:hAnsi="Courier New" w:cs="Courier New"/>
            <w:color w:val="0000FF"/>
            <w:szCs w:val="17"/>
            <w:highlight w:val="white"/>
            <w:rPrChange w:id="3342" w:author="Author">
              <w:rPr>
                <w:rFonts w:ascii="Consolas" w:hAnsi="Consolas" w:cs="Consolas"/>
                <w:color w:val="0000FF"/>
                <w:szCs w:val="17"/>
                <w:highlight w:val="white"/>
              </w:rPr>
            </w:rPrChange>
          </w:rPr>
          <w:t>"/&gt;</w:t>
        </w:r>
      </w:ins>
    </w:p>
    <w:p w14:paraId="0DD05A01" w14:textId="77777777" w:rsidR="0015509D" w:rsidRPr="00CB704C" w:rsidRDefault="0015509D" w:rsidP="0015509D">
      <w:pPr>
        <w:autoSpaceDE w:val="0"/>
        <w:autoSpaceDN w:val="0"/>
        <w:adjustRightInd w:val="0"/>
        <w:spacing w:after="0" w:line="240" w:lineRule="auto"/>
        <w:rPr>
          <w:ins w:id="3343" w:author="Author"/>
          <w:rFonts w:ascii="Courier New" w:hAnsi="Courier New" w:cs="Courier New"/>
          <w:color w:val="000000"/>
          <w:kern w:val="0"/>
          <w:szCs w:val="17"/>
          <w:highlight w:val="white"/>
          <w:rPrChange w:id="3344" w:author="Author">
            <w:rPr>
              <w:ins w:id="3345" w:author="Author"/>
              <w:rFonts w:ascii="Consolas" w:hAnsi="Consolas" w:cs="Consolas"/>
              <w:color w:val="000000"/>
              <w:szCs w:val="17"/>
              <w:highlight w:val="white"/>
            </w:rPr>
          </w:rPrChange>
        </w:rPr>
      </w:pPr>
      <w:ins w:id="3346" w:author="Author">
        <w:r w:rsidRPr="00CB704C">
          <w:rPr>
            <w:rFonts w:ascii="Courier New" w:hAnsi="Courier New" w:cs="Courier New"/>
            <w:color w:val="000000"/>
            <w:kern w:val="0"/>
            <w:szCs w:val="17"/>
            <w:highlight w:val="white"/>
            <w:rPrChange w:id="3347"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348"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349"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350"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3351" w:author="Author">
              <w:rPr>
                <w:rFonts w:ascii="Consolas" w:hAnsi="Consolas" w:cs="Consolas"/>
                <w:color w:val="0000FF"/>
                <w:szCs w:val="17"/>
                <w:highlight w:val="white"/>
              </w:rPr>
            </w:rPrChange>
          </w:rPr>
          <w:t>&gt;</w:t>
        </w:r>
      </w:ins>
    </w:p>
    <w:p w14:paraId="0D198D57" w14:textId="77777777" w:rsidR="0015509D" w:rsidRPr="00CB704C" w:rsidRDefault="0015509D" w:rsidP="0015509D">
      <w:pPr>
        <w:autoSpaceDE w:val="0"/>
        <w:autoSpaceDN w:val="0"/>
        <w:adjustRightInd w:val="0"/>
        <w:spacing w:after="0" w:line="240" w:lineRule="auto"/>
        <w:rPr>
          <w:ins w:id="3352" w:author="Author"/>
          <w:rFonts w:ascii="Courier New" w:hAnsi="Courier New" w:cs="Courier New"/>
          <w:color w:val="000000"/>
          <w:kern w:val="0"/>
          <w:szCs w:val="17"/>
          <w:highlight w:val="white"/>
          <w:rPrChange w:id="3353" w:author="Author">
            <w:rPr>
              <w:ins w:id="3354" w:author="Author"/>
              <w:rFonts w:ascii="Consolas" w:hAnsi="Consolas" w:cs="Consolas"/>
              <w:color w:val="000000"/>
              <w:szCs w:val="17"/>
              <w:highlight w:val="white"/>
            </w:rPr>
          </w:rPrChange>
        </w:rPr>
      </w:pPr>
      <w:ins w:id="3355" w:author="Author">
        <w:r w:rsidRPr="00CB704C">
          <w:rPr>
            <w:rFonts w:ascii="Courier New" w:hAnsi="Courier New" w:cs="Courier New"/>
            <w:color w:val="000000"/>
            <w:kern w:val="0"/>
            <w:szCs w:val="17"/>
            <w:highlight w:val="white"/>
            <w:rPrChange w:id="3356"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357"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358"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359" w:author="Author">
              <w:rPr>
                <w:rFonts w:ascii="Consolas" w:hAnsi="Consolas" w:cs="Consolas"/>
                <w:color w:val="800000"/>
                <w:szCs w:val="17"/>
                <w:highlight w:val="white"/>
              </w:rPr>
            </w:rPrChange>
          </w:rPr>
          <w:t>xsd:attribute</w:t>
        </w:r>
        <w:proofErr w:type="spellEnd"/>
        <w:r w:rsidRPr="00CB704C">
          <w:rPr>
            <w:rFonts w:ascii="Courier New" w:hAnsi="Courier New" w:cs="Courier New"/>
            <w:color w:val="FF0000"/>
            <w:szCs w:val="17"/>
            <w:highlight w:val="white"/>
            <w:rPrChange w:id="3360" w:author="Author">
              <w:rPr>
                <w:rFonts w:ascii="Consolas" w:hAnsi="Consolas" w:cs="Consolas"/>
                <w:color w:val="FF0000"/>
                <w:szCs w:val="17"/>
                <w:highlight w:val="white"/>
              </w:rPr>
            </w:rPrChange>
          </w:rPr>
          <w:t xml:space="preserve"> ref</w:t>
        </w:r>
        <w:r w:rsidRPr="00CB704C">
          <w:rPr>
            <w:rFonts w:ascii="Courier New" w:hAnsi="Courier New" w:cs="Courier New"/>
            <w:color w:val="0000FF"/>
            <w:szCs w:val="17"/>
            <w:highlight w:val="white"/>
            <w:rPrChange w:id="3361"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362" w:author="Author">
              <w:rPr>
                <w:rFonts w:ascii="Consolas" w:hAnsi="Consolas" w:cs="Consolas"/>
                <w:color w:val="000000"/>
                <w:szCs w:val="17"/>
                <w:highlight w:val="white"/>
              </w:rPr>
            </w:rPrChange>
          </w:rPr>
          <w:t>com:id</w:t>
        </w:r>
        <w:proofErr w:type="spellEnd"/>
        <w:r w:rsidRPr="00CB704C">
          <w:rPr>
            <w:rFonts w:ascii="Courier New" w:hAnsi="Courier New" w:cs="Courier New"/>
            <w:color w:val="0000FF"/>
            <w:szCs w:val="17"/>
            <w:highlight w:val="white"/>
            <w:rPrChange w:id="3363" w:author="Author">
              <w:rPr>
                <w:rFonts w:ascii="Consolas" w:hAnsi="Consolas" w:cs="Consolas"/>
                <w:color w:val="0000FF"/>
                <w:szCs w:val="17"/>
                <w:highlight w:val="white"/>
              </w:rPr>
            </w:rPrChange>
          </w:rPr>
          <w:t>"/&gt;</w:t>
        </w:r>
      </w:ins>
    </w:p>
    <w:p w14:paraId="28500631" w14:textId="77777777" w:rsidR="0015509D" w:rsidRPr="00CB704C" w:rsidRDefault="0015509D" w:rsidP="0015509D">
      <w:pPr>
        <w:autoSpaceDE w:val="0"/>
        <w:autoSpaceDN w:val="0"/>
        <w:adjustRightInd w:val="0"/>
        <w:spacing w:after="0" w:line="240" w:lineRule="auto"/>
        <w:rPr>
          <w:ins w:id="3364" w:author="Author"/>
          <w:rFonts w:ascii="Courier New" w:hAnsi="Courier New" w:cs="Courier New"/>
          <w:color w:val="000000"/>
          <w:kern w:val="0"/>
          <w:szCs w:val="17"/>
          <w:highlight w:val="white"/>
          <w:rPrChange w:id="3365" w:author="Author">
            <w:rPr>
              <w:ins w:id="3366" w:author="Author"/>
              <w:rFonts w:ascii="Consolas" w:hAnsi="Consolas" w:cs="Consolas"/>
              <w:color w:val="000000"/>
              <w:szCs w:val="17"/>
              <w:highlight w:val="white"/>
            </w:rPr>
          </w:rPrChange>
        </w:rPr>
      </w:pPr>
      <w:ins w:id="3367" w:author="Author">
        <w:r w:rsidRPr="00CB704C">
          <w:rPr>
            <w:rFonts w:ascii="Courier New" w:hAnsi="Courier New" w:cs="Courier New"/>
            <w:color w:val="000000"/>
            <w:kern w:val="0"/>
            <w:szCs w:val="17"/>
            <w:highlight w:val="white"/>
            <w:rPrChange w:id="3368"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369"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370"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0000FF"/>
            <w:szCs w:val="17"/>
            <w:highlight w:val="white"/>
            <w:rPrChange w:id="3371" w:author="Author">
              <w:rPr>
                <w:rFonts w:ascii="Consolas" w:hAnsi="Consolas" w:cs="Consolas"/>
                <w:color w:val="0000FF"/>
                <w:szCs w:val="17"/>
                <w:highlight w:val="white"/>
              </w:rPr>
            </w:rPrChange>
          </w:rPr>
          <w:t>&gt;</w:t>
        </w:r>
      </w:ins>
    </w:p>
    <w:p w14:paraId="210A597F" w14:textId="77777777" w:rsidR="0015509D" w:rsidRPr="00CB704C" w:rsidRDefault="0015509D" w:rsidP="0015509D">
      <w:pPr>
        <w:autoSpaceDE w:val="0"/>
        <w:autoSpaceDN w:val="0"/>
        <w:adjustRightInd w:val="0"/>
        <w:spacing w:after="0" w:line="240" w:lineRule="auto"/>
        <w:rPr>
          <w:ins w:id="3372" w:author="Author"/>
          <w:rFonts w:ascii="Courier New" w:hAnsi="Courier New" w:cs="Courier New"/>
          <w:color w:val="000000"/>
          <w:kern w:val="0"/>
          <w:szCs w:val="17"/>
          <w:highlight w:val="white"/>
          <w:rPrChange w:id="3373" w:author="Author">
            <w:rPr>
              <w:ins w:id="3374" w:author="Author"/>
              <w:rFonts w:ascii="Consolas" w:hAnsi="Consolas" w:cs="Consolas"/>
              <w:color w:val="000000"/>
              <w:szCs w:val="17"/>
              <w:highlight w:val="white"/>
            </w:rPr>
          </w:rPrChange>
        </w:rPr>
      </w:pPr>
      <w:ins w:id="3375" w:author="Author">
        <w:r w:rsidRPr="00CB704C">
          <w:rPr>
            <w:rFonts w:ascii="Courier New" w:hAnsi="Courier New" w:cs="Courier New"/>
            <w:color w:val="000000"/>
            <w:kern w:val="0"/>
            <w:szCs w:val="17"/>
            <w:highlight w:val="white"/>
            <w:rPrChange w:id="3376"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377"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378"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379"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3380"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381" w:author="Author">
              <w:rPr>
                <w:rFonts w:ascii="Consolas" w:hAnsi="Consolas" w:cs="Consolas"/>
                <w:color w:val="000000"/>
                <w:szCs w:val="17"/>
                <w:highlight w:val="white"/>
              </w:rPr>
            </w:rPrChange>
          </w:rPr>
          <w:t>PriorityApplicationIdentificationBag</w:t>
        </w:r>
        <w:proofErr w:type="spellEnd"/>
        <w:r w:rsidRPr="00CB704C">
          <w:rPr>
            <w:rFonts w:ascii="Courier New" w:hAnsi="Courier New" w:cs="Courier New"/>
            <w:color w:val="0000FF"/>
            <w:szCs w:val="17"/>
            <w:highlight w:val="white"/>
            <w:rPrChange w:id="3382"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3383" w:author="Author">
              <w:rPr>
                <w:rFonts w:ascii="Consolas" w:hAnsi="Consolas" w:cs="Consolas"/>
                <w:color w:val="FF0000"/>
                <w:szCs w:val="17"/>
                <w:highlight w:val="white"/>
              </w:rPr>
            </w:rPrChange>
          </w:rPr>
          <w:t xml:space="preserve"> type</w:t>
        </w:r>
        <w:r w:rsidRPr="00CB704C">
          <w:rPr>
            <w:rFonts w:ascii="Courier New" w:hAnsi="Courier New" w:cs="Courier New"/>
            <w:color w:val="0000FF"/>
            <w:szCs w:val="17"/>
            <w:highlight w:val="white"/>
            <w:rPrChange w:id="3384"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385" w:author="Author">
              <w:rPr>
                <w:rFonts w:ascii="Consolas" w:hAnsi="Consolas" w:cs="Consolas"/>
                <w:color w:val="000000"/>
                <w:szCs w:val="17"/>
                <w:highlight w:val="white"/>
              </w:rPr>
            </w:rPrChange>
          </w:rPr>
          <w:t>afp:PriorityApplicationIdentificationBagType</w:t>
        </w:r>
        <w:proofErr w:type="spellEnd"/>
        <w:r w:rsidRPr="00CB704C">
          <w:rPr>
            <w:rFonts w:ascii="Courier New" w:hAnsi="Courier New" w:cs="Courier New"/>
            <w:color w:val="0000FF"/>
            <w:szCs w:val="17"/>
            <w:highlight w:val="white"/>
            <w:rPrChange w:id="3386" w:author="Author">
              <w:rPr>
                <w:rFonts w:ascii="Consolas" w:hAnsi="Consolas" w:cs="Consolas"/>
                <w:color w:val="0000FF"/>
                <w:szCs w:val="17"/>
                <w:highlight w:val="white"/>
              </w:rPr>
            </w:rPrChange>
          </w:rPr>
          <w:t>"&gt;</w:t>
        </w:r>
      </w:ins>
    </w:p>
    <w:p w14:paraId="251832DB" w14:textId="77777777" w:rsidR="0015509D" w:rsidRPr="00CB704C" w:rsidRDefault="0015509D" w:rsidP="0015509D">
      <w:pPr>
        <w:autoSpaceDE w:val="0"/>
        <w:autoSpaceDN w:val="0"/>
        <w:adjustRightInd w:val="0"/>
        <w:spacing w:after="0" w:line="240" w:lineRule="auto"/>
        <w:rPr>
          <w:ins w:id="3387" w:author="Author"/>
          <w:rFonts w:ascii="Courier New" w:hAnsi="Courier New" w:cs="Courier New"/>
          <w:color w:val="000000"/>
          <w:kern w:val="0"/>
          <w:szCs w:val="17"/>
          <w:highlight w:val="white"/>
          <w:rPrChange w:id="3388" w:author="Author">
            <w:rPr>
              <w:ins w:id="3389" w:author="Author"/>
              <w:rFonts w:ascii="Consolas" w:hAnsi="Consolas" w:cs="Consolas"/>
              <w:color w:val="000000"/>
              <w:szCs w:val="17"/>
              <w:highlight w:val="white"/>
            </w:rPr>
          </w:rPrChange>
        </w:rPr>
      </w:pPr>
      <w:ins w:id="3390" w:author="Author">
        <w:r w:rsidRPr="00CB704C">
          <w:rPr>
            <w:rFonts w:ascii="Courier New" w:hAnsi="Courier New" w:cs="Courier New"/>
            <w:color w:val="000000"/>
            <w:kern w:val="0"/>
            <w:szCs w:val="17"/>
            <w:highlight w:val="white"/>
            <w:rPrChange w:id="3391"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392"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393"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394" w:author="Author">
              <w:rPr>
                <w:rFonts w:ascii="Consolas" w:hAnsi="Consolas" w:cs="Consolas"/>
                <w:color w:val="800000"/>
                <w:szCs w:val="17"/>
                <w:highlight w:val="white"/>
              </w:rPr>
            </w:rPrChange>
          </w:rPr>
          <w:t>xsd:annotation</w:t>
        </w:r>
        <w:proofErr w:type="spellEnd"/>
        <w:r w:rsidRPr="00CB704C">
          <w:rPr>
            <w:rFonts w:ascii="Courier New" w:hAnsi="Courier New" w:cs="Courier New"/>
            <w:color w:val="0000FF"/>
            <w:szCs w:val="17"/>
            <w:highlight w:val="white"/>
            <w:rPrChange w:id="3395" w:author="Author">
              <w:rPr>
                <w:rFonts w:ascii="Consolas" w:hAnsi="Consolas" w:cs="Consolas"/>
                <w:color w:val="0000FF"/>
                <w:szCs w:val="17"/>
                <w:highlight w:val="white"/>
              </w:rPr>
            </w:rPrChange>
          </w:rPr>
          <w:t>&gt;</w:t>
        </w:r>
      </w:ins>
    </w:p>
    <w:p w14:paraId="2C63CD9B" w14:textId="77777777" w:rsidR="0015509D" w:rsidRPr="00CB704C" w:rsidRDefault="0015509D" w:rsidP="00994D7A">
      <w:pPr>
        <w:autoSpaceDE w:val="0"/>
        <w:autoSpaceDN w:val="0"/>
        <w:adjustRightInd w:val="0"/>
        <w:spacing w:after="0" w:line="240" w:lineRule="auto"/>
        <w:rPr>
          <w:ins w:id="3396" w:author="Author"/>
          <w:rFonts w:ascii="Courier New" w:hAnsi="Courier New" w:cs="Courier New"/>
          <w:color w:val="000000"/>
          <w:kern w:val="0"/>
          <w:highlight w:val="white"/>
          <w:rPrChange w:id="3397" w:author="Author">
            <w:rPr>
              <w:ins w:id="3398" w:author="Author"/>
              <w:rFonts w:ascii="Courier New" w:hAnsi="Courier New"/>
              <w:color w:val="000000"/>
              <w:highlight w:val="white"/>
            </w:rPr>
          </w:rPrChange>
        </w:rPr>
      </w:pPr>
      <w:ins w:id="3399" w:author="Author">
        <w:r w:rsidRPr="00CB704C">
          <w:rPr>
            <w:rFonts w:ascii="Courier New" w:hAnsi="Courier New" w:cs="Courier New"/>
            <w:color w:val="000000"/>
            <w:kern w:val="0"/>
            <w:szCs w:val="17"/>
            <w:highlight w:val="white"/>
            <w:rPrChange w:id="3400"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401"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402"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403"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404"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3405" w:author="Author">
              <w:rPr>
                <w:rFonts w:ascii="Consolas" w:hAnsi="Consolas" w:cs="Consolas"/>
                <w:color w:val="0000FF"/>
                <w:szCs w:val="17"/>
                <w:highlight w:val="white"/>
              </w:rPr>
            </w:rPrChange>
          </w:rPr>
          <w:t>&gt;</w:t>
        </w:r>
        <w:r w:rsidRPr="00CB704C">
          <w:rPr>
            <w:rFonts w:ascii="Courier New" w:hAnsi="Courier New" w:cs="Courier New"/>
            <w:color w:val="000000"/>
            <w:szCs w:val="17"/>
            <w:highlight w:val="white"/>
            <w:rPrChange w:id="3406" w:author="Author">
              <w:rPr>
                <w:rFonts w:ascii="Consolas" w:hAnsi="Consolas" w:cs="Consolas"/>
                <w:color w:val="000000"/>
                <w:szCs w:val="17"/>
                <w:highlight w:val="white"/>
              </w:rPr>
            </w:rPrChange>
          </w:rPr>
          <w:t>Collection of priority applications which are used to claim priority. Refers to ST.9 INID Code 30</w:t>
        </w:r>
        <w:del w:id="3407" w:author="Author">
          <w:r w:rsidRPr="00CB704C" w:rsidDel="00AA371F">
            <w:rPr>
              <w:rFonts w:ascii="Courier New" w:hAnsi="Courier New" w:cs="Courier New"/>
              <w:color w:val="000000"/>
              <w:szCs w:val="17"/>
              <w:highlight w:val="white"/>
              <w:rPrChange w:id="3408" w:author="Author">
                <w:rPr>
                  <w:rFonts w:ascii="Consolas" w:hAnsi="Consolas" w:cs="Consolas"/>
                  <w:color w:val="000000"/>
                  <w:szCs w:val="17"/>
                  <w:highlight w:val="white"/>
                </w:rPr>
              </w:rPrChange>
            </w:rPr>
            <w:delText>.</w:delText>
          </w:r>
        </w:del>
        <w:r w:rsidRPr="00CB704C">
          <w:rPr>
            <w:rFonts w:ascii="Courier New" w:hAnsi="Courier New" w:cs="Courier New"/>
            <w:color w:val="0000FF"/>
            <w:szCs w:val="17"/>
            <w:highlight w:val="white"/>
            <w:rPrChange w:id="3409" w:author="Author">
              <w:rPr>
                <w:rFonts w:ascii="Consolas" w:hAnsi="Consolas" w:cs="Consolas"/>
                <w:color w:val="0000FF"/>
                <w:szCs w:val="17"/>
                <w:highlight w:val="white"/>
              </w:rPr>
            </w:rPrChang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ins>
    </w:p>
    <w:p w14:paraId="0BD3892E" w14:textId="77777777" w:rsidR="0015509D" w:rsidRPr="00CB704C" w:rsidRDefault="0015509D" w:rsidP="0015509D">
      <w:pPr>
        <w:autoSpaceDE w:val="0"/>
        <w:autoSpaceDN w:val="0"/>
        <w:adjustRightInd w:val="0"/>
        <w:spacing w:after="0" w:line="240" w:lineRule="auto"/>
        <w:rPr>
          <w:ins w:id="3410" w:author="Author"/>
          <w:rFonts w:ascii="Courier New" w:hAnsi="Courier New" w:cs="Courier New"/>
          <w:color w:val="000000"/>
          <w:kern w:val="0"/>
          <w:szCs w:val="17"/>
          <w:highlight w:val="white"/>
          <w:rPrChange w:id="3411" w:author="Author">
            <w:rPr>
              <w:ins w:id="3412" w:author="Author"/>
              <w:rFonts w:ascii="Consolas" w:hAnsi="Consolas" w:cs="Consolas"/>
              <w:color w:val="000000"/>
              <w:szCs w:val="17"/>
              <w:highlight w:val="white"/>
            </w:rPr>
          </w:rPrChange>
        </w:rPr>
      </w:pPr>
      <w:ins w:id="3413" w:author="Author">
        <w:r w:rsidRPr="00CB704C">
          <w:rPr>
            <w:rFonts w:ascii="Courier New" w:hAnsi="Courier New" w:cs="Courier New"/>
            <w:color w:val="000000"/>
            <w:kern w:val="0"/>
            <w:szCs w:val="17"/>
            <w:highlight w:val="white"/>
            <w:rPrChange w:id="3414"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415"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416"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417" w:author="Author">
              <w:rPr>
                <w:rFonts w:ascii="Consolas" w:hAnsi="Consolas" w:cs="Consolas"/>
                <w:color w:val="800000"/>
                <w:szCs w:val="17"/>
                <w:highlight w:val="white"/>
              </w:rPr>
            </w:rPrChange>
          </w:rPr>
          <w:t>xsd:annotation</w:t>
        </w:r>
        <w:proofErr w:type="spellEnd"/>
        <w:r w:rsidRPr="00CB704C">
          <w:rPr>
            <w:rFonts w:ascii="Courier New" w:hAnsi="Courier New" w:cs="Courier New"/>
            <w:color w:val="0000FF"/>
            <w:szCs w:val="17"/>
            <w:highlight w:val="white"/>
            <w:rPrChange w:id="3418" w:author="Author">
              <w:rPr>
                <w:rFonts w:ascii="Consolas" w:hAnsi="Consolas" w:cs="Consolas"/>
                <w:color w:val="0000FF"/>
                <w:szCs w:val="17"/>
                <w:highlight w:val="white"/>
              </w:rPr>
            </w:rPrChange>
          </w:rPr>
          <w:t>&gt;</w:t>
        </w:r>
      </w:ins>
    </w:p>
    <w:p w14:paraId="4D426355" w14:textId="77777777" w:rsidR="0015509D" w:rsidRPr="00CB704C" w:rsidRDefault="0015509D" w:rsidP="0015509D">
      <w:pPr>
        <w:autoSpaceDE w:val="0"/>
        <w:autoSpaceDN w:val="0"/>
        <w:adjustRightInd w:val="0"/>
        <w:spacing w:after="0" w:line="240" w:lineRule="auto"/>
        <w:rPr>
          <w:ins w:id="3419" w:author="Author"/>
          <w:rFonts w:ascii="Courier New" w:hAnsi="Courier New" w:cs="Courier New"/>
          <w:color w:val="000000"/>
          <w:kern w:val="0"/>
          <w:szCs w:val="17"/>
          <w:highlight w:val="white"/>
          <w:rPrChange w:id="3420" w:author="Author">
            <w:rPr>
              <w:ins w:id="3421" w:author="Author"/>
              <w:rFonts w:ascii="Consolas" w:hAnsi="Consolas" w:cs="Consolas"/>
              <w:color w:val="000000"/>
              <w:szCs w:val="17"/>
              <w:highlight w:val="white"/>
            </w:rPr>
          </w:rPrChange>
        </w:rPr>
      </w:pPr>
      <w:ins w:id="3422" w:author="Author">
        <w:r w:rsidRPr="00CB704C">
          <w:rPr>
            <w:rFonts w:ascii="Courier New" w:hAnsi="Courier New" w:cs="Courier New"/>
            <w:color w:val="000000"/>
            <w:kern w:val="0"/>
            <w:szCs w:val="17"/>
            <w:highlight w:val="white"/>
            <w:rPrChange w:id="3423"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424"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425"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0000FF"/>
            <w:szCs w:val="17"/>
            <w:highlight w:val="white"/>
            <w:rPrChange w:id="3426" w:author="Author">
              <w:rPr>
                <w:rFonts w:ascii="Consolas" w:hAnsi="Consolas" w:cs="Consolas"/>
                <w:color w:val="0000FF"/>
                <w:szCs w:val="17"/>
                <w:highlight w:val="white"/>
              </w:rPr>
            </w:rPrChange>
          </w:rPr>
          <w:t>&gt;</w:t>
        </w:r>
      </w:ins>
    </w:p>
    <w:p w14:paraId="06E98182"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27"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28"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29"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430"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PublicationNumberRange</w:t>
      </w:r>
      <w:proofErr w:type="spellEnd"/>
      <w:r w:rsidRPr="00E060B3">
        <w:rPr>
          <w:rFonts w:ascii="Courier New" w:hAnsi="Courier New" w:cs="Courier New"/>
          <w:color w:val="0000FF"/>
          <w:highlight w:val="white"/>
        </w:rPr>
        <w:t>"</w:t>
      </w:r>
      <w:r w:rsidRPr="005E2A82">
        <w:rPr>
          <w:rFonts w:ascii="Courier New" w:hAnsi="Courier New" w:cs="Courier New"/>
          <w:color w:val="FF0000"/>
          <w:highlight w:val="white"/>
        </w:rPr>
        <w:t xml:space="preserve"> type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afp:PublicationNumberRangeType</w:t>
      </w:r>
      <w:proofErr w:type="spellEnd"/>
      <w:r w:rsidRPr="00E060B3">
        <w:rPr>
          <w:rFonts w:ascii="Courier New" w:hAnsi="Courier New" w:cs="Courier New"/>
          <w:color w:val="0000FF"/>
          <w:highlight w:val="white"/>
        </w:rPr>
        <w:t>"&gt;</w:t>
      </w:r>
    </w:p>
    <w:p w14:paraId="471A1298"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31"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32"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3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34"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435"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4E483E2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36"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3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3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3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4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441"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A range of patent publication numbers which are included within this </w:t>
      </w:r>
      <w:r w:rsidRPr="00E060B3">
        <w:rPr>
          <w:rFonts w:ascii="Courier New" w:hAnsi="Courier New" w:cs="Courier New"/>
          <w:color w:val="000000"/>
          <w:highlight w:val="white"/>
        </w:rPr>
        <w:t>authority file</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4485AF2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42"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4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4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4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579CE8C5"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46"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4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48"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xsd:element</w:t>
      </w:r>
      <w:proofErr w:type="spellEnd"/>
      <w:r w:rsidRPr="00E060B3">
        <w:rPr>
          <w:rFonts w:ascii="Courier New" w:hAnsi="Courier New" w:cs="Courier New"/>
          <w:color w:val="0000FF"/>
          <w:highlight w:val="white"/>
        </w:rPr>
        <w:t>&gt;</w:t>
      </w:r>
    </w:p>
    <w:p w14:paraId="399AAE9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49"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5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51"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452" w:author="Author">
            <w:rPr>
              <w:rFonts w:ascii="Courier New" w:hAnsi="Courier New"/>
              <w:color w:val="800000"/>
              <w:highlight w:val="white"/>
            </w:rPr>
          </w:rPrChange>
        </w:rPr>
        <w:t>xsd:complexType</w:t>
      </w:r>
      <w:proofErr w:type="spellEnd"/>
      <w:r w:rsidRPr="00E060B3">
        <w:rPr>
          <w:rFonts w:ascii="Courier New" w:hAnsi="Courier New" w:cs="Courier New"/>
          <w:color w:val="FF0000"/>
          <w:highlight w:val="white"/>
        </w:rPr>
        <w:t xml:space="preserve"> name</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PublicationNumberRangeType</w:t>
      </w:r>
      <w:proofErr w:type="spellEnd"/>
      <w:r w:rsidRPr="00E060B3">
        <w:rPr>
          <w:rFonts w:ascii="Courier New" w:hAnsi="Courier New" w:cs="Courier New"/>
          <w:color w:val="0000FF"/>
          <w:highlight w:val="white"/>
        </w:rPr>
        <w:t>"&gt;</w:t>
      </w:r>
    </w:p>
    <w:p w14:paraId="7E290609"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53"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54"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55"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56"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457" w:author="Author">
            <w:rPr>
              <w:rFonts w:ascii="Courier New" w:hAnsi="Courier New"/>
              <w:color w:val="800000"/>
              <w:highlight w:val="white"/>
            </w:rPr>
          </w:rPrChange>
        </w:rPr>
        <w:t>xsd:sequence</w:t>
      </w:r>
      <w:proofErr w:type="spellEnd"/>
      <w:r w:rsidRPr="00E060B3">
        <w:rPr>
          <w:rFonts w:ascii="Courier New" w:hAnsi="Courier New" w:cs="Courier New"/>
          <w:color w:val="0000FF"/>
          <w:highlight w:val="white"/>
        </w:rPr>
        <w:t>&gt;</w:t>
      </w:r>
    </w:p>
    <w:p w14:paraId="06D97B0A"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58"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59"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6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61"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62"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463"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pat:BeginRangeNumber</w:t>
      </w:r>
      <w:proofErr w:type="spellEnd"/>
      <w:r w:rsidRPr="00E060B3">
        <w:rPr>
          <w:rFonts w:ascii="Courier New" w:hAnsi="Courier New" w:cs="Courier New"/>
          <w:color w:val="0000FF"/>
          <w:highlight w:val="white"/>
        </w:rPr>
        <w:t>"/&gt;</w:t>
      </w:r>
    </w:p>
    <w:p w14:paraId="6051D42C" w14:textId="77777777" w:rsidR="0015509D" w:rsidRPr="00CB704C" w:rsidRDefault="0015509D" w:rsidP="00994D7A">
      <w:pPr>
        <w:autoSpaceDE w:val="0"/>
        <w:autoSpaceDN w:val="0"/>
        <w:adjustRightInd w:val="0"/>
        <w:spacing w:after="0" w:line="240" w:lineRule="auto"/>
        <w:rPr>
          <w:ins w:id="3464" w:author="Author"/>
          <w:rFonts w:ascii="Courier New" w:hAnsi="Courier New" w:cs="Courier New"/>
          <w:color w:val="0000FF"/>
          <w:highlight w:val="white"/>
          <w:rPrChange w:id="3465" w:author="Author">
            <w:rPr>
              <w:ins w:id="3466" w:author="Author"/>
              <w:rFonts w:ascii="Consolas" w:hAnsi="Consolas"/>
              <w:color w:val="0000FF"/>
              <w:highlight w:val="white"/>
            </w:rPr>
          </w:rPrChange>
        </w:rPr>
      </w:pPr>
      <w:r w:rsidRPr="00CB704C">
        <w:rPr>
          <w:rFonts w:ascii="Courier New" w:hAnsi="Courier New" w:cs="Courier New"/>
          <w:color w:val="000000"/>
          <w:kern w:val="0"/>
          <w:highlight w:val="white"/>
          <w:rPrChange w:id="3467"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68"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69"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70"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471" w:author="Author">
            <w:rPr>
              <w:rFonts w:ascii="Courier New" w:hAnsi="Courier New"/>
              <w:color w:val="800000"/>
              <w:highlight w:val="white"/>
            </w:rPr>
          </w:rPrChange>
        </w:rPr>
        <w:t>xsd:element</w:t>
      </w:r>
      <w:proofErr w:type="spellEnd"/>
      <w:r w:rsidRPr="00E060B3">
        <w:rPr>
          <w:rFonts w:ascii="Courier New" w:hAnsi="Courier New" w:cs="Courier New"/>
          <w:color w:val="FF0000"/>
          <w:highlight w:val="white"/>
        </w:rPr>
        <w:t xml:space="preserve"> ref</w:t>
      </w:r>
      <w:r w:rsidRPr="00E060B3">
        <w:rPr>
          <w:rFonts w:ascii="Courier New" w:hAnsi="Courier New" w:cs="Courier New"/>
          <w:color w:val="0000FF"/>
          <w:highlight w:val="white"/>
        </w:rPr>
        <w:t>="</w:t>
      </w:r>
      <w:proofErr w:type="spellStart"/>
      <w:r w:rsidRPr="00E060B3">
        <w:rPr>
          <w:rFonts w:ascii="Courier New" w:hAnsi="Courier New" w:cs="Courier New"/>
          <w:color w:val="000000"/>
          <w:highlight w:val="white"/>
        </w:rPr>
        <w:t>pat:EndRangeNumber</w:t>
      </w:r>
      <w:proofErr w:type="spellEnd"/>
      <w:r w:rsidRPr="00E060B3">
        <w:rPr>
          <w:rFonts w:ascii="Courier New" w:hAnsi="Courier New" w:cs="Courier New"/>
          <w:color w:val="0000FF"/>
          <w:highlight w:val="white"/>
        </w:rPr>
        <w:t>"/&gt;</w:t>
      </w:r>
    </w:p>
    <w:p w14:paraId="3431330E" w14:textId="77777777" w:rsidR="005B7744" w:rsidRPr="00CB704C" w:rsidRDefault="005B7744" w:rsidP="005B7744">
      <w:pPr>
        <w:autoSpaceDE w:val="0"/>
        <w:autoSpaceDN w:val="0"/>
        <w:adjustRightInd w:val="0"/>
        <w:spacing w:after="0" w:line="240" w:lineRule="auto"/>
        <w:rPr>
          <w:ins w:id="3472" w:author="Author"/>
          <w:rFonts w:ascii="Courier New" w:hAnsi="Courier New" w:cs="Courier New"/>
          <w:color w:val="000000"/>
          <w:kern w:val="0"/>
          <w:szCs w:val="17"/>
          <w:highlight w:val="white"/>
          <w:rPrChange w:id="3473" w:author="Author">
            <w:rPr>
              <w:ins w:id="3474" w:author="Author"/>
              <w:rFonts w:ascii="Consolas" w:hAnsi="Consolas" w:cs="Consolas"/>
              <w:color w:val="000000"/>
              <w:szCs w:val="17"/>
              <w:highlight w:val="white"/>
            </w:rPr>
          </w:rPrChange>
        </w:rPr>
      </w:pPr>
      <w:ins w:id="3475" w:author="Author">
        <w:r w:rsidRPr="00CB704C">
          <w:rPr>
            <w:rFonts w:ascii="Courier New" w:hAnsi="Courier New" w:cs="Courier New"/>
            <w:color w:val="000000"/>
            <w:kern w:val="0"/>
            <w:szCs w:val="17"/>
            <w:highlight w:val="white"/>
            <w:rPrChange w:id="3476"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477"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478" w:author="Author">
              <w:rPr>
                <w:rFonts w:ascii="Consolas" w:hAnsi="Consolas" w:cs="Consolas"/>
                <w:color w:val="000000"/>
                <w:szCs w:val="17"/>
                <w:highlight w:val="white"/>
              </w:rPr>
            </w:rPrChange>
          </w:rPr>
          <w:tab/>
          <w:t>&lt;</w:t>
        </w:r>
        <w:proofErr w:type="spellStart"/>
        <w:r w:rsidRPr="00CB704C">
          <w:rPr>
            <w:rFonts w:ascii="Courier New" w:hAnsi="Courier New" w:cs="Courier New"/>
            <w:color w:val="000000"/>
            <w:kern w:val="0"/>
            <w:szCs w:val="17"/>
            <w:highlight w:val="white"/>
            <w:rPrChange w:id="3479" w:author="Author">
              <w:rPr>
                <w:rFonts w:ascii="Consolas" w:hAnsi="Consolas" w:cs="Consolas"/>
                <w:color w:val="000000"/>
                <w:szCs w:val="17"/>
                <w:highlight w:val="white"/>
              </w:rPr>
            </w:rPrChange>
          </w:rPr>
          <w:t>xsd:element</w:t>
        </w:r>
        <w:proofErr w:type="spellEnd"/>
        <w:r w:rsidRPr="00CB704C">
          <w:rPr>
            <w:rFonts w:ascii="Courier New" w:hAnsi="Courier New" w:cs="Courier New"/>
            <w:color w:val="000000"/>
            <w:kern w:val="0"/>
            <w:szCs w:val="17"/>
            <w:highlight w:val="white"/>
            <w:rPrChange w:id="3480" w:author="Author">
              <w:rPr>
                <w:rFonts w:ascii="Consolas" w:hAnsi="Consolas" w:cs="Consolas"/>
                <w:color w:val="000000"/>
                <w:szCs w:val="17"/>
                <w:highlight w:val="white"/>
              </w:rPr>
            </w:rPrChange>
          </w:rPr>
          <w:t xml:space="preserve"> ref="</w:t>
        </w:r>
        <w:proofErr w:type="spellStart"/>
        <w:r w:rsidRPr="00CB704C">
          <w:rPr>
            <w:rFonts w:ascii="Courier New" w:hAnsi="Courier New" w:cs="Courier New"/>
            <w:color w:val="000000"/>
            <w:kern w:val="0"/>
            <w:szCs w:val="17"/>
            <w:highlight w:val="white"/>
            <w:rPrChange w:id="3481" w:author="Author">
              <w:rPr>
                <w:rFonts w:ascii="Consolas" w:hAnsi="Consolas" w:cs="Consolas"/>
                <w:color w:val="000000"/>
                <w:szCs w:val="17"/>
                <w:highlight w:val="white"/>
              </w:rPr>
            </w:rPrChange>
          </w:rPr>
          <w:t>com:StartDate</w:t>
        </w:r>
        <w:proofErr w:type="spellEnd"/>
        <w:r w:rsidRPr="00CB704C">
          <w:rPr>
            <w:rFonts w:ascii="Courier New" w:hAnsi="Courier New" w:cs="Courier New"/>
            <w:color w:val="000000"/>
            <w:kern w:val="0"/>
            <w:szCs w:val="17"/>
            <w:highlight w:val="white"/>
            <w:rPrChange w:id="3482" w:author="Author">
              <w:rPr>
                <w:rFonts w:ascii="Consolas" w:hAnsi="Consolas" w:cs="Consolas"/>
                <w:color w:val="000000"/>
                <w:szCs w:val="17"/>
                <w:highlight w:val="white"/>
              </w:rPr>
            </w:rPrChange>
          </w:rPr>
          <w:t>"/&gt;</w:t>
        </w:r>
      </w:ins>
    </w:p>
    <w:p w14:paraId="4874641B" w14:textId="69A5AB35" w:rsidR="005B7744" w:rsidRPr="00CB704C" w:rsidRDefault="005B7744" w:rsidP="00994D7A">
      <w:pPr>
        <w:autoSpaceDE w:val="0"/>
        <w:autoSpaceDN w:val="0"/>
        <w:adjustRightInd w:val="0"/>
        <w:spacing w:after="0" w:line="240" w:lineRule="auto"/>
        <w:rPr>
          <w:rFonts w:ascii="Courier New" w:hAnsi="Courier New" w:cs="Courier New"/>
          <w:color w:val="000000"/>
          <w:kern w:val="0"/>
          <w:szCs w:val="17"/>
          <w:highlight w:val="white"/>
          <w:rPrChange w:id="3483" w:author="Author">
            <w:rPr>
              <w:rFonts w:ascii="Courier New" w:hAnsi="Courier New"/>
              <w:color w:val="000000"/>
              <w:highlight w:val="white"/>
            </w:rPr>
          </w:rPrChange>
        </w:rPr>
      </w:pPr>
      <w:ins w:id="3484" w:author="Author">
        <w:r w:rsidRPr="00CB704C">
          <w:rPr>
            <w:rFonts w:ascii="Courier New" w:hAnsi="Courier New" w:cs="Courier New"/>
            <w:color w:val="000000"/>
            <w:kern w:val="0"/>
            <w:szCs w:val="17"/>
            <w:highlight w:val="white"/>
            <w:rPrChange w:id="3485"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486"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487" w:author="Author">
              <w:rPr>
                <w:rFonts w:ascii="Consolas" w:hAnsi="Consolas" w:cs="Consolas"/>
                <w:color w:val="000000"/>
                <w:szCs w:val="17"/>
                <w:highlight w:val="white"/>
              </w:rPr>
            </w:rPrChange>
          </w:rPr>
          <w:tab/>
          <w:t>&lt;</w:t>
        </w:r>
        <w:proofErr w:type="spellStart"/>
        <w:r w:rsidRPr="00CB704C">
          <w:rPr>
            <w:rFonts w:ascii="Courier New" w:hAnsi="Courier New" w:cs="Courier New"/>
            <w:color w:val="000000"/>
            <w:kern w:val="0"/>
            <w:szCs w:val="17"/>
            <w:highlight w:val="white"/>
            <w:rPrChange w:id="3488" w:author="Author">
              <w:rPr>
                <w:rFonts w:ascii="Consolas" w:hAnsi="Consolas" w:cs="Consolas"/>
                <w:color w:val="000000"/>
                <w:szCs w:val="17"/>
                <w:highlight w:val="white"/>
              </w:rPr>
            </w:rPrChange>
          </w:rPr>
          <w:t>xsd:element</w:t>
        </w:r>
        <w:proofErr w:type="spellEnd"/>
        <w:r w:rsidRPr="00CB704C">
          <w:rPr>
            <w:rFonts w:ascii="Courier New" w:hAnsi="Courier New" w:cs="Courier New"/>
            <w:color w:val="000000"/>
            <w:kern w:val="0"/>
            <w:szCs w:val="17"/>
            <w:highlight w:val="white"/>
            <w:rPrChange w:id="3489" w:author="Author">
              <w:rPr>
                <w:rFonts w:ascii="Consolas" w:hAnsi="Consolas" w:cs="Consolas"/>
                <w:color w:val="000000"/>
                <w:szCs w:val="17"/>
                <w:highlight w:val="white"/>
              </w:rPr>
            </w:rPrChange>
          </w:rPr>
          <w:t xml:space="preserve"> ref="</w:t>
        </w:r>
        <w:proofErr w:type="spellStart"/>
        <w:r w:rsidRPr="00CB704C">
          <w:rPr>
            <w:rFonts w:ascii="Courier New" w:hAnsi="Courier New" w:cs="Courier New"/>
            <w:color w:val="000000"/>
            <w:kern w:val="0"/>
            <w:szCs w:val="17"/>
            <w:highlight w:val="white"/>
            <w:rPrChange w:id="3490" w:author="Author">
              <w:rPr>
                <w:rFonts w:ascii="Consolas" w:hAnsi="Consolas" w:cs="Consolas"/>
                <w:color w:val="000000"/>
                <w:szCs w:val="17"/>
                <w:highlight w:val="white"/>
              </w:rPr>
            </w:rPrChange>
          </w:rPr>
          <w:t>com:EndDate</w:t>
        </w:r>
        <w:proofErr w:type="spellEnd"/>
        <w:r w:rsidRPr="00CB704C">
          <w:rPr>
            <w:rFonts w:ascii="Courier New" w:hAnsi="Courier New" w:cs="Courier New"/>
            <w:color w:val="000000"/>
            <w:kern w:val="0"/>
            <w:szCs w:val="17"/>
            <w:highlight w:val="white"/>
            <w:rPrChange w:id="3491" w:author="Author">
              <w:rPr>
                <w:rFonts w:ascii="Consolas" w:hAnsi="Consolas" w:cs="Consolas"/>
                <w:color w:val="000000"/>
                <w:szCs w:val="17"/>
                <w:highlight w:val="white"/>
              </w:rPr>
            </w:rPrChange>
          </w:rPr>
          <w:t>"/&gt;</w:t>
        </w:r>
      </w:ins>
    </w:p>
    <w:p w14:paraId="3E4575E6"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92"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93"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494"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95"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xsd:sequence</w:t>
      </w:r>
      <w:proofErr w:type="spellEnd"/>
      <w:r w:rsidRPr="00E060B3">
        <w:rPr>
          <w:rFonts w:ascii="Courier New" w:hAnsi="Courier New" w:cs="Courier New"/>
          <w:color w:val="0000FF"/>
          <w:highlight w:val="white"/>
        </w:rPr>
        <w:t>&gt;</w:t>
      </w:r>
    </w:p>
    <w:p w14:paraId="09C8D133"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496" w:author="Author">
            <w:rPr>
              <w:rFonts w:ascii="Courier New" w:hAnsi="Courier New"/>
              <w:color w:val="000000"/>
              <w:highlight w:val="white"/>
            </w:rPr>
          </w:rPrChange>
        </w:rPr>
      </w:pPr>
      <w:r w:rsidRPr="00CB704C">
        <w:rPr>
          <w:rFonts w:ascii="Courier New" w:hAnsi="Courier New" w:cs="Courier New"/>
          <w:color w:val="000000"/>
          <w:kern w:val="0"/>
          <w:highlight w:val="white"/>
          <w:rPrChange w:id="349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498"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xsd:complexType</w:t>
      </w:r>
      <w:proofErr w:type="spellEnd"/>
      <w:r w:rsidRPr="00E060B3">
        <w:rPr>
          <w:rFonts w:ascii="Courier New" w:hAnsi="Courier New" w:cs="Courier New"/>
          <w:color w:val="0000FF"/>
          <w:highlight w:val="white"/>
        </w:rPr>
        <w:t>&gt;</w:t>
      </w:r>
    </w:p>
    <w:p w14:paraId="780E406E" w14:textId="77777777" w:rsidR="0015509D" w:rsidRPr="00CB704C" w:rsidRDefault="0015509D" w:rsidP="0015509D">
      <w:pPr>
        <w:autoSpaceDE w:val="0"/>
        <w:autoSpaceDN w:val="0"/>
        <w:adjustRightInd w:val="0"/>
        <w:spacing w:after="0" w:line="240" w:lineRule="auto"/>
        <w:rPr>
          <w:ins w:id="3499" w:author="Author"/>
          <w:rFonts w:ascii="Courier New" w:hAnsi="Courier New" w:cs="Courier New"/>
          <w:color w:val="000000"/>
          <w:kern w:val="0"/>
          <w:szCs w:val="17"/>
          <w:highlight w:val="white"/>
          <w:rPrChange w:id="3500" w:author="Author">
            <w:rPr>
              <w:ins w:id="3501" w:author="Author"/>
              <w:rFonts w:ascii="Consolas" w:hAnsi="Consolas" w:cs="Consolas"/>
              <w:color w:val="000000"/>
              <w:szCs w:val="17"/>
              <w:highlight w:val="white"/>
            </w:rPr>
          </w:rPrChange>
        </w:rPr>
      </w:pPr>
      <w:ins w:id="3502" w:author="Author">
        <w:r w:rsidRPr="00CB704C">
          <w:rPr>
            <w:rFonts w:ascii="Courier New" w:hAnsi="Courier New" w:cs="Courier New"/>
            <w:color w:val="000000"/>
            <w:kern w:val="0"/>
            <w:szCs w:val="17"/>
            <w:highlight w:val="white"/>
            <w:rPrChange w:id="3503"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504"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505"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FF0000"/>
            <w:szCs w:val="17"/>
            <w:highlight w:val="white"/>
            <w:rPrChange w:id="3506"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3507"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508" w:author="Author">
              <w:rPr>
                <w:rFonts w:ascii="Consolas" w:hAnsi="Consolas" w:cs="Consolas"/>
                <w:color w:val="000000"/>
                <w:szCs w:val="17"/>
                <w:highlight w:val="white"/>
              </w:rPr>
            </w:rPrChange>
          </w:rPr>
          <w:t>PublicationNumberRangeBag</w:t>
        </w:r>
        <w:proofErr w:type="spellEnd"/>
        <w:r w:rsidRPr="00CB704C">
          <w:rPr>
            <w:rFonts w:ascii="Courier New" w:hAnsi="Courier New" w:cs="Courier New"/>
            <w:color w:val="0000FF"/>
            <w:szCs w:val="17"/>
            <w:highlight w:val="white"/>
            <w:rPrChange w:id="3509" w:author="Author">
              <w:rPr>
                <w:rFonts w:ascii="Consolas" w:hAnsi="Consolas" w:cs="Consolas"/>
                <w:color w:val="0000FF"/>
                <w:szCs w:val="17"/>
                <w:highlight w:val="white"/>
              </w:rPr>
            </w:rPrChange>
          </w:rPr>
          <w:t>"</w:t>
        </w:r>
        <w:r w:rsidRPr="00CB704C">
          <w:rPr>
            <w:rFonts w:ascii="Courier New" w:hAnsi="Courier New" w:cs="Courier New"/>
            <w:color w:val="FF0000"/>
            <w:szCs w:val="17"/>
            <w:highlight w:val="white"/>
            <w:rPrChange w:id="3510" w:author="Author">
              <w:rPr>
                <w:rFonts w:ascii="Consolas" w:hAnsi="Consolas" w:cs="Consolas"/>
                <w:color w:val="FF0000"/>
                <w:szCs w:val="17"/>
                <w:highlight w:val="white"/>
              </w:rPr>
            </w:rPrChange>
          </w:rPr>
          <w:t xml:space="preserve"> type</w:t>
        </w:r>
        <w:r w:rsidRPr="00CB704C">
          <w:rPr>
            <w:rFonts w:ascii="Courier New" w:hAnsi="Courier New" w:cs="Courier New"/>
            <w:color w:val="0000FF"/>
            <w:szCs w:val="17"/>
            <w:highlight w:val="white"/>
            <w:rPrChange w:id="3511"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512" w:author="Author">
              <w:rPr>
                <w:rFonts w:ascii="Consolas" w:hAnsi="Consolas" w:cs="Consolas"/>
                <w:color w:val="000000"/>
                <w:szCs w:val="17"/>
                <w:highlight w:val="white"/>
              </w:rPr>
            </w:rPrChange>
          </w:rPr>
          <w:t>afp:PublicationNumberRangeBagType</w:t>
        </w:r>
        <w:proofErr w:type="spellEnd"/>
        <w:r w:rsidRPr="00CB704C">
          <w:rPr>
            <w:rFonts w:ascii="Courier New" w:hAnsi="Courier New" w:cs="Courier New"/>
            <w:color w:val="0000FF"/>
            <w:szCs w:val="17"/>
            <w:highlight w:val="white"/>
            <w:rPrChange w:id="3513" w:author="Author">
              <w:rPr>
                <w:rFonts w:ascii="Consolas" w:hAnsi="Consolas" w:cs="Consolas"/>
                <w:color w:val="0000FF"/>
                <w:szCs w:val="17"/>
                <w:highlight w:val="white"/>
              </w:rPr>
            </w:rPrChange>
          </w:rPr>
          <w:t>"&gt;</w:t>
        </w:r>
      </w:ins>
    </w:p>
    <w:p w14:paraId="55CAB0EC" w14:textId="77777777" w:rsidR="0015509D" w:rsidRPr="00CB704C" w:rsidRDefault="0015509D" w:rsidP="0015509D">
      <w:pPr>
        <w:autoSpaceDE w:val="0"/>
        <w:autoSpaceDN w:val="0"/>
        <w:adjustRightInd w:val="0"/>
        <w:spacing w:after="0" w:line="240" w:lineRule="auto"/>
        <w:rPr>
          <w:ins w:id="3514" w:author="Author"/>
          <w:rFonts w:ascii="Courier New" w:hAnsi="Courier New" w:cs="Courier New"/>
          <w:color w:val="000000"/>
          <w:kern w:val="0"/>
          <w:szCs w:val="17"/>
          <w:highlight w:val="white"/>
          <w:rPrChange w:id="3515" w:author="Author">
            <w:rPr>
              <w:ins w:id="3516" w:author="Author"/>
              <w:rFonts w:ascii="Consolas" w:hAnsi="Consolas" w:cs="Consolas"/>
              <w:color w:val="000000"/>
              <w:szCs w:val="17"/>
              <w:highlight w:val="white"/>
            </w:rPr>
          </w:rPrChange>
        </w:rPr>
      </w:pPr>
      <w:ins w:id="3517" w:author="Author">
        <w:r w:rsidRPr="00CB704C">
          <w:rPr>
            <w:rFonts w:ascii="Courier New" w:hAnsi="Courier New" w:cs="Courier New"/>
            <w:color w:val="000000"/>
            <w:kern w:val="0"/>
            <w:szCs w:val="17"/>
            <w:highlight w:val="white"/>
            <w:rPrChange w:id="3518"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519"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520"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521" w:author="Author">
              <w:rPr>
                <w:rFonts w:ascii="Consolas" w:hAnsi="Consolas" w:cs="Consolas"/>
                <w:color w:val="800000"/>
                <w:szCs w:val="17"/>
                <w:highlight w:val="white"/>
              </w:rPr>
            </w:rPrChange>
          </w:rPr>
          <w:t>xsd:annotation</w:t>
        </w:r>
        <w:proofErr w:type="spellEnd"/>
        <w:r w:rsidRPr="00CB704C">
          <w:rPr>
            <w:rFonts w:ascii="Courier New" w:hAnsi="Courier New" w:cs="Courier New"/>
            <w:color w:val="0000FF"/>
            <w:szCs w:val="17"/>
            <w:highlight w:val="white"/>
            <w:rPrChange w:id="3522" w:author="Author">
              <w:rPr>
                <w:rFonts w:ascii="Consolas" w:hAnsi="Consolas" w:cs="Consolas"/>
                <w:color w:val="0000FF"/>
                <w:szCs w:val="17"/>
                <w:highlight w:val="white"/>
              </w:rPr>
            </w:rPrChange>
          </w:rPr>
          <w:t>&gt;</w:t>
        </w:r>
      </w:ins>
    </w:p>
    <w:p w14:paraId="5BF23C67" w14:textId="4CA0ED0B" w:rsidR="0015509D" w:rsidRPr="00CB704C" w:rsidRDefault="0015509D" w:rsidP="0015509D">
      <w:pPr>
        <w:autoSpaceDE w:val="0"/>
        <w:autoSpaceDN w:val="0"/>
        <w:adjustRightInd w:val="0"/>
        <w:spacing w:after="0" w:line="240" w:lineRule="auto"/>
        <w:rPr>
          <w:ins w:id="3523" w:author="Author"/>
          <w:rFonts w:ascii="Courier New" w:hAnsi="Courier New" w:cs="Courier New"/>
          <w:color w:val="000000"/>
          <w:kern w:val="0"/>
          <w:szCs w:val="17"/>
          <w:highlight w:val="white"/>
          <w:rPrChange w:id="3524" w:author="Author">
            <w:rPr>
              <w:ins w:id="3525" w:author="Author"/>
              <w:rFonts w:ascii="Consolas" w:hAnsi="Consolas" w:cs="Consolas"/>
              <w:color w:val="000000"/>
              <w:szCs w:val="17"/>
              <w:highlight w:val="white"/>
            </w:rPr>
          </w:rPrChange>
        </w:rPr>
      </w:pPr>
      <w:ins w:id="3526" w:author="Author">
        <w:r w:rsidRPr="00CB704C">
          <w:rPr>
            <w:rFonts w:ascii="Courier New" w:hAnsi="Courier New" w:cs="Courier New"/>
            <w:color w:val="000000"/>
            <w:kern w:val="0"/>
            <w:szCs w:val="17"/>
            <w:highlight w:val="white"/>
            <w:rPrChange w:id="3527"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528"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529"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530"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531"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3532" w:author="Author">
              <w:rPr>
                <w:rFonts w:ascii="Consolas" w:hAnsi="Consolas" w:cs="Consolas"/>
                <w:color w:val="0000FF"/>
                <w:szCs w:val="17"/>
                <w:highlight w:val="white"/>
              </w:rPr>
            </w:rPrChange>
          </w:rPr>
          <w:t>&gt;</w:t>
        </w:r>
        <w:r w:rsidRPr="00CB704C">
          <w:rPr>
            <w:rFonts w:ascii="Courier New" w:hAnsi="Courier New" w:cs="Courier New"/>
            <w:color w:val="000000"/>
            <w:szCs w:val="17"/>
            <w:highlight w:val="white"/>
            <w:rPrChange w:id="3533" w:author="Author">
              <w:rPr>
                <w:rFonts w:ascii="Consolas" w:hAnsi="Consolas" w:cs="Consolas"/>
                <w:color w:val="000000"/>
                <w:szCs w:val="17"/>
                <w:highlight w:val="white"/>
              </w:rPr>
            </w:rPrChange>
          </w:rPr>
          <w:t>A col</w:t>
        </w:r>
        <w:r w:rsidR="00027036" w:rsidRPr="00CB704C">
          <w:rPr>
            <w:rFonts w:ascii="Courier New" w:hAnsi="Courier New" w:cs="Courier New"/>
            <w:color w:val="000000"/>
            <w:szCs w:val="17"/>
            <w:highlight w:val="white"/>
            <w:rPrChange w:id="3534" w:author="Author">
              <w:rPr>
                <w:rFonts w:ascii="Consolas" w:hAnsi="Consolas" w:cs="Consolas"/>
                <w:color w:val="000000"/>
                <w:szCs w:val="17"/>
                <w:highlight w:val="white"/>
              </w:rPr>
            </w:rPrChange>
          </w:rPr>
          <w:t>l</w:t>
        </w:r>
        <w:r w:rsidRPr="00CB704C">
          <w:rPr>
            <w:rFonts w:ascii="Courier New" w:hAnsi="Courier New" w:cs="Courier New"/>
            <w:color w:val="000000"/>
            <w:szCs w:val="17"/>
            <w:highlight w:val="white"/>
            <w:rPrChange w:id="3535" w:author="Author">
              <w:rPr>
                <w:rFonts w:ascii="Consolas" w:hAnsi="Consolas" w:cs="Consolas"/>
                <w:color w:val="000000"/>
                <w:szCs w:val="17"/>
                <w:highlight w:val="white"/>
              </w:rPr>
            </w:rPrChange>
          </w:rPr>
          <w:t>ection of patent publication number ranges which are included within this authority file</w:t>
        </w:r>
        <w:r w:rsidRPr="00CB704C">
          <w:rPr>
            <w:rFonts w:ascii="Courier New" w:hAnsi="Courier New" w:cs="Courier New"/>
            <w:color w:val="0000FF"/>
            <w:szCs w:val="17"/>
            <w:highlight w:val="white"/>
            <w:rPrChange w:id="3536"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537" w:author="Author">
              <w:rPr>
                <w:rFonts w:ascii="Consolas" w:hAnsi="Consolas" w:cs="Consolas"/>
                <w:color w:val="800000"/>
                <w:szCs w:val="17"/>
                <w:highlight w:val="white"/>
              </w:rPr>
            </w:rPrChange>
          </w:rPr>
          <w:t>xsd:documentation</w:t>
        </w:r>
        <w:proofErr w:type="spellEnd"/>
        <w:r w:rsidRPr="00CB704C">
          <w:rPr>
            <w:rFonts w:ascii="Courier New" w:hAnsi="Courier New" w:cs="Courier New"/>
            <w:color w:val="0000FF"/>
            <w:szCs w:val="17"/>
            <w:highlight w:val="white"/>
            <w:rPrChange w:id="3538" w:author="Author">
              <w:rPr>
                <w:rFonts w:ascii="Consolas" w:hAnsi="Consolas" w:cs="Consolas"/>
                <w:color w:val="0000FF"/>
                <w:szCs w:val="17"/>
                <w:highlight w:val="white"/>
              </w:rPr>
            </w:rPrChange>
          </w:rPr>
          <w:t>&gt;</w:t>
        </w:r>
      </w:ins>
    </w:p>
    <w:p w14:paraId="7704201E" w14:textId="77777777" w:rsidR="0015509D" w:rsidRPr="00CB704C" w:rsidRDefault="0015509D" w:rsidP="0015509D">
      <w:pPr>
        <w:autoSpaceDE w:val="0"/>
        <w:autoSpaceDN w:val="0"/>
        <w:adjustRightInd w:val="0"/>
        <w:spacing w:after="0" w:line="240" w:lineRule="auto"/>
        <w:rPr>
          <w:ins w:id="3539" w:author="Author"/>
          <w:rFonts w:ascii="Courier New" w:hAnsi="Courier New" w:cs="Courier New"/>
          <w:color w:val="000000"/>
          <w:kern w:val="0"/>
          <w:szCs w:val="17"/>
          <w:highlight w:val="white"/>
          <w:rPrChange w:id="3540" w:author="Author">
            <w:rPr>
              <w:ins w:id="3541" w:author="Author"/>
              <w:rFonts w:ascii="Consolas" w:hAnsi="Consolas" w:cs="Consolas"/>
              <w:color w:val="000000"/>
              <w:szCs w:val="17"/>
              <w:highlight w:val="white"/>
            </w:rPr>
          </w:rPrChange>
        </w:rPr>
      </w:pPr>
      <w:ins w:id="3542" w:author="Author">
        <w:r w:rsidRPr="00CB704C">
          <w:rPr>
            <w:rFonts w:ascii="Courier New" w:hAnsi="Courier New" w:cs="Courier New"/>
            <w:color w:val="000000"/>
            <w:kern w:val="0"/>
            <w:szCs w:val="17"/>
            <w:highlight w:val="white"/>
            <w:rPrChange w:id="3543"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544"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545"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546" w:author="Author">
              <w:rPr>
                <w:rFonts w:ascii="Consolas" w:hAnsi="Consolas" w:cs="Consolas"/>
                <w:color w:val="800000"/>
                <w:szCs w:val="17"/>
                <w:highlight w:val="white"/>
              </w:rPr>
            </w:rPrChange>
          </w:rPr>
          <w:t>xsd:annotation</w:t>
        </w:r>
        <w:proofErr w:type="spellEnd"/>
        <w:r w:rsidRPr="00CB704C">
          <w:rPr>
            <w:rFonts w:ascii="Courier New" w:hAnsi="Courier New" w:cs="Courier New"/>
            <w:color w:val="0000FF"/>
            <w:szCs w:val="17"/>
            <w:highlight w:val="white"/>
            <w:rPrChange w:id="3547" w:author="Author">
              <w:rPr>
                <w:rFonts w:ascii="Consolas" w:hAnsi="Consolas" w:cs="Consolas"/>
                <w:color w:val="0000FF"/>
                <w:szCs w:val="17"/>
                <w:highlight w:val="white"/>
              </w:rPr>
            </w:rPrChange>
          </w:rPr>
          <w:t>&gt;</w:t>
        </w:r>
      </w:ins>
    </w:p>
    <w:p w14:paraId="745123E5" w14:textId="77777777" w:rsidR="0015509D" w:rsidRPr="00CB704C" w:rsidRDefault="0015509D" w:rsidP="0015509D">
      <w:pPr>
        <w:autoSpaceDE w:val="0"/>
        <w:autoSpaceDN w:val="0"/>
        <w:adjustRightInd w:val="0"/>
        <w:spacing w:after="0" w:line="240" w:lineRule="auto"/>
        <w:rPr>
          <w:ins w:id="3548" w:author="Author"/>
          <w:rFonts w:ascii="Courier New" w:hAnsi="Courier New" w:cs="Courier New"/>
          <w:color w:val="000000"/>
          <w:kern w:val="0"/>
          <w:szCs w:val="17"/>
          <w:highlight w:val="white"/>
          <w:rPrChange w:id="3549" w:author="Author">
            <w:rPr>
              <w:ins w:id="3550" w:author="Author"/>
              <w:rFonts w:ascii="Consolas" w:hAnsi="Consolas" w:cs="Consolas"/>
              <w:color w:val="000000"/>
              <w:szCs w:val="17"/>
              <w:highlight w:val="white"/>
            </w:rPr>
          </w:rPrChange>
        </w:rPr>
      </w:pPr>
      <w:ins w:id="3551" w:author="Author">
        <w:r w:rsidRPr="00CB704C">
          <w:rPr>
            <w:rFonts w:ascii="Courier New" w:hAnsi="Courier New" w:cs="Courier New"/>
            <w:color w:val="000000"/>
            <w:kern w:val="0"/>
            <w:szCs w:val="17"/>
            <w:highlight w:val="white"/>
            <w:rPrChange w:id="3552"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553"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554" w:author="Author">
              <w:rPr>
                <w:rFonts w:ascii="Consolas" w:hAnsi="Consolas" w:cs="Consolas"/>
                <w:color w:val="800000"/>
                <w:szCs w:val="17"/>
                <w:highlight w:val="white"/>
              </w:rPr>
            </w:rPrChange>
          </w:rPr>
          <w:t>xsd:element</w:t>
        </w:r>
        <w:proofErr w:type="spellEnd"/>
        <w:r w:rsidRPr="00CB704C">
          <w:rPr>
            <w:rFonts w:ascii="Courier New" w:hAnsi="Courier New" w:cs="Courier New"/>
            <w:color w:val="0000FF"/>
            <w:szCs w:val="17"/>
            <w:highlight w:val="white"/>
            <w:rPrChange w:id="3555" w:author="Author">
              <w:rPr>
                <w:rFonts w:ascii="Consolas" w:hAnsi="Consolas" w:cs="Consolas"/>
                <w:color w:val="0000FF"/>
                <w:szCs w:val="17"/>
                <w:highlight w:val="white"/>
              </w:rPr>
            </w:rPrChange>
          </w:rPr>
          <w:t>&gt;</w:t>
        </w:r>
      </w:ins>
    </w:p>
    <w:p w14:paraId="67DAF1EA" w14:textId="77777777" w:rsidR="0015509D" w:rsidRPr="00CB704C" w:rsidRDefault="0015509D" w:rsidP="0015509D">
      <w:pPr>
        <w:autoSpaceDE w:val="0"/>
        <w:autoSpaceDN w:val="0"/>
        <w:adjustRightInd w:val="0"/>
        <w:spacing w:after="0" w:line="240" w:lineRule="auto"/>
        <w:rPr>
          <w:ins w:id="3556" w:author="Author"/>
          <w:rFonts w:ascii="Courier New" w:hAnsi="Courier New" w:cs="Courier New"/>
          <w:color w:val="000000"/>
          <w:kern w:val="0"/>
          <w:szCs w:val="17"/>
          <w:highlight w:val="white"/>
          <w:rPrChange w:id="3557" w:author="Author">
            <w:rPr>
              <w:ins w:id="3558" w:author="Author"/>
              <w:rFonts w:ascii="Consolas" w:hAnsi="Consolas" w:cs="Consolas"/>
              <w:color w:val="000000"/>
              <w:szCs w:val="17"/>
              <w:highlight w:val="white"/>
            </w:rPr>
          </w:rPrChange>
        </w:rPr>
      </w:pPr>
      <w:ins w:id="3559" w:author="Author">
        <w:r w:rsidRPr="00CB704C">
          <w:rPr>
            <w:rFonts w:ascii="Courier New" w:hAnsi="Courier New" w:cs="Courier New"/>
            <w:color w:val="000000"/>
            <w:kern w:val="0"/>
            <w:szCs w:val="17"/>
            <w:highlight w:val="white"/>
            <w:rPrChange w:id="3560"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561"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kern w:val="0"/>
            <w:szCs w:val="17"/>
            <w:highlight w:val="white"/>
            <w:rPrChange w:id="3562"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FF0000"/>
            <w:szCs w:val="17"/>
            <w:highlight w:val="white"/>
            <w:rPrChange w:id="3563" w:author="Author">
              <w:rPr>
                <w:rFonts w:ascii="Consolas" w:hAnsi="Consolas" w:cs="Consolas"/>
                <w:color w:val="FF0000"/>
                <w:szCs w:val="17"/>
                <w:highlight w:val="white"/>
              </w:rPr>
            </w:rPrChange>
          </w:rPr>
          <w:t xml:space="preserve"> name</w:t>
        </w:r>
        <w:r w:rsidRPr="00CB704C">
          <w:rPr>
            <w:rFonts w:ascii="Courier New" w:hAnsi="Courier New" w:cs="Courier New"/>
            <w:color w:val="0000FF"/>
            <w:szCs w:val="17"/>
            <w:highlight w:val="white"/>
            <w:rPrChange w:id="3564" w:author="Author">
              <w:rPr>
                <w:rFonts w:ascii="Consolas" w:hAnsi="Consolas" w:cs="Consolas"/>
                <w:color w:val="0000FF"/>
                <w:szCs w:val="17"/>
                <w:highlight w:val="white"/>
              </w:rPr>
            </w:rPrChange>
          </w:rPr>
          <w:t>="</w:t>
        </w:r>
        <w:proofErr w:type="spellStart"/>
        <w:r w:rsidRPr="00CB704C">
          <w:rPr>
            <w:rFonts w:ascii="Courier New" w:hAnsi="Courier New" w:cs="Courier New"/>
            <w:color w:val="000000"/>
            <w:szCs w:val="17"/>
            <w:highlight w:val="white"/>
            <w:rPrChange w:id="3565" w:author="Author">
              <w:rPr>
                <w:rFonts w:ascii="Consolas" w:hAnsi="Consolas" w:cs="Consolas"/>
                <w:color w:val="000000"/>
                <w:szCs w:val="17"/>
                <w:highlight w:val="white"/>
              </w:rPr>
            </w:rPrChange>
          </w:rPr>
          <w:t>PublicationNumberRangeBagType</w:t>
        </w:r>
        <w:proofErr w:type="spellEnd"/>
        <w:r w:rsidRPr="00CB704C">
          <w:rPr>
            <w:rFonts w:ascii="Courier New" w:hAnsi="Courier New" w:cs="Courier New"/>
            <w:color w:val="0000FF"/>
            <w:szCs w:val="17"/>
            <w:highlight w:val="white"/>
            <w:rPrChange w:id="3566" w:author="Author">
              <w:rPr>
                <w:rFonts w:ascii="Consolas" w:hAnsi="Consolas" w:cs="Consolas"/>
                <w:color w:val="0000FF"/>
                <w:szCs w:val="17"/>
                <w:highlight w:val="white"/>
              </w:rPr>
            </w:rPrChange>
          </w:rPr>
          <w:t>"&gt;</w:t>
        </w:r>
      </w:ins>
    </w:p>
    <w:p w14:paraId="557F833C" w14:textId="77777777" w:rsidR="0015509D" w:rsidRPr="00F34967" w:rsidRDefault="0015509D" w:rsidP="0015509D">
      <w:pPr>
        <w:autoSpaceDE w:val="0"/>
        <w:autoSpaceDN w:val="0"/>
        <w:adjustRightInd w:val="0"/>
        <w:spacing w:after="0" w:line="240" w:lineRule="auto"/>
        <w:rPr>
          <w:ins w:id="3567" w:author="Author"/>
          <w:rFonts w:ascii="Courier New" w:hAnsi="Courier New" w:cs="Courier New"/>
          <w:color w:val="000000"/>
          <w:kern w:val="0"/>
          <w:szCs w:val="17"/>
          <w:highlight w:val="white"/>
          <w:lang w:val="fr-FR"/>
          <w:rPrChange w:id="3568" w:author="EMMETT Claudia" w:date="2025-10-24T09:37:00Z" w16du:dateUtc="2025-10-24T07:37:00Z">
            <w:rPr>
              <w:ins w:id="3569" w:author="Author"/>
              <w:rFonts w:ascii="Consolas" w:hAnsi="Consolas" w:cs="Consolas"/>
              <w:color w:val="000000"/>
              <w:szCs w:val="17"/>
              <w:highlight w:val="white"/>
            </w:rPr>
          </w:rPrChange>
        </w:rPr>
      </w:pPr>
      <w:ins w:id="3570" w:author="Author">
        <w:r w:rsidRPr="00CB704C">
          <w:rPr>
            <w:rFonts w:ascii="Courier New" w:hAnsi="Courier New" w:cs="Courier New"/>
            <w:color w:val="000000"/>
            <w:kern w:val="0"/>
            <w:szCs w:val="17"/>
            <w:highlight w:val="white"/>
            <w:rPrChange w:id="3571" w:author="Author">
              <w:rPr>
                <w:rFonts w:ascii="Consolas" w:hAnsi="Consolas" w:cs="Consolas"/>
                <w:color w:val="000000"/>
                <w:szCs w:val="17"/>
                <w:highlight w:val="white"/>
              </w:rPr>
            </w:rPrChange>
          </w:rPr>
          <w:tab/>
        </w:r>
        <w:r w:rsidRPr="00CB704C">
          <w:rPr>
            <w:rFonts w:ascii="Courier New" w:hAnsi="Courier New" w:cs="Courier New"/>
            <w:color w:val="000000"/>
            <w:kern w:val="0"/>
            <w:szCs w:val="17"/>
            <w:highlight w:val="white"/>
            <w:rPrChange w:id="3572" w:author="Author">
              <w:rPr>
                <w:rFonts w:ascii="Consolas" w:hAnsi="Consolas" w:cs="Consolas"/>
                <w:color w:val="000000"/>
                <w:szCs w:val="17"/>
                <w:highlight w:val="white"/>
              </w:rPr>
            </w:rPrChange>
          </w:rPr>
          <w:tab/>
        </w:r>
        <w:r w:rsidRPr="00F34967">
          <w:rPr>
            <w:rFonts w:ascii="Courier New" w:hAnsi="Courier New" w:cs="Courier New"/>
            <w:color w:val="0000FF"/>
            <w:kern w:val="0"/>
            <w:szCs w:val="17"/>
            <w:highlight w:val="white"/>
            <w:lang w:val="fr-FR"/>
            <w:rPrChange w:id="3573" w:author="EMMETT Claudia" w:date="2025-10-24T09:37:00Z" w16du:dateUtc="2025-10-24T07:37:00Z">
              <w:rPr>
                <w:rFonts w:ascii="Consolas" w:hAnsi="Consolas" w:cs="Consolas"/>
                <w:color w:val="0000FF"/>
                <w:szCs w:val="17"/>
                <w:highlight w:val="white"/>
              </w:rPr>
            </w:rPrChange>
          </w:rPr>
          <w:t>&lt;</w:t>
        </w:r>
        <w:proofErr w:type="spellStart"/>
        <w:r w:rsidRPr="00F34967">
          <w:rPr>
            <w:rFonts w:ascii="Courier New" w:hAnsi="Courier New" w:cs="Courier New"/>
            <w:color w:val="800000"/>
            <w:kern w:val="0"/>
            <w:szCs w:val="17"/>
            <w:highlight w:val="white"/>
            <w:lang w:val="fr-FR"/>
            <w:rPrChange w:id="3574" w:author="EMMETT Claudia" w:date="2025-10-24T09:37:00Z" w16du:dateUtc="2025-10-24T07:37:00Z">
              <w:rPr>
                <w:rFonts w:ascii="Consolas" w:hAnsi="Consolas" w:cs="Consolas"/>
                <w:color w:val="800000"/>
                <w:szCs w:val="17"/>
                <w:highlight w:val="white"/>
              </w:rPr>
            </w:rPrChange>
          </w:rPr>
          <w:t>xsd:sequence</w:t>
        </w:r>
        <w:proofErr w:type="spellEnd"/>
        <w:r w:rsidRPr="00F34967">
          <w:rPr>
            <w:rFonts w:ascii="Courier New" w:hAnsi="Courier New" w:cs="Courier New"/>
            <w:color w:val="0000FF"/>
            <w:szCs w:val="17"/>
            <w:highlight w:val="white"/>
            <w:lang w:val="fr-FR"/>
            <w:rPrChange w:id="3575" w:author="EMMETT Claudia" w:date="2025-10-24T09:37:00Z" w16du:dateUtc="2025-10-24T07:37:00Z">
              <w:rPr>
                <w:rFonts w:ascii="Consolas" w:hAnsi="Consolas" w:cs="Consolas"/>
                <w:color w:val="0000FF"/>
                <w:szCs w:val="17"/>
                <w:highlight w:val="white"/>
              </w:rPr>
            </w:rPrChange>
          </w:rPr>
          <w:t>&gt;</w:t>
        </w:r>
      </w:ins>
    </w:p>
    <w:p w14:paraId="17DA7DD9" w14:textId="77777777" w:rsidR="0015509D" w:rsidRPr="00F34967" w:rsidRDefault="0015509D" w:rsidP="0015509D">
      <w:pPr>
        <w:autoSpaceDE w:val="0"/>
        <w:autoSpaceDN w:val="0"/>
        <w:adjustRightInd w:val="0"/>
        <w:spacing w:after="0" w:line="240" w:lineRule="auto"/>
        <w:rPr>
          <w:ins w:id="3576" w:author="Author"/>
          <w:rFonts w:ascii="Courier New" w:hAnsi="Courier New" w:cs="Courier New"/>
          <w:color w:val="0000FF"/>
          <w:szCs w:val="17"/>
          <w:highlight w:val="white"/>
          <w:lang w:val="fr-FR"/>
          <w:rPrChange w:id="3577" w:author="EMMETT Claudia" w:date="2025-10-24T09:37:00Z" w16du:dateUtc="2025-10-24T07:37:00Z">
            <w:rPr>
              <w:ins w:id="3578" w:author="Author"/>
              <w:rFonts w:ascii="Consolas" w:hAnsi="Consolas" w:cs="Consolas"/>
              <w:color w:val="0000FF"/>
              <w:szCs w:val="17"/>
              <w:highlight w:val="white"/>
            </w:rPr>
          </w:rPrChange>
        </w:rPr>
      </w:pPr>
      <w:ins w:id="3579" w:author="Author">
        <w:r w:rsidRPr="00F34967">
          <w:rPr>
            <w:rFonts w:ascii="Courier New" w:hAnsi="Courier New" w:cs="Courier New"/>
            <w:color w:val="000000"/>
            <w:kern w:val="0"/>
            <w:szCs w:val="17"/>
            <w:highlight w:val="white"/>
            <w:lang w:val="fr-FR"/>
            <w:rPrChange w:id="3580" w:author="EMMETT Claudia" w:date="2025-10-24T09:37:00Z" w16du:dateUtc="2025-10-24T07:37:00Z">
              <w:rPr>
                <w:rFonts w:ascii="Consolas" w:hAnsi="Consolas" w:cs="Consolas"/>
                <w:color w:val="000000"/>
                <w:szCs w:val="17"/>
                <w:highlight w:val="white"/>
              </w:rPr>
            </w:rPrChange>
          </w:rPr>
          <w:tab/>
        </w:r>
        <w:r w:rsidRPr="00F34967">
          <w:rPr>
            <w:rFonts w:ascii="Courier New" w:hAnsi="Courier New" w:cs="Courier New"/>
            <w:color w:val="000000"/>
            <w:kern w:val="0"/>
            <w:szCs w:val="17"/>
            <w:highlight w:val="white"/>
            <w:lang w:val="fr-FR"/>
            <w:rPrChange w:id="3581" w:author="EMMETT Claudia" w:date="2025-10-24T09:37:00Z" w16du:dateUtc="2025-10-24T07:37:00Z">
              <w:rPr>
                <w:rFonts w:ascii="Consolas" w:hAnsi="Consolas" w:cs="Consolas"/>
                <w:color w:val="000000"/>
                <w:szCs w:val="17"/>
                <w:highlight w:val="white"/>
              </w:rPr>
            </w:rPrChange>
          </w:rPr>
          <w:tab/>
        </w:r>
        <w:r w:rsidRPr="00F34967">
          <w:rPr>
            <w:rFonts w:ascii="Courier New" w:hAnsi="Courier New" w:cs="Courier New"/>
            <w:color w:val="000000"/>
            <w:kern w:val="0"/>
            <w:szCs w:val="17"/>
            <w:highlight w:val="white"/>
            <w:lang w:val="fr-FR"/>
            <w:rPrChange w:id="3582" w:author="EMMETT Claudia" w:date="2025-10-24T09:37:00Z" w16du:dateUtc="2025-10-24T07:37:00Z">
              <w:rPr>
                <w:rFonts w:ascii="Consolas" w:hAnsi="Consolas" w:cs="Consolas"/>
                <w:color w:val="000000"/>
                <w:szCs w:val="17"/>
                <w:highlight w:val="white"/>
              </w:rPr>
            </w:rPrChange>
          </w:rPr>
          <w:tab/>
        </w:r>
        <w:r w:rsidRPr="00F34967">
          <w:rPr>
            <w:rFonts w:ascii="Courier New" w:hAnsi="Courier New" w:cs="Courier New"/>
            <w:color w:val="0000FF"/>
            <w:kern w:val="0"/>
            <w:szCs w:val="17"/>
            <w:highlight w:val="white"/>
            <w:lang w:val="fr-FR"/>
            <w:rPrChange w:id="3583" w:author="EMMETT Claudia" w:date="2025-10-24T09:37:00Z" w16du:dateUtc="2025-10-24T07:37:00Z">
              <w:rPr>
                <w:rFonts w:ascii="Consolas" w:hAnsi="Consolas" w:cs="Consolas"/>
                <w:color w:val="0000FF"/>
                <w:szCs w:val="17"/>
                <w:highlight w:val="white"/>
              </w:rPr>
            </w:rPrChange>
          </w:rPr>
          <w:t>&lt;</w:t>
        </w:r>
        <w:proofErr w:type="spellStart"/>
        <w:r w:rsidRPr="00F34967">
          <w:rPr>
            <w:rFonts w:ascii="Courier New" w:hAnsi="Courier New" w:cs="Courier New"/>
            <w:color w:val="800000"/>
            <w:kern w:val="0"/>
            <w:szCs w:val="17"/>
            <w:highlight w:val="white"/>
            <w:lang w:val="fr-FR"/>
            <w:rPrChange w:id="3584" w:author="EMMETT Claudia" w:date="2025-10-24T09:37:00Z" w16du:dateUtc="2025-10-24T07:37:00Z">
              <w:rPr>
                <w:rFonts w:ascii="Consolas" w:hAnsi="Consolas" w:cs="Consolas"/>
                <w:color w:val="800000"/>
                <w:szCs w:val="17"/>
                <w:highlight w:val="white"/>
              </w:rPr>
            </w:rPrChange>
          </w:rPr>
          <w:t>xsd:element</w:t>
        </w:r>
        <w:proofErr w:type="spellEnd"/>
        <w:r w:rsidRPr="00F34967">
          <w:rPr>
            <w:rFonts w:ascii="Courier New" w:hAnsi="Courier New" w:cs="Courier New"/>
            <w:color w:val="FF0000"/>
            <w:szCs w:val="17"/>
            <w:highlight w:val="white"/>
            <w:lang w:val="fr-FR"/>
            <w:rPrChange w:id="3585" w:author="EMMETT Claudia" w:date="2025-10-24T09:37:00Z" w16du:dateUtc="2025-10-24T07:37:00Z">
              <w:rPr>
                <w:rFonts w:ascii="Consolas" w:hAnsi="Consolas" w:cs="Consolas"/>
                <w:color w:val="FF0000"/>
                <w:szCs w:val="17"/>
                <w:highlight w:val="white"/>
              </w:rPr>
            </w:rPrChange>
          </w:rPr>
          <w:t xml:space="preserve"> </w:t>
        </w:r>
        <w:proofErr w:type="spellStart"/>
        <w:r w:rsidRPr="00F34967">
          <w:rPr>
            <w:rFonts w:ascii="Courier New" w:hAnsi="Courier New" w:cs="Courier New"/>
            <w:color w:val="FF0000"/>
            <w:szCs w:val="17"/>
            <w:highlight w:val="white"/>
            <w:lang w:val="fr-FR"/>
            <w:rPrChange w:id="3586" w:author="EMMETT Claudia" w:date="2025-10-24T09:37:00Z" w16du:dateUtc="2025-10-24T07:37:00Z">
              <w:rPr>
                <w:rFonts w:ascii="Consolas" w:hAnsi="Consolas" w:cs="Consolas"/>
                <w:color w:val="FF0000"/>
                <w:szCs w:val="17"/>
                <w:highlight w:val="white"/>
              </w:rPr>
            </w:rPrChange>
          </w:rPr>
          <w:t>ref</w:t>
        </w:r>
        <w:proofErr w:type="spellEnd"/>
        <w:r w:rsidRPr="00F34967">
          <w:rPr>
            <w:rFonts w:ascii="Courier New" w:hAnsi="Courier New" w:cs="Courier New"/>
            <w:color w:val="0000FF"/>
            <w:szCs w:val="17"/>
            <w:highlight w:val="white"/>
            <w:lang w:val="fr-FR"/>
            <w:rPrChange w:id="3587" w:author="EMMETT Claudia" w:date="2025-10-24T09:37:00Z" w16du:dateUtc="2025-10-24T07:37:00Z">
              <w:rPr>
                <w:rFonts w:ascii="Consolas" w:hAnsi="Consolas" w:cs="Consolas"/>
                <w:color w:val="0000FF"/>
                <w:szCs w:val="17"/>
                <w:highlight w:val="white"/>
              </w:rPr>
            </w:rPrChange>
          </w:rPr>
          <w:t>="</w:t>
        </w:r>
        <w:proofErr w:type="spellStart"/>
        <w:r w:rsidRPr="00F34967">
          <w:rPr>
            <w:rFonts w:ascii="Courier New" w:hAnsi="Courier New" w:cs="Courier New"/>
            <w:color w:val="000000"/>
            <w:szCs w:val="17"/>
            <w:highlight w:val="white"/>
            <w:lang w:val="fr-FR"/>
            <w:rPrChange w:id="3588" w:author="EMMETT Claudia" w:date="2025-10-24T09:37:00Z" w16du:dateUtc="2025-10-24T07:37:00Z">
              <w:rPr>
                <w:rFonts w:ascii="Consolas" w:hAnsi="Consolas" w:cs="Consolas"/>
                <w:color w:val="000000"/>
                <w:szCs w:val="17"/>
                <w:highlight w:val="white"/>
              </w:rPr>
            </w:rPrChange>
          </w:rPr>
          <w:t>afp:PublicationNumberRange</w:t>
        </w:r>
        <w:proofErr w:type="spellEnd"/>
        <w:r w:rsidRPr="00F34967">
          <w:rPr>
            <w:rFonts w:ascii="Courier New" w:hAnsi="Courier New" w:cs="Courier New"/>
            <w:color w:val="0000FF"/>
            <w:szCs w:val="17"/>
            <w:highlight w:val="white"/>
            <w:lang w:val="fr-FR"/>
            <w:rPrChange w:id="3589" w:author="EMMETT Claudia" w:date="2025-10-24T09:37:00Z" w16du:dateUtc="2025-10-24T07:37:00Z">
              <w:rPr>
                <w:rFonts w:ascii="Consolas" w:hAnsi="Consolas" w:cs="Consolas"/>
                <w:color w:val="0000FF"/>
                <w:szCs w:val="17"/>
                <w:highlight w:val="white"/>
              </w:rPr>
            </w:rPrChange>
          </w:rPr>
          <w:t>"</w:t>
        </w:r>
        <w:r w:rsidRPr="00F34967">
          <w:rPr>
            <w:rFonts w:ascii="Courier New" w:hAnsi="Courier New" w:cs="Courier New"/>
            <w:color w:val="FF0000"/>
            <w:szCs w:val="17"/>
            <w:highlight w:val="white"/>
            <w:lang w:val="fr-FR"/>
            <w:rPrChange w:id="3590" w:author="EMMETT Claudia" w:date="2025-10-24T09:37:00Z" w16du:dateUtc="2025-10-24T07:37:00Z">
              <w:rPr>
                <w:rFonts w:ascii="Consolas" w:hAnsi="Consolas" w:cs="Consolas"/>
                <w:color w:val="FF0000"/>
                <w:szCs w:val="17"/>
                <w:highlight w:val="white"/>
              </w:rPr>
            </w:rPrChange>
          </w:rPr>
          <w:t xml:space="preserve"> </w:t>
        </w:r>
        <w:proofErr w:type="spellStart"/>
        <w:r w:rsidRPr="00F34967">
          <w:rPr>
            <w:rFonts w:ascii="Courier New" w:hAnsi="Courier New" w:cs="Courier New"/>
            <w:color w:val="FF0000"/>
            <w:szCs w:val="17"/>
            <w:highlight w:val="white"/>
            <w:lang w:val="fr-FR"/>
            <w:rPrChange w:id="3591" w:author="EMMETT Claudia" w:date="2025-10-24T09:37:00Z" w16du:dateUtc="2025-10-24T07:37:00Z">
              <w:rPr>
                <w:rFonts w:ascii="Consolas" w:hAnsi="Consolas" w:cs="Consolas"/>
                <w:color w:val="FF0000"/>
                <w:szCs w:val="17"/>
                <w:highlight w:val="white"/>
              </w:rPr>
            </w:rPrChange>
          </w:rPr>
          <w:t>minOccurs</w:t>
        </w:r>
        <w:proofErr w:type="spellEnd"/>
        <w:r w:rsidRPr="00F34967">
          <w:rPr>
            <w:rFonts w:ascii="Courier New" w:hAnsi="Courier New" w:cs="Courier New"/>
            <w:color w:val="0000FF"/>
            <w:szCs w:val="17"/>
            <w:highlight w:val="white"/>
            <w:lang w:val="fr-FR"/>
            <w:rPrChange w:id="3592" w:author="EMMETT Claudia" w:date="2025-10-24T09:37:00Z" w16du:dateUtc="2025-10-24T07:37:00Z">
              <w:rPr>
                <w:rFonts w:ascii="Consolas" w:hAnsi="Consolas" w:cs="Consolas"/>
                <w:color w:val="0000FF"/>
                <w:szCs w:val="17"/>
                <w:highlight w:val="white"/>
              </w:rPr>
            </w:rPrChange>
          </w:rPr>
          <w:t>="</w:t>
        </w:r>
        <w:r w:rsidRPr="00F34967">
          <w:rPr>
            <w:rFonts w:ascii="Courier New" w:hAnsi="Courier New" w:cs="Courier New"/>
            <w:color w:val="000000"/>
            <w:szCs w:val="17"/>
            <w:highlight w:val="white"/>
            <w:lang w:val="fr-FR"/>
            <w:rPrChange w:id="3593" w:author="EMMETT Claudia" w:date="2025-10-24T09:37:00Z" w16du:dateUtc="2025-10-24T07:37:00Z">
              <w:rPr>
                <w:rFonts w:ascii="Consolas" w:hAnsi="Consolas" w:cs="Consolas"/>
                <w:color w:val="000000"/>
                <w:szCs w:val="17"/>
                <w:highlight w:val="white"/>
              </w:rPr>
            </w:rPrChange>
          </w:rPr>
          <w:t>1</w:t>
        </w:r>
        <w:r w:rsidRPr="00F34967">
          <w:rPr>
            <w:rFonts w:ascii="Courier New" w:hAnsi="Courier New" w:cs="Courier New"/>
            <w:color w:val="0000FF"/>
            <w:szCs w:val="17"/>
            <w:highlight w:val="white"/>
            <w:lang w:val="fr-FR"/>
            <w:rPrChange w:id="3594" w:author="EMMETT Claudia" w:date="2025-10-24T09:37:00Z" w16du:dateUtc="2025-10-24T07:37:00Z">
              <w:rPr>
                <w:rFonts w:ascii="Consolas" w:hAnsi="Consolas" w:cs="Consolas"/>
                <w:color w:val="0000FF"/>
                <w:szCs w:val="17"/>
                <w:highlight w:val="white"/>
              </w:rPr>
            </w:rPrChange>
          </w:rPr>
          <w:t>"</w:t>
        </w:r>
        <w:r w:rsidRPr="00F34967">
          <w:rPr>
            <w:rFonts w:ascii="Courier New" w:hAnsi="Courier New" w:cs="Courier New"/>
            <w:color w:val="FF0000"/>
            <w:szCs w:val="17"/>
            <w:highlight w:val="white"/>
            <w:lang w:val="fr-FR"/>
            <w:rPrChange w:id="3595" w:author="EMMETT Claudia" w:date="2025-10-24T09:37:00Z" w16du:dateUtc="2025-10-24T07:37:00Z">
              <w:rPr>
                <w:rFonts w:ascii="Consolas" w:hAnsi="Consolas" w:cs="Consolas"/>
                <w:color w:val="FF0000"/>
                <w:szCs w:val="17"/>
                <w:highlight w:val="white"/>
              </w:rPr>
            </w:rPrChange>
          </w:rPr>
          <w:t xml:space="preserve"> </w:t>
        </w:r>
        <w:proofErr w:type="spellStart"/>
        <w:r w:rsidRPr="00F34967">
          <w:rPr>
            <w:rFonts w:ascii="Courier New" w:hAnsi="Courier New" w:cs="Courier New"/>
            <w:color w:val="FF0000"/>
            <w:szCs w:val="17"/>
            <w:highlight w:val="white"/>
            <w:lang w:val="fr-FR"/>
            <w:rPrChange w:id="3596" w:author="EMMETT Claudia" w:date="2025-10-24T09:37:00Z" w16du:dateUtc="2025-10-24T07:37:00Z">
              <w:rPr>
                <w:rFonts w:ascii="Consolas" w:hAnsi="Consolas" w:cs="Consolas"/>
                <w:color w:val="FF0000"/>
                <w:szCs w:val="17"/>
                <w:highlight w:val="white"/>
              </w:rPr>
            </w:rPrChange>
          </w:rPr>
          <w:t>maxOccurs</w:t>
        </w:r>
        <w:proofErr w:type="spellEnd"/>
        <w:r w:rsidRPr="00F34967">
          <w:rPr>
            <w:rFonts w:ascii="Courier New" w:hAnsi="Courier New" w:cs="Courier New"/>
            <w:color w:val="0000FF"/>
            <w:szCs w:val="17"/>
            <w:highlight w:val="white"/>
            <w:lang w:val="fr-FR"/>
            <w:rPrChange w:id="3597" w:author="EMMETT Claudia" w:date="2025-10-24T09:37:00Z" w16du:dateUtc="2025-10-24T07:37:00Z">
              <w:rPr>
                <w:rFonts w:ascii="Consolas" w:hAnsi="Consolas" w:cs="Consolas"/>
                <w:color w:val="0000FF"/>
                <w:szCs w:val="17"/>
                <w:highlight w:val="white"/>
              </w:rPr>
            </w:rPrChange>
          </w:rPr>
          <w:t>="</w:t>
        </w:r>
        <w:r w:rsidRPr="00F34967">
          <w:rPr>
            <w:rFonts w:ascii="Courier New" w:hAnsi="Courier New" w:cs="Courier New"/>
            <w:color w:val="000000"/>
            <w:szCs w:val="17"/>
            <w:highlight w:val="white"/>
            <w:lang w:val="fr-FR"/>
            <w:rPrChange w:id="3598" w:author="EMMETT Claudia" w:date="2025-10-24T09:37:00Z" w16du:dateUtc="2025-10-24T07:37:00Z">
              <w:rPr>
                <w:rFonts w:ascii="Consolas" w:hAnsi="Consolas" w:cs="Consolas"/>
                <w:color w:val="000000"/>
                <w:szCs w:val="17"/>
                <w:highlight w:val="white"/>
              </w:rPr>
            </w:rPrChange>
          </w:rPr>
          <w:t>100</w:t>
        </w:r>
        <w:r w:rsidRPr="00F34967">
          <w:rPr>
            <w:rFonts w:ascii="Courier New" w:hAnsi="Courier New" w:cs="Courier New"/>
            <w:color w:val="0000FF"/>
            <w:szCs w:val="17"/>
            <w:highlight w:val="white"/>
            <w:lang w:val="fr-FR"/>
            <w:rPrChange w:id="3599" w:author="EMMETT Claudia" w:date="2025-10-24T09:37:00Z" w16du:dateUtc="2025-10-24T07:37:00Z">
              <w:rPr>
                <w:rFonts w:ascii="Consolas" w:hAnsi="Consolas" w:cs="Consolas"/>
                <w:color w:val="0000FF"/>
                <w:szCs w:val="17"/>
                <w:highlight w:val="white"/>
              </w:rPr>
            </w:rPrChange>
          </w:rPr>
          <w:t>"/&gt;</w:t>
        </w:r>
      </w:ins>
    </w:p>
    <w:p w14:paraId="2A1332CC" w14:textId="088BA33C" w:rsidR="00A80018" w:rsidRPr="00F34967" w:rsidRDefault="00A80018" w:rsidP="0015509D">
      <w:pPr>
        <w:autoSpaceDE w:val="0"/>
        <w:autoSpaceDN w:val="0"/>
        <w:adjustRightInd w:val="0"/>
        <w:spacing w:after="0" w:line="240" w:lineRule="auto"/>
        <w:rPr>
          <w:ins w:id="3600" w:author="Author"/>
          <w:del w:id="3601" w:author="Author"/>
          <w:rFonts w:ascii="Courier New" w:hAnsi="Courier New" w:cs="Courier New"/>
          <w:color w:val="000000"/>
          <w:kern w:val="0"/>
          <w:szCs w:val="17"/>
          <w:highlight w:val="white"/>
          <w:lang w:val="fr-FR"/>
          <w:rPrChange w:id="3602" w:author="EMMETT Claudia" w:date="2025-10-24T09:37:00Z" w16du:dateUtc="2025-10-24T07:37:00Z">
            <w:rPr>
              <w:ins w:id="3603" w:author="Author"/>
              <w:del w:id="3604" w:author="Author"/>
              <w:rFonts w:ascii="Consolas" w:hAnsi="Consolas" w:cs="Consolas"/>
              <w:color w:val="000000"/>
              <w:szCs w:val="17"/>
              <w:highlight w:val="white"/>
            </w:rPr>
          </w:rPrChange>
        </w:rPr>
      </w:pPr>
    </w:p>
    <w:p w14:paraId="341ABAA2" w14:textId="77777777" w:rsidR="0015509D" w:rsidRPr="00CB704C" w:rsidRDefault="0015509D" w:rsidP="0015509D">
      <w:pPr>
        <w:autoSpaceDE w:val="0"/>
        <w:autoSpaceDN w:val="0"/>
        <w:adjustRightInd w:val="0"/>
        <w:spacing w:after="0" w:line="240" w:lineRule="auto"/>
        <w:rPr>
          <w:ins w:id="3605" w:author="Author"/>
          <w:rFonts w:ascii="Courier New" w:hAnsi="Courier New" w:cs="Courier New"/>
          <w:color w:val="000000"/>
          <w:kern w:val="0"/>
          <w:szCs w:val="17"/>
          <w:highlight w:val="white"/>
          <w:rPrChange w:id="3606" w:author="Author">
            <w:rPr>
              <w:ins w:id="3607" w:author="Author"/>
              <w:rFonts w:ascii="Consolas" w:hAnsi="Consolas" w:cs="Consolas"/>
              <w:color w:val="000000"/>
              <w:szCs w:val="17"/>
              <w:highlight w:val="white"/>
            </w:rPr>
          </w:rPrChange>
        </w:rPr>
      </w:pPr>
      <w:ins w:id="3608" w:author="Author">
        <w:r w:rsidRPr="00F34967">
          <w:rPr>
            <w:rFonts w:ascii="Courier New" w:hAnsi="Courier New" w:cs="Courier New"/>
            <w:color w:val="000000"/>
            <w:kern w:val="0"/>
            <w:szCs w:val="17"/>
            <w:highlight w:val="white"/>
            <w:lang w:val="fr-FR"/>
            <w:rPrChange w:id="3609" w:author="EMMETT Claudia" w:date="2025-10-24T09:37:00Z" w16du:dateUtc="2025-10-24T07:37:00Z">
              <w:rPr>
                <w:rFonts w:ascii="Consolas" w:hAnsi="Consolas" w:cs="Consolas"/>
                <w:color w:val="000000"/>
                <w:szCs w:val="17"/>
                <w:highlight w:val="white"/>
              </w:rPr>
            </w:rPrChange>
          </w:rPr>
          <w:tab/>
        </w:r>
        <w:r w:rsidRPr="00F34967">
          <w:rPr>
            <w:rFonts w:ascii="Courier New" w:hAnsi="Courier New" w:cs="Courier New"/>
            <w:color w:val="000000"/>
            <w:kern w:val="0"/>
            <w:szCs w:val="17"/>
            <w:highlight w:val="white"/>
            <w:lang w:val="fr-FR"/>
            <w:rPrChange w:id="3610" w:author="EMMETT Claudia" w:date="2025-10-24T09:37:00Z" w16du:dateUtc="2025-10-24T07:37:00Z">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611"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612" w:author="Author">
              <w:rPr>
                <w:rFonts w:ascii="Consolas" w:hAnsi="Consolas" w:cs="Consolas"/>
                <w:color w:val="800000"/>
                <w:szCs w:val="17"/>
                <w:highlight w:val="white"/>
              </w:rPr>
            </w:rPrChange>
          </w:rPr>
          <w:t>xsd:sequence</w:t>
        </w:r>
        <w:proofErr w:type="spellEnd"/>
        <w:r w:rsidRPr="00CB704C">
          <w:rPr>
            <w:rFonts w:ascii="Courier New" w:hAnsi="Courier New" w:cs="Courier New"/>
            <w:color w:val="0000FF"/>
            <w:szCs w:val="17"/>
            <w:highlight w:val="white"/>
            <w:rPrChange w:id="3613" w:author="Author">
              <w:rPr>
                <w:rFonts w:ascii="Consolas" w:hAnsi="Consolas" w:cs="Consolas"/>
                <w:color w:val="0000FF"/>
                <w:szCs w:val="17"/>
                <w:highlight w:val="white"/>
              </w:rPr>
            </w:rPrChange>
          </w:rPr>
          <w:t>&gt;</w:t>
        </w:r>
      </w:ins>
    </w:p>
    <w:p w14:paraId="0076B9AA" w14:textId="77777777" w:rsidR="0015509D" w:rsidRPr="00CB704C" w:rsidRDefault="0015509D" w:rsidP="0015509D">
      <w:pPr>
        <w:autoSpaceDE w:val="0"/>
        <w:autoSpaceDN w:val="0"/>
        <w:adjustRightInd w:val="0"/>
        <w:spacing w:after="0" w:line="240" w:lineRule="auto"/>
        <w:rPr>
          <w:ins w:id="3614" w:author="Author"/>
          <w:rFonts w:ascii="Courier New" w:hAnsi="Courier New" w:cs="Courier New"/>
          <w:color w:val="000000"/>
          <w:kern w:val="0"/>
          <w:szCs w:val="17"/>
          <w:highlight w:val="white"/>
          <w:rPrChange w:id="3615" w:author="Author">
            <w:rPr>
              <w:ins w:id="3616" w:author="Author"/>
              <w:rFonts w:ascii="Consolas" w:hAnsi="Consolas" w:cs="Consolas"/>
              <w:color w:val="000000"/>
              <w:szCs w:val="17"/>
              <w:highlight w:val="white"/>
            </w:rPr>
          </w:rPrChange>
        </w:rPr>
      </w:pPr>
      <w:ins w:id="3617" w:author="Author">
        <w:r w:rsidRPr="00CB704C">
          <w:rPr>
            <w:rFonts w:ascii="Courier New" w:hAnsi="Courier New" w:cs="Courier New"/>
            <w:color w:val="000000"/>
            <w:kern w:val="0"/>
            <w:szCs w:val="17"/>
            <w:highlight w:val="white"/>
            <w:rPrChange w:id="3618" w:author="Author">
              <w:rPr>
                <w:rFonts w:ascii="Consolas" w:hAnsi="Consolas" w:cs="Consolas"/>
                <w:color w:val="000000"/>
                <w:szCs w:val="17"/>
                <w:highlight w:val="white"/>
              </w:rPr>
            </w:rPrChange>
          </w:rPr>
          <w:tab/>
        </w:r>
        <w:r w:rsidRPr="00CB704C">
          <w:rPr>
            <w:rFonts w:ascii="Courier New" w:hAnsi="Courier New" w:cs="Courier New"/>
            <w:color w:val="0000FF"/>
            <w:kern w:val="0"/>
            <w:szCs w:val="17"/>
            <w:highlight w:val="white"/>
            <w:rPrChange w:id="3619" w:author="Author">
              <w:rPr>
                <w:rFonts w:ascii="Consolas" w:hAnsi="Consolas" w:cs="Consolas"/>
                <w:color w:val="0000FF"/>
                <w:szCs w:val="17"/>
                <w:highlight w:val="white"/>
              </w:rPr>
            </w:rPrChange>
          </w:rPr>
          <w:t>&lt;/</w:t>
        </w:r>
        <w:proofErr w:type="spellStart"/>
        <w:r w:rsidRPr="00CB704C">
          <w:rPr>
            <w:rFonts w:ascii="Courier New" w:hAnsi="Courier New" w:cs="Courier New"/>
            <w:color w:val="800000"/>
            <w:szCs w:val="17"/>
            <w:highlight w:val="white"/>
            <w:rPrChange w:id="3620" w:author="Author">
              <w:rPr>
                <w:rFonts w:ascii="Consolas" w:hAnsi="Consolas" w:cs="Consolas"/>
                <w:color w:val="800000"/>
                <w:szCs w:val="17"/>
                <w:highlight w:val="white"/>
              </w:rPr>
            </w:rPrChange>
          </w:rPr>
          <w:t>xsd:complexType</w:t>
        </w:r>
        <w:proofErr w:type="spellEnd"/>
        <w:r w:rsidRPr="00CB704C">
          <w:rPr>
            <w:rFonts w:ascii="Courier New" w:hAnsi="Courier New" w:cs="Courier New"/>
            <w:color w:val="0000FF"/>
            <w:szCs w:val="17"/>
            <w:highlight w:val="white"/>
            <w:rPrChange w:id="3621" w:author="Author">
              <w:rPr>
                <w:rFonts w:ascii="Consolas" w:hAnsi="Consolas" w:cs="Consolas"/>
                <w:color w:val="0000FF"/>
                <w:szCs w:val="17"/>
                <w:highlight w:val="white"/>
              </w:rPr>
            </w:rPrChange>
          </w:rPr>
          <w:t>&gt;</w:t>
        </w:r>
      </w:ins>
    </w:p>
    <w:p w14:paraId="65BD55F1" w14:textId="125957A1"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622" w:author="Author">
            <w:rPr>
              <w:rFonts w:ascii="Courier New" w:hAnsi="Courier New"/>
              <w:color w:val="000000"/>
              <w:highlight w:val="white"/>
              <w:u w:val="single"/>
            </w:rPr>
          </w:rPrChange>
        </w:rPr>
      </w:pPr>
      <w:r w:rsidRPr="00CB704C">
        <w:rPr>
          <w:rFonts w:ascii="Courier New" w:hAnsi="Courier New" w:cs="Courier New"/>
          <w:color w:val="000000"/>
          <w:kern w:val="0"/>
          <w:highlight w:val="white"/>
          <w:rPrChange w:id="3623"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624" w:author="Author">
            <w:rPr>
              <w:rFonts w:ascii="Courier New" w:hAnsi="Courier New"/>
              <w:color w:val="000000"/>
              <w:highlight w:val="white"/>
            </w:rPr>
          </w:rPrChange>
        </w:rPr>
        <w:t>&lt;</w:t>
      </w:r>
      <w:proofErr w:type="spellStart"/>
      <w:r w:rsidRPr="00CB704C">
        <w:rPr>
          <w:rFonts w:ascii="Courier New" w:hAnsi="Courier New" w:cs="Courier New"/>
          <w:color w:val="800000"/>
          <w:kern w:val="0"/>
          <w:highlight w:val="white"/>
          <w:rPrChange w:id="3625" w:author="Author">
            <w:rPr>
              <w:rFonts w:ascii="Courier New" w:hAnsi="Courier New"/>
              <w:color w:val="000000"/>
              <w:highlight w:val="white"/>
            </w:rPr>
          </w:rPrChange>
        </w:rPr>
        <w:t>xsd:attribute</w:t>
      </w:r>
      <w:proofErr w:type="spellEnd"/>
      <w:r w:rsidRPr="00CB704C">
        <w:rPr>
          <w:rFonts w:ascii="Courier New" w:hAnsi="Courier New" w:cs="Courier New"/>
          <w:color w:val="FF0000"/>
          <w:highlight w:val="white"/>
          <w:rPrChange w:id="3626" w:author="Author">
            <w:rPr>
              <w:rFonts w:ascii="Courier New" w:hAnsi="Courier New"/>
              <w:color w:val="000000"/>
              <w:highlight w:val="white"/>
            </w:rPr>
          </w:rPrChange>
        </w:rPr>
        <w:t xml:space="preserve"> name</w:t>
      </w:r>
      <w:r w:rsidRPr="00CB704C">
        <w:rPr>
          <w:rFonts w:ascii="Courier New" w:hAnsi="Courier New" w:cs="Courier New"/>
          <w:color w:val="0000FF"/>
          <w:highlight w:val="white"/>
          <w:rPrChange w:id="3627" w:author="Author">
            <w:rPr>
              <w:rFonts w:ascii="Courier New" w:hAnsi="Courier New"/>
              <w:color w:val="000000"/>
              <w:highlight w:val="white"/>
            </w:rPr>
          </w:rPrChange>
        </w:rPr>
        <w:t>="</w:t>
      </w:r>
      <w:r w:rsidRPr="00E060B3">
        <w:rPr>
          <w:rFonts w:ascii="Courier New" w:hAnsi="Courier New" w:cs="Courier New"/>
          <w:color w:val="000000"/>
          <w:highlight w:val="white"/>
        </w:rPr>
        <w:t>st37Version</w:t>
      </w:r>
      <w:r w:rsidRPr="00CB704C">
        <w:rPr>
          <w:rFonts w:ascii="Courier New" w:hAnsi="Courier New" w:cs="Courier New"/>
          <w:color w:val="0000FF"/>
          <w:highlight w:val="white"/>
          <w:rPrChange w:id="3628" w:author="Author">
            <w:rPr>
              <w:rFonts w:ascii="Courier New" w:hAnsi="Courier New"/>
              <w:color w:val="000000"/>
              <w:highlight w:val="white"/>
            </w:rPr>
          </w:rPrChange>
        </w:rPr>
        <w:t>"</w:t>
      </w:r>
      <w:r w:rsidRPr="00CB704C">
        <w:rPr>
          <w:rFonts w:ascii="Courier New" w:hAnsi="Courier New" w:cs="Courier New"/>
          <w:color w:val="FF0000"/>
          <w:kern w:val="0"/>
          <w:highlight w:val="white"/>
          <w:rPrChange w:id="3629" w:author="Author">
            <w:rPr>
              <w:rFonts w:ascii="Courier New" w:hAnsi="Courier New"/>
              <w:color w:val="000000"/>
              <w:highlight w:val="white"/>
            </w:rPr>
          </w:rPrChange>
        </w:rPr>
        <w:t xml:space="preserve"> type</w:t>
      </w:r>
      <w:r w:rsidRPr="00CB704C">
        <w:rPr>
          <w:rFonts w:ascii="Courier New" w:hAnsi="Courier New" w:cs="Courier New"/>
          <w:color w:val="0000FF"/>
          <w:highlight w:val="white"/>
          <w:rPrChange w:id="3630" w:author="Author">
            <w:rPr>
              <w:rFonts w:ascii="Courier New" w:hAnsi="Courier New"/>
              <w:color w:val="000000"/>
              <w:highlight w:val="white"/>
            </w:rPr>
          </w:rPrChange>
        </w:rPr>
        <w:t>="</w:t>
      </w:r>
      <w:proofErr w:type="spellStart"/>
      <w:r w:rsidRPr="00E060B3">
        <w:rPr>
          <w:rFonts w:ascii="Courier New" w:hAnsi="Courier New" w:cs="Courier New"/>
          <w:color w:val="000000"/>
          <w:highlight w:val="white"/>
        </w:rPr>
        <w:t>xsd:token</w:t>
      </w:r>
      <w:proofErr w:type="spellEnd"/>
      <w:r w:rsidRPr="00CB704C">
        <w:rPr>
          <w:rFonts w:ascii="Courier New" w:hAnsi="Courier New" w:cs="Courier New"/>
          <w:color w:val="0000FF"/>
          <w:highlight w:val="white"/>
          <w:rPrChange w:id="3631" w:author="Author">
            <w:rPr>
              <w:rFonts w:ascii="Courier New" w:hAnsi="Courier New"/>
              <w:color w:val="000000"/>
              <w:highlight w:val="white"/>
            </w:rPr>
          </w:rPrChange>
        </w:rPr>
        <w:t>"</w:t>
      </w:r>
      <w:r w:rsidRPr="00CB704C">
        <w:rPr>
          <w:rFonts w:ascii="Courier New" w:hAnsi="Courier New" w:cs="Courier New"/>
          <w:color w:val="FF0000"/>
          <w:kern w:val="0"/>
          <w:highlight w:val="white"/>
          <w:rPrChange w:id="3632" w:author="Author">
            <w:rPr>
              <w:rFonts w:ascii="Courier New" w:hAnsi="Courier New"/>
              <w:color w:val="000000"/>
              <w:highlight w:val="white"/>
            </w:rPr>
          </w:rPrChange>
        </w:rPr>
        <w:t xml:space="preserve"> fixed</w:t>
      </w:r>
      <w:r w:rsidRPr="00CB704C">
        <w:rPr>
          <w:rFonts w:ascii="Courier New" w:hAnsi="Courier New" w:cs="Courier New"/>
          <w:color w:val="0000FF"/>
          <w:highlight w:val="white"/>
          <w:rPrChange w:id="3633" w:author="Author">
            <w:rPr>
              <w:rFonts w:ascii="Courier New" w:hAnsi="Courier New"/>
              <w:color w:val="000000"/>
            </w:rPr>
          </w:rPrChange>
        </w:rPr>
        <w:t>="</w:t>
      </w:r>
      <w:r w:rsidRPr="00CB704C">
        <w:rPr>
          <w:rFonts w:ascii="Courier New" w:hAnsi="Courier New" w:cs="Courier New"/>
          <w:color w:val="000000"/>
          <w:highlight w:val="white"/>
          <w:rPrChange w:id="3634" w:author="Author">
            <w:rPr>
              <w:rFonts w:ascii="Courier New" w:hAnsi="Courier New"/>
              <w:color w:val="000000"/>
            </w:rPr>
          </w:rPrChange>
        </w:rPr>
        <w:t>V</w:t>
      </w:r>
      <w:ins w:id="3635" w:author="Author">
        <w:r w:rsidR="00AA371F" w:rsidRPr="00CB704C">
          <w:rPr>
            <w:rFonts w:ascii="Courier New" w:hAnsi="Courier New" w:cs="Courier New"/>
            <w:color w:val="000000"/>
            <w:highlight w:val="white"/>
            <w:rPrChange w:id="3636" w:author="Author">
              <w:rPr>
                <w:rFonts w:ascii="Consolas" w:hAnsi="Consolas"/>
                <w:color w:val="000000"/>
                <w:highlight w:val="white"/>
              </w:rPr>
            </w:rPrChange>
          </w:rPr>
          <w:t>3</w:t>
        </w:r>
      </w:ins>
      <w:del w:id="3637" w:author="Author">
        <w:r w:rsidRPr="00CB704C" w:rsidDel="00AA371F">
          <w:rPr>
            <w:rFonts w:ascii="Courier New" w:hAnsi="Courier New" w:cs="Courier New"/>
            <w:color w:val="000000"/>
            <w:highlight w:val="white"/>
            <w:rPrChange w:id="3638" w:author="Author">
              <w:rPr>
                <w:rFonts w:ascii="Courier New" w:hAnsi="Courier New"/>
                <w:color w:val="000000"/>
              </w:rPr>
            </w:rPrChange>
          </w:rPr>
          <w:delText>2</w:delText>
        </w:r>
      </w:del>
      <w:r w:rsidRPr="00CB704C">
        <w:rPr>
          <w:rFonts w:ascii="Courier New" w:hAnsi="Courier New" w:cs="Courier New"/>
          <w:color w:val="000000"/>
          <w:highlight w:val="white"/>
          <w:rPrChange w:id="3639" w:author="Author">
            <w:rPr>
              <w:rFonts w:ascii="Courier New" w:hAnsi="Courier New"/>
              <w:color w:val="000000"/>
            </w:rPr>
          </w:rPrChange>
        </w:rPr>
        <w:t>_</w:t>
      </w:r>
      <w:ins w:id="3640" w:author="Author">
        <w:r w:rsidR="00AA371F" w:rsidRPr="00CB704C">
          <w:rPr>
            <w:rFonts w:ascii="Courier New" w:hAnsi="Courier New" w:cs="Courier New"/>
            <w:color w:val="000000"/>
            <w:rPrChange w:id="3641" w:author="Author">
              <w:rPr>
                <w:rFonts w:ascii="Consolas" w:hAnsi="Consolas"/>
                <w:color w:val="000000"/>
              </w:rPr>
            </w:rPrChange>
          </w:rPr>
          <w:t>0</w:t>
        </w:r>
      </w:ins>
      <w:del w:id="3642" w:author="Author">
        <w:r w:rsidR="00AD5A25" w:rsidRPr="00E060B3">
          <w:rPr>
            <w:rFonts w:ascii="Courier New" w:hAnsi="Courier New" w:cs="Courier New"/>
            <w:color w:val="000000"/>
            <w:szCs w:val="17"/>
          </w:rPr>
          <w:delText>2</w:delText>
        </w:r>
      </w:del>
      <w:r w:rsidRPr="00CB704C">
        <w:rPr>
          <w:rFonts w:ascii="Courier New" w:hAnsi="Courier New" w:cs="Courier New"/>
          <w:color w:val="0000FF"/>
          <w:highlight w:val="white"/>
          <w:rPrChange w:id="3643" w:author="Author">
            <w:rPr>
              <w:rFonts w:ascii="Courier New" w:hAnsi="Courier New"/>
              <w:color w:val="000000"/>
            </w:rPr>
          </w:rPrChange>
        </w:rPr>
        <w:t>"&gt;</w:t>
      </w:r>
    </w:p>
    <w:p w14:paraId="2B96FEAE"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644" w:author="Author">
            <w:rPr>
              <w:rFonts w:ascii="Courier New" w:hAnsi="Courier New"/>
              <w:color w:val="000000"/>
              <w:highlight w:val="white"/>
            </w:rPr>
          </w:rPrChange>
        </w:rPr>
      </w:pPr>
      <w:r w:rsidRPr="00CB704C">
        <w:rPr>
          <w:rFonts w:ascii="Courier New" w:hAnsi="Courier New" w:cs="Courier New"/>
          <w:color w:val="000000"/>
          <w:kern w:val="0"/>
          <w:highlight w:val="white"/>
          <w:rPrChange w:id="3645"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646"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64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648" w:author="Author">
            <w:rPr>
              <w:rFonts w:ascii="Courier New" w:hAnsi="Courier New"/>
              <w:color w:val="800000"/>
              <w:highlight w:val="white"/>
            </w:rPr>
          </w:rPrChange>
        </w:rPr>
        <w:t>xsd:annotation</w:t>
      </w:r>
      <w:proofErr w:type="spellEnd"/>
      <w:r w:rsidRPr="00E060B3">
        <w:rPr>
          <w:rFonts w:ascii="Courier New" w:hAnsi="Courier New" w:cs="Courier New"/>
          <w:color w:val="0000FF"/>
          <w:highlight w:val="white"/>
        </w:rPr>
        <w:t>&gt;</w:t>
      </w:r>
    </w:p>
    <w:p w14:paraId="5AB52F61"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649" w:author="Author">
            <w:rPr>
              <w:rFonts w:ascii="Courier New" w:hAnsi="Courier New"/>
              <w:color w:val="000000"/>
              <w:highlight w:val="white"/>
            </w:rPr>
          </w:rPrChange>
        </w:rPr>
      </w:pPr>
      <w:r w:rsidRPr="00CB704C">
        <w:rPr>
          <w:rFonts w:ascii="Courier New" w:hAnsi="Courier New" w:cs="Courier New"/>
          <w:color w:val="000000"/>
          <w:kern w:val="0"/>
          <w:highlight w:val="white"/>
          <w:rPrChange w:id="3650"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651"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652"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653"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654" w:author="Author">
            <w:rPr>
              <w:rFonts w:ascii="Courier New" w:hAnsi="Courier New"/>
              <w:color w:val="800000"/>
              <w:highlight w:val="white"/>
            </w:rPr>
          </w:rPrChange>
        </w:rPr>
        <w:t>xsd:documentation</w:t>
      </w:r>
      <w:proofErr w:type="spellEnd"/>
      <w:r w:rsidRPr="00E060B3">
        <w:rPr>
          <w:rFonts w:ascii="Courier New" w:hAnsi="Courier New" w:cs="Courier New"/>
          <w:color w:val="0000FF"/>
          <w:highlight w:val="white"/>
        </w:rPr>
        <w:t>&gt;</w:t>
      </w:r>
      <w:r w:rsidRPr="005E2A82">
        <w:rPr>
          <w:rFonts w:ascii="Courier New" w:hAnsi="Courier New" w:cs="Courier New"/>
          <w:color w:val="000000"/>
          <w:highlight w:val="white"/>
        </w:rPr>
        <w:t xml:space="preserve">A specific release version of ST.37 XML </w:t>
      </w:r>
      <w:r w:rsidRPr="00E060B3">
        <w:rPr>
          <w:rFonts w:ascii="Courier New" w:hAnsi="Courier New" w:cs="Courier New"/>
          <w:color w:val="000000"/>
          <w:highlight w:val="white"/>
        </w:rPr>
        <w:t>Schema</w:t>
      </w:r>
      <w:r w:rsidRPr="00E060B3">
        <w:rPr>
          <w:rFonts w:ascii="Courier New" w:hAnsi="Courier New" w:cs="Courier New"/>
          <w:color w:val="0000FF"/>
          <w:highlight w:val="white"/>
        </w:rPr>
        <w:t>&lt;/</w:t>
      </w:r>
      <w:proofErr w:type="spellStart"/>
      <w:r w:rsidRPr="00E060B3">
        <w:rPr>
          <w:rFonts w:ascii="Courier New" w:hAnsi="Courier New" w:cs="Courier New"/>
          <w:color w:val="800000"/>
          <w:highlight w:val="white"/>
        </w:rPr>
        <w:t>xsd:documentation</w:t>
      </w:r>
      <w:proofErr w:type="spellEnd"/>
      <w:r w:rsidRPr="00E060B3">
        <w:rPr>
          <w:rFonts w:ascii="Courier New" w:hAnsi="Courier New" w:cs="Courier New"/>
          <w:color w:val="0000FF"/>
          <w:highlight w:val="white"/>
        </w:rPr>
        <w:t>&gt;</w:t>
      </w:r>
    </w:p>
    <w:p w14:paraId="73E771BB" w14:textId="77777777" w:rsidR="0015509D" w:rsidRPr="00CB704C" w:rsidRDefault="0015509D" w:rsidP="00994D7A">
      <w:pPr>
        <w:autoSpaceDE w:val="0"/>
        <w:autoSpaceDN w:val="0"/>
        <w:adjustRightInd w:val="0"/>
        <w:spacing w:after="0" w:line="240" w:lineRule="auto"/>
        <w:rPr>
          <w:rFonts w:ascii="Courier New" w:hAnsi="Courier New" w:cs="Courier New"/>
          <w:color w:val="000000"/>
          <w:kern w:val="0"/>
          <w:highlight w:val="white"/>
          <w:rPrChange w:id="3655" w:author="Author">
            <w:rPr>
              <w:rFonts w:ascii="Courier New" w:hAnsi="Courier New"/>
              <w:color w:val="000000"/>
              <w:highlight w:val="white"/>
            </w:rPr>
          </w:rPrChange>
        </w:rPr>
      </w:pPr>
      <w:r w:rsidRPr="00CB704C">
        <w:rPr>
          <w:rFonts w:ascii="Courier New" w:hAnsi="Courier New" w:cs="Courier New"/>
          <w:color w:val="000000"/>
          <w:kern w:val="0"/>
          <w:highlight w:val="white"/>
          <w:rPrChange w:id="3656" w:author="Author">
            <w:rPr>
              <w:rFonts w:ascii="Courier New" w:hAnsi="Courier New"/>
              <w:color w:val="000000"/>
              <w:highlight w:val="white"/>
            </w:rPr>
          </w:rPrChange>
        </w:rPr>
        <w:tab/>
      </w:r>
      <w:r w:rsidRPr="00CB704C">
        <w:rPr>
          <w:rFonts w:ascii="Courier New" w:hAnsi="Courier New" w:cs="Courier New"/>
          <w:color w:val="000000"/>
          <w:kern w:val="0"/>
          <w:highlight w:val="white"/>
          <w:rPrChange w:id="3657"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658"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xsd:annotation</w:t>
      </w:r>
      <w:proofErr w:type="spellEnd"/>
      <w:r w:rsidRPr="00E060B3">
        <w:rPr>
          <w:rFonts w:ascii="Courier New" w:hAnsi="Courier New" w:cs="Courier New"/>
          <w:color w:val="0000FF"/>
          <w:highlight w:val="white"/>
        </w:rPr>
        <w:t>&gt;</w:t>
      </w:r>
    </w:p>
    <w:p w14:paraId="1102F671" w14:textId="77777777" w:rsidR="0015509D" w:rsidRDefault="0015509D" w:rsidP="00994D7A">
      <w:pPr>
        <w:autoSpaceDE w:val="0"/>
        <w:autoSpaceDN w:val="0"/>
        <w:adjustRightInd w:val="0"/>
        <w:spacing w:after="0" w:line="240" w:lineRule="auto"/>
        <w:rPr>
          <w:ins w:id="3659" w:author="Author" w:date="2025-10-21T17:33:00Z"/>
          <w:rFonts w:ascii="Courier New" w:hAnsi="Courier New" w:cs="Courier New"/>
          <w:color w:val="0000FF"/>
          <w:highlight w:val="white"/>
        </w:rPr>
      </w:pPr>
      <w:r w:rsidRPr="00CB704C">
        <w:rPr>
          <w:rFonts w:ascii="Courier New" w:hAnsi="Courier New" w:cs="Courier New"/>
          <w:color w:val="000000"/>
          <w:kern w:val="0"/>
          <w:highlight w:val="white"/>
          <w:rPrChange w:id="3660" w:author="Author">
            <w:rPr>
              <w:rFonts w:ascii="Courier New" w:hAnsi="Courier New"/>
              <w:color w:val="000000"/>
              <w:highlight w:val="white"/>
            </w:rPr>
          </w:rPrChange>
        </w:rPr>
        <w:tab/>
      </w:r>
      <w:r w:rsidRPr="00CB704C">
        <w:rPr>
          <w:rFonts w:ascii="Courier New" w:hAnsi="Courier New" w:cs="Courier New"/>
          <w:color w:val="0000FF"/>
          <w:kern w:val="0"/>
          <w:highlight w:val="white"/>
          <w:rPrChange w:id="3661" w:author="Author">
            <w:rPr>
              <w:rFonts w:ascii="Courier New" w:hAnsi="Courier New"/>
              <w:color w:val="0000FF"/>
              <w:highlight w:val="white"/>
            </w:rPr>
          </w:rPrChange>
        </w:rPr>
        <w:t>&lt;/</w:t>
      </w:r>
      <w:proofErr w:type="spellStart"/>
      <w:r w:rsidRPr="00E060B3">
        <w:rPr>
          <w:rFonts w:ascii="Courier New" w:hAnsi="Courier New" w:cs="Courier New"/>
          <w:color w:val="800000"/>
          <w:highlight w:val="white"/>
        </w:rPr>
        <w:t>xsd:attribute</w:t>
      </w:r>
      <w:proofErr w:type="spellEnd"/>
      <w:r w:rsidRPr="00E060B3">
        <w:rPr>
          <w:rFonts w:ascii="Courier New" w:hAnsi="Courier New" w:cs="Courier New"/>
          <w:color w:val="0000FF"/>
          <w:highlight w:val="white"/>
        </w:rPr>
        <w:t>&gt;</w:t>
      </w:r>
    </w:p>
    <w:p w14:paraId="74D491B4" w14:textId="77777777" w:rsidR="002C4AE2" w:rsidRPr="002C4AE2" w:rsidRDefault="002C4AE2" w:rsidP="002C4AE2">
      <w:pPr>
        <w:autoSpaceDE w:val="0"/>
        <w:autoSpaceDN w:val="0"/>
        <w:adjustRightInd w:val="0"/>
        <w:spacing w:after="0" w:line="240" w:lineRule="auto"/>
        <w:rPr>
          <w:ins w:id="3662" w:author="Author" w:date="2025-10-21T17:33:00Z"/>
          <w:rFonts w:ascii="Courier New" w:hAnsi="Courier New" w:cs="Courier New"/>
          <w:color w:val="000000"/>
          <w:kern w:val="0"/>
          <w:highlight w:val="white"/>
        </w:rPr>
      </w:pPr>
      <w:ins w:id="3663" w:author="Author" w:date="2025-10-21T17:33:00Z">
        <w:r w:rsidRPr="002C4AE2">
          <w:rPr>
            <w:rFonts w:ascii="Courier New" w:hAnsi="Courier New" w:cs="Courier New"/>
            <w:color w:val="000000"/>
            <w:kern w:val="0"/>
            <w:highlight w:val="white"/>
          </w:rPr>
          <w:t>&lt;</w:t>
        </w:r>
        <w:proofErr w:type="spellStart"/>
        <w:r w:rsidRPr="002C4AE2">
          <w:rPr>
            <w:rFonts w:ascii="Courier New" w:hAnsi="Courier New" w:cs="Courier New"/>
            <w:color w:val="000000"/>
            <w:kern w:val="0"/>
            <w:highlight w:val="white"/>
          </w:rPr>
          <w:t>xsd:attribute</w:t>
        </w:r>
        <w:proofErr w:type="spellEnd"/>
        <w:r w:rsidRPr="002C4AE2">
          <w:rPr>
            <w:rFonts w:ascii="Courier New" w:hAnsi="Courier New" w:cs="Courier New"/>
            <w:color w:val="000000"/>
            <w:kern w:val="0"/>
            <w:highlight w:val="white"/>
          </w:rPr>
          <w:t xml:space="preserve"> name="</w:t>
        </w:r>
        <w:proofErr w:type="spellStart"/>
        <w:r w:rsidRPr="002C4AE2">
          <w:rPr>
            <w:rFonts w:ascii="Courier New" w:hAnsi="Courier New" w:cs="Courier New"/>
            <w:color w:val="000000"/>
            <w:kern w:val="0"/>
            <w:highlight w:val="white"/>
          </w:rPr>
          <w:t>updateAFCategory</w:t>
        </w:r>
        <w:proofErr w:type="spellEnd"/>
        <w:r w:rsidRPr="002C4AE2">
          <w:rPr>
            <w:rFonts w:ascii="Courier New" w:hAnsi="Courier New" w:cs="Courier New"/>
            <w:color w:val="000000"/>
            <w:kern w:val="0"/>
            <w:highlight w:val="white"/>
          </w:rPr>
          <w:t>" type="</w:t>
        </w:r>
        <w:proofErr w:type="spellStart"/>
        <w:r w:rsidRPr="002C4AE2">
          <w:rPr>
            <w:rFonts w:ascii="Courier New" w:hAnsi="Courier New" w:cs="Courier New"/>
            <w:color w:val="000000"/>
            <w:kern w:val="0"/>
            <w:highlight w:val="white"/>
          </w:rPr>
          <w:t>afp:UpdateAFCategoryType</w:t>
        </w:r>
        <w:proofErr w:type="spellEnd"/>
        <w:r w:rsidRPr="002C4AE2">
          <w:rPr>
            <w:rFonts w:ascii="Courier New" w:hAnsi="Courier New" w:cs="Courier New"/>
            <w:color w:val="000000"/>
            <w:kern w:val="0"/>
            <w:highlight w:val="white"/>
          </w:rPr>
          <w:t>"&gt;</w:t>
        </w:r>
      </w:ins>
    </w:p>
    <w:p w14:paraId="19E68E65" w14:textId="77777777" w:rsidR="002C4AE2" w:rsidRPr="002C4AE2" w:rsidRDefault="002C4AE2" w:rsidP="002C4AE2">
      <w:pPr>
        <w:autoSpaceDE w:val="0"/>
        <w:autoSpaceDN w:val="0"/>
        <w:adjustRightInd w:val="0"/>
        <w:spacing w:after="0" w:line="240" w:lineRule="auto"/>
        <w:rPr>
          <w:ins w:id="3664" w:author="Author" w:date="2025-10-21T17:33:00Z"/>
          <w:rFonts w:ascii="Courier New" w:hAnsi="Courier New" w:cs="Courier New"/>
          <w:color w:val="000000"/>
          <w:kern w:val="0"/>
          <w:highlight w:val="white"/>
        </w:rPr>
      </w:pPr>
      <w:ins w:id="3665"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xsd:annotation</w:t>
        </w:r>
        <w:proofErr w:type="spellEnd"/>
        <w:r w:rsidRPr="002C4AE2">
          <w:rPr>
            <w:rFonts w:ascii="Courier New" w:hAnsi="Courier New" w:cs="Courier New"/>
            <w:color w:val="000000"/>
            <w:kern w:val="0"/>
            <w:highlight w:val="white"/>
          </w:rPr>
          <w:t>&gt;</w:t>
        </w:r>
      </w:ins>
    </w:p>
    <w:p w14:paraId="3CF170AA" w14:textId="77777777" w:rsidR="002C4AE2" w:rsidRPr="002C4AE2" w:rsidRDefault="002C4AE2" w:rsidP="002C4AE2">
      <w:pPr>
        <w:autoSpaceDE w:val="0"/>
        <w:autoSpaceDN w:val="0"/>
        <w:adjustRightInd w:val="0"/>
        <w:spacing w:after="0" w:line="240" w:lineRule="auto"/>
        <w:rPr>
          <w:ins w:id="3666" w:author="Author" w:date="2025-10-21T17:33:00Z"/>
          <w:rFonts w:ascii="Courier New" w:hAnsi="Courier New" w:cs="Courier New"/>
          <w:color w:val="000000"/>
          <w:kern w:val="0"/>
          <w:highlight w:val="white"/>
        </w:rPr>
      </w:pPr>
      <w:ins w:id="3667"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xsd:documentation</w:t>
        </w:r>
        <w:proofErr w:type="spellEnd"/>
        <w:r w:rsidRPr="002C4AE2">
          <w:rPr>
            <w:rFonts w:ascii="Courier New" w:hAnsi="Courier New" w:cs="Courier New"/>
            <w:color w:val="000000"/>
            <w:kern w:val="0"/>
            <w:highlight w:val="white"/>
          </w:rPr>
          <w:t>&gt;</w:t>
        </w:r>
      </w:ins>
    </w:p>
    <w:p w14:paraId="157BF789" w14:textId="77777777" w:rsidR="002C4AE2" w:rsidRPr="002C4AE2" w:rsidRDefault="002C4AE2" w:rsidP="002C4AE2">
      <w:pPr>
        <w:autoSpaceDE w:val="0"/>
        <w:autoSpaceDN w:val="0"/>
        <w:adjustRightInd w:val="0"/>
        <w:spacing w:after="0" w:line="240" w:lineRule="auto"/>
        <w:rPr>
          <w:ins w:id="3668" w:author="Author" w:date="2025-10-21T17:33:00Z"/>
          <w:rFonts w:ascii="Courier New" w:hAnsi="Courier New" w:cs="Courier New"/>
          <w:color w:val="000000"/>
          <w:kern w:val="0"/>
          <w:highlight w:val="white"/>
        </w:rPr>
      </w:pPr>
      <w:ins w:id="3669"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Determines how updates to the authority file will be performed e.g., incremental versus full.</w:t>
        </w:r>
      </w:ins>
    </w:p>
    <w:p w14:paraId="4FD40B13" w14:textId="77777777" w:rsidR="002C4AE2" w:rsidRPr="002C4AE2" w:rsidRDefault="002C4AE2" w:rsidP="002C4AE2">
      <w:pPr>
        <w:autoSpaceDE w:val="0"/>
        <w:autoSpaceDN w:val="0"/>
        <w:adjustRightInd w:val="0"/>
        <w:spacing w:after="0" w:line="240" w:lineRule="auto"/>
        <w:rPr>
          <w:ins w:id="3670" w:author="Author" w:date="2025-10-21T17:33:00Z"/>
          <w:rFonts w:ascii="Courier New" w:hAnsi="Courier New" w:cs="Courier New"/>
          <w:color w:val="000000"/>
          <w:kern w:val="0"/>
          <w:highlight w:val="white"/>
        </w:rPr>
      </w:pPr>
      <w:ins w:id="3671"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xsd:documentation</w:t>
        </w:r>
        <w:proofErr w:type="spellEnd"/>
        <w:r w:rsidRPr="002C4AE2">
          <w:rPr>
            <w:rFonts w:ascii="Courier New" w:hAnsi="Courier New" w:cs="Courier New"/>
            <w:color w:val="000000"/>
            <w:kern w:val="0"/>
            <w:highlight w:val="white"/>
          </w:rPr>
          <w:t>&gt;</w:t>
        </w:r>
      </w:ins>
    </w:p>
    <w:p w14:paraId="14B9BC9C" w14:textId="77777777" w:rsidR="002C4AE2" w:rsidRPr="002C4AE2" w:rsidRDefault="002C4AE2" w:rsidP="002C4AE2">
      <w:pPr>
        <w:autoSpaceDE w:val="0"/>
        <w:autoSpaceDN w:val="0"/>
        <w:adjustRightInd w:val="0"/>
        <w:spacing w:after="0" w:line="240" w:lineRule="auto"/>
        <w:rPr>
          <w:ins w:id="3672" w:author="Author" w:date="2025-10-21T17:33:00Z"/>
          <w:rFonts w:ascii="Courier New" w:hAnsi="Courier New" w:cs="Courier New"/>
          <w:color w:val="000000"/>
          <w:kern w:val="0"/>
          <w:highlight w:val="white"/>
        </w:rPr>
      </w:pPr>
      <w:ins w:id="3673"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xsd:annotation</w:t>
        </w:r>
        <w:proofErr w:type="spellEnd"/>
        <w:r w:rsidRPr="002C4AE2">
          <w:rPr>
            <w:rFonts w:ascii="Courier New" w:hAnsi="Courier New" w:cs="Courier New"/>
            <w:color w:val="000000"/>
            <w:kern w:val="0"/>
            <w:highlight w:val="white"/>
          </w:rPr>
          <w:t>&gt;</w:t>
        </w:r>
      </w:ins>
    </w:p>
    <w:p w14:paraId="348564F2" w14:textId="77777777" w:rsidR="002C4AE2" w:rsidRPr="002C4AE2" w:rsidRDefault="002C4AE2" w:rsidP="002C4AE2">
      <w:pPr>
        <w:autoSpaceDE w:val="0"/>
        <w:autoSpaceDN w:val="0"/>
        <w:adjustRightInd w:val="0"/>
        <w:spacing w:after="0" w:line="240" w:lineRule="auto"/>
        <w:rPr>
          <w:ins w:id="3674" w:author="Author" w:date="2025-10-21T17:33:00Z"/>
          <w:rFonts w:ascii="Courier New" w:hAnsi="Courier New" w:cs="Courier New"/>
          <w:color w:val="000000"/>
          <w:kern w:val="0"/>
          <w:highlight w:val="white"/>
        </w:rPr>
      </w:pPr>
      <w:ins w:id="3675" w:author="Author" w:date="2025-10-21T17:33:00Z">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xsd:attribute</w:t>
        </w:r>
        <w:proofErr w:type="spellEnd"/>
        <w:r w:rsidRPr="002C4AE2">
          <w:rPr>
            <w:rFonts w:ascii="Courier New" w:hAnsi="Courier New" w:cs="Courier New"/>
            <w:color w:val="000000"/>
            <w:kern w:val="0"/>
            <w:highlight w:val="white"/>
          </w:rPr>
          <w:t>&gt;</w:t>
        </w:r>
      </w:ins>
    </w:p>
    <w:p w14:paraId="7C7E5B32" w14:textId="77777777" w:rsidR="002C4AE2" w:rsidRPr="002C4AE2" w:rsidRDefault="002C4AE2" w:rsidP="002C4AE2">
      <w:pPr>
        <w:autoSpaceDE w:val="0"/>
        <w:autoSpaceDN w:val="0"/>
        <w:adjustRightInd w:val="0"/>
        <w:spacing w:after="0" w:line="240" w:lineRule="auto"/>
        <w:rPr>
          <w:ins w:id="3676" w:author="Author" w:date="2025-10-21T17:33:00Z"/>
          <w:rFonts w:ascii="Courier New" w:hAnsi="Courier New" w:cs="Courier New"/>
          <w:color w:val="000000"/>
          <w:kern w:val="0"/>
          <w:highlight w:val="white"/>
        </w:rPr>
      </w:pPr>
      <w:ins w:id="3677" w:author="Author" w:date="2025-10-21T17:33:00Z">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xsd:simpleType</w:t>
        </w:r>
        <w:proofErr w:type="spellEnd"/>
        <w:r w:rsidRPr="002C4AE2">
          <w:rPr>
            <w:rFonts w:ascii="Courier New" w:hAnsi="Courier New" w:cs="Courier New"/>
            <w:color w:val="000000"/>
            <w:kern w:val="0"/>
            <w:highlight w:val="white"/>
          </w:rPr>
          <w:t xml:space="preserve"> name="</w:t>
        </w:r>
        <w:proofErr w:type="spellStart"/>
        <w:r w:rsidRPr="002C4AE2">
          <w:rPr>
            <w:rFonts w:ascii="Courier New" w:hAnsi="Courier New" w:cs="Courier New"/>
            <w:color w:val="000000"/>
            <w:kern w:val="0"/>
            <w:highlight w:val="white"/>
          </w:rPr>
          <w:t>UpdateAFCategoryType</w:t>
        </w:r>
        <w:proofErr w:type="spellEnd"/>
        <w:r w:rsidRPr="002C4AE2">
          <w:rPr>
            <w:rFonts w:ascii="Courier New" w:hAnsi="Courier New" w:cs="Courier New"/>
            <w:color w:val="000000"/>
            <w:kern w:val="0"/>
            <w:highlight w:val="white"/>
          </w:rPr>
          <w:t>"&gt;</w:t>
        </w:r>
      </w:ins>
    </w:p>
    <w:p w14:paraId="167D91B7" w14:textId="77777777" w:rsidR="002C4AE2" w:rsidRPr="002C4AE2" w:rsidRDefault="002C4AE2" w:rsidP="002C4AE2">
      <w:pPr>
        <w:autoSpaceDE w:val="0"/>
        <w:autoSpaceDN w:val="0"/>
        <w:adjustRightInd w:val="0"/>
        <w:spacing w:after="0" w:line="240" w:lineRule="auto"/>
        <w:rPr>
          <w:ins w:id="3678" w:author="Author" w:date="2025-10-21T17:33:00Z"/>
          <w:rFonts w:ascii="Courier New" w:hAnsi="Courier New" w:cs="Courier New"/>
          <w:color w:val="000000"/>
          <w:kern w:val="0"/>
          <w:highlight w:val="white"/>
        </w:rPr>
      </w:pPr>
      <w:ins w:id="3679"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xsd:restriction</w:t>
        </w:r>
        <w:proofErr w:type="spellEnd"/>
        <w:r w:rsidRPr="002C4AE2">
          <w:rPr>
            <w:rFonts w:ascii="Courier New" w:hAnsi="Courier New" w:cs="Courier New"/>
            <w:color w:val="000000"/>
            <w:kern w:val="0"/>
            <w:highlight w:val="white"/>
          </w:rPr>
          <w:t xml:space="preserve"> base="</w:t>
        </w:r>
        <w:proofErr w:type="spellStart"/>
        <w:r w:rsidRPr="002C4AE2">
          <w:rPr>
            <w:rFonts w:ascii="Courier New" w:hAnsi="Courier New" w:cs="Courier New"/>
            <w:color w:val="000000"/>
            <w:kern w:val="0"/>
            <w:highlight w:val="white"/>
          </w:rPr>
          <w:t>xsd:token</w:t>
        </w:r>
        <w:proofErr w:type="spellEnd"/>
        <w:r w:rsidRPr="002C4AE2">
          <w:rPr>
            <w:rFonts w:ascii="Courier New" w:hAnsi="Courier New" w:cs="Courier New"/>
            <w:color w:val="000000"/>
            <w:kern w:val="0"/>
            <w:highlight w:val="white"/>
          </w:rPr>
          <w:t>"&gt;</w:t>
        </w:r>
      </w:ins>
    </w:p>
    <w:p w14:paraId="6A4BD964" w14:textId="77777777" w:rsidR="002C4AE2" w:rsidRPr="002C4AE2" w:rsidRDefault="002C4AE2" w:rsidP="002C4AE2">
      <w:pPr>
        <w:autoSpaceDE w:val="0"/>
        <w:autoSpaceDN w:val="0"/>
        <w:adjustRightInd w:val="0"/>
        <w:spacing w:after="0" w:line="240" w:lineRule="auto"/>
        <w:rPr>
          <w:ins w:id="3680" w:author="Author" w:date="2025-10-21T17:33:00Z"/>
          <w:rFonts w:ascii="Courier New" w:hAnsi="Courier New" w:cs="Courier New"/>
          <w:color w:val="000000"/>
          <w:kern w:val="0"/>
          <w:highlight w:val="white"/>
        </w:rPr>
      </w:pPr>
      <w:ins w:id="3681"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xsd:enumeration</w:t>
        </w:r>
        <w:proofErr w:type="spellEnd"/>
        <w:r w:rsidRPr="002C4AE2">
          <w:rPr>
            <w:rFonts w:ascii="Courier New" w:hAnsi="Courier New" w:cs="Courier New"/>
            <w:color w:val="000000"/>
            <w:kern w:val="0"/>
            <w:highlight w:val="white"/>
          </w:rPr>
          <w:t xml:space="preserve"> value="full"&gt;</w:t>
        </w:r>
      </w:ins>
    </w:p>
    <w:p w14:paraId="7ADFCF34" w14:textId="77777777" w:rsidR="002C4AE2" w:rsidRPr="002C4AE2" w:rsidRDefault="002C4AE2" w:rsidP="002C4AE2">
      <w:pPr>
        <w:autoSpaceDE w:val="0"/>
        <w:autoSpaceDN w:val="0"/>
        <w:adjustRightInd w:val="0"/>
        <w:spacing w:after="0" w:line="240" w:lineRule="auto"/>
        <w:rPr>
          <w:ins w:id="3682" w:author="Author" w:date="2025-10-21T17:33:00Z"/>
          <w:rFonts w:ascii="Courier New" w:hAnsi="Courier New" w:cs="Courier New"/>
          <w:color w:val="000000"/>
          <w:kern w:val="0"/>
          <w:highlight w:val="white"/>
        </w:rPr>
      </w:pPr>
      <w:ins w:id="3683"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xsd:annotation</w:t>
        </w:r>
        <w:proofErr w:type="spellEnd"/>
        <w:r w:rsidRPr="002C4AE2">
          <w:rPr>
            <w:rFonts w:ascii="Courier New" w:hAnsi="Courier New" w:cs="Courier New"/>
            <w:color w:val="000000"/>
            <w:kern w:val="0"/>
            <w:highlight w:val="white"/>
          </w:rPr>
          <w:t>&gt;</w:t>
        </w:r>
      </w:ins>
    </w:p>
    <w:p w14:paraId="771D0416" w14:textId="77777777" w:rsidR="002C4AE2" w:rsidRPr="002C4AE2" w:rsidRDefault="002C4AE2" w:rsidP="002C4AE2">
      <w:pPr>
        <w:autoSpaceDE w:val="0"/>
        <w:autoSpaceDN w:val="0"/>
        <w:adjustRightInd w:val="0"/>
        <w:spacing w:after="0" w:line="240" w:lineRule="auto"/>
        <w:rPr>
          <w:ins w:id="3684" w:author="Author" w:date="2025-10-21T17:33:00Z"/>
          <w:rFonts w:ascii="Courier New" w:hAnsi="Courier New" w:cs="Courier New"/>
          <w:color w:val="000000"/>
          <w:kern w:val="0"/>
          <w:highlight w:val="white"/>
        </w:rPr>
      </w:pPr>
      <w:ins w:id="3685"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xsd:documentation</w:t>
        </w:r>
        <w:proofErr w:type="spellEnd"/>
        <w:r w:rsidRPr="002C4AE2">
          <w:rPr>
            <w:rFonts w:ascii="Courier New" w:hAnsi="Courier New" w:cs="Courier New"/>
            <w:color w:val="000000"/>
            <w:kern w:val="0"/>
            <w:highlight w:val="white"/>
          </w:rPr>
          <w:t>&gt;</w:t>
        </w:r>
      </w:ins>
    </w:p>
    <w:p w14:paraId="2F32A61F" w14:textId="77777777" w:rsidR="002C4AE2" w:rsidRPr="002C4AE2" w:rsidRDefault="002C4AE2" w:rsidP="002C4AE2">
      <w:pPr>
        <w:autoSpaceDE w:val="0"/>
        <w:autoSpaceDN w:val="0"/>
        <w:adjustRightInd w:val="0"/>
        <w:spacing w:after="0" w:line="240" w:lineRule="auto"/>
        <w:rPr>
          <w:ins w:id="3686" w:author="Author" w:date="2025-10-21T17:33:00Z"/>
          <w:rFonts w:ascii="Courier New" w:hAnsi="Courier New" w:cs="Courier New"/>
          <w:color w:val="000000"/>
          <w:kern w:val="0"/>
          <w:highlight w:val="white"/>
        </w:rPr>
      </w:pPr>
      <w:ins w:id="3687"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 xml:space="preserve">A </w:t>
        </w:r>
        <w:proofErr w:type="gramStart"/>
        <w:r w:rsidRPr="002C4AE2">
          <w:rPr>
            <w:rFonts w:ascii="Courier New" w:hAnsi="Courier New" w:cs="Courier New"/>
            <w:color w:val="000000"/>
            <w:kern w:val="0"/>
            <w:highlight w:val="white"/>
          </w:rPr>
          <w:t>complete</w:t>
        </w:r>
        <w:proofErr w:type="gramEnd"/>
        <w:r w:rsidRPr="002C4AE2">
          <w:rPr>
            <w:rFonts w:ascii="Courier New" w:hAnsi="Courier New" w:cs="Courier New"/>
            <w:color w:val="000000"/>
            <w:kern w:val="0"/>
            <w:highlight w:val="white"/>
          </w:rPr>
          <w:t xml:space="preserve"> new authority file is provided at each update period.</w:t>
        </w:r>
      </w:ins>
    </w:p>
    <w:p w14:paraId="451BBCEB" w14:textId="77777777" w:rsidR="002C4AE2" w:rsidRPr="002C4AE2" w:rsidRDefault="002C4AE2" w:rsidP="002C4AE2">
      <w:pPr>
        <w:autoSpaceDE w:val="0"/>
        <w:autoSpaceDN w:val="0"/>
        <w:adjustRightInd w:val="0"/>
        <w:spacing w:after="0" w:line="240" w:lineRule="auto"/>
        <w:rPr>
          <w:ins w:id="3688" w:author="Author" w:date="2025-10-21T17:33:00Z"/>
          <w:rFonts w:ascii="Courier New" w:hAnsi="Courier New" w:cs="Courier New"/>
          <w:color w:val="000000"/>
          <w:kern w:val="0"/>
          <w:highlight w:val="white"/>
        </w:rPr>
      </w:pPr>
      <w:ins w:id="3689"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xsd:documentation</w:t>
        </w:r>
        <w:proofErr w:type="spellEnd"/>
        <w:r w:rsidRPr="002C4AE2">
          <w:rPr>
            <w:rFonts w:ascii="Courier New" w:hAnsi="Courier New" w:cs="Courier New"/>
            <w:color w:val="000000"/>
            <w:kern w:val="0"/>
            <w:highlight w:val="white"/>
          </w:rPr>
          <w:t>&gt;</w:t>
        </w:r>
      </w:ins>
    </w:p>
    <w:p w14:paraId="542B4C0D" w14:textId="77777777" w:rsidR="002C4AE2" w:rsidRPr="002C4AE2" w:rsidRDefault="002C4AE2" w:rsidP="002C4AE2">
      <w:pPr>
        <w:autoSpaceDE w:val="0"/>
        <w:autoSpaceDN w:val="0"/>
        <w:adjustRightInd w:val="0"/>
        <w:spacing w:after="0" w:line="240" w:lineRule="auto"/>
        <w:rPr>
          <w:ins w:id="3690" w:author="Author" w:date="2025-10-21T17:33:00Z"/>
          <w:rFonts w:ascii="Courier New" w:hAnsi="Courier New" w:cs="Courier New"/>
          <w:color w:val="000000"/>
          <w:kern w:val="0"/>
          <w:highlight w:val="white"/>
        </w:rPr>
      </w:pPr>
      <w:ins w:id="3691"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xsd:annotation</w:t>
        </w:r>
        <w:proofErr w:type="spellEnd"/>
        <w:r w:rsidRPr="002C4AE2">
          <w:rPr>
            <w:rFonts w:ascii="Courier New" w:hAnsi="Courier New" w:cs="Courier New"/>
            <w:color w:val="000000"/>
            <w:kern w:val="0"/>
            <w:highlight w:val="white"/>
          </w:rPr>
          <w:t>&gt;</w:t>
        </w:r>
      </w:ins>
    </w:p>
    <w:p w14:paraId="1C116FE8" w14:textId="77777777" w:rsidR="002C4AE2" w:rsidRPr="002C4AE2" w:rsidRDefault="002C4AE2" w:rsidP="002C4AE2">
      <w:pPr>
        <w:autoSpaceDE w:val="0"/>
        <w:autoSpaceDN w:val="0"/>
        <w:adjustRightInd w:val="0"/>
        <w:spacing w:after="0" w:line="240" w:lineRule="auto"/>
        <w:rPr>
          <w:ins w:id="3692" w:author="Author" w:date="2025-10-21T17:33:00Z"/>
          <w:rFonts w:ascii="Courier New" w:hAnsi="Courier New" w:cs="Courier New"/>
          <w:color w:val="000000"/>
          <w:kern w:val="0"/>
          <w:highlight w:val="white"/>
        </w:rPr>
      </w:pPr>
      <w:ins w:id="3693"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xsd:enumeration</w:t>
        </w:r>
        <w:proofErr w:type="spellEnd"/>
        <w:r w:rsidRPr="002C4AE2">
          <w:rPr>
            <w:rFonts w:ascii="Courier New" w:hAnsi="Courier New" w:cs="Courier New"/>
            <w:color w:val="000000"/>
            <w:kern w:val="0"/>
            <w:highlight w:val="white"/>
          </w:rPr>
          <w:t>&gt;</w:t>
        </w:r>
      </w:ins>
    </w:p>
    <w:p w14:paraId="63FEE14F" w14:textId="77777777" w:rsidR="002C4AE2" w:rsidRPr="002C4AE2" w:rsidRDefault="002C4AE2" w:rsidP="002C4AE2">
      <w:pPr>
        <w:autoSpaceDE w:val="0"/>
        <w:autoSpaceDN w:val="0"/>
        <w:adjustRightInd w:val="0"/>
        <w:spacing w:after="0" w:line="240" w:lineRule="auto"/>
        <w:rPr>
          <w:ins w:id="3694" w:author="Author" w:date="2025-10-21T17:33:00Z"/>
          <w:rFonts w:ascii="Courier New" w:hAnsi="Courier New" w:cs="Courier New"/>
          <w:color w:val="000000"/>
          <w:kern w:val="0"/>
          <w:highlight w:val="white"/>
        </w:rPr>
      </w:pPr>
      <w:ins w:id="3695"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xsd:enumeration</w:t>
        </w:r>
        <w:proofErr w:type="spellEnd"/>
        <w:r w:rsidRPr="002C4AE2">
          <w:rPr>
            <w:rFonts w:ascii="Courier New" w:hAnsi="Courier New" w:cs="Courier New"/>
            <w:color w:val="000000"/>
            <w:kern w:val="0"/>
            <w:highlight w:val="white"/>
          </w:rPr>
          <w:t xml:space="preserve"> value="incremental"&gt;</w:t>
        </w:r>
      </w:ins>
    </w:p>
    <w:p w14:paraId="44167F39" w14:textId="77777777" w:rsidR="002C4AE2" w:rsidRPr="002C4AE2" w:rsidRDefault="002C4AE2" w:rsidP="002C4AE2">
      <w:pPr>
        <w:autoSpaceDE w:val="0"/>
        <w:autoSpaceDN w:val="0"/>
        <w:adjustRightInd w:val="0"/>
        <w:spacing w:after="0" w:line="240" w:lineRule="auto"/>
        <w:rPr>
          <w:ins w:id="3696" w:author="Author" w:date="2025-10-21T17:33:00Z"/>
          <w:rFonts w:ascii="Courier New" w:hAnsi="Courier New" w:cs="Courier New"/>
          <w:color w:val="000000"/>
          <w:kern w:val="0"/>
          <w:highlight w:val="white"/>
        </w:rPr>
      </w:pPr>
      <w:ins w:id="3697"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xsd:annotation</w:t>
        </w:r>
        <w:proofErr w:type="spellEnd"/>
        <w:r w:rsidRPr="002C4AE2">
          <w:rPr>
            <w:rFonts w:ascii="Courier New" w:hAnsi="Courier New" w:cs="Courier New"/>
            <w:color w:val="000000"/>
            <w:kern w:val="0"/>
            <w:highlight w:val="white"/>
          </w:rPr>
          <w:t>&gt;</w:t>
        </w:r>
      </w:ins>
    </w:p>
    <w:p w14:paraId="2E1B7A49" w14:textId="77777777" w:rsidR="002C4AE2" w:rsidRPr="002C4AE2" w:rsidRDefault="002C4AE2" w:rsidP="002C4AE2">
      <w:pPr>
        <w:autoSpaceDE w:val="0"/>
        <w:autoSpaceDN w:val="0"/>
        <w:adjustRightInd w:val="0"/>
        <w:spacing w:after="0" w:line="240" w:lineRule="auto"/>
        <w:rPr>
          <w:ins w:id="3698" w:author="Author" w:date="2025-10-21T17:33:00Z"/>
          <w:rFonts w:ascii="Courier New" w:hAnsi="Courier New" w:cs="Courier New"/>
          <w:color w:val="000000"/>
          <w:kern w:val="0"/>
          <w:highlight w:val="white"/>
        </w:rPr>
      </w:pPr>
      <w:ins w:id="3699"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xsd:documentation</w:t>
        </w:r>
        <w:proofErr w:type="spellEnd"/>
        <w:r w:rsidRPr="002C4AE2">
          <w:rPr>
            <w:rFonts w:ascii="Courier New" w:hAnsi="Courier New" w:cs="Courier New"/>
            <w:color w:val="000000"/>
            <w:kern w:val="0"/>
            <w:highlight w:val="white"/>
          </w:rPr>
          <w:t>&gt;</w:t>
        </w:r>
      </w:ins>
    </w:p>
    <w:p w14:paraId="6F2F0E6B" w14:textId="77777777" w:rsidR="002C4AE2" w:rsidRPr="002C4AE2" w:rsidRDefault="002C4AE2" w:rsidP="002C4AE2">
      <w:pPr>
        <w:autoSpaceDE w:val="0"/>
        <w:autoSpaceDN w:val="0"/>
        <w:adjustRightInd w:val="0"/>
        <w:spacing w:after="0" w:line="240" w:lineRule="auto"/>
        <w:rPr>
          <w:ins w:id="3700" w:author="Author" w:date="2025-10-21T17:33:00Z"/>
          <w:rFonts w:ascii="Courier New" w:hAnsi="Courier New" w:cs="Courier New"/>
          <w:color w:val="000000"/>
          <w:kern w:val="0"/>
          <w:highlight w:val="white"/>
        </w:rPr>
      </w:pPr>
      <w:ins w:id="3701"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Only the new authority file entries published since the last update period are provided.</w:t>
        </w:r>
      </w:ins>
    </w:p>
    <w:p w14:paraId="7B491F25" w14:textId="77777777" w:rsidR="002C4AE2" w:rsidRPr="002C4AE2" w:rsidRDefault="002C4AE2" w:rsidP="002C4AE2">
      <w:pPr>
        <w:autoSpaceDE w:val="0"/>
        <w:autoSpaceDN w:val="0"/>
        <w:adjustRightInd w:val="0"/>
        <w:spacing w:after="0" w:line="240" w:lineRule="auto"/>
        <w:rPr>
          <w:ins w:id="3702" w:author="Author" w:date="2025-10-21T17:33:00Z"/>
          <w:rFonts w:ascii="Courier New" w:hAnsi="Courier New" w:cs="Courier New"/>
          <w:color w:val="000000"/>
          <w:kern w:val="0"/>
          <w:highlight w:val="white"/>
        </w:rPr>
      </w:pPr>
      <w:ins w:id="3703"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xsd:documentation</w:t>
        </w:r>
        <w:proofErr w:type="spellEnd"/>
        <w:r w:rsidRPr="002C4AE2">
          <w:rPr>
            <w:rFonts w:ascii="Courier New" w:hAnsi="Courier New" w:cs="Courier New"/>
            <w:color w:val="000000"/>
            <w:kern w:val="0"/>
            <w:highlight w:val="white"/>
          </w:rPr>
          <w:t>&gt;</w:t>
        </w:r>
      </w:ins>
    </w:p>
    <w:p w14:paraId="3F3CCD72" w14:textId="77777777" w:rsidR="002C4AE2" w:rsidRPr="002C4AE2" w:rsidRDefault="002C4AE2" w:rsidP="002C4AE2">
      <w:pPr>
        <w:autoSpaceDE w:val="0"/>
        <w:autoSpaceDN w:val="0"/>
        <w:adjustRightInd w:val="0"/>
        <w:spacing w:after="0" w:line="240" w:lineRule="auto"/>
        <w:rPr>
          <w:ins w:id="3704" w:author="Author" w:date="2025-10-21T17:33:00Z"/>
          <w:rFonts w:ascii="Courier New" w:hAnsi="Courier New" w:cs="Courier New"/>
          <w:color w:val="000000"/>
          <w:kern w:val="0"/>
          <w:highlight w:val="white"/>
        </w:rPr>
      </w:pPr>
      <w:ins w:id="3705"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xsd:annotation</w:t>
        </w:r>
        <w:proofErr w:type="spellEnd"/>
        <w:r w:rsidRPr="002C4AE2">
          <w:rPr>
            <w:rFonts w:ascii="Courier New" w:hAnsi="Courier New" w:cs="Courier New"/>
            <w:color w:val="000000"/>
            <w:kern w:val="0"/>
            <w:highlight w:val="white"/>
          </w:rPr>
          <w:t>&gt;</w:t>
        </w:r>
      </w:ins>
    </w:p>
    <w:p w14:paraId="1AA263C3" w14:textId="77777777" w:rsidR="002C4AE2" w:rsidRPr="002C4AE2" w:rsidRDefault="002C4AE2" w:rsidP="002C4AE2">
      <w:pPr>
        <w:autoSpaceDE w:val="0"/>
        <w:autoSpaceDN w:val="0"/>
        <w:adjustRightInd w:val="0"/>
        <w:spacing w:after="0" w:line="240" w:lineRule="auto"/>
        <w:rPr>
          <w:ins w:id="3706" w:author="Author" w:date="2025-10-21T17:33:00Z"/>
          <w:rFonts w:ascii="Courier New" w:hAnsi="Courier New" w:cs="Courier New"/>
          <w:color w:val="000000"/>
          <w:kern w:val="0"/>
          <w:highlight w:val="white"/>
        </w:rPr>
      </w:pPr>
      <w:ins w:id="3707"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xsd:enumeration</w:t>
        </w:r>
        <w:proofErr w:type="spellEnd"/>
        <w:r w:rsidRPr="002C4AE2">
          <w:rPr>
            <w:rFonts w:ascii="Courier New" w:hAnsi="Courier New" w:cs="Courier New"/>
            <w:color w:val="000000"/>
            <w:kern w:val="0"/>
            <w:highlight w:val="white"/>
          </w:rPr>
          <w:t>&gt;</w:t>
        </w:r>
      </w:ins>
    </w:p>
    <w:p w14:paraId="62D9DF0B" w14:textId="77777777" w:rsidR="002C4AE2" w:rsidRPr="002C4AE2" w:rsidRDefault="002C4AE2" w:rsidP="002C4AE2">
      <w:pPr>
        <w:autoSpaceDE w:val="0"/>
        <w:autoSpaceDN w:val="0"/>
        <w:adjustRightInd w:val="0"/>
        <w:spacing w:after="0" w:line="240" w:lineRule="auto"/>
        <w:rPr>
          <w:ins w:id="3708" w:author="Author" w:date="2025-10-21T17:33:00Z"/>
          <w:rFonts w:ascii="Courier New" w:hAnsi="Courier New" w:cs="Courier New"/>
          <w:color w:val="000000"/>
          <w:kern w:val="0"/>
          <w:highlight w:val="white"/>
        </w:rPr>
      </w:pPr>
      <w:ins w:id="3709"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xsd:enumeration</w:t>
        </w:r>
        <w:proofErr w:type="spellEnd"/>
        <w:r w:rsidRPr="002C4AE2">
          <w:rPr>
            <w:rFonts w:ascii="Courier New" w:hAnsi="Courier New" w:cs="Courier New"/>
            <w:color w:val="000000"/>
            <w:kern w:val="0"/>
            <w:highlight w:val="white"/>
          </w:rPr>
          <w:t xml:space="preserve"> value="differential"&gt;</w:t>
        </w:r>
      </w:ins>
    </w:p>
    <w:p w14:paraId="5B4E9378" w14:textId="77777777" w:rsidR="002C4AE2" w:rsidRPr="002C4AE2" w:rsidRDefault="002C4AE2" w:rsidP="002C4AE2">
      <w:pPr>
        <w:autoSpaceDE w:val="0"/>
        <w:autoSpaceDN w:val="0"/>
        <w:adjustRightInd w:val="0"/>
        <w:spacing w:after="0" w:line="240" w:lineRule="auto"/>
        <w:rPr>
          <w:ins w:id="3710" w:author="Author" w:date="2025-10-21T17:33:00Z"/>
          <w:rFonts w:ascii="Courier New" w:hAnsi="Courier New" w:cs="Courier New"/>
          <w:color w:val="000000"/>
          <w:kern w:val="0"/>
          <w:highlight w:val="white"/>
        </w:rPr>
      </w:pPr>
      <w:ins w:id="3711"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xsd:annotation</w:t>
        </w:r>
        <w:proofErr w:type="spellEnd"/>
        <w:r w:rsidRPr="002C4AE2">
          <w:rPr>
            <w:rFonts w:ascii="Courier New" w:hAnsi="Courier New" w:cs="Courier New"/>
            <w:color w:val="000000"/>
            <w:kern w:val="0"/>
            <w:highlight w:val="white"/>
          </w:rPr>
          <w:t>&gt;</w:t>
        </w:r>
      </w:ins>
    </w:p>
    <w:p w14:paraId="707C40B3" w14:textId="77777777" w:rsidR="002C4AE2" w:rsidRPr="002C4AE2" w:rsidRDefault="002C4AE2" w:rsidP="002C4AE2">
      <w:pPr>
        <w:autoSpaceDE w:val="0"/>
        <w:autoSpaceDN w:val="0"/>
        <w:adjustRightInd w:val="0"/>
        <w:spacing w:after="0" w:line="240" w:lineRule="auto"/>
        <w:rPr>
          <w:ins w:id="3712" w:author="Author" w:date="2025-10-21T17:33:00Z"/>
          <w:rFonts w:ascii="Courier New" w:hAnsi="Courier New" w:cs="Courier New"/>
          <w:color w:val="000000"/>
          <w:kern w:val="0"/>
          <w:highlight w:val="white"/>
        </w:rPr>
      </w:pPr>
      <w:ins w:id="3713"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xsd:documentation</w:t>
        </w:r>
        <w:proofErr w:type="spellEnd"/>
        <w:r w:rsidRPr="002C4AE2">
          <w:rPr>
            <w:rFonts w:ascii="Courier New" w:hAnsi="Courier New" w:cs="Courier New"/>
            <w:color w:val="000000"/>
            <w:kern w:val="0"/>
            <w:highlight w:val="white"/>
          </w:rPr>
          <w:t>&gt;</w:t>
        </w:r>
      </w:ins>
    </w:p>
    <w:p w14:paraId="69CB189F" w14:textId="77777777" w:rsidR="002C4AE2" w:rsidRPr="002C4AE2" w:rsidRDefault="002C4AE2" w:rsidP="002C4AE2">
      <w:pPr>
        <w:autoSpaceDE w:val="0"/>
        <w:autoSpaceDN w:val="0"/>
        <w:adjustRightInd w:val="0"/>
        <w:spacing w:after="0" w:line="240" w:lineRule="auto"/>
        <w:rPr>
          <w:ins w:id="3714" w:author="Author" w:date="2025-10-21T17:33:00Z"/>
          <w:rFonts w:ascii="Courier New" w:hAnsi="Courier New" w:cs="Courier New"/>
          <w:color w:val="000000"/>
          <w:kern w:val="0"/>
          <w:highlight w:val="white"/>
        </w:rPr>
      </w:pPr>
      <w:ins w:id="3715"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Only the records which have changed or are required to be updated since the last update period are provided.</w:t>
        </w:r>
      </w:ins>
    </w:p>
    <w:p w14:paraId="2F7C86DF" w14:textId="77777777" w:rsidR="002C4AE2" w:rsidRPr="002C4AE2" w:rsidRDefault="002C4AE2" w:rsidP="002C4AE2">
      <w:pPr>
        <w:autoSpaceDE w:val="0"/>
        <w:autoSpaceDN w:val="0"/>
        <w:adjustRightInd w:val="0"/>
        <w:spacing w:after="0" w:line="240" w:lineRule="auto"/>
        <w:rPr>
          <w:ins w:id="3716" w:author="Author" w:date="2025-10-21T17:33:00Z"/>
          <w:rFonts w:ascii="Courier New" w:hAnsi="Courier New" w:cs="Courier New"/>
          <w:color w:val="000000"/>
          <w:kern w:val="0"/>
          <w:highlight w:val="white"/>
        </w:rPr>
      </w:pPr>
      <w:ins w:id="3717"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xsd:documentation</w:t>
        </w:r>
        <w:proofErr w:type="spellEnd"/>
        <w:r w:rsidRPr="002C4AE2">
          <w:rPr>
            <w:rFonts w:ascii="Courier New" w:hAnsi="Courier New" w:cs="Courier New"/>
            <w:color w:val="000000"/>
            <w:kern w:val="0"/>
            <w:highlight w:val="white"/>
          </w:rPr>
          <w:t>&gt;</w:t>
        </w:r>
      </w:ins>
    </w:p>
    <w:p w14:paraId="574EDD32" w14:textId="77777777" w:rsidR="002C4AE2" w:rsidRPr="002C4AE2" w:rsidRDefault="002C4AE2" w:rsidP="002C4AE2">
      <w:pPr>
        <w:autoSpaceDE w:val="0"/>
        <w:autoSpaceDN w:val="0"/>
        <w:adjustRightInd w:val="0"/>
        <w:spacing w:after="0" w:line="240" w:lineRule="auto"/>
        <w:rPr>
          <w:ins w:id="3718" w:author="Author" w:date="2025-10-21T17:33:00Z"/>
          <w:rFonts w:ascii="Courier New" w:hAnsi="Courier New" w:cs="Courier New"/>
          <w:color w:val="000000"/>
          <w:kern w:val="0"/>
          <w:highlight w:val="white"/>
        </w:rPr>
      </w:pPr>
      <w:ins w:id="3719"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xsd:annotation</w:t>
        </w:r>
        <w:proofErr w:type="spellEnd"/>
        <w:r w:rsidRPr="002C4AE2">
          <w:rPr>
            <w:rFonts w:ascii="Courier New" w:hAnsi="Courier New" w:cs="Courier New"/>
            <w:color w:val="000000"/>
            <w:kern w:val="0"/>
            <w:highlight w:val="white"/>
          </w:rPr>
          <w:t>&gt;</w:t>
        </w:r>
      </w:ins>
    </w:p>
    <w:p w14:paraId="0788AC3F" w14:textId="77777777" w:rsidR="002C4AE2" w:rsidRPr="002C4AE2" w:rsidRDefault="002C4AE2" w:rsidP="002C4AE2">
      <w:pPr>
        <w:autoSpaceDE w:val="0"/>
        <w:autoSpaceDN w:val="0"/>
        <w:adjustRightInd w:val="0"/>
        <w:spacing w:after="0" w:line="240" w:lineRule="auto"/>
        <w:rPr>
          <w:ins w:id="3720" w:author="Author" w:date="2025-10-21T17:33:00Z"/>
          <w:rFonts w:ascii="Courier New" w:hAnsi="Courier New" w:cs="Courier New"/>
          <w:color w:val="000000"/>
          <w:kern w:val="0"/>
          <w:highlight w:val="white"/>
        </w:rPr>
      </w:pPr>
      <w:ins w:id="3721"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xsd:enumeration</w:t>
        </w:r>
        <w:proofErr w:type="spellEnd"/>
        <w:r w:rsidRPr="002C4AE2">
          <w:rPr>
            <w:rFonts w:ascii="Courier New" w:hAnsi="Courier New" w:cs="Courier New"/>
            <w:color w:val="000000"/>
            <w:kern w:val="0"/>
            <w:highlight w:val="white"/>
          </w:rPr>
          <w:t>&gt;</w:t>
        </w:r>
      </w:ins>
    </w:p>
    <w:p w14:paraId="2144A1A3" w14:textId="77777777" w:rsidR="002C4AE2" w:rsidRPr="002C4AE2" w:rsidRDefault="002C4AE2" w:rsidP="002C4AE2">
      <w:pPr>
        <w:autoSpaceDE w:val="0"/>
        <w:autoSpaceDN w:val="0"/>
        <w:adjustRightInd w:val="0"/>
        <w:spacing w:after="0" w:line="240" w:lineRule="auto"/>
        <w:rPr>
          <w:ins w:id="3722" w:author="Author" w:date="2025-10-21T17:33:00Z"/>
          <w:rFonts w:ascii="Courier New" w:hAnsi="Courier New" w:cs="Courier New"/>
          <w:color w:val="000000"/>
          <w:kern w:val="0"/>
          <w:highlight w:val="white"/>
        </w:rPr>
      </w:pPr>
      <w:ins w:id="3723" w:author="Author" w:date="2025-10-21T17:33:00Z">
        <w:r w:rsidRPr="002C4AE2">
          <w:rPr>
            <w:rFonts w:ascii="Courier New" w:hAnsi="Courier New" w:cs="Courier New"/>
            <w:color w:val="000000"/>
            <w:kern w:val="0"/>
            <w:highlight w:val="white"/>
          </w:rPr>
          <w:tab/>
        </w:r>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xsd:restriction</w:t>
        </w:r>
        <w:proofErr w:type="spellEnd"/>
        <w:r w:rsidRPr="002C4AE2">
          <w:rPr>
            <w:rFonts w:ascii="Courier New" w:hAnsi="Courier New" w:cs="Courier New"/>
            <w:color w:val="000000"/>
            <w:kern w:val="0"/>
            <w:highlight w:val="white"/>
          </w:rPr>
          <w:t>&gt;</w:t>
        </w:r>
      </w:ins>
    </w:p>
    <w:p w14:paraId="156120A3" w14:textId="60F9BF42" w:rsidR="002C4AE2" w:rsidRPr="00CB704C" w:rsidRDefault="002C4AE2" w:rsidP="002C4AE2">
      <w:pPr>
        <w:autoSpaceDE w:val="0"/>
        <w:autoSpaceDN w:val="0"/>
        <w:adjustRightInd w:val="0"/>
        <w:spacing w:after="0" w:line="240" w:lineRule="auto"/>
        <w:rPr>
          <w:rFonts w:ascii="Courier New" w:hAnsi="Courier New" w:cs="Courier New"/>
          <w:color w:val="000000"/>
          <w:kern w:val="0"/>
          <w:highlight w:val="white"/>
          <w:rPrChange w:id="3724" w:author="Author">
            <w:rPr>
              <w:rFonts w:ascii="Courier New" w:hAnsi="Courier New"/>
              <w:color w:val="000000"/>
              <w:highlight w:val="white"/>
            </w:rPr>
          </w:rPrChange>
        </w:rPr>
      </w:pPr>
      <w:ins w:id="3725" w:author="Author" w:date="2025-10-21T17:33:00Z">
        <w:r w:rsidRPr="002C4AE2">
          <w:rPr>
            <w:rFonts w:ascii="Courier New" w:hAnsi="Courier New" w:cs="Courier New"/>
            <w:color w:val="000000"/>
            <w:kern w:val="0"/>
            <w:highlight w:val="white"/>
          </w:rPr>
          <w:tab/>
          <w:t>&lt;/</w:t>
        </w:r>
        <w:proofErr w:type="spellStart"/>
        <w:r w:rsidRPr="002C4AE2">
          <w:rPr>
            <w:rFonts w:ascii="Courier New" w:hAnsi="Courier New" w:cs="Courier New"/>
            <w:color w:val="000000"/>
            <w:kern w:val="0"/>
            <w:highlight w:val="white"/>
          </w:rPr>
          <w:t>xsd:simpleType</w:t>
        </w:r>
        <w:proofErr w:type="spellEnd"/>
        <w:r w:rsidRPr="002C4AE2">
          <w:rPr>
            <w:rFonts w:ascii="Courier New" w:hAnsi="Courier New" w:cs="Courier New"/>
            <w:color w:val="000000"/>
            <w:kern w:val="0"/>
            <w:highlight w:val="white"/>
          </w:rPr>
          <w:t>&gt;</w:t>
        </w:r>
      </w:ins>
    </w:p>
    <w:p w14:paraId="39B508EB" w14:textId="77777777" w:rsidR="0015509D" w:rsidRPr="00CB704C" w:rsidRDefault="0015509D"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3726" w:author="Author">
            <w:rPr>
              <w:rFonts w:ascii="Courier New" w:hAnsi="Courier New"/>
              <w:color w:val="000000"/>
              <w:highlight w:val="white"/>
            </w:rPr>
          </w:rPrChange>
        </w:rPr>
      </w:pPr>
      <w:r w:rsidRPr="00CB704C">
        <w:rPr>
          <w:rFonts w:ascii="Courier New" w:hAnsi="Courier New" w:cs="Courier New"/>
          <w:color w:val="0000FF"/>
          <w:kern w:val="0"/>
          <w:highlight w:val="white"/>
          <w:rPrChange w:id="3727" w:author="Author">
            <w:rPr>
              <w:rFonts w:ascii="Courier New" w:hAnsi="Courier New"/>
              <w:color w:val="0000FF"/>
              <w:highlight w:val="white"/>
            </w:rPr>
          </w:rPrChange>
        </w:rPr>
        <w:t>&lt;/</w:t>
      </w:r>
      <w:proofErr w:type="spellStart"/>
      <w:r w:rsidRPr="00CB704C">
        <w:rPr>
          <w:rFonts w:ascii="Courier New" w:hAnsi="Courier New" w:cs="Courier New"/>
          <w:color w:val="800000"/>
          <w:kern w:val="0"/>
          <w:highlight w:val="white"/>
          <w:rPrChange w:id="3728" w:author="Author">
            <w:rPr>
              <w:rFonts w:ascii="Courier New" w:hAnsi="Courier New"/>
              <w:color w:val="800000"/>
              <w:highlight w:val="white"/>
            </w:rPr>
          </w:rPrChange>
        </w:rPr>
        <w:t>xsd:schema</w:t>
      </w:r>
      <w:proofErr w:type="spellEnd"/>
      <w:r w:rsidRPr="00E060B3">
        <w:rPr>
          <w:rFonts w:ascii="Courier New" w:hAnsi="Courier New" w:cs="Courier New"/>
          <w:color w:val="0000FF"/>
          <w:highlight w:val="white"/>
        </w:rPr>
        <w:t>&gt;</w:t>
      </w:r>
    </w:p>
    <w:p w14:paraId="525D9CE2" w14:textId="77777777" w:rsidR="00B51077" w:rsidRPr="002D2A51" w:rsidRDefault="00B51077" w:rsidP="002D2A51">
      <w:pPr>
        <w:pStyle w:val="ONUME"/>
        <w:numPr>
          <w:ilvl w:val="0"/>
          <w:numId w:val="0"/>
        </w:numPr>
        <w:spacing w:after="0"/>
        <w:ind w:left="4680"/>
        <w:jc w:val="center"/>
      </w:pPr>
    </w:p>
    <w:p w14:paraId="21EDE004" w14:textId="25512F1D" w:rsidR="00D64D8F" w:rsidRPr="00510993" w:rsidRDefault="00D64D8F" w:rsidP="00132385">
      <w:pPr>
        <w:pStyle w:val="ONUME"/>
        <w:numPr>
          <w:ilvl w:val="0"/>
          <w:numId w:val="0"/>
        </w:numPr>
        <w:spacing w:after="0"/>
        <w:ind w:left="5533"/>
        <w:jc w:val="center"/>
        <w:rPr>
          <w:sz w:val="22"/>
          <w:szCs w:val="22"/>
        </w:rPr>
      </w:pPr>
      <w:r w:rsidRPr="00510993">
        <w:rPr>
          <w:sz w:val="22"/>
          <w:szCs w:val="22"/>
        </w:rPr>
        <w:t xml:space="preserve">[Appendix to Annex III </w:t>
      </w:r>
      <w:r w:rsidR="00132385" w:rsidRPr="00510993">
        <w:rPr>
          <w:sz w:val="22"/>
          <w:szCs w:val="22"/>
        </w:rPr>
        <w:t>of ST.37</w:t>
      </w:r>
      <w:r w:rsidRPr="00510993">
        <w:rPr>
          <w:color w:val="FFFFFF" w:themeColor="background1"/>
          <w:sz w:val="22"/>
          <w:szCs w:val="22"/>
        </w:rPr>
        <w:t xml:space="preserve"> </w:t>
      </w:r>
      <w:r w:rsidRPr="00510993">
        <w:rPr>
          <w:sz w:val="22"/>
          <w:szCs w:val="22"/>
        </w:rPr>
        <w:t>follows]</w:t>
      </w:r>
    </w:p>
    <w:p w14:paraId="071FC6A6" w14:textId="55359BFA" w:rsidR="00E357B3" w:rsidRPr="003F2F94" w:rsidRDefault="00D64D8F" w:rsidP="003F2F94">
      <w:pPr>
        <w:rPr>
          <w:szCs w:val="17"/>
        </w:rPr>
      </w:pPr>
      <w:r w:rsidRPr="00D62DB3">
        <w:rPr>
          <w:szCs w:val="17"/>
        </w:rPr>
        <w:br w:type="page"/>
      </w:r>
    </w:p>
    <w:p w14:paraId="7421713A" w14:textId="77777777" w:rsidR="001D7D37" w:rsidRPr="00DB5718" w:rsidRDefault="001D7D37" w:rsidP="00207BA0">
      <w:pPr>
        <w:pStyle w:val="Heading2"/>
        <w:jc w:val="center"/>
        <w:rPr>
          <w:del w:id="3729" w:author="Author"/>
          <w:b/>
          <w:sz w:val="20"/>
        </w:rPr>
      </w:pPr>
      <w:bookmarkStart w:id="3730" w:name="_Appendix"/>
      <w:bookmarkEnd w:id="3730"/>
      <w:del w:id="3731" w:author="Author">
        <w:r w:rsidRPr="00DB5718">
          <w:rPr>
            <w:b/>
            <w:sz w:val="20"/>
          </w:rPr>
          <w:delText>Appendix</w:delText>
        </w:r>
      </w:del>
    </w:p>
    <w:p w14:paraId="4201C1F2" w14:textId="77777777" w:rsidR="001D7D37" w:rsidRPr="00764D62" w:rsidRDefault="001D7D37" w:rsidP="001D7D37">
      <w:pPr>
        <w:rPr>
          <w:del w:id="3732" w:author="Author"/>
          <w:rFonts w:ascii="Courier New" w:hAnsi="Courier New" w:cs="Courier New"/>
          <w:szCs w:val="17"/>
        </w:rPr>
      </w:pPr>
    </w:p>
    <w:p w14:paraId="452CB0CF" w14:textId="2FB90399" w:rsidR="00AF3C94" w:rsidRPr="003F2F94" w:rsidRDefault="00AF3C94" w:rsidP="002D79B3">
      <w:pPr>
        <w:pStyle w:val="Heading1"/>
        <w:rPr>
          <w:ins w:id="3733" w:author="Author"/>
        </w:rPr>
      </w:pPr>
      <w:bookmarkStart w:id="3734" w:name="_Toc183784436"/>
      <w:bookmarkStart w:id="3735" w:name="_Toc207630940"/>
      <w:ins w:id="3736" w:author="Author">
        <w:r w:rsidRPr="003F2F94">
          <w:t>APPENDIX</w:t>
        </w:r>
        <w:bookmarkEnd w:id="3734"/>
        <w:r w:rsidR="003F2F94">
          <w:t xml:space="preserve"> TO ANNEX III</w:t>
        </w:r>
        <w:bookmarkEnd w:id="3735"/>
      </w:ins>
    </w:p>
    <w:p w14:paraId="18FF3CC0" w14:textId="77777777" w:rsidR="00AF3C94" w:rsidRPr="00EF4595" w:rsidRDefault="00AF3C94" w:rsidP="00022692">
      <w:pPr>
        <w:jc w:val="center"/>
        <w:rPr>
          <w:i/>
        </w:rPr>
      </w:pPr>
    </w:p>
    <w:p w14:paraId="12CA5065" w14:textId="77777777" w:rsidR="00AF3C94" w:rsidRPr="00EF4595" w:rsidRDefault="00AF3C94" w:rsidP="00AF3C94">
      <w:pPr>
        <w:jc w:val="center"/>
        <w:rPr>
          <w:i/>
        </w:rPr>
      </w:pPr>
    </w:p>
    <w:p w14:paraId="767AE078" w14:textId="77777777" w:rsidR="00AF3C94" w:rsidRPr="00CB704C" w:rsidRDefault="00AF3C94" w:rsidP="00AF3C94">
      <w:pPr>
        <w:widowControl w:val="0"/>
        <w:kinsoku w:val="0"/>
        <w:rPr>
          <w:rFonts w:eastAsia="SimSun"/>
          <w:kern w:val="0"/>
          <w:szCs w:val="20"/>
          <w14:ligatures w14:val="none"/>
          <w:rPrChange w:id="3737" w:author="Author">
            <w:rPr>
              <w:rFonts w:eastAsia="SimSun"/>
            </w:rPr>
          </w:rPrChange>
        </w:rPr>
      </w:pPr>
      <w:r w:rsidRPr="00EF4595">
        <w:t xml:space="preserve">The Appendix is available at: </w:t>
      </w:r>
    </w:p>
    <w:p w14:paraId="40C18965" w14:textId="016B24E1" w:rsidR="00E977CF" w:rsidRPr="00CB704C" w:rsidRDefault="00DB49E3" w:rsidP="00E977CF">
      <w:pPr>
        <w:rPr>
          <w:szCs w:val="17"/>
          <w:rPrChange w:id="3738" w:author="Author">
            <w:rPr>
              <w:rFonts w:ascii="Courier New" w:hAnsi="Courier New" w:cs="Courier New"/>
              <w:szCs w:val="17"/>
            </w:rPr>
          </w:rPrChange>
        </w:rPr>
      </w:pPr>
      <w:del w:id="3739" w:author="Author">
        <w:r w:rsidRPr="00C426EC" w:rsidDel="009A4BCD">
          <w:rPr>
            <w:szCs w:val="17"/>
          </w:rPr>
          <w:delText>https://www.wipo.int/standards/en/st37/annexIII_appendix_V2_2.xml</w:delText>
        </w:r>
      </w:del>
      <w:r w:rsidR="00735607">
        <w:rPr>
          <w:szCs w:val="17"/>
        </w:rPr>
        <w:t xml:space="preserve"> </w:t>
      </w:r>
      <w:r w:rsidR="00735607">
        <w:rPr>
          <w:szCs w:val="17"/>
        </w:rPr>
        <w:br/>
      </w:r>
      <w:ins w:id="3740" w:author="Author">
        <w:r w:rsidR="009A4BCD" w:rsidRPr="00C426EC">
          <w:rPr>
            <w:szCs w:val="17"/>
          </w:rPr>
          <w:t>https://www.wipo.int/standards/en/st37/annexIII_appendix_V3-0.xml</w:t>
        </w:r>
      </w:ins>
      <w:r w:rsidR="00E977CF" w:rsidRPr="00390A27">
        <w:rPr>
          <w:szCs w:val="17"/>
        </w:rPr>
        <w:t xml:space="preserve"> </w:t>
      </w:r>
    </w:p>
    <w:p w14:paraId="4585D90A" w14:textId="77777777" w:rsidR="00B51077" w:rsidRPr="00EF4595" w:rsidRDefault="00B51077" w:rsidP="00994D7A">
      <w:pPr>
        <w:spacing w:after="0" w:line="240" w:lineRule="auto"/>
      </w:pPr>
    </w:p>
    <w:p w14:paraId="5EDD695E" w14:textId="77777777" w:rsidR="00B51077" w:rsidRPr="00EF4595" w:rsidRDefault="00B51077" w:rsidP="00994D7A">
      <w:pPr>
        <w:spacing w:after="0" w:line="240" w:lineRule="auto"/>
      </w:pPr>
    </w:p>
    <w:p w14:paraId="0A157F4E" w14:textId="77777777" w:rsidR="0075513E" w:rsidRPr="00EF4595" w:rsidRDefault="0075513E" w:rsidP="00994D7A">
      <w:pPr>
        <w:spacing w:after="0" w:line="240" w:lineRule="auto"/>
      </w:pPr>
    </w:p>
    <w:p w14:paraId="14F268B2" w14:textId="64B1BD81" w:rsidR="00AF3C94" w:rsidRPr="00205FF3" w:rsidRDefault="00AF3C94" w:rsidP="00372E5C">
      <w:pPr>
        <w:spacing w:after="0" w:line="240" w:lineRule="auto"/>
        <w:ind w:left="5533"/>
        <w:jc w:val="center"/>
        <w:rPr>
          <w:rFonts w:eastAsia="Times New Roman"/>
          <w:kern w:val="0"/>
          <w:sz w:val="22"/>
          <w14:ligatures w14:val="none"/>
        </w:rPr>
      </w:pPr>
      <w:r w:rsidRPr="00205FF3">
        <w:rPr>
          <w:sz w:val="22"/>
        </w:rPr>
        <w:t xml:space="preserve">[Annex IV </w:t>
      </w:r>
      <w:r w:rsidR="0075513E" w:rsidRPr="00205FF3">
        <w:rPr>
          <w:sz w:val="22"/>
        </w:rPr>
        <w:t xml:space="preserve">of ST.37 </w:t>
      </w:r>
      <w:r w:rsidRPr="00205FF3">
        <w:rPr>
          <w:sz w:val="22"/>
        </w:rPr>
        <w:t>follows]</w:t>
      </w:r>
    </w:p>
    <w:p w14:paraId="23965781" w14:textId="4F03F14F" w:rsidR="00372E5C" w:rsidRPr="00EF4595" w:rsidRDefault="00372E5C">
      <w:r w:rsidRPr="00EF4595">
        <w:br w:type="page"/>
      </w:r>
    </w:p>
    <w:p w14:paraId="654D45C7" w14:textId="77777777" w:rsidR="00372E5C" w:rsidRPr="00CB704C" w:rsidRDefault="00372E5C" w:rsidP="00811931">
      <w:pPr>
        <w:spacing w:after="0" w:line="240" w:lineRule="auto"/>
        <w:ind w:left="4680"/>
        <w:jc w:val="center"/>
        <w:rPr>
          <w:rFonts w:eastAsia="Times New Roman"/>
          <w:kern w:val="0"/>
          <w:szCs w:val="20"/>
          <w14:ligatures w14:val="none"/>
          <w:rPrChange w:id="3741" w:author="Author">
            <w:rPr/>
          </w:rPrChange>
        </w:rPr>
      </w:pPr>
    </w:p>
    <w:p w14:paraId="282FC3AA" w14:textId="77777777" w:rsidR="001438F6" w:rsidRPr="00CB704C" w:rsidRDefault="001438F6">
      <w:pPr>
        <w:pStyle w:val="Heading1"/>
        <w:rPr>
          <w:caps/>
          <w:rPrChange w:id="3742" w:author="Author">
            <w:rPr/>
          </w:rPrChange>
        </w:rPr>
      </w:pPr>
      <w:bookmarkStart w:id="3743" w:name="_ANNEX_IV"/>
      <w:bookmarkStart w:id="3744" w:name="_Toc183784437"/>
      <w:bookmarkStart w:id="3745" w:name="_Toc207630941"/>
      <w:bookmarkEnd w:id="3743"/>
      <w:r w:rsidRPr="00811931">
        <w:t>ANNEX IV</w:t>
      </w:r>
      <w:bookmarkEnd w:id="3744"/>
      <w:bookmarkEnd w:id="3745"/>
    </w:p>
    <w:p w14:paraId="4B7225BA" w14:textId="77777777" w:rsidR="001438F6" w:rsidRPr="00CB704C" w:rsidRDefault="001438F6" w:rsidP="001438F6">
      <w:pPr>
        <w:widowControl w:val="0"/>
        <w:kinsoku w:val="0"/>
        <w:spacing w:after="340"/>
        <w:ind w:right="11"/>
        <w:jc w:val="center"/>
        <w:rPr>
          <w:rFonts w:eastAsia="Batang"/>
          <w:kern w:val="0"/>
          <w:szCs w:val="20"/>
          <w14:ligatures w14:val="none"/>
          <w:rPrChange w:id="3746" w:author="Author">
            <w:rPr>
              <w:rFonts w:eastAsia="Batang"/>
            </w:rPr>
          </w:rPrChange>
        </w:rPr>
      </w:pPr>
      <w:r w:rsidRPr="00EF4595">
        <w:t>DOCUMENT TYPE DEFINITION (DTD) FOR AUTHORITY FILE</w:t>
      </w:r>
    </w:p>
    <w:p w14:paraId="751E29A8" w14:textId="2915E8EB" w:rsidR="001438F6" w:rsidRPr="00CB704C" w:rsidRDefault="001438F6" w:rsidP="001438F6">
      <w:pPr>
        <w:widowControl w:val="0"/>
        <w:kinsoku w:val="0"/>
        <w:spacing w:after="340"/>
        <w:ind w:right="11"/>
        <w:jc w:val="center"/>
        <w:rPr>
          <w:rFonts w:eastAsia="Batang"/>
          <w:i/>
          <w:kern w:val="0"/>
          <w:szCs w:val="20"/>
          <w14:ligatures w14:val="none"/>
          <w:rPrChange w:id="3747" w:author="Author">
            <w:rPr>
              <w:rFonts w:eastAsia="Batang"/>
              <w:i/>
            </w:rPr>
          </w:rPrChange>
        </w:rPr>
      </w:pPr>
      <w:r w:rsidRPr="00EF4595">
        <w:rPr>
          <w:i/>
        </w:rPr>
        <w:t xml:space="preserve">Version </w:t>
      </w:r>
      <w:ins w:id="3748" w:author="Author">
        <w:r w:rsidR="00DB49E3" w:rsidRPr="00EF4595">
          <w:rPr>
            <w:i/>
          </w:rPr>
          <w:t>3.0</w:t>
        </w:r>
      </w:ins>
      <w:del w:id="3749" w:author="Author">
        <w:r w:rsidRPr="007340B7" w:rsidDel="00DB49E3">
          <w:rPr>
            <w:i/>
          </w:rPr>
          <w:delText>2.</w:delText>
        </w:r>
        <w:r w:rsidR="00997C62" w:rsidRPr="00BB509F" w:rsidDel="00DB49E3">
          <w:rPr>
            <w:rFonts w:eastAsia="Batang"/>
            <w:i/>
            <w:szCs w:val="17"/>
          </w:rPr>
          <w:delText>2</w:delText>
        </w:r>
      </w:del>
    </w:p>
    <w:p w14:paraId="2131111D" w14:textId="68F04CA5" w:rsidR="001438F6" w:rsidRPr="00EF4595" w:rsidRDefault="001438F6" w:rsidP="001438F6">
      <w:pPr>
        <w:widowControl w:val="0"/>
        <w:kinsoku w:val="0"/>
        <w:spacing w:after="340"/>
        <w:ind w:right="11"/>
        <w:jc w:val="center"/>
        <w:rPr>
          <w:i/>
        </w:rPr>
      </w:pPr>
      <w:r w:rsidRPr="00EF4595">
        <w:rPr>
          <w:rFonts w:eastAsia="Batang"/>
          <w:i/>
          <w:szCs w:val="17"/>
        </w:rPr>
        <w:t>Proposal presented for approval</w:t>
      </w:r>
      <w:r w:rsidRPr="007340B7">
        <w:rPr>
          <w:i/>
        </w:rPr>
        <w:t xml:space="preserve"> by the Committee on WIPO Standards (CWS)</w:t>
      </w:r>
      <w:r w:rsidRPr="001438F6">
        <w:rPr>
          <w:rFonts w:eastAsia="Batang"/>
          <w:i/>
        </w:rPr>
        <w:br/>
        <w:t xml:space="preserve">at its </w:t>
      </w:r>
      <w:r w:rsidR="00357CC3">
        <w:rPr>
          <w:rFonts w:eastAsia="Batang"/>
          <w:i/>
        </w:rPr>
        <w:t>T</w:t>
      </w:r>
      <w:r w:rsidRPr="001438F6">
        <w:rPr>
          <w:rFonts w:eastAsia="Batang"/>
          <w:i/>
          <w:szCs w:val="17"/>
        </w:rPr>
        <w:t>hirteenth</w:t>
      </w:r>
      <w:r w:rsidRPr="001438F6">
        <w:rPr>
          <w:rFonts w:eastAsia="Batang"/>
          <w:i/>
        </w:rPr>
        <w:t xml:space="preserve"> </w:t>
      </w:r>
      <w:r w:rsidR="00357CC3">
        <w:rPr>
          <w:rFonts w:eastAsia="Batang"/>
          <w:i/>
        </w:rPr>
        <w:t>S</w:t>
      </w:r>
      <w:r w:rsidRPr="001438F6">
        <w:rPr>
          <w:rFonts w:eastAsia="Batang"/>
          <w:i/>
        </w:rPr>
        <w:t>ession</w:t>
      </w:r>
    </w:p>
    <w:p w14:paraId="726A3B68" w14:textId="77777777" w:rsidR="001438F6" w:rsidRPr="00CB704C" w:rsidRDefault="001438F6" w:rsidP="00811931">
      <w:pPr>
        <w:spacing w:after="480"/>
        <w:jc w:val="center"/>
        <w:rPr>
          <w:rFonts w:eastAsia="Times New Roman"/>
          <w:i/>
          <w:kern w:val="0"/>
          <w:szCs w:val="20"/>
          <w14:ligatures w14:val="none"/>
          <w:rPrChange w:id="3750" w:author="Author">
            <w:rPr>
              <w:i/>
            </w:rPr>
          </w:rPrChange>
        </w:rPr>
      </w:pPr>
      <w:r w:rsidRPr="00EF4595">
        <w:rPr>
          <w:i/>
        </w:rPr>
        <w:t>Editorial Note by the International Bureau:</w:t>
      </w:r>
    </w:p>
    <w:p w14:paraId="785CC3E1" w14:textId="77777777" w:rsidR="001438F6" w:rsidRPr="00CB704C" w:rsidRDefault="001438F6" w:rsidP="001438F6">
      <w:pPr>
        <w:rPr>
          <w:rFonts w:eastAsia="Times New Roman"/>
          <w:i/>
          <w:kern w:val="0"/>
          <w:szCs w:val="20"/>
          <w14:ligatures w14:val="none"/>
          <w:rPrChange w:id="3751" w:author="Author">
            <w:rPr>
              <w:i/>
            </w:rPr>
          </w:rPrChange>
        </w:rPr>
      </w:pPr>
      <w:r w:rsidRPr="00EF4595">
        <w:rPr>
          <w:i/>
        </w:rPr>
        <w:t>Annex IV of WIPO Standard ST.37 is the set of XML DTD components</w:t>
      </w:r>
      <w:r w:rsidRPr="00EF4595">
        <w:t xml:space="preserve"> </w:t>
      </w:r>
      <w:r w:rsidRPr="00EF4595">
        <w:rPr>
          <w:i/>
        </w:rPr>
        <w:t xml:space="preserve">to </w:t>
      </w:r>
      <w:r w:rsidRPr="00B26AFA">
        <w:rPr>
          <w:i/>
        </w:rPr>
        <w:t>represent the minimum and extended data elements of an Authority File of patent documents issued by a Patent Office.  Annex IV is based on WIPO Standard ST.36, including the naming convention used to identify the names of the specific data components for Authority File.  Annex IV includes an Appendix which is a sample XML instance of an Authority File structured according to the XML DTD.</w:t>
      </w:r>
    </w:p>
    <w:p w14:paraId="215A4E1F" w14:textId="77777777" w:rsidR="00706D3E" w:rsidRPr="00741278" w:rsidRDefault="00706D3E" w:rsidP="00A8283B">
      <w:pPr>
        <w:rPr>
          <w:del w:id="3752" w:author="Author"/>
        </w:rPr>
      </w:pPr>
    </w:p>
    <w:p w14:paraId="295512C5" w14:textId="4C585F76" w:rsidR="000B7152" w:rsidRPr="00CB704C" w:rsidRDefault="000B7152" w:rsidP="007E771F">
      <w:pPr>
        <w:spacing w:after="480"/>
        <w:rPr>
          <w:ins w:id="3753" w:author="Author"/>
          <w:rFonts w:eastAsia="Times New Roman"/>
          <w:kern w:val="0"/>
          <w:szCs w:val="17"/>
          <w14:ligatures w14:val="none"/>
          <w:rPrChange w:id="3754" w:author="Author">
            <w:rPr>
              <w:ins w:id="3755" w:author="Author"/>
              <w:szCs w:val="17"/>
            </w:rPr>
          </w:rPrChange>
        </w:rPr>
      </w:pPr>
      <w:ins w:id="3756" w:author="Author">
        <w:r w:rsidRPr="00EF4595">
          <w:rPr>
            <w:szCs w:val="17"/>
          </w:rPr>
          <w:t xml:space="preserve">The complete DTD can be downloaded from here: </w:t>
        </w:r>
        <w:del w:id="3757" w:author="Author">
          <w:r w:rsidR="00CC3021" w:rsidRPr="00C426EC" w:rsidDel="00555B9F">
            <w:rPr>
              <w:szCs w:val="17"/>
            </w:rPr>
            <w:delText>https://www.wipo.int/standards/dtd/ST37AuthorityFile_V2-</w:delText>
          </w:r>
        </w:del>
      </w:ins>
      <w:del w:id="3758" w:author="Author">
        <w:r w:rsidR="00CC3021" w:rsidRPr="00C426EC" w:rsidDel="001C160A">
          <w:rPr>
            <w:szCs w:val="17"/>
          </w:rPr>
          <w:delText>2</w:delText>
        </w:r>
      </w:del>
      <w:ins w:id="3759" w:author="Author">
        <w:del w:id="3760" w:author="Author">
          <w:r w:rsidR="00CC3021" w:rsidRPr="00C426EC" w:rsidDel="00555B9F">
            <w:rPr>
              <w:szCs w:val="17"/>
            </w:rPr>
            <w:delText>.dtd</w:delText>
          </w:r>
        </w:del>
      </w:ins>
      <w:r w:rsidR="00F431D6">
        <w:rPr>
          <w:szCs w:val="17"/>
        </w:rPr>
        <w:t xml:space="preserve"> </w:t>
      </w:r>
      <w:r w:rsidR="00F431D6">
        <w:rPr>
          <w:szCs w:val="17"/>
        </w:rPr>
        <w:br/>
      </w:r>
      <w:ins w:id="3761" w:author="Author">
        <w:r w:rsidR="00CC3021" w:rsidRPr="00C426EC">
          <w:rPr>
            <w:szCs w:val="17"/>
          </w:rPr>
          <w:t>https://www.wipo.int/standards/dtd/ST37AuthorityFile_V3-0.dtd</w:t>
        </w:r>
        <w:r w:rsidR="004F4E99" w:rsidRPr="00390A27">
          <w:rPr>
            <w:szCs w:val="17"/>
          </w:rPr>
          <w:t xml:space="preserve"> </w:t>
        </w:r>
      </w:ins>
    </w:p>
    <w:p w14:paraId="048395C8"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3762" w:author="Author">
            <w:rPr>
              <w:rFonts w:ascii="Courier New" w:hAnsi="Courier New"/>
              <w:color w:val="000000"/>
              <w:highlight w:val="white"/>
            </w:rPr>
          </w:rPrChange>
        </w:rPr>
      </w:pPr>
      <w:r w:rsidRPr="00CB704C">
        <w:rPr>
          <w:rFonts w:ascii="Courier New" w:hAnsi="Courier New" w:cs="Courier New"/>
          <w:color w:val="008080"/>
          <w:kern w:val="0"/>
          <w:highlight w:val="white"/>
          <w:rPrChange w:id="3763" w:author="Author">
            <w:rPr>
              <w:rFonts w:ascii="Courier New" w:hAnsi="Courier New"/>
              <w:color w:val="008080"/>
              <w:highlight w:val="white"/>
            </w:rPr>
          </w:rPrChange>
        </w:rPr>
        <w:t>&lt;?xml version='1.0' encoding='UTF-8' ?&gt;</w:t>
      </w:r>
    </w:p>
    <w:p w14:paraId="4715DC0B"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764" w:author="Author">
            <w:rPr>
              <w:rFonts w:ascii="Courier New" w:hAnsi="Courier New"/>
              <w:color w:val="808080"/>
              <w:highlight w:val="white"/>
            </w:rPr>
          </w:rPrChange>
        </w:rPr>
      </w:pPr>
      <w:r w:rsidRPr="00CB704C">
        <w:rPr>
          <w:rFonts w:ascii="Courier New" w:hAnsi="Courier New" w:cs="Courier New"/>
          <w:color w:val="0000FF"/>
          <w:kern w:val="0"/>
          <w:highlight w:val="white"/>
          <w:rPrChange w:id="3765"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3766" w:author="Author">
            <w:rPr>
              <w:rFonts w:ascii="Courier New" w:hAnsi="Courier New"/>
              <w:color w:val="808080"/>
              <w:highlight w:val="white"/>
            </w:rPr>
          </w:rPrChange>
        </w:rPr>
        <w:t xml:space="preserve">Annex IV of </w:t>
      </w:r>
      <w:r w:rsidRPr="00390A27">
        <w:rPr>
          <w:rFonts w:ascii="Courier New" w:hAnsi="Courier New" w:cs="Courier New"/>
          <w:color w:val="808080"/>
          <w:highlight w:val="white"/>
        </w:rPr>
        <w:t>WIPO Authority File Standard ST.37, XML Data Type Definition (DTD) for Authority Files</w:t>
      </w:r>
    </w:p>
    <w:p w14:paraId="2CA7694A"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767" w:author="Author">
            <w:rPr>
              <w:rFonts w:ascii="Courier New" w:hAnsi="Courier New"/>
              <w:color w:val="808080"/>
              <w:highlight w:val="white"/>
            </w:rPr>
          </w:rPrChange>
        </w:rPr>
      </w:pPr>
    </w:p>
    <w:p w14:paraId="2D7F06D0"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768" w:author="Author">
            <w:rPr>
              <w:rFonts w:ascii="Courier New" w:hAnsi="Courier New"/>
              <w:color w:val="808080"/>
              <w:highlight w:val="white"/>
            </w:rPr>
          </w:rPrChange>
        </w:rPr>
      </w:pPr>
      <w:r w:rsidRPr="00CB704C">
        <w:rPr>
          <w:rFonts w:ascii="Courier New" w:hAnsi="Courier New" w:cs="Courier New"/>
          <w:color w:val="808080"/>
          <w:kern w:val="0"/>
          <w:highlight w:val="white"/>
          <w:rPrChange w:id="3769" w:author="Author">
            <w:rPr>
              <w:rFonts w:ascii="Courier New" w:hAnsi="Courier New"/>
              <w:color w:val="808080"/>
              <w:highlight w:val="white"/>
            </w:rPr>
          </w:rPrChange>
        </w:rPr>
        <w:t>This entity may be identified by the PUBLIC identifier:</w:t>
      </w:r>
    </w:p>
    <w:p w14:paraId="7D35259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770" w:author="Author">
            <w:rPr>
              <w:rFonts w:ascii="Courier New" w:hAnsi="Courier New"/>
              <w:color w:val="808080"/>
              <w:highlight w:val="white"/>
            </w:rPr>
          </w:rPrChange>
        </w:rPr>
      </w:pPr>
      <w:r w:rsidRPr="00CB704C">
        <w:rPr>
          <w:rFonts w:ascii="Courier New" w:hAnsi="Courier New" w:cs="Courier New"/>
          <w:color w:val="808080"/>
          <w:kern w:val="0"/>
          <w:highlight w:val="white"/>
          <w:rPrChange w:id="3771" w:author="Author">
            <w:rPr>
              <w:rFonts w:ascii="Courier New" w:hAnsi="Courier New"/>
              <w:color w:val="808080"/>
              <w:highlight w:val="white"/>
            </w:rPr>
          </w:rPrChange>
        </w:rPr>
        <w:t>********************************************************************************************</w:t>
      </w:r>
    </w:p>
    <w:p w14:paraId="7AF0DFE2" w14:textId="6A3AB138"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772" w:author="Author">
            <w:rPr>
              <w:rFonts w:ascii="Courier New" w:hAnsi="Courier New"/>
              <w:color w:val="808080"/>
              <w:highlight w:val="white"/>
            </w:rPr>
          </w:rPrChange>
        </w:rPr>
      </w:pPr>
      <w:r w:rsidRPr="00CB704C">
        <w:rPr>
          <w:rFonts w:ascii="Courier New" w:hAnsi="Courier New" w:cs="Courier New"/>
          <w:color w:val="808080"/>
          <w:kern w:val="0"/>
          <w:highlight w:val="white"/>
          <w:rPrChange w:id="3773" w:author="Author">
            <w:rPr>
              <w:rFonts w:ascii="Courier New" w:hAnsi="Courier New"/>
              <w:color w:val="808080"/>
              <w:highlight w:val="white"/>
            </w:rPr>
          </w:rPrChange>
        </w:rPr>
        <w:t xml:space="preserve">PUBLIC "-//WIPO//XSD AUTHORITY FILE </w:t>
      </w:r>
      <w:ins w:id="3774" w:author="Author">
        <w:r w:rsidR="00555B9F" w:rsidRPr="00CB704C">
          <w:rPr>
            <w:rFonts w:ascii="Courier New" w:hAnsi="Courier New" w:cs="Courier New"/>
            <w:color w:val="808080"/>
            <w:kern w:val="0"/>
            <w:highlight w:val="white"/>
            <w:rPrChange w:id="3775" w:author="Author">
              <w:rPr>
                <w:rFonts w:ascii="Consolas" w:hAnsi="Consolas"/>
                <w:color w:val="808080"/>
                <w:highlight w:val="white"/>
              </w:rPr>
            </w:rPrChange>
          </w:rPr>
          <w:t>3</w:t>
        </w:r>
      </w:ins>
      <w:del w:id="3776" w:author="Author">
        <w:r w:rsidRPr="00CB704C" w:rsidDel="00555B9F">
          <w:rPr>
            <w:rFonts w:ascii="Courier New" w:hAnsi="Courier New" w:cs="Courier New"/>
            <w:color w:val="808080"/>
            <w:kern w:val="0"/>
            <w:highlight w:val="white"/>
            <w:rPrChange w:id="3777" w:author="Author">
              <w:rPr>
                <w:rFonts w:ascii="Courier New" w:hAnsi="Courier New"/>
                <w:color w:val="808080"/>
              </w:rPr>
            </w:rPrChange>
          </w:rPr>
          <w:delText>2</w:delText>
        </w:r>
      </w:del>
      <w:r w:rsidRPr="00CB704C">
        <w:rPr>
          <w:rFonts w:ascii="Courier New" w:hAnsi="Courier New" w:cs="Courier New"/>
          <w:color w:val="808080"/>
          <w:kern w:val="0"/>
          <w:highlight w:val="white"/>
          <w:rPrChange w:id="3778" w:author="Author">
            <w:rPr>
              <w:rFonts w:ascii="Courier New" w:hAnsi="Courier New"/>
              <w:color w:val="808080"/>
            </w:rPr>
          </w:rPrChange>
        </w:rPr>
        <w:t>.</w:t>
      </w:r>
      <w:del w:id="3779" w:author="Author">
        <w:r w:rsidRPr="00CB704C" w:rsidDel="00D95BEB">
          <w:rPr>
            <w:rFonts w:ascii="Courier New" w:hAnsi="Courier New" w:cs="Courier New"/>
            <w:color w:val="808080"/>
            <w:szCs w:val="17"/>
            <w:highlight w:val="white"/>
            <w:rPrChange w:id="3780" w:author="Author">
              <w:rPr>
                <w:rFonts w:ascii="Consolas" w:hAnsi="Consolas" w:cs="Consolas"/>
                <w:color w:val="808080"/>
                <w:szCs w:val="17"/>
                <w:highlight w:val="white"/>
              </w:rPr>
            </w:rPrChange>
          </w:rPr>
          <w:delText>2</w:delText>
        </w:r>
      </w:del>
      <w:ins w:id="3781" w:author="Author">
        <w:r w:rsidR="00D95BEB" w:rsidRPr="00CB704C">
          <w:rPr>
            <w:rFonts w:ascii="Courier New" w:hAnsi="Courier New" w:cs="Courier New"/>
            <w:color w:val="808080"/>
            <w:szCs w:val="17"/>
            <w:highlight w:val="white"/>
            <w:rPrChange w:id="3782" w:author="Author">
              <w:rPr>
                <w:rFonts w:ascii="Consolas" w:hAnsi="Consolas" w:cs="Consolas"/>
                <w:color w:val="808080"/>
                <w:szCs w:val="17"/>
                <w:highlight w:val="white"/>
              </w:rPr>
            </w:rPrChange>
          </w:rPr>
          <w:t>0</w:t>
        </w:r>
      </w:ins>
      <w:r w:rsidRPr="00390A27">
        <w:rPr>
          <w:rFonts w:ascii="Courier New" w:hAnsi="Courier New" w:cs="Courier New"/>
          <w:color w:val="808080"/>
          <w:highlight w:val="white"/>
        </w:rPr>
        <w:t>//EN" "AuthorityFile_</w:t>
      </w:r>
      <w:del w:id="3783" w:author="Author">
        <w:r w:rsidRPr="00390A27" w:rsidDel="00D95BEB">
          <w:rPr>
            <w:rFonts w:ascii="Courier New" w:hAnsi="Courier New" w:cs="Courier New"/>
            <w:color w:val="808080"/>
            <w:highlight w:val="white"/>
          </w:rPr>
          <w:delText>V2</w:delText>
        </w:r>
      </w:del>
      <w:ins w:id="3784" w:author="Author">
        <w:r w:rsidR="00D95BEB" w:rsidRPr="00390A27">
          <w:rPr>
            <w:rFonts w:ascii="Courier New" w:hAnsi="Courier New" w:cs="Courier New"/>
            <w:color w:val="808080"/>
            <w:highlight w:val="white"/>
          </w:rPr>
          <w:t>V</w:t>
        </w:r>
        <w:r w:rsidR="00D95BEB" w:rsidRPr="00CB704C">
          <w:rPr>
            <w:rFonts w:ascii="Courier New" w:hAnsi="Courier New" w:cs="Courier New"/>
            <w:color w:val="808080"/>
            <w:highlight w:val="white"/>
            <w:rPrChange w:id="3785" w:author="Author">
              <w:rPr>
                <w:rFonts w:ascii="Consolas" w:hAnsi="Consolas"/>
                <w:color w:val="808080"/>
                <w:highlight w:val="white"/>
              </w:rPr>
            </w:rPrChange>
          </w:rPr>
          <w:t>3</w:t>
        </w:r>
      </w:ins>
      <w:r w:rsidRPr="00390A27">
        <w:rPr>
          <w:rFonts w:ascii="Courier New" w:hAnsi="Courier New" w:cs="Courier New"/>
          <w:color w:val="808080"/>
          <w:highlight w:val="white"/>
        </w:rPr>
        <w:t>_</w:t>
      </w:r>
      <w:del w:id="3786" w:author="Author">
        <w:r w:rsidR="00997C62" w:rsidRPr="00390A27">
          <w:rPr>
            <w:rFonts w:ascii="Courier New" w:hAnsi="Courier New" w:cs="Courier New"/>
            <w:color w:val="808080"/>
            <w:szCs w:val="17"/>
            <w:highlight w:val="white"/>
          </w:rPr>
          <w:delText>2</w:delText>
        </w:r>
      </w:del>
      <w:ins w:id="3787" w:author="Author">
        <w:r w:rsidR="00D95BEB" w:rsidRPr="00390A27">
          <w:rPr>
            <w:rFonts w:ascii="Courier New" w:hAnsi="Courier New" w:cs="Courier New"/>
            <w:color w:val="808080"/>
            <w:szCs w:val="17"/>
            <w:highlight w:val="white"/>
          </w:rPr>
          <w:t>0</w:t>
        </w:r>
      </w:ins>
      <w:r w:rsidRPr="00390A27">
        <w:rPr>
          <w:rFonts w:ascii="Courier New" w:hAnsi="Courier New" w:cs="Courier New"/>
          <w:color w:val="808080"/>
          <w:highlight w:val="white"/>
        </w:rPr>
        <w:t>.dtd"</w:t>
      </w:r>
    </w:p>
    <w:p w14:paraId="7B5794FF" w14:textId="7EAAADE1" w:rsidR="00290C72" w:rsidRPr="00390A27" w:rsidRDefault="00290C72" w:rsidP="00290C72">
      <w:pPr>
        <w:autoSpaceDE w:val="0"/>
        <w:autoSpaceDN w:val="0"/>
        <w:adjustRightInd w:val="0"/>
        <w:rPr>
          <w:del w:id="3788" w:author="Author"/>
          <w:rFonts w:ascii="Courier New" w:hAnsi="Courier New" w:cs="Courier New"/>
          <w:color w:val="808080"/>
          <w:szCs w:val="17"/>
          <w:highlight w:val="white"/>
        </w:rPr>
      </w:pPr>
      <w:del w:id="3789" w:author="Author">
        <w:r w:rsidRPr="00390A27">
          <w:rPr>
            <w:rFonts w:ascii="Courier New" w:hAnsi="Courier New" w:cs="Courier New"/>
            <w:color w:val="808080"/>
            <w:szCs w:val="17"/>
            <w:highlight w:val="white"/>
          </w:rPr>
          <w:delText>*******************************************************************************************</w:delText>
        </w:r>
      </w:del>
    </w:p>
    <w:p w14:paraId="69FBE748" w14:textId="77777777" w:rsidR="00290C72" w:rsidRPr="00390A27" w:rsidRDefault="00290C72" w:rsidP="00290C72">
      <w:pPr>
        <w:autoSpaceDE w:val="0"/>
        <w:autoSpaceDN w:val="0"/>
        <w:adjustRightInd w:val="0"/>
        <w:rPr>
          <w:del w:id="3790" w:author="Author"/>
          <w:rFonts w:ascii="Courier New" w:hAnsi="Courier New" w:cs="Courier New"/>
          <w:color w:val="808080"/>
          <w:szCs w:val="17"/>
          <w:highlight w:val="white"/>
        </w:rPr>
      </w:pPr>
    </w:p>
    <w:p w14:paraId="05C9D804" w14:textId="170528D0" w:rsidR="00907FF4" w:rsidRPr="00CB704C" w:rsidRDefault="00AD5A25" w:rsidP="00907FF4">
      <w:pPr>
        <w:autoSpaceDE w:val="0"/>
        <w:autoSpaceDN w:val="0"/>
        <w:adjustRightInd w:val="0"/>
        <w:spacing w:after="0" w:line="240" w:lineRule="auto"/>
        <w:rPr>
          <w:ins w:id="3791" w:author="Author"/>
          <w:rFonts w:ascii="Courier New" w:hAnsi="Courier New" w:cs="Courier New"/>
          <w:color w:val="808080"/>
          <w:kern w:val="0"/>
          <w:szCs w:val="17"/>
          <w:highlight w:val="white"/>
          <w:rPrChange w:id="3792" w:author="Author">
            <w:rPr>
              <w:ins w:id="3793" w:author="Author"/>
              <w:rFonts w:ascii="Consolas" w:hAnsi="Consolas" w:cs="Consolas"/>
              <w:color w:val="808080"/>
              <w:szCs w:val="17"/>
              <w:highlight w:val="white"/>
            </w:rPr>
          </w:rPrChange>
        </w:rPr>
      </w:pPr>
      <w:del w:id="3794" w:author="Author">
        <w:r w:rsidRPr="00390A27">
          <w:rPr>
            <w:rFonts w:ascii="Courier New" w:hAnsi="Courier New" w:cs="Courier New"/>
            <w:color w:val="808080"/>
            <w:szCs w:val="17"/>
            <w:highlight w:val="white"/>
          </w:rPr>
          <w:delText>*</w:delText>
        </w:r>
        <w:r w:rsidR="002F526D" w:rsidRPr="00390A27">
          <w:rPr>
            <w:rFonts w:ascii="Courier New" w:hAnsi="Courier New" w:cs="Courier New"/>
            <w:color w:val="808080"/>
            <w:szCs w:val="17"/>
            <w:highlight w:val="white"/>
          </w:rPr>
          <w:delText>*</w:delText>
        </w:r>
      </w:del>
      <w:ins w:id="3795" w:author="Author">
        <w:r w:rsidR="00907FF4" w:rsidRPr="00CB704C">
          <w:rPr>
            <w:rFonts w:ascii="Courier New" w:hAnsi="Courier New" w:cs="Courier New"/>
            <w:color w:val="808080"/>
            <w:kern w:val="0"/>
            <w:szCs w:val="17"/>
            <w:highlight w:val="white"/>
            <w:rPrChange w:id="3796" w:author="Author">
              <w:rPr>
                <w:rFonts w:ascii="Consolas" w:hAnsi="Consolas" w:cs="Consolas"/>
                <w:color w:val="808080"/>
                <w:szCs w:val="17"/>
                <w:highlight w:val="white"/>
              </w:rPr>
            </w:rPrChange>
          </w:rPr>
          <w:t>*************************************************************************************</w:t>
        </w:r>
      </w:ins>
    </w:p>
    <w:p w14:paraId="4C077E2B" w14:textId="53C7676D" w:rsidR="005C2B8E" w:rsidRPr="00CB704C" w:rsidRDefault="005C2B8E" w:rsidP="005C2B8E">
      <w:pPr>
        <w:autoSpaceDE w:val="0"/>
        <w:autoSpaceDN w:val="0"/>
        <w:adjustRightInd w:val="0"/>
        <w:spacing w:after="0" w:line="240" w:lineRule="auto"/>
        <w:rPr>
          <w:ins w:id="3797" w:author="Author"/>
          <w:rFonts w:ascii="Courier New" w:eastAsia="Times New Roman" w:hAnsi="Courier New" w:cs="Courier New"/>
          <w:color w:val="808080"/>
          <w:kern w:val="0"/>
          <w:sz w:val="22"/>
          <w:szCs w:val="17"/>
          <w:highlight w:val="white"/>
          <w14:ligatures w14:val="none"/>
          <w:rPrChange w:id="3798" w:author="Author">
            <w:rPr>
              <w:ins w:id="3799" w:author="Author"/>
              <w:rFonts w:ascii="Consolas" w:hAnsi="Consolas" w:cs="Consolas"/>
              <w:color w:val="808080"/>
              <w:szCs w:val="17"/>
              <w:highlight w:val="white"/>
            </w:rPr>
          </w:rPrChange>
        </w:rPr>
      </w:pPr>
      <w:ins w:id="3800" w:author="Author">
        <w:r w:rsidRPr="00CB704C">
          <w:rPr>
            <w:rFonts w:ascii="Courier New" w:hAnsi="Courier New" w:cs="Courier New"/>
            <w:color w:val="808080"/>
            <w:kern w:val="0"/>
            <w:szCs w:val="17"/>
            <w:highlight w:val="white"/>
            <w:rPrChange w:id="3801" w:author="Author">
              <w:rPr>
                <w:rFonts w:ascii="Consolas" w:hAnsi="Consolas" w:cs="Consolas"/>
                <w:color w:val="808080"/>
                <w:szCs w:val="17"/>
                <w:highlight w:val="white"/>
              </w:rPr>
            </w:rPrChange>
          </w:rPr>
          <w:t>* 2025-</w:t>
        </w:r>
      </w:ins>
      <w:ins w:id="3802" w:author="Author" w:date="2025-10-21T14:17:00Z">
        <w:r w:rsidR="008D5675">
          <w:rPr>
            <w:rFonts w:ascii="Courier New" w:hAnsi="Courier New" w:cs="Courier New"/>
            <w:color w:val="808080"/>
            <w:kern w:val="0"/>
            <w:szCs w:val="17"/>
            <w:highlight w:val="white"/>
          </w:rPr>
          <w:t>11</w:t>
        </w:r>
      </w:ins>
      <w:ins w:id="3803" w:author="Author">
        <w:r w:rsidRPr="00CB704C">
          <w:rPr>
            <w:rFonts w:ascii="Courier New" w:hAnsi="Courier New" w:cs="Courier New"/>
            <w:color w:val="808080"/>
            <w:kern w:val="0"/>
            <w:szCs w:val="17"/>
            <w:highlight w:val="white"/>
            <w:rPrChange w:id="3804" w:author="Author">
              <w:rPr>
                <w:rFonts w:ascii="Consolas" w:hAnsi="Consolas" w:cs="Consolas"/>
                <w:color w:val="808080"/>
                <w:szCs w:val="17"/>
                <w:highlight w:val="white"/>
              </w:rPr>
            </w:rPrChange>
          </w:rPr>
          <w:t>-</w:t>
        </w:r>
      </w:ins>
      <w:ins w:id="3805" w:author="Author" w:date="2025-10-21T14:17:00Z">
        <w:r w:rsidR="008D5675">
          <w:rPr>
            <w:rFonts w:ascii="Courier New" w:hAnsi="Courier New" w:cs="Courier New"/>
            <w:color w:val="808080"/>
            <w:kern w:val="0"/>
            <w:szCs w:val="17"/>
            <w:highlight w:val="white"/>
          </w:rPr>
          <w:t>14</w:t>
        </w:r>
      </w:ins>
      <w:ins w:id="3806" w:author="Author">
        <w:r w:rsidRPr="00CB704C">
          <w:rPr>
            <w:rFonts w:ascii="Courier New" w:hAnsi="Courier New" w:cs="Courier New"/>
            <w:color w:val="808080"/>
            <w:kern w:val="0"/>
            <w:szCs w:val="17"/>
            <w:highlight w:val="white"/>
            <w:rPrChange w:id="3807" w:author="Author">
              <w:rPr>
                <w:rFonts w:ascii="Consolas" w:hAnsi="Consolas" w:cs="Consolas"/>
                <w:color w:val="808080"/>
                <w:szCs w:val="17"/>
                <w:highlight w:val="white"/>
              </w:rPr>
            </w:rPrChange>
          </w:rPr>
          <w:t xml:space="preserve">: </w:t>
        </w:r>
      </w:ins>
    </w:p>
    <w:p w14:paraId="56800912" w14:textId="77777777" w:rsidR="005C2B8E" w:rsidRPr="00CB704C" w:rsidRDefault="005C2B8E" w:rsidP="005C2B8E">
      <w:pPr>
        <w:autoSpaceDE w:val="0"/>
        <w:autoSpaceDN w:val="0"/>
        <w:adjustRightInd w:val="0"/>
        <w:spacing w:after="0" w:line="240" w:lineRule="auto"/>
        <w:rPr>
          <w:ins w:id="3808" w:author="Author"/>
          <w:rFonts w:ascii="Courier New" w:eastAsia="Times New Roman" w:hAnsi="Courier New" w:cs="Courier New"/>
          <w:color w:val="808080"/>
          <w:kern w:val="0"/>
          <w:sz w:val="22"/>
          <w:szCs w:val="17"/>
          <w:highlight w:val="white"/>
          <w14:ligatures w14:val="none"/>
          <w:rPrChange w:id="3809" w:author="Author">
            <w:rPr>
              <w:ins w:id="3810" w:author="Author"/>
              <w:rFonts w:ascii="Consolas" w:hAnsi="Consolas" w:cs="Consolas"/>
              <w:color w:val="808080"/>
              <w:szCs w:val="17"/>
              <w:highlight w:val="white"/>
            </w:rPr>
          </w:rPrChange>
        </w:rPr>
      </w:pPr>
      <w:ins w:id="3811" w:author="Author">
        <w:r w:rsidRPr="00CB704C">
          <w:rPr>
            <w:rFonts w:ascii="Courier New" w:hAnsi="Courier New" w:cs="Courier New"/>
            <w:color w:val="808080"/>
            <w:kern w:val="0"/>
            <w:szCs w:val="17"/>
            <w:highlight w:val="white"/>
            <w:rPrChange w:id="3812" w:author="Author">
              <w:rPr>
                <w:rFonts w:ascii="Consolas" w:hAnsi="Consolas" w:cs="Consolas"/>
                <w:color w:val="808080"/>
                <w:szCs w:val="17"/>
                <w:highlight w:val="white"/>
              </w:rPr>
            </w:rPrChange>
          </w:rPr>
          <w:t>(i) Update not-searchable-code to be a fixed value of "N"</w:t>
        </w:r>
      </w:ins>
    </w:p>
    <w:p w14:paraId="08E8C9AA" w14:textId="77777777" w:rsidR="005C2B8E" w:rsidRPr="00CB704C" w:rsidRDefault="005C2B8E" w:rsidP="005C2B8E">
      <w:pPr>
        <w:autoSpaceDE w:val="0"/>
        <w:autoSpaceDN w:val="0"/>
        <w:adjustRightInd w:val="0"/>
        <w:spacing w:after="0" w:line="240" w:lineRule="auto"/>
        <w:rPr>
          <w:ins w:id="3813" w:author="Author"/>
          <w:rFonts w:ascii="Courier New" w:eastAsia="Times New Roman" w:hAnsi="Courier New" w:cs="Courier New"/>
          <w:color w:val="808080"/>
          <w:kern w:val="0"/>
          <w:sz w:val="22"/>
          <w:szCs w:val="17"/>
          <w:highlight w:val="white"/>
          <w14:ligatures w14:val="none"/>
          <w:rPrChange w:id="3814" w:author="Author">
            <w:rPr>
              <w:ins w:id="3815" w:author="Author"/>
              <w:rFonts w:ascii="Consolas" w:hAnsi="Consolas" w:cs="Consolas"/>
              <w:color w:val="808080"/>
              <w:szCs w:val="17"/>
              <w:highlight w:val="white"/>
            </w:rPr>
          </w:rPrChange>
        </w:rPr>
      </w:pPr>
      <w:ins w:id="3816" w:author="Author">
        <w:r w:rsidRPr="00CB704C">
          <w:rPr>
            <w:rFonts w:ascii="Courier New" w:hAnsi="Courier New" w:cs="Courier New"/>
            <w:color w:val="808080"/>
            <w:kern w:val="0"/>
            <w:szCs w:val="17"/>
            <w:highlight w:val="white"/>
            <w:rPrChange w:id="3817" w:author="Author">
              <w:rPr>
                <w:rFonts w:ascii="Consolas" w:hAnsi="Consolas" w:cs="Consolas"/>
                <w:color w:val="808080"/>
                <w:szCs w:val="17"/>
                <w:highlight w:val="white"/>
              </w:rPr>
            </w:rPrChange>
          </w:rPr>
          <w:t>(ii) For priority-claims: kind should be removed from here and application number made optional so that it matches the Schema</w:t>
        </w:r>
      </w:ins>
    </w:p>
    <w:p w14:paraId="256D843D" w14:textId="658D353B" w:rsidR="005C2B8E" w:rsidRPr="00CB704C" w:rsidRDefault="005C2B8E" w:rsidP="005C2B8E">
      <w:pPr>
        <w:autoSpaceDE w:val="0"/>
        <w:autoSpaceDN w:val="0"/>
        <w:adjustRightInd w:val="0"/>
        <w:spacing w:after="0" w:line="240" w:lineRule="auto"/>
        <w:rPr>
          <w:ins w:id="3818" w:author="Author"/>
          <w:rFonts w:ascii="Courier New" w:eastAsia="Times New Roman" w:hAnsi="Courier New" w:cs="Courier New"/>
          <w:color w:val="808080"/>
          <w:kern w:val="0"/>
          <w:sz w:val="22"/>
          <w:szCs w:val="17"/>
          <w:highlight w:val="white"/>
          <w14:ligatures w14:val="none"/>
          <w:rPrChange w:id="3819" w:author="Author">
            <w:rPr>
              <w:ins w:id="3820" w:author="Author"/>
              <w:rFonts w:ascii="Consolas" w:hAnsi="Consolas" w:cs="Consolas"/>
              <w:color w:val="808080"/>
              <w:szCs w:val="17"/>
              <w:highlight w:val="white"/>
            </w:rPr>
          </w:rPrChange>
        </w:rPr>
      </w:pPr>
      <w:ins w:id="3821" w:author="Author">
        <w:r w:rsidRPr="00CB704C">
          <w:rPr>
            <w:rFonts w:ascii="Courier New" w:hAnsi="Courier New" w:cs="Courier New"/>
            <w:color w:val="808080"/>
            <w:kern w:val="0"/>
            <w:szCs w:val="17"/>
            <w:highlight w:val="white"/>
            <w:rPrChange w:id="3822" w:author="Author">
              <w:rPr>
                <w:rFonts w:ascii="Consolas" w:hAnsi="Consolas" w:cs="Consolas"/>
                <w:color w:val="808080"/>
                <w:szCs w:val="17"/>
                <w:highlight w:val="white"/>
              </w:rPr>
            </w:rPrChange>
          </w:rPr>
          <w:t>(iii) Remove reference to priority-claim-kind</w:t>
        </w:r>
      </w:ins>
    </w:p>
    <w:p w14:paraId="270AC1B9" w14:textId="0741B76D" w:rsidR="00EE0AF6" w:rsidRDefault="00EE0AF6" w:rsidP="005C2B8E">
      <w:pPr>
        <w:autoSpaceDE w:val="0"/>
        <w:autoSpaceDN w:val="0"/>
        <w:adjustRightInd w:val="0"/>
        <w:spacing w:after="0" w:line="240" w:lineRule="auto"/>
        <w:rPr>
          <w:ins w:id="3823" w:author="Author" w:date="2025-10-21T14:18:00Z"/>
          <w:rFonts w:ascii="Courier New" w:hAnsi="Courier New" w:cs="Courier New"/>
          <w:color w:val="808080"/>
          <w:szCs w:val="17"/>
          <w:highlight w:val="white"/>
        </w:rPr>
      </w:pPr>
      <w:ins w:id="3824" w:author="Author">
        <w:r w:rsidRPr="00CB704C">
          <w:rPr>
            <w:rFonts w:ascii="Courier New" w:hAnsi="Courier New" w:cs="Courier New"/>
            <w:color w:val="808080"/>
            <w:szCs w:val="17"/>
            <w:highlight w:val="white"/>
            <w:rPrChange w:id="3825" w:author="Author">
              <w:rPr>
                <w:rFonts w:ascii="Consolas" w:hAnsi="Consolas" w:cs="Consolas"/>
                <w:color w:val="808080"/>
                <w:szCs w:val="17"/>
                <w:highlight w:val="white"/>
              </w:rPr>
            </w:rPrChange>
          </w:rPr>
          <w:t>(</w:t>
        </w:r>
      </w:ins>
      <w:ins w:id="3826" w:author="Author" w:date="2025-10-21T14:18:00Z">
        <w:r w:rsidR="006B78A0">
          <w:rPr>
            <w:rFonts w:ascii="Courier New" w:hAnsi="Courier New" w:cs="Courier New"/>
            <w:color w:val="808080"/>
            <w:szCs w:val="17"/>
            <w:highlight w:val="white"/>
          </w:rPr>
          <w:t>i</w:t>
        </w:r>
      </w:ins>
      <w:ins w:id="3827" w:author="Author">
        <w:r w:rsidRPr="00CB704C">
          <w:rPr>
            <w:rFonts w:ascii="Courier New" w:hAnsi="Courier New" w:cs="Courier New"/>
            <w:color w:val="808080"/>
            <w:szCs w:val="17"/>
            <w:highlight w:val="white"/>
            <w:rPrChange w:id="3828" w:author="Author">
              <w:rPr>
                <w:rFonts w:ascii="Consolas" w:hAnsi="Consolas" w:cs="Consolas"/>
                <w:color w:val="808080"/>
                <w:szCs w:val="17"/>
                <w:highlight w:val="white"/>
              </w:rPr>
            </w:rPrChange>
          </w:rPr>
          <w:t>v) For publication-number-range, start-date and end-date added</w:t>
        </w:r>
      </w:ins>
    </w:p>
    <w:p w14:paraId="690F1359" w14:textId="3B446318" w:rsidR="006B78A0" w:rsidRPr="006B78A0" w:rsidRDefault="006B78A0" w:rsidP="005C2B8E">
      <w:pPr>
        <w:autoSpaceDE w:val="0"/>
        <w:autoSpaceDN w:val="0"/>
        <w:adjustRightInd w:val="0"/>
        <w:spacing w:after="0" w:line="240" w:lineRule="auto"/>
        <w:rPr>
          <w:ins w:id="3829" w:author="Author"/>
          <w:rFonts w:ascii="Courier New" w:eastAsia="Times New Roman" w:hAnsi="Courier New" w:cs="Courier New"/>
          <w:color w:val="808080"/>
          <w:kern w:val="0"/>
          <w:sz w:val="22"/>
          <w:szCs w:val="17"/>
          <w:highlight w:val="white"/>
          <w14:ligatures w14:val="none"/>
          <w:rPrChange w:id="3830" w:author="Author" w:date="2025-10-21T14:18:00Z">
            <w:rPr>
              <w:ins w:id="3831" w:author="Author"/>
              <w:rFonts w:ascii="Consolas" w:hAnsi="Consolas" w:cs="Consolas"/>
              <w:color w:val="808080"/>
              <w:szCs w:val="17"/>
              <w:highlight w:val="white"/>
            </w:rPr>
          </w:rPrChange>
        </w:rPr>
      </w:pPr>
      <w:ins w:id="3832" w:author="Author" w:date="2025-10-21T14:18:00Z">
        <w:r w:rsidRPr="006B78A0">
          <w:rPr>
            <w:rFonts w:ascii="Courier New" w:eastAsia="Times New Roman" w:hAnsi="Courier New" w:cs="Courier New"/>
            <w:color w:val="808080"/>
            <w:kern w:val="0"/>
            <w:szCs w:val="17"/>
            <w:highlight w:val="white"/>
            <w14:ligatures w14:val="none"/>
            <w:rPrChange w:id="3833" w:author="Author" w:date="2025-10-21T14:18:00Z">
              <w:rPr>
                <w:rFonts w:ascii="Courier New" w:hAnsi="Courier New" w:cs="Courier New"/>
                <w:color w:val="808080"/>
                <w:szCs w:val="17"/>
                <w:highlight w:val="white"/>
              </w:rPr>
            </w:rPrChange>
          </w:rPr>
          <w:t xml:space="preserve">(iv) </w:t>
        </w:r>
        <w:r w:rsidRPr="006B78A0">
          <w:rPr>
            <w:rFonts w:ascii="Courier New" w:eastAsia="Times New Roman" w:hAnsi="Courier New" w:cs="Courier New"/>
            <w:color w:val="808080"/>
            <w:kern w:val="0"/>
            <w:szCs w:val="17"/>
            <w:highlight w:val="white"/>
            <w14:ligatures w14:val="none"/>
            <w:rPrChange w:id="3834" w:author="Author" w:date="2025-10-21T14:18:00Z">
              <w:rPr>
                <w:rFonts w:ascii="Courier New" w:hAnsi="Courier New" w:cs="Courier New"/>
                <w:color w:val="808080"/>
                <w:szCs w:val="17"/>
                <w:highlight w:val="white"/>
              </w:rPr>
            </w:rPrChange>
          </w:rPr>
          <w:t>Corrected document-kind-code-definition to remove cardinality as each kind should only have one document-kind-code-description</w:t>
        </w:r>
      </w:ins>
    </w:p>
    <w:p w14:paraId="21C69E8C" w14:textId="77777777" w:rsidR="00907FF4" w:rsidRPr="00CB704C" w:rsidRDefault="00907FF4" w:rsidP="00907FF4">
      <w:pPr>
        <w:autoSpaceDE w:val="0"/>
        <w:autoSpaceDN w:val="0"/>
        <w:adjustRightInd w:val="0"/>
        <w:spacing w:after="0" w:line="240" w:lineRule="auto"/>
        <w:rPr>
          <w:ins w:id="3835" w:author="Author"/>
          <w:rFonts w:ascii="Courier New" w:hAnsi="Courier New" w:cs="Courier New"/>
          <w:color w:val="808080"/>
          <w:kern w:val="0"/>
          <w:szCs w:val="17"/>
          <w:highlight w:val="white"/>
          <w:rPrChange w:id="3836" w:author="Author">
            <w:rPr>
              <w:ins w:id="3837" w:author="Author"/>
              <w:rFonts w:ascii="Consolas" w:hAnsi="Consolas" w:cs="Consolas"/>
              <w:color w:val="808080"/>
              <w:szCs w:val="17"/>
              <w:highlight w:val="white"/>
            </w:rPr>
          </w:rPrChange>
        </w:rPr>
      </w:pPr>
      <w:ins w:id="3838" w:author="Author">
        <w:r w:rsidRPr="00CB704C">
          <w:rPr>
            <w:rFonts w:ascii="Courier New" w:hAnsi="Courier New" w:cs="Courier New"/>
            <w:color w:val="808080"/>
            <w:kern w:val="0"/>
            <w:szCs w:val="17"/>
            <w:highlight w:val="white"/>
            <w:rPrChange w:id="3839" w:author="Author">
              <w:rPr>
                <w:rFonts w:ascii="Consolas" w:hAnsi="Consolas" w:cs="Consolas"/>
                <w:color w:val="808080"/>
                <w:szCs w:val="17"/>
                <w:highlight w:val="white"/>
              </w:rPr>
            </w:rPrChange>
          </w:rPr>
          <w:t>*</w:t>
        </w:r>
      </w:ins>
    </w:p>
    <w:p w14:paraId="5BBD22DF"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840" w:author="Author">
            <w:rPr>
              <w:rFonts w:ascii="Courier New" w:hAnsi="Courier New"/>
              <w:color w:val="000000"/>
            </w:rPr>
          </w:rPrChange>
        </w:rPr>
      </w:pPr>
      <w:ins w:id="3841" w:author="Author">
        <w:r w:rsidRPr="00CB704C">
          <w:rPr>
            <w:rFonts w:ascii="Courier New" w:hAnsi="Courier New" w:cs="Courier New"/>
            <w:color w:val="808080"/>
            <w:kern w:val="0"/>
            <w:szCs w:val="17"/>
            <w:highlight w:val="white"/>
            <w:rPrChange w:id="3842" w:author="Author">
              <w:rPr>
                <w:rFonts w:ascii="Consolas" w:hAnsi="Consolas" w:cs="Consolas"/>
                <w:color w:val="808080"/>
                <w:szCs w:val="17"/>
                <w:highlight w:val="white"/>
              </w:rPr>
            </w:rPrChange>
          </w:rPr>
          <w:t>*</w:t>
        </w:r>
      </w:ins>
      <w:r w:rsidRPr="00CB704C">
        <w:rPr>
          <w:rFonts w:ascii="Courier New" w:hAnsi="Courier New" w:cs="Courier New"/>
          <w:color w:val="808080"/>
          <w:kern w:val="0"/>
          <w:highlight w:val="white"/>
          <w:rPrChange w:id="3843" w:author="Author">
            <w:rPr>
              <w:rFonts w:ascii="Courier New" w:hAnsi="Courier New"/>
              <w:color w:val="808080"/>
              <w:highlight w:val="white"/>
            </w:rPr>
          </w:rPrChange>
        </w:rPr>
        <w:t xml:space="preserve"> 2021-08-24: Revision of the main body, annexes and appendixes of ST.37 approved by the</w:t>
      </w:r>
      <w:r w:rsidRPr="00CB704C">
        <w:rPr>
          <w:rFonts w:ascii="Courier New" w:hAnsi="Courier New" w:cs="Courier New"/>
          <w:color w:val="808080"/>
          <w:highlight w:val="white"/>
          <w:rPrChange w:id="3844" w:author="Author">
            <w:rPr>
              <w:rFonts w:ascii="Courier New" w:hAnsi="Courier New"/>
              <w:color w:val="000000"/>
            </w:rPr>
          </w:rPrChange>
        </w:rPr>
        <w:t xml:space="preserve"> </w:t>
      </w:r>
      <w:r w:rsidRPr="00CB704C">
        <w:rPr>
          <w:rFonts w:ascii="Courier New" w:hAnsi="Courier New" w:cs="Courier New"/>
          <w:color w:val="808080"/>
          <w:kern w:val="0"/>
          <w:highlight w:val="white"/>
          <w:rPrChange w:id="3845" w:author="Author">
            <w:rPr>
              <w:rFonts w:ascii="Courier New" w:hAnsi="Courier New"/>
              <w:color w:val="808080"/>
              <w:highlight w:val="white"/>
            </w:rPr>
          </w:rPrChange>
        </w:rPr>
        <w:t>Committee on WIPO Standards (CWS) at its ninth session comprising:</w:t>
      </w:r>
    </w:p>
    <w:p w14:paraId="01EF9FD4"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46"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47" w:author="Author">
            <w:rPr>
              <w:rFonts w:ascii="Courier New" w:hAnsi="Courier New"/>
              <w:color w:val="808080"/>
              <w:highlight w:val="white"/>
            </w:rPr>
          </w:rPrChange>
        </w:rPr>
        <w:t>* (i) added elements: &lt;searchable-abstract-code?&gt;, &lt;searchable-description-code?&gt;, &lt;searchable-claims-code?&gt;</w:t>
      </w:r>
    </w:p>
    <w:p w14:paraId="60D3412F"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48"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49" w:author="Author">
            <w:rPr>
              <w:rFonts w:ascii="Courier New" w:hAnsi="Courier New"/>
              <w:color w:val="808080"/>
              <w:highlight w:val="white"/>
            </w:rPr>
          </w:rPrChange>
        </w:rPr>
        <w:t>* (ii) added attributes @code to be used with &lt;not-searchable-indicator&gt;, referenced by elements listed in (i)</w:t>
      </w:r>
    </w:p>
    <w:p w14:paraId="2378989F" w14:textId="7FBC9240"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50"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51" w:author="Author">
            <w:rPr>
              <w:rFonts w:ascii="Courier New" w:hAnsi="Courier New"/>
              <w:color w:val="808080"/>
              <w:highlight w:val="white"/>
            </w:rPr>
          </w:rPrChange>
        </w:rPr>
        <w:t>* (iii) added element &lt;</w:t>
      </w:r>
      <w:proofErr w:type="spellStart"/>
      <w:r w:rsidR="002F526D" w:rsidRPr="00390A27">
        <w:rPr>
          <w:rFonts w:ascii="Courier New" w:hAnsi="Courier New" w:cs="Courier New"/>
          <w:color w:val="808080"/>
          <w:szCs w:val="17"/>
          <w:highlight w:val="white"/>
        </w:rPr>
        <w:t>searchable</w:t>
      </w:r>
      <w:r w:rsidR="00E17496" w:rsidRPr="00CB704C">
        <w:rPr>
          <w:rFonts w:ascii="Courier New" w:hAnsi="Courier New" w:cs="Courier New"/>
          <w:snapToGrid w:val="0"/>
          <w:color w:val="000000"/>
          <w:w w:val="0"/>
          <w:sz w:val="0"/>
          <w:szCs w:val="0"/>
          <w:u w:color="000000"/>
          <w:bdr w:val="none" w:sz="0" w:space="0" w:color="000000"/>
          <w:shd w:val="clear" w:color="000000" w:fill="000000"/>
          <w:lang w:eastAsia="x-none" w:bidi="x-none"/>
          <w:rPrChange w:id="3852" w:author="Author">
            <w:rPr>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rPrChange>
        </w:rPr>
        <w:t>searchable</w:t>
      </w:r>
      <w:proofErr w:type="spellEnd"/>
      <w:r w:rsidRPr="00390A27">
        <w:rPr>
          <w:rFonts w:ascii="Courier New" w:hAnsi="Courier New" w:cs="Courier New"/>
          <w:color w:val="808080"/>
          <w:highlight w:val="white"/>
        </w:rPr>
        <w:t>-language-code&gt;, referenced by the elements listed in (i)</w:t>
      </w:r>
    </w:p>
    <w:p w14:paraId="6483CF7F"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53"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54" w:author="Author">
            <w:rPr>
              <w:rFonts w:ascii="Courier New" w:hAnsi="Courier New"/>
              <w:color w:val="808080"/>
              <w:highlight w:val="white"/>
            </w:rPr>
          </w:rPrChange>
        </w:rPr>
        <w:t>* (iii) changed values of grouped-</w:t>
      </w:r>
      <w:proofErr w:type="spellStart"/>
      <w:r w:rsidRPr="00CB704C">
        <w:rPr>
          <w:rFonts w:ascii="Courier New" w:hAnsi="Courier New" w:cs="Courier New"/>
          <w:color w:val="808080"/>
          <w:kern w:val="0"/>
          <w:highlight w:val="white"/>
          <w:rPrChange w:id="3855" w:author="Author">
            <w:rPr>
              <w:rFonts w:ascii="Courier New" w:hAnsi="Courier New"/>
              <w:color w:val="808080"/>
              <w:highlight w:val="white"/>
            </w:rPr>
          </w:rPrChange>
        </w:rPr>
        <w:t>af</w:t>
      </w:r>
      <w:proofErr w:type="spellEnd"/>
      <w:r w:rsidRPr="00CB704C">
        <w:rPr>
          <w:rFonts w:ascii="Courier New" w:hAnsi="Courier New" w:cs="Courier New"/>
          <w:color w:val="808080"/>
          <w:kern w:val="0"/>
          <w:highlight w:val="white"/>
          <w:rPrChange w:id="3856" w:author="Author">
            <w:rPr>
              <w:rFonts w:ascii="Courier New" w:hAnsi="Courier New"/>
              <w:color w:val="808080"/>
              <w:highlight w:val="white"/>
            </w:rPr>
          </w:rPrChange>
        </w:rPr>
        <w:t xml:space="preserve">-indicator to 'true' and 'false' which are true </w:t>
      </w:r>
      <w:proofErr w:type="spellStart"/>
      <w:r w:rsidRPr="00CB704C">
        <w:rPr>
          <w:rFonts w:ascii="Courier New" w:hAnsi="Courier New" w:cs="Courier New"/>
          <w:color w:val="808080"/>
          <w:kern w:val="0"/>
          <w:highlight w:val="white"/>
          <w:rPrChange w:id="3857" w:author="Author">
            <w:rPr>
              <w:rFonts w:ascii="Courier New" w:hAnsi="Courier New"/>
              <w:color w:val="808080"/>
              <w:highlight w:val="white"/>
            </w:rPr>
          </w:rPrChange>
        </w:rPr>
        <w:t>boolean</w:t>
      </w:r>
      <w:proofErr w:type="spellEnd"/>
      <w:r w:rsidRPr="00CB704C">
        <w:rPr>
          <w:rFonts w:ascii="Courier New" w:hAnsi="Courier New" w:cs="Courier New"/>
          <w:color w:val="808080"/>
          <w:kern w:val="0"/>
          <w:highlight w:val="white"/>
          <w:rPrChange w:id="3858" w:author="Author">
            <w:rPr>
              <w:rFonts w:ascii="Courier New" w:hAnsi="Courier New"/>
              <w:color w:val="808080"/>
              <w:highlight w:val="white"/>
            </w:rPr>
          </w:rPrChange>
        </w:rPr>
        <w:t xml:space="preserve"> values</w:t>
      </w:r>
    </w:p>
    <w:p w14:paraId="2FBC1CC5"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859"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60" w:author="Author">
            <w:rPr>
              <w:rFonts w:ascii="Courier New" w:hAnsi="Courier New"/>
              <w:color w:val="808080"/>
              <w:highlight w:val="white"/>
            </w:rPr>
          </w:rPrChange>
        </w:rPr>
        <w:t>*</w:t>
      </w:r>
      <w:ins w:id="3861" w:author="Author">
        <w:r w:rsidRPr="00CB704C">
          <w:rPr>
            <w:rFonts w:ascii="Courier New" w:hAnsi="Courier New" w:cs="Courier New"/>
            <w:color w:val="808080"/>
            <w:kern w:val="0"/>
            <w:szCs w:val="17"/>
            <w:highlight w:val="white"/>
            <w:rPrChange w:id="3862" w:author="Author">
              <w:rPr>
                <w:rFonts w:ascii="Consolas" w:hAnsi="Consolas" w:cs="Consolas"/>
                <w:color w:val="808080"/>
                <w:szCs w:val="17"/>
                <w:highlight w:val="white"/>
              </w:rPr>
            </w:rPrChange>
          </w:rPr>
          <w:t xml:space="preserve"> </w:t>
        </w:r>
      </w:ins>
    </w:p>
    <w:p w14:paraId="5EA87F0A"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63"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64" w:author="Author">
            <w:rPr>
              <w:rFonts w:ascii="Courier New" w:hAnsi="Courier New"/>
              <w:color w:val="808080"/>
              <w:highlight w:val="white"/>
            </w:rPr>
          </w:rPrChange>
        </w:rPr>
        <w:t xml:space="preserve">* 2019-07-02: Revision of Annex IV was approved by the Committee on WIPO Standards (CWS) at its seventh session comprising: </w:t>
      </w:r>
    </w:p>
    <w:p w14:paraId="011E9BC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65"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66" w:author="Author">
            <w:rPr>
              <w:rFonts w:ascii="Courier New" w:hAnsi="Courier New"/>
              <w:color w:val="808080"/>
              <w:highlight w:val="white"/>
            </w:rPr>
          </w:rPrChange>
        </w:rPr>
        <w:t>* (i) group-category renamed grouped-</w:t>
      </w:r>
      <w:proofErr w:type="spellStart"/>
      <w:r w:rsidRPr="00CB704C">
        <w:rPr>
          <w:rFonts w:ascii="Courier New" w:hAnsi="Courier New" w:cs="Courier New"/>
          <w:color w:val="808080"/>
          <w:kern w:val="0"/>
          <w:highlight w:val="white"/>
          <w:rPrChange w:id="3867" w:author="Author">
            <w:rPr>
              <w:rFonts w:ascii="Courier New" w:hAnsi="Courier New"/>
              <w:color w:val="808080"/>
              <w:highlight w:val="white"/>
            </w:rPr>
          </w:rPrChange>
        </w:rPr>
        <w:t>af</w:t>
      </w:r>
      <w:proofErr w:type="spellEnd"/>
      <w:r w:rsidRPr="00CB704C">
        <w:rPr>
          <w:rFonts w:ascii="Courier New" w:hAnsi="Courier New" w:cs="Courier New"/>
          <w:color w:val="808080"/>
          <w:kern w:val="0"/>
          <w:highlight w:val="white"/>
          <w:rPrChange w:id="3868" w:author="Author">
            <w:rPr>
              <w:rFonts w:ascii="Courier New" w:hAnsi="Courier New"/>
              <w:color w:val="808080"/>
              <w:highlight w:val="white"/>
            </w:rPr>
          </w:rPrChange>
        </w:rPr>
        <w:t xml:space="preserve">-indicator and is now a list of </w:t>
      </w:r>
      <w:proofErr w:type="spellStart"/>
      <w:ins w:id="3869" w:author="Author">
        <w:r w:rsidRPr="00CB704C">
          <w:rPr>
            <w:rFonts w:ascii="Courier New" w:hAnsi="Courier New" w:cs="Courier New"/>
            <w:color w:val="808080"/>
            <w:kern w:val="0"/>
            <w:szCs w:val="17"/>
            <w:highlight w:val="white"/>
            <w:rPrChange w:id="3870" w:author="Author">
              <w:rPr>
                <w:rFonts w:ascii="Consolas" w:hAnsi="Consolas" w:cs="Consolas"/>
                <w:color w:val="808080"/>
                <w:szCs w:val="17"/>
                <w:highlight w:val="white"/>
              </w:rPr>
            </w:rPrChange>
          </w:rPr>
          <w:t>boolean</w:t>
        </w:r>
        <w:proofErr w:type="spellEnd"/>
        <w:r w:rsidRPr="00CB704C">
          <w:rPr>
            <w:rFonts w:ascii="Courier New" w:hAnsi="Courier New" w:cs="Courier New"/>
            <w:color w:val="808080"/>
            <w:kern w:val="0"/>
            <w:szCs w:val="17"/>
            <w:highlight w:val="white"/>
            <w:rPrChange w:id="3871" w:author="Author">
              <w:rPr>
                <w:rFonts w:ascii="Consolas" w:hAnsi="Consolas" w:cs="Consolas"/>
                <w:color w:val="808080"/>
                <w:szCs w:val="17"/>
                <w:highlight w:val="white"/>
              </w:rPr>
            </w:rPrChange>
          </w:rPr>
          <w:t xml:space="preserve"> </w:t>
        </w:r>
      </w:ins>
      <w:r w:rsidRPr="00390A27">
        <w:rPr>
          <w:rFonts w:ascii="Courier New" w:hAnsi="Courier New" w:cs="Courier New"/>
          <w:color w:val="808080"/>
          <w:highlight w:val="white"/>
        </w:rPr>
        <w:t>values '</w:t>
      </w:r>
      <w:proofErr w:type="spellStart"/>
      <w:r w:rsidRPr="00390A27">
        <w:rPr>
          <w:rFonts w:ascii="Courier New" w:hAnsi="Courier New" w:cs="Courier New"/>
          <w:color w:val="808080"/>
          <w:highlight w:val="white"/>
        </w:rPr>
        <w:t>yes'</w:t>
      </w:r>
      <w:proofErr w:type="spellEnd"/>
      <w:r w:rsidRPr="00390A27">
        <w:rPr>
          <w:rFonts w:ascii="Courier New" w:hAnsi="Courier New" w:cs="Courier New"/>
          <w:color w:val="808080"/>
          <w:highlight w:val="white"/>
        </w:rPr>
        <w:t xml:space="preserve"> and 'no'</w:t>
      </w:r>
    </w:p>
    <w:p w14:paraId="0E4B8993"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72"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73" w:author="Author">
            <w:rPr>
              <w:rFonts w:ascii="Courier New" w:hAnsi="Courier New"/>
              <w:color w:val="808080"/>
              <w:highlight w:val="white"/>
            </w:rPr>
          </w:rPrChange>
        </w:rPr>
        <w:t>* (ii) backup-category renamed update-</w:t>
      </w:r>
      <w:proofErr w:type="spellStart"/>
      <w:r w:rsidRPr="00CB704C">
        <w:rPr>
          <w:rFonts w:ascii="Courier New" w:hAnsi="Courier New" w:cs="Courier New"/>
          <w:color w:val="808080"/>
          <w:kern w:val="0"/>
          <w:highlight w:val="white"/>
          <w:rPrChange w:id="3874" w:author="Author">
            <w:rPr>
              <w:rFonts w:ascii="Courier New" w:hAnsi="Courier New"/>
              <w:color w:val="808080"/>
              <w:highlight w:val="white"/>
            </w:rPr>
          </w:rPrChange>
        </w:rPr>
        <w:t>af</w:t>
      </w:r>
      <w:proofErr w:type="spellEnd"/>
      <w:r w:rsidRPr="00CB704C">
        <w:rPr>
          <w:rFonts w:ascii="Courier New" w:hAnsi="Courier New" w:cs="Courier New"/>
          <w:color w:val="808080"/>
          <w:kern w:val="0"/>
          <w:highlight w:val="white"/>
          <w:rPrChange w:id="3875" w:author="Author">
            <w:rPr>
              <w:rFonts w:ascii="Courier New" w:hAnsi="Courier New"/>
              <w:color w:val="808080"/>
              <w:highlight w:val="white"/>
            </w:rPr>
          </w:rPrChange>
        </w:rPr>
        <w:t>-category</w:t>
      </w:r>
    </w:p>
    <w:p w14:paraId="02E9832E"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76"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77" w:author="Author">
            <w:rPr>
              <w:rFonts w:ascii="Courier New" w:hAnsi="Courier New"/>
              <w:color w:val="808080"/>
              <w:highlight w:val="white"/>
            </w:rPr>
          </w:rPrChange>
        </w:rPr>
        <w:t>* (iii) additional-comment renamed comment-text</w:t>
      </w:r>
    </w:p>
    <w:p w14:paraId="535A3238"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878"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79" w:author="Author">
            <w:rPr>
              <w:rFonts w:ascii="Courier New" w:hAnsi="Courier New"/>
              <w:color w:val="808080"/>
              <w:highlight w:val="white"/>
            </w:rPr>
          </w:rPrChange>
        </w:rPr>
        <w:t>*</w:t>
      </w:r>
    </w:p>
    <w:p w14:paraId="464580E0"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80"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81" w:author="Author">
            <w:rPr>
              <w:rFonts w:ascii="Courier New" w:hAnsi="Courier New"/>
              <w:color w:val="808080"/>
              <w:highlight w:val="white"/>
            </w:rPr>
          </w:rPrChange>
        </w:rPr>
        <w:t>* 2018-10-19: Revision of Annex IV was approved by the Committee on WIPO Standards (CWS) at its sixth session.</w:t>
      </w:r>
    </w:p>
    <w:p w14:paraId="736DE119" w14:textId="77777777" w:rsidR="00907FF4" w:rsidRPr="00CB704C" w:rsidRDefault="00907FF4" w:rsidP="00907FF4">
      <w:pPr>
        <w:autoSpaceDE w:val="0"/>
        <w:autoSpaceDN w:val="0"/>
        <w:adjustRightInd w:val="0"/>
        <w:spacing w:after="0" w:line="240" w:lineRule="auto"/>
        <w:rPr>
          <w:ins w:id="3882" w:author="Author"/>
          <w:rFonts w:ascii="Courier New" w:eastAsia="Times New Roman" w:hAnsi="Courier New" w:cs="Courier New"/>
          <w:color w:val="808080"/>
          <w:kern w:val="0"/>
          <w:sz w:val="22"/>
          <w:szCs w:val="17"/>
          <w:highlight w:val="white"/>
          <w14:ligatures w14:val="none"/>
          <w:rPrChange w:id="3883" w:author="Author">
            <w:rPr>
              <w:ins w:id="3884" w:author="Author"/>
              <w:rFonts w:ascii="Consolas" w:hAnsi="Consolas" w:cs="Consolas"/>
              <w:color w:val="808080"/>
              <w:szCs w:val="17"/>
              <w:highlight w:val="white"/>
            </w:rPr>
          </w:rPrChange>
        </w:rPr>
      </w:pPr>
      <w:r w:rsidRPr="00CB704C">
        <w:rPr>
          <w:rFonts w:ascii="Courier New" w:hAnsi="Courier New" w:cs="Courier New"/>
          <w:color w:val="808080"/>
          <w:kern w:val="0"/>
          <w:highlight w:val="white"/>
          <w:rPrChange w:id="3885" w:author="Author">
            <w:rPr>
              <w:rFonts w:ascii="Courier New" w:hAnsi="Courier New"/>
              <w:color w:val="808080"/>
              <w:highlight w:val="white"/>
            </w:rPr>
          </w:rPrChange>
        </w:rPr>
        <w:t xml:space="preserve">* </w:t>
      </w:r>
    </w:p>
    <w:p w14:paraId="5961601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86"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87" w:author="Author">
            <w:rPr>
              <w:rFonts w:ascii="Courier New" w:hAnsi="Courier New"/>
              <w:color w:val="808080"/>
              <w:highlight w:val="white"/>
            </w:rPr>
          </w:rPrChange>
        </w:rPr>
        <w:t>***************************************************************</w:t>
      </w:r>
    </w:p>
    <w:p w14:paraId="07B0FEE6"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888" w:author="Author">
            <w:rPr>
              <w:rFonts w:ascii="Courier New" w:hAnsi="Courier New"/>
              <w:color w:val="808080"/>
              <w:highlight w:val="white"/>
            </w:rPr>
          </w:rPrChange>
        </w:rPr>
      </w:pPr>
    </w:p>
    <w:p w14:paraId="2C2F602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89"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90" w:author="Author">
            <w:rPr>
              <w:rFonts w:ascii="Courier New" w:hAnsi="Courier New"/>
              <w:color w:val="808080"/>
              <w:highlight w:val="white"/>
            </w:rPr>
          </w:rPrChange>
        </w:rPr>
        <w:t>* PUBLIC DTD URL</w:t>
      </w:r>
    </w:p>
    <w:p w14:paraId="30894EAD"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891" w:author="Author">
            <w:rPr>
              <w:rFonts w:ascii="Courier New" w:hAnsi="Courier New"/>
              <w:color w:val="808080"/>
              <w:highlight w:val="white"/>
            </w:rPr>
          </w:rPrChange>
        </w:rPr>
      </w:pPr>
    </w:p>
    <w:p w14:paraId="1E9C22C2" w14:textId="16EEA8A1"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892" w:author="Author">
            <w:rPr>
              <w:rFonts w:ascii="Courier New" w:hAnsi="Courier New"/>
              <w:color w:val="808080"/>
              <w:highlight w:val="white"/>
            </w:rPr>
          </w:rPrChange>
        </w:rPr>
      </w:pPr>
      <w:r w:rsidRPr="00CB704C">
        <w:rPr>
          <w:rFonts w:ascii="Courier New" w:hAnsi="Courier New" w:cs="Courier New"/>
          <w:color w:val="808080"/>
          <w:kern w:val="0"/>
          <w:highlight w:val="white"/>
          <w:rPrChange w:id="3893" w:author="Author">
            <w:rPr>
              <w:rFonts w:ascii="Courier New" w:hAnsi="Courier New"/>
              <w:color w:val="808080"/>
              <w:highlight w:val="white"/>
            </w:rPr>
          </w:rPrChange>
        </w:rPr>
        <w:t>* http://www.wipo.int/standards/dtd/ST37PatentAuthorityFile_V</w:t>
      </w:r>
      <w:ins w:id="3894" w:author="Author">
        <w:r w:rsidR="003D6935" w:rsidRPr="00CB704C">
          <w:rPr>
            <w:rFonts w:ascii="Courier New" w:hAnsi="Courier New" w:cs="Courier New"/>
            <w:color w:val="808080"/>
            <w:kern w:val="0"/>
            <w:highlight w:val="white"/>
            <w:rPrChange w:id="3895" w:author="Author">
              <w:rPr>
                <w:rFonts w:ascii="Consolas" w:hAnsi="Consolas"/>
                <w:color w:val="808080"/>
                <w:highlight w:val="white"/>
              </w:rPr>
            </w:rPrChange>
          </w:rPr>
          <w:t>3</w:t>
        </w:r>
      </w:ins>
      <w:del w:id="3896" w:author="Author">
        <w:r w:rsidRPr="00CB704C" w:rsidDel="003D6935">
          <w:rPr>
            <w:rFonts w:ascii="Courier New" w:hAnsi="Courier New" w:cs="Courier New"/>
            <w:color w:val="808080"/>
            <w:kern w:val="0"/>
            <w:highlight w:val="white"/>
            <w:rPrChange w:id="3897" w:author="Author">
              <w:rPr>
                <w:rFonts w:ascii="Courier New" w:hAnsi="Courier New"/>
                <w:color w:val="808080"/>
                <w:highlight w:val="white"/>
              </w:rPr>
            </w:rPrChange>
          </w:rPr>
          <w:delText>2</w:delText>
        </w:r>
      </w:del>
      <w:r w:rsidRPr="00CB704C">
        <w:rPr>
          <w:rFonts w:ascii="Courier New" w:hAnsi="Courier New" w:cs="Courier New"/>
          <w:color w:val="808080"/>
          <w:kern w:val="0"/>
          <w:highlight w:val="white"/>
          <w:rPrChange w:id="3898" w:author="Author">
            <w:rPr>
              <w:rFonts w:ascii="Courier New" w:hAnsi="Courier New"/>
              <w:color w:val="808080"/>
              <w:highlight w:val="white"/>
            </w:rPr>
          </w:rPrChange>
        </w:rPr>
        <w:t>_</w:t>
      </w:r>
      <w:del w:id="3899" w:author="Author">
        <w:r w:rsidR="00997C62" w:rsidRPr="00390A27">
          <w:rPr>
            <w:rFonts w:ascii="Courier New" w:hAnsi="Courier New" w:cs="Courier New"/>
            <w:color w:val="808080"/>
            <w:szCs w:val="17"/>
            <w:highlight w:val="white"/>
          </w:rPr>
          <w:delText>2</w:delText>
        </w:r>
      </w:del>
      <w:ins w:id="3900" w:author="Author">
        <w:r w:rsidR="003D6935" w:rsidRPr="00390A27">
          <w:rPr>
            <w:rFonts w:ascii="Courier New" w:hAnsi="Courier New" w:cs="Courier New"/>
            <w:color w:val="808080"/>
            <w:szCs w:val="17"/>
            <w:highlight w:val="white"/>
          </w:rPr>
          <w:t>0</w:t>
        </w:r>
      </w:ins>
      <w:r w:rsidRPr="00CB704C">
        <w:rPr>
          <w:rFonts w:ascii="Courier New" w:hAnsi="Courier New" w:cs="Courier New"/>
          <w:color w:val="808080"/>
          <w:kern w:val="0"/>
          <w:highlight w:val="white"/>
          <w:rPrChange w:id="3901" w:author="Author">
            <w:rPr>
              <w:rFonts w:ascii="Courier New" w:hAnsi="Courier New"/>
              <w:color w:val="808080"/>
              <w:highlight w:val="white"/>
            </w:rPr>
          </w:rPrChange>
        </w:rPr>
        <w:t>.dtd</w:t>
      </w:r>
    </w:p>
    <w:p w14:paraId="03E6B156" w14:textId="77777777" w:rsidR="00290C72" w:rsidRPr="00390A27" w:rsidRDefault="00290C72" w:rsidP="00290C72">
      <w:pPr>
        <w:autoSpaceDE w:val="0"/>
        <w:autoSpaceDN w:val="0"/>
        <w:adjustRightInd w:val="0"/>
        <w:rPr>
          <w:del w:id="3902" w:author="Author"/>
          <w:rFonts w:ascii="Courier New" w:hAnsi="Courier New" w:cs="Courier New"/>
          <w:color w:val="808080"/>
          <w:szCs w:val="17"/>
          <w:highlight w:val="white"/>
        </w:rPr>
      </w:pPr>
    </w:p>
    <w:p w14:paraId="442DEA50" w14:textId="77777777" w:rsidR="00290C72" w:rsidRPr="00390A27" w:rsidRDefault="00290C72" w:rsidP="00290C72">
      <w:pPr>
        <w:autoSpaceDE w:val="0"/>
        <w:autoSpaceDN w:val="0"/>
        <w:adjustRightInd w:val="0"/>
        <w:rPr>
          <w:del w:id="3903" w:author="Author"/>
          <w:rFonts w:ascii="Courier New" w:hAnsi="Courier New" w:cs="Courier New"/>
          <w:color w:val="808080"/>
          <w:szCs w:val="17"/>
          <w:highlight w:val="white"/>
        </w:rPr>
      </w:pPr>
      <w:del w:id="3904" w:author="Author">
        <w:r w:rsidRPr="00390A27">
          <w:rPr>
            <w:rFonts w:ascii="Courier New" w:hAnsi="Courier New" w:cs="Courier New"/>
            <w:color w:val="808080"/>
            <w:szCs w:val="17"/>
            <w:highlight w:val="white"/>
          </w:rPr>
          <w:delText>********************************************************************************</w:delText>
        </w:r>
      </w:del>
    </w:p>
    <w:p w14:paraId="3082D023" w14:textId="77777777" w:rsidR="00290C72" w:rsidRPr="00390A27" w:rsidRDefault="00290C72" w:rsidP="00290C72">
      <w:pPr>
        <w:autoSpaceDE w:val="0"/>
        <w:autoSpaceDN w:val="0"/>
        <w:adjustRightInd w:val="0"/>
        <w:rPr>
          <w:del w:id="3905" w:author="Author"/>
          <w:rFonts w:ascii="Courier New" w:hAnsi="Courier New" w:cs="Courier New"/>
          <w:color w:val="808080"/>
          <w:szCs w:val="17"/>
          <w:highlight w:val="white"/>
        </w:rPr>
      </w:pPr>
    </w:p>
    <w:p w14:paraId="66EE3322"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906" w:author="Author">
            <w:rPr>
              <w:rFonts w:ascii="Courier New" w:hAnsi="Courier New"/>
              <w:color w:val="808080"/>
              <w:highlight w:val="white"/>
            </w:rPr>
          </w:rPrChange>
        </w:rPr>
      </w:pPr>
    </w:p>
    <w:p w14:paraId="5B2C8434"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07" w:author="Author">
            <w:rPr>
              <w:rFonts w:ascii="Courier New" w:hAnsi="Courier New"/>
              <w:color w:val="808080"/>
              <w:highlight w:val="white"/>
            </w:rPr>
          </w:rPrChange>
        </w:rPr>
      </w:pPr>
      <w:r w:rsidRPr="00CB704C">
        <w:rPr>
          <w:rFonts w:ascii="Courier New" w:hAnsi="Courier New" w:cs="Courier New"/>
          <w:color w:val="808080"/>
          <w:kern w:val="0"/>
          <w:highlight w:val="white"/>
          <w:rPrChange w:id="3908" w:author="Author">
            <w:rPr>
              <w:rFonts w:ascii="Courier New" w:hAnsi="Courier New"/>
              <w:color w:val="808080"/>
              <w:highlight w:val="white"/>
            </w:rPr>
          </w:rPrChange>
        </w:rPr>
        <w:t>********************************************************************************</w:t>
      </w:r>
    </w:p>
    <w:p w14:paraId="55D8AB76"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09" w:author="Author">
            <w:rPr>
              <w:rFonts w:ascii="Courier New" w:hAnsi="Courier New"/>
              <w:color w:val="808080"/>
              <w:highlight w:val="white"/>
            </w:rPr>
          </w:rPrChange>
        </w:rPr>
      </w:pPr>
      <w:r w:rsidRPr="00CB704C">
        <w:rPr>
          <w:rFonts w:ascii="Courier New" w:hAnsi="Courier New" w:cs="Courier New"/>
          <w:color w:val="808080"/>
          <w:kern w:val="0"/>
          <w:highlight w:val="white"/>
          <w:rPrChange w:id="3910" w:author="Author">
            <w:rPr>
              <w:rFonts w:ascii="Courier New" w:hAnsi="Courier New"/>
              <w:color w:val="808080"/>
              <w:highlight w:val="white"/>
            </w:rPr>
          </w:rPrChange>
        </w:rPr>
        <w:t>* CONTACTS</w:t>
      </w:r>
    </w:p>
    <w:p w14:paraId="7436AF45"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11" w:author="Author">
            <w:rPr>
              <w:rFonts w:ascii="Courier New" w:hAnsi="Courier New"/>
              <w:color w:val="808080"/>
              <w:highlight w:val="white"/>
            </w:rPr>
          </w:rPrChange>
        </w:rPr>
      </w:pPr>
      <w:r w:rsidRPr="00CB704C">
        <w:rPr>
          <w:rFonts w:ascii="Courier New" w:hAnsi="Courier New" w:cs="Courier New"/>
          <w:color w:val="808080"/>
          <w:kern w:val="0"/>
          <w:highlight w:val="white"/>
          <w:rPrChange w:id="3912" w:author="Author">
            <w:rPr>
              <w:rFonts w:ascii="Courier New" w:hAnsi="Courier New"/>
              <w:color w:val="808080"/>
              <w:highlight w:val="white"/>
            </w:rPr>
          </w:rPrChange>
        </w:rPr>
        <w:t>********************************************************************************</w:t>
      </w:r>
    </w:p>
    <w:p w14:paraId="70EEEF5C" w14:textId="257796B9" w:rsidR="00907FF4" w:rsidRPr="00CB704C" w:rsidRDefault="00290C72" w:rsidP="00994D7A">
      <w:pPr>
        <w:autoSpaceDE w:val="0"/>
        <w:autoSpaceDN w:val="0"/>
        <w:adjustRightInd w:val="0"/>
        <w:spacing w:after="0" w:line="240" w:lineRule="auto"/>
        <w:rPr>
          <w:rFonts w:ascii="Courier New" w:eastAsia="Times New Roman" w:hAnsi="Courier New" w:cs="Courier New"/>
          <w:color w:val="808080"/>
          <w:kern w:val="0"/>
          <w:szCs w:val="20"/>
          <w:highlight w:val="white"/>
          <w14:ligatures w14:val="none"/>
          <w:rPrChange w:id="3913" w:author="Author">
            <w:rPr>
              <w:rFonts w:ascii="Courier New" w:hAnsi="Courier New"/>
              <w:color w:val="808080"/>
              <w:highlight w:val="white"/>
            </w:rPr>
          </w:rPrChange>
        </w:rPr>
      </w:pPr>
      <w:del w:id="3914" w:author="Author">
        <w:r w:rsidRPr="00390A27">
          <w:rPr>
            <w:rFonts w:ascii="Courier New" w:hAnsi="Courier New" w:cs="Courier New"/>
            <w:color w:val="808080"/>
            <w:szCs w:val="17"/>
            <w:highlight w:val="white"/>
          </w:rPr>
          <w:delText>xml.</w:delText>
        </w:r>
      </w:del>
      <w:r w:rsidR="00907FF4" w:rsidRPr="00CB704C">
        <w:rPr>
          <w:rFonts w:ascii="Courier New" w:hAnsi="Courier New" w:cs="Courier New"/>
          <w:color w:val="808080"/>
          <w:kern w:val="0"/>
          <w:highlight w:val="white"/>
          <w:rPrChange w:id="3915" w:author="Author">
            <w:rPr>
              <w:rFonts w:ascii="Courier New" w:hAnsi="Courier New"/>
              <w:color w:val="808080"/>
              <w:highlight w:val="white"/>
            </w:rPr>
          </w:rPrChange>
        </w:rPr>
        <w:t>standards@wipo.int</w:t>
      </w:r>
    </w:p>
    <w:p w14:paraId="1961A206"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916" w:author="Author">
            <w:rPr>
              <w:rFonts w:ascii="Courier New" w:hAnsi="Courier New"/>
              <w:color w:val="808080"/>
              <w:highlight w:val="white"/>
            </w:rPr>
          </w:rPrChange>
        </w:rPr>
      </w:pPr>
    </w:p>
    <w:p w14:paraId="51916E8F"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17" w:author="Author">
            <w:rPr>
              <w:rFonts w:ascii="Courier New" w:hAnsi="Courier New"/>
              <w:color w:val="808080"/>
              <w:highlight w:val="white"/>
            </w:rPr>
          </w:rPrChange>
        </w:rPr>
      </w:pPr>
      <w:r w:rsidRPr="00CB704C">
        <w:rPr>
          <w:rFonts w:ascii="Courier New" w:hAnsi="Courier New" w:cs="Courier New"/>
          <w:color w:val="808080"/>
          <w:kern w:val="0"/>
          <w:highlight w:val="white"/>
          <w:rPrChange w:id="3918" w:author="Author">
            <w:rPr>
              <w:rFonts w:ascii="Courier New" w:hAnsi="Courier New"/>
              <w:color w:val="808080"/>
              <w:highlight w:val="white"/>
            </w:rPr>
          </w:rPrChange>
        </w:rPr>
        <w:t>Date first draft created: 2018-09-19</w:t>
      </w:r>
    </w:p>
    <w:p w14:paraId="534B4E7F" w14:textId="2C6EDCEE"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19" w:author="Author">
            <w:rPr>
              <w:rFonts w:ascii="Courier New" w:hAnsi="Courier New"/>
              <w:color w:val="808080"/>
              <w:highlight w:val="white"/>
            </w:rPr>
          </w:rPrChange>
        </w:rPr>
      </w:pPr>
      <w:r w:rsidRPr="00CB704C">
        <w:rPr>
          <w:rFonts w:ascii="Courier New" w:hAnsi="Courier New" w:cs="Courier New"/>
          <w:color w:val="808080"/>
          <w:kern w:val="0"/>
          <w:highlight w:val="white"/>
          <w:rPrChange w:id="3920" w:author="Author">
            <w:rPr>
              <w:rFonts w:ascii="Courier New" w:hAnsi="Courier New"/>
              <w:color w:val="808080"/>
              <w:highlight w:val="white"/>
            </w:rPr>
          </w:rPrChange>
        </w:rPr>
        <w:t xml:space="preserve">Date last modified: </w:t>
      </w:r>
      <w:del w:id="3921" w:author="Author">
        <w:r w:rsidR="00290C72" w:rsidRPr="00390A27">
          <w:rPr>
            <w:rFonts w:ascii="Courier New" w:hAnsi="Courier New" w:cs="Courier New"/>
            <w:color w:val="808080"/>
            <w:szCs w:val="17"/>
            <w:highlight w:val="white"/>
          </w:rPr>
          <w:delText>2021-0</w:delText>
        </w:r>
        <w:r w:rsidR="00997C62" w:rsidRPr="00390A27">
          <w:rPr>
            <w:rFonts w:ascii="Courier New" w:hAnsi="Courier New" w:cs="Courier New"/>
            <w:color w:val="808080"/>
            <w:szCs w:val="17"/>
            <w:highlight w:val="white"/>
          </w:rPr>
          <w:delText>8</w:delText>
        </w:r>
        <w:r w:rsidR="00290C72" w:rsidRPr="00390A27">
          <w:rPr>
            <w:rFonts w:ascii="Courier New" w:hAnsi="Courier New" w:cs="Courier New"/>
            <w:color w:val="808080"/>
            <w:szCs w:val="17"/>
            <w:highlight w:val="white"/>
          </w:rPr>
          <w:delText>-</w:delText>
        </w:r>
        <w:r w:rsidR="00997C62" w:rsidRPr="00390A27">
          <w:rPr>
            <w:rFonts w:ascii="Courier New" w:hAnsi="Courier New" w:cs="Courier New"/>
            <w:color w:val="808080"/>
            <w:szCs w:val="17"/>
            <w:highlight w:val="white"/>
          </w:rPr>
          <w:delText>24</w:delText>
        </w:r>
      </w:del>
      <w:ins w:id="3922" w:author="Author">
        <w:r w:rsidRPr="00CB704C">
          <w:rPr>
            <w:rFonts w:ascii="Courier New" w:hAnsi="Courier New" w:cs="Courier New"/>
            <w:color w:val="808080"/>
            <w:szCs w:val="17"/>
            <w:highlight w:val="white"/>
            <w:rPrChange w:id="3923" w:author="Author">
              <w:rPr>
                <w:rFonts w:ascii="Consolas" w:hAnsi="Consolas" w:cs="Consolas"/>
                <w:color w:val="808080"/>
                <w:szCs w:val="17"/>
                <w:highlight w:val="white"/>
              </w:rPr>
            </w:rPrChange>
          </w:rPr>
          <w:t>202</w:t>
        </w:r>
        <w:r w:rsidR="003F50EF" w:rsidRPr="00CB704C">
          <w:rPr>
            <w:rFonts w:ascii="Courier New" w:hAnsi="Courier New" w:cs="Courier New"/>
            <w:color w:val="808080"/>
            <w:szCs w:val="17"/>
            <w:highlight w:val="white"/>
            <w:rPrChange w:id="3924" w:author="Author">
              <w:rPr>
                <w:rFonts w:ascii="Consolas" w:hAnsi="Consolas" w:cs="Consolas"/>
                <w:color w:val="808080"/>
                <w:szCs w:val="17"/>
                <w:highlight w:val="white"/>
              </w:rPr>
            </w:rPrChange>
          </w:rPr>
          <w:t>5</w:t>
        </w:r>
        <w:r w:rsidRPr="00CB704C">
          <w:rPr>
            <w:rFonts w:ascii="Courier New" w:hAnsi="Courier New" w:cs="Courier New"/>
            <w:color w:val="808080"/>
            <w:szCs w:val="17"/>
            <w:highlight w:val="white"/>
            <w:rPrChange w:id="3925" w:author="Author">
              <w:rPr>
                <w:rFonts w:ascii="Consolas" w:hAnsi="Consolas" w:cs="Consolas"/>
                <w:color w:val="808080"/>
                <w:szCs w:val="17"/>
                <w:highlight w:val="white"/>
              </w:rPr>
            </w:rPrChange>
          </w:rPr>
          <w:t>-</w:t>
        </w:r>
      </w:ins>
      <w:ins w:id="3926" w:author="Author" w:date="2025-10-21T14:17:00Z">
        <w:r w:rsidR="008D5675">
          <w:rPr>
            <w:rFonts w:ascii="Courier New" w:hAnsi="Courier New" w:cs="Courier New"/>
            <w:color w:val="808080"/>
            <w:szCs w:val="17"/>
            <w:highlight w:val="white"/>
          </w:rPr>
          <w:t>11</w:t>
        </w:r>
      </w:ins>
      <w:ins w:id="3927" w:author="Author">
        <w:r w:rsidRPr="00CB704C">
          <w:rPr>
            <w:rFonts w:ascii="Courier New" w:hAnsi="Courier New" w:cs="Courier New"/>
            <w:color w:val="808080"/>
            <w:szCs w:val="17"/>
            <w:highlight w:val="white"/>
            <w:rPrChange w:id="3928" w:author="Author">
              <w:rPr>
                <w:rFonts w:ascii="Consolas" w:hAnsi="Consolas" w:cs="Consolas"/>
                <w:color w:val="808080"/>
                <w:szCs w:val="17"/>
                <w:highlight w:val="white"/>
              </w:rPr>
            </w:rPrChange>
          </w:rPr>
          <w:t>-</w:t>
        </w:r>
      </w:ins>
      <w:ins w:id="3929" w:author="Author" w:date="2025-10-21T14:17:00Z">
        <w:r w:rsidR="008D5675">
          <w:rPr>
            <w:rFonts w:ascii="Courier New" w:hAnsi="Courier New" w:cs="Courier New"/>
            <w:color w:val="808080"/>
            <w:szCs w:val="17"/>
            <w:highlight w:val="white"/>
          </w:rPr>
          <w:t>14</w:t>
        </w:r>
      </w:ins>
    </w:p>
    <w:p w14:paraId="0B0F4338" w14:textId="77777777" w:rsidR="00907FF4" w:rsidRPr="00CB704C" w:rsidRDefault="00907FF4" w:rsidP="00994D7A">
      <w:pPr>
        <w:autoSpaceDE w:val="0"/>
        <w:autoSpaceDN w:val="0"/>
        <w:adjustRightInd w:val="0"/>
        <w:spacing w:after="0" w:line="240" w:lineRule="auto"/>
        <w:rPr>
          <w:rFonts w:ascii="Courier New" w:hAnsi="Courier New" w:cs="Courier New"/>
          <w:color w:val="808080"/>
          <w:kern w:val="0"/>
          <w:highlight w:val="white"/>
          <w:rPrChange w:id="3930" w:author="Author">
            <w:rPr>
              <w:rFonts w:ascii="Courier New" w:hAnsi="Courier New"/>
              <w:color w:val="808080"/>
              <w:highlight w:val="white"/>
            </w:rPr>
          </w:rPrChange>
        </w:rPr>
      </w:pPr>
    </w:p>
    <w:p w14:paraId="63927017"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3931" w:author="Author">
            <w:rPr>
              <w:rFonts w:ascii="Courier New" w:hAnsi="Courier New"/>
              <w:color w:val="000000"/>
              <w:highlight w:val="white"/>
            </w:rPr>
          </w:rPrChange>
        </w:rPr>
      </w:pPr>
      <w:r w:rsidRPr="00CB704C">
        <w:rPr>
          <w:rFonts w:ascii="Courier New" w:hAnsi="Courier New" w:cs="Courier New"/>
          <w:color w:val="0000FF"/>
          <w:kern w:val="0"/>
          <w:highlight w:val="white"/>
          <w:rPrChange w:id="3932" w:author="Author">
            <w:rPr>
              <w:rFonts w:ascii="Courier New" w:hAnsi="Courier New"/>
              <w:color w:val="0000FF"/>
              <w:highlight w:val="white"/>
            </w:rPr>
          </w:rPrChange>
        </w:rPr>
        <w:t>--&gt;</w:t>
      </w:r>
    </w:p>
    <w:p w14:paraId="03E31DC4"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3933" w:author="Author">
            <w:rPr>
              <w:rFonts w:ascii="Courier New" w:hAnsi="Courier New"/>
              <w:color w:val="000000"/>
              <w:highlight w:val="white"/>
            </w:rPr>
          </w:rPrChange>
        </w:rPr>
      </w:pPr>
      <w:r w:rsidRPr="00CB704C">
        <w:rPr>
          <w:rFonts w:ascii="Courier New" w:hAnsi="Courier New" w:cs="Courier New"/>
          <w:color w:val="000080"/>
          <w:kern w:val="0"/>
          <w:highlight w:val="white"/>
          <w:rPrChange w:id="3934" w:author="Author">
            <w:rPr>
              <w:rFonts w:ascii="Courier New" w:hAnsi="Courier New"/>
              <w:color w:val="000080"/>
              <w:highlight w:val="white"/>
            </w:rPr>
          </w:rPrChange>
        </w:rPr>
        <w:t>&lt;!ELEMENT authority-file (authority-file-definition? , authority-file-entry+)&gt;</w:t>
      </w:r>
    </w:p>
    <w:p w14:paraId="3AF9A1E6"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3935" w:author="Author">
            <w:rPr>
              <w:rFonts w:ascii="Courier New" w:hAnsi="Courier New"/>
              <w:color w:val="000000"/>
              <w:highlight w:val="white"/>
            </w:rPr>
          </w:rPrChange>
        </w:rPr>
      </w:pPr>
    </w:p>
    <w:p w14:paraId="15C4C927"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14:ligatures w14:val="none"/>
          <w:rPrChange w:id="3936" w:author="Author">
            <w:rPr>
              <w:rFonts w:ascii="Courier New" w:hAnsi="Courier New"/>
              <w:color w:val="000080"/>
              <w:highlight w:val="white"/>
            </w:rPr>
          </w:rPrChange>
        </w:rPr>
      </w:pPr>
      <w:r w:rsidRPr="00CB704C">
        <w:rPr>
          <w:rFonts w:ascii="Courier New" w:hAnsi="Courier New" w:cs="Courier New"/>
          <w:color w:val="000080"/>
          <w:kern w:val="0"/>
          <w:highlight w:val="white"/>
          <w:rPrChange w:id="3937" w:author="Author">
            <w:rPr>
              <w:rFonts w:ascii="Courier New" w:hAnsi="Courier New"/>
              <w:color w:val="000080"/>
              <w:highlight w:val="white"/>
            </w:rPr>
          </w:rPrChange>
        </w:rPr>
        <w:t>&lt;!ATTLIST authority-file  country       CDATA  #REQUIRED</w:t>
      </w:r>
    </w:p>
    <w:p w14:paraId="3965936B"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3938" w:author="Author">
            <w:rPr>
              <w:rFonts w:ascii="Courier New" w:hAnsi="Courier New"/>
              <w:color w:val="000000"/>
              <w:highlight w:val="white"/>
            </w:rPr>
          </w:rPrChange>
        </w:rPr>
      </w:pPr>
      <w:r w:rsidRPr="00CB704C">
        <w:rPr>
          <w:rFonts w:ascii="Courier New" w:hAnsi="Courier New" w:cs="Courier New"/>
          <w:color w:val="000080"/>
          <w:kern w:val="0"/>
          <w:highlight w:val="white"/>
          <w:rPrChange w:id="3939" w:author="Author">
            <w:rPr>
              <w:rFonts w:ascii="Courier New" w:hAnsi="Courier New"/>
              <w:color w:val="000080"/>
              <w:highlight w:val="white"/>
            </w:rPr>
          </w:rPrChange>
        </w:rPr>
        <w:t xml:space="preserve">                            date-produced CDATA  #REQUIRED &gt;</w:t>
      </w:r>
    </w:p>
    <w:p w14:paraId="08D536D5"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3940" w:author="Author">
            <w:rPr>
              <w:rFonts w:ascii="Courier New" w:hAnsi="Courier New"/>
              <w:color w:val="000000"/>
              <w:highlight w:val="white"/>
            </w:rPr>
          </w:rPrChange>
        </w:rPr>
      </w:pPr>
      <w:r w:rsidRPr="00CB704C">
        <w:rPr>
          <w:rFonts w:ascii="Courier New" w:hAnsi="Courier New" w:cs="Courier New"/>
          <w:color w:val="000080"/>
          <w:kern w:val="0"/>
          <w:highlight w:val="white"/>
          <w:rPrChange w:id="3941" w:author="Author">
            <w:rPr>
              <w:rFonts w:ascii="Courier New" w:hAnsi="Courier New"/>
              <w:color w:val="000080"/>
              <w:highlight w:val="white"/>
            </w:rPr>
          </w:rPrChange>
        </w:rPr>
        <w:t>&lt;!ELEMENT authority-file-definition (exception-code-list | document-kind-code-list | most-recent-document | data-coverage | comment-text | document-location-</w:t>
      </w:r>
      <w:proofErr w:type="spellStart"/>
      <w:r w:rsidRPr="00CB704C">
        <w:rPr>
          <w:rFonts w:ascii="Courier New" w:hAnsi="Courier New" w:cs="Courier New"/>
          <w:color w:val="000080"/>
          <w:kern w:val="0"/>
          <w:highlight w:val="white"/>
          <w:rPrChange w:id="3942" w:author="Author">
            <w:rPr>
              <w:rFonts w:ascii="Courier New" w:hAnsi="Courier New"/>
              <w:color w:val="000080"/>
              <w:highlight w:val="white"/>
            </w:rPr>
          </w:rPrChange>
        </w:rPr>
        <w:t>uri</w:t>
      </w:r>
      <w:proofErr w:type="spellEnd"/>
      <w:r w:rsidRPr="00CB704C">
        <w:rPr>
          <w:rFonts w:ascii="Courier New" w:hAnsi="Courier New" w:cs="Courier New"/>
          <w:color w:val="000080"/>
          <w:kern w:val="0"/>
          <w:highlight w:val="white"/>
          <w:rPrChange w:id="3943" w:author="Author">
            <w:rPr>
              <w:rFonts w:ascii="Courier New" w:hAnsi="Courier New"/>
              <w:color w:val="000080"/>
              <w:highlight w:val="white"/>
            </w:rPr>
          </w:rPrChange>
        </w:rPr>
        <w:t>)+&gt;</w:t>
      </w:r>
    </w:p>
    <w:p w14:paraId="76A53D60"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3944" w:author="Author">
            <w:rPr>
              <w:rFonts w:ascii="Courier New" w:hAnsi="Courier New"/>
              <w:color w:val="000000"/>
              <w:highlight w:val="white"/>
            </w:rPr>
          </w:rPrChange>
        </w:rPr>
      </w:pPr>
    </w:p>
    <w:p w14:paraId="3C308E53"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3945" w:author="Author">
            <w:rPr>
              <w:rFonts w:ascii="Courier New" w:hAnsi="Courier New"/>
              <w:color w:val="000000"/>
              <w:highlight w:val="white"/>
            </w:rPr>
          </w:rPrChange>
        </w:rPr>
      </w:pPr>
      <w:r w:rsidRPr="00CB704C">
        <w:rPr>
          <w:rFonts w:ascii="Courier New" w:hAnsi="Courier New" w:cs="Courier New"/>
          <w:color w:val="000000"/>
          <w:kern w:val="0"/>
          <w:highlight w:val="white"/>
          <w:rPrChange w:id="3946" w:author="Author">
            <w:rPr>
              <w:rFonts w:ascii="Courier New" w:hAnsi="Courier New"/>
              <w:color w:val="000000"/>
              <w:highlight w:val="white"/>
            </w:rPr>
          </w:rPrChange>
        </w:rPr>
        <w:t xml:space="preserve">                                                          </w:t>
      </w:r>
    </w:p>
    <w:p w14:paraId="2DD0E922" w14:textId="77777777" w:rsidR="00907FF4" w:rsidRPr="00CB704C" w:rsidRDefault="00907FF4" w:rsidP="00994D7A">
      <w:pPr>
        <w:autoSpaceDE w:val="0"/>
        <w:autoSpaceDN w:val="0"/>
        <w:adjustRightInd w:val="0"/>
        <w:spacing w:after="0" w:line="240" w:lineRule="auto"/>
        <w:rPr>
          <w:rFonts w:ascii="Courier New" w:hAnsi="Courier New" w:cs="Courier New"/>
          <w:color w:val="000080"/>
          <w:kern w:val="0"/>
          <w:highlight w:val="white"/>
          <w:rPrChange w:id="3947" w:author="Author">
            <w:rPr>
              <w:rFonts w:ascii="Courier New" w:hAnsi="Courier New"/>
              <w:color w:val="000080"/>
              <w:highlight w:val="white"/>
            </w:rPr>
          </w:rPrChange>
        </w:rPr>
      </w:pPr>
      <w:r w:rsidRPr="00CB704C">
        <w:rPr>
          <w:rFonts w:ascii="Courier New" w:hAnsi="Courier New" w:cs="Courier New"/>
          <w:color w:val="000000"/>
          <w:kern w:val="0"/>
          <w:highlight w:val="white"/>
          <w:rPrChange w:id="3948" w:author="Author">
            <w:rPr>
              <w:rFonts w:ascii="Courier New" w:hAnsi="Courier New"/>
              <w:color w:val="000000"/>
              <w:highlight w:val="white"/>
            </w:rPr>
          </w:rPrChange>
        </w:rPr>
        <w:t xml:space="preserve"> </w:t>
      </w:r>
      <w:r w:rsidRPr="00CB704C">
        <w:rPr>
          <w:rFonts w:ascii="Courier New" w:hAnsi="Courier New" w:cs="Courier New"/>
          <w:color w:val="000080"/>
          <w:kern w:val="0"/>
          <w:highlight w:val="white"/>
          <w:rPrChange w:id="3949" w:author="Author">
            <w:rPr>
              <w:rFonts w:ascii="Courier New" w:hAnsi="Courier New"/>
              <w:color w:val="000080"/>
              <w:highlight w:val="white"/>
            </w:rPr>
          </w:rPrChange>
        </w:rPr>
        <w:t>&lt;!ATTLIST authority-file-definition  grouped-</w:t>
      </w:r>
      <w:proofErr w:type="spellStart"/>
      <w:r w:rsidRPr="00CB704C">
        <w:rPr>
          <w:rFonts w:ascii="Courier New" w:hAnsi="Courier New" w:cs="Courier New"/>
          <w:color w:val="000080"/>
          <w:kern w:val="0"/>
          <w:highlight w:val="white"/>
          <w:rPrChange w:id="3950" w:author="Author">
            <w:rPr>
              <w:rFonts w:ascii="Courier New" w:hAnsi="Courier New"/>
              <w:color w:val="000080"/>
              <w:highlight w:val="white"/>
            </w:rPr>
          </w:rPrChange>
        </w:rPr>
        <w:t>af</w:t>
      </w:r>
      <w:proofErr w:type="spellEnd"/>
      <w:r w:rsidRPr="00CB704C">
        <w:rPr>
          <w:rFonts w:ascii="Courier New" w:hAnsi="Courier New" w:cs="Courier New"/>
          <w:color w:val="000080"/>
          <w:kern w:val="0"/>
          <w:highlight w:val="white"/>
          <w:rPrChange w:id="3951" w:author="Author">
            <w:rPr>
              <w:rFonts w:ascii="Courier New" w:hAnsi="Courier New"/>
              <w:color w:val="000080"/>
              <w:highlight w:val="white"/>
            </w:rPr>
          </w:rPrChange>
        </w:rPr>
        <w:t>-indicator  (yes | no )  #REQUIRED</w:t>
      </w:r>
    </w:p>
    <w:p w14:paraId="428C952B"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14:ligatures w14:val="none"/>
          <w:rPrChange w:id="3952" w:author="Author">
            <w:rPr>
              <w:rFonts w:ascii="Courier New" w:hAnsi="Courier New"/>
              <w:color w:val="000080"/>
              <w:highlight w:val="white"/>
            </w:rPr>
          </w:rPrChange>
        </w:rPr>
      </w:pPr>
      <w:r w:rsidRPr="00CB704C">
        <w:rPr>
          <w:rFonts w:ascii="Courier New" w:hAnsi="Courier New" w:cs="Courier New"/>
          <w:color w:val="000080"/>
          <w:kern w:val="0"/>
          <w:highlight w:val="white"/>
          <w:rPrChange w:id="3953" w:author="Author">
            <w:rPr>
              <w:rFonts w:ascii="Courier New" w:hAnsi="Courier New"/>
              <w:color w:val="000080"/>
              <w:highlight w:val="white"/>
            </w:rPr>
          </w:rPrChange>
        </w:rPr>
        <w:t xml:space="preserve">                                      group-</w:t>
      </w:r>
      <w:proofErr w:type="spellStart"/>
      <w:r w:rsidRPr="00CB704C">
        <w:rPr>
          <w:rFonts w:ascii="Courier New" w:hAnsi="Courier New" w:cs="Courier New"/>
          <w:color w:val="000080"/>
          <w:kern w:val="0"/>
          <w:highlight w:val="white"/>
          <w:rPrChange w:id="3954" w:author="Author">
            <w:rPr>
              <w:rFonts w:ascii="Courier New" w:hAnsi="Courier New"/>
              <w:color w:val="000080"/>
              <w:highlight w:val="white"/>
            </w:rPr>
          </w:rPrChange>
        </w:rPr>
        <w:t>af</w:t>
      </w:r>
      <w:proofErr w:type="spellEnd"/>
      <w:r w:rsidRPr="00CB704C">
        <w:rPr>
          <w:rFonts w:ascii="Courier New" w:hAnsi="Courier New" w:cs="Courier New"/>
          <w:color w:val="000080"/>
          <w:kern w:val="0"/>
          <w:highlight w:val="white"/>
          <w:rPrChange w:id="3955" w:author="Author">
            <w:rPr>
              <w:rFonts w:ascii="Courier New" w:hAnsi="Courier New"/>
              <w:color w:val="000080"/>
              <w:highlight w:val="white"/>
            </w:rPr>
          </w:rPrChange>
        </w:rPr>
        <w:t xml:space="preserve">-category (date | </w:t>
      </w:r>
    </w:p>
    <w:p w14:paraId="264367F7"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14:ligatures w14:val="none"/>
          <w:rPrChange w:id="3956" w:author="Author">
            <w:rPr>
              <w:rFonts w:ascii="Courier New" w:hAnsi="Courier New"/>
              <w:color w:val="000080"/>
              <w:highlight w:val="white"/>
            </w:rPr>
          </w:rPrChange>
        </w:rPr>
      </w:pPr>
      <w:r w:rsidRPr="00CB704C">
        <w:rPr>
          <w:rFonts w:ascii="Courier New" w:hAnsi="Courier New" w:cs="Courier New"/>
          <w:color w:val="000080"/>
          <w:kern w:val="0"/>
          <w:highlight w:val="white"/>
          <w:rPrChange w:id="3957" w:author="Author">
            <w:rPr>
              <w:rFonts w:ascii="Courier New" w:hAnsi="Courier New"/>
              <w:color w:val="000080"/>
              <w:highlight w:val="white"/>
            </w:rPr>
          </w:rPrChange>
        </w:rPr>
        <w:t xml:space="preserve">                                                          publication-level | </w:t>
      </w:r>
    </w:p>
    <w:p w14:paraId="02F8444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14:ligatures w14:val="none"/>
          <w:rPrChange w:id="3958" w:author="Author">
            <w:rPr>
              <w:rFonts w:ascii="Courier New" w:hAnsi="Courier New"/>
              <w:color w:val="000080"/>
              <w:highlight w:val="white"/>
            </w:rPr>
          </w:rPrChange>
        </w:rPr>
      </w:pPr>
      <w:r w:rsidRPr="00CB704C">
        <w:rPr>
          <w:rFonts w:ascii="Courier New" w:hAnsi="Courier New" w:cs="Courier New"/>
          <w:color w:val="000080"/>
          <w:kern w:val="0"/>
          <w:highlight w:val="white"/>
          <w:rPrChange w:id="3959" w:author="Author">
            <w:rPr>
              <w:rFonts w:ascii="Courier New" w:hAnsi="Courier New"/>
              <w:color w:val="000080"/>
              <w:highlight w:val="white"/>
            </w:rPr>
          </w:rPrChange>
        </w:rPr>
        <w:t xml:space="preserve">                                                          document-kind )  #IMPLIED</w:t>
      </w:r>
    </w:p>
    <w:p w14:paraId="09610216"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14:ligatures w14:val="none"/>
          <w:rPrChange w:id="3960" w:author="Author">
            <w:rPr>
              <w:rFonts w:ascii="Courier New" w:hAnsi="Courier New"/>
              <w:color w:val="000080"/>
              <w:highlight w:val="white"/>
            </w:rPr>
          </w:rPrChange>
        </w:rPr>
      </w:pPr>
      <w:r w:rsidRPr="00CB704C">
        <w:rPr>
          <w:rFonts w:ascii="Courier New" w:hAnsi="Courier New" w:cs="Courier New"/>
          <w:color w:val="000080"/>
          <w:kern w:val="0"/>
          <w:highlight w:val="white"/>
          <w:rPrChange w:id="3961" w:author="Author">
            <w:rPr>
              <w:rFonts w:ascii="Courier New" w:hAnsi="Courier New"/>
              <w:color w:val="000080"/>
              <w:highlight w:val="white"/>
            </w:rPr>
          </w:rPrChange>
        </w:rPr>
        <w:t xml:space="preserve">                                      update-</w:t>
      </w:r>
      <w:proofErr w:type="spellStart"/>
      <w:r w:rsidRPr="00CB704C">
        <w:rPr>
          <w:rFonts w:ascii="Courier New" w:hAnsi="Courier New" w:cs="Courier New"/>
          <w:color w:val="000080"/>
          <w:kern w:val="0"/>
          <w:highlight w:val="white"/>
          <w:rPrChange w:id="3962" w:author="Author">
            <w:rPr>
              <w:rFonts w:ascii="Courier New" w:hAnsi="Courier New"/>
              <w:color w:val="000080"/>
              <w:highlight w:val="white"/>
            </w:rPr>
          </w:rPrChange>
        </w:rPr>
        <w:t>af</w:t>
      </w:r>
      <w:proofErr w:type="spellEnd"/>
      <w:r w:rsidRPr="00CB704C">
        <w:rPr>
          <w:rFonts w:ascii="Courier New" w:hAnsi="Courier New" w:cs="Courier New"/>
          <w:color w:val="000080"/>
          <w:kern w:val="0"/>
          <w:highlight w:val="white"/>
          <w:rPrChange w:id="3963" w:author="Author">
            <w:rPr>
              <w:rFonts w:ascii="Courier New" w:hAnsi="Courier New"/>
              <w:color w:val="000080"/>
              <w:highlight w:val="white"/>
            </w:rPr>
          </w:rPrChange>
        </w:rPr>
        <w:t xml:space="preserve">-category (full | </w:t>
      </w:r>
    </w:p>
    <w:p w14:paraId="6999BDB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lang w:val="fr-CH"/>
          <w14:ligatures w14:val="none"/>
          <w:rPrChange w:id="3964" w:author="Author">
            <w:rPr>
              <w:rFonts w:ascii="Courier New" w:hAnsi="Courier New"/>
              <w:color w:val="000080"/>
              <w:highlight w:val="white"/>
              <w:lang w:val="fr-CH"/>
            </w:rPr>
          </w:rPrChange>
        </w:rPr>
      </w:pPr>
      <w:r w:rsidRPr="00CB704C">
        <w:rPr>
          <w:rFonts w:ascii="Courier New" w:hAnsi="Courier New" w:cs="Courier New"/>
          <w:color w:val="000080"/>
          <w:kern w:val="0"/>
          <w:highlight w:val="white"/>
          <w:rPrChange w:id="3965" w:author="Author">
            <w:rPr>
              <w:rFonts w:ascii="Courier New" w:hAnsi="Courier New"/>
              <w:color w:val="000080"/>
              <w:highlight w:val="white"/>
            </w:rPr>
          </w:rPrChange>
        </w:rPr>
        <w:t xml:space="preserve">                                                          </w:t>
      </w:r>
      <w:proofErr w:type="spellStart"/>
      <w:proofErr w:type="gramStart"/>
      <w:r w:rsidRPr="00CB704C">
        <w:rPr>
          <w:rFonts w:ascii="Courier New" w:hAnsi="Courier New" w:cs="Courier New"/>
          <w:color w:val="000080"/>
          <w:kern w:val="0"/>
          <w:highlight w:val="white"/>
          <w:lang w:val="fr-CH"/>
          <w:rPrChange w:id="3966" w:author="Author">
            <w:rPr>
              <w:rFonts w:ascii="Courier New" w:hAnsi="Courier New"/>
              <w:color w:val="000080"/>
              <w:highlight w:val="white"/>
              <w:lang w:val="fr-CH"/>
            </w:rPr>
          </w:rPrChange>
        </w:rPr>
        <w:t>incremental</w:t>
      </w:r>
      <w:proofErr w:type="spellEnd"/>
      <w:proofErr w:type="gramEnd"/>
      <w:r w:rsidRPr="00CB704C">
        <w:rPr>
          <w:rFonts w:ascii="Courier New" w:hAnsi="Courier New" w:cs="Courier New"/>
          <w:color w:val="000080"/>
          <w:kern w:val="0"/>
          <w:highlight w:val="white"/>
          <w:lang w:val="fr-CH"/>
          <w:rPrChange w:id="3967" w:author="Author">
            <w:rPr>
              <w:rFonts w:ascii="Courier New" w:hAnsi="Courier New"/>
              <w:color w:val="000080"/>
              <w:highlight w:val="white"/>
              <w:lang w:val="fr-CH"/>
            </w:rPr>
          </w:rPrChange>
        </w:rPr>
        <w:t xml:space="preserve"> | </w:t>
      </w:r>
    </w:p>
    <w:p w14:paraId="4A10F1E3"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3968" w:author="Author">
            <w:rPr>
              <w:rFonts w:ascii="Courier New" w:hAnsi="Courier New"/>
              <w:color w:val="000000"/>
              <w:highlight w:val="white"/>
              <w:lang w:val="fr-CH"/>
            </w:rPr>
          </w:rPrChange>
        </w:rPr>
      </w:pPr>
      <w:r w:rsidRPr="00CB704C">
        <w:rPr>
          <w:rFonts w:ascii="Courier New" w:hAnsi="Courier New" w:cs="Courier New"/>
          <w:color w:val="000080"/>
          <w:kern w:val="0"/>
          <w:highlight w:val="white"/>
          <w:lang w:val="fr-CH"/>
          <w:rPrChange w:id="3969" w:author="Author">
            <w:rPr>
              <w:rFonts w:ascii="Courier New" w:hAnsi="Courier New"/>
              <w:color w:val="000080"/>
              <w:highlight w:val="white"/>
              <w:lang w:val="fr-CH"/>
            </w:rPr>
          </w:rPrChange>
        </w:rPr>
        <w:t xml:space="preserve">                                                          </w:t>
      </w:r>
      <w:proofErr w:type="spellStart"/>
      <w:r w:rsidRPr="00CB704C">
        <w:rPr>
          <w:rFonts w:ascii="Courier New" w:hAnsi="Courier New" w:cs="Courier New"/>
          <w:color w:val="000080"/>
          <w:kern w:val="0"/>
          <w:highlight w:val="white"/>
          <w:lang w:val="fr-CH"/>
          <w:rPrChange w:id="3970" w:author="Author">
            <w:rPr>
              <w:rFonts w:ascii="Courier New" w:hAnsi="Courier New"/>
              <w:color w:val="000080"/>
              <w:highlight w:val="white"/>
              <w:lang w:val="fr-CH"/>
            </w:rPr>
          </w:rPrChange>
        </w:rPr>
        <w:t>differential</w:t>
      </w:r>
      <w:proofErr w:type="spellEnd"/>
      <w:r w:rsidRPr="00CB704C">
        <w:rPr>
          <w:rFonts w:ascii="Courier New" w:hAnsi="Courier New" w:cs="Courier New"/>
          <w:color w:val="000080"/>
          <w:kern w:val="0"/>
          <w:highlight w:val="white"/>
          <w:lang w:val="fr-CH"/>
          <w:rPrChange w:id="3971" w:author="Author">
            <w:rPr>
              <w:rFonts w:ascii="Courier New" w:hAnsi="Courier New"/>
              <w:color w:val="000080"/>
              <w:highlight w:val="white"/>
              <w:lang w:val="fr-CH"/>
            </w:rPr>
          </w:rPrChange>
        </w:rPr>
        <w:t xml:space="preserve"> )  #REQUIRED &gt;</w:t>
      </w:r>
    </w:p>
    <w:p w14:paraId="071C7426"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lang w:val="fr-CH"/>
          <w:rPrChange w:id="3972" w:author="Author">
            <w:rPr>
              <w:rFonts w:ascii="Courier New" w:hAnsi="Courier New"/>
              <w:color w:val="000000"/>
              <w:highlight w:val="white"/>
              <w:lang w:val="fr-CH"/>
            </w:rPr>
          </w:rPrChange>
        </w:rPr>
      </w:pPr>
      <w:r w:rsidRPr="00CB704C">
        <w:rPr>
          <w:rFonts w:ascii="Courier New" w:hAnsi="Courier New" w:cs="Courier New"/>
          <w:color w:val="000000"/>
          <w:kern w:val="0"/>
          <w:highlight w:val="white"/>
          <w:lang w:val="fr-CH"/>
          <w:rPrChange w:id="3973" w:author="Author">
            <w:rPr>
              <w:rFonts w:ascii="Courier New" w:hAnsi="Courier New"/>
              <w:color w:val="000000"/>
              <w:highlight w:val="white"/>
              <w:lang w:val="fr-CH"/>
            </w:rPr>
          </w:rPrChange>
        </w:rPr>
        <w:t xml:space="preserve"> </w:t>
      </w:r>
    </w:p>
    <w:p w14:paraId="69A091BF"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3974" w:author="Author">
            <w:rPr>
              <w:rFonts w:ascii="Courier New" w:hAnsi="Courier New"/>
              <w:color w:val="000000"/>
              <w:highlight w:val="white"/>
              <w:lang w:val="fr-CH"/>
            </w:rPr>
          </w:rPrChange>
        </w:rPr>
      </w:pPr>
      <w:r w:rsidRPr="00CB704C">
        <w:rPr>
          <w:rFonts w:ascii="Courier New" w:hAnsi="Courier New" w:cs="Courier New"/>
          <w:color w:val="000080"/>
          <w:kern w:val="0"/>
          <w:highlight w:val="white"/>
          <w:lang w:val="fr-CH"/>
          <w:rPrChange w:id="3975" w:author="Author">
            <w:rPr>
              <w:rFonts w:ascii="Courier New" w:hAnsi="Courier New"/>
              <w:color w:val="000080"/>
              <w:highlight w:val="white"/>
              <w:lang w:val="fr-CH"/>
            </w:rPr>
          </w:rPrChange>
        </w:rPr>
        <w:t>&lt;!ELEMENT document-location-</w:t>
      </w:r>
      <w:proofErr w:type="spellStart"/>
      <w:r w:rsidRPr="00CB704C">
        <w:rPr>
          <w:rFonts w:ascii="Courier New" w:hAnsi="Courier New" w:cs="Courier New"/>
          <w:color w:val="000080"/>
          <w:kern w:val="0"/>
          <w:highlight w:val="white"/>
          <w:lang w:val="fr-CH"/>
          <w:rPrChange w:id="3976" w:author="Author">
            <w:rPr>
              <w:rFonts w:ascii="Courier New" w:hAnsi="Courier New"/>
              <w:color w:val="000080"/>
              <w:highlight w:val="white"/>
              <w:lang w:val="fr-CH"/>
            </w:rPr>
          </w:rPrChange>
        </w:rPr>
        <w:t>uri</w:t>
      </w:r>
      <w:proofErr w:type="spellEnd"/>
      <w:r w:rsidRPr="00CB704C">
        <w:rPr>
          <w:rFonts w:ascii="Courier New" w:hAnsi="Courier New" w:cs="Courier New"/>
          <w:color w:val="000080"/>
          <w:kern w:val="0"/>
          <w:highlight w:val="white"/>
          <w:lang w:val="fr-CH"/>
          <w:rPrChange w:id="3977" w:author="Author">
            <w:rPr>
              <w:rFonts w:ascii="Courier New" w:hAnsi="Courier New"/>
              <w:color w:val="000080"/>
              <w:highlight w:val="white"/>
              <w:lang w:val="fr-CH"/>
            </w:rPr>
          </w:rPrChange>
        </w:rPr>
        <w:t xml:space="preserve"> (#PCDATA)&gt;</w:t>
      </w:r>
    </w:p>
    <w:p w14:paraId="50043237"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lang w:val="fr-CH"/>
          <w:rPrChange w:id="3978" w:author="Author">
            <w:rPr>
              <w:rFonts w:ascii="Courier New" w:hAnsi="Courier New"/>
              <w:color w:val="000000"/>
              <w:highlight w:val="white"/>
              <w:lang w:val="fr-CH"/>
            </w:rPr>
          </w:rPrChange>
        </w:rPr>
      </w:pPr>
    </w:p>
    <w:p w14:paraId="4C073C0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3979" w:author="Author">
            <w:rPr>
              <w:rFonts w:ascii="Courier New" w:hAnsi="Courier New"/>
              <w:color w:val="000000"/>
              <w:highlight w:val="white"/>
              <w:lang w:val="fr-CH"/>
            </w:rPr>
          </w:rPrChange>
        </w:rPr>
      </w:pPr>
      <w:r w:rsidRPr="00CB704C">
        <w:rPr>
          <w:rFonts w:ascii="Courier New" w:hAnsi="Courier New" w:cs="Courier New"/>
          <w:color w:val="000080"/>
          <w:kern w:val="0"/>
          <w:highlight w:val="white"/>
          <w:lang w:val="fr-CH"/>
          <w:rPrChange w:id="3980" w:author="Author">
            <w:rPr>
              <w:rFonts w:ascii="Courier New" w:hAnsi="Courier New"/>
              <w:color w:val="000080"/>
              <w:highlight w:val="white"/>
              <w:lang w:val="fr-CH"/>
            </w:rPr>
          </w:rPrChange>
        </w:rPr>
        <w:t xml:space="preserve">&lt;!ELEMENT </w:t>
      </w:r>
      <w:r w:rsidRPr="00390A27">
        <w:rPr>
          <w:rFonts w:ascii="Courier New" w:hAnsi="Courier New" w:cs="Courier New"/>
          <w:color w:val="000080"/>
          <w:highlight w:val="white"/>
          <w:lang w:val="fr-CH"/>
        </w:rPr>
        <w:t>exception-code-</w:t>
      </w:r>
      <w:proofErr w:type="spellStart"/>
      <w:r w:rsidRPr="00390A27">
        <w:rPr>
          <w:rFonts w:ascii="Courier New" w:hAnsi="Courier New" w:cs="Courier New"/>
          <w:color w:val="000080"/>
          <w:highlight w:val="white"/>
          <w:lang w:val="fr-CH"/>
        </w:rPr>
        <w:t>list</w:t>
      </w:r>
      <w:proofErr w:type="spellEnd"/>
      <w:r w:rsidRPr="00390A27">
        <w:rPr>
          <w:rFonts w:ascii="Courier New" w:hAnsi="Courier New" w:cs="Courier New"/>
          <w:color w:val="000080"/>
          <w:highlight w:val="white"/>
          <w:lang w:val="fr-CH"/>
        </w:rPr>
        <w:t xml:space="preserve"> (exception-code-</w:t>
      </w:r>
      <w:proofErr w:type="spellStart"/>
      <w:r w:rsidRPr="00390A27">
        <w:rPr>
          <w:rFonts w:ascii="Courier New" w:hAnsi="Courier New" w:cs="Courier New"/>
          <w:color w:val="000080"/>
          <w:highlight w:val="white"/>
          <w:lang w:val="fr-CH"/>
        </w:rPr>
        <w:t>definition</w:t>
      </w:r>
      <w:proofErr w:type="spellEnd"/>
      <w:r w:rsidRPr="00390A27">
        <w:rPr>
          <w:rFonts w:ascii="Courier New" w:hAnsi="Courier New" w:cs="Courier New"/>
          <w:color w:val="000080"/>
          <w:highlight w:val="white"/>
          <w:lang w:val="fr-CH"/>
        </w:rPr>
        <w:t>)+&gt;</w:t>
      </w:r>
    </w:p>
    <w:p w14:paraId="4C9790EB"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lang w:val="fr-CH"/>
          <w:rPrChange w:id="3981" w:author="Author">
            <w:rPr>
              <w:rFonts w:ascii="Courier New" w:hAnsi="Courier New"/>
              <w:color w:val="000000"/>
              <w:highlight w:val="white"/>
              <w:lang w:val="fr-CH"/>
            </w:rPr>
          </w:rPrChange>
        </w:rPr>
      </w:pPr>
    </w:p>
    <w:p w14:paraId="6D9F6B2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3982" w:author="Author">
            <w:rPr>
              <w:rFonts w:ascii="Courier New" w:hAnsi="Courier New"/>
              <w:color w:val="000000"/>
              <w:highlight w:val="white"/>
              <w:lang w:val="fr-CH"/>
            </w:rPr>
          </w:rPrChange>
        </w:rPr>
      </w:pPr>
      <w:r w:rsidRPr="00CB704C">
        <w:rPr>
          <w:rFonts w:ascii="Courier New" w:hAnsi="Courier New" w:cs="Courier New"/>
          <w:color w:val="000080"/>
          <w:kern w:val="0"/>
          <w:highlight w:val="white"/>
          <w:lang w:val="fr-CH"/>
          <w:rPrChange w:id="3983" w:author="Author">
            <w:rPr>
              <w:rFonts w:ascii="Courier New" w:hAnsi="Courier New"/>
              <w:color w:val="000080"/>
              <w:highlight w:val="white"/>
              <w:lang w:val="fr-CH"/>
            </w:rPr>
          </w:rPrChange>
        </w:rPr>
        <w:t xml:space="preserve">&lt;!ELEMENT </w:t>
      </w:r>
      <w:r w:rsidRPr="00390A27">
        <w:rPr>
          <w:rFonts w:ascii="Courier New" w:hAnsi="Courier New" w:cs="Courier New"/>
          <w:color w:val="000080"/>
          <w:highlight w:val="white"/>
          <w:lang w:val="fr-CH"/>
        </w:rPr>
        <w:t>exception-code-</w:t>
      </w:r>
      <w:proofErr w:type="spellStart"/>
      <w:r w:rsidRPr="00390A27">
        <w:rPr>
          <w:rFonts w:ascii="Courier New" w:hAnsi="Courier New" w:cs="Courier New"/>
          <w:color w:val="000080"/>
          <w:highlight w:val="white"/>
          <w:lang w:val="fr-CH"/>
        </w:rPr>
        <w:t>definition</w:t>
      </w:r>
      <w:proofErr w:type="spellEnd"/>
      <w:r w:rsidRPr="00390A27">
        <w:rPr>
          <w:rFonts w:ascii="Courier New" w:hAnsi="Courier New" w:cs="Courier New"/>
          <w:color w:val="000080"/>
          <w:highlight w:val="white"/>
          <w:lang w:val="fr-CH"/>
        </w:rPr>
        <w:t xml:space="preserve"> (exception-code, exception-code-description)&gt;</w:t>
      </w:r>
    </w:p>
    <w:p w14:paraId="17DF7517"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lang w:val="fr-CH"/>
          <w:rPrChange w:id="3984" w:author="Author">
            <w:rPr>
              <w:rFonts w:ascii="Courier New" w:hAnsi="Courier New"/>
              <w:color w:val="000000"/>
              <w:highlight w:val="white"/>
              <w:lang w:val="fr-CH"/>
            </w:rPr>
          </w:rPrChange>
        </w:rPr>
      </w:pPr>
    </w:p>
    <w:p w14:paraId="729BC1C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3985" w:author="Author">
            <w:rPr>
              <w:rFonts w:ascii="Courier New" w:hAnsi="Courier New"/>
              <w:color w:val="000080"/>
              <w:highlight w:val="white"/>
              <w:lang w:val="fr-CH"/>
            </w:rPr>
          </w:rPrChange>
        </w:rPr>
      </w:pPr>
      <w:r w:rsidRPr="00CB704C">
        <w:rPr>
          <w:rFonts w:ascii="Courier New" w:hAnsi="Courier New" w:cs="Courier New"/>
          <w:color w:val="000080"/>
          <w:kern w:val="0"/>
          <w:highlight w:val="white"/>
          <w:lang w:val="fr-CH"/>
          <w:rPrChange w:id="3986" w:author="Author">
            <w:rPr>
              <w:rFonts w:ascii="Courier New" w:hAnsi="Courier New"/>
              <w:color w:val="000080"/>
              <w:highlight w:val="white"/>
              <w:lang w:val="fr-CH"/>
            </w:rPr>
          </w:rPrChange>
        </w:rPr>
        <w:t>&lt;!ELEMENT exception-code-description (#PCDATA)&gt;</w:t>
      </w:r>
    </w:p>
    <w:p w14:paraId="1AB44864" w14:textId="77777777" w:rsidR="000C2816" w:rsidRPr="00CB704C" w:rsidRDefault="000C2816" w:rsidP="00290C72">
      <w:pPr>
        <w:autoSpaceDE w:val="0"/>
        <w:autoSpaceDN w:val="0"/>
        <w:adjustRightInd w:val="0"/>
        <w:rPr>
          <w:del w:id="3987" w:author="Author"/>
          <w:rFonts w:ascii="Courier New" w:hAnsi="Courier New" w:cs="Courier New"/>
          <w:color w:val="000080"/>
          <w:szCs w:val="17"/>
          <w:highlight w:val="white"/>
          <w:rPrChange w:id="3988" w:author="Author">
            <w:rPr>
              <w:del w:id="3989" w:author="Author"/>
              <w:rFonts w:ascii="Courier New" w:hAnsi="Courier New" w:cs="Courier New"/>
              <w:color w:val="000080"/>
              <w:szCs w:val="17"/>
              <w:highlight w:val="white"/>
              <w:lang w:val="fr-CH"/>
            </w:rPr>
          </w:rPrChange>
        </w:rPr>
      </w:pPr>
    </w:p>
    <w:p w14:paraId="5C66DC7E"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90" w:author="Author">
            <w:rPr>
              <w:rFonts w:ascii="Courier New" w:hAnsi="Courier New"/>
              <w:color w:val="808080"/>
              <w:highlight w:val="white"/>
            </w:rPr>
          </w:rPrChange>
        </w:rPr>
      </w:pPr>
      <w:r w:rsidRPr="00CB704C">
        <w:rPr>
          <w:rFonts w:ascii="Courier New" w:hAnsi="Courier New" w:cs="Courier New"/>
          <w:color w:val="0000FF"/>
          <w:kern w:val="0"/>
          <w:highlight w:val="white"/>
          <w:rPrChange w:id="3991"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3992" w:author="Author">
            <w:rPr>
              <w:rFonts w:ascii="Courier New" w:hAnsi="Courier New"/>
              <w:color w:val="808080"/>
              <w:highlight w:val="white"/>
            </w:rPr>
          </w:rPrChange>
        </w:rPr>
        <w:t xml:space="preserve">Publication exception code; single-alphabetic letter code to indicate the reason why the complete published document, for which the corresponding number is assigned, is not available: </w:t>
      </w:r>
    </w:p>
    <w:p w14:paraId="7125B3E6"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93" w:author="Author">
            <w:rPr>
              <w:rFonts w:ascii="Courier New" w:hAnsi="Courier New"/>
              <w:color w:val="808080"/>
              <w:highlight w:val="white"/>
            </w:rPr>
          </w:rPrChange>
        </w:rPr>
      </w:pPr>
      <w:r w:rsidRPr="00CB704C">
        <w:rPr>
          <w:rFonts w:ascii="Courier New" w:hAnsi="Courier New" w:cs="Courier New"/>
          <w:color w:val="808080"/>
          <w:kern w:val="0"/>
          <w:highlight w:val="white"/>
          <w:rPrChange w:id="3994" w:author="Author">
            <w:rPr>
              <w:rFonts w:ascii="Courier New" w:hAnsi="Courier New"/>
              <w:color w:val="808080"/>
              <w:highlight w:val="white"/>
            </w:rPr>
          </w:rPrChange>
        </w:rPr>
        <w:t xml:space="preserve">    C=Defective documents;</w:t>
      </w:r>
    </w:p>
    <w:p w14:paraId="4E736E7F"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95" w:author="Author">
            <w:rPr>
              <w:rFonts w:ascii="Courier New" w:hAnsi="Courier New"/>
              <w:color w:val="808080"/>
              <w:highlight w:val="white"/>
            </w:rPr>
          </w:rPrChange>
        </w:rPr>
      </w:pPr>
      <w:r w:rsidRPr="00CB704C">
        <w:rPr>
          <w:rFonts w:ascii="Courier New" w:hAnsi="Courier New" w:cs="Courier New"/>
          <w:color w:val="808080"/>
          <w:kern w:val="0"/>
          <w:highlight w:val="white"/>
          <w:rPrChange w:id="3996" w:author="Author">
            <w:rPr>
              <w:rFonts w:ascii="Courier New" w:hAnsi="Courier New"/>
              <w:color w:val="808080"/>
              <w:highlight w:val="white"/>
            </w:rPr>
          </w:rPrChange>
        </w:rPr>
        <w:t xml:space="preserve">    D= Documents deleted after the publication;</w:t>
      </w:r>
    </w:p>
    <w:p w14:paraId="3D62E65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97" w:author="Author">
            <w:rPr>
              <w:rFonts w:ascii="Courier New" w:hAnsi="Courier New"/>
              <w:color w:val="808080"/>
              <w:highlight w:val="white"/>
            </w:rPr>
          </w:rPrChange>
        </w:rPr>
      </w:pPr>
      <w:r w:rsidRPr="00CB704C">
        <w:rPr>
          <w:rFonts w:ascii="Courier New" w:hAnsi="Courier New" w:cs="Courier New"/>
          <w:color w:val="808080"/>
          <w:kern w:val="0"/>
          <w:highlight w:val="white"/>
          <w:rPrChange w:id="3998" w:author="Author">
            <w:rPr>
              <w:rFonts w:ascii="Courier New" w:hAnsi="Courier New"/>
              <w:color w:val="808080"/>
              <w:highlight w:val="white"/>
            </w:rPr>
          </w:rPrChange>
        </w:rPr>
        <w:t xml:space="preserve">    E=Publication number allocated by the IPO representing a PCT national/regional phase entry (for example Euro-PCT). No corresponding document published.  A Euro-PCT application is an international (PCT) patent application that entered the European regional phase;</w:t>
      </w:r>
    </w:p>
    <w:p w14:paraId="162C4AAA"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3999" w:author="Author">
            <w:rPr>
              <w:rFonts w:ascii="Courier New" w:hAnsi="Courier New"/>
              <w:color w:val="808080"/>
              <w:highlight w:val="white"/>
            </w:rPr>
          </w:rPrChange>
        </w:rPr>
      </w:pPr>
      <w:r w:rsidRPr="00CB704C">
        <w:rPr>
          <w:rFonts w:ascii="Courier New" w:hAnsi="Courier New" w:cs="Courier New"/>
          <w:color w:val="808080"/>
          <w:kern w:val="0"/>
          <w:highlight w:val="white"/>
          <w:rPrChange w:id="4000" w:author="Author">
            <w:rPr>
              <w:rFonts w:ascii="Courier New" w:hAnsi="Courier New"/>
              <w:color w:val="808080"/>
              <w:highlight w:val="white"/>
            </w:rPr>
          </w:rPrChange>
        </w:rPr>
        <w:t xml:space="preserve">    M=Missing published documents;</w:t>
      </w:r>
    </w:p>
    <w:p w14:paraId="3C391D2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001" w:author="Author">
            <w:rPr>
              <w:rFonts w:ascii="Courier New" w:hAnsi="Courier New"/>
              <w:color w:val="808080"/>
              <w:highlight w:val="white"/>
            </w:rPr>
          </w:rPrChange>
        </w:rPr>
      </w:pPr>
      <w:r w:rsidRPr="00CB704C">
        <w:rPr>
          <w:rFonts w:ascii="Courier New" w:hAnsi="Courier New" w:cs="Courier New"/>
          <w:color w:val="808080"/>
          <w:kern w:val="0"/>
          <w:highlight w:val="white"/>
          <w:rPrChange w:id="4002" w:author="Author">
            <w:rPr>
              <w:rFonts w:ascii="Courier New" w:hAnsi="Courier New"/>
              <w:color w:val="808080"/>
              <w:highlight w:val="white"/>
            </w:rPr>
          </w:rPrChange>
        </w:rPr>
        <w:t xml:space="preserve">    N=Not used publication number: e.g. publication numbers have been issued, but finally have not been allocated to any publication;</w:t>
      </w:r>
    </w:p>
    <w:p w14:paraId="7620EA69"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003" w:author="Author">
            <w:rPr>
              <w:rFonts w:ascii="Courier New" w:hAnsi="Courier New"/>
              <w:color w:val="808080"/>
              <w:highlight w:val="white"/>
            </w:rPr>
          </w:rPrChange>
        </w:rPr>
      </w:pPr>
      <w:r w:rsidRPr="00CB704C">
        <w:rPr>
          <w:rFonts w:ascii="Courier New" w:hAnsi="Courier New" w:cs="Courier New"/>
          <w:color w:val="808080"/>
          <w:kern w:val="0"/>
          <w:highlight w:val="white"/>
          <w:rPrChange w:id="4004" w:author="Author">
            <w:rPr>
              <w:rFonts w:ascii="Courier New" w:hAnsi="Courier New"/>
              <w:color w:val="808080"/>
              <w:highlight w:val="white"/>
            </w:rPr>
          </w:rPrChange>
        </w:rPr>
        <w:t xml:space="preserve">    P=Document available on paper only;</w:t>
      </w:r>
    </w:p>
    <w:p w14:paraId="67CDBEA5"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005" w:author="Author">
            <w:rPr>
              <w:rFonts w:ascii="Courier New" w:hAnsi="Courier New"/>
              <w:color w:val="808080"/>
              <w:highlight w:val="white"/>
            </w:rPr>
          </w:rPrChange>
        </w:rPr>
      </w:pPr>
      <w:r w:rsidRPr="00CB704C">
        <w:rPr>
          <w:rFonts w:ascii="Courier New" w:hAnsi="Courier New" w:cs="Courier New"/>
          <w:color w:val="808080"/>
          <w:kern w:val="0"/>
          <w:highlight w:val="white"/>
          <w:rPrChange w:id="4006" w:author="Author">
            <w:rPr>
              <w:rFonts w:ascii="Courier New" w:hAnsi="Courier New"/>
              <w:color w:val="808080"/>
              <w:highlight w:val="white"/>
            </w:rPr>
          </w:rPrChange>
        </w:rPr>
        <w:t xml:space="preserve">    </w:t>
      </w:r>
      <w:del w:id="4007" w:author="Author">
        <w:r w:rsidRPr="00CB704C" w:rsidDel="009906BD">
          <w:rPr>
            <w:rFonts w:ascii="Courier New" w:hAnsi="Courier New" w:cs="Courier New"/>
            <w:color w:val="808080"/>
            <w:kern w:val="0"/>
            <w:highlight w:val="white"/>
            <w:rPrChange w:id="4008" w:author="Author">
              <w:rPr>
                <w:rFonts w:ascii="Courier New" w:hAnsi="Courier New"/>
                <w:color w:val="808080"/>
                <w:highlight w:val="white"/>
              </w:rPr>
            </w:rPrChange>
          </w:rPr>
          <w:delText>R=Reissued publications;</w:delText>
        </w:r>
      </w:del>
    </w:p>
    <w:p w14:paraId="5B17AD8F" w14:textId="77777777" w:rsidR="00907FF4" w:rsidRPr="00CB704C" w:rsidDel="009906BD" w:rsidRDefault="00907FF4" w:rsidP="00994D7A">
      <w:pPr>
        <w:autoSpaceDE w:val="0"/>
        <w:autoSpaceDN w:val="0"/>
        <w:adjustRightInd w:val="0"/>
        <w:spacing w:after="0" w:line="240" w:lineRule="auto"/>
        <w:rPr>
          <w:del w:id="4009" w:author="Author"/>
          <w:rFonts w:ascii="Courier New" w:eastAsia="Times New Roman" w:hAnsi="Courier New" w:cs="Courier New"/>
          <w:color w:val="808080"/>
          <w:kern w:val="0"/>
          <w:sz w:val="22"/>
          <w:szCs w:val="20"/>
          <w:highlight w:val="white"/>
          <w14:ligatures w14:val="none"/>
          <w:rPrChange w:id="4010" w:author="Author">
            <w:rPr>
              <w:del w:id="4011" w:author="Author"/>
              <w:rFonts w:ascii="Courier New" w:hAnsi="Courier New"/>
              <w:color w:val="808080"/>
              <w:highlight w:val="white"/>
            </w:rPr>
          </w:rPrChange>
        </w:rPr>
      </w:pPr>
      <w:del w:id="4012" w:author="Author">
        <w:r w:rsidRPr="00CB704C" w:rsidDel="009906BD">
          <w:rPr>
            <w:rFonts w:ascii="Courier New" w:hAnsi="Courier New" w:cs="Courier New"/>
            <w:color w:val="808080"/>
            <w:kern w:val="0"/>
            <w:highlight w:val="white"/>
            <w:rPrChange w:id="4013" w:author="Author">
              <w:rPr>
                <w:rFonts w:ascii="Courier New" w:hAnsi="Courier New"/>
                <w:color w:val="808080"/>
                <w:highlight w:val="white"/>
              </w:rPr>
            </w:rPrChange>
          </w:rPr>
          <w:delText xml:space="preserve">    U=Unknown publication numbers: e.g. when during compilation of the authority file certain publication number(s) has been found in the database, but the corresponding document(s) is(are) missing without known cause. Typically this code can indicate a database error that requires further analysis;</w:delText>
        </w:r>
      </w:del>
    </w:p>
    <w:p w14:paraId="366A3D30"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014" w:author="Author">
            <w:rPr>
              <w:rFonts w:ascii="Courier New" w:hAnsi="Courier New"/>
              <w:color w:val="808080"/>
              <w:highlight w:val="white"/>
            </w:rPr>
          </w:rPrChange>
        </w:rPr>
      </w:pPr>
      <w:r w:rsidRPr="00CB704C">
        <w:rPr>
          <w:rFonts w:ascii="Courier New" w:hAnsi="Courier New" w:cs="Courier New"/>
          <w:color w:val="808080"/>
          <w:kern w:val="0"/>
          <w:highlight w:val="white"/>
          <w:rPrChange w:id="4015" w:author="Author">
            <w:rPr>
              <w:rFonts w:ascii="Courier New" w:hAnsi="Courier New"/>
              <w:color w:val="808080"/>
              <w:highlight w:val="white"/>
            </w:rPr>
          </w:rPrChange>
        </w:rPr>
        <w:t xml:space="preserve">    W=Applications (or patents) which were withdrawn before the publication; </w:t>
      </w:r>
    </w:p>
    <w:p w14:paraId="24BA260B"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016" w:author="Author">
            <w:rPr>
              <w:rFonts w:ascii="Courier New" w:hAnsi="Courier New"/>
              <w:color w:val="808080"/>
              <w:highlight w:val="white"/>
            </w:rPr>
          </w:rPrChange>
        </w:rPr>
      </w:pPr>
      <w:r w:rsidRPr="00CB704C">
        <w:rPr>
          <w:rFonts w:ascii="Courier New" w:hAnsi="Courier New" w:cs="Courier New"/>
          <w:color w:val="808080"/>
          <w:kern w:val="0"/>
          <w:highlight w:val="white"/>
          <w:rPrChange w:id="4017" w:author="Author">
            <w:rPr>
              <w:rFonts w:ascii="Courier New" w:hAnsi="Courier New"/>
              <w:color w:val="808080"/>
              <w:highlight w:val="white"/>
            </w:rPr>
          </w:rPrChange>
        </w:rPr>
        <w:t xml:space="preserve">         this can include lapsed or ceased patents and might depend on national patent law regulations; </w:t>
      </w:r>
    </w:p>
    <w:p w14:paraId="1452320A"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018" w:author="Author">
            <w:rPr>
              <w:rFonts w:ascii="Courier New" w:hAnsi="Courier New"/>
              <w:color w:val="808080"/>
              <w:highlight w:val="white"/>
            </w:rPr>
          </w:rPrChange>
        </w:rPr>
      </w:pPr>
      <w:r w:rsidRPr="00CB704C">
        <w:rPr>
          <w:rFonts w:ascii="Courier New" w:hAnsi="Courier New" w:cs="Courier New"/>
          <w:color w:val="808080"/>
          <w:kern w:val="0"/>
          <w:highlight w:val="white"/>
          <w:rPrChange w:id="4019" w:author="Author">
            <w:rPr>
              <w:rFonts w:ascii="Courier New" w:hAnsi="Courier New"/>
              <w:color w:val="808080"/>
              <w:highlight w:val="white"/>
            </w:rPr>
          </w:rPrChange>
        </w:rPr>
        <w:t xml:space="preserve">    X=Code available for individual or provisional use by an IPO;</w:t>
      </w:r>
    </w:p>
    <w:p w14:paraId="30566C65"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20" w:author="Author">
            <w:rPr>
              <w:rFonts w:ascii="Courier New" w:hAnsi="Courier New"/>
              <w:color w:val="000000"/>
              <w:highlight w:val="white"/>
            </w:rPr>
          </w:rPrChange>
        </w:rPr>
      </w:pPr>
      <w:r w:rsidRPr="00CB704C">
        <w:rPr>
          <w:rFonts w:ascii="Courier New" w:hAnsi="Courier New" w:cs="Courier New"/>
          <w:color w:val="0000FF"/>
          <w:kern w:val="0"/>
          <w:highlight w:val="white"/>
          <w:rPrChange w:id="4021" w:author="Author">
            <w:rPr>
              <w:rFonts w:ascii="Courier New" w:hAnsi="Courier New"/>
              <w:color w:val="0000FF"/>
              <w:highlight w:val="white"/>
            </w:rPr>
          </w:rPrChange>
        </w:rPr>
        <w:t>--&gt;</w:t>
      </w:r>
    </w:p>
    <w:p w14:paraId="7E893275"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22" w:author="Author">
            <w:rPr>
              <w:rFonts w:ascii="Courier New" w:hAnsi="Courier New"/>
              <w:color w:val="000000"/>
              <w:highlight w:val="white"/>
            </w:rPr>
          </w:rPrChange>
        </w:rPr>
      </w:pPr>
    </w:p>
    <w:p w14:paraId="7061B58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23"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24" w:author="Author">
            <w:rPr>
              <w:rFonts w:ascii="Courier New" w:hAnsi="Courier New"/>
              <w:color w:val="000080"/>
              <w:highlight w:val="white"/>
            </w:rPr>
          </w:rPrChange>
        </w:rPr>
        <w:t>&lt;!ELEMENT exception-code (#PCDATA)&gt;</w:t>
      </w:r>
    </w:p>
    <w:p w14:paraId="6F7ED695" w14:textId="1149E631" w:rsidR="00907FF4" w:rsidRPr="00CB704C" w:rsidRDefault="00290C72" w:rsidP="00994D7A">
      <w:pPr>
        <w:autoSpaceDE w:val="0"/>
        <w:autoSpaceDN w:val="0"/>
        <w:adjustRightInd w:val="0"/>
        <w:spacing w:after="0" w:line="240" w:lineRule="auto"/>
        <w:rPr>
          <w:rFonts w:ascii="Courier New" w:hAnsi="Courier New" w:cs="Courier New"/>
          <w:color w:val="000000"/>
          <w:kern w:val="0"/>
          <w:highlight w:val="white"/>
          <w:rPrChange w:id="4025" w:author="Author">
            <w:rPr>
              <w:rFonts w:ascii="Courier New" w:hAnsi="Courier New"/>
              <w:color w:val="000000"/>
              <w:highlight w:val="white"/>
            </w:rPr>
          </w:rPrChange>
        </w:rPr>
      </w:pPr>
      <w:del w:id="4026" w:author="Author">
        <w:r w:rsidRPr="00390A27">
          <w:rPr>
            <w:rFonts w:ascii="Courier New" w:hAnsi="Courier New" w:cs="Courier New"/>
            <w:color w:val="0000FF"/>
            <w:szCs w:val="17"/>
            <w:highlight w:val="white"/>
          </w:rPr>
          <w:delText>--&gt;</w:delText>
        </w:r>
      </w:del>
    </w:p>
    <w:p w14:paraId="6FFB15C6"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27"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28" w:author="Author">
            <w:rPr>
              <w:rFonts w:ascii="Courier New" w:hAnsi="Courier New"/>
              <w:color w:val="000080"/>
              <w:highlight w:val="white"/>
            </w:rPr>
          </w:rPrChange>
        </w:rPr>
        <w:t>&lt;!ELEMENT document-kind-code-list (document-kind-code-definition)+&gt;</w:t>
      </w:r>
    </w:p>
    <w:p w14:paraId="0E7F52AE"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29" w:author="Author">
            <w:rPr>
              <w:rFonts w:ascii="Courier New" w:hAnsi="Courier New"/>
              <w:color w:val="000000"/>
              <w:highlight w:val="white"/>
            </w:rPr>
          </w:rPrChange>
        </w:rPr>
      </w:pPr>
    </w:p>
    <w:p w14:paraId="45939987"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30"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31" w:author="Author">
            <w:rPr>
              <w:rFonts w:ascii="Courier New" w:hAnsi="Courier New"/>
              <w:color w:val="000080"/>
              <w:highlight w:val="white"/>
            </w:rPr>
          </w:rPrChange>
        </w:rPr>
        <w:t>&lt;!ELEMENT document-kind-code-definition (kind, document-kind-code-description)</w:t>
      </w:r>
      <w:del w:id="4032" w:author="Author" w:date="2025-10-21T14:19:00Z">
        <w:r w:rsidRPr="00CB704C" w:rsidDel="007A652B">
          <w:rPr>
            <w:rFonts w:ascii="Courier New" w:hAnsi="Courier New" w:cs="Courier New"/>
            <w:color w:val="000080"/>
            <w:kern w:val="0"/>
            <w:highlight w:val="white"/>
            <w:rPrChange w:id="4033" w:author="Author">
              <w:rPr>
                <w:rFonts w:ascii="Courier New" w:hAnsi="Courier New"/>
                <w:color w:val="000080"/>
                <w:highlight w:val="white"/>
              </w:rPr>
            </w:rPrChange>
          </w:rPr>
          <w:delText>+</w:delText>
        </w:r>
      </w:del>
      <w:r w:rsidRPr="00CB704C">
        <w:rPr>
          <w:rFonts w:ascii="Courier New" w:hAnsi="Courier New" w:cs="Courier New"/>
          <w:color w:val="000080"/>
          <w:kern w:val="0"/>
          <w:highlight w:val="white"/>
          <w:rPrChange w:id="4034" w:author="Author">
            <w:rPr>
              <w:rFonts w:ascii="Courier New" w:hAnsi="Courier New"/>
              <w:color w:val="000080"/>
              <w:highlight w:val="white"/>
            </w:rPr>
          </w:rPrChange>
        </w:rPr>
        <w:t>&gt;</w:t>
      </w:r>
    </w:p>
    <w:p w14:paraId="4A75B259"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35" w:author="Author">
            <w:rPr>
              <w:rFonts w:ascii="Courier New" w:hAnsi="Courier New"/>
              <w:color w:val="000000"/>
              <w:highlight w:val="white"/>
            </w:rPr>
          </w:rPrChange>
        </w:rPr>
      </w:pPr>
    </w:p>
    <w:p w14:paraId="2047E629"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4036" w:author="Author">
            <w:rPr>
              <w:rFonts w:ascii="Courier New" w:hAnsi="Courier New"/>
              <w:color w:val="000000"/>
              <w:highlight w:val="white"/>
            </w:rPr>
          </w:rPrChange>
        </w:rPr>
      </w:pPr>
      <w:r w:rsidRPr="00CB704C">
        <w:rPr>
          <w:rFonts w:ascii="Courier New" w:hAnsi="Courier New" w:cs="Courier New"/>
          <w:color w:val="000080"/>
          <w:kern w:val="0"/>
          <w:highlight w:val="white"/>
          <w:lang w:val="fr-CH"/>
          <w:rPrChange w:id="4037" w:author="Author">
            <w:rPr>
              <w:rFonts w:ascii="Courier New" w:hAnsi="Courier New"/>
              <w:color w:val="000080"/>
              <w:highlight w:val="white"/>
            </w:rPr>
          </w:rPrChange>
        </w:rPr>
        <w:t xml:space="preserve">&lt;!ELEMENT </w:t>
      </w:r>
      <w:r w:rsidRPr="00CB704C">
        <w:rPr>
          <w:rFonts w:ascii="Courier New" w:hAnsi="Courier New" w:cs="Courier New"/>
          <w:color w:val="000080"/>
          <w:highlight w:val="white"/>
          <w:lang w:val="fr-CH"/>
          <w:rPrChange w:id="4038" w:author="Author">
            <w:rPr>
              <w:rFonts w:ascii="Courier New" w:hAnsi="Courier New"/>
              <w:color w:val="000080"/>
              <w:highlight w:val="white"/>
            </w:rPr>
          </w:rPrChange>
        </w:rPr>
        <w:t>document-</w:t>
      </w:r>
      <w:proofErr w:type="spellStart"/>
      <w:r w:rsidRPr="00CB704C">
        <w:rPr>
          <w:rFonts w:ascii="Courier New" w:hAnsi="Courier New" w:cs="Courier New"/>
          <w:color w:val="000080"/>
          <w:highlight w:val="white"/>
          <w:lang w:val="fr-CH"/>
          <w:rPrChange w:id="4039" w:author="Author">
            <w:rPr>
              <w:rFonts w:ascii="Courier New" w:hAnsi="Courier New"/>
              <w:color w:val="000080"/>
              <w:highlight w:val="white"/>
            </w:rPr>
          </w:rPrChange>
        </w:rPr>
        <w:t>kind</w:t>
      </w:r>
      <w:proofErr w:type="spellEnd"/>
      <w:r w:rsidRPr="00CB704C">
        <w:rPr>
          <w:rFonts w:ascii="Courier New" w:hAnsi="Courier New" w:cs="Courier New"/>
          <w:color w:val="000080"/>
          <w:highlight w:val="white"/>
          <w:lang w:val="fr-CH"/>
          <w:rPrChange w:id="4040" w:author="Author">
            <w:rPr>
              <w:rFonts w:ascii="Courier New" w:hAnsi="Courier New"/>
              <w:color w:val="000080"/>
              <w:highlight w:val="white"/>
            </w:rPr>
          </w:rPrChange>
        </w:rPr>
        <w:t>-code-description (#PCDATA)&gt;</w:t>
      </w:r>
    </w:p>
    <w:p w14:paraId="015586F8"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lang w:val="fr-CH"/>
          <w:rPrChange w:id="4041" w:author="Author">
            <w:rPr>
              <w:rFonts w:ascii="Courier New" w:hAnsi="Courier New"/>
              <w:color w:val="000000"/>
              <w:highlight w:val="white"/>
            </w:rPr>
          </w:rPrChange>
        </w:rPr>
      </w:pPr>
    </w:p>
    <w:p w14:paraId="492783E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42"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43" w:author="Author">
            <w:rPr>
              <w:rFonts w:ascii="Courier New" w:hAnsi="Courier New"/>
              <w:color w:val="000080"/>
              <w:highlight w:val="white"/>
            </w:rPr>
          </w:rPrChange>
        </w:rPr>
        <w:t>&lt;!ELEMENT most-recent-document EMPTY&gt;</w:t>
      </w:r>
    </w:p>
    <w:p w14:paraId="0BFCFEE8"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44" w:author="Author">
            <w:rPr>
              <w:rFonts w:ascii="Courier New" w:hAnsi="Courier New"/>
              <w:color w:val="000000"/>
              <w:highlight w:val="white"/>
            </w:rPr>
          </w:rPrChange>
        </w:rPr>
      </w:pPr>
    </w:p>
    <w:p w14:paraId="03CBC721"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14:ligatures w14:val="none"/>
          <w:rPrChange w:id="4045" w:author="Author">
            <w:rPr>
              <w:rFonts w:ascii="Courier New" w:hAnsi="Courier New"/>
              <w:color w:val="000080"/>
              <w:highlight w:val="white"/>
            </w:rPr>
          </w:rPrChange>
        </w:rPr>
      </w:pPr>
      <w:r w:rsidRPr="00CB704C">
        <w:rPr>
          <w:rFonts w:ascii="Courier New" w:hAnsi="Courier New" w:cs="Courier New"/>
          <w:color w:val="000080"/>
          <w:kern w:val="0"/>
          <w:highlight w:val="white"/>
          <w:rPrChange w:id="4046" w:author="Author">
            <w:rPr>
              <w:rFonts w:ascii="Courier New" w:hAnsi="Courier New"/>
              <w:color w:val="000080"/>
              <w:highlight w:val="white"/>
            </w:rPr>
          </w:rPrChange>
        </w:rPr>
        <w:t>&lt;!ATTLIST most-recent-document  publication-number CDATA  #REQUIRED</w:t>
      </w:r>
    </w:p>
    <w:p w14:paraId="3BA2DCF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47"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48" w:author="Author">
            <w:rPr>
              <w:rFonts w:ascii="Courier New" w:hAnsi="Courier New"/>
              <w:color w:val="000080"/>
              <w:highlight w:val="white"/>
            </w:rPr>
          </w:rPrChange>
        </w:rPr>
        <w:t xml:space="preserve">                                  publication-date   CDATA  #REQUIRED &gt;</w:t>
      </w:r>
    </w:p>
    <w:p w14:paraId="72047886"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49"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50" w:author="Author">
            <w:rPr>
              <w:rFonts w:ascii="Courier New" w:hAnsi="Courier New"/>
              <w:color w:val="000080"/>
              <w:highlight w:val="white"/>
            </w:rPr>
          </w:rPrChange>
        </w:rPr>
        <w:t>&lt;!ELEMENT data-coverage (publication-date-range? , publication-number-range? , kind-code-coverage? , exception-code-coverage? , data-coverage-</w:t>
      </w:r>
      <w:proofErr w:type="spellStart"/>
      <w:r w:rsidRPr="00CB704C">
        <w:rPr>
          <w:rFonts w:ascii="Courier New" w:hAnsi="Courier New" w:cs="Courier New"/>
          <w:color w:val="000080"/>
          <w:kern w:val="0"/>
          <w:highlight w:val="white"/>
          <w:rPrChange w:id="4051" w:author="Author">
            <w:rPr>
              <w:rFonts w:ascii="Courier New" w:hAnsi="Courier New"/>
              <w:color w:val="000080"/>
              <w:highlight w:val="white"/>
            </w:rPr>
          </w:rPrChange>
        </w:rPr>
        <w:t>uri</w:t>
      </w:r>
      <w:proofErr w:type="spellEnd"/>
      <w:r w:rsidRPr="00CB704C">
        <w:rPr>
          <w:rFonts w:ascii="Courier New" w:hAnsi="Courier New" w:cs="Courier New"/>
          <w:color w:val="000080"/>
          <w:kern w:val="0"/>
          <w:highlight w:val="white"/>
          <w:rPrChange w:id="4052" w:author="Author">
            <w:rPr>
              <w:rFonts w:ascii="Courier New" w:hAnsi="Courier New"/>
              <w:color w:val="000080"/>
              <w:highlight w:val="white"/>
            </w:rPr>
          </w:rPrChange>
        </w:rPr>
        <w:t>?)&gt;</w:t>
      </w:r>
    </w:p>
    <w:p w14:paraId="3090A9BC"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53" w:author="Author">
            <w:rPr>
              <w:rFonts w:ascii="Courier New" w:hAnsi="Courier New"/>
              <w:color w:val="000000"/>
              <w:highlight w:val="white"/>
            </w:rPr>
          </w:rPrChange>
        </w:rPr>
      </w:pPr>
    </w:p>
    <w:p w14:paraId="38CC7148"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54"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55" w:author="Author">
            <w:rPr>
              <w:rFonts w:ascii="Courier New" w:hAnsi="Courier New"/>
              <w:color w:val="000080"/>
              <w:highlight w:val="white"/>
            </w:rPr>
          </w:rPrChange>
        </w:rPr>
        <w:t>&lt;!ELEMENT publication-date-range EMPTY&gt;</w:t>
      </w:r>
    </w:p>
    <w:p w14:paraId="1622A4C9"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56" w:author="Author">
            <w:rPr>
              <w:rFonts w:ascii="Courier New" w:hAnsi="Courier New"/>
              <w:color w:val="000000"/>
              <w:highlight w:val="white"/>
            </w:rPr>
          </w:rPrChange>
        </w:rPr>
      </w:pPr>
    </w:p>
    <w:p w14:paraId="4A186D63"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14:ligatures w14:val="none"/>
          <w:rPrChange w:id="4057" w:author="Author">
            <w:rPr>
              <w:rFonts w:ascii="Courier New" w:hAnsi="Courier New"/>
              <w:color w:val="000080"/>
              <w:highlight w:val="white"/>
            </w:rPr>
          </w:rPrChange>
        </w:rPr>
      </w:pPr>
      <w:r w:rsidRPr="00CB704C">
        <w:rPr>
          <w:rFonts w:ascii="Courier New" w:hAnsi="Courier New" w:cs="Courier New"/>
          <w:color w:val="000080"/>
          <w:kern w:val="0"/>
          <w:highlight w:val="white"/>
          <w:rPrChange w:id="4058" w:author="Author">
            <w:rPr>
              <w:rFonts w:ascii="Courier New" w:hAnsi="Courier New"/>
              <w:color w:val="000080"/>
              <w:highlight w:val="white"/>
            </w:rPr>
          </w:rPrChange>
        </w:rPr>
        <w:t>&lt;!ATTLIST publication-date-range  start-date CDATA  #REQUIRED</w:t>
      </w:r>
    </w:p>
    <w:p w14:paraId="26295BEA"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59"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60" w:author="Author">
            <w:rPr>
              <w:rFonts w:ascii="Courier New" w:hAnsi="Courier New"/>
              <w:color w:val="000080"/>
              <w:highlight w:val="white"/>
            </w:rPr>
          </w:rPrChange>
        </w:rPr>
        <w:t xml:space="preserve">                                    end-date   CDATA  #REQUIRED &gt;</w:t>
      </w:r>
    </w:p>
    <w:p w14:paraId="1BB7D788"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61"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62" w:author="Author">
            <w:rPr>
              <w:rFonts w:ascii="Courier New" w:hAnsi="Courier New"/>
              <w:color w:val="000080"/>
              <w:highlight w:val="white"/>
            </w:rPr>
          </w:rPrChange>
        </w:rPr>
        <w:t>&lt;!ELEMENT publication-number-range EMPTY&gt;</w:t>
      </w:r>
    </w:p>
    <w:p w14:paraId="76D446BB"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63" w:author="Author">
            <w:rPr>
              <w:rFonts w:ascii="Courier New" w:hAnsi="Courier New"/>
              <w:color w:val="000000"/>
              <w:highlight w:val="white"/>
            </w:rPr>
          </w:rPrChange>
        </w:rPr>
      </w:pPr>
    </w:p>
    <w:p w14:paraId="48AA7B54"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80"/>
          <w:kern w:val="0"/>
          <w:sz w:val="22"/>
          <w:szCs w:val="20"/>
          <w:highlight w:val="white"/>
          <w14:ligatures w14:val="none"/>
          <w:rPrChange w:id="4064" w:author="Author">
            <w:rPr>
              <w:rFonts w:ascii="Courier New" w:hAnsi="Courier New"/>
              <w:color w:val="000080"/>
              <w:highlight w:val="white"/>
            </w:rPr>
          </w:rPrChange>
        </w:rPr>
      </w:pPr>
      <w:r w:rsidRPr="00CB704C">
        <w:rPr>
          <w:rFonts w:ascii="Courier New" w:hAnsi="Courier New" w:cs="Courier New"/>
          <w:color w:val="000080"/>
          <w:kern w:val="0"/>
          <w:highlight w:val="white"/>
          <w:rPrChange w:id="4065" w:author="Author">
            <w:rPr>
              <w:rFonts w:ascii="Courier New" w:hAnsi="Courier New"/>
              <w:color w:val="000080"/>
              <w:highlight w:val="white"/>
            </w:rPr>
          </w:rPrChange>
        </w:rPr>
        <w:t>&lt;!ATTLIST publication-number-range  begin-range-number  CDATA  #REQUIRED</w:t>
      </w:r>
    </w:p>
    <w:p w14:paraId="29285AD4" w14:textId="77777777" w:rsidR="0010564C" w:rsidRPr="00CB704C" w:rsidRDefault="00907FF4" w:rsidP="00994D7A">
      <w:pPr>
        <w:autoSpaceDE w:val="0"/>
        <w:autoSpaceDN w:val="0"/>
        <w:adjustRightInd w:val="0"/>
        <w:spacing w:after="0" w:line="240" w:lineRule="auto"/>
        <w:rPr>
          <w:ins w:id="4066" w:author="Author"/>
          <w:rFonts w:ascii="Courier New" w:eastAsia="Times New Roman" w:hAnsi="Courier New" w:cs="Courier New"/>
          <w:color w:val="000080"/>
          <w:kern w:val="0"/>
          <w:sz w:val="22"/>
          <w:szCs w:val="20"/>
          <w:highlight w:val="white"/>
          <w14:ligatures w14:val="none"/>
          <w:rPrChange w:id="4067" w:author="Author">
            <w:rPr>
              <w:ins w:id="4068" w:author="Author"/>
              <w:rFonts w:ascii="Consolas" w:hAnsi="Consolas"/>
              <w:color w:val="000080"/>
              <w:highlight w:val="white"/>
            </w:rPr>
          </w:rPrChange>
        </w:rPr>
      </w:pPr>
      <w:r w:rsidRPr="00CB704C">
        <w:rPr>
          <w:rFonts w:ascii="Courier New" w:hAnsi="Courier New" w:cs="Courier New"/>
          <w:color w:val="000080"/>
          <w:kern w:val="0"/>
          <w:highlight w:val="white"/>
          <w:rPrChange w:id="4069" w:author="Author">
            <w:rPr>
              <w:rFonts w:ascii="Courier New" w:hAnsi="Courier New"/>
              <w:color w:val="000080"/>
              <w:highlight w:val="white"/>
            </w:rPr>
          </w:rPrChange>
        </w:rPr>
        <w:t xml:space="preserve">                                     end-range-number CDATA  #REQUIRED </w:t>
      </w:r>
    </w:p>
    <w:p w14:paraId="7B87255C" w14:textId="77777777" w:rsidR="0010564C" w:rsidRPr="00CB704C" w:rsidRDefault="0010564C">
      <w:pPr>
        <w:autoSpaceDE w:val="0"/>
        <w:autoSpaceDN w:val="0"/>
        <w:adjustRightInd w:val="0"/>
        <w:spacing w:after="0" w:line="240" w:lineRule="auto"/>
        <w:ind w:left="2880" w:firstLine="720"/>
        <w:rPr>
          <w:ins w:id="4070" w:author="Author"/>
          <w:rFonts w:ascii="Courier New" w:eastAsia="Times New Roman" w:hAnsi="Courier New" w:cs="Courier New"/>
          <w:color w:val="000080"/>
          <w:kern w:val="0"/>
          <w:sz w:val="22"/>
          <w:szCs w:val="20"/>
          <w:highlight w:val="white"/>
          <w14:ligatures w14:val="none"/>
          <w:rPrChange w:id="4071" w:author="Author">
            <w:rPr>
              <w:ins w:id="4072" w:author="Author"/>
              <w:rFonts w:ascii="Consolas" w:hAnsi="Consolas"/>
              <w:color w:val="000080"/>
              <w:highlight w:val="white"/>
            </w:rPr>
          </w:rPrChange>
        </w:rPr>
        <w:pPrChange w:id="4073" w:author="Author">
          <w:pPr>
            <w:autoSpaceDE w:val="0"/>
            <w:autoSpaceDN w:val="0"/>
            <w:adjustRightInd w:val="0"/>
          </w:pPr>
        </w:pPrChange>
      </w:pPr>
      <w:ins w:id="4074" w:author="Author">
        <w:r w:rsidRPr="00CB704C">
          <w:rPr>
            <w:rFonts w:ascii="Courier New" w:hAnsi="Courier New" w:cs="Courier New"/>
            <w:color w:val="000080"/>
            <w:kern w:val="0"/>
            <w:highlight w:val="white"/>
            <w:rPrChange w:id="4075" w:author="Author">
              <w:rPr>
                <w:rFonts w:ascii="Consolas" w:hAnsi="Consolas"/>
                <w:color w:val="000080"/>
                <w:highlight w:val="white"/>
              </w:rPr>
            </w:rPrChange>
          </w:rPr>
          <w:t>start-date CDATA #REQUIRED</w:t>
        </w:r>
      </w:ins>
    </w:p>
    <w:p w14:paraId="4F4A280C" w14:textId="1792FB08" w:rsidR="00907FF4" w:rsidRPr="00CB704C" w:rsidRDefault="0010564C">
      <w:pPr>
        <w:autoSpaceDE w:val="0"/>
        <w:autoSpaceDN w:val="0"/>
        <w:adjustRightInd w:val="0"/>
        <w:spacing w:after="0" w:line="240" w:lineRule="auto"/>
        <w:ind w:left="2880" w:firstLine="720"/>
        <w:rPr>
          <w:rFonts w:ascii="Courier New" w:eastAsia="Times New Roman" w:hAnsi="Courier New" w:cs="Courier New"/>
          <w:color w:val="000000"/>
          <w:kern w:val="0"/>
          <w:sz w:val="22"/>
          <w:szCs w:val="20"/>
          <w:highlight w:val="white"/>
          <w14:ligatures w14:val="none"/>
          <w:rPrChange w:id="4076" w:author="Author">
            <w:rPr>
              <w:rFonts w:ascii="Courier New" w:hAnsi="Courier New"/>
              <w:color w:val="000000"/>
              <w:highlight w:val="white"/>
            </w:rPr>
          </w:rPrChange>
        </w:rPr>
        <w:pPrChange w:id="4077" w:author="Author">
          <w:pPr>
            <w:autoSpaceDE w:val="0"/>
            <w:autoSpaceDN w:val="0"/>
            <w:adjustRightInd w:val="0"/>
          </w:pPr>
        </w:pPrChange>
      </w:pPr>
      <w:ins w:id="4078" w:author="Author">
        <w:r w:rsidRPr="00CB704C">
          <w:rPr>
            <w:rFonts w:ascii="Courier New" w:hAnsi="Courier New" w:cs="Courier New"/>
            <w:color w:val="000080"/>
            <w:kern w:val="0"/>
            <w:highlight w:val="white"/>
            <w:rPrChange w:id="4079" w:author="Author">
              <w:rPr>
                <w:rFonts w:ascii="Consolas" w:hAnsi="Consolas"/>
                <w:color w:val="000080"/>
                <w:highlight w:val="white"/>
              </w:rPr>
            </w:rPrChange>
          </w:rPr>
          <w:t>end-date CDATA #REQUIRED</w:t>
        </w:r>
      </w:ins>
      <w:r w:rsidR="00907FF4" w:rsidRPr="00CB704C">
        <w:rPr>
          <w:rFonts w:ascii="Courier New" w:hAnsi="Courier New" w:cs="Courier New"/>
          <w:color w:val="000080"/>
          <w:kern w:val="0"/>
          <w:highlight w:val="white"/>
          <w:rPrChange w:id="4080" w:author="Author">
            <w:rPr>
              <w:rFonts w:ascii="Courier New" w:hAnsi="Courier New"/>
              <w:color w:val="000080"/>
              <w:highlight w:val="white"/>
            </w:rPr>
          </w:rPrChange>
        </w:rPr>
        <w:t>&gt;</w:t>
      </w:r>
    </w:p>
    <w:p w14:paraId="6AEF28BA"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81"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82" w:author="Author">
            <w:rPr>
              <w:rFonts w:ascii="Courier New" w:hAnsi="Courier New"/>
              <w:color w:val="000080"/>
              <w:highlight w:val="white"/>
            </w:rPr>
          </w:rPrChange>
        </w:rPr>
        <w:t>&lt;!ELEMENT kind-code-coverage (kind, document-total-quantity)*&gt;</w:t>
      </w:r>
    </w:p>
    <w:p w14:paraId="73FA55A3"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83" w:author="Author">
            <w:rPr>
              <w:rFonts w:ascii="Courier New" w:hAnsi="Courier New"/>
              <w:color w:val="000000"/>
              <w:highlight w:val="white"/>
            </w:rPr>
          </w:rPrChange>
        </w:rPr>
      </w:pPr>
    </w:p>
    <w:p w14:paraId="65B447F9"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4084" w:author="Author">
            <w:rPr>
              <w:rFonts w:ascii="Courier New" w:hAnsi="Courier New"/>
              <w:color w:val="000000"/>
              <w:highlight w:val="white"/>
              <w:lang w:val="fr-CH"/>
            </w:rPr>
          </w:rPrChange>
        </w:rPr>
      </w:pPr>
      <w:r w:rsidRPr="00CB704C">
        <w:rPr>
          <w:rFonts w:ascii="Courier New" w:hAnsi="Courier New" w:cs="Courier New"/>
          <w:color w:val="000080"/>
          <w:kern w:val="0"/>
          <w:highlight w:val="white"/>
          <w:lang w:val="fr-CH"/>
          <w:rPrChange w:id="4085" w:author="Author">
            <w:rPr>
              <w:rFonts w:ascii="Courier New" w:hAnsi="Courier New"/>
              <w:color w:val="000080"/>
              <w:highlight w:val="white"/>
              <w:lang w:val="fr-CH"/>
            </w:rPr>
          </w:rPrChange>
        </w:rPr>
        <w:t xml:space="preserve">&lt;!ELEMENT </w:t>
      </w:r>
      <w:r w:rsidRPr="00390A27">
        <w:rPr>
          <w:rFonts w:ascii="Courier New" w:hAnsi="Courier New" w:cs="Courier New"/>
          <w:color w:val="000080"/>
          <w:highlight w:val="white"/>
          <w:lang w:val="fr-CH"/>
        </w:rPr>
        <w:t>document-total-</w:t>
      </w:r>
      <w:proofErr w:type="spellStart"/>
      <w:r w:rsidRPr="00390A27">
        <w:rPr>
          <w:rFonts w:ascii="Courier New" w:hAnsi="Courier New" w:cs="Courier New"/>
          <w:color w:val="000080"/>
          <w:highlight w:val="white"/>
          <w:lang w:val="fr-CH"/>
        </w:rPr>
        <w:t>quantity</w:t>
      </w:r>
      <w:proofErr w:type="spellEnd"/>
      <w:r w:rsidRPr="00390A27">
        <w:rPr>
          <w:rFonts w:ascii="Courier New" w:hAnsi="Courier New" w:cs="Courier New"/>
          <w:color w:val="000080"/>
          <w:highlight w:val="white"/>
          <w:lang w:val="fr-CH"/>
        </w:rPr>
        <w:t xml:space="preserve"> (#PCDATA)&gt;</w:t>
      </w:r>
    </w:p>
    <w:p w14:paraId="5039FBBD"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lang w:val="fr-CH"/>
          <w:rPrChange w:id="4086" w:author="Author">
            <w:rPr>
              <w:rFonts w:ascii="Courier New" w:hAnsi="Courier New"/>
              <w:color w:val="000000"/>
              <w:highlight w:val="white"/>
              <w:lang w:val="fr-CH"/>
            </w:rPr>
          </w:rPrChange>
        </w:rPr>
      </w:pPr>
    </w:p>
    <w:p w14:paraId="5B7B6B28"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4087" w:author="Author">
            <w:rPr>
              <w:rFonts w:ascii="Courier New" w:hAnsi="Courier New"/>
              <w:color w:val="000000"/>
              <w:highlight w:val="white"/>
              <w:lang w:val="fr-CH"/>
            </w:rPr>
          </w:rPrChange>
        </w:rPr>
      </w:pPr>
      <w:r w:rsidRPr="00CB704C">
        <w:rPr>
          <w:rFonts w:ascii="Courier New" w:hAnsi="Courier New" w:cs="Courier New"/>
          <w:color w:val="000080"/>
          <w:kern w:val="0"/>
          <w:highlight w:val="white"/>
          <w:lang w:val="fr-CH"/>
          <w:rPrChange w:id="4088" w:author="Author">
            <w:rPr>
              <w:rFonts w:ascii="Courier New" w:hAnsi="Courier New"/>
              <w:color w:val="000080"/>
              <w:highlight w:val="white"/>
              <w:lang w:val="fr-CH"/>
            </w:rPr>
          </w:rPrChange>
        </w:rPr>
        <w:t xml:space="preserve">&lt;!ELEMENT </w:t>
      </w:r>
      <w:r w:rsidRPr="00390A27">
        <w:rPr>
          <w:rFonts w:ascii="Courier New" w:hAnsi="Courier New" w:cs="Courier New"/>
          <w:color w:val="000080"/>
          <w:highlight w:val="white"/>
          <w:lang w:val="fr-CH"/>
        </w:rPr>
        <w:t>exception-code-</w:t>
      </w:r>
      <w:proofErr w:type="spellStart"/>
      <w:r w:rsidRPr="00390A27">
        <w:rPr>
          <w:rFonts w:ascii="Courier New" w:hAnsi="Courier New" w:cs="Courier New"/>
          <w:color w:val="000080"/>
          <w:highlight w:val="white"/>
          <w:lang w:val="fr-CH"/>
        </w:rPr>
        <w:t>coverage</w:t>
      </w:r>
      <w:proofErr w:type="spellEnd"/>
      <w:r w:rsidRPr="00390A27">
        <w:rPr>
          <w:rFonts w:ascii="Courier New" w:hAnsi="Courier New" w:cs="Courier New"/>
          <w:color w:val="000080"/>
          <w:highlight w:val="white"/>
          <w:lang w:val="fr-CH"/>
        </w:rPr>
        <w:t xml:space="preserve"> (exception-code, document-total-</w:t>
      </w:r>
      <w:proofErr w:type="spellStart"/>
      <w:r w:rsidRPr="00390A27">
        <w:rPr>
          <w:rFonts w:ascii="Courier New" w:hAnsi="Courier New" w:cs="Courier New"/>
          <w:color w:val="000080"/>
          <w:highlight w:val="white"/>
          <w:lang w:val="fr-CH"/>
        </w:rPr>
        <w:t>quantity</w:t>
      </w:r>
      <w:proofErr w:type="spellEnd"/>
      <w:r w:rsidRPr="00390A27">
        <w:rPr>
          <w:rFonts w:ascii="Courier New" w:hAnsi="Courier New" w:cs="Courier New"/>
          <w:color w:val="000080"/>
          <w:highlight w:val="white"/>
          <w:lang w:val="fr-CH"/>
        </w:rPr>
        <w:t>)*&gt;</w:t>
      </w:r>
    </w:p>
    <w:p w14:paraId="28CAD425"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lang w:val="fr-CH"/>
          <w:rPrChange w:id="4089" w:author="Author">
            <w:rPr>
              <w:rFonts w:ascii="Courier New" w:hAnsi="Courier New"/>
              <w:color w:val="000000"/>
              <w:highlight w:val="white"/>
              <w:lang w:val="fr-CH"/>
            </w:rPr>
          </w:rPrChange>
        </w:rPr>
      </w:pPr>
    </w:p>
    <w:p w14:paraId="08395787"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90"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91" w:author="Author">
            <w:rPr>
              <w:rFonts w:ascii="Courier New" w:hAnsi="Courier New"/>
              <w:color w:val="000080"/>
              <w:highlight w:val="white"/>
            </w:rPr>
          </w:rPrChange>
        </w:rPr>
        <w:t>&lt;!ELEMENT data-coverage-</w:t>
      </w:r>
      <w:proofErr w:type="spellStart"/>
      <w:r w:rsidRPr="00CB704C">
        <w:rPr>
          <w:rFonts w:ascii="Courier New" w:hAnsi="Courier New" w:cs="Courier New"/>
          <w:color w:val="000080"/>
          <w:kern w:val="0"/>
          <w:highlight w:val="white"/>
          <w:rPrChange w:id="4092" w:author="Author">
            <w:rPr>
              <w:rFonts w:ascii="Courier New" w:hAnsi="Courier New"/>
              <w:color w:val="000080"/>
              <w:highlight w:val="white"/>
            </w:rPr>
          </w:rPrChange>
        </w:rPr>
        <w:t>uri</w:t>
      </w:r>
      <w:proofErr w:type="spellEnd"/>
      <w:r w:rsidRPr="00CB704C">
        <w:rPr>
          <w:rFonts w:ascii="Courier New" w:hAnsi="Courier New" w:cs="Courier New"/>
          <w:color w:val="000080"/>
          <w:kern w:val="0"/>
          <w:highlight w:val="white"/>
          <w:rPrChange w:id="4093" w:author="Author">
            <w:rPr>
              <w:rFonts w:ascii="Courier New" w:hAnsi="Courier New"/>
              <w:color w:val="000080"/>
              <w:highlight w:val="white"/>
            </w:rPr>
          </w:rPrChange>
        </w:rPr>
        <w:t xml:space="preserve"> (#PCDATA)&gt;</w:t>
      </w:r>
    </w:p>
    <w:p w14:paraId="1ADF7F7B"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094" w:author="Author">
            <w:rPr>
              <w:rFonts w:ascii="Courier New" w:hAnsi="Courier New"/>
              <w:color w:val="000000"/>
              <w:highlight w:val="white"/>
            </w:rPr>
          </w:rPrChange>
        </w:rPr>
      </w:pPr>
    </w:p>
    <w:p w14:paraId="5B10B2AD" w14:textId="77777777" w:rsidR="00290C72" w:rsidRPr="00390A27" w:rsidRDefault="00290C72" w:rsidP="00290C72">
      <w:pPr>
        <w:autoSpaceDE w:val="0"/>
        <w:autoSpaceDN w:val="0"/>
        <w:adjustRightInd w:val="0"/>
        <w:rPr>
          <w:del w:id="4095" w:author="Author"/>
          <w:rFonts w:ascii="Courier New" w:hAnsi="Courier New" w:cs="Courier New"/>
          <w:color w:val="000000"/>
          <w:szCs w:val="17"/>
          <w:highlight w:val="white"/>
        </w:rPr>
      </w:pPr>
    </w:p>
    <w:p w14:paraId="0B2A5652" w14:textId="64DA754C"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096" w:author="Author">
            <w:rPr>
              <w:rFonts w:ascii="Courier New" w:hAnsi="Courier New"/>
              <w:color w:val="000000"/>
              <w:highlight w:val="white"/>
            </w:rPr>
          </w:rPrChange>
        </w:rPr>
      </w:pPr>
      <w:r w:rsidRPr="00CB704C">
        <w:rPr>
          <w:rFonts w:ascii="Courier New" w:hAnsi="Courier New" w:cs="Courier New"/>
          <w:color w:val="000080"/>
          <w:kern w:val="0"/>
          <w:highlight w:val="white"/>
          <w:rPrChange w:id="4097" w:author="Author">
            <w:rPr>
              <w:rFonts w:ascii="Courier New" w:hAnsi="Courier New"/>
              <w:color w:val="000080"/>
              <w:highlight w:val="white"/>
            </w:rPr>
          </w:rPrChange>
        </w:rPr>
        <w:t>&lt;!ELEMENT authority-file-entry (publication-reference , exception-code?</w:t>
      </w:r>
      <w:del w:id="4098" w:author="Author" w:date="2025-10-21T14:20:00Z">
        <w:r w:rsidRPr="001454C1" w:rsidDel="002F4AD7">
          <w:rPr>
            <w:rFonts w:ascii="Courier New" w:hAnsi="Courier New" w:cs="Courier New"/>
            <w:color w:val="000080"/>
            <w:highlight w:val="white"/>
          </w:rPr>
          <w:delText xml:space="preserve"> </w:delText>
        </w:r>
      </w:del>
      <w:r w:rsidR="00290C72" w:rsidRPr="00390A27">
        <w:rPr>
          <w:rFonts w:ascii="Courier New" w:hAnsi="Courier New" w:cs="Courier New"/>
          <w:color w:val="000080"/>
          <w:szCs w:val="17"/>
          <w:highlight w:val="white"/>
        </w:rPr>
        <w:t xml:space="preserve">, </w:t>
      </w:r>
      <w:r w:rsidRPr="00390A27">
        <w:rPr>
          <w:rFonts w:ascii="Courier New" w:hAnsi="Courier New" w:cs="Courier New"/>
          <w:color w:val="000080"/>
          <w:highlight w:val="white"/>
        </w:rPr>
        <w:t>application-reference</w:t>
      </w:r>
      <w:r w:rsidR="00290C72" w:rsidRPr="00390A27">
        <w:rPr>
          <w:rFonts w:ascii="Courier New" w:hAnsi="Courier New" w:cs="Courier New"/>
          <w:color w:val="000080"/>
          <w:szCs w:val="17"/>
          <w:highlight w:val="white"/>
        </w:rPr>
        <w:t xml:space="preserve">? , priority-claims?, </w:t>
      </w:r>
      <w:r w:rsidR="00983730" w:rsidRPr="00390A27">
        <w:rPr>
          <w:rFonts w:ascii="Courier New" w:hAnsi="Courier New" w:cs="Courier New"/>
          <w:color w:val="000080"/>
          <w:szCs w:val="17"/>
        </w:rPr>
        <w:t>searchable-abstract-code</w:t>
      </w:r>
      <w:r w:rsidRPr="00CB704C">
        <w:rPr>
          <w:rFonts w:ascii="Courier New" w:hAnsi="Courier New" w:cs="Courier New"/>
          <w:color w:val="000080"/>
          <w:highlight w:val="white"/>
          <w:rPrChange w:id="4099" w:author="Author">
            <w:rPr>
              <w:rFonts w:ascii="Courier New" w:hAnsi="Courier New"/>
              <w:color w:val="000080"/>
            </w:rPr>
          </w:rPrChange>
        </w:rPr>
        <w:t>?, searchable-description-code?, searchable-claims-code?)&gt;</w:t>
      </w:r>
    </w:p>
    <w:p w14:paraId="723E49F3"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00" w:author="Author">
            <w:rPr>
              <w:rFonts w:ascii="Courier New" w:hAnsi="Courier New"/>
              <w:color w:val="000000"/>
              <w:highlight w:val="white"/>
            </w:rPr>
          </w:rPrChange>
        </w:rPr>
      </w:pPr>
    </w:p>
    <w:p w14:paraId="5AA7D807" w14:textId="77777777" w:rsidR="00907FF4" w:rsidRPr="00F34967"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01" w:author="Author">
            <w:rPr>
              <w:rFonts w:ascii="Courier New" w:hAnsi="Courier New"/>
              <w:color w:val="000000"/>
              <w:highlight w:val="white"/>
              <w:lang w:val="fr-FR"/>
            </w:rPr>
          </w:rPrChange>
        </w:rPr>
      </w:pPr>
      <w:r w:rsidRPr="00F34967">
        <w:rPr>
          <w:rFonts w:ascii="Courier New" w:hAnsi="Courier New" w:cs="Courier New"/>
          <w:color w:val="000080"/>
          <w:kern w:val="0"/>
          <w:highlight w:val="white"/>
          <w:rPrChange w:id="4102" w:author="Author">
            <w:rPr>
              <w:rFonts w:ascii="Courier New" w:hAnsi="Courier New"/>
              <w:color w:val="000080"/>
              <w:highlight w:val="white"/>
              <w:lang w:val="fr-FR"/>
            </w:rPr>
          </w:rPrChange>
        </w:rPr>
        <w:t>&lt;!ELEMENT publication-reference (document-id)&gt;</w:t>
      </w:r>
    </w:p>
    <w:p w14:paraId="74175BFB" w14:textId="77777777" w:rsidR="00907FF4" w:rsidRPr="00F34967" w:rsidRDefault="00907FF4" w:rsidP="00994D7A">
      <w:pPr>
        <w:autoSpaceDE w:val="0"/>
        <w:autoSpaceDN w:val="0"/>
        <w:adjustRightInd w:val="0"/>
        <w:spacing w:after="0" w:line="240" w:lineRule="auto"/>
        <w:rPr>
          <w:rFonts w:ascii="Courier New" w:hAnsi="Courier New" w:cs="Courier New"/>
          <w:color w:val="000000"/>
          <w:kern w:val="0"/>
          <w:highlight w:val="white"/>
          <w:rPrChange w:id="4103" w:author="Author">
            <w:rPr>
              <w:rFonts w:ascii="Courier New" w:hAnsi="Courier New"/>
              <w:color w:val="000000"/>
              <w:highlight w:val="white"/>
              <w:lang w:val="fr-FR"/>
            </w:rPr>
          </w:rPrChange>
        </w:rPr>
      </w:pPr>
    </w:p>
    <w:p w14:paraId="3F30AB6A"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04" w:author="Author">
            <w:rPr>
              <w:rFonts w:ascii="Courier New" w:hAnsi="Courier New"/>
              <w:color w:val="000000"/>
              <w:highlight w:val="white"/>
            </w:rPr>
          </w:rPrChange>
        </w:rPr>
      </w:pPr>
      <w:r w:rsidRPr="00CB704C">
        <w:rPr>
          <w:rFonts w:ascii="Courier New" w:hAnsi="Courier New" w:cs="Courier New"/>
          <w:color w:val="0000FF"/>
          <w:kern w:val="0"/>
          <w:highlight w:val="white"/>
          <w:rPrChange w:id="4105"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4106" w:author="Author">
            <w:rPr>
              <w:rFonts w:ascii="Courier New" w:hAnsi="Courier New"/>
              <w:color w:val="808080"/>
              <w:highlight w:val="white"/>
            </w:rPr>
          </w:rPrChange>
        </w:rPr>
        <w:t xml:space="preserve"> document-id tag as defined in ST.36 </w:t>
      </w:r>
      <w:r w:rsidRPr="00390A27">
        <w:rPr>
          <w:rFonts w:ascii="Courier New" w:hAnsi="Courier New" w:cs="Courier New"/>
          <w:color w:val="0000FF"/>
          <w:highlight w:val="white"/>
        </w:rPr>
        <w:t>--&gt;</w:t>
      </w:r>
    </w:p>
    <w:p w14:paraId="492CC578"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07"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08" w:author="Author">
            <w:rPr>
              <w:rFonts w:ascii="Courier New" w:hAnsi="Courier New"/>
              <w:color w:val="000080"/>
              <w:highlight w:val="white"/>
            </w:rPr>
          </w:rPrChange>
        </w:rPr>
        <w:t>&lt;!ELEMENT document-id (country , doc-number , kind? , date?)&gt;</w:t>
      </w:r>
    </w:p>
    <w:p w14:paraId="55A05CC4"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09" w:author="Author">
            <w:rPr>
              <w:rFonts w:ascii="Courier New" w:hAnsi="Courier New"/>
              <w:color w:val="000000"/>
              <w:highlight w:val="white"/>
            </w:rPr>
          </w:rPrChange>
        </w:rPr>
      </w:pPr>
    </w:p>
    <w:p w14:paraId="0413B2AF"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110" w:author="Author">
            <w:rPr>
              <w:rFonts w:ascii="Courier New" w:hAnsi="Courier New"/>
              <w:color w:val="808080"/>
              <w:highlight w:val="white"/>
            </w:rPr>
          </w:rPrChange>
        </w:rPr>
      </w:pPr>
      <w:r w:rsidRPr="00CB704C">
        <w:rPr>
          <w:rFonts w:ascii="Courier New" w:hAnsi="Courier New" w:cs="Courier New"/>
          <w:color w:val="0000FF"/>
          <w:kern w:val="0"/>
          <w:highlight w:val="white"/>
          <w:rPrChange w:id="4111"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4112" w:author="Author">
            <w:rPr>
              <w:rFonts w:ascii="Courier New" w:hAnsi="Courier New"/>
              <w:color w:val="808080"/>
              <w:highlight w:val="white"/>
            </w:rPr>
          </w:rPrChange>
        </w:rPr>
        <w:t xml:space="preserve">Two-letter alphabetic codes which represent the names of states, other entities </w:t>
      </w:r>
    </w:p>
    <w:p w14:paraId="02BA9122"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113" w:author="Author">
            <w:rPr>
              <w:rFonts w:ascii="Courier New" w:hAnsi="Courier New"/>
              <w:color w:val="808080"/>
              <w:highlight w:val="white"/>
            </w:rPr>
          </w:rPrChange>
        </w:rPr>
      </w:pPr>
      <w:r w:rsidRPr="00CB704C">
        <w:rPr>
          <w:rFonts w:ascii="Courier New" w:hAnsi="Courier New" w:cs="Courier New"/>
          <w:color w:val="808080"/>
          <w:kern w:val="0"/>
          <w:highlight w:val="white"/>
          <w:rPrChange w:id="4114" w:author="Author">
            <w:rPr>
              <w:rFonts w:ascii="Courier New" w:hAnsi="Courier New"/>
              <w:color w:val="808080"/>
              <w:highlight w:val="white"/>
            </w:rPr>
          </w:rPrChange>
        </w:rPr>
        <w:t xml:space="preserve">and intergovernmental organizations the legislation of which provides for the protection of </w:t>
      </w:r>
    </w:p>
    <w:p w14:paraId="4A5E899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115" w:author="Author">
            <w:rPr>
              <w:rFonts w:ascii="Courier New" w:hAnsi="Courier New"/>
              <w:color w:val="808080"/>
              <w:highlight w:val="white"/>
            </w:rPr>
          </w:rPrChange>
        </w:rPr>
      </w:pPr>
      <w:r w:rsidRPr="00CB704C">
        <w:rPr>
          <w:rFonts w:ascii="Courier New" w:hAnsi="Courier New" w:cs="Courier New"/>
          <w:color w:val="808080"/>
          <w:kern w:val="0"/>
          <w:highlight w:val="white"/>
          <w:rPrChange w:id="4116" w:author="Author">
            <w:rPr>
              <w:rFonts w:ascii="Courier New" w:hAnsi="Courier New"/>
              <w:color w:val="808080"/>
              <w:highlight w:val="white"/>
            </w:rPr>
          </w:rPrChange>
        </w:rPr>
        <w:t>IP rights or which organizations are acting in the framework of a treaty in the field of IP. e.g. "XX".</w:t>
      </w:r>
    </w:p>
    <w:p w14:paraId="27D211B9"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17" w:author="Author">
            <w:rPr>
              <w:rFonts w:ascii="Courier New" w:hAnsi="Courier New"/>
              <w:color w:val="000000"/>
              <w:highlight w:val="white"/>
            </w:rPr>
          </w:rPrChange>
        </w:rPr>
      </w:pPr>
      <w:r w:rsidRPr="00CB704C">
        <w:rPr>
          <w:rFonts w:ascii="Courier New" w:hAnsi="Courier New" w:cs="Courier New"/>
          <w:color w:val="808080"/>
          <w:kern w:val="0"/>
          <w:highlight w:val="white"/>
          <w:rPrChange w:id="4118" w:author="Author">
            <w:rPr>
              <w:rFonts w:ascii="Courier New" w:hAnsi="Courier New"/>
              <w:color w:val="808080"/>
              <w:highlight w:val="white"/>
            </w:rPr>
          </w:rPrChange>
        </w:rPr>
        <w:t>Always in upper case.</w:t>
      </w:r>
      <w:r w:rsidRPr="00390A27">
        <w:rPr>
          <w:rFonts w:ascii="Courier New" w:hAnsi="Courier New" w:cs="Courier New"/>
          <w:color w:val="0000FF"/>
          <w:highlight w:val="white"/>
        </w:rPr>
        <w:t>--&gt;</w:t>
      </w:r>
    </w:p>
    <w:p w14:paraId="40FEADD7"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19"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20" w:author="Author">
            <w:rPr>
              <w:rFonts w:ascii="Courier New" w:hAnsi="Courier New"/>
              <w:color w:val="000080"/>
              <w:highlight w:val="white"/>
            </w:rPr>
          </w:rPrChange>
        </w:rPr>
        <w:t>&lt;!ELEMENT country (#PCDATA)&gt;</w:t>
      </w:r>
    </w:p>
    <w:p w14:paraId="055FDD76"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21" w:author="Author">
            <w:rPr>
              <w:rFonts w:ascii="Courier New" w:hAnsi="Courier New"/>
              <w:color w:val="000000"/>
              <w:highlight w:val="white"/>
            </w:rPr>
          </w:rPrChange>
        </w:rPr>
      </w:pPr>
    </w:p>
    <w:p w14:paraId="49BFAED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22" w:author="Author">
            <w:rPr>
              <w:rFonts w:ascii="Courier New" w:hAnsi="Courier New"/>
              <w:color w:val="000000"/>
              <w:highlight w:val="white"/>
            </w:rPr>
          </w:rPrChange>
        </w:rPr>
      </w:pPr>
      <w:r w:rsidRPr="00CB704C">
        <w:rPr>
          <w:rFonts w:ascii="Courier New" w:hAnsi="Courier New" w:cs="Courier New"/>
          <w:color w:val="0000FF"/>
          <w:kern w:val="0"/>
          <w:highlight w:val="white"/>
          <w:rPrChange w:id="4123"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4124" w:author="Author">
            <w:rPr>
              <w:rFonts w:ascii="Courier New" w:hAnsi="Courier New"/>
              <w:color w:val="808080"/>
              <w:highlight w:val="white"/>
            </w:rPr>
          </w:rPrChange>
        </w:rPr>
        <w:t>Doc-number: The number of the referenced patent (or application) document</w:t>
      </w:r>
      <w:r w:rsidRPr="00390A27">
        <w:rPr>
          <w:rFonts w:ascii="Courier New" w:hAnsi="Courier New" w:cs="Courier New"/>
          <w:color w:val="0000FF"/>
          <w:highlight w:val="white"/>
        </w:rPr>
        <w:t>--&gt;</w:t>
      </w:r>
    </w:p>
    <w:p w14:paraId="59A43A90"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25"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26" w:author="Author">
            <w:rPr>
              <w:rFonts w:ascii="Courier New" w:hAnsi="Courier New"/>
              <w:color w:val="000080"/>
              <w:highlight w:val="white"/>
            </w:rPr>
          </w:rPrChange>
        </w:rPr>
        <w:t>&lt;!ELEMENT doc-number (#PCDATA)&gt;</w:t>
      </w:r>
    </w:p>
    <w:p w14:paraId="0C677DD5"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27" w:author="Author">
            <w:rPr>
              <w:rFonts w:ascii="Courier New" w:hAnsi="Courier New"/>
              <w:color w:val="000000"/>
              <w:highlight w:val="white"/>
            </w:rPr>
          </w:rPrChange>
        </w:rPr>
      </w:pPr>
    </w:p>
    <w:p w14:paraId="79530DD9"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28" w:author="Author">
            <w:rPr>
              <w:rFonts w:ascii="Courier New" w:hAnsi="Courier New"/>
              <w:color w:val="000000"/>
              <w:highlight w:val="white"/>
            </w:rPr>
          </w:rPrChange>
        </w:rPr>
      </w:pPr>
      <w:r w:rsidRPr="00CB704C">
        <w:rPr>
          <w:rFonts w:ascii="Courier New" w:hAnsi="Courier New" w:cs="Courier New"/>
          <w:color w:val="0000FF"/>
          <w:kern w:val="0"/>
          <w:highlight w:val="white"/>
          <w:rPrChange w:id="4129"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4130" w:author="Author">
            <w:rPr>
              <w:rFonts w:ascii="Courier New" w:hAnsi="Courier New"/>
              <w:color w:val="808080"/>
              <w:highlight w:val="white"/>
            </w:rPr>
          </w:rPrChange>
        </w:rPr>
        <w:t>Document kind code; e.g., A1 (WIPO ST.16)</w:t>
      </w:r>
      <w:r w:rsidRPr="00390A27">
        <w:rPr>
          <w:rFonts w:ascii="Courier New" w:hAnsi="Courier New" w:cs="Courier New"/>
          <w:color w:val="0000FF"/>
          <w:highlight w:val="white"/>
        </w:rPr>
        <w:t>--&gt;</w:t>
      </w:r>
    </w:p>
    <w:p w14:paraId="024723E3"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31"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32" w:author="Author">
            <w:rPr>
              <w:rFonts w:ascii="Courier New" w:hAnsi="Courier New"/>
              <w:color w:val="000080"/>
              <w:highlight w:val="white"/>
            </w:rPr>
          </w:rPrChange>
        </w:rPr>
        <w:t>&lt;!ELEMENT kind (#PCDATA)&gt;</w:t>
      </w:r>
    </w:p>
    <w:p w14:paraId="7E387E39"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33" w:author="Author">
            <w:rPr>
              <w:rFonts w:ascii="Courier New" w:hAnsi="Courier New"/>
              <w:color w:val="000000"/>
              <w:highlight w:val="white"/>
            </w:rPr>
          </w:rPrChange>
        </w:rPr>
      </w:pPr>
    </w:p>
    <w:p w14:paraId="584F4AD7"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34" w:author="Author">
            <w:rPr>
              <w:rFonts w:ascii="Courier New" w:hAnsi="Courier New"/>
              <w:color w:val="000000"/>
              <w:highlight w:val="white"/>
            </w:rPr>
          </w:rPrChange>
        </w:rPr>
      </w:pPr>
      <w:r w:rsidRPr="00CB704C">
        <w:rPr>
          <w:rFonts w:ascii="Courier New" w:hAnsi="Courier New" w:cs="Courier New"/>
          <w:color w:val="0000FF"/>
          <w:kern w:val="0"/>
          <w:highlight w:val="white"/>
          <w:rPrChange w:id="4135"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4136" w:author="Author">
            <w:rPr>
              <w:rFonts w:ascii="Courier New" w:hAnsi="Courier New"/>
              <w:color w:val="808080"/>
              <w:highlight w:val="white"/>
            </w:rPr>
          </w:rPrChange>
        </w:rPr>
        <w:t>Date: components of a date. Format: YYYYMMDD (WIPO ST.2)</w:t>
      </w:r>
      <w:r w:rsidRPr="00390A27">
        <w:rPr>
          <w:rFonts w:ascii="Courier New" w:hAnsi="Courier New" w:cs="Courier New"/>
          <w:color w:val="0000FF"/>
          <w:highlight w:val="white"/>
        </w:rPr>
        <w:t>--&gt;</w:t>
      </w:r>
    </w:p>
    <w:p w14:paraId="74F70DDE"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37"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38" w:author="Author">
            <w:rPr>
              <w:rFonts w:ascii="Courier New" w:hAnsi="Courier New"/>
              <w:color w:val="000080"/>
              <w:highlight w:val="white"/>
            </w:rPr>
          </w:rPrChange>
        </w:rPr>
        <w:t>&lt;!ELEMENT date (#PCDATA)&gt;</w:t>
      </w:r>
    </w:p>
    <w:p w14:paraId="44DBEFD7"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39" w:author="Author">
            <w:rPr>
              <w:rFonts w:ascii="Courier New" w:hAnsi="Courier New"/>
              <w:color w:val="000000"/>
              <w:highlight w:val="white"/>
            </w:rPr>
          </w:rPrChange>
        </w:rPr>
      </w:pPr>
    </w:p>
    <w:p w14:paraId="1CD2E6BA" w14:textId="77777777" w:rsidR="00290C72" w:rsidRPr="00390A27" w:rsidRDefault="00290C72" w:rsidP="00290C72">
      <w:pPr>
        <w:autoSpaceDE w:val="0"/>
        <w:autoSpaceDN w:val="0"/>
        <w:adjustRightInd w:val="0"/>
        <w:rPr>
          <w:del w:id="4140" w:author="Author"/>
          <w:rFonts w:ascii="Courier New" w:hAnsi="Courier New" w:cs="Courier New"/>
          <w:color w:val="000000"/>
          <w:szCs w:val="17"/>
          <w:highlight w:val="white"/>
        </w:rPr>
      </w:pPr>
    </w:p>
    <w:p w14:paraId="448CDE0D"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141" w:author="Author">
            <w:rPr>
              <w:rFonts w:ascii="Courier New" w:hAnsi="Courier New"/>
              <w:color w:val="808080"/>
              <w:highlight w:val="white"/>
            </w:rPr>
          </w:rPrChange>
        </w:rPr>
      </w:pPr>
      <w:r w:rsidRPr="00CB704C">
        <w:rPr>
          <w:rFonts w:ascii="Courier New" w:hAnsi="Courier New" w:cs="Courier New"/>
          <w:color w:val="0000FF"/>
          <w:kern w:val="0"/>
          <w:highlight w:val="white"/>
          <w:rPrChange w:id="4142"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4143" w:author="Author">
            <w:rPr>
              <w:rFonts w:ascii="Courier New" w:hAnsi="Courier New"/>
              <w:color w:val="808080"/>
              <w:highlight w:val="white"/>
            </w:rPr>
          </w:rPrChange>
        </w:rPr>
        <w:t xml:space="preserve">Application reference </w:t>
      </w:r>
      <w:r w:rsidRPr="00390A27">
        <w:rPr>
          <w:rFonts w:ascii="Courier New" w:hAnsi="Courier New" w:cs="Courier New"/>
          <w:color w:val="808080"/>
          <w:highlight w:val="white"/>
        </w:rPr>
        <w:t>information: application number, country.</w:t>
      </w:r>
    </w:p>
    <w:p w14:paraId="6B2F757B"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144" w:author="Author">
            <w:rPr>
              <w:rFonts w:ascii="Courier New" w:hAnsi="Courier New"/>
              <w:color w:val="808080"/>
              <w:highlight w:val="white"/>
            </w:rPr>
          </w:rPrChange>
        </w:rPr>
      </w:pPr>
      <w:r w:rsidRPr="00CB704C">
        <w:rPr>
          <w:rFonts w:ascii="Courier New" w:hAnsi="Courier New" w:cs="Courier New"/>
          <w:color w:val="808080"/>
          <w:kern w:val="0"/>
          <w:highlight w:val="white"/>
          <w:rPrChange w:id="4145" w:author="Author">
            <w:rPr>
              <w:rFonts w:ascii="Courier New" w:hAnsi="Courier New"/>
              <w:color w:val="808080"/>
              <w:highlight w:val="white"/>
            </w:rPr>
          </w:rPrChange>
        </w:rPr>
        <w:t xml:space="preserve">In case of a filing reference, the kind code is </w:t>
      </w:r>
      <w:proofErr w:type="gramStart"/>
      <w:r w:rsidRPr="00CB704C">
        <w:rPr>
          <w:rFonts w:ascii="Courier New" w:hAnsi="Courier New" w:cs="Courier New"/>
          <w:color w:val="808080"/>
          <w:kern w:val="0"/>
          <w:highlight w:val="white"/>
          <w:rPrChange w:id="4146" w:author="Author">
            <w:rPr>
              <w:rFonts w:ascii="Courier New" w:hAnsi="Courier New"/>
              <w:color w:val="808080"/>
              <w:highlight w:val="white"/>
            </w:rPr>
          </w:rPrChange>
        </w:rPr>
        <w:t>empty</w:t>
      </w:r>
      <w:proofErr w:type="gramEnd"/>
      <w:r w:rsidRPr="00CB704C">
        <w:rPr>
          <w:rFonts w:ascii="Courier New" w:hAnsi="Courier New" w:cs="Courier New"/>
          <w:color w:val="808080"/>
          <w:kern w:val="0"/>
          <w:highlight w:val="white"/>
          <w:rPrChange w:id="4147" w:author="Author">
            <w:rPr>
              <w:rFonts w:ascii="Courier New" w:hAnsi="Courier New"/>
              <w:color w:val="808080"/>
              <w:highlight w:val="white"/>
            </w:rPr>
          </w:rPrChange>
        </w:rPr>
        <w:t xml:space="preserve"> and the date refers to the </w:t>
      </w:r>
      <w:r w:rsidRPr="00854153">
        <w:rPr>
          <w:rFonts w:ascii="Courier New" w:hAnsi="Courier New" w:cs="Courier New"/>
          <w:color w:val="808080"/>
          <w:highlight w:val="white"/>
        </w:rPr>
        <w:t>filing date.</w:t>
      </w:r>
    </w:p>
    <w:p w14:paraId="16BAEAF2"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48" w:author="Author">
            <w:rPr>
              <w:rFonts w:ascii="Courier New" w:hAnsi="Courier New"/>
              <w:color w:val="000000"/>
              <w:highlight w:val="white"/>
            </w:rPr>
          </w:rPrChange>
        </w:rPr>
      </w:pPr>
      <w:r w:rsidRPr="00CB704C">
        <w:rPr>
          <w:rFonts w:ascii="Courier New" w:hAnsi="Courier New" w:cs="Courier New"/>
          <w:color w:val="0000FF"/>
          <w:kern w:val="0"/>
          <w:highlight w:val="white"/>
          <w:rPrChange w:id="4149" w:author="Author">
            <w:rPr>
              <w:rFonts w:ascii="Courier New" w:hAnsi="Courier New"/>
              <w:color w:val="0000FF"/>
              <w:highlight w:val="white"/>
            </w:rPr>
          </w:rPrChange>
        </w:rPr>
        <w:t>--&gt;</w:t>
      </w:r>
    </w:p>
    <w:p w14:paraId="1BD3F1C0"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50"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51" w:author="Author">
            <w:rPr>
              <w:rFonts w:ascii="Courier New" w:hAnsi="Courier New"/>
              <w:color w:val="000080"/>
              <w:highlight w:val="white"/>
            </w:rPr>
          </w:rPrChange>
        </w:rPr>
        <w:t>&lt;!ELEMENT application-reference (country , doc-number , filing-date?)&gt;</w:t>
      </w:r>
    </w:p>
    <w:p w14:paraId="2CEE1031"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52" w:author="Author">
            <w:rPr>
              <w:rFonts w:ascii="Courier New" w:hAnsi="Courier New"/>
              <w:color w:val="000000"/>
              <w:highlight w:val="white"/>
            </w:rPr>
          </w:rPrChange>
        </w:rPr>
      </w:pPr>
    </w:p>
    <w:p w14:paraId="43EFFF8B"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53" w:author="Author">
            <w:rPr>
              <w:rFonts w:ascii="Courier New" w:hAnsi="Courier New"/>
              <w:color w:val="000000"/>
              <w:highlight w:val="white"/>
            </w:rPr>
          </w:rPrChange>
        </w:rPr>
      </w:pPr>
      <w:r w:rsidRPr="00CB704C">
        <w:rPr>
          <w:rFonts w:ascii="Courier New" w:hAnsi="Courier New" w:cs="Courier New"/>
          <w:color w:val="0000FF"/>
          <w:kern w:val="0"/>
          <w:highlight w:val="white"/>
          <w:rPrChange w:id="4154"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4155" w:author="Author">
            <w:rPr>
              <w:rFonts w:ascii="Courier New" w:hAnsi="Courier New"/>
              <w:color w:val="808080"/>
              <w:highlight w:val="white"/>
            </w:rPr>
          </w:rPrChange>
        </w:rPr>
        <w:t xml:space="preserve">Filing Date: </w:t>
      </w:r>
      <w:r w:rsidRPr="00390A27">
        <w:rPr>
          <w:rFonts w:ascii="Courier New" w:hAnsi="Courier New" w:cs="Courier New"/>
          <w:color w:val="808080"/>
          <w:highlight w:val="white"/>
        </w:rPr>
        <w:t>components of a date. Format: YYYYMMDD (WIPO ST.2)</w:t>
      </w:r>
      <w:r w:rsidRPr="00390A27">
        <w:rPr>
          <w:rFonts w:ascii="Courier New" w:hAnsi="Courier New" w:cs="Courier New"/>
          <w:color w:val="0000FF"/>
          <w:highlight w:val="white"/>
        </w:rPr>
        <w:t>--&gt;</w:t>
      </w:r>
    </w:p>
    <w:p w14:paraId="692B45DE"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56"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57" w:author="Author">
            <w:rPr>
              <w:rFonts w:ascii="Courier New" w:hAnsi="Courier New"/>
              <w:color w:val="000080"/>
              <w:highlight w:val="white"/>
            </w:rPr>
          </w:rPrChange>
        </w:rPr>
        <w:t>&lt;!ELEMENT filing-date (#PCDATA)&gt;</w:t>
      </w:r>
    </w:p>
    <w:p w14:paraId="3C2455B4"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58" w:author="Author">
            <w:rPr>
              <w:rFonts w:ascii="Courier New" w:hAnsi="Courier New"/>
              <w:color w:val="000000"/>
              <w:highlight w:val="white"/>
            </w:rPr>
          </w:rPrChange>
        </w:rPr>
      </w:pPr>
    </w:p>
    <w:p w14:paraId="58F89E20"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59" w:author="Author">
            <w:rPr>
              <w:rFonts w:ascii="Courier New" w:hAnsi="Courier New"/>
              <w:color w:val="000000"/>
              <w:highlight w:val="white"/>
            </w:rPr>
          </w:rPrChange>
        </w:rPr>
      </w:pPr>
      <w:r w:rsidRPr="00CB704C">
        <w:rPr>
          <w:rFonts w:ascii="Courier New" w:hAnsi="Courier New" w:cs="Courier New"/>
          <w:color w:val="0000FF"/>
          <w:kern w:val="0"/>
          <w:highlight w:val="white"/>
          <w:rPrChange w:id="4160" w:author="Author">
            <w:rPr>
              <w:rFonts w:ascii="Courier New" w:hAnsi="Courier New"/>
              <w:color w:val="0000FF"/>
              <w:highlight w:val="white"/>
            </w:rPr>
          </w:rPrChange>
        </w:rPr>
        <w:t>&lt;!--</w:t>
      </w:r>
      <w:r w:rsidRPr="00CB704C">
        <w:rPr>
          <w:rFonts w:ascii="Courier New" w:hAnsi="Courier New" w:cs="Courier New"/>
          <w:color w:val="808080"/>
          <w:kern w:val="0"/>
          <w:highlight w:val="white"/>
          <w:rPrChange w:id="4161" w:author="Author">
            <w:rPr>
              <w:rFonts w:ascii="Courier New" w:hAnsi="Courier New"/>
              <w:color w:val="808080"/>
              <w:highlight w:val="white"/>
            </w:rPr>
          </w:rPrChange>
        </w:rPr>
        <w:t xml:space="preserve">Priority application identification </w:t>
      </w:r>
      <w:r w:rsidRPr="00390A27">
        <w:rPr>
          <w:rFonts w:ascii="Courier New" w:hAnsi="Courier New" w:cs="Courier New"/>
          <w:color w:val="808080"/>
          <w:highlight w:val="white"/>
        </w:rPr>
        <w:t>(priority-claim)</w:t>
      </w:r>
      <w:r w:rsidRPr="00390A27">
        <w:rPr>
          <w:rFonts w:ascii="Courier New" w:hAnsi="Courier New" w:cs="Courier New"/>
          <w:color w:val="0000FF"/>
          <w:highlight w:val="white"/>
        </w:rPr>
        <w:t>--&gt;</w:t>
      </w:r>
    </w:p>
    <w:p w14:paraId="54D71341"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62"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63" w:author="Author">
            <w:rPr>
              <w:rFonts w:ascii="Courier New" w:hAnsi="Courier New"/>
              <w:color w:val="000080"/>
              <w:highlight w:val="white"/>
            </w:rPr>
          </w:rPrChange>
        </w:rPr>
        <w:t>&lt;!ELEMENT priority-claims (priority-claim+)&gt;</w:t>
      </w:r>
    </w:p>
    <w:p w14:paraId="5A0A9873"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64" w:author="Author">
            <w:rPr>
              <w:rFonts w:ascii="Courier New" w:hAnsi="Courier New"/>
              <w:color w:val="000000"/>
              <w:highlight w:val="white"/>
            </w:rPr>
          </w:rPrChange>
        </w:rPr>
      </w:pPr>
    </w:p>
    <w:p w14:paraId="5D6B0203" w14:textId="64C09BCE"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65" w:author="Author">
            <w:rPr>
              <w:rFonts w:ascii="Courier New" w:hAnsi="Courier New"/>
              <w:color w:val="000000"/>
              <w:highlight w:val="white"/>
            </w:rPr>
          </w:rPrChange>
        </w:rPr>
      </w:pPr>
      <w:r w:rsidRPr="00CB704C">
        <w:rPr>
          <w:rFonts w:ascii="Courier New" w:hAnsi="Courier New" w:cs="Courier New"/>
          <w:color w:val="000080"/>
          <w:kern w:val="0"/>
          <w:highlight w:val="white"/>
          <w:rPrChange w:id="4166" w:author="Author">
            <w:rPr>
              <w:rFonts w:ascii="Courier New" w:hAnsi="Courier New"/>
              <w:color w:val="000080"/>
              <w:highlight w:val="white"/>
            </w:rPr>
          </w:rPrChange>
        </w:rPr>
        <w:t>&lt;!ELEMENT priority-claim (country</w:t>
      </w:r>
      <w:del w:id="4167" w:author="Author">
        <w:r w:rsidRPr="00390A27">
          <w:rPr>
            <w:rFonts w:ascii="Courier New" w:hAnsi="Courier New" w:cs="Courier New"/>
            <w:color w:val="000080"/>
            <w:highlight w:val="white"/>
          </w:rPr>
          <w:delText xml:space="preserve"> </w:delText>
        </w:r>
      </w:del>
      <w:r w:rsidRPr="001454C1">
        <w:rPr>
          <w:rFonts w:ascii="Courier New" w:hAnsi="Courier New" w:cs="Courier New"/>
          <w:color w:val="000080"/>
          <w:highlight w:val="white"/>
        </w:rPr>
        <w:t>, doc-number</w:t>
      </w:r>
      <w:ins w:id="4168" w:author="Author">
        <w:r w:rsidR="003C0DA0" w:rsidRPr="00CB704C">
          <w:rPr>
            <w:rFonts w:ascii="Courier New" w:hAnsi="Courier New" w:cs="Courier New"/>
            <w:color w:val="000080"/>
            <w:highlight w:val="white"/>
            <w:rPrChange w:id="4169" w:author="Author">
              <w:rPr>
                <w:rFonts w:ascii="Consolas" w:hAnsi="Consolas"/>
                <w:color w:val="000080"/>
                <w:highlight w:val="white"/>
              </w:rPr>
            </w:rPrChange>
          </w:rPr>
          <w:t>?</w:t>
        </w:r>
      </w:ins>
      <w:del w:id="4170" w:author="Author">
        <w:r w:rsidRPr="00390A27">
          <w:rPr>
            <w:rFonts w:ascii="Courier New" w:hAnsi="Courier New" w:cs="Courier New"/>
            <w:color w:val="000080"/>
            <w:highlight w:val="white"/>
          </w:rPr>
          <w:delText xml:space="preserve"> </w:delText>
        </w:r>
      </w:del>
      <w:r w:rsidRPr="00CB704C">
        <w:rPr>
          <w:rFonts w:ascii="Courier New" w:hAnsi="Courier New" w:cs="Courier New"/>
          <w:color w:val="000080"/>
          <w:kern w:val="0"/>
          <w:highlight w:val="white"/>
          <w:rPrChange w:id="4171" w:author="Author">
            <w:rPr>
              <w:rFonts w:ascii="Courier New" w:hAnsi="Courier New"/>
              <w:color w:val="000080"/>
              <w:highlight w:val="white"/>
            </w:rPr>
          </w:rPrChange>
        </w:rPr>
        <w:t xml:space="preserve">, </w:t>
      </w:r>
      <w:del w:id="4172" w:author="Author">
        <w:r w:rsidRPr="00390A27">
          <w:rPr>
            <w:rFonts w:ascii="Courier New" w:hAnsi="Courier New" w:cs="Courier New"/>
            <w:color w:val="000080"/>
            <w:highlight w:val="white"/>
          </w:rPr>
          <w:delText>kind</w:delText>
        </w:r>
        <w:r w:rsidR="00290C72" w:rsidRPr="00390A27">
          <w:rPr>
            <w:rFonts w:ascii="Courier New" w:hAnsi="Courier New" w:cs="Courier New"/>
            <w:color w:val="000080"/>
            <w:szCs w:val="17"/>
            <w:highlight w:val="white"/>
          </w:rPr>
          <w:delText xml:space="preserve"> ,</w:delText>
        </w:r>
      </w:del>
      <w:ins w:id="4173" w:author="Author">
        <w:del w:id="4174" w:author="Author">
          <w:r w:rsidRPr="00CB704C">
            <w:rPr>
              <w:rFonts w:ascii="Courier New" w:hAnsi="Courier New" w:cs="Courier New"/>
              <w:color w:val="000080"/>
              <w:szCs w:val="17"/>
              <w:highlight w:val="white"/>
              <w:rPrChange w:id="4175" w:author="Author">
                <w:rPr>
                  <w:rFonts w:ascii="Consolas" w:hAnsi="Consolas" w:cs="Consolas"/>
                  <w:color w:val="000080"/>
                  <w:szCs w:val="17"/>
                  <w:highlight w:val="white"/>
                </w:rPr>
              </w:rPrChange>
            </w:rPr>
            <w:delText>?</w:delText>
          </w:r>
        </w:del>
        <w:r w:rsidRPr="00CB704C">
          <w:rPr>
            <w:rFonts w:ascii="Courier New" w:hAnsi="Courier New" w:cs="Courier New"/>
            <w:color w:val="000080"/>
            <w:szCs w:val="17"/>
            <w:highlight w:val="white"/>
            <w:rPrChange w:id="4176" w:author="Author">
              <w:rPr>
                <w:rFonts w:ascii="Consolas" w:hAnsi="Consolas" w:cs="Consolas"/>
                <w:color w:val="000080"/>
                <w:szCs w:val="17"/>
                <w:highlight w:val="white"/>
              </w:rPr>
            </w:rPrChange>
          </w:rPr>
          <w:t>,</w:t>
        </w:r>
      </w:ins>
      <w:r w:rsidRPr="00390A27">
        <w:rPr>
          <w:rFonts w:ascii="Courier New" w:hAnsi="Courier New" w:cs="Courier New"/>
          <w:color w:val="000080"/>
          <w:highlight w:val="white"/>
        </w:rPr>
        <w:t xml:space="preserve"> date)&gt;</w:t>
      </w:r>
    </w:p>
    <w:p w14:paraId="6D390A39" w14:textId="77777777" w:rsidR="00907FF4" w:rsidRPr="00CB704C" w:rsidRDefault="00907FF4" w:rsidP="00907FF4">
      <w:pPr>
        <w:autoSpaceDE w:val="0"/>
        <w:autoSpaceDN w:val="0"/>
        <w:adjustRightInd w:val="0"/>
        <w:spacing w:after="0" w:line="240" w:lineRule="auto"/>
        <w:rPr>
          <w:rFonts w:ascii="Courier New" w:hAnsi="Courier New" w:cs="Courier New"/>
          <w:color w:val="000000"/>
          <w:kern w:val="0"/>
          <w:szCs w:val="17"/>
          <w:highlight w:val="white"/>
          <w:rPrChange w:id="4177" w:author="Author">
            <w:rPr>
              <w:rFonts w:ascii="Consolas" w:hAnsi="Consolas" w:cs="Consolas"/>
              <w:color w:val="000000"/>
              <w:szCs w:val="17"/>
              <w:highlight w:val="white"/>
            </w:rPr>
          </w:rPrChange>
        </w:rPr>
      </w:pPr>
    </w:p>
    <w:p w14:paraId="59DBA629" w14:textId="6EBCAC80" w:rsidR="00290C72" w:rsidRPr="00CB704C" w:rsidRDefault="00907FF4" w:rsidP="00290C72">
      <w:pPr>
        <w:autoSpaceDE w:val="0"/>
        <w:autoSpaceDN w:val="0"/>
        <w:adjustRightInd w:val="0"/>
        <w:rPr>
          <w:del w:id="4178" w:author="Author"/>
          <w:rFonts w:ascii="Courier New" w:eastAsia="Times New Roman" w:hAnsi="Courier New" w:cs="Courier New"/>
          <w:color w:val="000080"/>
          <w:kern w:val="0"/>
          <w:sz w:val="22"/>
          <w:szCs w:val="17"/>
          <w:highlight w:val="white"/>
          <w14:ligatures w14:val="none"/>
          <w:rPrChange w:id="4179" w:author="Author">
            <w:rPr>
              <w:del w:id="4180" w:author="Author"/>
              <w:rFonts w:ascii="Courier New" w:hAnsi="Courier New" w:cs="Courier New"/>
              <w:color w:val="000080"/>
              <w:szCs w:val="17"/>
              <w:highlight w:val="white"/>
            </w:rPr>
          </w:rPrChange>
        </w:rPr>
      </w:pPr>
      <w:r w:rsidRPr="00CB704C">
        <w:rPr>
          <w:rFonts w:ascii="Courier New" w:hAnsi="Courier New" w:cs="Courier New"/>
          <w:color w:val="000080"/>
          <w:kern w:val="0"/>
          <w:highlight w:val="white"/>
          <w:rPrChange w:id="4181" w:author="Author">
            <w:rPr>
              <w:rFonts w:ascii="Courier New" w:hAnsi="Courier New"/>
              <w:color w:val="000080"/>
              <w:highlight w:val="white"/>
            </w:rPr>
          </w:rPrChange>
        </w:rPr>
        <w:t xml:space="preserve">&lt;!ATTLIST priority-claim  sequence  </w:t>
      </w:r>
      <w:r w:rsidRPr="00390A27">
        <w:rPr>
          <w:rFonts w:ascii="Courier New" w:hAnsi="Courier New" w:cs="Courier New"/>
          <w:color w:val="000080"/>
          <w:highlight w:val="white"/>
        </w:rPr>
        <w:t>CDATA  #REQUIRED</w:t>
      </w:r>
      <w:ins w:id="4182" w:author="Author">
        <w:r w:rsidR="00B92541" w:rsidRPr="00CB704C">
          <w:rPr>
            <w:rFonts w:ascii="Courier New" w:hAnsi="Courier New" w:cs="Courier New"/>
            <w:color w:val="000080"/>
            <w:highlight w:val="white"/>
            <w:rPrChange w:id="4183" w:author="Author">
              <w:rPr>
                <w:rFonts w:ascii="Consolas" w:hAnsi="Consolas"/>
                <w:color w:val="000080"/>
                <w:highlight w:val="white"/>
              </w:rPr>
            </w:rPrChange>
          </w:rPr>
          <w:t>&gt;</w:t>
        </w:r>
      </w:ins>
    </w:p>
    <w:p w14:paraId="7764E714" w14:textId="3ADC532C" w:rsidR="00907FF4" w:rsidRPr="00CB704C" w:rsidRDefault="004F4E4A" w:rsidP="00994D7A">
      <w:pPr>
        <w:autoSpaceDE w:val="0"/>
        <w:autoSpaceDN w:val="0"/>
        <w:adjustRightInd w:val="0"/>
        <w:spacing w:after="0" w:line="240" w:lineRule="auto"/>
        <w:rPr>
          <w:rFonts w:ascii="Courier New" w:hAnsi="Courier New" w:cs="Courier New"/>
          <w:color w:val="000000"/>
          <w:kern w:val="0"/>
          <w:highlight w:val="white"/>
          <w:rPrChange w:id="4184" w:author="Author">
            <w:rPr>
              <w:rFonts w:ascii="Courier New" w:hAnsi="Courier New"/>
              <w:color w:val="000000"/>
              <w:highlight w:val="white"/>
            </w:rPr>
          </w:rPrChange>
        </w:rPr>
      </w:pPr>
      <w:del w:id="4185" w:author="Author">
        <w:r w:rsidRPr="00390A27">
          <w:rPr>
            <w:rFonts w:ascii="Courier New" w:hAnsi="Courier New" w:cs="Courier New"/>
            <w:color w:val="000080"/>
            <w:szCs w:val="17"/>
            <w:highlight w:val="white"/>
          </w:rPr>
          <w:delText>&lt;</w:delText>
        </w:r>
        <w:r w:rsidR="00290C72" w:rsidRPr="00390A27">
          <w:rPr>
            <w:rFonts w:ascii="Courier New" w:hAnsi="Courier New" w:cs="Courier New"/>
            <w:color w:val="000080"/>
            <w:szCs w:val="17"/>
            <w:highlight w:val="white"/>
          </w:rPr>
          <w:delText xml:space="preserve">priority-claim-kind (national | regional | international )  #REQUIRED </w:delText>
        </w:r>
        <w:r w:rsidR="00907FF4" w:rsidRPr="00CB704C">
          <w:rPr>
            <w:rFonts w:ascii="Courier New" w:hAnsi="Courier New" w:cs="Courier New"/>
            <w:color w:val="000080"/>
            <w:kern w:val="0"/>
            <w:highlight w:val="white"/>
            <w:rPrChange w:id="4186" w:author="Author">
              <w:rPr>
                <w:rFonts w:ascii="Courier New" w:hAnsi="Courier New"/>
                <w:color w:val="000080"/>
                <w:highlight w:val="white"/>
              </w:rPr>
            </w:rPrChange>
          </w:rPr>
          <w:delText>&gt;</w:delText>
        </w:r>
      </w:del>
    </w:p>
    <w:p w14:paraId="7501D6E9"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187" w:author="Author">
            <w:rPr>
              <w:rFonts w:ascii="Courier New" w:hAnsi="Courier New"/>
              <w:color w:val="000000"/>
              <w:highlight w:val="white"/>
            </w:rPr>
          </w:rPrChange>
        </w:rPr>
      </w:pPr>
    </w:p>
    <w:p w14:paraId="629E912B"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188" w:author="Author">
            <w:rPr>
              <w:rFonts w:ascii="Courier New" w:hAnsi="Courier New"/>
              <w:color w:val="000080"/>
              <w:highlight w:val="white"/>
            </w:rPr>
          </w:rPrChange>
        </w:rPr>
      </w:pPr>
      <w:r w:rsidRPr="00CB704C">
        <w:rPr>
          <w:rFonts w:ascii="Courier New" w:hAnsi="Courier New" w:cs="Courier New"/>
          <w:color w:val="000080"/>
          <w:kern w:val="0"/>
          <w:highlight w:val="white"/>
          <w:rPrChange w:id="4189" w:author="Author">
            <w:rPr>
              <w:rFonts w:ascii="Courier New" w:hAnsi="Courier New"/>
              <w:color w:val="000080"/>
              <w:highlight w:val="white"/>
            </w:rPr>
          </w:rPrChange>
        </w:rPr>
        <w:t>&lt;!ELEMENT comment-text (#PCDATA)&gt;</w:t>
      </w:r>
    </w:p>
    <w:p w14:paraId="56981982" w14:textId="77777777" w:rsidR="00A53D0F" w:rsidRPr="00390A27" w:rsidRDefault="00A53D0F" w:rsidP="00290C72">
      <w:pPr>
        <w:autoSpaceDE w:val="0"/>
        <w:autoSpaceDN w:val="0"/>
        <w:adjustRightInd w:val="0"/>
        <w:rPr>
          <w:del w:id="4190" w:author="Author"/>
          <w:rFonts w:ascii="Courier New" w:hAnsi="Courier New" w:cs="Courier New"/>
          <w:color w:val="000080"/>
          <w:szCs w:val="17"/>
          <w:highlight w:val="white"/>
        </w:rPr>
      </w:pPr>
    </w:p>
    <w:p w14:paraId="78340771"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808080"/>
          <w:kern w:val="0"/>
          <w:sz w:val="22"/>
          <w:szCs w:val="20"/>
          <w:highlight w:val="white"/>
          <w14:ligatures w14:val="none"/>
          <w:rPrChange w:id="4191" w:author="Author">
            <w:rPr>
              <w:rFonts w:ascii="Courier New" w:hAnsi="Courier New"/>
              <w:color w:val="000080"/>
            </w:rPr>
          </w:rPrChange>
        </w:rPr>
      </w:pPr>
      <w:r w:rsidRPr="00CB704C">
        <w:rPr>
          <w:rFonts w:ascii="Courier New" w:hAnsi="Courier New" w:cs="Courier New"/>
          <w:color w:val="0000FF"/>
          <w:kern w:val="0"/>
          <w:highlight w:val="white"/>
          <w:rPrChange w:id="4192" w:author="Author">
            <w:rPr>
              <w:rFonts w:ascii="Courier New" w:hAnsi="Courier New"/>
              <w:color w:val="000080"/>
            </w:rPr>
          </w:rPrChange>
        </w:rPr>
        <w:t>&lt;!--</w:t>
      </w:r>
      <w:r w:rsidRPr="00CB704C">
        <w:rPr>
          <w:rFonts w:ascii="Courier New" w:hAnsi="Courier New" w:cs="Courier New"/>
          <w:color w:val="808080"/>
          <w:kern w:val="0"/>
          <w:highlight w:val="white"/>
          <w:rPrChange w:id="4193" w:author="Author">
            <w:rPr>
              <w:rFonts w:ascii="Courier New" w:hAnsi="Courier New"/>
              <w:color w:val="000080"/>
            </w:rPr>
          </w:rPrChange>
        </w:rPr>
        <w:t xml:space="preserve"> Series of two-letter language codes that indicate, for searchable description, abstract and claim text, the language made available by the Office either as the original language or an official translation or alternatively 'N' if this text is not searchable or 'U' if it is unknown whether this text is searchable and the language it is available in </w:t>
      </w:r>
    </w:p>
    <w:p w14:paraId="24176B0B" w14:textId="77777777" w:rsidR="00A53D0F" w:rsidRPr="00390A27" w:rsidRDefault="00A53D0F" w:rsidP="00290C72">
      <w:pPr>
        <w:autoSpaceDE w:val="0"/>
        <w:autoSpaceDN w:val="0"/>
        <w:adjustRightInd w:val="0"/>
        <w:rPr>
          <w:del w:id="4194" w:author="Author"/>
          <w:rFonts w:ascii="Courier New" w:hAnsi="Courier New" w:cs="Courier New"/>
          <w:color w:val="000000"/>
          <w:szCs w:val="17"/>
        </w:rPr>
      </w:pPr>
      <w:del w:id="4195" w:author="Author">
        <w:r w:rsidRPr="00CB704C">
          <w:rPr>
            <w:rFonts w:ascii="Wingdings" w:eastAsia="Wingdings" w:hAnsi="Wingdings" w:cs="Wingdings"/>
            <w:color w:val="000080"/>
            <w:szCs w:val="17"/>
          </w:rPr>
          <w:sym w:font="Wingdings" w:char="F0E0"/>
        </w:r>
      </w:del>
    </w:p>
    <w:p w14:paraId="31723E2B" w14:textId="77777777" w:rsidR="00290C72" w:rsidRPr="00390A27" w:rsidRDefault="00290C72" w:rsidP="00290C72">
      <w:pPr>
        <w:autoSpaceDE w:val="0"/>
        <w:autoSpaceDN w:val="0"/>
        <w:adjustRightInd w:val="0"/>
        <w:rPr>
          <w:del w:id="4196" w:author="Author"/>
          <w:rFonts w:ascii="Courier New" w:hAnsi="Courier New" w:cs="Courier New"/>
          <w:color w:val="000000"/>
          <w:szCs w:val="17"/>
        </w:rPr>
      </w:pPr>
    </w:p>
    <w:p w14:paraId="7F0E7EAC" w14:textId="77777777" w:rsidR="00907FF4" w:rsidRPr="00CB704C" w:rsidRDefault="00907FF4" w:rsidP="00907FF4">
      <w:pPr>
        <w:autoSpaceDE w:val="0"/>
        <w:autoSpaceDN w:val="0"/>
        <w:adjustRightInd w:val="0"/>
        <w:spacing w:after="0" w:line="240" w:lineRule="auto"/>
        <w:rPr>
          <w:ins w:id="4197" w:author="Author"/>
          <w:rFonts w:ascii="Courier New" w:eastAsia="Times New Roman" w:hAnsi="Courier New" w:cs="Courier New"/>
          <w:color w:val="000000"/>
          <w:kern w:val="0"/>
          <w:sz w:val="22"/>
          <w:szCs w:val="17"/>
          <w:highlight w:val="white"/>
          <w14:ligatures w14:val="none"/>
          <w:rPrChange w:id="4198" w:author="Author">
            <w:rPr>
              <w:ins w:id="4199" w:author="Author"/>
              <w:rFonts w:ascii="Consolas" w:hAnsi="Consolas" w:cs="Consolas"/>
              <w:color w:val="000000"/>
              <w:szCs w:val="17"/>
              <w:highlight w:val="white"/>
            </w:rPr>
          </w:rPrChange>
        </w:rPr>
      </w:pPr>
      <w:ins w:id="4200" w:author="Author">
        <w:r w:rsidRPr="00CB704C">
          <w:rPr>
            <w:rFonts w:ascii="Courier New" w:hAnsi="Courier New" w:cs="Courier New"/>
            <w:color w:val="0000FF"/>
            <w:kern w:val="0"/>
            <w:szCs w:val="17"/>
            <w:highlight w:val="white"/>
            <w:rPrChange w:id="4201" w:author="Author">
              <w:rPr>
                <w:rFonts w:ascii="Consolas" w:hAnsi="Consolas" w:cs="Consolas"/>
                <w:color w:val="0000FF"/>
                <w:szCs w:val="17"/>
                <w:highlight w:val="white"/>
              </w:rPr>
            </w:rPrChange>
          </w:rPr>
          <w:t>--&gt;</w:t>
        </w:r>
      </w:ins>
    </w:p>
    <w:p w14:paraId="6A1E79CD" w14:textId="77777777" w:rsidR="00907FF4" w:rsidRPr="00CB704C" w:rsidRDefault="00907FF4" w:rsidP="00907FF4">
      <w:pPr>
        <w:autoSpaceDE w:val="0"/>
        <w:autoSpaceDN w:val="0"/>
        <w:adjustRightInd w:val="0"/>
        <w:spacing w:after="0" w:line="240" w:lineRule="auto"/>
        <w:rPr>
          <w:ins w:id="4202" w:author="Author"/>
          <w:rFonts w:ascii="Courier New" w:hAnsi="Courier New" w:cs="Courier New"/>
          <w:color w:val="000000"/>
          <w:kern w:val="0"/>
          <w:szCs w:val="17"/>
          <w:highlight w:val="white"/>
          <w:rPrChange w:id="4203" w:author="Author">
            <w:rPr>
              <w:ins w:id="4204" w:author="Author"/>
              <w:rFonts w:ascii="Consolas" w:hAnsi="Consolas" w:cs="Consolas"/>
              <w:color w:val="000000"/>
              <w:szCs w:val="17"/>
              <w:highlight w:val="white"/>
            </w:rPr>
          </w:rPrChange>
        </w:rPr>
      </w:pPr>
    </w:p>
    <w:p w14:paraId="06C7C1CE" w14:textId="77777777" w:rsidR="00907FF4" w:rsidRPr="00CB704C" w:rsidRDefault="00907FF4" w:rsidP="00994D7A">
      <w:pPr>
        <w:autoSpaceDE w:val="0"/>
        <w:autoSpaceDN w:val="0"/>
        <w:adjustRightInd w:val="0"/>
        <w:spacing w:after="0" w:line="240" w:lineRule="auto"/>
        <w:rPr>
          <w:del w:id="4205" w:author="Author"/>
          <w:rFonts w:ascii="Courier New" w:eastAsia="Times New Roman" w:hAnsi="Courier New" w:cs="Courier New"/>
          <w:color w:val="000000"/>
          <w:kern w:val="0"/>
          <w:sz w:val="22"/>
          <w:szCs w:val="20"/>
          <w:highlight w:val="white"/>
          <w14:ligatures w14:val="none"/>
          <w:rPrChange w:id="4206" w:author="Author">
            <w:rPr>
              <w:del w:id="4207" w:author="Author"/>
              <w:rFonts w:ascii="Courier New" w:hAnsi="Courier New"/>
              <w:color w:val="000080"/>
            </w:rPr>
          </w:rPrChange>
        </w:rPr>
      </w:pPr>
      <w:del w:id="4208" w:author="Author">
        <w:r w:rsidRPr="00CB704C">
          <w:rPr>
            <w:rFonts w:ascii="Courier New" w:hAnsi="Courier New" w:cs="Courier New"/>
            <w:color w:val="000080"/>
            <w:kern w:val="0"/>
            <w:highlight w:val="white"/>
            <w:rPrChange w:id="4209" w:author="Author">
              <w:rPr>
                <w:rFonts w:ascii="Courier New" w:hAnsi="Courier New"/>
                <w:color w:val="000080"/>
              </w:rPr>
            </w:rPrChange>
          </w:rPr>
          <w:delText>&lt;!ELEMENT searchable-abstract-code (not-searchable-code | searchable-language-code+)&gt;</w:delText>
        </w:r>
      </w:del>
    </w:p>
    <w:p w14:paraId="3862A892" w14:textId="77777777" w:rsidR="00AD5A25" w:rsidRPr="00390A27" w:rsidRDefault="00AD5A25" w:rsidP="00290C72">
      <w:pPr>
        <w:autoSpaceDE w:val="0"/>
        <w:autoSpaceDN w:val="0"/>
        <w:adjustRightInd w:val="0"/>
        <w:rPr>
          <w:del w:id="4210" w:author="Author"/>
          <w:rFonts w:ascii="Courier New" w:hAnsi="Courier New" w:cs="Courier New"/>
          <w:color w:val="000000"/>
          <w:szCs w:val="17"/>
        </w:rPr>
      </w:pPr>
    </w:p>
    <w:p w14:paraId="2E33AE47"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211" w:author="Author">
            <w:rPr>
              <w:rFonts w:ascii="Courier New" w:hAnsi="Courier New"/>
              <w:color w:val="000000"/>
            </w:rPr>
          </w:rPrChange>
        </w:rPr>
      </w:pPr>
      <w:r w:rsidRPr="00CB704C">
        <w:rPr>
          <w:rFonts w:ascii="Courier New" w:hAnsi="Courier New" w:cs="Courier New"/>
          <w:color w:val="000080"/>
          <w:kern w:val="0"/>
          <w:highlight w:val="white"/>
          <w:rPrChange w:id="4212" w:author="Author">
            <w:rPr>
              <w:rFonts w:ascii="Courier New" w:hAnsi="Courier New"/>
              <w:color w:val="000080"/>
            </w:rPr>
          </w:rPrChange>
        </w:rPr>
        <w:t>&lt;!ELEMENT searchable-description-code (not-searchable-code</w:t>
      </w:r>
      <w:ins w:id="4213" w:author="Author">
        <w:r w:rsidRPr="00CB704C">
          <w:rPr>
            <w:rFonts w:ascii="Courier New" w:hAnsi="Courier New" w:cs="Courier New"/>
            <w:color w:val="000080"/>
            <w:szCs w:val="17"/>
            <w:highlight w:val="white"/>
            <w:rPrChange w:id="4214" w:author="Author">
              <w:rPr>
                <w:rFonts w:ascii="Consolas" w:hAnsi="Consolas" w:cs="Consolas"/>
                <w:color w:val="000080"/>
                <w:szCs w:val="17"/>
                <w:highlight w:val="white"/>
              </w:rPr>
            </w:rPrChange>
          </w:rPr>
          <w:t xml:space="preserve"> </w:t>
        </w:r>
      </w:ins>
      <w:r w:rsidRPr="00CB704C">
        <w:rPr>
          <w:rFonts w:ascii="Courier New" w:hAnsi="Courier New" w:cs="Courier New"/>
          <w:color w:val="000080"/>
          <w:highlight w:val="white"/>
          <w:rPrChange w:id="4215" w:author="Author">
            <w:rPr>
              <w:rFonts w:ascii="Courier New" w:hAnsi="Courier New"/>
              <w:color w:val="000080"/>
            </w:rPr>
          </w:rPrChange>
        </w:rPr>
        <w:t>| searchable-language-code+)&gt;</w:t>
      </w:r>
    </w:p>
    <w:p w14:paraId="0FB1967D"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216" w:author="Author">
            <w:rPr>
              <w:rFonts w:ascii="Courier New" w:hAnsi="Courier New"/>
              <w:color w:val="000000"/>
            </w:rPr>
          </w:rPrChange>
        </w:rPr>
      </w:pPr>
    </w:p>
    <w:p w14:paraId="2AE6F1D5"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217" w:author="Author">
            <w:rPr>
              <w:rFonts w:ascii="Courier New" w:hAnsi="Courier New"/>
              <w:color w:val="000000"/>
            </w:rPr>
          </w:rPrChange>
        </w:rPr>
      </w:pPr>
      <w:r w:rsidRPr="00CB704C">
        <w:rPr>
          <w:rFonts w:ascii="Courier New" w:hAnsi="Courier New" w:cs="Courier New"/>
          <w:color w:val="000080"/>
          <w:kern w:val="0"/>
          <w:highlight w:val="white"/>
          <w:rPrChange w:id="4218" w:author="Author">
            <w:rPr>
              <w:rFonts w:ascii="Courier New" w:hAnsi="Courier New"/>
              <w:color w:val="000080"/>
            </w:rPr>
          </w:rPrChange>
        </w:rPr>
        <w:t>&lt;!ELEMENT searchable-claims-code (not-searchable-code | searchable-language-code+)&gt;</w:t>
      </w:r>
    </w:p>
    <w:p w14:paraId="78D84999"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219" w:author="Author">
            <w:rPr>
              <w:rFonts w:ascii="Courier New" w:hAnsi="Courier New"/>
              <w:color w:val="000000"/>
            </w:rPr>
          </w:rPrChange>
        </w:rPr>
      </w:pPr>
    </w:p>
    <w:p w14:paraId="1C8C6EE4" w14:textId="77777777" w:rsidR="00907FF4" w:rsidRPr="00CB704C" w:rsidRDefault="00907FF4" w:rsidP="00994D7A">
      <w:pPr>
        <w:autoSpaceDE w:val="0"/>
        <w:autoSpaceDN w:val="0"/>
        <w:adjustRightInd w:val="0"/>
        <w:spacing w:after="0" w:line="240" w:lineRule="auto"/>
        <w:rPr>
          <w:ins w:id="4220" w:author="Author"/>
          <w:rFonts w:ascii="Courier New" w:eastAsia="Times New Roman" w:hAnsi="Courier New" w:cs="Courier New"/>
          <w:color w:val="000000"/>
          <w:kern w:val="0"/>
          <w:sz w:val="22"/>
          <w:szCs w:val="20"/>
          <w:highlight w:val="white"/>
          <w14:ligatures w14:val="none"/>
          <w:rPrChange w:id="4221" w:author="Author">
            <w:rPr>
              <w:ins w:id="4222" w:author="Author"/>
              <w:rFonts w:ascii="Courier New" w:hAnsi="Courier New"/>
              <w:color w:val="000080"/>
            </w:rPr>
          </w:rPrChange>
        </w:rPr>
      </w:pPr>
      <w:ins w:id="4223" w:author="Author">
        <w:r w:rsidRPr="00CB704C">
          <w:rPr>
            <w:rFonts w:ascii="Courier New" w:hAnsi="Courier New" w:cs="Courier New"/>
            <w:color w:val="000080"/>
            <w:kern w:val="0"/>
            <w:highlight w:val="white"/>
            <w:rPrChange w:id="4224" w:author="Author">
              <w:rPr>
                <w:rFonts w:ascii="Courier New" w:hAnsi="Courier New"/>
                <w:color w:val="000080"/>
              </w:rPr>
            </w:rPrChange>
          </w:rPr>
          <w:t>&lt;!ELEMENT searchable-abstract-code (not-searchable-code | searchable-language-code+)&gt;</w:t>
        </w:r>
      </w:ins>
    </w:p>
    <w:p w14:paraId="5286E17E"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225" w:author="Author">
            <w:rPr>
              <w:rFonts w:ascii="Courier New" w:hAnsi="Courier New"/>
              <w:color w:val="000000"/>
            </w:rPr>
          </w:rPrChange>
        </w:rPr>
      </w:pPr>
    </w:p>
    <w:p w14:paraId="1B856F40"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226" w:author="Author">
            <w:rPr>
              <w:rFonts w:ascii="Courier New" w:hAnsi="Courier New"/>
              <w:color w:val="000000"/>
            </w:rPr>
          </w:rPrChange>
        </w:rPr>
      </w:pPr>
      <w:r w:rsidRPr="00CB704C">
        <w:rPr>
          <w:rFonts w:ascii="Courier New" w:hAnsi="Courier New" w:cs="Courier New"/>
          <w:color w:val="000080"/>
          <w:kern w:val="0"/>
          <w:highlight w:val="white"/>
          <w:rPrChange w:id="4227" w:author="Author">
            <w:rPr>
              <w:rFonts w:ascii="Courier New" w:hAnsi="Courier New"/>
              <w:color w:val="000080"/>
            </w:rPr>
          </w:rPrChange>
        </w:rPr>
        <w:t>&lt;!ELEMENT not-searchable-code EMPTY &gt;</w:t>
      </w:r>
    </w:p>
    <w:p w14:paraId="6909A0DF"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228" w:author="Author">
            <w:rPr>
              <w:rFonts w:ascii="Courier New" w:hAnsi="Courier New"/>
              <w:color w:val="000000"/>
            </w:rPr>
          </w:rPrChange>
        </w:rPr>
      </w:pPr>
    </w:p>
    <w:p w14:paraId="316D74D0" w14:textId="0F250166"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229" w:author="Author">
            <w:rPr>
              <w:rFonts w:ascii="Courier New" w:hAnsi="Courier New"/>
              <w:color w:val="000080"/>
            </w:rPr>
          </w:rPrChange>
        </w:rPr>
      </w:pPr>
      <w:r w:rsidRPr="00CB704C">
        <w:rPr>
          <w:rFonts w:ascii="Courier New" w:hAnsi="Courier New" w:cs="Courier New"/>
          <w:color w:val="0000FF"/>
          <w:kern w:val="0"/>
          <w:highlight w:val="white"/>
          <w:rPrChange w:id="4230" w:author="Author">
            <w:rPr>
              <w:rFonts w:ascii="Courier New" w:hAnsi="Courier New"/>
              <w:color w:val="000080"/>
            </w:rPr>
          </w:rPrChange>
        </w:rPr>
        <w:t>&lt;!--</w:t>
      </w:r>
      <w:r w:rsidRPr="00CB704C">
        <w:rPr>
          <w:rFonts w:ascii="Courier New" w:hAnsi="Courier New" w:cs="Courier New"/>
          <w:color w:val="808080"/>
          <w:kern w:val="0"/>
          <w:highlight w:val="white"/>
          <w:rPrChange w:id="4231" w:author="Author">
            <w:rPr>
              <w:rFonts w:ascii="Courier New" w:hAnsi="Courier New"/>
              <w:color w:val="000080"/>
            </w:rPr>
          </w:rPrChange>
        </w:rPr>
        <w:t xml:space="preserve"> </w:t>
      </w:r>
      <w:ins w:id="4232" w:author="Author">
        <w:r w:rsidR="00D654BC" w:rsidRPr="00CB704C">
          <w:rPr>
            <w:rFonts w:ascii="Courier New" w:hAnsi="Courier New" w:cs="Courier New"/>
            <w:color w:val="808080"/>
            <w:kern w:val="0"/>
            <w:highlight w:val="white"/>
            <w:rPrChange w:id="4233" w:author="Author">
              <w:rPr>
                <w:rFonts w:ascii="Consolas" w:hAnsi="Consolas"/>
                <w:color w:val="808080"/>
                <w:highlight w:val="white"/>
              </w:rPr>
            </w:rPrChange>
          </w:rPr>
          <w:t>N means the information is not available at this time</w:t>
        </w:r>
      </w:ins>
      <w:del w:id="4234" w:author="Author">
        <w:r w:rsidRPr="00CB704C">
          <w:rPr>
            <w:rFonts w:ascii="Courier New" w:hAnsi="Courier New" w:cs="Courier New"/>
            <w:color w:val="808080"/>
            <w:highlight w:val="white"/>
            <w:rPrChange w:id="4235" w:author="Author">
              <w:rPr>
                <w:rFonts w:ascii="Courier New" w:hAnsi="Courier New"/>
                <w:color w:val="000080"/>
              </w:rPr>
            </w:rPrChange>
          </w:rPr>
          <w:delText>N means the information is not available and U indicates that it is unknown whether this information is available or not</w:delText>
        </w:r>
      </w:del>
      <w:r w:rsidRPr="00CB704C">
        <w:rPr>
          <w:rFonts w:ascii="Courier New" w:hAnsi="Courier New" w:cs="Courier New"/>
          <w:color w:val="0000FF"/>
          <w:highlight w:val="white"/>
          <w:rPrChange w:id="4236" w:author="Author">
            <w:rPr>
              <w:rFonts w:ascii="Courier New" w:hAnsi="Courier New"/>
              <w:color w:val="000080"/>
            </w:rPr>
          </w:rPrChange>
        </w:rPr>
        <w:t>--&gt;</w:t>
      </w:r>
    </w:p>
    <w:p w14:paraId="4F271552" w14:textId="0031A526"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237" w:author="Author">
            <w:rPr>
              <w:rFonts w:ascii="Courier New" w:hAnsi="Courier New"/>
              <w:color w:val="000080"/>
            </w:rPr>
          </w:rPrChange>
        </w:rPr>
      </w:pPr>
      <w:r w:rsidRPr="00CB704C">
        <w:rPr>
          <w:rFonts w:ascii="Courier New" w:hAnsi="Courier New" w:cs="Courier New"/>
          <w:color w:val="000080"/>
          <w:kern w:val="0"/>
          <w:highlight w:val="white"/>
          <w:rPrChange w:id="4238" w:author="Author">
            <w:rPr>
              <w:rFonts w:ascii="Courier New" w:hAnsi="Courier New"/>
              <w:color w:val="000080"/>
            </w:rPr>
          </w:rPrChange>
        </w:rPr>
        <w:t xml:space="preserve">&lt;!ATTLIST not-searchable-code code </w:t>
      </w:r>
      <w:ins w:id="4239" w:author="Author">
        <w:r w:rsidR="00054EC7" w:rsidRPr="00CB704C">
          <w:rPr>
            <w:rFonts w:ascii="Courier New" w:hAnsi="Courier New" w:cs="Courier New"/>
            <w:color w:val="000080"/>
            <w:kern w:val="0"/>
            <w:highlight w:val="white"/>
            <w:rPrChange w:id="4240" w:author="Author">
              <w:rPr>
                <w:rFonts w:ascii="Consolas" w:hAnsi="Consolas"/>
                <w:color w:val="000080"/>
                <w:highlight w:val="white"/>
              </w:rPr>
            </w:rPrChange>
          </w:rPr>
          <w:t xml:space="preserve">CDATA </w:t>
        </w:r>
        <w:r w:rsidR="009D6514" w:rsidRPr="00CB704C">
          <w:rPr>
            <w:rFonts w:ascii="Courier New" w:hAnsi="Courier New" w:cs="Courier New"/>
            <w:color w:val="000080"/>
            <w:highlight w:val="white"/>
            <w:rPrChange w:id="4241" w:author="Author">
              <w:rPr>
                <w:rFonts w:ascii="Consolas" w:hAnsi="Consolas"/>
                <w:color w:val="000080"/>
                <w:highlight w:val="white"/>
              </w:rPr>
            </w:rPrChange>
          </w:rPr>
          <w:t>#FIXED</w:t>
        </w:r>
        <w:r w:rsidR="009D6514" w:rsidRPr="00CB704C" w:rsidDel="009D6514">
          <w:rPr>
            <w:rFonts w:ascii="Courier New" w:hAnsi="Courier New" w:cs="Courier New"/>
            <w:color w:val="000080"/>
            <w:highlight w:val="white"/>
            <w:rPrChange w:id="4242" w:author="Author">
              <w:rPr>
                <w:rFonts w:ascii="Consolas" w:hAnsi="Consolas"/>
                <w:color w:val="000080"/>
                <w:highlight w:val="white"/>
              </w:rPr>
            </w:rPrChange>
          </w:rPr>
          <w:t xml:space="preserve"> </w:t>
        </w:r>
      </w:ins>
      <w:del w:id="4243" w:author="Author">
        <w:r w:rsidRPr="00CB704C">
          <w:rPr>
            <w:rFonts w:ascii="Courier New" w:hAnsi="Courier New" w:cs="Courier New"/>
            <w:color w:val="000080"/>
            <w:highlight w:val="white"/>
            <w:rPrChange w:id="4244" w:author="Author">
              <w:rPr>
                <w:rFonts w:ascii="Courier New" w:hAnsi="Courier New"/>
                <w:color w:val="000080"/>
              </w:rPr>
            </w:rPrChange>
          </w:rPr>
          <w:delText>(</w:delText>
        </w:r>
      </w:del>
      <w:ins w:id="4245" w:author="Author">
        <w:r w:rsidR="0031262A" w:rsidRPr="00CB704C">
          <w:rPr>
            <w:rFonts w:ascii="Courier New" w:hAnsi="Courier New" w:cs="Courier New"/>
            <w:color w:val="000080"/>
            <w:kern w:val="0"/>
            <w:highlight w:val="white"/>
            <w:rPrChange w:id="4246" w:author="Author">
              <w:rPr>
                <w:rFonts w:ascii="Consolas" w:hAnsi="Consolas"/>
                <w:color w:val="000080"/>
                <w:highlight w:val="white"/>
              </w:rPr>
            </w:rPrChange>
          </w:rPr>
          <w:t>“</w:t>
        </w:r>
      </w:ins>
      <w:r w:rsidRPr="00CB704C">
        <w:rPr>
          <w:rFonts w:ascii="Courier New" w:hAnsi="Courier New" w:cs="Courier New"/>
          <w:color w:val="000080"/>
          <w:kern w:val="0"/>
          <w:highlight w:val="white"/>
          <w:rPrChange w:id="4247" w:author="Author">
            <w:rPr>
              <w:rFonts w:ascii="Courier New" w:hAnsi="Courier New"/>
              <w:color w:val="000080"/>
            </w:rPr>
          </w:rPrChange>
        </w:rPr>
        <w:t>N</w:t>
      </w:r>
      <w:ins w:id="4248" w:author="Author">
        <w:r w:rsidR="0031262A" w:rsidRPr="00CB704C">
          <w:rPr>
            <w:rFonts w:ascii="Courier New" w:hAnsi="Courier New" w:cs="Courier New"/>
            <w:color w:val="000080"/>
            <w:kern w:val="0"/>
            <w:highlight w:val="white"/>
            <w:rPrChange w:id="4249" w:author="Author">
              <w:rPr>
                <w:rFonts w:ascii="Consolas" w:hAnsi="Consolas"/>
                <w:color w:val="000080"/>
                <w:highlight w:val="white"/>
              </w:rPr>
            </w:rPrChange>
          </w:rPr>
          <w:t>”</w:t>
        </w:r>
      </w:ins>
      <w:del w:id="4250" w:author="Author">
        <w:r w:rsidRPr="00CB704C">
          <w:rPr>
            <w:rFonts w:ascii="Courier New" w:hAnsi="Courier New" w:cs="Courier New"/>
            <w:color w:val="000080"/>
            <w:kern w:val="0"/>
            <w:highlight w:val="white"/>
            <w:rPrChange w:id="4251" w:author="Author">
              <w:rPr>
                <w:rFonts w:ascii="Courier New" w:hAnsi="Courier New"/>
                <w:color w:val="000080"/>
              </w:rPr>
            </w:rPrChange>
          </w:rPr>
          <w:delText xml:space="preserve"> | U</w:delText>
        </w:r>
      </w:del>
      <w:ins w:id="4252" w:author="Author">
        <w:r w:rsidR="009D6514" w:rsidRPr="00CB704C" w:rsidDel="009D6514">
          <w:rPr>
            <w:rFonts w:ascii="Courier New" w:hAnsi="Courier New" w:cs="Courier New"/>
            <w:color w:val="000080"/>
            <w:highlight w:val="white"/>
            <w:rPrChange w:id="4253" w:author="Author">
              <w:rPr>
                <w:rFonts w:ascii="Consolas" w:hAnsi="Consolas"/>
                <w:color w:val="000080"/>
                <w:highlight w:val="white"/>
              </w:rPr>
            </w:rPrChange>
          </w:rPr>
          <w:t xml:space="preserve"> </w:t>
        </w:r>
      </w:ins>
      <w:del w:id="4254" w:author="Author">
        <w:r w:rsidRPr="00CB704C">
          <w:rPr>
            <w:rFonts w:ascii="Courier New" w:hAnsi="Courier New" w:cs="Courier New"/>
            <w:color w:val="000080"/>
            <w:highlight w:val="white"/>
            <w:rPrChange w:id="4255" w:author="Author">
              <w:rPr>
                <w:rFonts w:ascii="Courier New" w:hAnsi="Courier New"/>
                <w:color w:val="000080"/>
              </w:rPr>
            </w:rPrChange>
          </w:rPr>
          <w:delText>) #REQUIRED</w:delText>
        </w:r>
      </w:del>
      <w:r w:rsidRPr="00CB704C">
        <w:rPr>
          <w:rFonts w:ascii="Courier New" w:hAnsi="Courier New" w:cs="Courier New"/>
          <w:color w:val="000080"/>
          <w:highlight w:val="white"/>
          <w:rPrChange w:id="4256" w:author="Author">
            <w:rPr>
              <w:rFonts w:ascii="Courier New" w:hAnsi="Courier New"/>
              <w:color w:val="000080"/>
            </w:rPr>
          </w:rPrChange>
        </w:rPr>
        <w:t>&gt;</w:t>
      </w:r>
    </w:p>
    <w:p w14:paraId="2969C8C0" w14:textId="77777777" w:rsidR="00907FF4" w:rsidRPr="00CB704C" w:rsidRDefault="00907FF4" w:rsidP="00994D7A">
      <w:pPr>
        <w:autoSpaceDE w:val="0"/>
        <w:autoSpaceDN w:val="0"/>
        <w:adjustRightInd w:val="0"/>
        <w:spacing w:after="0" w:line="240" w:lineRule="auto"/>
        <w:rPr>
          <w:rFonts w:ascii="Courier New" w:hAnsi="Courier New" w:cs="Courier New"/>
          <w:color w:val="000000"/>
          <w:kern w:val="0"/>
          <w:highlight w:val="white"/>
          <w:rPrChange w:id="4257" w:author="Author">
            <w:rPr>
              <w:rFonts w:ascii="Courier New" w:hAnsi="Courier New"/>
              <w:color w:val="000000"/>
            </w:rPr>
          </w:rPrChange>
        </w:rPr>
      </w:pPr>
    </w:p>
    <w:p w14:paraId="5A473F0C"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lang w:val="fr-CH"/>
          <w14:ligatures w14:val="none"/>
          <w:rPrChange w:id="4258" w:author="Author">
            <w:rPr>
              <w:rFonts w:ascii="Courier New" w:hAnsi="Courier New"/>
              <w:color w:val="000080"/>
              <w:lang w:val="fr-CH"/>
            </w:rPr>
          </w:rPrChange>
        </w:rPr>
      </w:pPr>
      <w:r w:rsidRPr="00CB704C">
        <w:rPr>
          <w:rFonts w:ascii="Courier New" w:hAnsi="Courier New" w:cs="Courier New"/>
          <w:color w:val="0000FF"/>
          <w:kern w:val="0"/>
          <w:highlight w:val="white"/>
          <w:lang w:val="fr-CH"/>
          <w:rPrChange w:id="4259" w:author="Author">
            <w:rPr>
              <w:rFonts w:ascii="Courier New" w:hAnsi="Courier New"/>
              <w:color w:val="000080"/>
              <w:lang w:val="fr-CH"/>
            </w:rPr>
          </w:rPrChange>
        </w:rPr>
        <w:t>&lt;!--</w:t>
      </w:r>
      <w:r w:rsidRPr="00CB704C">
        <w:rPr>
          <w:rFonts w:ascii="Courier New" w:hAnsi="Courier New" w:cs="Courier New"/>
          <w:color w:val="808080"/>
          <w:kern w:val="0"/>
          <w:highlight w:val="white"/>
          <w:lang w:val="fr-CH"/>
          <w:rPrChange w:id="4260" w:author="Author">
            <w:rPr>
              <w:rFonts w:ascii="Courier New" w:hAnsi="Courier New"/>
              <w:color w:val="000080"/>
              <w:lang w:val="fr-CH"/>
            </w:rPr>
          </w:rPrChange>
        </w:rPr>
        <w:t xml:space="preserve"> WIPO ST.96 </w:t>
      </w:r>
      <w:proofErr w:type="spellStart"/>
      <w:r w:rsidRPr="00CB704C">
        <w:rPr>
          <w:rFonts w:ascii="Courier New" w:hAnsi="Courier New" w:cs="Courier New"/>
          <w:color w:val="808080"/>
          <w:kern w:val="0"/>
          <w:highlight w:val="white"/>
          <w:lang w:val="fr-CH"/>
          <w:rPrChange w:id="4261" w:author="Author">
            <w:rPr>
              <w:rFonts w:ascii="Courier New" w:hAnsi="Courier New"/>
              <w:color w:val="000080"/>
              <w:lang w:val="fr-CH"/>
            </w:rPr>
          </w:rPrChange>
        </w:rPr>
        <w:t>language</w:t>
      </w:r>
      <w:proofErr w:type="spellEnd"/>
      <w:r w:rsidRPr="00CB704C">
        <w:rPr>
          <w:rFonts w:ascii="Courier New" w:hAnsi="Courier New" w:cs="Courier New"/>
          <w:color w:val="808080"/>
          <w:kern w:val="0"/>
          <w:highlight w:val="white"/>
          <w:lang w:val="fr-CH"/>
          <w:rPrChange w:id="4262" w:author="Author">
            <w:rPr>
              <w:rFonts w:ascii="Courier New" w:hAnsi="Courier New"/>
              <w:color w:val="000080"/>
              <w:lang w:val="fr-CH"/>
            </w:rPr>
          </w:rPrChange>
        </w:rPr>
        <w:t xml:space="preserve"> code, e.g., en, de, </w:t>
      </w:r>
      <w:proofErr w:type="spellStart"/>
      <w:r w:rsidRPr="00CB704C">
        <w:rPr>
          <w:rFonts w:ascii="Courier New" w:hAnsi="Courier New" w:cs="Courier New"/>
          <w:color w:val="808080"/>
          <w:kern w:val="0"/>
          <w:highlight w:val="white"/>
          <w:lang w:val="fr-CH"/>
          <w:rPrChange w:id="4263" w:author="Author">
            <w:rPr>
              <w:rFonts w:ascii="Courier New" w:hAnsi="Courier New"/>
              <w:color w:val="000080"/>
              <w:lang w:val="fr-CH"/>
            </w:rPr>
          </w:rPrChange>
        </w:rPr>
        <w:t>ja</w:t>
      </w:r>
      <w:proofErr w:type="spellEnd"/>
      <w:r w:rsidRPr="00CB704C">
        <w:rPr>
          <w:rFonts w:ascii="Courier New" w:hAnsi="Courier New" w:cs="Courier New"/>
          <w:color w:val="808080"/>
          <w:kern w:val="0"/>
          <w:highlight w:val="white"/>
          <w:lang w:val="fr-CH"/>
          <w:rPrChange w:id="4264" w:author="Author">
            <w:rPr>
              <w:rFonts w:ascii="Courier New" w:hAnsi="Courier New"/>
              <w:color w:val="000080"/>
              <w:lang w:val="fr-CH"/>
            </w:rPr>
          </w:rPrChange>
        </w:rPr>
        <w:t>, etc.</w:t>
      </w:r>
      <w:r w:rsidRPr="00CB704C">
        <w:rPr>
          <w:rFonts w:ascii="Courier New" w:hAnsi="Courier New" w:cs="Courier New"/>
          <w:color w:val="0000FF"/>
          <w:highlight w:val="white"/>
          <w:lang w:val="fr-CH"/>
          <w:rPrChange w:id="4265" w:author="Author">
            <w:rPr>
              <w:rFonts w:ascii="Courier New" w:hAnsi="Courier New"/>
              <w:color w:val="000080"/>
              <w:lang w:val="fr-CH"/>
            </w:rPr>
          </w:rPrChange>
        </w:rPr>
        <w:t>--&gt;</w:t>
      </w:r>
    </w:p>
    <w:p w14:paraId="7A4A8C44" w14:textId="77777777" w:rsidR="00907FF4" w:rsidRPr="00CB704C" w:rsidRDefault="00907FF4" w:rsidP="00994D7A">
      <w:pPr>
        <w:autoSpaceDE w:val="0"/>
        <w:autoSpaceDN w:val="0"/>
        <w:adjustRightInd w:val="0"/>
        <w:spacing w:after="0" w:line="240" w:lineRule="auto"/>
        <w:rPr>
          <w:rFonts w:ascii="Courier New" w:eastAsia="Times New Roman" w:hAnsi="Courier New" w:cs="Courier New"/>
          <w:color w:val="000000"/>
          <w:kern w:val="0"/>
          <w:sz w:val="22"/>
          <w:szCs w:val="20"/>
          <w:highlight w:val="white"/>
          <w14:ligatures w14:val="none"/>
          <w:rPrChange w:id="4266" w:author="Author">
            <w:rPr>
              <w:rFonts w:ascii="Courier New" w:hAnsi="Courier New"/>
              <w:color w:val="000000"/>
            </w:rPr>
          </w:rPrChange>
        </w:rPr>
      </w:pPr>
      <w:r w:rsidRPr="00CB704C">
        <w:rPr>
          <w:rFonts w:ascii="Courier New" w:hAnsi="Courier New" w:cs="Courier New"/>
          <w:color w:val="000080"/>
          <w:kern w:val="0"/>
          <w:highlight w:val="white"/>
          <w:rPrChange w:id="4267" w:author="Author">
            <w:rPr>
              <w:rFonts w:ascii="Courier New" w:hAnsi="Courier New"/>
              <w:color w:val="000080"/>
            </w:rPr>
          </w:rPrChange>
        </w:rPr>
        <w:t>&lt;!ELEMENT searchable-language-code (#PCDATA)&gt;</w:t>
      </w:r>
    </w:p>
    <w:p w14:paraId="18F415E6" w14:textId="77777777" w:rsidR="00907FF4" w:rsidRPr="00CB704C" w:rsidRDefault="00907FF4" w:rsidP="00994D7A">
      <w:pPr>
        <w:autoSpaceDE w:val="0"/>
        <w:autoSpaceDN w:val="0"/>
        <w:adjustRightInd w:val="0"/>
        <w:spacing w:after="0" w:line="240" w:lineRule="auto"/>
        <w:rPr>
          <w:rFonts w:ascii="Consolas" w:hAnsi="Consolas"/>
          <w:color w:val="000000"/>
          <w:kern w:val="0"/>
          <w:highlight w:val="white"/>
          <w:rPrChange w:id="4268" w:author="Author">
            <w:rPr>
              <w:rFonts w:ascii="Consolas" w:hAnsi="Consolas"/>
              <w:sz w:val="20"/>
              <w:highlight w:val="white"/>
            </w:rPr>
          </w:rPrChange>
        </w:rPr>
      </w:pPr>
    </w:p>
    <w:p w14:paraId="3BE9AD60" w14:textId="77777777" w:rsidR="00A8283B" w:rsidRPr="00741278" w:rsidRDefault="00A8283B" w:rsidP="00BB6384">
      <w:pPr>
        <w:autoSpaceDE w:val="0"/>
        <w:autoSpaceDN w:val="0"/>
        <w:adjustRightInd w:val="0"/>
        <w:spacing w:after="0" w:line="240" w:lineRule="auto"/>
        <w:ind w:left="4680"/>
        <w:jc w:val="center"/>
        <w:rPr>
          <w:rFonts w:ascii="Courier New" w:hAnsi="Courier New" w:cs="Courier New"/>
          <w:szCs w:val="17"/>
        </w:rPr>
      </w:pPr>
    </w:p>
    <w:p w14:paraId="1BDD60D1" w14:textId="77777777" w:rsidR="00372E5C" w:rsidRDefault="00372E5C" w:rsidP="00BB6384">
      <w:pPr>
        <w:autoSpaceDE w:val="0"/>
        <w:autoSpaceDN w:val="0"/>
        <w:adjustRightInd w:val="0"/>
        <w:spacing w:after="0" w:line="240" w:lineRule="auto"/>
        <w:ind w:left="4680"/>
        <w:jc w:val="center"/>
        <w:rPr>
          <w:rFonts w:ascii="Courier New" w:hAnsi="Courier New" w:cs="Courier New"/>
          <w:szCs w:val="17"/>
        </w:rPr>
      </w:pPr>
    </w:p>
    <w:p w14:paraId="2195ED21" w14:textId="77777777" w:rsidR="00372E5C" w:rsidRDefault="00372E5C" w:rsidP="00BB6384">
      <w:pPr>
        <w:autoSpaceDE w:val="0"/>
        <w:autoSpaceDN w:val="0"/>
        <w:adjustRightInd w:val="0"/>
        <w:spacing w:after="0" w:line="240" w:lineRule="auto"/>
        <w:ind w:left="4680"/>
        <w:jc w:val="center"/>
        <w:rPr>
          <w:rFonts w:ascii="Courier New" w:hAnsi="Courier New" w:cs="Courier New"/>
          <w:szCs w:val="17"/>
        </w:rPr>
      </w:pPr>
    </w:p>
    <w:p w14:paraId="2839D04E" w14:textId="723EE6A3" w:rsidR="00372E5C" w:rsidRPr="001F0D58" w:rsidRDefault="001438F6" w:rsidP="00372E5C">
      <w:pPr>
        <w:autoSpaceDE w:val="0"/>
        <w:autoSpaceDN w:val="0"/>
        <w:adjustRightInd w:val="0"/>
        <w:spacing w:after="0" w:line="240" w:lineRule="auto"/>
        <w:ind w:left="5533"/>
        <w:jc w:val="center"/>
        <w:rPr>
          <w:rFonts w:eastAsia="Times New Roman"/>
          <w:kern w:val="0"/>
          <w:sz w:val="22"/>
          <w14:ligatures w14:val="none"/>
        </w:rPr>
      </w:pPr>
      <w:r w:rsidRPr="001F0D58">
        <w:rPr>
          <w:sz w:val="22"/>
        </w:rPr>
        <w:t xml:space="preserve">[Appendix to Annex IV </w:t>
      </w:r>
      <w:r w:rsidR="00C34F39" w:rsidRPr="001F0D58">
        <w:rPr>
          <w:sz w:val="22"/>
        </w:rPr>
        <w:t xml:space="preserve">of ST.37 </w:t>
      </w:r>
      <w:r w:rsidRPr="001F0D58">
        <w:rPr>
          <w:sz w:val="22"/>
        </w:rPr>
        <w:t>follows]</w:t>
      </w:r>
    </w:p>
    <w:p w14:paraId="6CBA3700" w14:textId="7C24BB7E" w:rsidR="00907FF4" w:rsidRPr="001F0D58" w:rsidRDefault="00907FF4" w:rsidP="00BB6384">
      <w:pPr>
        <w:autoSpaceDE w:val="0"/>
        <w:autoSpaceDN w:val="0"/>
        <w:adjustRightInd w:val="0"/>
        <w:spacing w:after="0" w:line="240" w:lineRule="auto"/>
        <w:ind w:left="4680"/>
        <w:jc w:val="center"/>
        <w:rPr>
          <w:rFonts w:eastAsia="Times New Roman"/>
          <w:kern w:val="0"/>
          <w:szCs w:val="20"/>
          <w14:ligatures w14:val="none"/>
        </w:rPr>
      </w:pPr>
      <w:r w:rsidRPr="00EF4595">
        <w:rPr>
          <w:szCs w:val="17"/>
        </w:rPr>
        <w:br w:type="page"/>
      </w:r>
    </w:p>
    <w:p w14:paraId="0EAD0888" w14:textId="77777777" w:rsidR="00A8283B" w:rsidRPr="00D62DB3" w:rsidRDefault="00A8283B" w:rsidP="00E111AF">
      <w:pPr>
        <w:autoSpaceDE w:val="0"/>
        <w:autoSpaceDN w:val="0"/>
        <w:adjustRightInd w:val="0"/>
        <w:rPr>
          <w:del w:id="4269" w:author="Author"/>
          <w:rFonts w:ascii="Courier New" w:hAnsi="Courier New" w:cs="Courier New"/>
          <w:szCs w:val="17"/>
        </w:rPr>
      </w:pPr>
    </w:p>
    <w:p w14:paraId="1F2CF5EA" w14:textId="3B5486F4" w:rsidR="00A8283B" w:rsidRPr="00D62DB3" w:rsidRDefault="00A8283B" w:rsidP="00A8283B">
      <w:pPr>
        <w:rPr>
          <w:del w:id="4270" w:author="Author"/>
          <w:bCs/>
          <w:iCs/>
          <w:caps/>
          <w:szCs w:val="17"/>
        </w:rPr>
      </w:pPr>
    </w:p>
    <w:p w14:paraId="1AE2E7CE" w14:textId="77777777" w:rsidR="00A8283B" w:rsidRPr="00013DF5" w:rsidRDefault="00A8283B" w:rsidP="00207BA0">
      <w:pPr>
        <w:pStyle w:val="Heading2"/>
        <w:jc w:val="center"/>
        <w:rPr>
          <w:del w:id="4271" w:author="Author"/>
          <w:b/>
          <w:sz w:val="20"/>
        </w:rPr>
      </w:pPr>
      <w:bookmarkStart w:id="4272" w:name="_Appendix_1"/>
      <w:bookmarkEnd w:id="4272"/>
      <w:del w:id="4273" w:author="Author">
        <w:r w:rsidRPr="00013DF5">
          <w:rPr>
            <w:b/>
            <w:sz w:val="20"/>
          </w:rPr>
          <w:delText>Appendix</w:delText>
        </w:r>
      </w:del>
    </w:p>
    <w:p w14:paraId="0DE37C7E" w14:textId="77777777" w:rsidR="00764D62" w:rsidRDefault="00764D62" w:rsidP="00764D62">
      <w:pPr>
        <w:rPr>
          <w:del w:id="4274" w:author="Author"/>
          <w:rFonts w:ascii="Courier New" w:hAnsi="Courier New" w:cs="Courier New"/>
          <w:szCs w:val="17"/>
        </w:rPr>
      </w:pPr>
    </w:p>
    <w:p w14:paraId="56BBE6BB" w14:textId="5191E85C" w:rsidR="001438F6" w:rsidRPr="00EF1018" w:rsidRDefault="001438F6" w:rsidP="002D79B3">
      <w:pPr>
        <w:pStyle w:val="Heading1"/>
        <w:rPr>
          <w:ins w:id="4275" w:author="Author"/>
        </w:rPr>
      </w:pPr>
      <w:bookmarkStart w:id="4276" w:name="_Toc183784438"/>
      <w:bookmarkStart w:id="4277" w:name="_Toc207630942"/>
      <w:ins w:id="4278" w:author="Author">
        <w:r w:rsidRPr="00EF1018">
          <w:t>APPENDIX TO ANNEX IV</w:t>
        </w:r>
        <w:bookmarkEnd w:id="4276"/>
        <w:bookmarkEnd w:id="4277"/>
      </w:ins>
    </w:p>
    <w:p w14:paraId="55B73126" w14:textId="77777777" w:rsidR="001438F6" w:rsidRPr="008B2366" w:rsidRDefault="001438F6" w:rsidP="009A432F">
      <w:pPr>
        <w:widowControl w:val="0"/>
        <w:kinsoku w:val="0"/>
        <w:jc w:val="center"/>
        <w:rPr>
          <w:rFonts w:asciiTheme="minorBidi" w:hAnsiTheme="minorBidi"/>
          <w:szCs w:val="17"/>
        </w:rPr>
      </w:pPr>
    </w:p>
    <w:p w14:paraId="07CD8E2A" w14:textId="77777777" w:rsidR="007E771F" w:rsidRPr="00EF4595" w:rsidRDefault="007E771F" w:rsidP="009A432F">
      <w:pPr>
        <w:widowControl w:val="0"/>
        <w:kinsoku w:val="0"/>
        <w:jc w:val="center"/>
        <w:rPr>
          <w:szCs w:val="17"/>
        </w:rPr>
      </w:pPr>
    </w:p>
    <w:p w14:paraId="6FE56022" w14:textId="77777777" w:rsidR="001438F6" w:rsidRPr="00CB704C" w:rsidRDefault="001438F6" w:rsidP="001438F6">
      <w:pPr>
        <w:rPr>
          <w:rFonts w:eastAsia="Times New Roman"/>
          <w:kern w:val="0"/>
          <w:szCs w:val="17"/>
          <w14:ligatures w14:val="none"/>
          <w:rPrChange w:id="4279" w:author="Author">
            <w:rPr/>
          </w:rPrChange>
        </w:rPr>
      </w:pPr>
      <w:r w:rsidRPr="00EF4595">
        <w:rPr>
          <w:szCs w:val="17"/>
        </w:rPr>
        <w:t>The Appendix is available at:</w:t>
      </w:r>
    </w:p>
    <w:p w14:paraId="4DA5F6AE" w14:textId="75530DBA" w:rsidR="001438F6" w:rsidRPr="00CB704C" w:rsidRDefault="00446D72" w:rsidP="001438F6">
      <w:pPr>
        <w:rPr>
          <w:rFonts w:eastAsia="Times New Roman"/>
          <w:kern w:val="0"/>
          <w:szCs w:val="17"/>
          <w14:ligatures w14:val="none"/>
          <w:rPrChange w:id="4280" w:author="Author">
            <w:rPr/>
          </w:rPrChange>
        </w:rPr>
      </w:pPr>
      <w:del w:id="4281" w:author="Author">
        <w:r w:rsidRPr="008B4A54" w:rsidDel="00446D72">
          <w:rPr>
            <w:szCs w:val="17"/>
          </w:rPr>
          <w:delText xml:space="preserve">https://www.wipo.int/standards/en/st37/annexiv_appendix_V2_2.xml </w:delText>
        </w:r>
      </w:del>
      <w:r w:rsidR="00F431D6">
        <w:rPr>
          <w:szCs w:val="17"/>
        </w:rPr>
        <w:br/>
      </w:r>
      <w:r w:rsidR="00A1078F" w:rsidRPr="00C426EC" w:rsidDel="00CF3854">
        <w:rPr>
          <w:szCs w:val="17"/>
        </w:rPr>
        <w:t>http://www.wipo.int/standards/en/st37/annexiv_appendix_</w:t>
      </w:r>
      <w:r w:rsidR="00CF3854" w:rsidRPr="00C426EC">
        <w:rPr>
          <w:szCs w:val="17"/>
        </w:rPr>
        <w:t>V3_0.xml</w:t>
      </w:r>
      <w:r w:rsidR="001438F6" w:rsidRPr="008B4A54">
        <w:rPr>
          <w:szCs w:val="17"/>
        </w:rPr>
        <w:t xml:space="preserve"> </w:t>
      </w:r>
    </w:p>
    <w:p w14:paraId="72F554A3" w14:textId="77777777" w:rsidR="001438F6" w:rsidRPr="00EF4595" w:rsidRDefault="001438F6" w:rsidP="00994D7A">
      <w:pPr>
        <w:spacing w:after="0"/>
      </w:pPr>
    </w:p>
    <w:p w14:paraId="48BCF2D7" w14:textId="77777777" w:rsidR="001438F6" w:rsidRPr="009A432F" w:rsidRDefault="001438F6" w:rsidP="009A432F">
      <w:pPr>
        <w:pStyle w:val="ONUME"/>
        <w:numPr>
          <w:ilvl w:val="0"/>
          <w:numId w:val="0"/>
        </w:numPr>
        <w:spacing w:after="0"/>
        <w:jc w:val="both"/>
        <w:rPr>
          <w:u w:val="single"/>
        </w:rPr>
      </w:pPr>
    </w:p>
    <w:p w14:paraId="13BD053D" w14:textId="77777777" w:rsidR="001438F6" w:rsidRPr="009A432F" w:rsidRDefault="001438F6" w:rsidP="009A432F">
      <w:pPr>
        <w:pStyle w:val="ONUME"/>
        <w:numPr>
          <w:ilvl w:val="0"/>
          <w:numId w:val="0"/>
        </w:numPr>
        <w:spacing w:after="0"/>
        <w:jc w:val="both"/>
      </w:pPr>
    </w:p>
    <w:p w14:paraId="1959F5AF" w14:textId="77777777" w:rsidR="006461BE" w:rsidRPr="00854153" w:rsidRDefault="006461BE" w:rsidP="00EA49DF">
      <w:pPr>
        <w:pStyle w:val="ONUME"/>
        <w:numPr>
          <w:ilvl w:val="0"/>
          <w:numId w:val="0"/>
        </w:numPr>
        <w:spacing w:after="0"/>
        <w:ind w:left="5533"/>
        <w:jc w:val="center"/>
        <w:rPr>
          <w:iCs/>
          <w:szCs w:val="17"/>
        </w:rPr>
      </w:pPr>
      <w:r w:rsidRPr="00854153">
        <w:rPr>
          <w:szCs w:val="17"/>
        </w:rPr>
        <w:t xml:space="preserve">[End of </w:t>
      </w:r>
      <w:r w:rsidRPr="003C29C2">
        <w:rPr>
          <w:szCs w:val="17"/>
        </w:rPr>
        <w:t>Annex IV</w:t>
      </w:r>
      <w:r w:rsidRPr="00854153">
        <w:rPr>
          <w:szCs w:val="17"/>
        </w:rPr>
        <w:t xml:space="preserve"> and of Standard</w:t>
      </w:r>
      <w:r w:rsidRPr="00854153">
        <w:rPr>
          <w:iCs/>
          <w:szCs w:val="17"/>
        </w:rPr>
        <w:t>]</w:t>
      </w:r>
    </w:p>
    <w:p w14:paraId="2B330834" w14:textId="77777777" w:rsidR="006461BE" w:rsidRPr="00EA49DF" w:rsidRDefault="006461BE" w:rsidP="00EA49DF">
      <w:pPr>
        <w:pStyle w:val="ONUME"/>
        <w:numPr>
          <w:ilvl w:val="0"/>
          <w:numId w:val="0"/>
        </w:numPr>
        <w:spacing w:after="0"/>
        <w:ind w:left="5533"/>
        <w:jc w:val="center"/>
        <w:rPr>
          <w:iCs/>
          <w:sz w:val="22"/>
          <w:szCs w:val="22"/>
        </w:rPr>
      </w:pPr>
    </w:p>
    <w:p w14:paraId="5FCE6D42" w14:textId="77777777" w:rsidR="006461BE" w:rsidRDefault="006461BE" w:rsidP="00EA49DF">
      <w:pPr>
        <w:pStyle w:val="ONUME"/>
        <w:numPr>
          <w:ilvl w:val="0"/>
          <w:numId w:val="0"/>
        </w:numPr>
        <w:spacing w:after="0"/>
        <w:ind w:left="5533"/>
        <w:jc w:val="center"/>
        <w:rPr>
          <w:iCs/>
          <w:sz w:val="22"/>
          <w:szCs w:val="22"/>
        </w:rPr>
      </w:pPr>
    </w:p>
    <w:p w14:paraId="22DAD01C" w14:textId="77777777" w:rsidR="00EA49DF" w:rsidRPr="00EA49DF" w:rsidRDefault="00EA49DF" w:rsidP="00EA49DF">
      <w:pPr>
        <w:pStyle w:val="ONUME"/>
        <w:numPr>
          <w:ilvl w:val="0"/>
          <w:numId w:val="0"/>
        </w:numPr>
        <w:spacing w:after="0"/>
        <w:ind w:left="5533"/>
        <w:jc w:val="center"/>
        <w:rPr>
          <w:iCs/>
          <w:sz w:val="22"/>
          <w:szCs w:val="22"/>
        </w:rPr>
      </w:pPr>
    </w:p>
    <w:p w14:paraId="47E6609F" w14:textId="32FB2A1D" w:rsidR="006461BE" w:rsidRPr="00EA49DF" w:rsidRDefault="006461BE" w:rsidP="00CE6111">
      <w:pPr>
        <w:pStyle w:val="ONUME"/>
        <w:numPr>
          <w:ilvl w:val="0"/>
          <w:numId w:val="0"/>
        </w:numPr>
        <w:ind w:left="5533"/>
        <w:jc w:val="center"/>
        <w:rPr>
          <w:iCs/>
          <w:sz w:val="22"/>
          <w:szCs w:val="22"/>
        </w:rPr>
      </w:pPr>
      <w:r w:rsidRPr="00EA49DF">
        <w:rPr>
          <w:iCs/>
          <w:sz w:val="22"/>
          <w:szCs w:val="22"/>
        </w:rPr>
        <w:t xml:space="preserve">[Annexes </w:t>
      </w:r>
      <w:r w:rsidR="009E713A" w:rsidRPr="003E580F">
        <w:rPr>
          <w:iCs/>
          <w:sz w:val="22"/>
          <w:szCs w:val="22"/>
        </w:rPr>
        <w:t xml:space="preserve">II </w:t>
      </w:r>
      <w:r w:rsidRPr="00EA49DF">
        <w:rPr>
          <w:iCs/>
          <w:sz w:val="22"/>
          <w:szCs w:val="22"/>
        </w:rPr>
        <w:t xml:space="preserve">to </w:t>
      </w:r>
      <w:r w:rsidR="00B928A8" w:rsidRPr="003E580F">
        <w:rPr>
          <w:iCs/>
          <w:sz w:val="22"/>
          <w:szCs w:val="22"/>
        </w:rPr>
        <w:t>V</w:t>
      </w:r>
      <w:r w:rsidRPr="00EA49DF">
        <w:rPr>
          <w:iCs/>
          <w:sz w:val="22"/>
          <w:szCs w:val="22"/>
        </w:rPr>
        <w:t xml:space="preserve"> follow]</w:t>
      </w:r>
    </w:p>
    <w:p w14:paraId="6C157E17" w14:textId="1C012316" w:rsidR="006461BE" w:rsidRPr="00EA49DF" w:rsidRDefault="00A27D15" w:rsidP="00CE6111">
      <w:pPr>
        <w:pStyle w:val="ONUME"/>
        <w:numPr>
          <w:ilvl w:val="0"/>
          <w:numId w:val="0"/>
        </w:numPr>
        <w:ind w:left="5533"/>
        <w:jc w:val="center"/>
        <w:rPr>
          <w:iCs/>
          <w:sz w:val="22"/>
          <w:szCs w:val="22"/>
        </w:rPr>
      </w:pPr>
      <w:hyperlink r:id="rId22" w:history="1">
        <w:r w:rsidR="00EA41B4" w:rsidRPr="003E580F">
          <w:rPr>
            <w:rStyle w:val="Hyperlink"/>
            <w:sz w:val="22"/>
            <w:szCs w:val="22"/>
          </w:rPr>
          <w:t>Annex II</w:t>
        </w:r>
        <w:r w:rsidR="00424272" w:rsidRPr="003E580F">
          <w:rPr>
            <w:rStyle w:val="Hyperlink"/>
            <w:sz w:val="22"/>
            <w:szCs w:val="22"/>
          </w:rPr>
          <w:t xml:space="preserve"> (</w:t>
        </w:r>
        <w:r w:rsidR="006461BE" w:rsidRPr="003E580F">
          <w:rPr>
            <w:rStyle w:val="Hyperlink"/>
            <w:sz w:val="22"/>
            <w:szCs w:val="22"/>
          </w:rPr>
          <w:t xml:space="preserve">revised </w:t>
        </w:r>
        <w:r w:rsidR="00BD4096" w:rsidRPr="003E580F">
          <w:rPr>
            <w:rStyle w:val="Hyperlink"/>
            <w:sz w:val="22"/>
            <w:szCs w:val="22"/>
          </w:rPr>
          <w:br/>
        </w:r>
        <w:r w:rsidR="0059180E" w:rsidRPr="003E580F">
          <w:rPr>
            <w:rStyle w:val="Hyperlink"/>
            <w:sz w:val="22"/>
            <w:szCs w:val="22"/>
          </w:rPr>
          <w:t>WIPO ST.37 Annex III</w:t>
        </w:r>
        <w:r w:rsidR="006461BE" w:rsidRPr="003E580F">
          <w:rPr>
            <w:rStyle w:val="Hyperlink"/>
            <w:sz w:val="22"/>
            <w:szCs w:val="22"/>
          </w:rPr>
          <w:t>)</w:t>
        </w:r>
      </w:hyperlink>
    </w:p>
    <w:p w14:paraId="0F931964" w14:textId="03212510" w:rsidR="006461BE" w:rsidRPr="00EA49DF" w:rsidRDefault="006461BE" w:rsidP="00CE6111">
      <w:pPr>
        <w:pStyle w:val="ONUME"/>
        <w:numPr>
          <w:ilvl w:val="0"/>
          <w:numId w:val="0"/>
        </w:numPr>
        <w:ind w:left="5533"/>
        <w:jc w:val="center"/>
        <w:rPr>
          <w:iCs/>
          <w:sz w:val="22"/>
          <w:szCs w:val="22"/>
        </w:rPr>
      </w:pPr>
      <w:hyperlink r:id="rId23" w:history="1">
        <w:r w:rsidRPr="00EA49DF">
          <w:rPr>
            <w:rStyle w:val="Hyperlink"/>
            <w:iCs/>
            <w:sz w:val="22"/>
            <w:szCs w:val="22"/>
          </w:rPr>
          <w:t xml:space="preserve">Annex III (revised </w:t>
        </w:r>
        <w:r w:rsidR="00CE6111">
          <w:rPr>
            <w:rStyle w:val="Hyperlink"/>
            <w:iCs/>
            <w:sz w:val="22"/>
            <w:szCs w:val="22"/>
          </w:rPr>
          <w:br/>
        </w:r>
        <w:r w:rsidRPr="00EA49DF">
          <w:rPr>
            <w:rStyle w:val="Hyperlink"/>
            <w:iCs/>
            <w:sz w:val="22"/>
            <w:szCs w:val="22"/>
          </w:rPr>
          <w:t>WIPO ST.37 Annex IV)</w:t>
        </w:r>
      </w:hyperlink>
    </w:p>
    <w:p w14:paraId="1941CD80" w14:textId="1BF688BB" w:rsidR="006461BE" w:rsidRPr="00EA49DF" w:rsidRDefault="006461BE" w:rsidP="00CE6111">
      <w:pPr>
        <w:pStyle w:val="ONUME"/>
        <w:numPr>
          <w:ilvl w:val="0"/>
          <w:numId w:val="0"/>
        </w:numPr>
        <w:ind w:left="5533"/>
        <w:jc w:val="center"/>
        <w:rPr>
          <w:iCs/>
          <w:sz w:val="22"/>
          <w:szCs w:val="22"/>
        </w:rPr>
      </w:pPr>
      <w:hyperlink r:id="rId24" w:history="1">
        <w:r w:rsidRPr="00EA49DF">
          <w:rPr>
            <w:rStyle w:val="Hyperlink"/>
            <w:iCs/>
            <w:sz w:val="22"/>
            <w:szCs w:val="22"/>
          </w:rPr>
          <w:t xml:space="preserve">Annex IV (appendix to revised </w:t>
        </w:r>
        <w:r w:rsidR="00CE6111">
          <w:rPr>
            <w:rStyle w:val="Hyperlink"/>
            <w:iCs/>
            <w:sz w:val="22"/>
            <w:szCs w:val="22"/>
          </w:rPr>
          <w:br/>
        </w:r>
        <w:r w:rsidRPr="00EA49DF">
          <w:rPr>
            <w:rStyle w:val="Hyperlink"/>
            <w:iCs/>
            <w:sz w:val="22"/>
            <w:szCs w:val="22"/>
          </w:rPr>
          <w:t>WIPO ST.37 Annex III)</w:t>
        </w:r>
      </w:hyperlink>
    </w:p>
    <w:p w14:paraId="0C5E23F0" w14:textId="1A9E3059" w:rsidR="006461BE" w:rsidRPr="00EA49DF" w:rsidRDefault="006461BE" w:rsidP="00CE6111">
      <w:pPr>
        <w:pStyle w:val="ONUME"/>
        <w:numPr>
          <w:ilvl w:val="0"/>
          <w:numId w:val="0"/>
        </w:numPr>
        <w:ind w:left="5533"/>
        <w:jc w:val="center"/>
        <w:rPr>
          <w:iCs/>
          <w:sz w:val="22"/>
          <w:szCs w:val="22"/>
        </w:rPr>
      </w:pPr>
      <w:hyperlink r:id="rId25" w:history="1">
        <w:r w:rsidRPr="00EA49DF">
          <w:rPr>
            <w:rStyle w:val="Hyperlink"/>
            <w:iCs/>
            <w:sz w:val="22"/>
            <w:szCs w:val="22"/>
          </w:rPr>
          <w:t xml:space="preserve">Annex V (appendix to revised </w:t>
        </w:r>
        <w:r w:rsidR="00BD4096">
          <w:rPr>
            <w:rStyle w:val="Hyperlink"/>
            <w:iCs/>
            <w:sz w:val="22"/>
            <w:szCs w:val="22"/>
          </w:rPr>
          <w:br/>
        </w:r>
        <w:r w:rsidRPr="00EA49DF">
          <w:rPr>
            <w:rStyle w:val="Hyperlink"/>
            <w:iCs/>
            <w:sz w:val="22"/>
            <w:szCs w:val="22"/>
          </w:rPr>
          <w:t>WIPO ST.37 Annex IV)</w:t>
        </w:r>
      </w:hyperlink>
    </w:p>
    <w:p w14:paraId="2424AF07" w14:textId="02ACD2BF" w:rsidR="001438F6" w:rsidRDefault="006461BE" w:rsidP="00CE6111">
      <w:pPr>
        <w:pStyle w:val="ONUME"/>
        <w:numPr>
          <w:ilvl w:val="0"/>
          <w:numId w:val="0"/>
        </w:numPr>
        <w:ind w:left="5533"/>
        <w:jc w:val="center"/>
        <w:rPr>
          <w:iCs/>
          <w:sz w:val="22"/>
          <w:szCs w:val="22"/>
        </w:rPr>
      </w:pPr>
      <w:r w:rsidRPr="00EA49DF">
        <w:rPr>
          <w:iCs/>
          <w:sz w:val="22"/>
          <w:szCs w:val="22"/>
        </w:rPr>
        <w:t xml:space="preserve">[End of </w:t>
      </w:r>
      <w:r w:rsidR="00803AC8">
        <w:rPr>
          <w:iCs/>
          <w:sz w:val="22"/>
          <w:szCs w:val="22"/>
        </w:rPr>
        <w:t xml:space="preserve">Annexes and </w:t>
      </w:r>
      <w:r w:rsidRPr="00EA49DF">
        <w:rPr>
          <w:iCs/>
          <w:sz w:val="22"/>
          <w:szCs w:val="22"/>
        </w:rPr>
        <w:t>of document]</w:t>
      </w:r>
    </w:p>
    <w:p w14:paraId="3C79F52F" w14:textId="64BCB07A" w:rsidR="001438F6" w:rsidRDefault="001438F6" w:rsidP="00172E29">
      <w:pPr>
        <w:pStyle w:val="ONUME"/>
        <w:numPr>
          <w:ilvl w:val="0"/>
          <w:numId w:val="0"/>
        </w:numPr>
        <w:spacing w:after="0"/>
        <w:ind w:left="5533"/>
        <w:jc w:val="center"/>
        <w:rPr>
          <w:sz w:val="22"/>
          <w:szCs w:val="22"/>
        </w:rPr>
      </w:pPr>
    </w:p>
    <w:sectPr w:rsidR="001438F6" w:rsidSect="00FE128C">
      <w:headerReference w:type="even" r:id="rId26"/>
      <w:headerReference w:type="default" r:id="rId27"/>
      <w:headerReference w:type="first" r:id="rId28"/>
      <w:endnotePr>
        <w:numFmt w:val="decimal"/>
      </w:endnotePr>
      <w:pgSz w:w="11907" w:h="16840" w:code="9"/>
      <w:pgMar w:top="1418" w:right="1134" w:bottom="1418" w:left="1418"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F71F4" w14:textId="77777777" w:rsidR="00F51FBB" w:rsidRDefault="00F51FBB" w:rsidP="00994D7A">
      <w:pPr>
        <w:spacing w:after="0" w:line="240" w:lineRule="auto"/>
      </w:pPr>
      <w:r>
        <w:separator/>
      </w:r>
    </w:p>
  </w:endnote>
  <w:endnote w:type="continuationSeparator" w:id="0">
    <w:p w14:paraId="1F087A61" w14:textId="77777777" w:rsidR="00F51FBB" w:rsidRDefault="00F51FBB" w:rsidP="003B38C1">
      <w:pPr>
        <w:rPr>
          <w:del w:id="27" w:author="Author"/>
        </w:rPr>
      </w:pPr>
      <w:del w:id="28" w:author="Author">
        <w:r>
          <w:separator/>
        </w:r>
      </w:del>
    </w:p>
    <w:p w14:paraId="234BA592" w14:textId="77777777" w:rsidR="00F51FBB" w:rsidRPr="00CB704C" w:rsidRDefault="00F51FBB">
      <w:pPr>
        <w:spacing w:after="0" w:line="240" w:lineRule="auto"/>
        <w:rPr>
          <w:sz w:val="22"/>
          <w:rPrChange w:id="29" w:author="Author">
            <w:rPr/>
          </w:rPrChange>
        </w:rPr>
        <w:pPrChange w:id="30" w:author="Author">
          <w:pPr>
            <w:spacing w:after="60"/>
          </w:pPr>
        </w:pPrChange>
      </w:pPr>
      <w:del w:id="31" w:author="Author">
        <w:r>
          <w:delText>[Endnote continued from previous page]</w:delText>
        </w:r>
      </w:del>
      <w:ins w:id="32" w:author="Author">
        <w:r>
          <w:continuationSeparator/>
        </w:r>
      </w:ins>
    </w:p>
  </w:endnote>
  <w:endnote w:type="continuationNotice" w:id="1">
    <w:p w14:paraId="43F1DE36" w14:textId="77777777" w:rsidR="00F51FBB" w:rsidRPr="00CB704C" w:rsidRDefault="00F51FBB">
      <w:pPr>
        <w:spacing w:after="0" w:line="240" w:lineRule="auto"/>
        <w:rPr>
          <w:sz w:val="22"/>
          <w:rPrChange w:id="33" w:author="Author">
            <w:rPr/>
          </w:rPrChange>
        </w:rPr>
        <w:pPrChange w:id="34" w:author="Author">
          <w:pPr>
            <w:spacing w:before="60"/>
            <w:jc w:val="right"/>
          </w:pPr>
        </w:pPrChange>
      </w:pPr>
      <w:del w:id="35" w:author="Author">
        <w:r w:rsidRPr="003B38C1">
          <w:rPr>
            <w:szCs w:val="17"/>
          </w:rPr>
          <w:delText>[Endnote continued on next page]</w:delText>
        </w:r>
      </w:del>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Yu Gothic">
    <w:altName w:val="游ゴシック"/>
    <w:panose1 w:val="020B04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B34E1" w14:textId="77777777" w:rsidR="00F51FBB" w:rsidRDefault="00F51FBB" w:rsidP="00994D7A">
      <w:pPr>
        <w:spacing w:after="0" w:line="240" w:lineRule="auto"/>
      </w:pPr>
      <w:r>
        <w:separator/>
      </w:r>
    </w:p>
  </w:footnote>
  <w:footnote w:type="continuationSeparator" w:id="0">
    <w:p w14:paraId="2143DD9C" w14:textId="77777777" w:rsidR="00F51FBB" w:rsidRPr="003B7412" w:rsidRDefault="00F51FBB">
      <w:pPr>
        <w:spacing w:after="0" w:line="240" w:lineRule="auto"/>
      </w:pPr>
      <w:ins w:id="19" w:author="Author">
        <w:r>
          <w:continuationSeparator/>
        </w:r>
      </w:ins>
    </w:p>
    <w:p w14:paraId="43997BDE" w14:textId="77777777" w:rsidR="00F51FBB" w:rsidRPr="00CB704C" w:rsidRDefault="00F51FBB">
      <w:pPr>
        <w:spacing w:after="0" w:line="240" w:lineRule="auto"/>
        <w:rPr>
          <w:sz w:val="22"/>
          <w:rPrChange w:id="20" w:author="Author">
            <w:rPr/>
          </w:rPrChange>
        </w:rPr>
        <w:pPrChange w:id="21" w:author="Author">
          <w:pPr>
            <w:spacing w:after="60"/>
          </w:pPr>
        </w:pPrChange>
      </w:pPr>
      <w:del w:id="22" w:author="Author">
        <w:r w:rsidRPr="00ED77FB">
          <w:rPr>
            <w:szCs w:val="17"/>
          </w:rPr>
          <w:delText>[Footnote continued from previous page]</w:delText>
        </w:r>
      </w:del>
      <w:ins w:id="23" w:author="Author">
        <w:r>
          <w:continuationSeparator/>
        </w:r>
      </w:ins>
    </w:p>
  </w:footnote>
  <w:footnote w:type="continuationNotice" w:id="1">
    <w:p w14:paraId="7D2354E1" w14:textId="77777777" w:rsidR="00F51FBB" w:rsidRPr="00CB704C" w:rsidRDefault="00F51FBB">
      <w:pPr>
        <w:spacing w:after="0" w:line="240" w:lineRule="auto"/>
        <w:rPr>
          <w:sz w:val="22"/>
          <w:rPrChange w:id="24" w:author="Author">
            <w:rPr/>
          </w:rPrChange>
        </w:rPr>
        <w:pPrChange w:id="25" w:author="Author">
          <w:pPr>
            <w:spacing w:before="60"/>
            <w:jc w:val="right"/>
          </w:pPr>
        </w:pPrChange>
      </w:pPr>
      <w:del w:id="26" w:author="Author">
        <w:r w:rsidRPr="00ED77FB">
          <w:rPr>
            <w:szCs w:val="17"/>
          </w:rPr>
          <w:delText>[Footnote continued on next page]</w:delText>
        </w:r>
      </w:del>
    </w:p>
  </w:footnote>
  <w:footnote w:id="2">
    <w:p w14:paraId="7C58096F" w14:textId="3EBE8797" w:rsidR="00F046C3" w:rsidRPr="00A6496E" w:rsidRDefault="00F046C3" w:rsidP="00F046C3">
      <w:pPr>
        <w:pStyle w:val="FootnoteText"/>
      </w:pPr>
      <w:r>
        <w:rPr>
          <w:rStyle w:val="FootnoteReference"/>
        </w:rPr>
        <w:footnoteRef/>
      </w:r>
      <w:r>
        <w:t xml:space="preserve"> </w:t>
      </w:r>
      <w:r w:rsidRPr="007D2B7C">
        <w:rPr>
          <w:sz w:val="17"/>
          <w:szCs w:val="17"/>
        </w:rPr>
        <w:t xml:space="preserve">See </w:t>
      </w:r>
      <w:r>
        <w:fldChar w:fldCharType="begin"/>
      </w:r>
      <w:r>
        <w:instrText>HYPERLINK "https://www.wipo.int/export/sites/www/standards/en/pdf/04-02-01.pdf"</w:instrText>
      </w:r>
      <w:r>
        <w:fldChar w:fldCharType="separate"/>
      </w:r>
      <w:r>
        <w:rPr>
          <w:rStyle w:val="Hyperlink"/>
          <w:sz w:val="17"/>
          <w:szCs w:val="17"/>
        </w:rPr>
        <w:t>Part 4</w:t>
      </w:r>
      <w:r w:rsidRPr="00CB704C">
        <w:rPr>
          <w:rStyle w:val="Hyperlink"/>
          <w:sz w:val="17"/>
          <w:rPrChange w:id="93" w:author="Author">
            <w:rPr>
              <w:rStyle w:val="Hyperlink"/>
            </w:rPr>
          </w:rPrChange>
        </w:rPr>
        <w:t>.1</w:t>
      </w:r>
      <w:r>
        <w:rPr>
          <w:rStyle w:val="Hyperlink"/>
          <w:sz w:val="17"/>
          <w:szCs w:val="17"/>
        </w:rPr>
        <w:t xml:space="preserve"> of the WIPO Handbook on </w:t>
      </w:r>
      <w:del w:id="94" w:author="Author">
        <w:r w:rsidR="003A6421" w:rsidRPr="0013102A">
          <w:rPr>
            <w:rStyle w:val="Hyperlink"/>
            <w:sz w:val="17"/>
            <w:szCs w:val="17"/>
          </w:rPr>
          <w:delText>Industrial</w:delText>
        </w:r>
      </w:del>
      <w:ins w:id="95" w:author="Author">
        <w:r>
          <w:rPr>
            <w:rStyle w:val="Hyperlink"/>
            <w:sz w:val="17"/>
            <w:szCs w:val="17"/>
          </w:rPr>
          <w:t>Intellectual</w:t>
        </w:r>
      </w:ins>
      <w:r>
        <w:rPr>
          <w:rStyle w:val="Hyperlink"/>
          <w:sz w:val="17"/>
          <w:szCs w:val="17"/>
        </w:rPr>
        <w:t xml:space="preserve"> Property Information and Documentation</w:t>
      </w:r>
      <w:r>
        <w:fldChar w:fldCharType="end"/>
      </w:r>
    </w:p>
  </w:footnote>
  <w:footnote w:id="3">
    <w:p w14:paraId="0C53D551" w14:textId="50D89FA8" w:rsidR="00D64D8F" w:rsidRPr="009954CB" w:rsidRDefault="00D64D8F" w:rsidP="00D64D8F">
      <w:pPr>
        <w:pStyle w:val="FootnoteText"/>
        <w:rPr>
          <w:del w:id="1044" w:author="Author"/>
          <w:sz w:val="17"/>
          <w:szCs w:val="17"/>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2F5A2" w14:textId="77777777" w:rsidR="004A2FCD" w:rsidRPr="00036590" w:rsidRDefault="004A2FCD" w:rsidP="004A2FCD">
    <w:pPr>
      <w:pStyle w:val="Header"/>
      <w:jc w:val="right"/>
      <w:rPr>
        <w:szCs w:val="22"/>
      </w:rPr>
    </w:pPr>
    <w:r w:rsidRPr="00036590">
      <w:rPr>
        <w:szCs w:val="22"/>
      </w:rPr>
      <w:t>CWS/13/17</w:t>
    </w:r>
  </w:p>
  <w:p w14:paraId="19563579" w14:textId="4B374E9B" w:rsidR="004A2FCD" w:rsidRDefault="004A2FCD" w:rsidP="004A2FCD">
    <w:pPr>
      <w:pStyle w:val="Header"/>
      <w:jc w:val="right"/>
      <w:rPr>
        <w:szCs w:val="22"/>
      </w:rPr>
    </w:pPr>
    <w:r w:rsidRPr="00036590">
      <w:rPr>
        <w:szCs w:val="22"/>
      </w:rPr>
      <w:t>Annex I, Page 13</w:t>
    </w:r>
  </w:p>
  <w:p w14:paraId="38B63641" w14:textId="77777777" w:rsidR="00036590" w:rsidRPr="00036590" w:rsidRDefault="00036590" w:rsidP="00036590">
    <w:pPr>
      <w:pStyle w:val="Header"/>
      <w:jc w:val="right"/>
      <w:rPr>
        <w:szCs w:val="22"/>
      </w:rPr>
    </w:pPr>
  </w:p>
  <w:p w14:paraId="1DCF1023" w14:textId="77777777" w:rsidR="003A6421" w:rsidRPr="00036590" w:rsidRDefault="003A6421" w:rsidP="00036590">
    <w:pPr>
      <w:pStyle w:val="Heade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E3674" w14:textId="365D7A38" w:rsidR="00385DA2" w:rsidRPr="00EE03AD" w:rsidRDefault="00385DA2" w:rsidP="00385DA2">
    <w:pPr>
      <w:pStyle w:val="Header"/>
      <w:jc w:val="right"/>
      <w:rPr>
        <w:sz w:val="22"/>
        <w:szCs w:val="22"/>
      </w:rPr>
    </w:pPr>
    <w:r w:rsidRPr="00EE03AD">
      <w:rPr>
        <w:sz w:val="22"/>
        <w:szCs w:val="22"/>
      </w:rPr>
      <w:t>CWS/13/17</w:t>
    </w:r>
    <w:r w:rsidR="0084761F">
      <w:rPr>
        <w:sz w:val="22"/>
        <w:szCs w:val="22"/>
      </w:rPr>
      <w:t xml:space="preserve"> Rev.</w:t>
    </w:r>
    <w:r w:rsidR="00D81DCA">
      <w:rPr>
        <w:sz w:val="22"/>
        <w:szCs w:val="22"/>
      </w:rPr>
      <w:t xml:space="preserve"> </w:t>
    </w:r>
    <w:r w:rsidR="007A2675">
      <w:rPr>
        <w:sz w:val="22"/>
        <w:szCs w:val="22"/>
      </w:rPr>
      <w:t>2</w:t>
    </w:r>
  </w:p>
  <w:p w14:paraId="294BD077" w14:textId="35BFEEB4" w:rsidR="00385DA2" w:rsidRPr="00EE03AD" w:rsidRDefault="00385DA2" w:rsidP="00385DA2">
    <w:pPr>
      <w:pStyle w:val="Header"/>
      <w:jc w:val="right"/>
      <w:rPr>
        <w:sz w:val="22"/>
        <w:szCs w:val="22"/>
      </w:rPr>
    </w:pPr>
    <w:r w:rsidRPr="00EE03AD">
      <w:rPr>
        <w:sz w:val="22"/>
        <w:szCs w:val="22"/>
      </w:rPr>
      <w:t xml:space="preserve">Annex I, Page </w:t>
    </w:r>
    <w:r w:rsidRPr="00EE03AD">
      <w:rPr>
        <w:sz w:val="22"/>
        <w:szCs w:val="22"/>
      </w:rPr>
      <w:fldChar w:fldCharType="begin"/>
    </w:r>
    <w:r w:rsidRPr="00EE03AD">
      <w:rPr>
        <w:sz w:val="22"/>
        <w:szCs w:val="22"/>
      </w:rPr>
      <w:instrText xml:space="preserve"> PAGE  \* Arabic  \* MERGEFORMAT </w:instrText>
    </w:r>
    <w:r w:rsidRPr="00EE03AD">
      <w:rPr>
        <w:sz w:val="22"/>
        <w:szCs w:val="22"/>
      </w:rPr>
      <w:fldChar w:fldCharType="separate"/>
    </w:r>
    <w:r w:rsidRPr="00EE03AD">
      <w:rPr>
        <w:sz w:val="22"/>
        <w:szCs w:val="22"/>
      </w:rPr>
      <w:t>1</w:t>
    </w:r>
    <w:r w:rsidRPr="00EE03AD">
      <w:rPr>
        <w:sz w:val="22"/>
        <w:szCs w:val="22"/>
      </w:rPr>
      <w:fldChar w:fldCharType="end"/>
    </w:r>
  </w:p>
  <w:p w14:paraId="5C893447" w14:textId="77777777" w:rsidR="00385DA2" w:rsidRPr="00EE03AD" w:rsidRDefault="00385DA2" w:rsidP="00385DA2">
    <w:pPr>
      <w:pStyle w:val="Header"/>
      <w:jc w:val="right"/>
      <w:rPr>
        <w:sz w:val="22"/>
        <w:szCs w:val="22"/>
      </w:rPr>
    </w:pPr>
  </w:p>
  <w:p w14:paraId="16A779D6" w14:textId="77777777" w:rsidR="003A6421" w:rsidRPr="00EE03AD" w:rsidRDefault="003A6421" w:rsidP="00385DA2">
    <w:pPr>
      <w:pStyle w:val="Header"/>
      <w:jc w:val="righ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139DB" w14:textId="23B33DBD" w:rsidR="004A2FCD" w:rsidRDefault="004A2FCD" w:rsidP="004A2FCD">
    <w:pPr>
      <w:pStyle w:val="Header"/>
      <w:jc w:val="right"/>
      <w:rPr>
        <w:sz w:val="22"/>
        <w:szCs w:val="22"/>
      </w:rPr>
    </w:pPr>
    <w:r w:rsidRPr="00EE03AD">
      <w:rPr>
        <w:sz w:val="22"/>
        <w:szCs w:val="22"/>
      </w:rPr>
      <w:t>CWS/13/17</w:t>
    </w:r>
    <w:r w:rsidR="0084761F">
      <w:rPr>
        <w:sz w:val="22"/>
        <w:szCs w:val="22"/>
      </w:rPr>
      <w:t xml:space="preserve"> Rev.</w:t>
    </w:r>
    <w:r w:rsidR="00D81DCA">
      <w:rPr>
        <w:sz w:val="22"/>
        <w:szCs w:val="22"/>
      </w:rPr>
      <w:t xml:space="preserve"> </w:t>
    </w:r>
    <w:r w:rsidR="007A2675">
      <w:rPr>
        <w:sz w:val="22"/>
        <w:szCs w:val="22"/>
      </w:rPr>
      <w:t>2</w:t>
    </w:r>
  </w:p>
  <w:p w14:paraId="3860B1D6" w14:textId="15E482F9" w:rsidR="008D6FA5" w:rsidRPr="00EE03AD" w:rsidRDefault="008D6FA5" w:rsidP="008D6FA5">
    <w:pPr>
      <w:pStyle w:val="Header"/>
      <w:jc w:val="right"/>
      <w:rPr>
        <w:sz w:val="22"/>
        <w:szCs w:val="22"/>
      </w:rPr>
    </w:pPr>
    <w:r>
      <w:rPr>
        <w:sz w:val="22"/>
        <w:szCs w:val="22"/>
      </w:rPr>
      <w:t>ANNEX I</w:t>
    </w:r>
  </w:p>
  <w:p w14:paraId="5F502E77" w14:textId="77777777" w:rsidR="003A6421" w:rsidRPr="00EE03AD" w:rsidRDefault="003A6421" w:rsidP="004A2FCD">
    <w:pPr>
      <w:pStyle w:val="Header"/>
      <w:jc w:val="right"/>
      <w:rPr>
        <w:sz w:val="22"/>
        <w:szCs w:val="22"/>
      </w:rPr>
    </w:pPr>
  </w:p>
  <w:p w14:paraId="221373FB" w14:textId="77777777" w:rsidR="003A6421" w:rsidRPr="00EE03AD" w:rsidRDefault="003A6421" w:rsidP="00036590">
    <w:pPr>
      <w:pStyle w:val="Header"/>
      <w:jc w:val="right"/>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47C18" w14:textId="77777777" w:rsidR="004A2FCD" w:rsidRPr="00EB298A" w:rsidRDefault="004A2FCD" w:rsidP="004A2FCD">
    <w:pPr>
      <w:pStyle w:val="Header"/>
      <w:jc w:val="right"/>
      <w:rPr>
        <w:szCs w:val="22"/>
      </w:rPr>
    </w:pPr>
    <w:r w:rsidRPr="00EB298A">
      <w:rPr>
        <w:szCs w:val="22"/>
      </w:rPr>
      <w:t>CWS/13/17</w:t>
    </w:r>
  </w:p>
  <w:p w14:paraId="74496993" w14:textId="11938C83" w:rsidR="004A2FCD" w:rsidRDefault="004A2FCD" w:rsidP="004A2FCD">
    <w:pPr>
      <w:pStyle w:val="Header"/>
      <w:jc w:val="right"/>
      <w:rPr>
        <w:szCs w:val="22"/>
      </w:rPr>
    </w:pPr>
    <w:r w:rsidRPr="00EB298A">
      <w:rPr>
        <w:szCs w:val="22"/>
      </w:rPr>
      <w:t xml:space="preserve">Annex I, Page </w:t>
    </w:r>
    <w:r w:rsidR="00C548D6" w:rsidRPr="00EB298A">
      <w:rPr>
        <w:szCs w:val="22"/>
      </w:rPr>
      <w:t>29</w:t>
    </w:r>
  </w:p>
  <w:p w14:paraId="43C07319" w14:textId="77777777" w:rsidR="00EB298A" w:rsidRPr="00EB298A" w:rsidRDefault="00EB298A" w:rsidP="00EB298A">
    <w:pPr>
      <w:pStyle w:val="Header"/>
      <w:jc w:val="right"/>
      <w:rPr>
        <w:szCs w:val="22"/>
      </w:rPr>
    </w:pPr>
  </w:p>
  <w:p w14:paraId="085476F3" w14:textId="77777777" w:rsidR="00994D7A" w:rsidRPr="00EB298A" w:rsidRDefault="00994D7A" w:rsidP="00EB298A">
    <w:pPr>
      <w:pStyle w:val="Header"/>
      <w:jc w:val="right"/>
      <w:rPr>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BA428" w14:textId="625524CD" w:rsidR="004A2FCD" w:rsidRPr="00A239E4" w:rsidRDefault="004A2FCD" w:rsidP="004A2FCD">
    <w:pPr>
      <w:pStyle w:val="Header"/>
      <w:jc w:val="right"/>
      <w:rPr>
        <w:sz w:val="22"/>
        <w:szCs w:val="22"/>
      </w:rPr>
    </w:pPr>
    <w:r w:rsidRPr="00A239E4">
      <w:rPr>
        <w:sz w:val="22"/>
        <w:szCs w:val="22"/>
      </w:rPr>
      <w:t>CWS/13/17</w:t>
    </w:r>
    <w:r w:rsidR="00A239E4">
      <w:rPr>
        <w:sz w:val="22"/>
        <w:szCs w:val="22"/>
      </w:rPr>
      <w:t xml:space="preserve"> Rev.</w:t>
    </w:r>
    <w:r w:rsidR="00881D36">
      <w:rPr>
        <w:sz w:val="22"/>
        <w:szCs w:val="22"/>
      </w:rPr>
      <w:t xml:space="preserve"> 2</w:t>
    </w:r>
  </w:p>
  <w:p w14:paraId="4E4790A3" w14:textId="40000C34" w:rsidR="00CC48FE" w:rsidRPr="00A239E4" w:rsidRDefault="004A2FCD" w:rsidP="00CC48FE">
    <w:pPr>
      <w:pStyle w:val="Header"/>
      <w:jc w:val="right"/>
      <w:rPr>
        <w:sz w:val="22"/>
        <w:szCs w:val="22"/>
      </w:rPr>
    </w:pPr>
    <w:r w:rsidRPr="00A239E4">
      <w:rPr>
        <w:sz w:val="22"/>
        <w:szCs w:val="22"/>
      </w:rPr>
      <w:t xml:space="preserve">Annex I, </w:t>
    </w:r>
    <w:r w:rsidR="00C6653F" w:rsidRPr="00A239E4">
      <w:rPr>
        <w:sz w:val="22"/>
        <w:szCs w:val="22"/>
      </w:rPr>
      <w:t>p</w:t>
    </w:r>
    <w:r w:rsidR="00CC48FE" w:rsidRPr="00A239E4">
      <w:rPr>
        <w:sz w:val="22"/>
        <w:szCs w:val="22"/>
      </w:rPr>
      <w:t xml:space="preserve">age </w:t>
    </w:r>
    <w:r w:rsidR="00CC48FE" w:rsidRPr="00A239E4">
      <w:rPr>
        <w:sz w:val="22"/>
        <w:szCs w:val="22"/>
      </w:rPr>
      <w:fldChar w:fldCharType="begin"/>
    </w:r>
    <w:r w:rsidR="00CC48FE" w:rsidRPr="00A239E4">
      <w:rPr>
        <w:sz w:val="22"/>
        <w:szCs w:val="22"/>
      </w:rPr>
      <w:instrText xml:space="preserve"> PAGE  \* Arabic  \* MERGEFORMAT </w:instrText>
    </w:r>
    <w:r w:rsidR="00CC48FE" w:rsidRPr="00A239E4">
      <w:rPr>
        <w:sz w:val="22"/>
        <w:szCs w:val="22"/>
      </w:rPr>
      <w:fldChar w:fldCharType="separate"/>
    </w:r>
    <w:r w:rsidR="00CC48FE" w:rsidRPr="00A239E4">
      <w:rPr>
        <w:sz w:val="22"/>
        <w:szCs w:val="22"/>
      </w:rPr>
      <w:t>13</w:t>
    </w:r>
    <w:r w:rsidR="00CC48FE" w:rsidRPr="00A239E4">
      <w:rPr>
        <w:sz w:val="22"/>
        <w:szCs w:val="22"/>
      </w:rPr>
      <w:fldChar w:fldCharType="end"/>
    </w:r>
  </w:p>
  <w:p w14:paraId="7E0B0852" w14:textId="77777777" w:rsidR="00994D7A" w:rsidRPr="00A239E4" w:rsidRDefault="00994D7A" w:rsidP="009A1AC1">
    <w:pPr>
      <w:pStyle w:val="Header"/>
      <w:jc w:val="right"/>
      <w:rPr>
        <w:sz w:val="22"/>
        <w:szCs w:val="22"/>
      </w:rPr>
    </w:pPr>
  </w:p>
  <w:p w14:paraId="084B2D80" w14:textId="77777777" w:rsidR="00994D7A" w:rsidRPr="00A239E4" w:rsidRDefault="00994D7A" w:rsidP="009A1AC1">
    <w:pPr>
      <w:pStyle w:val="Header"/>
      <w:jc w:val="right"/>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F8943" w14:textId="6A2DB3EA" w:rsidR="00A239E4" w:rsidRPr="00E06BAC" w:rsidRDefault="00A239E4" w:rsidP="00A239E4">
    <w:pPr>
      <w:pStyle w:val="Header"/>
      <w:jc w:val="right"/>
      <w:rPr>
        <w:sz w:val="22"/>
        <w:szCs w:val="22"/>
      </w:rPr>
    </w:pPr>
    <w:r w:rsidRPr="00E06BAC">
      <w:rPr>
        <w:sz w:val="22"/>
        <w:szCs w:val="22"/>
      </w:rPr>
      <w:t>CWS/13/17</w:t>
    </w:r>
    <w:r>
      <w:rPr>
        <w:sz w:val="22"/>
        <w:szCs w:val="22"/>
      </w:rPr>
      <w:t xml:space="preserve"> Rev.</w:t>
    </w:r>
    <w:r w:rsidR="00881D36">
      <w:rPr>
        <w:sz w:val="22"/>
        <w:szCs w:val="22"/>
      </w:rPr>
      <w:t xml:space="preserve"> 2</w:t>
    </w:r>
  </w:p>
  <w:p w14:paraId="3DF41F7C" w14:textId="73AE195C" w:rsidR="00EE03AD" w:rsidRPr="00A239E4" w:rsidRDefault="00947C9F" w:rsidP="00EE03AD">
    <w:pPr>
      <w:pStyle w:val="Header"/>
      <w:jc w:val="right"/>
      <w:rPr>
        <w:sz w:val="22"/>
        <w:szCs w:val="22"/>
      </w:rPr>
    </w:pPr>
    <w:r>
      <w:rPr>
        <w:sz w:val="22"/>
        <w:szCs w:val="22"/>
      </w:rPr>
      <w:t>ANNEX I</w:t>
    </w:r>
  </w:p>
  <w:p w14:paraId="018491C4" w14:textId="77777777" w:rsidR="00994D7A" w:rsidRPr="00E06BAC" w:rsidRDefault="00994D7A" w:rsidP="009A1AC1">
    <w:pPr>
      <w:pStyle w:val="Header"/>
      <w:jc w:val="right"/>
      <w:rPr>
        <w:sz w:val="22"/>
        <w:szCs w:val="22"/>
      </w:rPr>
    </w:pPr>
  </w:p>
  <w:p w14:paraId="55D8B26A" w14:textId="77777777" w:rsidR="00994D7A" w:rsidRPr="00E06BAC" w:rsidRDefault="00994D7A" w:rsidP="009A1AC1">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EA2081"/>
    <w:multiLevelType w:val="multilevel"/>
    <w:tmpl w:val="04964112"/>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E4289E"/>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3F7108"/>
    <w:multiLevelType w:val="multilevel"/>
    <w:tmpl w:val="55EA6F06"/>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E4C13AA"/>
    <w:multiLevelType w:val="hybridMultilevel"/>
    <w:tmpl w:val="8F3A2262"/>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4D23DA6"/>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D2CF3"/>
    <w:multiLevelType w:val="hybridMultilevel"/>
    <w:tmpl w:val="53C0708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B6C1432"/>
    <w:multiLevelType w:val="hybridMultilevel"/>
    <w:tmpl w:val="56CE852E"/>
    <w:lvl w:ilvl="0" w:tplc="0409001B">
      <w:start w:val="1"/>
      <w:numFmt w:val="lowerRoman"/>
      <w:lvlText w:val="%1."/>
      <w:lvlJc w:val="righ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2CA616B8"/>
    <w:multiLevelType w:val="multilevel"/>
    <w:tmpl w:val="A23A3B38"/>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12" w15:restartNumberingAfterBreak="0">
    <w:nsid w:val="2F476BB4"/>
    <w:multiLevelType w:val="hybridMultilevel"/>
    <w:tmpl w:val="56CE852E"/>
    <w:lvl w:ilvl="0" w:tplc="0409001B">
      <w:start w:val="1"/>
      <w:numFmt w:val="lowerRoman"/>
      <w:lvlText w:val="%1."/>
      <w:lvlJc w:val="righ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30C64E44"/>
    <w:multiLevelType w:val="multilevel"/>
    <w:tmpl w:val="8272D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63D0310"/>
    <w:multiLevelType w:val="hybridMultilevel"/>
    <w:tmpl w:val="47A4E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687140B"/>
    <w:multiLevelType w:val="multilevel"/>
    <w:tmpl w:val="77B86636"/>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16" w15:restartNumberingAfterBreak="0">
    <w:nsid w:val="3B4C0F0B"/>
    <w:multiLevelType w:val="multilevel"/>
    <w:tmpl w:val="A78ADED6"/>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17" w15:restartNumberingAfterBreak="0">
    <w:nsid w:val="40FA0016"/>
    <w:multiLevelType w:val="hybridMultilevel"/>
    <w:tmpl w:val="07EE9698"/>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8" w15:restartNumberingAfterBreak="0">
    <w:nsid w:val="411F1475"/>
    <w:multiLevelType w:val="multilevel"/>
    <w:tmpl w:val="DE96A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4EE7CEE"/>
    <w:multiLevelType w:val="hybridMultilevel"/>
    <w:tmpl w:val="CD607174"/>
    <w:lvl w:ilvl="0" w:tplc="DDA6CF12">
      <w:start w:val="1"/>
      <w:numFmt w:val="bullet"/>
      <w:lvlText w:val=""/>
      <w:lvlJc w:val="left"/>
      <w:pPr>
        <w:ind w:left="1494" w:hanging="360"/>
      </w:pPr>
      <w:rPr>
        <w:rFonts w:ascii="Symbol" w:hAnsi="Symbol" w:hint="default"/>
      </w:rPr>
    </w:lvl>
    <w:lvl w:ilvl="1" w:tplc="FFFFFFFF">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2" w15:restartNumberingAfterBreak="0">
    <w:nsid w:val="5A5B14C9"/>
    <w:multiLevelType w:val="hybridMultilevel"/>
    <w:tmpl w:val="19C28038"/>
    <w:lvl w:ilvl="0" w:tplc="04090001">
      <w:start w:val="1"/>
      <w:numFmt w:val="bullet"/>
      <w:lvlText w:val=""/>
      <w:lvlJc w:val="left"/>
      <w:pPr>
        <w:ind w:left="1494" w:hanging="360"/>
      </w:pPr>
      <w:rPr>
        <w:rFonts w:ascii="Symbol" w:hAnsi="Symbol"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5C08761B"/>
    <w:multiLevelType w:val="hybridMultilevel"/>
    <w:tmpl w:val="6B980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077BEB"/>
    <w:multiLevelType w:val="multilevel"/>
    <w:tmpl w:val="86862478"/>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25" w15:restartNumberingAfterBreak="0">
    <w:nsid w:val="5F591C1F"/>
    <w:multiLevelType w:val="hybridMultilevel"/>
    <w:tmpl w:val="ADD8DEF8"/>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60FD1226"/>
    <w:multiLevelType w:val="hybridMultilevel"/>
    <w:tmpl w:val="03E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BE5EB1"/>
    <w:multiLevelType w:val="hybridMultilevel"/>
    <w:tmpl w:val="FF68C24E"/>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62ED5897"/>
    <w:multiLevelType w:val="hybridMultilevel"/>
    <w:tmpl w:val="B75E1180"/>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63836E91"/>
    <w:multiLevelType w:val="hybridMultilevel"/>
    <w:tmpl w:val="AD32C156"/>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EC2612"/>
    <w:multiLevelType w:val="hybridMultilevel"/>
    <w:tmpl w:val="56CE852E"/>
    <w:lvl w:ilvl="0" w:tplc="0409001B">
      <w:start w:val="1"/>
      <w:numFmt w:val="lowerRoman"/>
      <w:lvlText w:val="%1."/>
      <w:lvlJc w:val="right"/>
      <w:pPr>
        <w:ind w:left="2421" w:hanging="360"/>
      </w:pPr>
    </w:lvl>
    <w:lvl w:ilvl="1" w:tplc="04090019">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31" w15:restartNumberingAfterBreak="0">
    <w:nsid w:val="69162CF7"/>
    <w:multiLevelType w:val="multilevel"/>
    <w:tmpl w:val="FD567DAC"/>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FB67AD0"/>
    <w:multiLevelType w:val="hybridMultilevel"/>
    <w:tmpl w:val="80526876"/>
    <w:lvl w:ilvl="0" w:tplc="9BBE40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33B79C3"/>
    <w:multiLevelType w:val="hybridMultilevel"/>
    <w:tmpl w:val="0FF6B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C33489"/>
    <w:multiLevelType w:val="hybridMultilevel"/>
    <w:tmpl w:val="40C09300"/>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B02412"/>
    <w:multiLevelType w:val="hybridMultilevel"/>
    <w:tmpl w:val="16D41BA6"/>
    <w:lvl w:ilvl="0" w:tplc="9BBE40F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5E06EB7"/>
    <w:multiLevelType w:val="multilevel"/>
    <w:tmpl w:val="9D925FC8"/>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tabs>
          <w:tab w:val="num" w:pos="794"/>
        </w:tabs>
        <w:ind w:left="794" w:hanging="79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41737022">
    <w:abstractNumId w:val="13"/>
  </w:num>
  <w:num w:numId="2" w16cid:durableId="1871455898">
    <w:abstractNumId w:val="18"/>
  </w:num>
  <w:num w:numId="3" w16cid:durableId="1573540945">
    <w:abstractNumId w:val="2"/>
  </w:num>
  <w:num w:numId="4" w16cid:durableId="363022491">
    <w:abstractNumId w:val="29"/>
  </w:num>
  <w:num w:numId="5" w16cid:durableId="476594">
    <w:abstractNumId w:val="34"/>
  </w:num>
  <w:num w:numId="6" w16cid:durableId="1440833340">
    <w:abstractNumId w:val="32"/>
  </w:num>
  <w:num w:numId="7" w16cid:durableId="383143185">
    <w:abstractNumId w:val="30"/>
  </w:num>
  <w:num w:numId="8" w16cid:durableId="1657949221">
    <w:abstractNumId w:val="35"/>
  </w:num>
  <w:num w:numId="9" w16cid:durableId="1702516023">
    <w:abstractNumId w:val="10"/>
  </w:num>
  <w:num w:numId="10" w16cid:durableId="25833023">
    <w:abstractNumId w:val="22"/>
  </w:num>
  <w:num w:numId="11" w16cid:durableId="490175522">
    <w:abstractNumId w:val="21"/>
  </w:num>
  <w:num w:numId="12" w16cid:durableId="342365747">
    <w:abstractNumId w:val="27"/>
  </w:num>
  <w:num w:numId="13" w16cid:durableId="230432117">
    <w:abstractNumId w:val="6"/>
  </w:num>
  <w:num w:numId="14" w16cid:durableId="687635692">
    <w:abstractNumId w:val="28"/>
  </w:num>
  <w:num w:numId="15" w16cid:durableId="556740820">
    <w:abstractNumId w:val="25"/>
  </w:num>
  <w:num w:numId="16" w16cid:durableId="469251127">
    <w:abstractNumId w:val="33"/>
  </w:num>
  <w:num w:numId="17" w16cid:durableId="1704670953">
    <w:abstractNumId w:val="9"/>
  </w:num>
  <w:num w:numId="18" w16cid:durableId="454564447">
    <w:abstractNumId w:val="23"/>
  </w:num>
  <w:num w:numId="19" w16cid:durableId="1049646980">
    <w:abstractNumId w:val="5"/>
  </w:num>
  <w:num w:numId="20" w16cid:durableId="1512796694">
    <w:abstractNumId w:val="19"/>
  </w:num>
  <w:num w:numId="21" w16cid:durableId="1779376588">
    <w:abstractNumId w:val="0"/>
  </w:num>
  <w:num w:numId="22" w16cid:durableId="1611890281">
    <w:abstractNumId w:val="20"/>
  </w:num>
  <w:num w:numId="23" w16cid:durableId="1897349887">
    <w:abstractNumId w:val="7"/>
  </w:num>
  <w:num w:numId="24" w16cid:durableId="13050857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97844415">
    <w:abstractNumId w:val="26"/>
  </w:num>
  <w:num w:numId="26" w16cid:durableId="545725118">
    <w:abstractNumId w:val="3"/>
  </w:num>
  <w:num w:numId="27" w16cid:durableId="192304994">
    <w:abstractNumId w:val="8"/>
  </w:num>
  <w:num w:numId="28" w16cid:durableId="204684220">
    <w:abstractNumId w:val="24"/>
  </w:num>
  <w:num w:numId="29" w16cid:durableId="1739934400">
    <w:abstractNumId w:val="1"/>
  </w:num>
  <w:num w:numId="30" w16cid:durableId="628706638">
    <w:abstractNumId w:val="4"/>
  </w:num>
  <w:num w:numId="31" w16cid:durableId="1583684824">
    <w:abstractNumId w:val="36"/>
  </w:num>
  <w:num w:numId="32" w16cid:durableId="1064642144">
    <w:abstractNumId w:val="31"/>
  </w:num>
  <w:num w:numId="33" w16cid:durableId="1726024902">
    <w:abstractNumId w:val="11"/>
  </w:num>
  <w:num w:numId="34" w16cid:durableId="1791166284">
    <w:abstractNumId w:val="16"/>
  </w:num>
  <w:num w:numId="35" w16cid:durableId="1446533162">
    <w:abstractNumId w:val="15"/>
  </w:num>
  <w:num w:numId="36" w16cid:durableId="1143808903">
    <w:abstractNumId w:val="17"/>
  </w:num>
  <w:num w:numId="37" w16cid:durableId="29690608">
    <w:abstractNumId w:val="12"/>
  </w:num>
  <w:num w:numId="38" w16cid:durableId="120517045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WIPO">
    <w15:presenceInfo w15:providerId="None" w15:userId="WIPO"/>
  </w15:person>
  <w15:person w15:author="EMMETT Claudia">
    <w15:presenceInfo w15:providerId="None" w15:userId="EMMETT Claud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DC8"/>
    <w:rsid w:val="00000C9D"/>
    <w:rsid w:val="00001FF9"/>
    <w:rsid w:val="00003430"/>
    <w:rsid w:val="0000356E"/>
    <w:rsid w:val="0000369E"/>
    <w:rsid w:val="000036D3"/>
    <w:rsid w:val="00003E8A"/>
    <w:rsid w:val="00006862"/>
    <w:rsid w:val="00006930"/>
    <w:rsid w:val="00007725"/>
    <w:rsid w:val="000108D9"/>
    <w:rsid w:val="000109B9"/>
    <w:rsid w:val="00011FBB"/>
    <w:rsid w:val="000134D0"/>
    <w:rsid w:val="00013690"/>
    <w:rsid w:val="000136FF"/>
    <w:rsid w:val="00013DF5"/>
    <w:rsid w:val="0001467F"/>
    <w:rsid w:val="000149B0"/>
    <w:rsid w:val="00015983"/>
    <w:rsid w:val="00016426"/>
    <w:rsid w:val="00020379"/>
    <w:rsid w:val="00020454"/>
    <w:rsid w:val="00021BBB"/>
    <w:rsid w:val="00021E40"/>
    <w:rsid w:val="00022226"/>
    <w:rsid w:val="00022692"/>
    <w:rsid w:val="000241CC"/>
    <w:rsid w:val="00024334"/>
    <w:rsid w:val="00024F06"/>
    <w:rsid w:val="0002659A"/>
    <w:rsid w:val="00027036"/>
    <w:rsid w:val="0002715D"/>
    <w:rsid w:val="00031603"/>
    <w:rsid w:val="00031AD8"/>
    <w:rsid w:val="00032369"/>
    <w:rsid w:val="000329B6"/>
    <w:rsid w:val="00035AFE"/>
    <w:rsid w:val="00036590"/>
    <w:rsid w:val="00040189"/>
    <w:rsid w:val="00041A0A"/>
    <w:rsid w:val="00041B25"/>
    <w:rsid w:val="00041E96"/>
    <w:rsid w:val="00043CAA"/>
    <w:rsid w:val="0004445A"/>
    <w:rsid w:val="00044BB1"/>
    <w:rsid w:val="000466E5"/>
    <w:rsid w:val="00050B77"/>
    <w:rsid w:val="00050FF9"/>
    <w:rsid w:val="00051E3B"/>
    <w:rsid w:val="00053695"/>
    <w:rsid w:val="000537CC"/>
    <w:rsid w:val="00054700"/>
    <w:rsid w:val="00054A2A"/>
    <w:rsid w:val="00054EC7"/>
    <w:rsid w:val="00054FD7"/>
    <w:rsid w:val="00055D4B"/>
    <w:rsid w:val="00056893"/>
    <w:rsid w:val="0006004C"/>
    <w:rsid w:val="0006222C"/>
    <w:rsid w:val="00062A5E"/>
    <w:rsid w:val="00064C38"/>
    <w:rsid w:val="000651A2"/>
    <w:rsid w:val="00065544"/>
    <w:rsid w:val="00066224"/>
    <w:rsid w:val="0007064A"/>
    <w:rsid w:val="00070D55"/>
    <w:rsid w:val="00071496"/>
    <w:rsid w:val="00072054"/>
    <w:rsid w:val="0007341E"/>
    <w:rsid w:val="00073E20"/>
    <w:rsid w:val="000746DA"/>
    <w:rsid w:val="000746EF"/>
    <w:rsid w:val="000748A0"/>
    <w:rsid w:val="00074F2E"/>
    <w:rsid w:val="00075432"/>
    <w:rsid w:val="00075872"/>
    <w:rsid w:val="00076596"/>
    <w:rsid w:val="00076630"/>
    <w:rsid w:val="00076893"/>
    <w:rsid w:val="000805FD"/>
    <w:rsid w:val="00080818"/>
    <w:rsid w:val="00082392"/>
    <w:rsid w:val="0008470E"/>
    <w:rsid w:val="000852CD"/>
    <w:rsid w:val="0008580A"/>
    <w:rsid w:val="00091255"/>
    <w:rsid w:val="000915BC"/>
    <w:rsid w:val="00091805"/>
    <w:rsid w:val="00092D66"/>
    <w:rsid w:val="000937BC"/>
    <w:rsid w:val="00093D24"/>
    <w:rsid w:val="00093E62"/>
    <w:rsid w:val="000946B3"/>
    <w:rsid w:val="00094874"/>
    <w:rsid w:val="000954F6"/>
    <w:rsid w:val="000968ED"/>
    <w:rsid w:val="00096EDA"/>
    <w:rsid w:val="00097135"/>
    <w:rsid w:val="000A1A96"/>
    <w:rsid w:val="000A1FB6"/>
    <w:rsid w:val="000A2115"/>
    <w:rsid w:val="000A21FC"/>
    <w:rsid w:val="000A2B68"/>
    <w:rsid w:val="000A3E37"/>
    <w:rsid w:val="000A4C24"/>
    <w:rsid w:val="000A5743"/>
    <w:rsid w:val="000A5AEE"/>
    <w:rsid w:val="000A5F5F"/>
    <w:rsid w:val="000A6B88"/>
    <w:rsid w:val="000A6BD4"/>
    <w:rsid w:val="000A7106"/>
    <w:rsid w:val="000A7ADD"/>
    <w:rsid w:val="000B0F3A"/>
    <w:rsid w:val="000B128D"/>
    <w:rsid w:val="000B1767"/>
    <w:rsid w:val="000B2959"/>
    <w:rsid w:val="000B2E5B"/>
    <w:rsid w:val="000B319C"/>
    <w:rsid w:val="000B7152"/>
    <w:rsid w:val="000B71EE"/>
    <w:rsid w:val="000B7509"/>
    <w:rsid w:val="000C11EC"/>
    <w:rsid w:val="000C1CC2"/>
    <w:rsid w:val="000C2333"/>
    <w:rsid w:val="000C2816"/>
    <w:rsid w:val="000C32E1"/>
    <w:rsid w:val="000C35BF"/>
    <w:rsid w:val="000C37CC"/>
    <w:rsid w:val="000C479F"/>
    <w:rsid w:val="000C5268"/>
    <w:rsid w:val="000C61AC"/>
    <w:rsid w:val="000C62C6"/>
    <w:rsid w:val="000C6853"/>
    <w:rsid w:val="000C797D"/>
    <w:rsid w:val="000C7CCE"/>
    <w:rsid w:val="000C7EE8"/>
    <w:rsid w:val="000D13FC"/>
    <w:rsid w:val="000D1D9B"/>
    <w:rsid w:val="000D28B1"/>
    <w:rsid w:val="000D32B0"/>
    <w:rsid w:val="000D3628"/>
    <w:rsid w:val="000D47B5"/>
    <w:rsid w:val="000D4A2B"/>
    <w:rsid w:val="000D54B8"/>
    <w:rsid w:val="000E093F"/>
    <w:rsid w:val="000E2901"/>
    <w:rsid w:val="000E2F16"/>
    <w:rsid w:val="000E45FF"/>
    <w:rsid w:val="000E4E72"/>
    <w:rsid w:val="000E5EDE"/>
    <w:rsid w:val="000E6450"/>
    <w:rsid w:val="000E7A7C"/>
    <w:rsid w:val="000F068B"/>
    <w:rsid w:val="000F09DF"/>
    <w:rsid w:val="000F2DAF"/>
    <w:rsid w:val="000F3270"/>
    <w:rsid w:val="000F4965"/>
    <w:rsid w:val="000F5BA1"/>
    <w:rsid w:val="000F5E56"/>
    <w:rsid w:val="000F6BB0"/>
    <w:rsid w:val="000F763F"/>
    <w:rsid w:val="000F7D4F"/>
    <w:rsid w:val="0010029A"/>
    <w:rsid w:val="00100A72"/>
    <w:rsid w:val="0010117B"/>
    <w:rsid w:val="00101888"/>
    <w:rsid w:val="001020E8"/>
    <w:rsid w:val="00103B69"/>
    <w:rsid w:val="00103C9E"/>
    <w:rsid w:val="00104325"/>
    <w:rsid w:val="0010564C"/>
    <w:rsid w:val="00110272"/>
    <w:rsid w:val="0011111D"/>
    <w:rsid w:val="00112B15"/>
    <w:rsid w:val="001139B5"/>
    <w:rsid w:val="001146E6"/>
    <w:rsid w:val="00115730"/>
    <w:rsid w:val="00116DD5"/>
    <w:rsid w:val="0011735D"/>
    <w:rsid w:val="001209CF"/>
    <w:rsid w:val="00120E44"/>
    <w:rsid w:val="00121AF1"/>
    <w:rsid w:val="00121F1A"/>
    <w:rsid w:val="001227AD"/>
    <w:rsid w:val="00122941"/>
    <w:rsid w:val="00122B8A"/>
    <w:rsid w:val="00122DAB"/>
    <w:rsid w:val="0012487A"/>
    <w:rsid w:val="00125286"/>
    <w:rsid w:val="00125306"/>
    <w:rsid w:val="00125ABB"/>
    <w:rsid w:val="00125B4C"/>
    <w:rsid w:val="00125C78"/>
    <w:rsid w:val="00126ABB"/>
    <w:rsid w:val="00126FF7"/>
    <w:rsid w:val="00127818"/>
    <w:rsid w:val="00132385"/>
    <w:rsid w:val="001329D7"/>
    <w:rsid w:val="0013446D"/>
    <w:rsid w:val="00134604"/>
    <w:rsid w:val="001346DD"/>
    <w:rsid w:val="00134A31"/>
    <w:rsid w:val="00135391"/>
    <w:rsid w:val="00135532"/>
    <w:rsid w:val="00135E97"/>
    <w:rsid w:val="001362EE"/>
    <w:rsid w:val="00137C6D"/>
    <w:rsid w:val="00137E5B"/>
    <w:rsid w:val="00140483"/>
    <w:rsid w:val="0014137E"/>
    <w:rsid w:val="00141CF2"/>
    <w:rsid w:val="00141DB3"/>
    <w:rsid w:val="001420A9"/>
    <w:rsid w:val="001438F6"/>
    <w:rsid w:val="001442C3"/>
    <w:rsid w:val="001453CE"/>
    <w:rsid w:val="001454C1"/>
    <w:rsid w:val="00145612"/>
    <w:rsid w:val="00147B83"/>
    <w:rsid w:val="00150CD4"/>
    <w:rsid w:val="0015151A"/>
    <w:rsid w:val="00151821"/>
    <w:rsid w:val="00151DC8"/>
    <w:rsid w:val="0015236B"/>
    <w:rsid w:val="00152A63"/>
    <w:rsid w:val="00152E4C"/>
    <w:rsid w:val="00152EA9"/>
    <w:rsid w:val="00153652"/>
    <w:rsid w:val="001541F7"/>
    <w:rsid w:val="00154A72"/>
    <w:rsid w:val="00154C47"/>
    <w:rsid w:val="0015509D"/>
    <w:rsid w:val="001554AE"/>
    <w:rsid w:val="00155F59"/>
    <w:rsid w:val="00160D0A"/>
    <w:rsid w:val="00161E26"/>
    <w:rsid w:val="00161F08"/>
    <w:rsid w:val="00162558"/>
    <w:rsid w:val="001647D5"/>
    <w:rsid w:val="00164B72"/>
    <w:rsid w:val="001656E6"/>
    <w:rsid w:val="001657E2"/>
    <w:rsid w:val="0016647F"/>
    <w:rsid w:val="00166BA9"/>
    <w:rsid w:val="00170EA8"/>
    <w:rsid w:val="00171A46"/>
    <w:rsid w:val="0017224B"/>
    <w:rsid w:val="00172DEB"/>
    <w:rsid w:val="00172E29"/>
    <w:rsid w:val="00173E6D"/>
    <w:rsid w:val="00174111"/>
    <w:rsid w:val="0017438C"/>
    <w:rsid w:val="00174DF3"/>
    <w:rsid w:val="001758C7"/>
    <w:rsid w:val="00175B1C"/>
    <w:rsid w:val="00176FDC"/>
    <w:rsid w:val="00180C0A"/>
    <w:rsid w:val="00181282"/>
    <w:rsid w:val="001827A1"/>
    <w:rsid w:val="001832A6"/>
    <w:rsid w:val="00184021"/>
    <w:rsid w:val="001840CC"/>
    <w:rsid w:val="0018482D"/>
    <w:rsid w:val="00184A80"/>
    <w:rsid w:val="00185879"/>
    <w:rsid w:val="00186424"/>
    <w:rsid w:val="00190D91"/>
    <w:rsid w:val="001912EE"/>
    <w:rsid w:val="00191469"/>
    <w:rsid w:val="00192716"/>
    <w:rsid w:val="00193105"/>
    <w:rsid w:val="00194042"/>
    <w:rsid w:val="001945D5"/>
    <w:rsid w:val="00195169"/>
    <w:rsid w:val="00195F91"/>
    <w:rsid w:val="001973F3"/>
    <w:rsid w:val="0019747D"/>
    <w:rsid w:val="00197E5E"/>
    <w:rsid w:val="001A126A"/>
    <w:rsid w:val="001A19C5"/>
    <w:rsid w:val="001A26A4"/>
    <w:rsid w:val="001A2B7D"/>
    <w:rsid w:val="001A38C1"/>
    <w:rsid w:val="001A3C4E"/>
    <w:rsid w:val="001A3D21"/>
    <w:rsid w:val="001A4984"/>
    <w:rsid w:val="001A5912"/>
    <w:rsid w:val="001A6082"/>
    <w:rsid w:val="001A72C6"/>
    <w:rsid w:val="001B0B4A"/>
    <w:rsid w:val="001B19FF"/>
    <w:rsid w:val="001B3001"/>
    <w:rsid w:val="001B46AB"/>
    <w:rsid w:val="001B4DB2"/>
    <w:rsid w:val="001B5D98"/>
    <w:rsid w:val="001B7C4E"/>
    <w:rsid w:val="001C05CB"/>
    <w:rsid w:val="001C0F00"/>
    <w:rsid w:val="001C160A"/>
    <w:rsid w:val="001C23AC"/>
    <w:rsid w:val="001C5A13"/>
    <w:rsid w:val="001C5BB8"/>
    <w:rsid w:val="001C6B8E"/>
    <w:rsid w:val="001C6DAB"/>
    <w:rsid w:val="001D1D04"/>
    <w:rsid w:val="001D1DD4"/>
    <w:rsid w:val="001D2323"/>
    <w:rsid w:val="001D3844"/>
    <w:rsid w:val="001D52FF"/>
    <w:rsid w:val="001D5BB3"/>
    <w:rsid w:val="001D715D"/>
    <w:rsid w:val="001D7764"/>
    <w:rsid w:val="001D77E5"/>
    <w:rsid w:val="001D7D37"/>
    <w:rsid w:val="001E19A0"/>
    <w:rsid w:val="001E1EC2"/>
    <w:rsid w:val="001E26D1"/>
    <w:rsid w:val="001E3308"/>
    <w:rsid w:val="001E5928"/>
    <w:rsid w:val="001E64DA"/>
    <w:rsid w:val="001E6AB0"/>
    <w:rsid w:val="001E736B"/>
    <w:rsid w:val="001E78AB"/>
    <w:rsid w:val="001F07A7"/>
    <w:rsid w:val="001F0D58"/>
    <w:rsid w:val="001F104E"/>
    <w:rsid w:val="001F1F76"/>
    <w:rsid w:val="001F6055"/>
    <w:rsid w:val="001F6707"/>
    <w:rsid w:val="001F6AD3"/>
    <w:rsid w:val="001F7A06"/>
    <w:rsid w:val="002017D0"/>
    <w:rsid w:val="002018B9"/>
    <w:rsid w:val="00202250"/>
    <w:rsid w:val="0020358B"/>
    <w:rsid w:val="00205FF3"/>
    <w:rsid w:val="00206ADD"/>
    <w:rsid w:val="00207826"/>
    <w:rsid w:val="00207B3E"/>
    <w:rsid w:val="00207BA0"/>
    <w:rsid w:val="00207BCE"/>
    <w:rsid w:val="002108ED"/>
    <w:rsid w:val="00211530"/>
    <w:rsid w:val="002119E8"/>
    <w:rsid w:val="0021217E"/>
    <w:rsid w:val="0021239A"/>
    <w:rsid w:val="00212B8E"/>
    <w:rsid w:val="002130E9"/>
    <w:rsid w:val="00213D5E"/>
    <w:rsid w:val="00215ADE"/>
    <w:rsid w:val="00220A4A"/>
    <w:rsid w:val="00221116"/>
    <w:rsid w:val="002216C5"/>
    <w:rsid w:val="00223C16"/>
    <w:rsid w:val="002241EF"/>
    <w:rsid w:val="00225054"/>
    <w:rsid w:val="00225844"/>
    <w:rsid w:val="00226652"/>
    <w:rsid w:val="00232CFB"/>
    <w:rsid w:val="002359E3"/>
    <w:rsid w:val="00235B12"/>
    <w:rsid w:val="00236D29"/>
    <w:rsid w:val="00240C41"/>
    <w:rsid w:val="00242046"/>
    <w:rsid w:val="002424CA"/>
    <w:rsid w:val="00242C14"/>
    <w:rsid w:val="0024463B"/>
    <w:rsid w:val="00244A7C"/>
    <w:rsid w:val="0024547E"/>
    <w:rsid w:val="00246A4E"/>
    <w:rsid w:val="00251646"/>
    <w:rsid w:val="002520A3"/>
    <w:rsid w:val="0025230E"/>
    <w:rsid w:val="00252515"/>
    <w:rsid w:val="00253019"/>
    <w:rsid w:val="00254A1B"/>
    <w:rsid w:val="002552C1"/>
    <w:rsid w:val="002554E9"/>
    <w:rsid w:val="002558BC"/>
    <w:rsid w:val="00256266"/>
    <w:rsid w:val="002567C1"/>
    <w:rsid w:val="00256AD5"/>
    <w:rsid w:val="00257B62"/>
    <w:rsid w:val="00260BBE"/>
    <w:rsid w:val="00261016"/>
    <w:rsid w:val="0026110F"/>
    <w:rsid w:val="00261B8A"/>
    <w:rsid w:val="00261F91"/>
    <w:rsid w:val="002634C4"/>
    <w:rsid w:val="002641DE"/>
    <w:rsid w:val="0026430A"/>
    <w:rsid w:val="002666D0"/>
    <w:rsid w:val="00267A56"/>
    <w:rsid w:val="00267E1B"/>
    <w:rsid w:val="00270E8B"/>
    <w:rsid w:val="0027104F"/>
    <w:rsid w:val="002725D0"/>
    <w:rsid w:val="0027309A"/>
    <w:rsid w:val="00274F86"/>
    <w:rsid w:val="00275A53"/>
    <w:rsid w:val="00275C3A"/>
    <w:rsid w:val="0027743B"/>
    <w:rsid w:val="00280067"/>
    <w:rsid w:val="00283188"/>
    <w:rsid w:val="00283411"/>
    <w:rsid w:val="00283FF6"/>
    <w:rsid w:val="00284CBD"/>
    <w:rsid w:val="00284FBF"/>
    <w:rsid w:val="00285781"/>
    <w:rsid w:val="00285831"/>
    <w:rsid w:val="00285B0B"/>
    <w:rsid w:val="00285B4E"/>
    <w:rsid w:val="00286C58"/>
    <w:rsid w:val="002878E3"/>
    <w:rsid w:val="00290C72"/>
    <w:rsid w:val="00290C80"/>
    <w:rsid w:val="00291593"/>
    <w:rsid w:val="002924CB"/>
    <w:rsid w:val="002925BA"/>
    <w:rsid w:val="002928D3"/>
    <w:rsid w:val="00293AA0"/>
    <w:rsid w:val="002945D8"/>
    <w:rsid w:val="00295326"/>
    <w:rsid w:val="0029596A"/>
    <w:rsid w:val="00296FA1"/>
    <w:rsid w:val="00297450"/>
    <w:rsid w:val="00297B11"/>
    <w:rsid w:val="00297B1B"/>
    <w:rsid w:val="00297F42"/>
    <w:rsid w:val="002A0300"/>
    <w:rsid w:val="002A0401"/>
    <w:rsid w:val="002A049E"/>
    <w:rsid w:val="002A1526"/>
    <w:rsid w:val="002A26A6"/>
    <w:rsid w:val="002A3002"/>
    <w:rsid w:val="002A37B6"/>
    <w:rsid w:val="002A4522"/>
    <w:rsid w:val="002A5CF5"/>
    <w:rsid w:val="002A70BD"/>
    <w:rsid w:val="002A74A0"/>
    <w:rsid w:val="002B0FFF"/>
    <w:rsid w:val="002B403A"/>
    <w:rsid w:val="002B40C9"/>
    <w:rsid w:val="002B4105"/>
    <w:rsid w:val="002B462E"/>
    <w:rsid w:val="002B49C2"/>
    <w:rsid w:val="002B5F7E"/>
    <w:rsid w:val="002C0777"/>
    <w:rsid w:val="002C07A1"/>
    <w:rsid w:val="002C1B41"/>
    <w:rsid w:val="002C1DE8"/>
    <w:rsid w:val="002C2F6D"/>
    <w:rsid w:val="002C43B1"/>
    <w:rsid w:val="002C4A7F"/>
    <w:rsid w:val="002C4AE2"/>
    <w:rsid w:val="002C600F"/>
    <w:rsid w:val="002C7429"/>
    <w:rsid w:val="002D1258"/>
    <w:rsid w:val="002D1A90"/>
    <w:rsid w:val="002D27EB"/>
    <w:rsid w:val="002D2A51"/>
    <w:rsid w:val="002D31CD"/>
    <w:rsid w:val="002D533E"/>
    <w:rsid w:val="002D66BF"/>
    <w:rsid w:val="002D6780"/>
    <w:rsid w:val="002D79B3"/>
    <w:rsid w:val="002E0785"/>
    <w:rsid w:val="002E0CBD"/>
    <w:rsid w:val="002E14E0"/>
    <w:rsid w:val="002E35C0"/>
    <w:rsid w:val="002E4225"/>
    <w:rsid w:val="002E4EFA"/>
    <w:rsid w:val="002E4F04"/>
    <w:rsid w:val="002E50A5"/>
    <w:rsid w:val="002E50A9"/>
    <w:rsid w:val="002E7D2C"/>
    <w:rsid w:val="002F14E2"/>
    <w:rsid w:val="002F15D5"/>
    <w:rsid w:val="002F1CF2"/>
    <w:rsid w:val="002F1FE6"/>
    <w:rsid w:val="002F36D1"/>
    <w:rsid w:val="002F4477"/>
    <w:rsid w:val="002F4AD7"/>
    <w:rsid w:val="002F4E68"/>
    <w:rsid w:val="002F526D"/>
    <w:rsid w:val="002F63EF"/>
    <w:rsid w:val="002F6FAF"/>
    <w:rsid w:val="002F74F6"/>
    <w:rsid w:val="002F7A47"/>
    <w:rsid w:val="002F7F2B"/>
    <w:rsid w:val="00302750"/>
    <w:rsid w:val="00302BC4"/>
    <w:rsid w:val="00302C32"/>
    <w:rsid w:val="00302CBB"/>
    <w:rsid w:val="0030317D"/>
    <w:rsid w:val="00303951"/>
    <w:rsid w:val="00304431"/>
    <w:rsid w:val="003047F6"/>
    <w:rsid w:val="00305506"/>
    <w:rsid w:val="003064AE"/>
    <w:rsid w:val="0030672F"/>
    <w:rsid w:val="0030746D"/>
    <w:rsid w:val="00310DC0"/>
    <w:rsid w:val="0031262A"/>
    <w:rsid w:val="00312AB7"/>
    <w:rsid w:val="00312F7F"/>
    <w:rsid w:val="003171EF"/>
    <w:rsid w:val="00317B8B"/>
    <w:rsid w:val="00317BC5"/>
    <w:rsid w:val="003200B8"/>
    <w:rsid w:val="003204F3"/>
    <w:rsid w:val="00322C7A"/>
    <w:rsid w:val="00322D92"/>
    <w:rsid w:val="00323715"/>
    <w:rsid w:val="0032438E"/>
    <w:rsid w:val="00324F31"/>
    <w:rsid w:val="00325AD0"/>
    <w:rsid w:val="00326872"/>
    <w:rsid w:val="00326981"/>
    <w:rsid w:val="003278EB"/>
    <w:rsid w:val="00330CA0"/>
    <w:rsid w:val="0033190C"/>
    <w:rsid w:val="00332821"/>
    <w:rsid w:val="00333A3B"/>
    <w:rsid w:val="00334BB1"/>
    <w:rsid w:val="00335AE6"/>
    <w:rsid w:val="00340541"/>
    <w:rsid w:val="00342B60"/>
    <w:rsid w:val="00343A2B"/>
    <w:rsid w:val="00343BC6"/>
    <w:rsid w:val="00344451"/>
    <w:rsid w:val="003476DD"/>
    <w:rsid w:val="00347F99"/>
    <w:rsid w:val="003507B1"/>
    <w:rsid w:val="00350CE2"/>
    <w:rsid w:val="00350D18"/>
    <w:rsid w:val="00350F3F"/>
    <w:rsid w:val="003510F3"/>
    <w:rsid w:val="00353B52"/>
    <w:rsid w:val="00354F8A"/>
    <w:rsid w:val="00355101"/>
    <w:rsid w:val="0035510F"/>
    <w:rsid w:val="00355FCF"/>
    <w:rsid w:val="00356DD3"/>
    <w:rsid w:val="00357CC3"/>
    <w:rsid w:val="003602C0"/>
    <w:rsid w:val="00361450"/>
    <w:rsid w:val="003626D5"/>
    <w:rsid w:val="00362F3C"/>
    <w:rsid w:val="00363C97"/>
    <w:rsid w:val="003640B1"/>
    <w:rsid w:val="00364C9E"/>
    <w:rsid w:val="00366031"/>
    <w:rsid w:val="00366919"/>
    <w:rsid w:val="003673CF"/>
    <w:rsid w:val="003674A9"/>
    <w:rsid w:val="0037093E"/>
    <w:rsid w:val="00370D58"/>
    <w:rsid w:val="00371D96"/>
    <w:rsid w:val="003723FB"/>
    <w:rsid w:val="00372E5C"/>
    <w:rsid w:val="00372F2C"/>
    <w:rsid w:val="00373CFA"/>
    <w:rsid w:val="00374120"/>
    <w:rsid w:val="00374837"/>
    <w:rsid w:val="003748A5"/>
    <w:rsid w:val="00375ACD"/>
    <w:rsid w:val="0037653B"/>
    <w:rsid w:val="0037780C"/>
    <w:rsid w:val="00377CFF"/>
    <w:rsid w:val="00380D26"/>
    <w:rsid w:val="00380FE9"/>
    <w:rsid w:val="00382042"/>
    <w:rsid w:val="00382B35"/>
    <w:rsid w:val="00383235"/>
    <w:rsid w:val="003845C1"/>
    <w:rsid w:val="0038490A"/>
    <w:rsid w:val="003856CC"/>
    <w:rsid w:val="00385DA2"/>
    <w:rsid w:val="0039048A"/>
    <w:rsid w:val="00390996"/>
    <w:rsid w:val="00390A27"/>
    <w:rsid w:val="00390A55"/>
    <w:rsid w:val="00393026"/>
    <w:rsid w:val="0039349C"/>
    <w:rsid w:val="00395785"/>
    <w:rsid w:val="0039761B"/>
    <w:rsid w:val="003A104A"/>
    <w:rsid w:val="003A1C6A"/>
    <w:rsid w:val="003A2349"/>
    <w:rsid w:val="003A2383"/>
    <w:rsid w:val="003A2B40"/>
    <w:rsid w:val="003A54F4"/>
    <w:rsid w:val="003A5913"/>
    <w:rsid w:val="003A6421"/>
    <w:rsid w:val="003A6F89"/>
    <w:rsid w:val="003A7180"/>
    <w:rsid w:val="003A7D82"/>
    <w:rsid w:val="003B0579"/>
    <w:rsid w:val="003B17E4"/>
    <w:rsid w:val="003B38C1"/>
    <w:rsid w:val="003B40C4"/>
    <w:rsid w:val="003B5B94"/>
    <w:rsid w:val="003B6F60"/>
    <w:rsid w:val="003B7000"/>
    <w:rsid w:val="003B7412"/>
    <w:rsid w:val="003C04FF"/>
    <w:rsid w:val="003C0A14"/>
    <w:rsid w:val="003C0DA0"/>
    <w:rsid w:val="003C12E3"/>
    <w:rsid w:val="003C22BE"/>
    <w:rsid w:val="003C42C5"/>
    <w:rsid w:val="003C54F4"/>
    <w:rsid w:val="003C556D"/>
    <w:rsid w:val="003C5FD8"/>
    <w:rsid w:val="003C6208"/>
    <w:rsid w:val="003D0011"/>
    <w:rsid w:val="003D0E62"/>
    <w:rsid w:val="003D0FDB"/>
    <w:rsid w:val="003D1AE7"/>
    <w:rsid w:val="003D3983"/>
    <w:rsid w:val="003D480A"/>
    <w:rsid w:val="003D4D2E"/>
    <w:rsid w:val="003D4E6B"/>
    <w:rsid w:val="003D5D68"/>
    <w:rsid w:val="003D6018"/>
    <w:rsid w:val="003D6935"/>
    <w:rsid w:val="003D695D"/>
    <w:rsid w:val="003E1263"/>
    <w:rsid w:val="003E15B4"/>
    <w:rsid w:val="003E1EFC"/>
    <w:rsid w:val="003E2CE7"/>
    <w:rsid w:val="003E3C0D"/>
    <w:rsid w:val="003E4939"/>
    <w:rsid w:val="003E562D"/>
    <w:rsid w:val="003E580F"/>
    <w:rsid w:val="003E7DB6"/>
    <w:rsid w:val="003F054D"/>
    <w:rsid w:val="003F0580"/>
    <w:rsid w:val="003F19B9"/>
    <w:rsid w:val="003F1C73"/>
    <w:rsid w:val="003F1F26"/>
    <w:rsid w:val="003F2825"/>
    <w:rsid w:val="003F2F94"/>
    <w:rsid w:val="003F38B3"/>
    <w:rsid w:val="003F475D"/>
    <w:rsid w:val="003F50EF"/>
    <w:rsid w:val="003F6FCF"/>
    <w:rsid w:val="003F73A1"/>
    <w:rsid w:val="003F7F8E"/>
    <w:rsid w:val="00400FB8"/>
    <w:rsid w:val="004020F5"/>
    <w:rsid w:val="004026B9"/>
    <w:rsid w:val="00402E18"/>
    <w:rsid w:val="0040384E"/>
    <w:rsid w:val="0040613F"/>
    <w:rsid w:val="0040662D"/>
    <w:rsid w:val="00407F58"/>
    <w:rsid w:val="0041198B"/>
    <w:rsid w:val="00412244"/>
    <w:rsid w:val="004134BC"/>
    <w:rsid w:val="00413674"/>
    <w:rsid w:val="0041505C"/>
    <w:rsid w:val="0041695D"/>
    <w:rsid w:val="00417F1B"/>
    <w:rsid w:val="0042011F"/>
    <w:rsid w:val="004225E1"/>
    <w:rsid w:val="00422D5E"/>
    <w:rsid w:val="00423E3E"/>
    <w:rsid w:val="00424272"/>
    <w:rsid w:val="00424463"/>
    <w:rsid w:val="004246F8"/>
    <w:rsid w:val="004249B3"/>
    <w:rsid w:val="00424CCF"/>
    <w:rsid w:val="00425422"/>
    <w:rsid w:val="0042761A"/>
    <w:rsid w:val="00427AF4"/>
    <w:rsid w:val="00430D84"/>
    <w:rsid w:val="00432021"/>
    <w:rsid w:val="00433C37"/>
    <w:rsid w:val="0043480A"/>
    <w:rsid w:val="00434BBB"/>
    <w:rsid w:val="00435261"/>
    <w:rsid w:val="00436257"/>
    <w:rsid w:val="004379CF"/>
    <w:rsid w:val="00440CC5"/>
    <w:rsid w:val="004416D0"/>
    <w:rsid w:val="004423DE"/>
    <w:rsid w:val="004423FE"/>
    <w:rsid w:val="0044447D"/>
    <w:rsid w:val="00444532"/>
    <w:rsid w:val="00446833"/>
    <w:rsid w:val="00446D72"/>
    <w:rsid w:val="0044736E"/>
    <w:rsid w:val="0044773B"/>
    <w:rsid w:val="0045152A"/>
    <w:rsid w:val="004519C9"/>
    <w:rsid w:val="00451A70"/>
    <w:rsid w:val="00451E0A"/>
    <w:rsid w:val="0045323B"/>
    <w:rsid w:val="004542BE"/>
    <w:rsid w:val="00454CF5"/>
    <w:rsid w:val="00456030"/>
    <w:rsid w:val="00456233"/>
    <w:rsid w:val="00456F10"/>
    <w:rsid w:val="004579BA"/>
    <w:rsid w:val="004605EF"/>
    <w:rsid w:val="00460975"/>
    <w:rsid w:val="00460EE2"/>
    <w:rsid w:val="00461CAE"/>
    <w:rsid w:val="00461CE8"/>
    <w:rsid w:val="004643CF"/>
    <w:rsid w:val="0046453F"/>
    <w:rsid w:val="004647DA"/>
    <w:rsid w:val="00464B97"/>
    <w:rsid w:val="00466210"/>
    <w:rsid w:val="004670E6"/>
    <w:rsid w:val="00467287"/>
    <w:rsid w:val="004673A6"/>
    <w:rsid w:val="00467556"/>
    <w:rsid w:val="00467784"/>
    <w:rsid w:val="0047020C"/>
    <w:rsid w:val="004706FE"/>
    <w:rsid w:val="0047082C"/>
    <w:rsid w:val="004708E5"/>
    <w:rsid w:val="00470BDF"/>
    <w:rsid w:val="00470CD1"/>
    <w:rsid w:val="00473CEA"/>
    <w:rsid w:val="00474062"/>
    <w:rsid w:val="0047528D"/>
    <w:rsid w:val="0047583B"/>
    <w:rsid w:val="004773F9"/>
    <w:rsid w:val="0047752E"/>
    <w:rsid w:val="00477BF0"/>
    <w:rsid w:val="00477D46"/>
    <w:rsid w:val="00477D6B"/>
    <w:rsid w:val="004801C5"/>
    <w:rsid w:val="004812A7"/>
    <w:rsid w:val="00482953"/>
    <w:rsid w:val="0048427B"/>
    <w:rsid w:val="004851A7"/>
    <w:rsid w:val="004856B9"/>
    <w:rsid w:val="00487F05"/>
    <w:rsid w:val="004915A1"/>
    <w:rsid w:val="00491C17"/>
    <w:rsid w:val="00493DCB"/>
    <w:rsid w:val="0049449E"/>
    <w:rsid w:val="00494775"/>
    <w:rsid w:val="0049560A"/>
    <w:rsid w:val="004963A8"/>
    <w:rsid w:val="00496850"/>
    <w:rsid w:val="0049728E"/>
    <w:rsid w:val="00497901"/>
    <w:rsid w:val="004A0B2D"/>
    <w:rsid w:val="004A2211"/>
    <w:rsid w:val="004A2FCD"/>
    <w:rsid w:val="004A3043"/>
    <w:rsid w:val="004A3314"/>
    <w:rsid w:val="004A401C"/>
    <w:rsid w:val="004A493E"/>
    <w:rsid w:val="004A49A4"/>
    <w:rsid w:val="004A4BD5"/>
    <w:rsid w:val="004A576E"/>
    <w:rsid w:val="004A6006"/>
    <w:rsid w:val="004B028E"/>
    <w:rsid w:val="004B1769"/>
    <w:rsid w:val="004B250B"/>
    <w:rsid w:val="004B2A1D"/>
    <w:rsid w:val="004B3E71"/>
    <w:rsid w:val="004B4BD2"/>
    <w:rsid w:val="004C181F"/>
    <w:rsid w:val="004C2631"/>
    <w:rsid w:val="004C27ED"/>
    <w:rsid w:val="004C2A02"/>
    <w:rsid w:val="004C3012"/>
    <w:rsid w:val="004C34B7"/>
    <w:rsid w:val="004C3965"/>
    <w:rsid w:val="004C402B"/>
    <w:rsid w:val="004C458F"/>
    <w:rsid w:val="004C4FA6"/>
    <w:rsid w:val="004C5D6D"/>
    <w:rsid w:val="004C6942"/>
    <w:rsid w:val="004D0B50"/>
    <w:rsid w:val="004D0CAE"/>
    <w:rsid w:val="004D0E66"/>
    <w:rsid w:val="004D2248"/>
    <w:rsid w:val="004D2F23"/>
    <w:rsid w:val="004D32C6"/>
    <w:rsid w:val="004D33CE"/>
    <w:rsid w:val="004D3949"/>
    <w:rsid w:val="004D44B4"/>
    <w:rsid w:val="004D6034"/>
    <w:rsid w:val="004E0E5C"/>
    <w:rsid w:val="004E1D50"/>
    <w:rsid w:val="004E200E"/>
    <w:rsid w:val="004E208E"/>
    <w:rsid w:val="004E4A37"/>
    <w:rsid w:val="004E4C0A"/>
    <w:rsid w:val="004E6E0C"/>
    <w:rsid w:val="004F0AAC"/>
    <w:rsid w:val="004F1178"/>
    <w:rsid w:val="004F1350"/>
    <w:rsid w:val="004F2597"/>
    <w:rsid w:val="004F4627"/>
    <w:rsid w:val="004F4E4A"/>
    <w:rsid w:val="004F4E99"/>
    <w:rsid w:val="004F5346"/>
    <w:rsid w:val="004F7988"/>
    <w:rsid w:val="004F7ADB"/>
    <w:rsid w:val="0050074A"/>
    <w:rsid w:val="005018E2"/>
    <w:rsid w:val="0050195C"/>
    <w:rsid w:val="005019FF"/>
    <w:rsid w:val="00501CC2"/>
    <w:rsid w:val="00503D14"/>
    <w:rsid w:val="005047C1"/>
    <w:rsid w:val="005048C0"/>
    <w:rsid w:val="00504AB4"/>
    <w:rsid w:val="00504D6A"/>
    <w:rsid w:val="00507618"/>
    <w:rsid w:val="005079A2"/>
    <w:rsid w:val="00510959"/>
    <w:rsid w:val="00510993"/>
    <w:rsid w:val="005127CF"/>
    <w:rsid w:val="00512BF8"/>
    <w:rsid w:val="00513D36"/>
    <w:rsid w:val="00516401"/>
    <w:rsid w:val="00517830"/>
    <w:rsid w:val="0052015D"/>
    <w:rsid w:val="00520782"/>
    <w:rsid w:val="005212DC"/>
    <w:rsid w:val="00522667"/>
    <w:rsid w:val="00523940"/>
    <w:rsid w:val="005247C5"/>
    <w:rsid w:val="00527A60"/>
    <w:rsid w:val="0053057A"/>
    <w:rsid w:val="00530663"/>
    <w:rsid w:val="00530F58"/>
    <w:rsid w:val="00531069"/>
    <w:rsid w:val="00531496"/>
    <w:rsid w:val="00531607"/>
    <w:rsid w:val="00533F54"/>
    <w:rsid w:val="005341A7"/>
    <w:rsid w:val="005349D0"/>
    <w:rsid w:val="005354A0"/>
    <w:rsid w:val="005356C3"/>
    <w:rsid w:val="00535A0D"/>
    <w:rsid w:val="0053651B"/>
    <w:rsid w:val="0053749B"/>
    <w:rsid w:val="005376BE"/>
    <w:rsid w:val="00537A2E"/>
    <w:rsid w:val="0054038E"/>
    <w:rsid w:val="00540A9E"/>
    <w:rsid w:val="0054112E"/>
    <w:rsid w:val="0054182D"/>
    <w:rsid w:val="005418BD"/>
    <w:rsid w:val="0054282C"/>
    <w:rsid w:val="00542BE3"/>
    <w:rsid w:val="005431F8"/>
    <w:rsid w:val="00544F5F"/>
    <w:rsid w:val="00545A3D"/>
    <w:rsid w:val="005464D1"/>
    <w:rsid w:val="0055022B"/>
    <w:rsid w:val="00550DC8"/>
    <w:rsid w:val="0055216E"/>
    <w:rsid w:val="00552C3A"/>
    <w:rsid w:val="00552F04"/>
    <w:rsid w:val="005536BD"/>
    <w:rsid w:val="00554550"/>
    <w:rsid w:val="00555B9F"/>
    <w:rsid w:val="00555D96"/>
    <w:rsid w:val="00556B6C"/>
    <w:rsid w:val="0055771D"/>
    <w:rsid w:val="00557E70"/>
    <w:rsid w:val="0056019D"/>
    <w:rsid w:val="00560A29"/>
    <w:rsid w:val="00562AB2"/>
    <w:rsid w:val="0056304A"/>
    <w:rsid w:val="005640B6"/>
    <w:rsid w:val="005673B3"/>
    <w:rsid w:val="00570863"/>
    <w:rsid w:val="005708C7"/>
    <w:rsid w:val="005714EA"/>
    <w:rsid w:val="00571877"/>
    <w:rsid w:val="00572B7F"/>
    <w:rsid w:val="005745B7"/>
    <w:rsid w:val="0057484C"/>
    <w:rsid w:val="005748EA"/>
    <w:rsid w:val="005750AE"/>
    <w:rsid w:val="005757E2"/>
    <w:rsid w:val="005761D4"/>
    <w:rsid w:val="0057641E"/>
    <w:rsid w:val="00576653"/>
    <w:rsid w:val="00577902"/>
    <w:rsid w:val="00577E1B"/>
    <w:rsid w:val="00581466"/>
    <w:rsid w:val="00581549"/>
    <w:rsid w:val="0058154B"/>
    <w:rsid w:val="00581818"/>
    <w:rsid w:val="0058288E"/>
    <w:rsid w:val="00582975"/>
    <w:rsid w:val="00585DAB"/>
    <w:rsid w:val="0058665B"/>
    <w:rsid w:val="00586AB8"/>
    <w:rsid w:val="0059180E"/>
    <w:rsid w:val="00594058"/>
    <w:rsid w:val="005957A3"/>
    <w:rsid w:val="00596146"/>
    <w:rsid w:val="005A0A2D"/>
    <w:rsid w:val="005A1BA8"/>
    <w:rsid w:val="005A2588"/>
    <w:rsid w:val="005A26BB"/>
    <w:rsid w:val="005A31A0"/>
    <w:rsid w:val="005A3502"/>
    <w:rsid w:val="005A37DA"/>
    <w:rsid w:val="005A3C2B"/>
    <w:rsid w:val="005A4266"/>
    <w:rsid w:val="005A45FF"/>
    <w:rsid w:val="005A552E"/>
    <w:rsid w:val="005A5CDB"/>
    <w:rsid w:val="005B17C3"/>
    <w:rsid w:val="005B1C32"/>
    <w:rsid w:val="005B270C"/>
    <w:rsid w:val="005B3D48"/>
    <w:rsid w:val="005B3DB9"/>
    <w:rsid w:val="005B459B"/>
    <w:rsid w:val="005B502E"/>
    <w:rsid w:val="005B61AE"/>
    <w:rsid w:val="005B6DF7"/>
    <w:rsid w:val="005B7744"/>
    <w:rsid w:val="005B77A3"/>
    <w:rsid w:val="005B7CEB"/>
    <w:rsid w:val="005C03F2"/>
    <w:rsid w:val="005C0574"/>
    <w:rsid w:val="005C0930"/>
    <w:rsid w:val="005C1A82"/>
    <w:rsid w:val="005C1CD1"/>
    <w:rsid w:val="005C1F03"/>
    <w:rsid w:val="005C1F7F"/>
    <w:rsid w:val="005C29E2"/>
    <w:rsid w:val="005C2B8E"/>
    <w:rsid w:val="005C5782"/>
    <w:rsid w:val="005C5785"/>
    <w:rsid w:val="005C6649"/>
    <w:rsid w:val="005C6B73"/>
    <w:rsid w:val="005C726C"/>
    <w:rsid w:val="005C7C2E"/>
    <w:rsid w:val="005C7DE9"/>
    <w:rsid w:val="005D0E40"/>
    <w:rsid w:val="005D1FA3"/>
    <w:rsid w:val="005D2102"/>
    <w:rsid w:val="005D2126"/>
    <w:rsid w:val="005D367D"/>
    <w:rsid w:val="005D3CC3"/>
    <w:rsid w:val="005D57A7"/>
    <w:rsid w:val="005D5937"/>
    <w:rsid w:val="005D6583"/>
    <w:rsid w:val="005D69F1"/>
    <w:rsid w:val="005E01D7"/>
    <w:rsid w:val="005E04C7"/>
    <w:rsid w:val="005E0D08"/>
    <w:rsid w:val="005E1210"/>
    <w:rsid w:val="005E2A82"/>
    <w:rsid w:val="005E3130"/>
    <w:rsid w:val="005E4CFD"/>
    <w:rsid w:val="005E5E12"/>
    <w:rsid w:val="005E75AC"/>
    <w:rsid w:val="005F0023"/>
    <w:rsid w:val="005F053B"/>
    <w:rsid w:val="005F33BE"/>
    <w:rsid w:val="005F3406"/>
    <w:rsid w:val="005F3DCF"/>
    <w:rsid w:val="005F498D"/>
    <w:rsid w:val="005F5C4F"/>
    <w:rsid w:val="005F5EB3"/>
    <w:rsid w:val="005F619D"/>
    <w:rsid w:val="005F6F83"/>
    <w:rsid w:val="00600C8C"/>
    <w:rsid w:val="006010E8"/>
    <w:rsid w:val="00601495"/>
    <w:rsid w:val="00601ECC"/>
    <w:rsid w:val="00603E72"/>
    <w:rsid w:val="00604238"/>
    <w:rsid w:val="00605025"/>
    <w:rsid w:val="00605827"/>
    <w:rsid w:val="0060661C"/>
    <w:rsid w:val="00606845"/>
    <w:rsid w:val="006072DC"/>
    <w:rsid w:val="0060745F"/>
    <w:rsid w:val="00610D22"/>
    <w:rsid w:val="00610EAA"/>
    <w:rsid w:val="00611B90"/>
    <w:rsid w:val="006125C1"/>
    <w:rsid w:val="0061261F"/>
    <w:rsid w:val="00612FD3"/>
    <w:rsid w:val="00616662"/>
    <w:rsid w:val="006176C7"/>
    <w:rsid w:val="0061781D"/>
    <w:rsid w:val="006208C5"/>
    <w:rsid w:val="006209FD"/>
    <w:rsid w:val="006213D4"/>
    <w:rsid w:val="00621889"/>
    <w:rsid w:val="00623617"/>
    <w:rsid w:val="006251B4"/>
    <w:rsid w:val="00626BF8"/>
    <w:rsid w:val="00626DA4"/>
    <w:rsid w:val="00626F7C"/>
    <w:rsid w:val="006273E0"/>
    <w:rsid w:val="00627F39"/>
    <w:rsid w:val="00631B49"/>
    <w:rsid w:val="00631DB3"/>
    <w:rsid w:val="00632C55"/>
    <w:rsid w:val="00634307"/>
    <w:rsid w:val="00635986"/>
    <w:rsid w:val="006374A2"/>
    <w:rsid w:val="00637577"/>
    <w:rsid w:val="00637D72"/>
    <w:rsid w:val="006402A7"/>
    <w:rsid w:val="006412C8"/>
    <w:rsid w:val="0064261F"/>
    <w:rsid w:val="00643BA4"/>
    <w:rsid w:val="006454FD"/>
    <w:rsid w:val="00645A62"/>
    <w:rsid w:val="00645A6D"/>
    <w:rsid w:val="00646050"/>
    <w:rsid w:val="006461BE"/>
    <w:rsid w:val="00650269"/>
    <w:rsid w:val="00650FF6"/>
    <w:rsid w:val="00652162"/>
    <w:rsid w:val="006545C1"/>
    <w:rsid w:val="00656D3F"/>
    <w:rsid w:val="0065714A"/>
    <w:rsid w:val="006611CB"/>
    <w:rsid w:val="006624CC"/>
    <w:rsid w:val="006633EB"/>
    <w:rsid w:val="00663F23"/>
    <w:rsid w:val="006646F0"/>
    <w:rsid w:val="00664FD6"/>
    <w:rsid w:val="00665A59"/>
    <w:rsid w:val="00665C12"/>
    <w:rsid w:val="00665E57"/>
    <w:rsid w:val="0066754B"/>
    <w:rsid w:val="00670A11"/>
    <w:rsid w:val="00670AF3"/>
    <w:rsid w:val="00670C4D"/>
    <w:rsid w:val="006713CA"/>
    <w:rsid w:val="00671C7C"/>
    <w:rsid w:val="0067283D"/>
    <w:rsid w:val="006737B5"/>
    <w:rsid w:val="00673DC6"/>
    <w:rsid w:val="00676C5C"/>
    <w:rsid w:val="00676E3D"/>
    <w:rsid w:val="0068048B"/>
    <w:rsid w:val="00681052"/>
    <w:rsid w:val="00681D11"/>
    <w:rsid w:val="0068241E"/>
    <w:rsid w:val="00682713"/>
    <w:rsid w:val="006830EE"/>
    <w:rsid w:val="00683F8D"/>
    <w:rsid w:val="0068423E"/>
    <w:rsid w:val="006853DB"/>
    <w:rsid w:val="00685947"/>
    <w:rsid w:val="00690FE0"/>
    <w:rsid w:val="00691906"/>
    <w:rsid w:val="0069391E"/>
    <w:rsid w:val="006952E8"/>
    <w:rsid w:val="00695B7F"/>
    <w:rsid w:val="00695DDB"/>
    <w:rsid w:val="00696C63"/>
    <w:rsid w:val="0069762A"/>
    <w:rsid w:val="006A02D1"/>
    <w:rsid w:val="006A02E5"/>
    <w:rsid w:val="006A2AAD"/>
    <w:rsid w:val="006A2BAF"/>
    <w:rsid w:val="006A3BED"/>
    <w:rsid w:val="006A441A"/>
    <w:rsid w:val="006A4546"/>
    <w:rsid w:val="006A65BE"/>
    <w:rsid w:val="006A7E2B"/>
    <w:rsid w:val="006B1653"/>
    <w:rsid w:val="006B2C3D"/>
    <w:rsid w:val="006B430D"/>
    <w:rsid w:val="006B643D"/>
    <w:rsid w:val="006B654E"/>
    <w:rsid w:val="006B78A0"/>
    <w:rsid w:val="006B7E06"/>
    <w:rsid w:val="006C0301"/>
    <w:rsid w:val="006C1772"/>
    <w:rsid w:val="006C1820"/>
    <w:rsid w:val="006C2D1F"/>
    <w:rsid w:val="006C4AEC"/>
    <w:rsid w:val="006C4D24"/>
    <w:rsid w:val="006C77E4"/>
    <w:rsid w:val="006C78C5"/>
    <w:rsid w:val="006D03F6"/>
    <w:rsid w:val="006D2A18"/>
    <w:rsid w:val="006D32EA"/>
    <w:rsid w:val="006D5128"/>
    <w:rsid w:val="006D5A5A"/>
    <w:rsid w:val="006D668C"/>
    <w:rsid w:val="006D68C5"/>
    <w:rsid w:val="006D6C5C"/>
    <w:rsid w:val="006E08E0"/>
    <w:rsid w:val="006E0EC8"/>
    <w:rsid w:val="006E105D"/>
    <w:rsid w:val="006E202C"/>
    <w:rsid w:val="006E2EBE"/>
    <w:rsid w:val="006E352E"/>
    <w:rsid w:val="006E36B7"/>
    <w:rsid w:val="006E4E4D"/>
    <w:rsid w:val="006E54E7"/>
    <w:rsid w:val="006E6982"/>
    <w:rsid w:val="006E6D72"/>
    <w:rsid w:val="006E70CE"/>
    <w:rsid w:val="006E779E"/>
    <w:rsid w:val="006F12D4"/>
    <w:rsid w:val="006F1E39"/>
    <w:rsid w:val="006F23DD"/>
    <w:rsid w:val="006F605B"/>
    <w:rsid w:val="006F6A4A"/>
    <w:rsid w:val="006F6BF9"/>
    <w:rsid w:val="006F7B00"/>
    <w:rsid w:val="006F7F1A"/>
    <w:rsid w:val="007004E6"/>
    <w:rsid w:val="00700CB8"/>
    <w:rsid w:val="00702883"/>
    <w:rsid w:val="00702C0D"/>
    <w:rsid w:val="007036B5"/>
    <w:rsid w:val="00704F09"/>
    <w:rsid w:val="00706D3E"/>
    <w:rsid w:val="00707150"/>
    <w:rsid w:val="007106AC"/>
    <w:rsid w:val="0071076A"/>
    <w:rsid w:val="00711317"/>
    <w:rsid w:val="00711863"/>
    <w:rsid w:val="00713656"/>
    <w:rsid w:val="007137BB"/>
    <w:rsid w:val="00713A36"/>
    <w:rsid w:val="00713D02"/>
    <w:rsid w:val="00713F31"/>
    <w:rsid w:val="00714897"/>
    <w:rsid w:val="00714DF7"/>
    <w:rsid w:val="00715E39"/>
    <w:rsid w:val="0071612C"/>
    <w:rsid w:val="007169C1"/>
    <w:rsid w:val="0071761C"/>
    <w:rsid w:val="00722569"/>
    <w:rsid w:val="007230AB"/>
    <w:rsid w:val="007230FE"/>
    <w:rsid w:val="00723E07"/>
    <w:rsid w:val="007246AF"/>
    <w:rsid w:val="00725216"/>
    <w:rsid w:val="007258C2"/>
    <w:rsid w:val="0072678F"/>
    <w:rsid w:val="00727420"/>
    <w:rsid w:val="00727579"/>
    <w:rsid w:val="00727AC9"/>
    <w:rsid w:val="007307CA"/>
    <w:rsid w:val="00730D9E"/>
    <w:rsid w:val="0073226B"/>
    <w:rsid w:val="0073255E"/>
    <w:rsid w:val="00732C10"/>
    <w:rsid w:val="007340B7"/>
    <w:rsid w:val="00734737"/>
    <w:rsid w:val="00734DFB"/>
    <w:rsid w:val="00735607"/>
    <w:rsid w:val="00735AA6"/>
    <w:rsid w:val="0073634A"/>
    <w:rsid w:val="00737AA4"/>
    <w:rsid w:val="00740063"/>
    <w:rsid w:val="00740ADD"/>
    <w:rsid w:val="00741278"/>
    <w:rsid w:val="007414A2"/>
    <w:rsid w:val="007416F5"/>
    <w:rsid w:val="0074192F"/>
    <w:rsid w:val="007422C9"/>
    <w:rsid w:val="00742F60"/>
    <w:rsid w:val="007430A8"/>
    <w:rsid w:val="00743445"/>
    <w:rsid w:val="0074450C"/>
    <w:rsid w:val="007445D5"/>
    <w:rsid w:val="00745158"/>
    <w:rsid w:val="007468D9"/>
    <w:rsid w:val="0074696F"/>
    <w:rsid w:val="00747A89"/>
    <w:rsid w:val="00750793"/>
    <w:rsid w:val="00752A39"/>
    <w:rsid w:val="00753942"/>
    <w:rsid w:val="00754738"/>
    <w:rsid w:val="007549BE"/>
    <w:rsid w:val="0075513E"/>
    <w:rsid w:val="00756E5C"/>
    <w:rsid w:val="00757656"/>
    <w:rsid w:val="007605DF"/>
    <w:rsid w:val="0076094E"/>
    <w:rsid w:val="00761001"/>
    <w:rsid w:val="00761E41"/>
    <w:rsid w:val="00762230"/>
    <w:rsid w:val="0076292B"/>
    <w:rsid w:val="00762AD1"/>
    <w:rsid w:val="00762AF7"/>
    <w:rsid w:val="00763074"/>
    <w:rsid w:val="00763E8D"/>
    <w:rsid w:val="007641A0"/>
    <w:rsid w:val="00764B4A"/>
    <w:rsid w:val="00764D62"/>
    <w:rsid w:val="00766AD8"/>
    <w:rsid w:val="00767467"/>
    <w:rsid w:val="007710BC"/>
    <w:rsid w:val="007728DA"/>
    <w:rsid w:val="00772D33"/>
    <w:rsid w:val="00772E47"/>
    <w:rsid w:val="00772EF4"/>
    <w:rsid w:val="00773BEB"/>
    <w:rsid w:val="00773EC2"/>
    <w:rsid w:val="0077501F"/>
    <w:rsid w:val="00776700"/>
    <w:rsid w:val="00776BF6"/>
    <w:rsid w:val="00777777"/>
    <w:rsid w:val="00780076"/>
    <w:rsid w:val="00781BB3"/>
    <w:rsid w:val="00784124"/>
    <w:rsid w:val="007851AC"/>
    <w:rsid w:val="00787128"/>
    <w:rsid w:val="00791809"/>
    <w:rsid w:val="007929C6"/>
    <w:rsid w:val="007937EB"/>
    <w:rsid w:val="00795C2F"/>
    <w:rsid w:val="007967A9"/>
    <w:rsid w:val="00796C43"/>
    <w:rsid w:val="00797244"/>
    <w:rsid w:val="00797446"/>
    <w:rsid w:val="007A04A7"/>
    <w:rsid w:val="007A1A97"/>
    <w:rsid w:val="007A25C8"/>
    <w:rsid w:val="007A2675"/>
    <w:rsid w:val="007A4446"/>
    <w:rsid w:val="007A4BD2"/>
    <w:rsid w:val="007A5AC2"/>
    <w:rsid w:val="007A5D60"/>
    <w:rsid w:val="007A5F44"/>
    <w:rsid w:val="007A652B"/>
    <w:rsid w:val="007A6C7D"/>
    <w:rsid w:val="007A782C"/>
    <w:rsid w:val="007B068C"/>
    <w:rsid w:val="007B0CEF"/>
    <w:rsid w:val="007B1496"/>
    <w:rsid w:val="007B1ADF"/>
    <w:rsid w:val="007B2F98"/>
    <w:rsid w:val="007B3A37"/>
    <w:rsid w:val="007B3C1B"/>
    <w:rsid w:val="007B4320"/>
    <w:rsid w:val="007B4FC8"/>
    <w:rsid w:val="007B5221"/>
    <w:rsid w:val="007B5703"/>
    <w:rsid w:val="007B5F03"/>
    <w:rsid w:val="007B615C"/>
    <w:rsid w:val="007B616A"/>
    <w:rsid w:val="007B6694"/>
    <w:rsid w:val="007B6EFC"/>
    <w:rsid w:val="007B70C9"/>
    <w:rsid w:val="007C51C5"/>
    <w:rsid w:val="007D09F1"/>
    <w:rsid w:val="007D1613"/>
    <w:rsid w:val="007D2B7C"/>
    <w:rsid w:val="007D37E3"/>
    <w:rsid w:val="007D39E7"/>
    <w:rsid w:val="007D5431"/>
    <w:rsid w:val="007D7526"/>
    <w:rsid w:val="007D77B1"/>
    <w:rsid w:val="007D7D0A"/>
    <w:rsid w:val="007E0822"/>
    <w:rsid w:val="007E115B"/>
    <w:rsid w:val="007E1B51"/>
    <w:rsid w:val="007E1E78"/>
    <w:rsid w:val="007E264C"/>
    <w:rsid w:val="007E32C1"/>
    <w:rsid w:val="007E3316"/>
    <w:rsid w:val="007E3871"/>
    <w:rsid w:val="007E3EA8"/>
    <w:rsid w:val="007E48ED"/>
    <w:rsid w:val="007E4C0E"/>
    <w:rsid w:val="007E5773"/>
    <w:rsid w:val="007E771F"/>
    <w:rsid w:val="007E795D"/>
    <w:rsid w:val="007F0725"/>
    <w:rsid w:val="007F09AE"/>
    <w:rsid w:val="007F0CE0"/>
    <w:rsid w:val="007F0D45"/>
    <w:rsid w:val="007F1663"/>
    <w:rsid w:val="007F3504"/>
    <w:rsid w:val="007F44CE"/>
    <w:rsid w:val="007F4B60"/>
    <w:rsid w:val="007F50EA"/>
    <w:rsid w:val="007F6BD1"/>
    <w:rsid w:val="00801B36"/>
    <w:rsid w:val="00802551"/>
    <w:rsid w:val="00802E99"/>
    <w:rsid w:val="00803AC8"/>
    <w:rsid w:val="00805352"/>
    <w:rsid w:val="00806175"/>
    <w:rsid w:val="00807B26"/>
    <w:rsid w:val="00810057"/>
    <w:rsid w:val="00810A24"/>
    <w:rsid w:val="00811931"/>
    <w:rsid w:val="008130D4"/>
    <w:rsid w:val="00813485"/>
    <w:rsid w:val="00814760"/>
    <w:rsid w:val="00816BA7"/>
    <w:rsid w:val="00816D49"/>
    <w:rsid w:val="008210E6"/>
    <w:rsid w:val="0082144C"/>
    <w:rsid w:val="00822200"/>
    <w:rsid w:val="008227EA"/>
    <w:rsid w:val="00825822"/>
    <w:rsid w:val="00830537"/>
    <w:rsid w:val="00830771"/>
    <w:rsid w:val="00831786"/>
    <w:rsid w:val="00833066"/>
    <w:rsid w:val="008336F4"/>
    <w:rsid w:val="00833CA9"/>
    <w:rsid w:val="00834889"/>
    <w:rsid w:val="008353B2"/>
    <w:rsid w:val="008362C5"/>
    <w:rsid w:val="00836CFC"/>
    <w:rsid w:val="00836DF7"/>
    <w:rsid w:val="008377DD"/>
    <w:rsid w:val="0084013E"/>
    <w:rsid w:val="00840AE6"/>
    <w:rsid w:val="00840D15"/>
    <w:rsid w:val="0084110F"/>
    <w:rsid w:val="0084155C"/>
    <w:rsid w:val="008415DA"/>
    <w:rsid w:val="008450DB"/>
    <w:rsid w:val="00847442"/>
    <w:rsid w:val="008475C8"/>
    <w:rsid w:val="0084761F"/>
    <w:rsid w:val="00847FD0"/>
    <w:rsid w:val="0085051B"/>
    <w:rsid w:val="00850AF7"/>
    <w:rsid w:val="008512F5"/>
    <w:rsid w:val="008520AA"/>
    <w:rsid w:val="00852734"/>
    <w:rsid w:val="0085297A"/>
    <w:rsid w:val="00852BAC"/>
    <w:rsid w:val="008530BF"/>
    <w:rsid w:val="00853817"/>
    <w:rsid w:val="008540E9"/>
    <w:rsid w:val="00854153"/>
    <w:rsid w:val="00861DB4"/>
    <w:rsid w:val="00861DF8"/>
    <w:rsid w:val="0086239B"/>
    <w:rsid w:val="0086284F"/>
    <w:rsid w:val="00863182"/>
    <w:rsid w:val="00863EC6"/>
    <w:rsid w:val="00863F7D"/>
    <w:rsid w:val="00863F95"/>
    <w:rsid w:val="0086562E"/>
    <w:rsid w:val="00865D38"/>
    <w:rsid w:val="00866EF9"/>
    <w:rsid w:val="00867BCA"/>
    <w:rsid w:val="0087150A"/>
    <w:rsid w:val="00872621"/>
    <w:rsid w:val="0087266B"/>
    <w:rsid w:val="00873342"/>
    <w:rsid w:val="008739CD"/>
    <w:rsid w:val="008752C5"/>
    <w:rsid w:val="008757AA"/>
    <w:rsid w:val="00875B32"/>
    <w:rsid w:val="00876743"/>
    <w:rsid w:val="008772C3"/>
    <w:rsid w:val="00881D36"/>
    <w:rsid w:val="00881DA7"/>
    <w:rsid w:val="00882BB9"/>
    <w:rsid w:val="00883F11"/>
    <w:rsid w:val="00886A56"/>
    <w:rsid w:val="00886F96"/>
    <w:rsid w:val="00890254"/>
    <w:rsid w:val="00891343"/>
    <w:rsid w:val="00893747"/>
    <w:rsid w:val="0089391A"/>
    <w:rsid w:val="00894871"/>
    <w:rsid w:val="008A16B2"/>
    <w:rsid w:val="008A190B"/>
    <w:rsid w:val="008A4444"/>
    <w:rsid w:val="008A4B35"/>
    <w:rsid w:val="008A5A1C"/>
    <w:rsid w:val="008B007E"/>
    <w:rsid w:val="008B0567"/>
    <w:rsid w:val="008B1388"/>
    <w:rsid w:val="008B2366"/>
    <w:rsid w:val="008B24C6"/>
    <w:rsid w:val="008B256F"/>
    <w:rsid w:val="008B2872"/>
    <w:rsid w:val="008B2CC1"/>
    <w:rsid w:val="008B3C3B"/>
    <w:rsid w:val="008B3D71"/>
    <w:rsid w:val="008B3E0B"/>
    <w:rsid w:val="008B4A54"/>
    <w:rsid w:val="008B54EA"/>
    <w:rsid w:val="008B5524"/>
    <w:rsid w:val="008B5A0E"/>
    <w:rsid w:val="008B5B64"/>
    <w:rsid w:val="008B60B2"/>
    <w:rsid w:val="008B66FE"/>
    <w:rsid w:val="008B7260"/>
    <w:rsid w:val="008B75A4"/>
    <w:rsid w:val="008C014E"/>
    <w:rsid w:val="008C04FB"/>
    <w:rsid w:val="008C0DB6"/>
    <w:rsid w:val="008C12C0"/>
    <w:rsid w:val="008C188B"/>
    <w:rsid w:val="008C1960"/>
    <w:rsid w:val="008C1A78"/>
    <w:rsid w:val="008C260B"/>
    <w:rsid w:val="008C35FF"/>
    <w:rsid w:val="008C3F0D"/>
    <w:rsid w:val="008C50C6"/>
    <w:rsid w:val="008C59C7"/>
    <w:rsid w:val="008C661C"/>
    <w:rsid w:val="008CFE0E"/>
    <w:rsid w:val="008D078B"/>
    <w:rsid w:val="008D0EC2"/>
    <w:rsid w:val="008D1016"/>
    <w:rsid w:val="008D270F"/>
    <w:rsid w:val="008D5675"/>
    <w:rsid w:val="008D61E6"/>
    <w:rsid w:val="008D6FA5"/>
    <w:rsid w:val="008E0930"/>
    <w:rsid w:val="008E16B2"/>
    <w:rsid w:val="008E25DB"/>
    <w:rsid w:val="008E40CD"/>
    <w:rsid w:val="008E4F1E"/>
    <w:rsid w:val="008F058D"/>
    <w:rsid w:val="008F1349"/>
    <w:rsid w:val="008F24BB"/>
    <w:rsid w:val="008F2664"/>
    <w:rsid w:val="008F2C59"/>
    <w:rsid w:val="008F332F"/>
    <w:rsid w:val="008F41BC"/>
    <w:rsid w:val="008F453C"/>
    <w:rsid w:val="008F5159"/>
    <w:rsid w:val="008F6668"/>
    <w:rsid w:val="0090023B"/>
    <w:rsid w:val="00900838"/>
    <w:rsid w:val="00900D21"/>
    <w:rsid w:val="00900DCD"/>
    <w:rsid w:val="00903335"/>
    <w:rsid w:val="00903D05"/>
    <w:rsid w:val="00903E75"/>
    <w:rsid w:val="0090457E"/>
    <w:rsid w:val="00904AF9"/>
    <w:rsid w:val="00905DDC"/>
    <w:rsid w:val="00906C29"/>
    <w:rsid w:val="0090706E"/>
    <w:rsid w:val="0090731E"/>
    <w:rsid w:val="00907435"/>
    <w:rsid w:val="00907B45"/>
    <w:rsid w:val="00907CBD"/>
    <w:rsid w:val="00907FF4"/>
    <w:rsid w:val="00911859"/>
    <w:rsid w:val="009124F2"/>
    <w:rsid w:val="0091286B"/>
    <w:rsid w:val="00912898"/>
    <w:rsid w:val="00912D65"/>
    <w:rsid w:val="00913E94"/>
    <w:rsid w:val="009141F6"/>
    <w:rsid w:val="00914998"/>
    <w:rsid w:val="00915954"/>
    <w:rsid w:val="00916EE2"/>
    <w:rsid w:val="009177C8"/>
    <w:rsid w:val="00917B83"/>
    <w:rsid w:val="0092002B"/>
    <w:rsid w:val="00920093"/>
    <w:rsid w:val="009259B7"/>
    <w:rsid w:val="00925A01"/>
    <w:rsid w:val="00925C14"/>
    <w:rsid w:val="00926128"/>
    <w:rsid w:val="0092691C"/>
    <w:rsid w:val="00926C34"/>
    <w:rsid w:val="009276F0"/>
    <w:rsid w:val="009279A7"/>
    <w:rsid w:val="00927EA8"/>
    <w:rsid w:val="00930620"/>
    <w:rsid w:val="00930E3C"/>
    <w:rsid w:val="00933A63"/>
    <w:rsid w:val="00933A7E"/>
    <w:rsid w:val="009357C4"/>
    <w:rsid w:val="00936F0B"/>
    <w:rsid w:val="0093737B"/>
    <w:rsid w:val="00940219"/>
    <w:rsid w:val="009406C6"/>
    <w:rsid w:val="00941743"/>
    <w:rsid w:val="00941FC2"/>
    <w:rsid w:val="0094236F"/>
    <w:rsid w:val="00942714"/>
    <w:rsid w:val="00943460"/>
    <w:rsid w:val="009444DB"/>
    <w:rsid w:val="00945910"/>
    <w:rsid w:val="00947C9F"/>
    <w:rsid w:val="00951097"/>
    <w:rsid w:val="00953566"/>
    <w:rsid w:val="009540B5"/>
    <w:rsid w:val="009545E7"/>
    <w:rsid w:val="00954673"/>
    <w:rsid w:val="00954FED"/>
    <w:rsid w:val="009554B4"/>
    <w:rsid w:val="009557E4"/>
    <w:rsid w:val="00957298"/>
    <w:rsid w:val="009577E6"/>
    <w:rsid w:val="00960017"/>
    <w:rsid w:val="0096070B"/>
    <w:rsid w:val="00960BFE"/>
    <w:rsid w:val="00960E51"/>
    <w:rsid w:val="00961B12"/>
    <w:rsid w:val="0096280E"/>
    <w:rsid w:val="00964918"/>
    <w:rsid w:val="0096549F"/>
    <w:rsid w:val="00965805"/>
    <w:rsid w:val="00966A22"/>
    <w:rsid w:val="0096722F"/>
    <w:rsid w:val="0096777A"/>
    <w:rsid w:val="00970287"/>
    <w:rsid w:val="0097034F"/>
    <w:rsid w:val="00970BA4"/>
    <w:rsid w:val="009711D0"/>
    <w:rsid w:val="00972057"/>
    <w:rsid w:val="00972E6E"/>
    <w:rsid w:val="0097305C"/>
    <w:rsid w:val="00974922"/>
    <w:rsid w:val="00976C01"/>
    <w:rsid w:val="0097714A"/>
    <w:rsid w:val="009779FE"/>
    <w:rsid w:val="00977C17"/>
    <w:rsid w:val="00980843"/>
    <w:rsid w:val="009817D6"/>
    <w:rsid w:val="00982596"/>
    <w:rsid w:val="00982922"/>
    <w:rsid w:val="00983730"/>
    <w:rsid w:val="00983FEF"/>
    <w:rsid w:val="00984F19"/>
    <w:rsid w:val="009852D9"/>
    <w:rsid w:val="00986176"/>
    <w:rsid w:val="00986C2F"/>
    <w:rsid w:val="009906BD"/>
    <w:rsid w:val="00990B93"/>
    <w:rsid w:val="00990EBD"/>
    <w:rsid w:val="00990FF0"/>
    <w:rsid w:val="00991655"/>
    <w:rsid w:val="0099184F"/>
    <w:rsid w:val="0099215C"/>
    <w:rsid w:val="009921AA"/>
    <w:rsid w:val="00993674"/>
    <w:rsid w:val="00994A68"/>
    <w:rsid w:val="00994D7A"/>
    <w:rsid w:val="009954CB"/>
    <w:rsid w:val="00995607"/>
    <w:rsid w:val="009958BC"/>
    <w:rsid w:val="00997264"/>
    <w:rsid w:val="00997C62"/>
    <w:rsid w:val="009A0940"/>
    <w:rsid w:val="009A1290"/>
    <w:rsid w:val="009A15CD"/>
    <w:rsid w:val="009A194F"/>
    <w:rsid w:val="009A1AC1"/>
    <w:rsid w:val="009A1B34"/>
    <w:rsid w:val="009A2102"/>
    <w:rsid w:val="009A432F"/>
    <w:rsid w:val="009A4BCD"/>
    <w:rsid w:val="009A5548"/>
    <w:rsid w:val="009A5F62"/>
    <w:rsid w:val="009A5F75"/>
    <w:rsid w:val="009A6379"/>
    <w:rsid w:val="009A68A5"/>
    <w:rsid w:val="009A6AEB"/>
    <w:rsid w:val="009A6B92"/>
    <w:rsid w:val="009A74C9"/>
    <w:rsid w:val="009B0A46"/>
    <w:rsid w:val="009B0CCC"/>
    <w:rsid w:val="009B1DB3"/>
    <w:rsid w:val="009B40EA"/>
    <w:rsid w:val="009B476A"/>
    <w:rsid w:val="009B59BA"/>
    <w:rsid w:val="009B5B05"/>
    <w:rsid w:val="009B6180"/>
    <w:rsid w:val="009B67FD"/>
    <w:rsid w:val="009B725A"/>
    <w:rsid w:val="009C169B"/>
    <w:rsid w:val="009C1765"/>
    <w:rsid w:val="009C2343"/>
    <w:rsid w:val="009C2349"/>
    <w:rsid w:val="009C4563"/>
    <w:rsid w:val="009C4BD5"/>
    <w:rsid w:val="009C542B"/>
    <w:rsid w:val="009C56B8"/>
    <w:rsid w:val="009C5D46"/>
    <w:rsid w:val="009C5F03"/>
    <w:rsid w:val="009C61F6"/>
    <w:rsid w:val="009C657C"/>
    <w:rsid w:val="009C6BFB"/>
    <w:rsid w:val="009C6D16"/>
    <w:rsid w:val="009C70E7"/>
    <w:rsid w:val="009C7365"/>
    <w:rsid w:val="009C766E"/>
    <w:rsid w:val="009C78C6"/>
    <w:rsid w:val="009D0503"/>
    <w:rsid w:val="009D097C"/>
    <w:rsid w:val="009D0A60"/>
    <w:rsid w:val="009D2BDA"/>
    <w:rsid w:val="009D301F"/>
    <w:rsid w:val="009D3F5E"/>
    <w:rsid w:val="009D5E2D"/>
    <w:rsid w:val="009D6514"/>
    <w:rsid w:val="009D6CF3"/>
    <w:rsid w:val="009D7123"/>
    <w:rsid w:val="009E1D68"/>
    <w:rsid w:val="009E2791"/>
    <w:rsid w:val="009E2898"/>
    <w:rsid w:val="009E35DB"/>
    <w:rsid w:val="009E3F6F"/>
    <w:rsid w:val="009E430F"/>
    <w:rsid w:val="009E4BE1"/>
    <w:rsid w:val="009E4EFE"/>
    <w:rsid w:val="009E5BDA"/>
    <w:rsid w:val="009E69A8"/>
    <w:rsid w:val="009E713A"/>
    <w:rsid w:val="009E76A6"/>
    <w:rsid w:val="009E778C"/>
    <w:rsid w:val="009E7EAB"/>
    <w:rsid w:val="009F047B"/>
    <w:rsid w:val="009F05DC"/>
    <w:rsid w:val="009F18B6"/>
    <w:rsid w:val="009F1A68"/>
    <w:rsid w:val="009F2412"/>
    <w:rsid w:val="009F336F"/>
    <w:rsid w:val="009F499F"/>
    <w:rsid w:val="009F6D1F"/>
    <w:rsid w:val="009F7935"/>
    <w:rsid w:val="009F7C0E"/>
    <w:rsid w:val="00A00407"/>
    <w:rsid w:val="00A005A1"/>
    <w:rsid w:val="00A005DE"/>
    <w:rsid w:val="00A006EB"/>
    <w:rsid w:val="00A014B3"/>
    <w:rsid w:val="00A02B09"/>
    <w:rsid w:val="00A03CFC"/>
    <w:rsid w:val="00A04EB5"/>
    <w:rsid w:val="00A05990"/>
    <w:rsid w:val="00A05FD6"/>
    <w:rsid w:val="00A075FC"/>
    <w:rsid w:val="00A1045E"/>
    <w:rsid w:val="00A1078F"/>
    <w:rsid w:val="00A1113D"/>
    <w:rsid w:val="00A124EC"/>
    <w:rsid w:val="00A13676"/>
    <w:rsid w:val="00A13A78"/>
    <w:rsid w:val="00A15DD6"/>
    <w:rsid w:val="00A168A4"/>
    <w:rsid w:val="00A17FA5"/>
    <w:rsid w:val="00A21554"/>
    <w:rsid w:val="00A21AAD"/>
    <w:rsid w:val="00A2211A"/>
    <w:rsid w:val="00A226C7"/>
    <w:rsid w:val="00A228F2"/>
    <w:rsid w:val="00A22A08"/>
    <w:rsid w:val="00A23459"/>
    <w:rsid w:val="00A239E4"/>
    <w:rsid w:val="00A253B0"/>
    <w:rsid w:val="00A25853"/>
    <w:rsid w:val="00A269D6"/>
    <w:rsid w:val="00A26FA2"/>
    <w:rsid w:val="00A27B24"/>
    <w:rsid w:val="00A27D15"/>
    <w:rsid w:val="00A27F8A"/>
    <w:rsid w:val="00A318D0"/>
    <w:rsid w:val="00A3198D"/>
    <w:rsid w:val="00A32ED0"/>
    <w:rsid w:val="00A32EF2"/>
    <w:rsid w:val="00A3352E"/>
    <w:rsid w:val="00A33876"/>
    <w:rsid w:val="00A3474E"/>
    <w:rsid w:val="00A34A22"/>
    <w:rsid w:val="00A34BC5"/>
    <w:rsid w:val="00A35A05"/>
    <w:rsid w:val="00A35FBC"/>
    <w:rsid w:val="00A365BB"/>
    <w:rsid w:val="00A366D7"/>
    <w:rsid w:val="00A36AF2"/>
    <w:rsid w:val="00A379B8"/>
    <w:rsid w:val="00A400A2"/>
    <w:rsid w:val="00A405FA"/>
    <w:rsid w:val="00A40D49"/>
    <w:rsid w:val="00A41842"/>
    <w:rsid w:val="00A4201E"/>
    <w:rsid w:val="00A42DAF"/>
    <w:rsid w:val="00A45B9F"/>
    <w:rsid w:val="00A45BD8"/>
    <w:rsid w:val="00A45DA9"/>
    <w:rsid w:val="00A46985"/>
    <w:rsid w:val="00A47E51"/>
    <w:rsid w:val="00A50C43"/>
    <w:rsid w:val="00A51759"/>
    <w:rsid w:val="00A522B1"/>
    <w:rsid w:val="00A524AA"/>
    <w:rsid w:val="00A5395C"/>
    <w:rsid w:val="00A53D0F"/>
    <w:rsid w:val="00A55116"/>
    <w:rsid w:val="00A558E0"/>
    <w:rsid w:val="00A56EA9"/>
    <w:rsid w:val="00A56FAE"/>
    <w:rsid w:val="00A575F1"/>
    <w:rsid w:val="00A57A49"/>
    <w:rsid w:val="00A57C92"/>
    <w:rsid w:val="00A61B9B"/>
    <w:rsid w:val="00A631CA"/>
    <w:rsid w:val="00A65657"/>
    <w:rsid w:val="00A65EE0"/>
    <w:rsid w:val="00A661F9"/>
    <w:rsid w:val="00A67044"/>
    <w:rsid w:val="00A715DA"/>
    <w:rsid w:val="00A726E4"/>
    <w:rsid w:val="00A737E8"/>
    <w:rsid w:val="00A748A6"/>
    <w:rsid w:val="00A7558C"/>
    <w:rsid w:val="00A75AEE"/>
    <w:rsid w:val="00A762DC"/>
    <w:rsid w:val="00A76CA3"/>
    <w:rsid w:val="00A80018"/>
    <w:rsid w:val="00A80F95"/>
    <w:rsid w:val="00A816EE"/>
    <w:rsid w:val="00A81864"/>
    <w:rsid w:val="00A8283B"/>
    <w:rsid w:val="00A84EE1"/>
    <w:rsid w:val="00A8690D"/>
    <w:rsid w:val="00A869B7"/>
    <w:rsid w:val="00A87548"/>
    <w:rsid w:val="00A91583"/>
    <w:rsid w:val="00A9269E"/>
    <w:rsid w:val="00A926B3"/>
    <w:rsid w:val="00A94167"/>
    <w:rsid w:val="00A95AC7"/>
    <w:rsid w:val="00A96598"/>
    <w:rsid w:val="00AA0981"/>
    <w:rsid w:val="00AA0DB4"/>
    <w:rsid w:val="00AA17FC"/>
    <w:rsid w:val="00AA3282"/>
    <w:rsid w:val="00AA363A"/>
    <w:rsid w:val="00AA36AA"/>
    <w:rsid w:val="00AA371F"/>
    <w:rsid w:val="00AA4C21"/>
    <w:rsid w:val="00AA4E5D"/>
    <w:rsid w:val="00AA4F8F"/>
    <w:rsid w:val="00AA5DD2"/>
    <w:rsid w:val="00AA6BB6"/>
    <w:rsid w:val="00AA74BC"/>
    <w:rsid w:val="00AA7CB0"/>
    <w:rsid w:val="00AA7EBE"/>
    <w:rsid w:val="00AB0355"/>
    <w:rsid w:val="00AB07C2"/>
    <w:rsid w:val="00AB0E7B"/>
    <w:rsid w:val="00AB1623"/>
    <w:rsid w:val="00AB19FD"/>
    <w:rsid w:val="00AB1C0E"/>
    <w:rsid w:val="00AB2169"/>
    <w:rsid w:val="00AB24DF"/>
    <w:rsid w:val="00AB2689"/>
    <w:rsid w:val="00AB5FF2"/>
    <w:rsid w:val="00AB6275"/>
    <w:rsid w:val="00AB6F1B"/>
    <w:rsid w:val="00AB75AF"/>
    <w:rsid w:val="00AB77F5"/>
    <w:rsid w:val="00AB789D"/>
    <w:rsid w:val="00AB7E26"/>
    <w:rsid w:val="00AC0F18"/>
    <w:rsid w:val="00AC205C"/>
    <w:rsid w:val="00AC3131"/>
    <w:rsid w:val="00AC3BE4"/>
    <w:rsid w:val="00AC4113"/>
    <w:rsid w:val="00AD0907"/>
    <w:rsid w:val="00AD197B"/>
    <w:rsid w:val="00AD1DC8"/>
    <w:rsid w:val="00AD1FC9"/>
    <w:rsid w:val="00AD3691"/>
    <w:rsid w:val="00AD3B8F"/>
    <w:rsid w:val="00AD5A25"/>
    <w:rsid w:val="00AD5BDF"/>
    <w:rsid w:val="00AD6112"/>
    <w:rsid w:val="00AD748B"/>
    <w:rsid w:val="00AE01F0"/>
    <w:rsid w:val="00AE1C54"/>
    <w:rsid w:val="00AE24E0"/>
    <w:rsid w:val="00AE5105"/>
    <w:rsid w:val="00AE71F6"/>
    <w:rsid w:val="00AE7EB2"/>
    <w:rsid w:val="00AF0A6B"/>
    <w:rsid w:val="00AF15CE"/>
    <w:rsid w:val="00AF17D6"/>
    <w:rsid w:val="00AF25DB"/>
    <w:rsid w:val="00AF37C5"/>
    <w:rsid w:val="00AF3C94"/>
    <w:rsid w:val="00AF3FDB"/>
    <w:rsid w:val="00AF5BF7"/>
    <w:rsid w:val="00AF6B2F"/>
    <w:rsid w:val="00AF7005"/>
    <w:rsid w:val="00B002B5"/>
    <w:rsid w:val="00B01289"/>
    <w:rsid w:val="00B02C0B"/>
    <w:rsid w:val="00B0325C"/>
    <w:rsid w:val="00B03B0A"/>
    <w:rsid w:val="00B04408"/>
    <w:rsid w:val="00B048F8"/>
    <w:rsid w:val="00B04E19"/>
    <w:rsid w:val="00B05A69"/>
    <w:rsid w:val="00B05BBA"/>
    <w:rsid w:val="00B066CF"/>
    <w:rsid w:val="00B07757"/>
    <w:rsid w:val="00B104A4"/>
    <w:rsid w:val="00B10C62"/>
    <w:rsid w:val="00B11EAD"/>
    <w:rsid w:val="00B134F1"/>
    <w:rsid w:val="00B13A28"/>
    <w:rsid w:val="00B13EAF"/>
    <w:rsid w:val="00B14611"/>
    <w:rsid w:val="00B16098"/>
    <w:rsid w:val="00B172C4"/>
    <w:rsid w:val="00B17B1C"/>
    <w:rsid w:val="00B17C63"/>
    <w:rsid w:val="00B215B5"/>
    <w:rsid w:val="00B2229D"/>
    <w:rsid w:val="00B2337B"/>
    <w:rsid w:val="00B2348D"/>
    <w:rsid w:val="00B23DEB"/>
    <w:rsid w:val="00B252C6"/>
    <w:rsid w:val="00B254E2"/>
    <w:rsid w:val="00B26AFA"/>
    <w:rsid w:val="00B2707A"/>
    <w:rsid w:val="00B27983"/>
    <w:rsid w:val="00B300A3"/>
    <w:rsid w:val="00B30227"/>
    <w:rsid w:val="00B32A80"/>
    <w:rsid w:val="00B32EDE"/>
    <w:rsid w:val="00B34EEE"/>
    <w:rsid w:val="00B35B98"/>
    <w:rsid w:val="00B36E4B"/>
    <w:rsid w:val="00B37145"/>
    <w:rsid w:val="00B37150"/>
    <w:rsid w:val="00B3778C"/>
    <w:rsid w:val="00B37BBC"/>
    <w:rsid w:val="00B409AB"/>
    <w:rsid w:val="00B40A77"/>
    <w:rsid w:val="00B414F2"/>
    <w:rsid w:val="00B41D7E"/>
    <w:rsid w:val="00B431F0"/>
    <w:rsid w:val="00B46BB9"/>
    <w:rsid w:val="00B47125"/>
    <w:rsid w:val="00B473EE"/>
    <w:rsid w:val="00B4755F"/>
    <w:rsid w:val="00B5050F"/>
    <w:rsid w:val="00B50E28"/>
    <w:rsid w:val="00B51077"/>
    <w:rsid w:val="00B51213"/>
    <w:rsid w:val="00B5260A"/>
    <w:rsid w:val="00B5541C"/>
    <w:rsid w:val="00B554FC"/>
    <w:rsid w:val="00B55F79"/>
    <w:rsid w:val="00B56BEA"/>
    <w:rsid w:val="00B604BA"/>
    <w:rsid w:val="00B6060A"/>
    <w:rsid w:val="00B62847"/>
    <w:rsid w:val="00B641E7"/>
    <w:rsid w:val="00B6460A"/>
    <w:rsid w:val="00B657DC"/>
    <w:rsid w:val="00B65BD0"/>
    <w:rsid w:val="00B66613"/>
    <w:rsid w:val="00B7087D"/>
    <w:rsid w:val="00B71587"/>
    <w:rsid w:val="00B7312D"/>
    <w:rsid w:val="00B7358A"/>
    <w:rsid w:val="00B74AEF"/>
    <w:rsid w:val="00B75411"/>
    <w:rsid w:val="00B837BF"/>
    <w:rsid w:val="00B83E49"/>
    <w:rsid w:val="00B8540E"/>
    <w:rsid w:val="00B86A31"/>
    <w:rsid w:val="00B87F6A"/>
    <w:rsid w:val="00B90E2A"/>
    <w:rsid w:val="00B91147"/>
    <w:rsid w:val="00B914AA"/>
    <w:rsid w:val="00B923D7"/>
    <w:rsid w:val="00B92541"/>
    <w:rsid w:val="00B92864"/>
    <w:rsid w:val="00B928A8"/>
    <w:rsid w:val="00B92B5A"/>
    <w:rsid w:val="00B92B8B"/>
    <w:rsid w:val="00B930E6"/>
    <w:rsid w:val="00B931CC"/>
    <w:rsid w:val="00B936C8"/>
    <w:rsid w:val="00B94D99"/>
    <w:rsid w:val="00B96F9E"/>
    <w:rsid w:val="00B97107"/>
    <w:rsid w:val="00B9734B"/>
    <w:rsid w:val="00BA1A40"/>
    <w:rsid w:val="00BA2519"/>
    <w:rsid w:val="00BA30E2"/>
    <w:rsid w:val="00BA32E5"/>
    <w:rsid w:val="00BA3438"/>
    <w:rsid w:val="00BA36D4"/>
    <w:rsid w:val="00BA3799"/>
    <w:rsid w:val="00BA3EDB"/>
    <w:rsid w:val="00BA6C6B"/>
    <w:rsid w:val="00BA771C"/>
    <w:rsid w:val="00BB2272"/>
    <w:rsid w:val="00BB2326"/>
    <w:rsid w:val="00BB41E9"/>
    <w:rsid w:val="00BB4A24"/>
    <w:rsid w:val="00BB509F"/>
    <w:rsid w:val="00BB6384"/>
    <w:rsid w:val="00BB638F"/>
    <w:rsid w:val="00BB6834"/>
    <w:rsid w:val="00BC05BF"/>
    <w:rsid w:val="00BC1AF3"/>
    <w:rsid w:val="00BC20C7"/>
    <w:rsid w:val="00BC2526"/>
    <w:rsid w:val="00BC2F81"/>
    <w:rsid w:val="00BC3CCD"/>
    <w:rsid w:val="00BC4B01"/>
    <w:rsid w:val="00BC5080"/>
    <w:rsid w:val="00BC5B37"/>
    <w:rsid w:val="00BC6041"/>
    <w:rsid w:val="00BC6BAB"/>
    <w:rsid w:val="00BC6CAC"/>
    <w:rsid w:val="00BC701C"/>
    <w:rsid w:val="00BC725C"/>
    <w:rsid w:val="00BC7D54"/>
    <w:rsid w:val="00BD16D7"/>
    <w:rsid w:val="00BD19C1"/>
    <w:rsid w:val="00BD2632"/>
    <w:rsid w:val="00BD338B"/>
    <w:rsid w:val="00BD4019"/>
    <w:rsid w:val="00BD4096"/>
    <w:rsid w:val="00BD409B"/>
    <w:rsid w:val="00BD5240"/>
    <w:rsid w:val="00BD5394"/>
    <w:rsid w:val="00BD5971"/>
    <w:rsid w:val="00BD684E"/>
    <w:rsid w:val="00BD79D0"/>
    <w:rsid w:val="00BE1127"/>
    <w:rsid w:val="00BE1679"/>
    <w:rsid w:val="00BE3090"/>
    <w:rsid w:val="00BE3DAF"/>
    <w:rsid w:val="00BE3DBA"/>
    <w:rsid w:val="00BE3F03"/>
    <w:rsid w:val="00BE46A3"/>
    <w:rsid w:val="00BE53D8"/>
    <w:rsid w:val="00BE58A2"/>
    <w:rsid w:val="00BE6879"/>
    <w:rsid w:val="00BE6AD9"/>
    <w:rsid w:val="00BE6EAB"/>
    <w:rsid w:val="00BE76A7"/>
    <w:rsid w:val="00BE7D69"/>
    <w:rsid w:val="00BF241B"/>
    <w:rsid w:val="00BF4BF9"/>
    <w:rsid w:val="00BF613C"/>
    <w:rsid w:val="00BF61DF"/>
    <w:rsid w:val="00BF6293"/>
    <w:rsid w:val="00BF6606"/>
    <w:rsid w:val="00BF7C68"/>
    <w:rsid w:val="00C00467"/>
    <w:rsid w:val="00C0075B"/>
    <w:rsid w:val="00C0129D"/>
    <w:rsid w:val="00C043DB"/>
    <w:rsid w:val="00C046B3"/>
    <w:rsid w:val="00C04945"/>
    <w:rsid w:val="00C11BFE"/>
    <w:rsid w:val="00C122C0"/>
    <w:rsid w:val="00C125B6"/>
    <w:rsid w:val="00C12F56"/>
    <w:rsid w:val="00C1345D"/>
    <w:rsid w:val="00C13F9D"/>
    <w:rsid w:val="00C14505"/>
    <w:rsid w:val="00C15462"/>
    <w:rsid w:val="00C171F7"/>
    <w:rsid w:val="00C17341"/>
    <w:rsid w:val="00C20884"/>
    <w:rsid w:val="00C21B91"/>
    <w:rsid w:val="00C245A1"/>
    <w:rsid w:val="00C245B9"/>
    <w:rsid w:val="00C24FEE"/>
    <w:rsid w:val="00C253D9"/>
    <w:rsid w:val="00C25A54"/>
    <w:rsid w:val="00C2671E"/>
    <w:rsid w:val="00C27B99"/>
    <w:rsid w:val="00C31094"/>
    <w:rsid w:val="00C31CEE"/>
    <w:rsid w:val="00C32CB0"/>
    <w:rsid w:val="00C33AE3"/>
    <w:rsid w:val="00C34253"/>
    <w:rsid w:val="00C34F39"/>
    <w:rsid w:val="00C361F6"/>
    <w:rsid w:val="00C3754D"/>
    <w:rsid w:val="00C37681"/>
    <w:rsid w:val="00C37688"/>
    <w:rsid w:val="00C40002"/>
    <w:rsid w:val="00C403FE"/>
    <w:rsid w:val="00C406EC"/>
    <w:rsid w:val="00C40EB0"/>
    <w:rsid w:val="00C413D8"/>
    <w:rsid w:val="00C41505"/>
    <w:rsid w:val="00C41F80"/>
    <w:rsid w:val="00C42127"/>
    <w:rsid w:val="00C426EC"/>
    <w:rsid w:val="00C42CFF"/>
    <w:rsid w:val="00C43B7C"/>
    <w:rsid w:val="00C446BF"/>
    <w:rsid w:val="00C45452"/>
    <w:rsid w:val="00C46554"/>
    <w:rsid w:val="00C4663A"/>
    <w:rsid w:val="00C46F42"/>
    <w:rsid w:val="00C502B3"/>
    <w:rsid w:val="00C5068F"/>
    <w:rsid w:val="00C5069F"/>
    <w:rsid w:val="00C506E3"/>
    <w:rsid w:val="00C509E9"/>
    <w:rsid w:val="00C50C2B"/>
    <w:rsid w:val="00C51710"/>
    <w:rsid w:val="00C5205F"/>
    <w:rsid w:val="00C52BF6"/>
    <w:rsid w:val="00C52E93"/>
    <w:rsid w:val="00C53184"/>
    <w:rsid w:val="00C535EB"/>
    <w:rsid w:val="00C5393A"/>
    <w:rsid w:val="00C548D6"/>
    <w:rsid w:val="00C560E5"/>
    <w:rsid w:val="00C56753"/>
    <w:rsid w:val="00C57119"/>
    <w:rsid w:val="00C57CAF"/>
    <w:rsid w:val="00C605A0"/>
    <w:rsid w:val="00C60757"/>
    <w:rsid w:val="00C61C81"/>
    <w:rsid w:val="00C65670"/>
    <w:rsid w:val="00C65A7A"/>
    <w:rsid w:val="00C661EE"/>
    <w:rsid w:val="00C6653F"/>
    <w:rsid w:val="00C6661E"/>
    <w:rsid w:val="00C672BD"/>
    <w:rsid w:val="00C67529"/>
    <w:rsid w:val="00C70C34"/>
    <w:rsid w:val="00C720FA"/>
    <w:rsid w:val="00C72EF2"/>
    <w:rsid w:val="00C74343"/>
    <w:rsid w:val="00C75272"/>
    <w:rsid w:val="00C76386"/>
    <w:rsid w:val="00C76B32"/>
    <w:rsid w:val="00C76CCB"/>
    <w:rsid w:val="00C77E74"/>
    <w:rsid w:val="00C812F2"/>
    <w:rsid w:val="00C82CC9"/>
    <w:rsid w:val="00C83C64"/>
    <w:rsid w:val="00C846BC"/>
    <w:rsid w:val="00C8494F"/>
    <w:rsid w:val="00C857DA"/>
    <w:rsid w:val="00C86101"/>
    <w:rsid w:val="00C864BF"/>
    <w:rsid w:val="00C86782"/>
    <w:rsid w:val="00C86CA7"/>
    <w:rsid w:val="00C86D74"/>
    <w:rsid w:val="00C906F2"/>
    <w:rsid w:val="00C90EAC"/>
    <w:rsid w:val="00C912FA"/>
    <w:rsid w:val="00C91994"/>
    <w:rsid w:val="00C91B05"/>
    <w:rsid w:val="00C92A9D"/>
    <w:rsid w:val="00C9330F"/>
    <w:rsid w:val="00C94B98"/>
    <w:rsid w:val="00C94C9C"/>
    <w:rsid w:val="00C957D0"/>
    <w:rsid w:val="00C9784D"/>
    <w:rsid w:val="00C97A1E"/>
    <w:rsid w:val="00CA04B7"/>
    <w:rsid w:val="00CA149B"/>
    <w:rsid w:val="00CA1CD8"/>
    <w:rsid w:val="00CA2D07"/>
    <w:rsid w:val="00CA2EA5"/>
    <w:rsid w:val="00CA3A27"/>
    <w:rsid w:val="00CA3CD9"/>
    <w:rsid w:val="00CA50CE"/>
    <w:rsid w:val="00CA5CC6"/>
    <w:rsid w:val="00CA7E97"/>
    <w:rsid w:val="00CB1EC7"/>
    <w:rsid w:val="00CB2F1D"/>
    <w:rsid w:val="00CB3590"/>
    <w:rsid w:val="00CB3931"/>
    <w:rsid w:val="00CB3AE5"/>
    <w:rsid w:val="00CB3CE8"/>
    <w:rsid w:val="00CB4D72"/>
    <w:rsid w:val="00CB5C57"/>
    <w:rsid w:val="00CB5FE5"/>
    <w:rsid w:val="00CB65C8"/>
    <w:rsid w:val="00CB704C"/>
    <w:rsid w:val="00CB7D14"/>
    <w:rsid w:val="00CC0931"/>
    <w:rsid w:val="00CC223A"/>
    <w:rsid w:val="00CC253C"/>
    <w:rsid w:val="00CC3021"/>
    <w:rsid w:val="00CC3835"/>
    <w:rsid w:val="00CC3932"/>
    <w:rsid w:val="00CC48FE"/>
    <w:rsid w:val="00CC5071"/>
    <w:rsid w:val="00CC6769"/>
    <w:rsid w:val="00CC7F42"/>
    <w:rsid w:val="00CD04F1"/>
    <w:rsid w:val="00CD08CD"/>
    <w:rsid w:val="00CD0DB7"/>
    <w:rsid w:val="00CD1776"/>
    <w:rsid w:val="00CD1922"/>
    <w:rsid w:val="00CD3CA6"/>
    <w:rsid w:val="00CD67DC"/>
    <w:rsid w:val="00CD69EE"/>
    <w:rsid w:val="00CD7170"/>
    <w:rsid w:val="00CD72F8"/>
    <w:rsid w:val="00CD780F"/>
    <w:rsid w:val="00CE0675"/>
    <w:rsid w:val="00CE263E"/>
    <w:rsid w:val="00CE2A81"/>
    <w:rsid w:val="00CE2FF6"/>
    <w:rsid w:val="00CE4AE7"/>
    <w:rsid w:val="00CE6111"/>
    <w:rsid w:val="00CE62A6"/>
    <w:rsid w:val="00CE6949"/>
    <w:rsid w:val="00CE7093"/>
    <w:rsid w:val="00CF0197"/>
    <w:rsid w:val="00CF0502"/>
    <w:rsid w:val="00CF21FD"/>
    <w:rsid w:val="00CF27FB"/>
    <w:rsid w:val="00CF3854"/>
    <w:rsid w:val="00CF4113"/>
    <w:rsid w:val="00CF58A1"/>
    <w:rsid w:val="00CF5A48"/>
    <w:rsid w:val="00CF5CD1"/>
    <w:rsid w:val="00CF799E"/>
    <w:rsid w:val="00CF7D1A"/>
    <w:rsid w:val="00D008A3"/>
    <w:rsid w:val="00D0104C"/>
    <w:rsid w:val="00D02BC8"/>
    <w:rsid w:val="00D02FAB"/>
    <w:rsid w:val="00D04FB8"/>
    <w:rsid w:val="00D1033C"/>
    <w:rsid w:val="00D10AC8"/>
    <w:rsid w:val="00D12FD9"/>
    <w:rsid w:val="00D13DDC"/>
    <w:rsid w:val="00D14AD3"/>
    <w:rsid w:val="00D14E7C"/>
    <w:rsid w:val="00D163D9"/>
    <w:rsid w:val="00D17395"/>
    <w:rsid w:val="00D17FA0"/>
    <w:rsid w:val="00D22A99"/>
    <w:rsid w:val="00D238AD"/>
    <w:rsid w:val="00D23D2D"/>
    <w:rsid w:val="00D25191"/>
    <w:rsid w:val="00D254CB"/>
    <w:rsid w:val="00D25F2D"/>
    <w:rsid w:val="00D26258"/>
    <w:rsid w:val="00D2773E"/>
    <w:rsid w:val="00D27BDA"/>
    <w:rsid w:val="00D30381"/>
    <w:rsid w:val="00D31018"/>
    <w:rsid w:val="00D3187E"/>
    <w:rsid w:val="00D31E47"/>
    <w:rsid w:val="00D32919"/>
    <w:rsid w:val="00D34036"/>
    <w:rsid w:val="00D341A3"/>
    <w:rsid w:val="00D3548F"/>
    <w:rsid w:val="00D35B0F"/>
    <w:rsid w:val="00D35E9F"/>
    <w:rsid w:val="00D3630E"/>
    <w:rsid w:val="00D36DAA"/>
    <w:rsid w:val="00D40961"/>
    <w:rsid w:val="00D4114B"/>
    <w:rsid w:val="00D414D1"/>
    <w:rsid w:val="00D4221B"/>
    <w:rsid w:val="00D428D1"/>
    <w:rsid w:val="00D42E31"/>
    <w:rsid w:val="00D43911"/>
    <w:rsid w:val="00D43AFB"/>
    <w:rsid w:val="00D44306"/>
    <w:rsid w:val="00D4478D"/>
    <w:rsid w:val="00D45252"/>
    <w:rsid w:val="00D46C06"/>
    <w:rsid w:val="00D519B4"/>
    <w:rsid w:val="00D52368"/>
    <w:rsid w:val="00D528EB"/>
    <w:rsid w:val="00D52932"/>
    <w:rsid w:val="00D531BA"/>
    <w:rsid w:val="00D53FF9"/>
    <w:rsid w:val="00D546CE"/>
    <w:rsid w:val="00D54B5B"/>
    <w:rsid w:val="00D57CE2"/>
    <w:rsid w:val="00D60C9C"/>
    <w:rsid w:val="00D62B8B"/>
    <w:rsid w:val="00D62DB3"/>
    <w:rsid w:val="00D64D8F"/>
    <w:rsid w:val="00D654BC"/>
    <w:rsid w:val="00D66535"/>
    <w:rsid w:val="00D675BE"/>
    <w:rsid w:val="00D70A86"/>
    <w:rsid w:val="00D71B4D"/>
    <w:rsid w:val="00D7297D"/>
    <w:rsid w:val="00D738FB"/>
    <w:rsid w:val="00D75163"/>
    <w:rsid w:val="00D751AE"/>
    <w:rsid w:val="00D75A74"/>
    <w:rsid w:val="00D766F1"/>
    <w:rsid w:val="00D76C8C"/>
    <w:rsid w:val="00D77938"/>
    <w:rsid w:val="00D77CA6"/>
    <w:rsid w:val="00D8073B"/>
    <w:rsid w:val="00D80E09"/>
    <w:rsid w:val="00D810B4"/>
    <w:rsid w:val="00D8152B"/>
    <w:rsid w:val="00D816D8"/>
    <w:rsid w:val="00D81DCA"/>
    <w:rsid w:val="00D82BB1"/>
    <w:rsid w:val="00D83290"/>
    <w:rsid w:val="00D84418"/>
    <w:rsid w:val="00D84490"/>
    <w:rsid w:val="00D844F3"/>
    <w:rsid w:val="00D84908"/>
    <w:rsid w:val="00D84B1E"/>
    <w:rsid w:val="00D84B88"/>
    <w:rsid w:val="00D85230"/>
    <w:rsid w:val="00D85975"/>
    <w:rsid w:val="00D86664"/>
    <w:rsid w:val="00D87CBE"/>
    <w:rsid w:val="00D87FF1"/>
    <w:rsid w:val="00D90643"/>
    <w:rsid w:val="00D90A7C"/>
    <w:rsid w:val="00D90AD8"/>
    <w:rsid w:val="00D91885"/>
    <w:rsid w:val="00D91D4A"/>
    <w:rsid w:val="00D925CD"/>
    <w:rsid w:val="00D9352D"/>
    <w:rsid w:val="00D938D8"/>
    <w:rsid w:val="00D93BCC"/>
    <w:rsid w:val="00D93CEF"/>
    <w:rsid w:val="00D93D55"/>
    <w:rsid w:val="00D95132"/>
    <w:rsid w:val="00D95BEB"/>
    <w:rsid w:val="00D96862"/>
    <w:rsid w:val="00D9687F"/>
    <w:rsid w:val="00DA0F37"/>
    <w:rsid w:val="00DA39EF"/>
    <w:rsid w:val="00DA3B23"/>
    <w:rsid w:val="00DA55E8"/>
    <w:rsid w:val="00DA5E4A"/>
    <w:rsid w:val="00DA6432"/>
    <w:rsid w:val="00DA71B1"/>
    <w:rsid w:val="00DA72E5"/>
    <w:rsid w:val="00DA77C7"/>
    <w:rsid w:val="00DA7F61"/>
    <w:rsid w:val="00DB1C0B"/>
    <w:rsid w:val="00DB2579"/>
    <w:rsid w:val="00DB3E7A"/>
    <w:rsid w:val="00DB49E3"/>
    <w:rsid w:val="00DB5287"/>
    <w:rsid w:val="00DB5718"/>
    <w:rsid w:val="00DB5860"/>
    <w:rsid w:val="00DB6AA6"/>
    <w:rsid w:val="00DB79C2"/>
    <w:rsid w:val="00DB7F03"/>
    <w:rsid w:val="00DC0E79"/>
    <w:rsid w:val="00DC3543"/>
    <w:rsid w:val="00DC35E7"/>
    <w:rsid w:val="00DC44B3"/>
    <w:rsid w:val="00DC5CE9"/>
    <w:rsid w:val="00DC629B"/>
    <w:rsid w:val="00DC6DEF"/>
    <w:rsid w:val="00DC7448"/>
    <w:rsid w:val="00DC76B8"/>
    <w:rsid w:val="00DC771D"/>
    <w:rsid w:val="00DD02BB"/>
    <w:rsid w:val="00DD03BF"/>
    <w:rsid w:val="00DD095C"/>
    <w:rsid w:val="00DD16E7"/>
    <w:rsid w:val="00DD1DE9"/>
    <w:rsid w:val="00DD202F"/>
    <w:rsid w:val="00DD348B"/>
    <w:rsid w:val="00DD37C6"/>
    <w:rsid w:val="00DD7257"/>
    <w:rsid w:val="00DE035A"/>
    <w:rsid w:val="00DE0E68"/>
    <w:rsid w:val="00DE15DB"/>
    <w:rsid w:val="00DE40A6"/>
    <w:rsid w:val="00DE47DB"/>
    <w:rsid w:val="00DE54BB"/>
    <w:rsid w:val="00DE6D10"/>
    <w:rsid w:val="00DF2292"/>
    <w:rsid w:val="00DF230A"/>
    <w:rsid w:val="00DF2EDB"/>
    <w:rsid w:val="00DF6194"/>
    <w:rsid w:val="00DF6690"/>
    <w:rsid w:val="00DF74A8"/>
    <w:rsid w:val="00DF7FF6"/>
    <w:rsid w:val="00E00C8B"/>
    <w:rsid w:val="00E00EC7"/>
    <w:rsid w:val="00E0287F"/>
    <w:rsid w:val="00E02B6C"/>
    <w:rsid w:val="00E045EC"/>
    <w:rsid w:val="00E04E1B"/>
    <w:rsid w:val="00E0566C"/>
    <w:rsid w:val="00E060B3"/>
    <w:rsid w:val="00E064A3"/>
    <w:rsid w:val="00E07A08"/>
    <w:rsid w:val="00E103B2"/>
    <w:rsid w:val="00E1051C"/>
    <w:rsid w:val="00E111AF"/>
    <w:rsid w:val="00E1134F"/>
    <w:rsid w:val="00E12633"/>
    <w:rsid w:val="00E126D0"/>
    <w:rsid w:val="00E13E81"/>
    <w:rsid w:val="00E14532"/>
    <w:rsid w:val="00E14B58"/>
    <w:rsid w:val="00E14F3C"/>
    <w:rsid w:val="00E15015"/>
    <w:rsid w:val="00E151EA"/>
    <w:rsid w:val="00E17496"/>
    <w:rsid w:val="00E17EE7"/>
    <w:rsid w:val="00E215B5"/>
    <w:rsid w:val="00E2533C"/>
    <w:rsid w:val="00E270CE"/>
    <w:rsid w:val="00E27E7E"/>
    <w:rsid w:val="00E31349"/>
    <w:rsid w:val="00E324DF"/>
    <w:rsid w:val="00E32E13"/>
    <w:rsid w:val="00E335FE"/>
    <w:rsid w:val="00E339F7"/>
    <w:rsid w:val="00E357B3"/>
    <w:rsid w:val="00E358FA"/>
    <w:rsid w:val="00E36C5F"/>
    <w:rsid w:val="00E379E6"/>
    <w:rsid w:val="00E4035A"/>
    <w:rsid w:val="00E4141E"/>
    <w:rsid w:val="00E41DD6"/>
    <w:rsid w:val="00E42125"/>
    <w:rsid w:val="00E42932"/>
    <w:rsid w:val="00E42C0B"/>
    <w:rsid w:val="00E43182"/>
    <w:rsid w:val="00E4500B"/>
    <w:rsid w:val="00E45092"/>
    <w:rsid w:val="00E45274"/>
    <w:rsid w:val="00E45A23"/>
    <w:rsid w:val="00E45EB4"/>
    <w:rsid w:val="00E470A5"/>
    <w:rsid w:val="00E47C9E"/>
    <w:rsid w:val="00E50972"/>
    <w:rsid w:val="00E51229"/>
    <w:rsid w:val="00E5262B"/>
    <w:rsid w:val="00E52D44"/>
    <w:rsid w:val="00E54473"/>
    <w:rsid w:val="00E5529C"/>
    <w:rsid w:val="00E5652A"/>
    <w:rsid w:val="00E5690C"/>
    <w:rsid w:val="00E56BCE"/>
    <w:rsid w:val="00E57577"/>
    <w:rsid w:val="00E57CBB"/>
    <w:rsid w:val="00E57E7A"/>
    <w:rsid w:val="00E6139A"/>
    <w:rsid w:val="00E618BC"/>
    <w:rsid w:val="00E619B6"/>
    <w:rsid w:val="00E63D46"/>
    <w:rsid w:val="00E63E71"/>
    <w:rsid w:val="00E642FD"/>
    <w:rsid w:val="00E65F62"/>
    <w:rsid w:val="00E66B3F"/>
    <w:rsid w:val="00E66D10"/>
    <w:rsid w:val="00E67E86"/>
    <w:rsid w:val="00E70C1F"/>
    <w:rsid w:val="00E7105F"/>
    <w:rsid w:val="00E71FE7"/>
    <w:rsid w:val="00E7247A"/>
    <w:rsid w:val="00E72522"/>
    <w:rsid w:val="00E74E59"/>
    <w:rsid w:val="00E7579F"/>
    <w:rsid w:val="00E75B52"/>
    <w:rsid w:val="00E76583"/>
    <w:rsid w:val="00E76841"/>
    <w:rsid w:val="00E77205"/>
    <w:rsid w:val="00E80147"/>
    <w:rsid w:val="00E80A6A"/>
    <w:rsid w:val="00E823FA"/>
    <w:rsid w:val="00E8366B"/>
    <w:rsid w:val="00E838A9"/>
    <w:rsid w:val="00E840A5"/>
    <w:rsid w:val="00E862E6"/>
    <w:rsid w:val="00E87375"/>
    <w:rsid w:val="00E901EA"/>
    <w:rsid w:val="00E90F91"/>
    <w:rsid w:val="00E91045"/>
    <w:rsid w:val="00E9157E"/>
    <w:rsid w:val="00E92C6D"/>
    <w:rsid w:val="00E955FB"/>
    <w:rsid w:val="00E95706"/>
    <w:rsid w:val="00E95BF0"/>
    <w:rsid w:val="00E96167"/>
    <w:rsid w:val="00E96B00"/>
    <w:rsid w:val="00E972A9"/>
    <w:rsid w:val="00E977CF"/>
    <w:rsid w:val="00E978A4"/>
    <w:rsid w:val="00E97C4D"/>
    <w:rsid w:val="00EA028B"/>
    <w:rsid w:val="00EA074D"/>
    <w:rsid w:val="00EA1157"/>
    <w:rsid w:val="00EA2E84"/>
    <w:rsid w:val="00EA34C8"/>
    <w:rsid w:val="00EA41B4"/>
    <w:rsid w:val="00EA49DF"/>
    <w:rsid w:val="00EA51CE"/>
    <w:rsid w:val="00EA70FD"/>
    <w:rsid w:val="00EA74C7"/>
    <w:rsid w:val="00EA7701"/>
    <w:rsid w:val="00EA7E38"/>
    <w:rsid w:val="00EB2001"/>
    <w:rsid w:val="00EB298A"/>
    <w:rsid w:val="00EB313F"/>
    <w:rsid w:val="00EB3E00"/>
    <w:rsid w:val="00EB4407"/>
    <w:rsid w:val="00EB5BCA"/>
    <w:rsid w:val="00EC01F4"/>
    <w:rsid w:val="00EC076A"/>
    <w:rsid w:val="00EC1002"/>
    <w:rsid w:val="00EC4193"/>
    <w:rsid w:val="00EC4E49"/>
    <w:rsid w:val="00EC64A5"/>
    <w:rsid w:val="00EC7339"/>
    <w:rsid w:val="00ED1335"/>
    <w:rsid w:val="00ED25E4"/>
    <w:rsid w:val="00ED3DBC"/>
    <w:rsid w:val="00ED499F"/>
    <w:rsid w:val="00ED57C6"/>
    <w:rsid w:val="00ED6F08"/>
    <w:rsid w:val="00ED72CA"/>
    <w:rsid w:val="00ED77FB"/>
    <w:rsid w:val="00EE03AD"/>
    <w:rsid w:val="00EE0A39"/>
    <w:rsid w:val="00EE0AF6"/>
    <w:rsid w:val="00EE0DFE"/>
    <w:rsid w:val="00EE124A"/>
    <w:rsid w:val="00EE22E2"/>
    <w:rsid w:val="00EE23D4"/>
    <w:rsid w:val="00EE36A9"/>
    <w:rsid w:val="00EE3E07"/>
    <w:rsid w:val="00EE45FA"/>
    <w:rsid w:val="00EE534C"/>
    <w:rsid w:val="00EE636A"/>
    <w:rsid w:val="00EE7DC4"/>
    <w:rsid w:val="00EF1018"/>
    <w:rsid w:val="00EF1B7D"/>
    <w:rsid w:val="00EF2B49"/>
    <w:rsid w:val="00EF38AA"/>
    <w:rsid w:val="00EF3FAA"/>
    <w:rsid w:val="00EF4219"/>
    <w:rsid w:val="00EF4595"/>
    <w:rsid w:val="00EF752A"/>
    <w:rsid w:val="00EF7E0C"/>
    <w:rsid w:val="00F01345"/>
    <w:rsid w:val="00F01E75"/>
    <w:rsid w:val="00F0248B"/>
    <w:rsid w:val="00F02C02"/>
    <w:rsid w:val="00F046C3"/>
    <w:rsid w:val="00F04EF9"/>
    <w:rsid w:val="00F0545E"/>
    <w:rsid w:val="00F055D6"/>
    <w:rsid w:val="00F05DFA"/>
    <w:rsid w:val="00F06542"/>
    <w:rsid w:val="00F066E3"/>
    <w:rsid w:val="00F0680B"/>
    <w:rsid w:val="00F07809"/>
    <w:rsid w:val="00F10B88"/>
    <w:rsid w:val="00F122FA"/>
    <w:rsid w:val="00F12AA6"/>
    <w:rsid w:val="00F12FB1"/>
    <w:rsid w:val="00F136DF"/>
    <w:rsid w:val="00F13856"/>
    <w:rsid w:val="00F13DD4"/>
    <w:rsid w:val="00F13EDA"/>
    <w:rsid w:val="00F14642"/>
    <w:rsid w:val="00F15331"/>
    <w:rsid w:val="00F15F24"/>
    <w:rsid w:val="00F16223"/>
    <w:rsid w:val="00F172D6"/>
    <w:rsid w:val="00F20332"/>
    <w:rsid w:val="00F2138E"/>
    <w:rsid w:val="00F218FC"/>
    <w:rsid w:val="00F228EC"/>
    <w:rsid w:val="00F23288"/>
    <w:rsid w:val="00F25EBB"/>
    <w:rsid w:val="00F268A9"/>
    <w:rsid w:val="00F26DF5"/>
    <w:rsid w:val="00F26F7D"/>
    <w:rsid w:val="00F273AC"/>
    <w:rsid w:val="00F30B02"/>
    <w:rsid w:val="00F30CC7"/>
    <w:rsid w:val="00F331B8"/>
    <w:rsid w:val="00F33591"/>
    <w:rsid w:val="00F34967"/>
    <w:rsid w:val="00F35DB5"/>
    <w:rsid w:val="00F35E96"/>
    <w:rsid w:val="00F36486"/>
    <w:rsid w:val="00F3797E"/>
    <w:rsid w:val="00F40C0F"/>
    <w:rsid w:val="00F41CB5"/>
    <w:rsid w:val="00F42DC1"/>
    <w:rsid w:val="00F4315F"/>
    <w:rsid w:val="00F431D6"/>
    <w:rsid w:val="00F4337C"/>
    <w:rsid w:val="00F43B28"/>
    <w:rsid w:val="00F4456D"/>
    <w:rsid w:val="00F45F12"/>
    <w:rsid w:val="00F4789A"/>
    <w:rsid w:val="00F508E8"/>
    <w:rsid w:val="00F508F8"/>
    <w:rsid w:val="00F50D1E"/>
    <w:rsid w:val="00F51361"/>
    <w:rsid w:val="00F51FBB"/>
    <w:rsid w:val="00F5416C"/>
    <w:rsid w:val="00F569DB"/>
    <w:rsid w:val="00F60434"/>
    <w:rsid w:val="00F605D3"/>
    <w:rsid w:val="00F60A82"/>
    <w:rsid w:val="00F62B36"/>
    <w:rsid w:val="00F63190"/>
    <w:rsid w:val="00F6388E"/>
    <w:rsid w:val="00F64D30"/>
    <w:rsid w:val="00F6526F"/>
    <w:rsid w:val="00F66152"/>
    <w:rsid w:val="00F661E1"/>
    <w:rsid w:val="00F67AD4"/>
    <w:rsid w:val="00F7028D"/>
    <w:rsid w:val="00F7037C"/>
    <w:rsid w:val="00F71ED6"/>
    <w:rsid w:val="00F72728"/>
    <w:rsid w:val="00F72812"/>
    <w:rsid w:val="00F738A1"/>
    <w:rsid w:val="00F769F3"/>
    <w:rsid w:val="00F76A49"/>
    <w:rsid w:val="00F7709A"/>
    <w:rsid w:val="00F779DD"/>
    <w:rsid w:val="00F77F18"/>
    <w:rsid w:val="00F803EB"/>
    <w:rsid w:val="00F80556"/>
    <w:rsid w:val="00F80A52"/>
    <w:rsid w:val="00F8329E"/>
    <w:rsid w:val="00F8332A"/>
    <w:rsid w:val="00F846B9"/>
    <w:rsid w:val="00F84F55"/>
    <w:rsid w:val="00F8774E"/>
    <w:rsid w:val="00F87CE8"/>
    <w:rsid w:val="00F909E7"/>
    <w:rsid w:val="00F928F9"/>
    <w:rsid w:val="00F948F6"/>
    <w:rsid w:val="00F9566F"/>
    <w:rsid w:val="00F9660C"/>
    <w:rsid w:val="00F9702E"/>
    <w:rsid w:val="00FA08E7"/>
    <w:rsid w:val="00FA09B2"/>
    <w:rsid w:val="00FA128E"/>
    <w:rsid w:val="00FA1AE4"/>
    <w:rsid w:val="00FA2782"/>
    <w:rsid w:val="00FA38F6"/>
    <w:rsid w:val="00FA398E"/>
    <w:rsid w:val="00FA5421"/>
    <w:rsid w:val="00FA5581"/>
    <w:rsid w:val="00FA55CE"/>
    <w:rsid w:val="00FA6BA1"/>
    <w:rsid w:val="00FA6F1D"/>
    <w:rsid w:val="00FB0B2E"/>
    <w:rsid w:val="00FB10D0"/>
    <w:rsid w:val="00FB1597"/>
    <w:rsid w:val="00FB21EC"/>
    <w:rsid w:val="00FB76E7"/>
    <w:rsid w:val="00FC0536"/>
    <w:rsid w:val="00FC0E77"/>
    <w:rsid w:val="00FC2525"/>
    <w:rsid w:val="00FC310D"/>
    <w:rsid w:val="00FC3EA4"/>
    <w:rsid w:val="00FC4327"/>
    <w:rsid w:val="00FC47D3"/>
    <w:rsid w:val="00FD0E9F"/>
    <w:rsid w:val="00FD204E"/>
    <w:rsid w:val="00FD37D7"/>
    <w:rsid w:val="00FD422B"/>
    <w:rsid w:val="00FD519F"/>
    <w:rsid w:val="00FD6E51"/>
    <w:rsid w:val="00FD76AB"/>
    <w:rsid w:val="00FD7723"/>
    <w:rsid w:val="00FD7D3F"/>
    <w:rsid w:val="00FE128C"/>
    <w:rsid w:val="00FE1472"/>
    <w:rsid w:val="00FE2B87"/>
    <w:rsid w:val="00FE2D8D"/>
    <w:rsid w:val="00FE381F"/>
    <w:rsid w:val="00FE5E52"/>
    <w:rsid w:val="00FE60B3"/>
    <w:rsid w:val="00FE7246"/>
    <w:rsid w:val="00FE7440"/>
    <w:rsid w:val="00FE7598"/>
    <w:rsid w:val="00FF086A"/>
    <w:rsid w:val="00FF08C6"/>
    <w:rsid w:val="00FF08CA"/>
    <w:rsid w:val="00FF24A6"/>
    <w:rsid w:val="00FF311A"/>
    <w:rsid w:val="00FF3E53"/>
    <w:rsid w:val="00FF6834"/>
    <w:rsid w:val="00FF746C"/>
    <w:rsid w:val="00FF7812"/>
    <w:rsid w:val="00FF7CBE"/>
    <w:rsid w:val="0364CA9B"/>
    <w:rsid w:val="05617287"/>
    <w:rsid w:val="06966615"/>
    <w:rsid w:val="07C65258"/>
    <w:rsid w:val="08616725"/>
    <w:rsid w:val="089610E4"/>
    <w:rsid w:val="0A048195"/>
    <w:rsid w:val="0B94E571"/>
    <w:rsid w:val="0FAF6D27"/>
    <w:rsid w:val="11FC3B36"/>
    <w:rsid w:val="13E7B0BB"/>
    <w:rsid w:val="14DB6DF3"/>
    <w:rsid w:val="159EC00A"/>
    <w:rsid w:val="15C943FE"/>
    <w:rsid w:val="1702A321"/>
    <w:rsid w:val="1861F11D"/>
    <w:rsid w:val="18932F77"/>
    <w:rsid w:val="19669C10"/>
    <w:rsid w:val="19C35969"/>
    <w:rsid w:val="1C1CB758"/>
    <w:rsid w:val="1CBB8FF6"/>
    <w:rsid w:val="21976A4B"/>
    <w:rsid w:val="25B355EC"/>
    <w:rsid w:val="26B93BC8"/>
    <w:rsid w:val="278C7308"/>
    <w:rsid w:val="298A17E8"/>
    <w:rsid w:val="2A5A3DAF"/>
    <w:rsid w:val="2AC35D10"/>
    <w:rsid w:val="2CB2542F"/>
    <w:rsid w:val="2F38DB5C"/>
    <w:rsid w:val="2F84AE48"/>
    <w:rsid w:val="31167BCF"/>
    <w:rsid w:val="3263172D"/>
    <w:rsid w:val="3392FE49"/>
    <w:rsid w:val="35243E43"/>
    <w:rsid w:val="35E4526D"/>
    <w:rsid w:val="3710A2D0"/>
    <w:rsid w:val="37974247"/>
    <w:rsid w:val="3BF4077A"/>
    <w:rsid w:val="3CF5007B"/>
    <w:rsid w:val="3E5A46D5"/>
    <w:rsid w:val="3F28F736"/>
    <w:rsid w:val="3F4E45CD"/>
    <w:rsid w:val="41FD25DD"/>
    <w:rsid w:val="42A62E4D"/>
    <w:rsid w:val="4380277C"/>
    <w:rsid w:val="43C4C908"/>
    <w:rsid w:val="44C5BDE3"/>
    <w:rsid w:val="4533A2AC"/>
    <w:rsid w:val="495059FC"/>
    <w:rsid w:val="4A96D07D"/>
    <w:rsid w:val="5087614E"/>
    <w:rsid w:val="54C9F341"/>
    <w:rsid w:val="555A5050"/>
    <w:rsid w:val="577D0CA0"/>
    <w:rsid w:val="5815BC59"/>
    <w:rsid w:val="58581179"/>
    <w:rsid w:val="59CAFCF5"/>
    <w:rsid w:val="5A5C5B0A"/>
    <w:rsid w:val="5DC20ABC"/>
    <w:rsid w:val="5ED2A264"/>
    <w:rsid w:val="601BE3E5"/>
    <w:rsid w:val="618DBD34"/>
    <w:rsid w:val="6379A4CD"/>
    <w:rsid w:val="66544A18"/>
    <w:rsid w:val="666C4CD3"/>
    <w:rsid w:val="68251C78"/>
    <w:rsid w:val="68DE35B5"/>
    <w:rsid w:val="69891FE1"/>
    <w:rsid w:val="6D3C2B75"/>
    <w:rsid w:val="6D43CD3C"/>
    <w:rsid w:val="731C45A1"/>
    <w:rsid w:val="73E732FE"/>
    <w:rsid w:val="73EDA7EF"/>
    <w:rsid w:val="7400576F"/>
    <w:rsid w:val="740EB842"/>
    <w:rsid w:val="741D0E37"/>
    <w:rsid w:val="75C3BBBC"/>
    <w:rsid w:val="774972A6"/>
    <w:rsid w:val="7919159F"/>
    <w:rsid w:val="79DB1040"/>
    <w:rsid w:val="7C759DFB"/>
    <w:rsid w:val="7F05FE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3ADFF"/>
  <w15:chartTrackingRefBased/>
  <w15:docId w15:val="{D20AC6CA-46FE-4443-8FDE-CA2031371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17"/>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D7A"/>
    <w:pPr>
      <w:pPrChange w:id="0" w:author="Author">
        <w:pPr/>
      </w:pPrChange>
    </w:pPr>
    <w:rPr>
      <w:rPrChange w:id="0" w:author="Author">
        <w:rPr>
          <w:rFonts w:ascii="Arial" w:hAnsi="Arial" w:cs="Arial"/>
          <w:sz w:val="22"/>
          <w:lang w:val="en-US" w:eastAsia="en-US" w:bidi="ar-SA"/>
        </w:rPr>
      </w:rPrChange>
    </w:rPr>
  </w:style>
  <w:style w:type="paragraph" w:styleId="Heading1">
    <w:name w:val="heading 1"/>
    <w:basedOn w:val="Normal"/>
    <w:next w:val="Normal"/>
    <w:link w:val="Heading1Char"/>
    <w:qFormat/>
    <w:rsid w:val="00994D7A"/>
    <w:pPr>
      <w:keepLines/>
      <w:widowControl w:val="0"/>
      <w:kinsoku w:val="0"/>
      <w:spacing w:after="340"/>
      <w:jc w:val="center"/>
      <w:outlineLvl w:val="0"/>
    </w:pPr>
    <w:rPr>
      <w:rFonts w:eastAsia="SimSun"/>
      <w:color w:val="000000" w:themeColor="text1"/>
      <w:kern w:val="0"/>
      <w:szCs w:val="17"/>
      <w:lang w:eastAsia="zh-CN"/>
    </w:rPr>
  </w:style>
  <w:style w:type="paragraph" w:styleId="Heading2">
    <w:name w:val="heading 2"/>
    <w:basedOn w:val="Normal"/>
    <w:next w:val="Normal"/>
    <w:link w:val="Heading2Char"/>
    <w:unhideWhenUsed/>
    <w:qFormat/>
    <w:rsid w:val="00994D7A"/>
    <w:pPr>
      <w:keepNext/>
      <w:keepLines/>
      <w:spacing w:before="160" w:after="80"/>
      <w:outlineLvl w:val="1"/>
    </w:pPr>
    <w:rPr>
      <w:rFonts w:eastAsiaTheme="majorEastAsia"/>
      <w:color w:val="000000" w:themeColor="text1"/>
      <w:szCs w:val="17"/>
    </w:rPr>
  </w:style>
  <w:style w:type="paragraph" w:styleId="Heading3">
    <w:name w:val="heading 3"/>
    <w:basedOn w:val="Normal"/>
    <w:next w:val="Normal"/>
    <w:link w:val="Heading3Char"/>
    <w:unhideWhenUsed/>
    <w:qFormat/>
    <w:rsid w:val="00994D7A"/>
    <w:pPr>
      <w:keepNext/>
      <w:keepLines/>
      <w:tabs>
        <w:tab w:val="left" w:pos="547"/>
      </w:tabs>
      <w:spacing w:before="160" w:after="80"/>
      <w:outlineLvl w:val="2"/>
    </w:pPr>
    <w:rPr>
      <w:rFonts w:eastAsiaTheme="majorEastAsia"/>
      <w:color w:val="000000" w:themeColor="text1"/>
      <w:szCs w:val="17"/>
    </w:rPr>
  </w:style>
  <w:style w:type="paragraph" w:styleId="Heading4">
    <w:name w:val="heading 4"/>
    <w:basedOn w:val="Normal"/>
    <w:next w:val="Normal"/>
    <w:link w:val="Heading4Char"/>
    <w:unhideWhenUsed/>
    <w:qFormat/>
    <w:rsid w:val="00994D7A"/>
    <w:pPr>
      <w:keepNext/>
      <w:keepLines/>
      <w:spacing w:before="80" w:after="40"/>
      <w:outlineLvl w:val="3"/>
      <w:pPrChange w:id="1" w:author="Author">
        <w:pPr>
          <w:keepNext/>
          <w:numPr>
            <w:ilvl w:val="3"/>
          </w:numPr>
          <w:tabs>
            <w:tab w:val="num" w:pos="2098"/>
          </w:tabs>
          <w:spacing w:before="240" w:after="60"/>
          <w:ind w:left="2098" w:hanging="397"/>
          <w:outlineLvl w:val="3"/>
        </w:pPr>
      </w:pPrChange>
    </w:pPr>
    <w:rPr>
      <w:rFonts w:eastAsiaTheme="majorEastAsia" w:cstheme="majorBidi"/>
      <w:i/>
      <w:iCs/>
      <w:color w:val="0F4761" w:themeColor="accent1" w:themeShade="BF"/>
      <w:rPrChange w:id="1" w:author="Author">
        <w:rPr>
          <w:rFonts w:ascii="Arial" w:hAnsi="Arial" w:cs="Arial"/>
          <w:bCs/>
          <w:i/>
          <w:sz w:val="22"/>
          <w:szCs w:val="28"/>
          <w:lang w:val="en-US" w:eastAsia="en-US" w:bidi="ar-SA"/>
        </w:rPr>
      </w:rPrChange>
    </w:rPr>
  </w:style>
  <w:style w:type="paragraph" w:styleId="Heading5">
    <w:name w:val="heading 5"/>
    <w:basedOn w:val="Normal"/>
    <w:next w:val="Normal"/>
    <w:link w:val="Heading5Char"/>
    <w:semiHidden/>
    <w:unhideWhenUsed/>
    <w:qFormat/>
    <w:rsid w:val="00994D7A"/>
    <w:pPr>
      <w:keepNext/>
      <w:keepLines/>
      <w:spacing w:before="80" w:after="40"/>
      <w:outlineLvl w:val="4"/>
      <w:pPrChange w:id="2" w:author="Author">
        <w:pPr>
          <w:keepNext/>
          <w:keepLines/>
          <w:numPr>
            <w:ilvl w:val="4"/>
          </w:numPr>
          <w:tabs>
            <w:tab w:val="num" w:pos="2665"/>
          </w:tabs>
          <w:spacing w:before="40"/>
          <w:ind w:left="2665" w:hanging="397"/>
          <w:outlineLvl w:val="4"/>
        </w:pPr>
      </w:pPrChange>
    </w:pPr>
    <w:rPr>
      <w:rFonts w:eastAsiaTheme="majorEastAsia" w:cstheme="majorBidi"/>
      <w:color w:val="0F4761" w:themeColor="accent1" w:themeShade="BF"/>
      <w:rPrChange w:id="2" w:author="Author">
        <w:rPr>
          <w:rFonts w:asciiTheme="majorHAnsi" w:eastAsiaTheme="majorEastAsia" w:hAnsiTheme="majorHAnsi" w:cstheme="majorBidi"/>
          <w:color w:val="0F4761" w:themeColor="accent1" w:themeShade="BF"/>
          <w:sz w:val="22"/>
          <w:lang w:val="en-US" w:eastAsia="en-US" w:bidi="ar-SA"/>
        </w:rPr>
      </w:rPrChange>
    </w:rPr>
  </w:style>
  <w:style w:type="paragraph" w:styleId="Heading6">
    <w:name w:val="heading 6"/>
    <w:basedOn w:val="Normal"/>
    <w:next w:val="Normal"/>
    <w:link w:val="Heading6Char"/>
    <w:semiHidden/>
    <w:unhideWhenUsed/>
    <w:qFormat/>
    <w:rsid w:val="00994D7A"/>
    <w:pPr>
      <w:keepNext/>
      <w:keepLines/>
      <w:spacing w:before="40" w:after="0"/>
      <w:outlineLvl w:val="5"/>
      <w:pPrChange w:id="3" w:author="Author">
        <w:pPr>
          <w:keepNext/>
          <w:keepLines/>
          <w:numPr>
            <w:ilvl w:val="5"/>
          </w:numPr>
          <w:tabs>
            <w:tab w:val="num" w:pos="3231"/>
          </w:tabs>
          <w:spacing w:before="40"/>
          <w:ind w:left="3231" w:hanging="396"/>
          <w:outlineLvl w:val="5"/>
        </w:pPr>
      </w:pPrChange>
    </w:pPr>
    <w:rPr>
      <w:rFonts w:eastAsiaTheme="majorEastAsia" w:cstheme="majorBidi"/>
      <w:i/>
      <w:iCs/>
      <w:color w:val="595959" w:themeColor="text1" w:themeTint="A6"/>
      <w:rPrChange w:id="3" w:author="Author">
        <w:rPr>
          <w:rFonts w:asciiTheme="majorHAnsi" w:eastAsiaTheme="majorEastAsia" w:hAnsiTheme="majorHAnsi" w:cstheme="majorBidi"/>
          <w:color w:val="0A2F40" w:themeColor="accent1" w:themeShade="7F"/>
          <w:sz w:val="22"/>
          <w:lang w:val="en-US" w:eastAsia="en-US" w:bidi="ar-SA"/>
        </w:rPr>
      </w:rPrChange>
    </w:rPr>
  </w:style>
  <w:style w:type="paragraph" w:styleId="Heading7">
    <w:name w:val="heading 7"/>
    <w:basedOn w:val="Normal"/>
    <w:next w:val="Normal"/>
    <w:link w:val="Heading7Char"/>
    <w:semiHidden/>
    <w:unhideWhenUsed/>
    <w:qFormat/>
    <w:rsid w:val="00994D7A"/>
    <w:pPr>
      <w:keepNext/>
      <w:keepLines/>
      <w:spacing w:before="40" w:after="0"/>
      <w:outlineLvl w:val="6"/>
      <w:pPrChange w:id="4" w:author="Author">
        <w:pPr>
          <w:keepNext/>
          <w:keepLines/>
          <w:numPr>
            <w:ilvl w:val="6"/>
          </w:numPr>
          <w:tabs>
            <w:tab w:val="num" w:pos="3798"/>
          </w:tabs>
          <w:spacing w:before="40"/>
          <w:ind w:left="3798" w:hanging="396"/>
          <w:outlineLvl w:val="6"/>
        </w:pPr>
      </w:pPrChange>
    </w:pPr>
    <w:rPr>
      <w:rFonts w:eastAsiaTheme="majorEastAsia" w:cstheme="majorBidi"/>
      <w:color w:val="595959" w:themeColor="text1" w:themeTint="A6"/>
      <w:rPrChange w:id="4" w:author="Author">
        <w:rPr>
          <w:rFonts w:asciiTheme="majorHAnsi" w:eastAsiaTheme="majorEastAsia" w:hAnsiTheme="majorHAnsi" w:cstheme="majorBidi"/>
          <w:i/>
          <w:iCs/>
          <w:color w:val="0A2F40" w:themeColor="accent1" w:themeShade="7F"/>
          <w:sz w:val="22"/>
          <w:lang w:val="en-US" w:eastAsia="en-US" w:bidi="ar-SA"/>
        </w:rPr>
      </w:rPrChange>
    </w:rPr>
  </w:style>
  <w:style w:type="paragraph" w:styleId="Heading8">
    <w:name w:val="heading 8"/>
    <w:basedOn w:val="Normal"/>
    <w:next w:val="Normal"/>
    <w:link w:val="Heading8Char"/>
    <w:semiHidden/>
    <w:unhideWhenUsed/>
    <w:qFormat/>
    <w:rsid w:val="00994D7A"/>
    <w:pPr>
      <w:keepNext/>
      <w:keepLines/>
      <w:spacing w:after="0"/>
      <w:outlineLvl w:val="7"/>
      <w:pPrChange w:id="5" w:author="Author">
        <w:pPr>
          <w:keepNext/>
          <w:keepLines/>
          <w:numPr>
            <w:ilvl w:val="7"/>
          </w:numPr>
          <w:tabs>
            <w:tab w:val="num" w:pos="4365"/>
          </w:tabs>
          <w:spacing w:before="40"/>
          <w:ind w:left="4365" w:hanging="396"/>
          <w:outlineLvl w:val="7"/>
        </w:pPr>
      </w:pPrChange>
    </w:pPr>
    <w:rPr>
      <w:rFonts w:eastAsiaTheme="majorEastAsia" w:cstheme="majorBidi"/>
      <w:i/>
      <w:iCs/>
      <w:color w:val="272727" w:themeColor="text1" w:themeTint="D8"/>
      <w:rPrChange w:id="5" w:author="Author">
        <w:rPr>
          <w:rFonts w:asciiTheme="majorHAnsi" w:eastAsiaTheme="majorEastAsia" w:hAnsiTheme="majorHAnsi" w:cstheme="majorBidi"/>
          <w:color w:val="272727" w:themeColor="text1" w:themeTint="D8"/>
          <w:sz w:val="21"/>
          <w:szCs w:val="21"/>
          <w:lang w:val="en-US" w:eastAsia="en-US" w:bidi="ar-SA"/>
        </w:rPr>
      </w:rPrChange>
    </w:rPr>
  </w:style>
  <w:style w:type="paragraph" w:styleId="Heading9">
    <w:name w:val="heading 9"/>
    <w:basedOn w:val="Normal"/>
    <w:next w:val="Normal"/>
    <w:link w:val="Heading9Char"/>
    <w:semiHidden/>
    <w:unhideWhenUsed/>
    <w:qFormat/>
    <w:rsid w:val="00994D7A"/>
    <w:pPr>
      <w:keepNext/>
      <w:keepLines/>
      <w:spacing w:after="0"/>
      <w:outlineLvl w:val="8"/>
      <w:pPrChange w:id="6" w:author="Author">
        <w:pPr>
          <w:keepNext/>
          <w:keepLines/>
          <w:numPr>
            <w:ilvl w:val="8"/>
          </w:numPr>
          <w:tabs>
            <w:tab w:val="num" w:pos="4932"/>
          </w:tabs>
          <w:spacing w:before="40"/>
          <w:ind w:left="4932" w:hanging="397"/>
          <w:outlineLvl w:val="8"/>
        </w:pPr>
      </w:pPrChange>
    </w:pPr>
    <w:rPr>
      <w:rFonts w:eastAsiaTheme="majorEastAsia" w:cstheme="majorBidi"/>
      <w:color w:val="272727" w:themeColor="text1" w:themeTint="D8"/>
      <w:rPrChange w:id="6" w:author="Author">
        <w:rPr>
          <w:rFonts w:asciiTheme="majorHAnsi" w:eastAsiaTheme="majorEastAsia" w:hAnsiTheme="majorHAnsi" w:cstheme="majorBidi"/>
          <w:i/>
          <w:iCs/>
          <w:color w:val="272727" w:themeColor="text1" w:themeTint="D8"/>
          <w:sz w:val="21"/>
          <w:szCs w:val="21"/>
          <w:lang w:val="en-US" w:eastAsia="en-US" w:bidi="ar-SA"/>
        </w:rPr>
      </w:rPrChan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79B3"/>
    <w:rPr>
      <w:rFonts w:eastAsia="SimSun"/>
      <w:color w:val="000000" w:themeColor="text1"/>
      <w:kern w:val="0"/>
      <w:szCs w:val="17"/>
      <w:lang w:eastAsia="zh-CN"/>
    </w:rPr>
  </w:style>
  <w:style w:type="character" w:customStyle="1" w:styleId="Heading2Char">
    <w:name w:val="Heading 2 Char"/>
    <w:basedOn w:val="DefaultParagraphFont"/>
    <w:link w:val="Heading2"/>
    <w:rsid w:val="00E45092"/>
    <w:rPr>
      <w:rFonts w:eastAsiaTheme="majorEastAsia"/>
      <w:color w:val="000000" w:themeColor="text1"/>
      <w:szCs w:val="17"/>
    </w:rPr>
  </w:style>
  <w:style w:type="character" w:customStyle="1" w:styleId="Heading3Char">
    <w:name w:val="Heading 3 Char"/>
    <w:basedOn w:val="DefaultParagraphFont"/>
    <w:link w:val="Heading3"/>
    <w:rsid w:val="00E45092"/>
    <w:rPr>
      <w:rFonts w:eastAsiaTheme="majorEastAsia"/>
      <w:color w:val="000000" w:themeColor="text1"/>
      <w:szCs w:val="17"/>
    </w:rPr>
  </w:style>
  <w:style w:type="character" w:customStyle="1" w:styleId="Heading4Char">
    <w:name w:val="Heading 4 Char"/>
    <w:basedOn w:val="DefaultParagraphFont"/>
    <w:link w:val="Heading4"/>
    <w:rsid w:val="00550DC8"/>
    <w:rPr>
      <w:rFonts w:eastAsiaTheme="majorEastAsia" w:cstheme="majorBidi"/>
      <w:i/>
      <w:iCs/>
      <w:color w:val="0F4761" w:themeColor="accent1" w:themeShade="BF"/>
    </w:rPr>
  </w:style>
  <w:style w:type="character" w:customStyle="1" w:styleId="Heading5Char">
    <w:name w:val="Heading 5 Char"/>
    <w:basedOn w:val="DefaultParagraphFont"/>
    <w:link w:val="Heading5"/>
    <w:semiHidden/>
    <w:rsid w:val="00550DC8"/>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550DC8"/>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550DC8"/>
    <w:rPr>
      <w:rFonts w:eastAsiaTheme="majorEastAsia" w:cstheme="majorBidi"/>
      <w:color w:val="595959" w:themeColor="text1" w:themeTint="A6"/>
    </w:rPr>
  </w:style>
  <w:style w:type="character" w:customStyle="1" w:styleId="Heading8Char">
    <w:name w:val="Heading 8 Char"/>
    <w:basedOn w:val="DefaultParagraphFont"/>
    <w:link w:val="Heading8"/>
    <w:semiHidden/>
    <w:rsid w:val="00550DC8"/>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550DC8"/>
    <w:rPr>
      <w:rFonts w:eastAsiaTheme="majorEastAsia" w:cstheme="majorBidi"/>
      <w:color w:val="272727" w:themeColor="text1" w:themeTint="D8"/>
    </w:rPr>
  </w:style>
  <w:style w:type="paragraph" w:styleId="Title">
    <w:name w:val="Title"/>
    <w:basedOn w:val="Normal"/>
    <w:next w:val="Normal"/>
    <w:link w:val="TitleChar"/>
    <w:uiPriority w:val="10"/>
    <w:qFormat/>
    <w:rsid w:val="00550D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0D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0DC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0D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0DC8"/>
    <w:pPr>
      <w:spacing w:before="160"/>
      <w:jc w:val="center"/>
    </w:pPr>
    <w:rPr>
      <w:i/>
      <w:iCs/>
      <w:color w:val="404040" w:themeColor="text1" w:themeTint="BF"/>
    </w:rPr>
  </w:style>
  <w:style w:type="character" w:customStyle="1" w:styleId="QuoteChar">
    <w:name w:val="Quote Char"/>
    <w:basedOn w:val="DefaultParagraphFont"/>
    <w:link w:val="Quote"/>
    <w:uiPriority w:val="29"/>
    <w:rsid w:val="00550DC8"/>
    <w:rPr>
      <w:i/>
      <w:iCs/>
      <w:color w:val="404040" w:themeColor="text1" w:themeTint="BF"/>
    </w:rPr>
  </w:style>
  <w:style w:type="paragraph" w:styleId="ListParagraph">
    <w:name w:val="List Paragraph"/>
    <w:basedOn w:val="Normal"/>
    <w:uiPriority w:val="34"/>
    <w:qFormat/>
    <w:rsid w:val="00550DC8"/>
    <w:pPr>
      <w:ind w:left="720"/>
      <w:contextualSpacing/>
    </w:pPr>
  </w:style>
  <w:style w:type="character" w:styleId="IntenseEmphasis">
    <w:name w:val="Intense Emphasis"/>
    <w:basedOn w:val="DefaultParagraphFont"/>
    <w:uiPriority w:val="21"/>
    <w:qFormat/>
    <w:rsid w:val="00550DC8"/>
    <w:rPr>
      <w:i/>
      <w:iCs/>
      <w:color w:val="0F4761" w:themeColor="accent1" w:themeShade="BF"/>
    </w:rPr>
  </w:style>
  <w:style w:type="paragraph" w:styleId="IntenseQuote">
    <w:name w:val="Intense Quote"/>
    <w:basedOn w:val="Normal"/>
    <w:next w:val="Normal"/>
    <w:link w:val="IntenseQuoteChar"/>
    <w:uiPriority w:val="30"/>
    <w:qFormat/>
    <w:rsid w:val="00550D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0DC8"/>
    <w:rPr>
      <w:i/>
      <w:iCs/>
      <w:color w:val="0F4761" w:themeColor="accent1" w:themeShade="BF"/>
    </w:rPr>
  </w:style>
  <w:style w:type="character" w:styleId="IntenseReference">
    <w:name w:val="Intense Reference"/>
    <w:basedOn w:val="DefaultParagraphFont"/>
    <w:uiPriority w:val="32"/>
    <w:qFormat/>
    <w:rsid w:val="00550DC8"/>
    <w:rPr>
      <w:b/>
      <w:bCs/>
      <w:smallCaps/>
      <w:color w:val="0F4761" w:themeColor="accent1" w:themeShade="BF"/>
      <w:spacing w:val="5"/>
    </w:rPr>
  </w:style>
  <w:style w:type="character" w:styleId="Hyperlink">
    <w:name w:val="Hyperlink"/>
    <w:basedOn w:val="DefaultParagraphFont"/>
    <w:uiPriority w:val="99"/>
    <w:rsid w:val="00713A36"/>
    <w:rPr>
      <w:color w:val="467886" w:themeColor="hyperlink"/>
      <w:u w:val="single"/>
    </w:rPr>
  </w:style>
  <w:style w:type="paragraph" w:styleId="TOCHeading">
    <w:name w:val="TOC Heading"/>
    <w:basedOn w:val="Heading1"/>
    <w:next w:val="Normal"/>
    <w:uiPriority w:val="39"/>
    <w:unhideWhenUsed/>
    <w:qFormat/>
    <w:rsid w:val="00713A36"/>
    <w:pPr>
      <w:spacing w:before="240" w:after="0"/>
      <w:outlineLvl w:val="9"/>
    </w:pPr>
    <w:rPr>
      <w:sz w:val="32"/>
      <w:szCs w:val="32"/>
      <w14:ligatures w14:val="none"/>
    </w:rPr>
  </w:style>
  <w:style w:type="paragraph" w:styleId="TOC1">
    <w:name w:val="toc 1"/>
    <w:basedOn w:val="Normal"/>
    <w:next w:val="Normal"/>
    <w:autoRedefine/>
    <w:uiPriority w:val="39"/>
    <w:unhideWhenUsed/>
    <w:rsid w:val="00713A36"/>
    <w:pPr>
      <w:spacing w:after="100" w:line="240" w:lineRule="auto"/>
    </w:pPr>
    <w:rPr>
      <w:rFonts w:eastAsia="Times New Roman"/>
      <w:kern w:val="0"/>
      <w:szCs w:val="20"/>
      <w14:ligatures w14:val="none"/>
    </w:rPr>
  </w:style>
  <w:style w:type="paragraph" w:styleId="TOC2">
    <w:name w:val="toc 2"/>
    <w:basedOn w:val="Normal"/>
    <w:next w:val="Normal"/>
    <w:autoRedefine/>
    <w:uiPriority w:val="39"/>
    <w:unhideWhenUsed/>
    <w:rsid w:val="00713A36"/>
    <w:pPr>
      <w:spacing w:after="100" w:line="240" w:lineRule="auto"/>
      <w:ind w:left="220"/>
    </w:pPr>
    <w:rPr>
      <w:rFonts w:eastAsia="Times New Roman"/>
      <w:kern w:val="0"/>
      <w:szCs w:val="20"/>
      <w14:ligatures w14:val="none"/>
    </w:rPr>
  </w:style>
  <w:style w:type="paragraph" w:styleId="TOC3">
    <w:name w:val="toc 3"/>
    <w:basedOn w:val="Normal"/>
    <w:next w:val="Normal"/>
    <w:autoRedefine/>
    <w:uiPriority w:val="39"/>
    <w:unhideWhenUsed/>
    <w:rsid w:val="00713A36"/>
    <w:pPr>
      <w:spacing w:after="100" w:line="240" w:lineRule="auto"/>
      <w:ind w:left="440"/>
    </w:pPr>
    <w:rPr>
      <w:rFonts w:eastAsia="Times New Roman"/>
      <w:kern w:val="0"/>
      <w:szCs w:val="20"/>
      <w14:ligatures w14:val="none"/>
    </w:rPr>
  </w:style>
  <w:style w:type="paragraph" w:styleId="Footer">
    <w:name w:val="footer"/>
    <w:basedOn w:val="Normal"/>
    <w:link w:val="FooterChar"/>
    <w:unhideWhenUsed/>
    <w:rsid w:val="00994D7A"/>
    <w:pPr>
      <w:tabs>
        <w:tab w:val="center" w:pos="4680"/>
        <w:tab w:val="right" w:pos="9360"/>
      </w:tabs>
      <w:spacing w:after="0" w:line="240" w:lineRule="auto"/>
      <w:pPrChange w:id="7" w:author="Author">
        <w:pPr>
          <w:tabs>
            <w:tab w:val="center" w:pos="4320"/>
            <w:tab w:val="right" w:pos="8640"/>
          </w:tabs>
        </w:pPr>
      </w:pPrChange>
    </w:pPr>
    <w:rPr>
      <w:rPrChange w:id="7" w:author="Author">
        <w:rPr>
          <w:rFonts w:ascii="Arial" w:hAnsi="Arial" w:cs="Arial"/>
          <w:sz w:val="22"/>
          <w:lang w:val="en-US" w:eastAsia="en-US" w:bidi="ar-SA"/>
        </w:rPr>
      </w:rPrChange>
    </w:rPr>
  </w:style>
  <w:style w:type="character" w:customStyle="1" w:styleId="FooterChar">
    <w:name w:val="Footer Char"/>
    <w:basedOn w:val="DefaultParagraphFont"/>
    <w:link w:val="Footer"/>
    <w:rsid w:val="00260BBE"/>
  </w:style>
  <w:style w:type="paragraph" w:styleId="CommentText">
    <w:name w:val="annotation text"/>
    <w:basedOn w:val="Normal"/>
    <w:link w:val="CommentTextChar"/>
    <w:semiHidden/>
    <w:rsid w:val="00994D7A"/>
    <w:pPr>
      <w:spacing w:after="0" w:line="240" w:lineRule="auto"/>
    </w:pPr>
    <w:rPr>
      <w:rFonts w:eastAsia="Times New Roman"/>
      <w:kern w:val="0"/>
      <w:sz w:val="18"/>
      <w:szCs w:val="20"/>
      <w14:ligatures w14:val="none"/>
    </w:rPr>
  </w:style>
  <w:style w:type="character" w:customStyle="1" w:styleId="CommentTextChar">
    <w:name w:val="Comment Text Char"/>
    <w:basedOn w:val="DefaultParagraphFont"/>
    <w:link w:val="CommentText"/>
    <w:semiHidden/>
    <w:rsid w:val="00F046C3"/>
    <w:rPr>
      <w:rFonts w:eastAsia="Times New Roman"/>
      <w:kern w:val="0"/>
      <w:sz w:val="18"/>
      <w:szCs w:val="20"/>
      <w14:ligatures w14:val="none"/>
    </w:rPr>
  </w:style>
  <w:style w:type="paragraph" w:styleId="FootnoteText">
    <w:name w:val="footnote text"/>
    <w:basedOn w:val="Normal"/>
    <w:link w:val="FootnoteTextChar"/>
    <w:semiHidden/>
    <w:rsid w:val="00994D7A"/>
    <w:pPr>
      <w:spacing w:after="0" w:line="240" w:lineRule="auto"/>
    </w:pPr>
    <w:rPr>
      <w:rFonts w:eastAsia="Times New Roman"/>
      <w:kern w:val="0"/>
      <w:sz w:val="18"/>
      <w:szCs w:val="20"/>
      <w14:ligatures w14:val="none"/>
    </w:rPr>
  </w:style>
  <w:style w:type="character" w:customStyle="1" w:styleId="FootnoteTextChar">
    <w:name w:val="Footnote Text Char"/>
    <w:basedOn w:val="DefaultParagraphFont"/>
    <w:link w:val="FootnoteText"/>
    <w:semiHidden/>
    <w:rsid w:val="00F046C3"/>
    <w:rPr>
      <w:rFonts w:eastAsia="Times New Roman"/>
      <w:kern w:val="0"/>
      <w:sz w:val="18"/>
      <w:szCs w:val="20"/>
      <w14:ligatures w14:val="none"/>
    </w:rPr>
  </w:style>
  <w:style w:type="paragraph" w:customStyle="1" w:styleId="ONUME">
    <w:name w:val="ONUM E"/>
    <w:basedOn w:val="BodyText"/>
    <w:link w:val="ONUMEChar"/>
    <w:rsid w:val="00994D7A"/>
    <w:pPr>
      <w:numPr>
        <w:numId w:val="3"/>
      </w:numPr>
      <w:spacing w:after="220" w:line="240" w:lineRule="auto"/>
    </w:pPr>
    <w:rPr>
      <w:rFonts w:eastAsia="Times New Roman"/>
      <w:kern w:val="0"/>
      <w:szCs w:val="20"/>
      <w14:ligatures w14:val="none"/>
    </w:rPr>
  </w:style>
  <w:style w:type="character" w:customStyle="1" w:styleId="ONUMEChar">
    <w:name w:val="ONUM E Char"/>
    <w:link w:val="ONUME"/>
    <w:rsid w:val="00F046C3"/>
    <w:rPr>
      <w:rFonts w:eastAsia="Times New Roman"/>
      <w:kern w:val="0"/>
      <w:szCs w:val="20"/>
      <w14:ligatures w14:val="none"/>
    </w:rPr>
  </w:style>
  <w:style w:type="character" w:styleId="CommentReference">
    <w:name w:val="annotation reference"/>
    <w:basedOn w:val="DefaultParagraphFont"/>
    <w:semiHidden/>
    <w:unhideWhenUsed/>
    <w:rsid w:val="00F046C3"/>
    <w:rPr>
      <w:sz w:val="16"/>
      <w:szCs w:val="16"/>
    </w:rPr>
  </w:style>
  <w:style w:type="character" w:styleId="FootnoteReference">
    <w:name w:val="footnote reference"/>
    <w:basedOn w:val="DefaultParagraphFont"/>
    <w:semiHidden/>
    <w:unhideWhenUsed/>
    <w:rsid w:val="00F046C3"/>
    <w:rPr>
      <w:vertAlign w:val="superscript"/>
    </w:rPr>
  </w:style>
  <w:style w:type="paragraph" w:styleId="BodyText">
    <w:name w:val="Body Text"/>
    <w:basedOn w:val="Normal"/>
    <w:link w:val="BodyTextChar"/>
    <w:unhideWhenUsed/>
    <w:rsid w:val="00994D7A"/>
    <w:pPr>
      <w:spacing w:after="120"/>
      <w:pPrChange w:id="8" w:author="Author">
        <w:pPr>
          <w:spacing w:after="220"/>
        </w:pPr>
      </w:pPrChange>
    </w:pPr>
    <w:rPr>
      <w:rPrChange w:id="8" w:author="Author">
        <w:rPr>
          <w:rFonts w:ascii="Arial" w:hAnsi="Arial" w:cs="Arial"/>
          <w:sz w:val="22"/>
          <w:lang w:val="en-US" w:eastAsia="en-US" w:bidi="ar-SA"/>
        </w:rPr>
      </w:rPrChange>
    </w:rPr>
  </w:style>
  <w:style w:type="character" w:customStyle="1" w:styleId="BodyTextChar">
    <w:name w:val="Body Text Char"/>
    <w:basedOn w:val="DefaultParagraphFont"/>
    <w:link w:val="BodyText"/>
    <w:rsid w:val="00F046C3"/>
  </w:style>
  <w:style w:type="paragraph" w:customStyle="1" w:styleId="Default">
    <w:name w:val="Default"/>
    <w:rsid w:val="00994D7A"/>
    <w:pPr>
      <w:autoSpaceDE w:val="0"/>
      <w:autoSpaceDN w:val="0"/>
      <w:adjustRightInd w:val="0"/>
      <w:spacing w:after="0" w:line="240" w:lineRule="auto"/>
    </w:pPr>
    <w:rPr>
      <w:rFonts w:eastAsia="Times New Roman"/>
      <w:color w:val="000000"/>
      <w:kern w:val="0"/>
      <w:sz w:val="24"/>
      <w:szCs w:val="24"/>
      <w14:ligatures w14:val="none"/>
    </w:rPr>
  </w:style>
  <w:style w:type="paragraph" w:styleId="Header">
    <w:name w:val="header"/>
    <w:basedOn w:val="Normal"/>
    <w:link w:val="HeaderChar"/>
    <w:uiPriority w:val="99"/>
    <w:rsid w:val="00994D7A"/>
    <w:pPr>
      <w:tabs>
        <w:tab w:val="center" w:pos="4536"/>
        <w:tab w:val="right" w:pos="9072"/>
      </w:tabs>
      <w:spacing w:after="0" w:line="240" w:lineRule="auto"/>
    </w:pPr>
    <w:rPr>
      <w:rFonts w:eastAsia="Times New Roman"/>
      <w:kern w:val="0"/>
      <w:szCs w:val="20"/>
      <w14:ligatures w14:val="none"/>
    </w:rPr>
  </w:style>
  <w:style w:type="character" w:customStyle="1" w:styleId="HeaderChar">
    <w:name w:val="Header Char"/>
    <w:basedOn w:val="DefaultParagraphFont"/>
    <w:link w:val="Header"/>
    <w:uiPriority w:val="99"/>
    <w:rsid w:val="00D83290"/>
    <w:rPr>
      <w:rFonts w:eastAsia="Times New Roman"/>
      <w:kern w:val="0"/>
      <w:szCs w:val="20"/>
      <w14:ligatures w14:val="none"/>
    </w:rPr>
  </w:style>
  <w:style w:type="table" w:customStyle="1" w:styleId="TableGrid1">
    <w:name w:val="Table Grid1"/>
    <w:basedOn w:val="TableNormal"/>
    <w:next w:val="TableGrid"/>
    <w:uiPriority w:val="59"/>
    <w:rsid w:val="00D83290"/>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D83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954CB"/>
    <w:rPr>
      <w:color w:val="605E5C"/>
      <w:shd w:val="clear" w:color="auto" w:fill="E1DFDD"/>
    </w:rPr>
  </w:style>
  <w:style w:type="paragraph" w:styleId="CommentSubject">
    <w:name w:val="annotation subject"/>
    <w:basedOn w:val="CommentText"/>
    <w:next w:val="CommentText"/>
    <w:link w:val="CommentSubjectChar"/>
    <w:semiHidden/>
    <w:unhideWhenUsed/>
    <w:rsid w:val="00994D7A"/>
    <w:pPr>
      <w:spacing w:after="160"/>
      <w:pPrChange w:id="9" w:author="Author">
        <w:pPr/>
      </w:pPrChange>
    </w:pPr>
    <w:rPr>
      <w:rFonts w:asciiTheme="minorHAnsi" w:eastAsiaTheme="minorHAnsi" w:hAnsiTheme="minorHAnsi" w:cstheme="minorBidi"/>
      <w:b/>
      <w:bCs/>
      <w:kern w:val="2"/>
      <w:sz w:val="20"/>
      <w14:ligatures w14:val="standardContextual"/>
      <w:rPrChange w:id="9" w:author="Author">
        <w:rPr>
          <w:rFonts w:ascii="Arial" w:hAnsi="Arial" w:cs="Arial"/>
          <w:b/>
          <w:bCs/>
          <w:lang w:val="en-US" w:eastAsia="en-US" w:bidi="ar-SA"/>
        </w:rPr>
      </w:rPrChange>
    </w:rPr>
  </w:style>
  <w:style w:type="character" w:customStyle="1" w:styleId="CommentSubjectChar">
    <w:name w:val="Comment Subject Char"/>
    <w:basedOn w:val="CommentTextChar"/>
    <w:link w:val="CommentSubject"/>
    <w:semiHidden/>
    <w:rsid w:val="00903E75"/>
    <w:rPr>
      <w:rFonts w:ascii="Arial" w:eastAsia="Times New Roman" w:hAnsi="Arial" w:cs="Arial"/>
      <w:b/>
      <w:bCs/>
      <w:kern w:val="0"/>
      <w:sz w:val="20"/>
      <w:szCs w:val="20"/>
      <w14:ligatures w14:val="none"/>
    </w:rPr>
  </w:style>
  <w:style w:type="paragraph" w:styleId="Revision">
    <w:name w:val="Revision"/>
    <w:hidden/>
    <w:uiPriority w:val="99"/>
    <w:semiHidden/>
    <w:rsid w:val="00994D7A"/>
    <w:pPr>
      <w:spacing w:after="0" w:line="240" w:lineRule="auto"/>
      <w:pPrChange w:id="10" w:author="Author">
        <w:pPr/>
      </w:pPrChange>
    </w:pPr>
    <w:rPr>
      <w:rPrChange w:id="10" w:author="Author">
        <w:rPr>
          <w:rFonts w:ascii="Arial" w:hAnsi="Arial" w:cs="Arial"/>
          <w:sz w:val="22"/>
          <w:lang w:val="en-US" w:eastAsia="en-US" w:bidi="ar-SA"/>
        </w:rPr>
      </w:rPrChange>
    </w:rPr>
  </w:style>
  <w:style w:type="character" w:styleId="FollowedHyperlink">
    <w:name w:val="FollowedHyperlink"/>
    <w:basedOn w:val="DefaultParagraphFont"/>
    <w:semiHidden/>
    <w:unhideWhenUsed/>
    <w:rsid w:val="009C7365"/>
    <w:rPr>
      <w:color w:val="96607D" w:themeColor="followedHyperlink"/>
      <w:u w:val="single"/>
    </w:rPr>
  </w:style>
  <w:style w:type="paragraph" w:customStyle="1" w:styleId="Endofdocument-Annex">
    <w:name w:val="[End of document - Annex]"/>
    <w:basedOn w:val="Normal"/>
    <w:rsid w:val="00994D7A"/>
    <w:pPr>
      <w:spacing w:after="0" w:line="240" w:lineRule="auto"/>
      <w:ind w:left="5534"/>
    </w:pPr>
    <w:rPr>
      <w:rFonts w:eastAsia="Times New Roman"/>
      <w:kern w:val="0"/>
      <w:szCs w:val="20"/>
      <w14:ligatures w14:val="none"/>
    </w:rPr>
  </w:style>
  <w:style w:type="paragraph" w:styleId="Caption">
    <w:name w:val="caption"/>
    <w:basedOn w:val="Normal"/>
    <w:next w:val="Normal"/>
    <w:qFormat/>
    <w:rsid w:val="00994D7A"/>
    <w:pPr>
      <w:spacing w:after="0" w:line="240" w:lineRule="auto"/>
    </w:pPr>
    <w:rPr>
      <w:rFonts w:eastAsia="Times New Roman"/>
      <w:b/>
      <w:bCs/>
      <w:kern w:val="0"/>
      <w:sz w:val="18"/>
      <w:szCs w:val="20"/>
      <w14:ligatures w14:val="none"/>
    </w:rPr>
  </w:style>
  <w:style w:type="paragraph" w:styleId="EndnoteText">
    <w:name w:val="endnote text"/>
    <w:basedOn w:val="Normal"/>
    <w:link w:val="EndnoteTextChar"/>
    <w:semiHidden/>
    <w:rsid w:val="00994D7A"/>
    <w:pPr>
      <w:spacing w:after="0" w:line="240" w:lineRule="auto"/>
    </w:pPr>
    <w:rPr>
      <w:rFonts w:eastAsia="Times New Roman"/>
      <w:kern w:val="0"/>
      <w:sz w:val="18"/>
      <w:szCs w:val="20"/>
      <w14:ligatures w14:val="none"/>
    </w:rPr>
  </w:style>
  <w:style w:type="character" w:customStyle="1" w:styleId="EndnoteTextChar">
    <w:name w:val="Endnote Text Char"/>
    <w:basedOn w:val="DefaultParagraphFont"/>
    <w:link w:val="EndnoteText"/>
    <w:semiHidden/>
    <w:rsid w:val="00994D7A"/>
    <w:rPr>
      <w:rFonts w:eastAsia="Times New Roman"/>
      <w:kern w:val="0"/>
      <w:sz w:val="18"/>
      <w:szCs w:val="20"/>
      <w14:ligatures w14:val="none"/>
    </w:rPr>
  </w:style>
  <w:style w:type="paragraph" w:styleId="ListNumber">
    <w:name w:val="List Number"/>
    <w:basedOn w:val="Normal"/>
    <w:semiHidden/>
    <w:rsid w:val="00994D7A"/>
    <w:pPr>
      <w:numPr>
        <w:numId w:val="22"/>
      </w:numPr>
      <w:spacing w:after="0" w:line="240" w:lineRule="auto"/>
    </w:pPr>
    <w:rPr>
      <w:rFonts w:eastAsia="Times New Roman"/>
      <w:kern w:val="0"/>
      <w:szCs w:val="20"/>
      <w14:ligatures w14:val="none"/>
    </w:rPr>
  </w:style>
  <w:style w:type="paragraph" w:customStyle="1" w:styleId="ONUMFS">
    <w:name w:val="ONUM FS"/>
    <w:basedOn w:val="BodyText"/>
    <w:rsid w:val="00994D7A"/>
    <w:pPr>
      <w:numPr>
        <w:numId w:val="23"/>
      </w:numPr>
      <w:spacing w:after="220" w:line="240" w:lineRule="auto"/>
    </w:pPr>
    <w:rPr>
      <w:rFonts w:eastAsia="Times New Roman"/>
      <w:kern w:val="0"/>
      <w:szCs w:val="20"/>
      <w14:ligatures w14:val="none"/>
    </w:rPr>
  </w:style>
  <w:style w:type="paragraph" w:styleId="Salutation">
    <w:name w:val="Salutation"/>
    <w:basedOn w:val="Normal"/>
    <w:next w:val="Normal"/>
    <w:link w:val="SalutationChar"/>
    <w:semiHidden/>
    <w:rsid w:val="00994D7A"/>
    <w:pPr>
      <w:spacing w:after="0" w:line="240" w:lineRule="auto"/>
    </w:pPr>
    <w:rPr>
      <w:rFonts w:eastAsia="Times New Roman"/>
      <w:kern w:val="0"/>
      <w:szCs w:val="20"/>
      <w14:ligatures w14:val="none"/>
    </w:rPr>
  </w:style>
  <w:style w:type="character" w:customStyle="1" w:styleId="SalutationChar">
    <w:name w:val="Salutation Char"/>
    <w:basedOn w:val="DefaultParagraphFont"/>
    <w:link w:val="Salutation"/>
    <w:semiHidden/>
    <w:rsid w:val="00994D7A"/>
    <w:rPr>
      <w:rFonts w:eastAsia="Times New Roman"/>
      <w:kern w:val="0"/>
      <w:szCs w:val="20"/>
      <w14:ligatures w14:val="none"/>
    </w:rPr>
  </w:style>
  <w:style w:type="paragraph" w:styleId="Signature">
    <w:name w:val="Signature"/>
    <w:basedOn w:val="Normal"/>
    <w:link w:val="SignatureChar"/>
    <w:semiHidden/>
    <w:rsid w:val="00994D7A"/>
    <w:pPr>
      <w:spacing w:after="0" w:line="240" w:lineRule="auto"/>
      <w:ind w:left="5250"/>
    </w:pPr>
    <w:rPr>
      <w:rFonts w:eastAsia="Times New Roman"/>
      <w:kern w:val="0"/>
      <w:szCs w:val="20"/>
      <w14:ligatures w14:val="none"/>
    </w:rPr>
  </w:style>
  <w:style w:type="character" w:customStyle="1" w:styleId="SignatureChar">
    <w:name w:val="Signature Char"/>
    <w:basedOn w:val="DefaultParagraphFont"/>
    <w:link w:val="Signature"/>
    <w:semiHidden/>
    <w:rsid w:val="00994D7A"/>
    <w:rPr>
      <w:rFonts w:eastAsia="Times New Roman"/>
      <w:kern w:val="0"/>
      <w:szCs w:val="20"/>
      <w14:ligatures w14:val="none"/>
    </w:rPr>
  </w:style>
  <w:style w:type="paragraph" w:styleId="BalloonText">
    <w:name w:val="Balloon Text"/>
    <w:basedOn w:val="Normal"/>
    <w:link w:val="BalloonTextChar"/>
    <w:rsid w:val="00994D7A"/>
    <w:pPr>
      <w:spacing w:after="0" w:line="240" w:lineRule="auto"/>
      <w:pPrChange w:id="11" w:author="Author">
        <w:pPr/>
      </w:pPrChange>
    </w:pPr>
    <w:rPr>
      <w:rFonts w:ascii="Tahoma" w:eastAsia="Times New Roman" w:hAnsi="Tahoma" w:cs="Tahoma"/>
      <w:kern w:val="0"/>
      <w:sz w:val="16"/>
      <w:szCs w:val="16"/>
      <w14:ligatures w14:val="none"/>
      <w:rPrChange w:id="11" w:author="Author">
        <w:rPr>
          <w:rFonts w:ascii="Tahoma" w:hAnsi="Tahoma" w:cs="Tahoma"/>
          <w:sz w:val="16"/>
          <w:szCs w:val="16"/>
          <w:lang w:val="en-US" w:eastAsia="en-US" w:bidi="ar-SA"/>
        </w:rPr>
      </w:rPrChange>
    </w:rPr>
  </w:style>
  <w:style w:type="character" w:customStyle="1" w:styleId="BalloonTextChar">
    <w:name w:val="Balloon Text Char"/>
    <w:basedOn w:val="DefaultParagraphFont"/>
    <w:link w:val="BalloonText"/>
    <w:rsid w:val="00994D7A"/>
    <w:rPr>
      <w:rFonts w:ascii="Tahoma" w:eastAsia="Times New Roman" w:hAnsi="Tahoma" w:cs="Tahoma"/>
      <w:kern w:val="0"/>
      <w:sz w:val="16"/>
      <w:szCs w:val="16"/>
      <w14:ligatures w14:val="none"/>
    </w:rPr>
  </w:style>
  <w:style w:type="character" w:customStyle="1" w:styleId="TitleCAPSChar">
    <w:name w:val="Title CAPS Char"/>
    <w:basedOn w:val="DefaultParagraphFont"/>
    <w:link w:val="TitleCAPS"/>
    <w:locked/>
    <w:rsid w:val="00994D7A"/>
    <w:rPr>
      <w:caps/>
    </w:rPr>
  </w:style>
  <w:style w:type="paragraph" w:customStyle="1" w:styleId="TitleCAPS">
    <w:name w:val="Title CAPS"/>
    <w:basedOn w:val="Normal"/>
    <w:next w:val="Normal"/>
    <w:link w:val="TitleCAPSChar"/>
    <w:rsid w:val="00994D7A"/>
    <w:pPr>
      <w:spacing w:after="340" w:line="240" w:lineRule="auto"/>
      <w:jc w:val="center"/>
    </w:pPr>
    <w:rPr>
      <w:caps/>
    </w:rPr>
  </w:style>
  <w:style w:type="paragraph" w:customStyle="1" w:styleId="EPONormal">
    <w:name w:val="EPO Normal"/>
    <w:basedOn w:val="Heading1"/>
    <w:qFormat/>
    <w:rsid w:val="00994D7A"/>
    <w:pPr>
      <w:keepLines w:val="0"/>
      <w:widowControl/>
      <w:kinsoku/>
      <w:spacing w:after="0" w:line="287" w:lineRule="auto"/>
      <w:jc w:val="both"/>
      <w:outlineLvl w:val="9"/>
      <w:pPrChange w:id="12" w:author="Author">
        <w:pPr>
          <w:spacing w:line="287" w:lineRule="auto"/>
          <w:jc w:val="both"/>
        </w:pPr>
      </w:pPrChange>
    </w:pPr>
    <w:rPr>
      <w:rFonts w:eastAsia="Times New Roman"/>
      <w:color w:val="auto"/>
      <w:sz w:val="22"/>
      <w:szCs w:val="20"/>
      <w:lang w:eastAsia="en-US"/>
      <w14:ligatures w14:val="none"/>
      <w:rPrChange w:id="12" w:author="Author">
        <w:rPr>
          <w:rFonts w:ascii="Arial" w:hAnsi="Arial" w:cs="Arial"/>
          <w:sz w:val="22"/>
          <w:lang w:val="en-US" w:eastAsia="en-US" w:bidi="ar-SA"/>
        </w:rPr>
      </w:rPrChange>
    </w:rPr>
  </w:style>
  <w:style w:type="paragraph" w:customStyle="1" w:styleId="EPOSubheading11pt">
    <w:name w:val="EPO Subheading 11pt"/>
    <w:basedOn w:val="Heading1"/>
    <w:qFormat/>
    <w:rsid w:val="00994D7A"/>
    <w:pPr>
      <w:keepNext/>
      <w:keepLines w:val="0"/>
      <w:widowControl/>
      <w:kinsoku/>
      <w:spacing w:before="220" w:after="220" w:line="287" w:lineRule="auto"/>
      <w:jc w:val="left"/>
      <w:outlineLvl w:val="9"/>
      <w:pPrChange w:id="13" w:author="Author">
        <w:pPr>
          <w:keepNext/>
          <w:spacing w:before="220" w:after="220" w:line="287" w:lineRule="auto"/>
        </w:pPr>
      </w:pPrChange>
    </w:pPr>
    <w:rPr>
      <w:rFonts w:eastAsia="Times New Roman"/>
      <w:b/>
      <w:color w:val="auto"/>
      <w:sz w:val="22"/>
      <w:szCs w:val="20"/>
      <w:lang w:eastAsia="en-US"/>
      <w14:ligatures w14:val="none"/>
      <w:rPrChange w:id="13" w:author="Author">
        <w:rPr>
          <w:rFonts w:ascii="Arial" w:hAnsi="Arial" w:cs="Arial"/>
          <w:sz w:val="22"/>
          <w:lang w:val="en-US" w:eastAsia="en-US" w:bidi="ar-SA"/>
        </w:rPr>
      </w:rPrChange>
    </w:rPr>
  </w:style>
  <w:style w:type="paragraph" w:customStyle="1" w:styleId="EPOFootnote">
    <w:name w:val="EPO Footnote"/>
    <w:basedOn w:val="Heading1"/>
    <w:qFormat/>
    <w:rsid w:val="00994D7A"/>
    <w:pPr>
      <w:keepLines w:val="0"/>
      <w:widowControl/>
      <w:kinsoku/>
      <w:spacing w:after="0" w:line="287" w:lineRule="auto"/>
      <w:jc w:val="both"/>
      <w:outlineLvl w:val="9"/>
      <w:pPrChange w:id="14" w:author="Author">
        <w:pPr>
          <w:spacing w:line="287" w:lineRule="auto"/>
          <w:jc w:val="both"/>
        </w:pPr>
      </w:pPrChange>
    </w:pPr>
    <w:rPr>
      <w:rFonts w:eastAsia="Times New Roman"/>
      <w:color w:val="auto"/>
      <w:sz w:val="16"/>
      <w:szCs w:val="20"/>
      <w:lang w:eastAsia="en-US"/>
      <w14:ligatures w14:val="none"/>
      <w:rPrChange w:id="14" w:author="Author">
        <w:rPr>
          <w:rFonts w:ascii="Arial" w:hAnsi="Arial" w:cs="Arial"/>
          <w:sz w:val="16"/>
          <w:lang w:val="en-US" w:eastAsia="en-US" w:bidi="ar-SA"/>
        </w:rPr>
      </w:rPrChange>
    </w:rPr>
  </w:style>
  <w:style w:type="paragraph" w:customStyle="1" w:styleId="EPOFooter">
    <w:name w:val="EPO Footer"/>
    <w:basedOn w:val="Heading1"/>
    <w:qFormat/>
    <w:rsid w:val="00994D7A"/>
    <w:pPr>
      <w:keepLines w:val="0"/>
      <w:widowControl/>
      <w:kinsoku/>
      <w:spacing w:after="0" w:line="287" w:lineRule="auto"/>
      <w:jc w:val="left"/>
      <w:outlineLvl w:val="9"/>
      <w:pPrChange w:id="15" w:author="Author">
        <w:pPr>
          <w:spacing w:line="287" w:lineRule="auto"/>
        </w:pPr>
      </w:pPrChange>
    </w:pPr>
    <w:rPr>
      <w:rFonts w:eastAsia="Times New Roman"/>
      <w:color w:val="auto"/>
      <w:sz w:val="16"/>
      <w:szCs w:val="20"/>
      <w:lang w:eastAsia="en-US"/>
      <w14:ligatures w14:val="none"/>
      <w:rPrChange w:id="15" w:author="Author">
        <w:rPr>
          <w:rFonts w:ascii="Arial" w:hAnsi="Arial" w:cs="Arial"/>
          <w:sz w:val="16"/>
          <w:lang w:val="en-US" w:eastAsia="en-US" w:bidi="ar-SA"/>
        </w:rPr>
      </w:rPrChange>
    </w:rPr>
  </w:style>
  <w:style w:type="paragraph" w:customStyle="1" w:styleId="EPOHeader">
    <w:name w:val="EPO Header"/>
    <w:basedOn w:val="Heading1"/>
    <w:qFormat/>
    <w:rsid w:val="00994D7A"/>
    <w:pPr>
      <w:keepLines w:val="0"/>
      <w:widowControl/>
      <w:kinsoku/>
      <w:spacing w:after="0" w:line="287" w:lineRule="auto"/>
      <w:jc w:val="left"/>
      <w:outlineLvl w:val="9"/>
      <w:pPrChange w:id="16" w:author="Author">
        <w:pPr>
          <w:spacing w:line="287" w:lineRule="auto"/>
        </w:pPr>
      </w:pPrChange>
    </w:pPr>
    <w:rPr>
      <w:rFonts w:eastAsia="Times New Roman"/>
      <w:color w:val="auto"/>
      <w:sz w:val="16"/>
      <w:szCs w:val="20"/>
      <w:lang w:eastAsia="en-US"/>
      <w14:ligatures w14:val="none"/>
      <w:rPrChange w:id="16" w:author="Author">
        <w:rPr>
          <w:rFonts w:ascii="Arial" w:hAnsi="Arial" w:cs="Arial"/>
          <w:sz w:val="16"/>
          <w:lang w:val="en-US" w:eastAsia="en-US" w:bidi="ar-SA"/>
        </w:rPr>
      </w:rPrChange>
    </w:rPr>
  </w:style>
  <w:style w:type="paragraph" w:customStyle="1" w:styleId="EPOSubheading14pt">
    <w:name w:val="EPO Subheading 14pt"/>
    <w:basedOn w:val="Heading1"/>
    <w:qFormat/>
    <w:rsid w:val="00994D7A"/>
    <w:pPr>
      <w:keepNext/>
      <w:keepLines w:val="0"/>
      <w:widowControl/>
      <w:kinsoku/>
      <w:spacing w:before="220" w:after="220" w:line="287" w:lineRule="auto"/>
      <w:jc w:val="left"/>
      <w:outlineLvl w:val="9"/>
      <w:pPrChange w:id="17" w:author="Author">
        <w:pPr>
          <w:keepNext/>
          <w:spacing w:before="220" w:after="220" w:line="287" w:lineRule="auto"/>
        </w:pPr>
      </w:pPrChange>
    </w:pPr>
    <w:rPr>
      <w:rFonts w:eastAsia="Times New Roman"/>
      <w:b/>
      <w:color w:val="auto"/>
      <w:sz w:val="28"/>
      <w:szCs w:val="20"/>
      <w:lang w:eastAsia="en-US"/>
      <w14:ligatures w14:val="none"/>
      <w:rPrChange w:id="17" w:author="Author">
        <w:rPr>
          <w:rFonts w:ascii="Arial" w:hAnsi="Arial" w:cs="Arial"/>
          <w:sz w:val="28"/>
          <w:lang w:val="en-US" w:eastAsia="en-US" w:bidi="ar-SA"/>
        </w:rPr>
      </w:rPrChange>
    </w:rPr>
  </w:style>
  <w:style w:type="paragraph" w:customStyle="1" w:styleId="EPOAnnex">
    <w:name w:val="EPO Annex"/>
    <w:basedOn w:val="Heading1"/>
    <w:qFormat/>
    <w:rsid w:val="00994D7A"/>
    <w:pPr>
      <w:keepLines w:val="0"/>
      <w:pageBreakBefore/>
      <w:widowControl/>
      <w:numPr>
        <w:numId w:val="28"/>
      </w:numPr>
      <w:tabs>
        <w:tab w:val="clear" w:pos="567"/>
        <w:tab w:val="left" w:pos="1417"/>
      </w:tabs>
      <w:kinsoku/>
      <w:spacing w:after="220" w:line="287" w:lineRule="auto"/>
      <w:jc w:val="left"/>
      <w:outlineLvl w:val="9"/>
      <w:pPrChange w:id="18" w:author="Author">
        <w:pPr>
          <w:pageBreakBefore/>
          <w:numPr>
            <w:numId w:val="28"/>
          </w:numPr>
          <w:tabs>
            <w:tab w:val="num" w:pos="567"/>
            <w:tab w:val="left" w:pos="1417"/>
          </w:tabs>
          <w:spacing w:after="220" w:line="287" w:lineRule="auto"/>
          <w:ind w:left="1417" w:hanging="1417"/>
        </w:pPr>
      </w:pPrChange>
    </w:pPr>
    <w:rPr>
      <w:rFonts w:eastAsia="Times New Roman"/>
      <w:b/>
      <w:color w:val="auto"/>
      <w:sz w:val="28"/>
      <w:szCs w:val="20"/>
      <w:lang w:eastAsia="en-US"/>
      <w14:ligatures w14:val="none"/>
      <w:rPrChange w:id="18" w:author="Author">
        <w:rPr>
          <w:rFonts w:ascii="Arial" w:hAnsi="Arial" w:cs="Arial"/>
          <w:sz w:val="28"/>
          <w:lang w:val="en-US" w:eastAsia="en-US" w:bidi="ar-SA"/>
        </w:rPr>
      </w:rPrChange>
    </w:rPr>
  </w:style>
  <w:style w:type="paragraph" w:customStyle="1" w:styleId="EPOTitle1-25pt">
    <w:name w:val="EPO Title 1 - 25pt"/>
    <w:basedOn w:val="Normal"/>
    <w:qFormat/>
    <w:rsid w:val="00994D7A"/>
    <w:pPr>
      <w:spacing w:after="220" w:line="287" w:lineRule="auto"/>
    </w:pPr>
    <w:rPr>
      <w:rFonts w:eastAsia="Times New Roman"/>
      <w:b/>
      <w:kern w:val="0"/>
      <w:sz w:val="50"/>
      <w:szCs w:val="20"/>
      <w14:ligatures w14:val="none"/>
    </w:rPr>
  </w:style>
  <w:style w:type="paragraph" w:customStyle="1" w:styleId="EPOTitle2-18pt">
    <w:name w:val="EPO Title 2 - 18pt"/>
    <w:basedOn w:val="Normal"/>
    <w:qFormat/>
    <w:rsid w:val="00994D7A"/>
    <w:pPr>
      <w:spacing w:after="220" w:line="287" w:lineRule="auto"/>
    </w:pPr>
    <w:rPr>
      <w:rFonts w:eastAsia="Times New Roman"/>
      <w:b/>
      <w:kern w:val="0"/>
      <w:sz w:val="36"/>
      <w:szCs w:val="20"/>
      <w14:ligatures w14:val="none"/>
    </w:rPr>
  </w:style>
  <w:style w:type="paragraph" w:customStyle="1" w:styleId="EPOHeading1">
    <w:name w:val="EPO Heading 1"/>
    <w:basedOn w:val="Normal"/>
    <w:qFormat/>
    <w:rsid w:val="00994D7A"/>
    <w:pPr>
      <w:keepNext/>
      <w:numPr>
        <w:numId w:val="32"/>
      </w:numPr>
      <w:spacing w:before="220" w:after="220" w:line="287" w:lineRule="auto"/>
      <w:outlineLvl w:val="0"/>
    </w:pPr>
    <w:rPr>
      <w:rFonts w:eastAsia="Times New Roman"/>
      <w:b/>
      <w:kern w:val="0"/>
      <w:sz w:val="28"/>
      <w:szCs w:val="20"/>
      <w14:ligatures w14:val="none"/>
    </w:rPr>
  </w:style>
  <w:style w:type="paragraph" w:customStyle="1" w:styleId="EPOHeading2">
    <w:name w:val="EPO Heading 2"/>
    <w:basedOn w:val="Normal"/>
    <w:qFormat/>
    <w:rsid w:val="00994D7A"/>
    <w:pPr>
      <w:keepNext/>
      <w:numPr>
        <w:ilvl w:val="1"/>
        <w:numId w:val="32"/>
      </w:numPr>
      <w:spacing w:before="220" w:after="220" w:line="287" w:lineRule="auto"/>
      <w:outlineLvl w:val="1"/>
    </w:pPr>
    <w:rPr>
      <w:rFonts w:eastAsia="Times New Roman"/>
      <w:b/>
      <w:kern w:val="0"/>
      <w:sz w:val="24"/>
      <w:szCs w:val="20"/>
      <w14:ligatures w14:val="none"/>
    </w:rPr>
  </w:style>
  <w:style w:type="paragraph" w:customStyle="1" w:styleId="EPOHeading3">
    <w:name w:val="EPO Heading 3"/>
    <w:basedOn w:val="Normal"/>
    <w:qFormat/>
    <w:rsid w:val="00994D7A"/>
    <w:pPr>
      <w:keepNext/>
      <w:numPr>
        <w:ilvl w:val="2"/>
        <w:numId w:val="32"/>
      </w:numPr>
      <w:spacing w:before="220" w:after="220" w:line="287" w:lineRule="auto"/>
      <w:outlineLvl w:val="2"/>
    </w:pPr>
    <w:rPr>
      <w:rFonts w:eastAsia="Times New Roman"/>
      <w:b/>
      <w:kern w:val="0"/>
      <w:szCs w:val="20"/>
      <w14:ligatures w14:val="none"/>
    </w:rPr>
  </w:style>
  <w:style w:type="paragraph" w:customStyle="1" w:styleId="EPOHeading4">
    <w:name w:val="EPO Heading 4"/>
    <w:basedOn w:val="Normal"/>
    <w:qFormat/>
    <w:rsid w:val="00994D7A"/>
    <w:pPr>
      <w:keepNext/>
      <w:numPr>
        <w:ilvl w:val="3"/>
        <w:numId w:val="32"/>
      </w:numPr>
      <w:spacing w:before="220" w:after="220" w:line="287" w:lineRule="auto"/>
      <w:outlineLvl w:val="3"/>
    </w:pPr>
    <w:rPr>
      <w:rFonts w:eastAsia="Times New Roman"/>
      <w:b/>
      <w:kern w:val="0"/>
      <w:szCs w:val="20"/>
      <w14:ligatures w14:val="none"/>
    </w:rPr>
  </w:style>
  <w:style w:type="paragraph" w:customStyle="1" w:styleId="EPOBullet1stlevel">
    <w:name w:val="EPO Bullet 1st level"/>
    <w:basedOn w:val="Normal"/>
    <w:qFormat/>
    <w:rsid w:val="00994D7A"/>
    <w:pPr>
      <w:numPr>
        <w:numId w:val="33"/>
      </w:numPr>
      <w:tabs>
        <w:tab w:val="clear" w:pos="1134"/>
      </w:tabs>
      <w:spacing w:after="0" w:line="287" w:lineRule="auto"/>
      <w:jc w:val="both"/>
    </w:pPr>
    <w:rPr>
      <w:rFonts w:eastAsia="Times New Roman"/>
      <w:kern w:val="0"/>
      <w:szCs w:val="20"/>
      <w14:ligatures w14:val="none"/>
    </w:rPr>
  </w:style>
  <w:style w:type="paragraph" w:customStyle="1" w:styleId="EPOBullet2ndlevel">
    <w:name w:val="EPO Bullet 2nd level"/>
    <w:basedOn w:val="Normal"/>
    <w:qFormat/>
    <w:rsid w:val="00994D7A"/>
    <w:pPr>
      <w:numPr>
        <w:numId w:val="34"/>
      </w:numPr>
      <w:tabs>
        <w:tab w:val="clear" w:pos="1701"/>
      </w:tabs>
      <w:spacing w:after="0" w:line="287" w:lineRule="auto"/>
      <w:jc w:val="both"/>
    </w:pPr>
    <w:rPr>
      <w:rFonts w:eastAsia="Times New Roman"/>
      <w:kern w:val="0"/>
      <w:szCs w:val="20"/>
      <w14:ligatures w14:val="none"/>
    </w:rPr>
  </w:style>
  <w:style w:type="paragraph" w:customStyle="1" w:styleId="EPOList-numbers">
    <w:name w:val="EPO List - numbers"/>
    <w:basedOn w:val="Normal"/>
    <w:qFormat/>
    <w:rsid w:val="00994D7A"/>
    <w:pPr>
      <w:numPr>
        <w:numId w:val="35"/>
      </w:numPr>
      <w:tabs>
        <w:tab w:val="left" w:pos="397"/>
      </w:tabs>
      <w:spacing w:after="0" w:line="287" w:lineRule="auto"/>
      <w:jc w:val="both"/>
    </w:pPr>
    <w:rPr>
      <w:rFonts w:eastAsia="Times New Roman"/>
      <w:kern w:val="0"/>
      <w:szCs w:val="20"/>
      <w14:ligatures w14:val="none"/>
    </w:rPr>
  </w:style>
  <w:style w:type="paragraph" w:customStyle="1" w:styleId="EPOList-letters">
    <w:name w:val="EPO List - letters"/>
    <w:basedOn w:val="Normal"/>
    <w:qFormat/>
    <w:rsid w:val="00994D7A"/>
    <w:pPr>
      <w:tabs>
        <w:tab w:val="left" w:pos="397"/>
      </w:tabs>
      <w:spacing w:after="0" w:line="287" w:lineRule="auto"/>
      <w:jc w:val="both"/>
    </w:pPr>
    <w:rPr>
      <w:rFonts w:eastAsia="Times New Roman"/>
      <w:kern w:val="0"/>
      <w:szCs w:val="20"/>
      <w14:ligatures w14:val="none"/>
    </w:rPr>
  </w:style>
  <w:style w:type="character" w:styleId="Mention">
    <w:name w:val="Mention"/>
    <w:basedOn w:val="DefaultParagraphFont"/>
    <w:uiPriority w:val="99"/>
    <w:unhideWhenUsed/>
    <w:rsid w:val="005079A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385180">
      <w:bodyDiv w:val="1"/>
      <w:marLeft w:val="0"/>
      <w:marRight w:val="0"/>
      <w:marTop w:val="0"/>
      <w:marBottom w:val="0"/>
      <w:divBdr>
        <w:top w:val="none" w:sz="0" w:space="0" w:color="auto"/>
        <w:left w:val="none" w:sz="0" w:space="0" w:color="auto"/>
        <w:bottom w:val="none" w:sz="0" w:space="0" w:color="auto"/>
        <w:right w:val="none" w:sz="0" w:space="0" w:color="auto"/>
      </w:divBdr>
    </w:div>
    <w:div w:id="426653722">
      <w:bodyDiv w:val="1"/>
      <w:marLeft w:val="0"/>
      <w:marRight w:val="0"/>
      <w:marTop w:val="0"/>
      <w:marBottom w:val="0"/>
      <w:divBdr>
        <w:top w:val="none" w:sz="0" w:space="0" w:color="auto"/>
        <w:left w:val="none" w:sz="0" w:space="0" w:color="auto"/>
        <w:bottom w:val="none" w:sz="0" w:space="0" w:color="auto"/>
        <w:right w:val="none" w:sz="0" w:space="0" w:color="auto"/>
      </w:divBdr>
    </w:div>
    <w:div w:id="722170120">
      <w:bodyDiv w:val="1"/>
      <w:marLeft w:val="0"/>
      <w:marRight w:val="0"/>
      <w:marTop w:val="0"/>
      <w:marBottom w:val="0"/>
      <w:divBdr>
        <w:top w:val="none" w:sz="0" w:space="0" w:color="auto"/>
        <w:left w:val="none" w:sz="0" w:space="0" w:color="auto"/>
        <w:bottom w:val="none" w:sz="0" w:space="0" w:color="auto"/>
        <w:right w:val="none" w:sz="0" w:space="0" w:color="auto"/>
      </w:divBdr>
    </w:div>
    <w:div w:id="727151580">
      <w:bodyDiv w:val="1"/>
      <w:marLeft w:val="0"/>
      <w:marRight w:val="0"/>
      <w:marTop w:val="0"/>
      <w:marBottom w:val="0"/>
      <w:divBdr>
        <w:top w:val="none" w:sz="0" w:space="0" w:color="auto"/>
        <w:left w:val="none" w:sz="0" w:space="0" w:color="auto"/>
        <w:bottom w:val="none" w:sz="0" w:space="0" w:color="auto"/>
        <w:right w:val="none" w:sz="0" w:space="0" w:color="auto"/>
      </w:divBdr>
    </w:div>
    <w:div w:id="1099451341">
      <w:bodyDiv w:val="1"/>
      <w:marLeft w:val="0"/>
      <w:marRight w:val="0"/>
      <w:marTop w:val="0"/>
      <w:marBottom w:val="0"/>
      <w:divBdr>
        <w:top w:val="none" w:sz="0" w:space="0" w:color="auto"/>
        <w:left w:val="none" w:sz="0" w:space="0" w:color="auto"/>
        <w:bottom w:val="none" w:sz="0" w:space="0" w:color="auto"/>
        <w:right w:val="none" w:sz="0" w:space="0" w:color="auto"/>
      </w:divBdr>
    </w:div>
    <w:div w:id="1167786875">
      <w:bodyDiv w:val="1"/>
      <w:marLeft w:val="0"/>
      <w:marRight w:val="0"/>
      <w:marTop w:val="0"/>
      <w:marBottom w:val="0"/>
      <w:divBdr>
        <w:top w:val="none" w:sz="0" w:space="0" w:color="auto"/>
        <w:left w:val="none" w:sz="0" w:space="0" w:color="auto"/>
        <w:bottom w:val="none" w:sz="0" w:space="0" w:color="auto"/>
        <w:right w:val="none" w:sz="0" w:space="0" w:color="auto"/>
      </w:divBdr>
    </w:div>
    <w:div w:id="1328168488">
      <w:bodyDiv w:val="1"/>
      <w:marLeft w:val="0"/>
      <w:marRight w:val="0"/>
      <w:marTop w:val="0"/>
      <w:marBottom w:val="0"/>
      <w:divBdr>
        <w:top w:val="none" w:sz="0" w:space="0" w:color="auto"/>
        <w:left w:val="none" w:sz="0" w:space="0" w:color="auto"/>
        <w:bottom w:val="none" w:sz="0" w:space="0" w:color="auto"/>
        <w:right w:val="none" w:sz="0" w:space="0" w:color="auto"/>
      </w:divBdr>
    </w:div>
    <w:div w:id="1333723224">
      <w:bodyDiv w:val="1"/>
      <w:marLeft w:val="0"/>
      <w:marRight w:val="0"/>
      <w:marTop w:val="0"/>
      <w:marBottom w:val="0"/>
      <w:divBdr>
        <w:top w:val="none" w:sz="0" w:space="0" w:color="auto"/>
        <w:left w:val="none" w:sz="0" w:space="0" w:color="auto"/>
        <w:bottom w:val="none" w:sz="0" w:space="0" w:color="auto"/>
        <w:right w:val="none" w:sz="0" w:space="0" w:color="auto"/>
      </w:divBdr>
    </w:div>
    <w:div w:id="1336107009">
      <w:bodyDiv w:val="1"/>
      <w:marLeft w:val="0"/>
      <w:marRight w:val="0"/>
      <w:marTop w:val="0"/>
      <w:marBottom w:val="0"/>
      <w:divBdr>
        <w:top w:val="none" w:sz="0" w:space="0" w:color="auto"/>
        <w:left w:val="none" w:sz="0" w:space="0" w:color="auto"/>
        <w:bottom w:val="none" w:sz="0" w:space="0" w:color="auto"/>
        <w:right w:val="none" w:sz="0" w:space="0" w:color="auto"/>
      </w:divBdr>
      <w:divsChild>
        <w:div w:id="250743304">
          <w:marLeft w:val="0"/>
          <w:marRight w:val="0"/>
          <w:marTop w:val="0"/>
          <w:marBottom w:val="0"/>
          <w:divBdr>
            <w:top w:val="none" w:sz="0" w:space="0" w:color="auto"/>
            <w:left w:val="none" w:sz="0" w:space="0" w:color="auto"/>
            <w:bottom w:val="none" w:sz="0" w:space="0" w:color="auto"/>
            <w:right w:val="none" w:sz="0" w:space="0" w:color="auto"/>
          </w:divBdr>
        </w:div>
        <w:div w:id="576208175">
          <w:marLeft w:val="240"/>
          <w:marRight w:val="0"/>
          <w:marTop w:val="0"/>
          <w:marBottom w:val="0"/>
          <w:divBdr>
            <w:top w:val="none" w:sz="0" w:space="0" w:color="auto"/>
            <w:left w:val="none" w:sz="0" w:space="0" w:color="auto"/>
            <w:bottom w:val="none" w:sz="0" w:space="0" w:color="auto"/>
            <w:right w:val="none" w:sz="0" w:space="0" w:color="auto"/>
          </w:divBdr>
          <w:divsChild>
            <w:div w:id="62678286">
              <w:marLeft w:val="0"/>
              <w:marRight w:val="0"/>
              <w:marTop w:val="0"/>
              <w:marBottom w:val="0"/>
              <w:divBdr>
                <w:top w:val="none" w:sz="0" w:space="0" w:color="auto"/>
                <w:left w:val="none" w:sz="0" w:space="0" w:color="auto"/>
                <w:bottom w:val="none" w:sz="0" w:space="0" w:color="auto"/>
                <w:right w:val="none" w:sz="0" w:space="0" w:color="auto"/>
              </w:divBdr>
            </w:div>
            <w:div w:id="168907649">
              <w:marLeft w:val="0"/>
              <w:marRight w:val="0"/>
              <w:marTop w:val="0"/>
              <w:marBottom w:val="0"/>
              <w:divBdr>
                <w:top w:val="none" w:sz="0" w:space="0" w:color="auto"/>
                <w:left w:val="none" w:sz="0" w:space="0" w:color="auto"/>
                <w:bottom w:val="none" w:sz="0" w:space="0" w:color="auto"/>
                <w:right w:val="none" w:sz="0" w:space="0" w:color="auto"/>
              </w:divBdr>
              <w:divsChild>
                <w:div w:id="2038848692">
                  <w:marLeft w:val="0"/>
                  <w:marRight w:val="0"/>
                  <w:marTop w:val="0"/>
                  <w:marBottom w:val="0"/>
                  <w:divBdr>
                    <w:top w:val="none" w:sz="0" w:space="0" w:color="auto"/>
                    <w:left w:val="none" w:sz="0" w:space="0" w:color="auto"/>
                    <w:bottom w:val="none" w:sz="0" w:space="0" w:color="auto"/>
                    <w:right w:val="none" w:sz="0" w:space="0" w:color="auto"/>
                  </w:divBdr>
                  <w:divsChild>
                    <w:div w:id="209080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56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17752">
      <w:bodyDiv w:val="1"/>
      <w:marLeft w:val="0"/>
      <w:marRight w:val="0"/>
      <w:marTop w:val="0"/>
      <w:marBottom w:val="0"/>
      <w:divBdr>
        <w:top w:val="none" w:sz="0" w:space="0" w:color="auto"/>
        <w:left w:val="none" w:sz="0" w:space="0" w:color="auto"/>
        <w:bottom w:val="none" w:sz="0" w:space="0" w:color="auto"/>
        <w:right w:val="none" w:sz="0" w:space="0" w:color="auto"/>
      </w:divBdr>
    </w:div>
    <w:div w:id="2017491761">
      <w:bodyDiv w:val="1"/>
      <w:marLeft w:val="0"/>
      <w:marRight w:val="0"/>
      <w:marTop w:val="0"/>
      <w:marBottom w:val="0"/>
      <w:divBdr>
        <w:top w:val="none" w:sz="0" w:space="0" w:color="auto"/>
        <w:left w:val="none" w:sz="0" w:space="0" w:color="auto"/>
        <w:bottom w:val="none" w:sz="0" w:space="0" w:color="auto"/>
        <w:right w:val="none" w:sz="0" w:space="0" w:color="auto"/>
      </w:divBdr>
    </w:div>
    <w:div w:id="210595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wipo.int/documents/d/standards/docs-en-03-03-01.pdf" TargetMode="External"/><Relationship Id="rId18" Type="http://schemas.openxmlformats.org/officeDocument/2006/relationships/hyperlink" Target="http://www.wipo.int/standards/en/pdf/07-02-07.pdf"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wipo.int/standards/en/pdf/07-02-06.pdf" TargetMode="External"/><Relationship Id="rId25" Type="http://schemas.openxmlformats.org/officeDocument/2006/relationships/hyperlink" Target="https://www.wipo.int/edocs/mdocs/cws/en/cws_13/cws_13_17_rev_2-annexv.xml" TargetMode="External"/><Relationship Id="rId2" Type="http://schemas.openxmlformats.org/officeDocument/2006/relationships/customXml" Target="../customXml/item2.xml"/><Relationship Id="rId16" Type="http://schemas.openxmlformats.org/officeDocument/2006/relationships/hyperlink" Target="https://www.wipo.int/standards/en/authority-file-guidelines.html" TargetMode="External"/><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wipo.int/edocs/mdocs/cws/en/cws_13/cws_13_17_rev_2-annexiv.xml" TargetMode="External"/><Relationship Id="rId5" Type="http://schemas.openxmlformats.org/officeDocument/2006/relationships/customXml" Target="../customXml/item5.xml"/><Relationship Id="rId15" Type="http://schemas.openxmlformats.org/officeDocument/2006/relationships/hyperlink" Target="https://www.wipo.int/documents/d/standards/docs-en-03-10-c.pdf" TargetMode="External"/><Relationship Id="rId23" Type="http://schemas.openxmlformats.org/officeDocument/2006/relationships/hyperlink" Target="https://www.wipo.int/edocs/mdocs/cws/en/cws_13/cws_13_17_rev_2-annexiii.zip" TargetMode="External"/><Relationship Id="rId28" Type="http://schemas.openxmlformats.org/officeDocument/2006/relationships/header" Target="header6.xml"/><Relationship Id="rId10" Type="http://schemas.openxmlformats.org/officeDocument/2006/relationships/webSettings" Target="webSettings.xm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documents/d/standards/docs-en-03-06-01.pdf" TargetMode="External"/><Relationship Id="rId22" Type="http://schemas.openxmlformats.org/officeDocument/2006/relationships/hyperlink" Target="https://www.wipo.int/edocs/mdocs/cws/en/cws_13/cws_13_17_rev_2-annexii.zip" TargetMode="External"/><Relationship Id="rId27" Type="http://schemas.openxmlformats.org/officeDocument/2006/relationships/header" Target="header5.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10 Publications</TermName>
          <TermId xmlns="http://schemas.microsoft.com/office/infopath/2007/PartnerControls">351d4749-6841-4db0-8571-0d9e2b311a64</TermId>
        </TermInfo>
      </Terms>
    </oec7080f59824b85bfab9bab42c36e68>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ECCM_Description xmlns="0d6abe56-55ad-41de-8124-44420a0ee71d" xsi:nil="true"/>
    <_dlc_DocId xmlns="ec94eb93-2160-433d-bc9d-10bdc50beb83">ICSDBFP-360348501-19712</_dlc_DocId>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TaxCatchAll xmlns="56500874-bba0-4b48-9090-b201492e8473">
      <Value>4</Value>
      <Value>3</Value>
      <Value>1</Value>
      <Value>105</Value>
    </TaxCatchAll>
    <DocType xmlns="0d6abe56-55ad-41de-8124-44420a0ee71d" xsi:nil="true"/>
    <_dlc_DocIdUrl xmlns="ec94eb93-2160-433d-bc9d-10bdc50beb83">
      <Url>https://wipoprod.sharepoint.com/sites/SPS-INT-BFP-ICSD-CWS/_layouts/15/DocIdRedir.aspx?ID=ICSDBFP-360348501-19712</Url>
      <Description>ICSDBFP-360348501-19712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a769fced8d05ed578cd91448f0d861b8">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978197228487a963ad1cef71805b45be"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f7a99264-aac8-44dd-b14f-8017e78a225a" ContentTypeId="0x01010043A0F979BE30A3469F998CB749C11FBD" PreviousValue="false"/>
</file>

<file path=customXml/itemProps1.xml><?xml version="1.0" encoding="utf-8"?>
<ds:datastoreItem xmlns:ds="http://schemas.openxmlformats.org/officeDocument/2006/customXml" ds:itemID="{CAB059DD-F018-4882-9B85-5DFB079024A3}">
  <ds:schemaRefs>
    <ds:schemaRef ds:uri="http://schemas.openxmlformats.org/officeDocument/2006/bibliography"/>
  </ds:schemaRefs>
</ds:datastoreItem>
</file>

<file path=customXml/itemProps2.xml><?xml version="1.0" encoding="utf-8"?>
<ds:datastoreItem xmlns:ds="http://schemas.openxmlformats.org/officeDocument/2006/customXml" ds:itemID="{96F7A7D1-CF77-425D-A778-81FEA4A0A40F}">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3.xml><?xml version="1.0" encoding="utf-8"?>
<ds:datastoreItem xmlns:ds="http://schemas.openxmlformats.org/officeDocument/2006/customXml" ds:itemID="{2C5A31DD-FF63-49F8-9F2F-1C62CD1D77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4F93C2-3EE2-414C-9518-D5F6E78747AD}">
  <ds:schemaRefs>
    <ds:schemaRef ds:uri="http://schemas.microsoft.com/sharepoint/events"/>
  </ds:schemaRefs>
</ds:datastoreItem>
</file>

<file path=customXml/itemProps5.xml><?xml version="1.0" encoding="utf-8"?>
<ds:datastoreItem xmlns:ds="http://schemas.openxmlformats.org/officeDocument/2006/customXml" ds:itemID="{F904448F-ACD2-4DE9-8CA2-E1763EDEC816}">
  <ds:schemaRefs>
    <ds:schemaRef ds:uri="http://schemas.microsoft.com/sharepoint/v3/contenttype/forms"/>
  </ds:schemaRefs>
</ds:datastoreItem>
</file>

<file path=customXml/itemProps6.xml><?xml version="1.0" encoding="utf-8"?>
<ds:datastoreItem xmlns:ds="http://schemas.openxmlformats.org/officeDocument/2006/customXml" ds:itemID="{02E65B08-6673-4339-8F2D-E72280DEFFA6}">
  <ds:schemaRefs>
    <ds:schemaRef ds:uri="Microsoft.SharePoint.Taxonomy.ContentTypeSync"/>
  </ds:schemaRefs>
</ds:datastoreItem>
</file>

<file path=docMetadata/LabelInfo.xml><?xml version="1.0" encoding="utf-8"?>
<clbl:labelList xmlns:clbl="http://schemas.microsoft.com/office/2020/mipLabelMetadata">
  <clbl:label id="{c2eff40d-3754-4880-9a0e-90b9f7cd55a6}" enabled="0" method="" siteId="{c2eff40d-3754-4880-9a0e-90b9f7cd55a6}" removed="1"/>
</clbl:labelList>
</file>

<file path=docProps/app.xml><?xml version="1.0" encoding="utf-8"?>
<Properties xmlns="http://schemas.openxmlformats.org/officeDocument/2006/extended-properties" xmlns:vt="http://schemas.openxmlformats.org/officeDocument/2006/docPropsVTypes">
  <Template>Normal.dotm</Template>
  <TotalTime>91</TotalTime>
  <Pages>1</Pages>
  <Words>10570</Words>
  <Characters>60255</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CWS/13/17 Rev. 2 Annex I (English)</vt:lpstr>
    </vt:vector>
  </TitlesOfParts>
  <Company>WIPO</Company>
  <LinksUpToDate>false</LinksUpToDate>
  <CharactersWithSpaces>70684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CWS/13/17 Rev. 2 Annex I (English)</dc:title>
  <dc:subject>Proposal for the revision of WIPO Standard ST.37 Annex I</dc:subject>
  <dc:creator>WIPO</dc:creator>
  <cp:keywords>WIPO CWS Thirteenth Session, Revision Proposal, WIPO Standard ST.37, Annex</cp:keywords>
  <dc:description/>
  <cp:lastModifiedBy>EMMETT Claudia</cp:lastModifiedBy>
  <cp:revision>46</cp:revision>
  <cp:lastPrinted>2025-10-27T17:35:00Z</cp:lastPrinted>
  <dcterms:created xsi:type="dcterms:W3CDTF">2025-10-23T13:57:00Z</dcterms:created>
  <dcterms:modified xsi:type="dcterms:W3CDTF">2025-10-27T17:36:00Z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FontProps">
    <vt:lpwstr>#000000,10,Calibri</vt:lpwstr>
  </property>
  <property fmtid="{D5CDD505-2E9C-101B-9397-08002B2CF9AE}" pid="3" name="ClassificationContentMarkingFooterText">
    <vt:lpwstr>WIPO FOR OFFICIAL USE ONLY </vt:lpwstr>
  </property>
  <property fmtid="{D5CDD505-2E9C-101B-9397-08002B2CF9AE}" pid="4" name="ContentTypeId">
    <vt:lpwstr>0x01010043A0F979BE30A3469F998CB749C11FBD00E3EF1C0FCFA26B4087379DC2A12DE885</vt:lpwstr>
  </property>
  <property fmtid="{D5CDD505-2E9C-101B-9397-08002B2CF9AE}" pid="5" name="_dlc_DocIdItemGuid">
    <vt:lpwstr>1b39409a-fc8c-4e2b-91ef-4ebfa75b4f5d</vt:lpwstr>
  </property>
  <property fmtid="{D5CDD505-2E9C-101B-9397-08002B2CF9AE}" pid="6" name="Languages">
    <vt:lpwstr>1;#English|950e6fa2-2df0-4983-a604-54e57c7a6d93</vt:lpwstr>
  </property>
  <property fmtid="{D5CDD505-2E9C-101B-9397-08002B2CF9AE}" pid="7" name="BusinessUnit">
    <vt:lpwstr>4;#International Classifications and Standards Division|1bda9d19-f2c0-4f24-b9f1-c91ec6b8f041</vt:lpwstr>
  </property>
  <property fmtid="{D5CDD505-2E9C-101B-9397-08002B2CF9AE}" pid="8" name="MediaServiceImageTags">
    <vt:lpwstr/>
  </property>
  <property fmtid="{D5CDD505-2E9C-101B-9397-08002B2CF9AE}" pid="9" name="RMClassification">
    <vt:lpwstr>105;#10 Publications|351d4749-6841-4db0-8571-0d9e2b311a64</vt:lpwstr>
  </property>
  <property fmtid="{D5CDD505-2E9C-101B-9397-08002B2CF9AE}" pid="10" name="Body1">
    <vt:lpwstr>3;#Committee on WIPO Standards|505ec630-c8e5-4e30-8a4a-e8d9be6ccbb1</vt:lpwstr>
  </property>
  <property fmtid="{D5CDD505-2E9C-101B-9397-08002B2CF9AE}" pid="11" name="lcf76f155ced4ddcb4097134ff3c332f">
    <vt:lpwstr/>
  </property>
  <property fmtid="{D5CDD505-2E9C-101B-9397-08002B2CF9AE}" pid="12" name="Order">
    <vt:r8>3530500</vt:r8>
  </property>
  <property fmtid="{D5CDD505-2E9C-101B-9397-08002B2CF9AE}" pid="13" name="From1">
    <vt:lpwstr/>
  </property>
  <property fmtid="{D5CDD505-2E9C-101B-9397-08002B2CF9AE}" pid="14" name="xd_ProgID">
    <vt:lpwstr/>
  </property>
  <property fmtid="{D5CDD505-2E9C-101B-9397-08002B2CF9AE}" pid="15" name="KICFolderPath">
    <vt:lpwstr/>
  </property>
  <property fmtid="{D5CDD505-2E9C-101B-9397-08002B2CF9AE}" pid="16" name="ComplianceAssetId">
    <vt:lpwstr/>
  </property>
  <property fmtid="{D5CDD505-2E9C-101B-9397-08002B2CF9AE}" pid="17" name="TemplateUrl">
    <vt:lpwstr/>
  </property>
  <property fmtid="{D5CDD505-2E9C-101B-9397-08002B2CF9AE}" pid="18" name="To">
    <vt:lpwstr/>
  </property>
  <property fmtid="{D5CDD505-2E9C-101B-9397-08002B2CF9AE}" pid="19" name="_ExtendedDescription">
    <vt:lpwstr/>
  </property>
  <property fmtid="{D5CDD505-2E9C-101B-9397-08002B2CF9AE}" pid="20" name="TriggerFlowInfo">
    <vt:lpwstr/>
  </property>
  <property fmtid="{D5CDD505-2E9C-101B-9397-08002B2CF9AE}" pid="21" name="gbd88f87496145e58da10973a57b07b8">
    <vt:lpwstr>Committee on WIPO Standards|505ec630-c8e5-4e30-8a4a-e8d9be6ccbb1</vt:lpwstr>
  </property>
  <property fmtid="{D5CDD505-2E9C-101B-9397-08002B2CF9AE}" pid="22" name="KICItemID">
    <vt:lpwstr/>
  </property>
  <property fmtid="{D5CDD505-2E9C-101B-9397-08002B2CF9AE}" pid="23" name="xd_Signature">
    <vt:bool>false</vt:bool>
  </property>
  <property fmtid="{D5CDD505-2E9C-101B-9397-08002B2CF9AE}" pid="24" name="m4535404f5974080b635c68c1acaf1ab">
    <vt:lpwstr/>
  </property>
  <property fmtid="{D5CDD505-2E9C-101B-9397-08002B2CF9AE}" pid="25" name="IPTopics">
    <vt:lpwstr/>
  </property>
  <property fmtid="{D5CDD505-2E9C-101B-9397-08002B2CF9AE}" pid="26" name="ECCM_Year">
    <vt:lpwstr/>
  </property>
  <property fmtid="{D5CDD505-2E9C-101B-9397-08002B2CF9AE}" pid="27" name="k5f91d7f67f54ee29b509143279df90f">
    <vt:lpwstr/>
  </property>
  <property fmtid="{D5CDD505-2E9C-101B-9397-08002B2CF9AE}" pid="28" name="TitusGUID">
    <vt:lpwstr>63ba989c-6c01-4ce8-ae9c-62abd7934000</vt:lpwstr>
  </property>
  <property fmtid="{D5CDD505-2E9C-101B-9397-08002B2CF9AE}" pid="29" name="Classification">
    <vt:lpwstr>For Official Use Only</vt:lpwstr>
  </property>
  <property fmtid="{D5CDD505-2E9C-101B-9397-08002B2CF9AE}" pid="30" name="VisualMarkings">
    <vt:lpwstr>Footer</vt:lpwstr>
  </property>
  <property fmtid="{D5CDD505-2E9C-101B-9397-08002B2CF9AE}" pid="31" name="Alignment">
    <vt:lpwstr>Centre</vt:lpwstr>
  </property>
  <property fmtid="{D5CDD505-2E9C-101B-9397-08002B2CF9AE}" pid="32" name="Language">
    <vt:lpwstr>English</vt:lpwstr>
  </property>
  <property fmtid="{D5CDD505-2E9C-101B-9397-08002B2CF9AE}" pid="33" name="ClassificationContentMarkingFooterShapeIds">
    <vt:lpwstr>493a6cdf,7acefcab,5f58ff8a</vt:lpwstr>
  </property>
  <property fmtid="{D5CDD505-2E9C-101B-9397-08002B2CF9AE}" pid="34" name="docLang">
    <vt:lpwstr>en</vt:lpwstr>
  </property>
  <property fmtid="{D5CDD505-2E9C-101B-9397-08002B2CF9AE}" pid="35" name="MSIP_Label_20773ee6-353b-4fb9-a59d-0b94c8c67bea_Enabled">
    <vt:lpwstr>true</vt:lpwstr>
  </property>
  <property fmtid="{D5CDD505-2E9C-101B-9397-08002B2CF9AE}" pid="36" name="MSIP_Label_20773ee6-353b-4fb9-a59d-0b94c8c67bea_SetDate">
    <vt:lpwstr>2025-09-22T12:33:20Z</vt:lpwstr>
  </property>
  <property fmtid="{D5CDD505-2E9C-101B-9397-08002B2CF9AE}" pid="37" name="MSIP_Label_20773ee6-353b-4fb9-a59d-0b94c8c67bea_Method">
    <vt:lpwstr>Privileged</vt:lpwstr>
  </property>
  <property fmtid="{D5CDD505-2E9C-101B-9397-08002B2CF9AE}" pid="38" name="MSIP_Label_20773ee6-353b-4fb9-a59d-0b94c8c67bea_Name">
    <vt:lpwstr>No markings</vt:lpwstr>
  </property>
  <property fmtid="{D5CDD505-2E9C-101B-9397-08002B2CF9AE}" pid="39" name="MSIP_Label_20773ee6-353b-4fb9-a59d-0b94c8c67bea_SiteId">
    <vt:lpwstr>faa31b06-8ccc-48c9-867f-f7510dd11c02</vt:lpwstr>
  </property>
  <property fmtid="{D5CDD505-2E9C-101B-9397-08002B2CF9AE}" pid="40" name="MSIP_Label_20773ee6-353b-4fb9-a59d-0b94c8c67bea_ActionId">
    <vt:lpwstr>7118b30f-09c2-4bc3-836e-f37b2cffa62d</vt:lpwstr>
  </property>
  <property fmtid="{D5CDD505-2E9C-101B-9397-08002B2CF9AE}" pid="41" name="MSIP_Label_20773ee6-353b-4fb9-a59d-0b94c8c67bea_ContentBits">
    <vt:lpwstr>0</vt:lpwstr>
  </property>
  <property fmtid="{D5CDD505-2E9C-101B-9397-08002B2CF9AE}" pid="42" name="MSIP_Label_20773ee6-353b-4fb9-a59d-0b94c8c67bea_Tag">
    <vt:lpwstr>10, 0, 1, 1</vt:lpwstr>
  </property>
</Properties>
</file>