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7703" w:rsidRPr="004741A2" w:rsidTr="006D7703">
        <w:tc>
          <w:tcPr>
            <w:tcW w:w="4594" w:type="dxa"/>
            <w:tcBorders>
              <w:bottom w:val="single" w:sz="4" w:space="0" w:color="auto"/>
            </w:tcBorders>
            <w:tcMar>
              <w:bottom w:w="170" w:type="dxa"/>
            </w:tcMar>
          </w:tcPr>
          <w:p w:rsidR="006D7703" w:rsidRPr="004741A2" w:rsidRDefault="006D7703" w:rsidP="009F06CE">
            <w:pPr>
              <w:rPr>
                <w:lang w:val="fr-FR"/>
              </w:rPr>
            </w:pPr>
            <w:bookmarkStart w:id="0" w:name="_GoBack"/>
            <w:bookmarkEnd w:id="0"/>
          </w:p>
        </w:tc>
        <w:tc>
          <w:tcPr>
            <w:tcW w:w="4337" w:type="dxa"/>
            <w:tcBorders>
              <w:bottom w:val="single" w:sz="4" w:space="0" w:color="auto"/>
            </w:tcBorders>
            <w:tcMar>
              <w:left w:w="0" w:type="dxa"/>
              <w:right w:w="0" w:type="dxa"/>
            </w:tcMar>
          </w:tcPr>
          <w:p w:rsidR="006D7703" w:rsidRPr="004741A2" w:rsidRDefault="006D7703" w:rsidP="009F06CE">
            <w:pPr>
              <w:rPr>
                <w:lang w:val="fr-FR"/>
              </w:rPr>
            </w:pPr>
            <w:r w:rsidRPr="004741A2">
              <w:rPr>
                <w:noProof/>
                <w:lang w:val="fr-FR" w:eastAsia="fr-FR"/>
              </w:rPr>
              <w:drawing>
                <wp:inline distT="0" distB="0" distL="0" distR="0" wp14:anchorId="309C3496" wp14:editId="739A29DE">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4741A2" w:rsidRDefault="006D7703" w:rsidP="009F06CE">
            <w:pPr>
              <w:jc w:val="right"/>
              <w:rPr>
                <w:lang w:val="fr-FR"/>
              </w:rPr>
            </w:pPr>
            <w:r w:rsidRPr="004741A2">
              <w:rPr>
                <w:b/>
                <w:sz w:val="40"/>
                <w:szCs w:val="40"/>
                <w:lang w:val="fr-FR"/>
              </w:rPr>
              <w:t>F</w:t>
            </w:r>
          </w:p>
        </w:tc>
      </w:tr>
      <w:tr w:rsidR="006D7703" w:rsidRPr="004741A2"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4741A2" w:rsidRDefault="006D7703" w:rsidP="00E016A7">
            <w:pPr>
              <w:jc w:val="right"/>
              <w:rPr>
                <w:rFonts w:ascii="Arial Black" w:hAnsi="Arial Black"/>
                <w:caps/>
                <w:sz w:val="15"/>
                <w:lang w:val="fr-FR"/>
              </w:rPr>
            </w:pPr>
            <w:r w:rsidRPr="004741A2">
              <w:rPr>
                <w:rFonts w:ascii="Arial Black" w:hAnsi="Arial Black"/>
                <w:caps/>
                <w:sz w:val="15"/>
                <w:lang w:val="fr-FR"/>
              </w:rPr>
              <w:t>WIPO/GRTKF/IC/2</w:t>
            </w:r>
            <w:r w:rsidR="00E016A7" w:rsidRPr="004741A2">
              <w:rPr>
                <w:rFonts w:ascii="Arial Black" w:hAnsi="Arial Black"/>
                <w:caps/>
                <w:sz w:val="15"/>
                <w:lang w:val="fr-FR"/>
              </w:rPr>
              <w:t>8</w:t>
            </w:r>
            <w:r w:rsidRPr="004741A2">
              <w:rPr>
                <w:rFonts w:ascii="Arial Black" w:hAnsi="Arial Black"/>
                <w:caps/>
                <w:sz w:val="15"/>
                <w:lang w:val="fr-FR"/>
              </w:rPr>
              <w:t>/</w:t>
            </w:r>
            <w:r w:rsidR="00E016A7" w:rsidRPr="004741A2">
              <w:rPr>
                <w:rFonts w:ascii="Arial Black" w:hAnsi="Arial Black"/>
                <w:caps/>
                <w:sz w:val="15"/>
                <w:lang w:val="fr-FR"/>
              </w:rPr>
              <w:t>3</w:t>
            </w:r>
          </w:p>
        </w:tc>
      </w:tr>
      <w:tr w:rsidR="006D7703" w:rsidRPr="004741A2" w:rsidTr="006D7703">
        <w:trPr>
          <w:trHeight w:hRule="exact" w:val="170"/>
        </w:trPr>
        <w:tc>
          <w:tcPr>
            <w:tcW w:w="9356" w:type="dxa"/>
            <w:gridSpan w:val="3"/>
            <w:noWrap/>
            <w:tcMar>
              <w:left w:w="0" w:type="dxa"/>
              <w:right w:w="0" w:type="dxa"/>
            </w:tcMar>
            <w:vAlign w:val="bottom"/>
          </w:tcPr>
          <w:p w:rsidR="006D7703" w:rsidRPr="004741A2" w:rsidRDefault="006D7703" w:rsidP="009F06CE">
            <w:pPr>
              <w:jc w:val="right"/>
              <w:rPr>
                <w:rFonts w:ascii="Arial Black" w:hAnsi="Arial Black"/>
                <w:caps/>
                <w:sz w:val="15"/>
                <w:lang w:val="fr-FR"/>
              </w:rPr>
            </w:pPr>
            <w:r w:rsidRPr="004741A2">
              <w:rPr>
                <w:rFonts w:ascii="Arial Black" w:hAnsi="Arial Black"/>
                <w:caps/>
                <w:sz w:val="15"/>
                <w:lang w:val="fr-FR"/>
              </w:rPr>
              <w:t>ORIGINAL : anglais</w:t>
            </w:r>
          </w:p>
        </w:tc>
      </w:tr>
      <w:tr w:rsidR="006D7703" w:rsidRPr="004741A2" w:rsidTr="006D7703">
        <w:trPr>
          <w:trHeight w:hRule="exact" w:val="198"/>
        </w:trPr>
        <w:tc>
          <w:tcPr>
            <w:tcW w:w="9356" w:type="dxa"/>
            <w:gridSpan w:val="3"/>
            <w:tcMar>
              <w:left w:w="0" w:type="dxa"/>
              <w:right w:w="0" w:type="dxa"/>
            </w:tcMar>
            <w:vAlign w:val="bottom"/>
          </w:tcPr>
          <w:p w:rsidR="006D7703" w:rsidRPr="004741A2" w:rsidRDefault="006D7703" w:rsidP="00E016A7">
            <w:pPr>
              <w:jc w:val="right"/>
              <w:rPr>
                <w:rFonts w:ascii="Arial Black" w:hAnsi="Arial Black"/>
                <w:caps/>
                <w:sz w:val="15"/>
                <w:lang w:val="fr-FR"/>
              </w:rPr>
            </w:pPr>
            <w:r w:rsidRPr="004741A2">
              <w:rPr>
                <w:rFonts w:ascii="Arial Black" w:hAnsi="Arial Black"/>
                <w:caps/>
                <w:sz w:val="15"/>
                <w:lang w:val="fr-FR"/>
              </w:rPr>
              <w:t xml:space="preserve">DATE : </w:t>
            </w:r>
            <w:r w:rsidR="00E016A7" w:rsidRPr="004741A2">
              <w:rPr>
                <w:rFonts w:ascii="Arial Black" w:hAnsi="Arial Black"/>
                <w:caps/>
                <w:sz w:val="15"/>
                <w:lang w:val="fr-FR"/>
              </w:rPr>
              <w:t>30</w:t>
            </w:r>
            <w:r w:rsidRPr="004741A2">
              <w:rPr>
                <w:rFonts w:ascii="Arial Black" w:hAnsi="Arial Black"/>
                <w:caps/>
                <w:sz w:val="15"/>
                <w:lang w:val="fr-FR"/>
              </w:rPr>
              <w:t> </w:t>
            </w:r>
            <w:r w:rsidR="00E016A7" w:rsidRPr="004741A2">
              <w:rPr>
                <w:rFonts w:ascii="Arial Black" w:hAnsi="Arial Black"/>
                <w:caps/>
                <w:sz w:val="15"/>
                <w:lang w:val="fr-FR"/>
              </w:rPr>
              <w:t>mai</w:t>
            </w:r>
            <w:r w:rsidRPr="004741A2">
              <w:rPr>
                <w:rFonts w:ascii="Arial Black" w:hAnsi="Arial Black"/>
                <w:caps/>
                <w:sz w:val="15"/>
                <w:lang w:val="fr-FR"/>
              </w:rPr>
              <w:t> 2014</w:t>
            </w:r>
          </w:p>
        </w:tc>
      </w:tr>
    </w:tbl>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b/>
          <w:sz w:val="28"/>
          <w:szCs w:val="28"/>
          <w:lang w:val="fr-FR"/>
        </w:rPr>
      </w:pPr>
      <w:r w:rsidRPr="004741A2">
        <w:rPr>
          <w:b/>
          <w:sz w:val="28"/>
          <w:szCs w:val="28"/>
          <w:lang w:val="fr-FR"/>
        </w:rPr>
        <w:t>Comité intergouvernemental de la propriété intellectuelle relative aux ressources génétiques, aux savoirs traditionnels et au folklore</w:t>
      </w:r>
    </w:p>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b/>
          <w:sz w:val="24"/>
          <w:szCs w:val="24"/>
          <w:lang w:val="fr-FR"/>
        </w:rPr>
      </w:pPr>
      <w:r w:rsidRPr="004741A2">
        <w:rPr>
          <w:b/>
          <w:sz w:val="24"/>
          <w:szCs w:val="24"/>
          <w:lang w:val="fr-FR"/>
        </w:rPr>
        <w:t>Vingt</w:t>
      </w:r>
      <w:r w:rsidR="004741A2" w:rsidRPr="004741A2">
        <w:rPr>
          <w:b/>
          <w:sz w:val="24"/>
          <w:szCs w:val="24"/>
          <w:lang w:val="fr-FR"/>
        </w:rPr>
        <w:noBreakHyphen/>
      </w:r>
      <w:r w:rsidR="00E016A7" w:rsidRPr="004741A2">
        <w:rPr>
          <w:b/>
          <w:sz w:val="24"/>
          <w:szCs w:val="24"/>
          <w:lang w:val="fr-FR"/>
        </w:rPr>
        <w:t>huitième</w:t>
      </w:r>
      <w:r w:rsidR="00E4529C" w:rsidRPr="004741A2">
        <w:rPr>
          <w:b/>
          <w:sz w:val="24"/>
          <w:szCs w:val="24"/>
          <w:lang w:val="fr-FR"/>
        </w:rPr>
        <w:t> </w:t>
      </w:r>
      <w:r w:rsidRPr="004741A2">
        <w:rPr>
          <w:b/>
          <w:sz w:val="24"/>
          <w:szCs w:val="24"/>
          <w:lang w:val="fr-FR"/>
        </w:rPr>
        <w:t>session</w:t>
      </w:r>
    </w:p>
    <w:p w:rsidR="00265D2A" w:rsidRPr="004741A2" w:rsidRDefault="00265D2A" w:rsidP="00265D2A">
      <w:pPr>
        <w:rPr>
          <w:b/>
          <w:sz w:val="24"/>
          <w:szCs w:val="24"/>
          <w:lang w:val="fr-FR"/>
        </w:rPr>
      </w:pPr>
      <w:r w:rsidRPr="004741A2">
        <w:rPr>
          <w:b/>
          <w:sz w:val="24"/>
          <w:szCs w:val="24"/>
          <w:lang w:val="fr-FR"/>
        </w:rPr>
        <w:t xml:space="preserve">Genève, </w:t>
      </w:r>
      <w:r w:rsidR="00E016A7" w:rsidRPr="004741A2">
        <w:rPr>
          <w:b/>
          <w:sz w:val="24"/>
          <w:szCs w:val="24"/>
          <w:lang w:val="fr-FR"/>
        </w:rPr>
        <w:t>7 – 9 juillet 2014</w:t>
      </w:r>
    </w:p>
    <w:p w:rsidR="00265D2A" w:rsidRPr="004741A2" w:rsidRDefault="00265D2A" w:rsidP="00265D2A">
      <w:pPr>
        <w:rPr>
          <w:lang w:val="fr-FR"/>
        </w:rPr>
      </w:pPr>
    </w:p>
    <w:p w:rsidR="00265D2A" w:rsidRPr="004741A2" w:rsidRDefault="00265D2A" w:rsidP="00265D2A">
      <w:pPr>
        <w:rPr>
          <w:lang w:val="fr-FR"/>
        </w:rPr>
      </w:pPr>
    </w:p>
    <w:p w:rsidR="00265D2A" w:rsidRPr="004741A2" w:rsidRDefault="00265D2A" w:rsidP="00265D2A">
      <w:pPr>
        <w:rPr>
          <w:lang w:val="fr-FR"/>
        </w:rPr>
      </w:pPr>
    </w:p>
    <w:p w:rsidR="009C6449" w:rsidRPr="004741A2" w:rsidRDefault="003715C4" w:rsidP="009C6449">
      <w:pPr>
        <w:pStyle w:val="TitleofDoc"/>
        <w:spacing w:before="0" w:line="240" w:lineRule="atLeast"/>
        <w:jc w:val="left"/>
        <w:rPr>
          <w:rFonts w:ascii="Arial" w:hAnsi="Arial" w:cs="Arial"/>
          <w:szCs w:val="24"/>
          <w:lang w:val="fr-FR"/>
        </w:rPr>
      </w:pPr>
      <w:r w:rsidRPr="004741A2">
        <w:rPr>
          <w:rFonts w:ascii="Arial" w:hAnsi="Arial" w:cs="Arial"/>
          <w:szCs w:val="24"/>
          <w:lang w:val="fr-FR"/>
        </w:rPr>
        <w:t>PARTICIPATION DES COMMUNAUTÉS AUTOCHTONES ET LOCALES</w:t>
      </w:r>
      <w:r w:rsidR="004D3F7D" w:rsidRPr="004741A2">
        <w:rPr>
          <w:rFonts w:ascii="Arial" w:hAnsi="Arial" w:cs="Arial"/>
          <w:szCs w:val="24"/>
          <w:lang w:val="fr-FR"/>
        </w:rPr>
        <w:t> </w:t>
      </w:r>
      <w:proofErr w:type="gramStart"/>
      <w:r w:rsidRPr="004741A2">
        <w:rPr>
          <w:rFonts w:ascii="Arial" w:hAnsi="Arial" w:cs="Arial"/>
          <w:szCs w:val="24"/>
          <w:lang w:val="fr-FR"/>
        </w:rPr>
        <w:t>:</w:t>
      </w:r>
      <w:proofErr w:type="gramEnd"/>
      <w:r w:rsidR="009C6449" w:rsidRPr="004741A2">
        <w:rPr>
          <w:rFonts w:ascii="Arial" w:hAnsi="Arial" w:cs="Arial"/>
          <w:szCs w:val="24"/>
          <w:lang w:val="fr-FR"/>
        </w:rPr>
        <w:br/>
      </w:r>
      <w:r w:rsidRPr="004741A2">
        <w:rPr>
          <w:rFonts w:ascii="Arial" w:hAnsi="Arial" w:cs="Arial"/>
          <w:szCs w:val="24"/>
          <w:lang w:val="fr-FR"/>
        </w:rPr>
        <w:t>FONDS DE CONTRIBUTIONS VOLONTAIRES</w:t>
      </w:r>
    </w:p>
    <w:p w:rsidR="009C6449" w:rsidRPr="004741A2" w:rsidRDefault="009C6449" w:rsidP="009C6449">
      <w:pPr>
        <w:rPr>
          <w:lang w:val="fr-FR"/>
        </w:rPr>
      </w:pPr>
    </w:p>
    <w:p w:rsidR="003715C4" w:rsidRPr="004741A2" w:rsidRDefault="003715C4" w:rsidP="003715C4">
      <w:pPr>
        <w:rPr>
          <w:i/>
          <w:lang w:val="fr-FR"/>
        </w:rPr>
      </w:pPr>
      <w:bookmarkStart w:id="1" w:name="Prepared"/>
      <w:bookmarkEnd w:id="1"/>
      <w:r w:rsidRPr="004741A2">
        <w:rPr>
          <w:i/>
          <w:lang w:val="fr-FR"/>
        </w:rPr>
        <w:t>Document établi par le Secrétariat</w:t>
      </w:r>
    </w:p>
    <w:p w:rsidR="009C6449" w:rsidRPr="004741A2" w:rsidRDefault="009C6449" w:rsidP="009C6449">
      <w:pPr>
        <w:rPr>
          <w:lang w:val="fr-FR"/>
        </w:rPr>
      </w:pPr>
    </w:p>
    <w:p w:rsidR="009C6449" w:rsidRPr="004741A2" w:rsidRDefault="009C6449" w:rsidP="009C6449">
      <w:pPr>
        <w:rPr>
          <w:lang w:val="fr-FR"/>
        </w:rPr>
      </w:pPr>
    </w:p>
    <w:p w:rsidR="009C6449" w:rsidRPr="004741A2" w:rsidRDefault="009C6449" w:rsidP="009C6449">
      <w:pPr>
        <w:rPr>
          <w:lang w:val="fr-FR"/>
        </w:rPr>
      </w:pPr>
    </w:p>
    <w:p w:rsidR="009C6449" w:rsidRPr="004741A2" w:rsidRDefault="00E47536" w:rsidP="00E47536">
      <w:pPr>
        <w:pStyle w:val="Heading2"/>
        <w:rPr>
          <w:lang w:val="fr-FR"/>
        </w:rPr>
      </w:pPr>
      <w:r w:rsidRPr="004741A2">
        <w:rPr>
          <w:lang w:val="fr-FR"/>
        </w:rPr>
        <w:t>Nécessité d’une reconstitution des avoirs du fonds de contributions volontaires</w:t>
      </w:r>
    </w:p>
    <w:p w:rsidR="00822EBF" w:rsidRPr="004741A2" w:rsidRDefault="00822EBF" w:rsidP="00822EBF">
      <w:pPr>
        <w:rPr>
          <w:lang w:val="fr-FR"/>
        </w:rPr>
      </w:pPr>
    </w:p>
    <w:p w:rsidR="00CF2AE9" w:rsidRPr="004741A2" w:rsidRDefault="007F7398" w:rsidP="00E47536">
      <w:pPr>
        <w:pStyle w:val="ONUMFS"/>
        <w:rPr>
          <w:lang w:val="fr-FR"/>
        </w:rPr>
      </w:pPr>
      <w:r w:rsidRPr="004741A2">
        <w:rPr>
          <w:lang w:val="fr-FR"/>
        </w:rPr>
        <w:t xml:space="preserve">Au </w:t>
      </w:r>
      <w:r w:rsidR="008F3BDF" w:rsidRPr="004741A2">
        <w:rPr>
          <w:lang w:val="fr-FR"/>
        </w:rPr>
        <w:t>28</w:t>
      </w:r>
      <w:r w:rsidR="00997FD9" w:rsidRPr="004741A2">
        <w:rPr>
          <w:lang w:val="fr-FR"/>
        </w:rPr>
        <w:t> février 2014</w:t>
      </w:r>
      <w:r w:rsidRPr="004741A2">
        <w:rPr>
          <w:lang w:val="fr-FR"/>
        </w:rPr>
        <w:t>, le montant disponible au titre du Fonds de contributions volontaires de l</w:t>
      </w:r>
      <w:r w:rsidR="00E47536" w:rsidRPr="004741A2">
        <w:rPr>
          <w:lang w:val="fr-FR"/>
        </w:rPr>
        <w:t>’</w:t>
      </w:r>
      <w:r w:rsidRPr="004741A2">
        <w:rPr>
          <w:lang w:val="fr-FR"/>
        </w:rPr>
        <w:t>OMPI pour les communautés autochtones et locales accréditées (ci</w:t>
      </w:r>
      <w:r w:rsidR="004741A2" w:rsidRPr="004741A2">
        <w:rPr>
          <w:lang w:val="fr-FR"/>
        </w:rPr>
        <w:noBreakHyphen/>
      </w:r>
      <w:r w:rsidRPr="004741A2">
        <w:rPr>
          <w:lang w:val="fr-FR"/>
        </w:rPr>
        <w:t>après dénommé “Fonds”) s</w:t>
      </w:r>
      <w:r w:rsidR="00E47536" w:rsidRPr="004741A2">
        <w:rPr>
          <w:lang w:val="fr-FR"/>
        </w:rPr>
        <w:t>’</w:t>
      </w:r>
      <w:r w:rsidRPr="004741A2">
        <w:rPr>
          <w:lang w:val="fr-FR"/>
        </w:rPr>
        <w:t xml:space="preserve">élevait à </w:t>
      </w:r>
      <w:r w:rsidR="008F3BDF" w:rsidRPr="004741A2">
        <w:rPr>
          <w:lang w:val="fr-FR"/>
        </w:rPr>
        <w:t>823,2</w:t>
      </w:r>
      <w:r w:rsidR="0019383F" w:rsidRPr="004741A2">
        <w:rPr>
          <w:lang w:val="fr-FR"/>
        </w:rPr>
        <w:t>0</w:t>
      </w:r>
      <w:r w:rsidRPr="004741A2">
        <w:rPr>
          <w:lang w:val="fr-FR"/>
        </w:rPr>
        <w:t> francs suisses.  À moins d</w:t>
      </w:r>
      <w:r w:rsidR="00E47536" w:rsidRPr="004741A2">
        <w:rPr>
          <w:lang w:val="fr-FR"/>
        </w:rPr>
        <w:t>’</w:t>
      </w:r>
      <w:r w:rsidRPr="004741A2">
        <w:rPr>
          <w:lang w:val="fr-FR"/>
        </w:rPr>
        <w:t xml:space="preserve">être complété par de nouvelles contributions volontaires en temps utile, </w:t>
      </w:r>
      <w:r w:rsidR="00BD593D" w:rsidRPr="004741A2">
        <w:rPr>
          <w:lang w:val="fr-FR"/>
        </w:rPr>
        <w:t>l</w:t>
      </w:r>
      <w:r w:rsidR="00FC5EF9" w:rsidRPr="004741A2">
        <w:rPr>
          <w:lang w:val="fr-FR"/>
        </w:rPr>
        <w:t xml:space="preserve">e Fonds ne sera en mesure de couvrir aucune dépense </w:t>
      </w:r>
      <w:r w:rsidR="00BD593D" w:rsidRPr="004741A2">
        <w:rPr>
          <w:lang w:val="fr-FR"/>
        </w:rPr>
        <w:t xml:space="preserve">recommandée par le Conseil consultatif du Fonds </w:t>
      </w:r>
      <w:r w:rsidR="008F3BDF" w:rsidRPr="004741A2">
        <w:rPr>
          <w:lang w:val="fr-FR"/>
        </w:rPr>
        <w:t>en vue</w:t>
      </w:r>
      <w:r w:rsidR="00FC5EF9" w:rsidRPr="004741A2">
        <w:rPr>
          <w:lang w:val="fr-FR"/>
        </w:rPr>
        <w:t xml:space="preserve"> de la vingt</w:t>
      </w:r>
      <w:r w:rsidR="004741A2" w:rsidRPr="004741A2">
        <w:rPr>
          <w:lang w:val="fr-FR"/>
        </w:rPr>
        <w:noBreakHyphen/>
      </w:r>
      <w:r w:rsidR="008F3BDF" w:rsidRPr="004741A2">
        <w:rPr>
          <w:lang w:val="fr-FR"/>
        </w:rPr>
        <w:t>huitième</w:t>
      </w:r>
      <w:r w:rsidR="003D685E" w:rsidRPr="004741A2">
        <w:rPr>
          <w:lang w:val="fr-FR"/>
        </w:rPr>
        <w:t> </w:t>
      </w:r>
      <w:r w:rsidR="00FC5EF9" w:rsidRPr="004741A2">
        <w:rPr>
          <w:lang w:val="fr-FR"/>
        </w:rPr>
        <w:t>session du</w:t>
      </w:r>
      <w:r w:rsidR="00F16BC2" w:rsidRPr="004741A2">
        <w:rPr>
          <w:lang w:val="fr-FR"/>
        </w:rPr>
        <w:t> </w:t>
      </w:r>
      <w:r w:rsidR="00FC5EF9" w:rsidRPr="004741A2">
        <w:rPr>
          <w:lang w:val="fr-FR"/>
        </w:rPr>
        <w:t xml:space="preserve">comité </w:t>
      </w:r>
      <w:r w:rsidR="008F3BDF" w:rsidRPr="004741A2">
        <w:rPr>
          <w:lang w:val="fr-FR"/>
        </w:rPr>
        <w:t>(voir le document WIPO/GRTKF/IC/27/INF/6) et au</w:t>
      </w:r>
      <w:r w:rsidR="004741A2" w:rsidRPr="004741A2">
        <w:rPr>
          <w:lang w:val="fr-FR"/>
        </w:rPr>
        <w:noBreakHyphen/>
      </w:r>
      <w:r w:rsidR="008F3BDF" w:rsidRPr="004741A2">
        <w:rPr>
          <w:lang w:val="fr-FR"/>
        </w:rPr>
        <w:t>delà</w:t>
      </w:r>
      <w:r w:rsidR="00B23C80" w:rsidRPr="004741A2">
        <w:rPr>
          <w:lang w:val="fr-FR"/>
        </w:rPr>
        <w:t>.</w:t>
      </w:r>
    </w:p>
    <w:p w:rsidR="007F7398" w:rsidRPr="004741A2" w:rsidRDefault="007F7398" w:rsidP="00E47536">
      <w:pPr>
        <w:pStyle w:val="ONUMFS"/>
        <w:rPr>
          <w:lang w:val="fr-FR"/>
        </w:rPr>
      </w:pPr>
      <w:r w:rsidRPr="004741A2">
        <w:rPr>
          <w:lang w:val="fr-FR"/>
        </w:rPr>
        <w:t xml:space="preserve">On trouvera </w:t>
      </w:r>
      <w:r w:rsidR="004C2524" w:rsidRPr="004741A2">
        <w:rPr>
          <w:lang w:val="fr-FR"/>
        </w:rPr>
        <w:t xml:space="preserve">le règlement du Fonds (figurant </w:t>
      </w:r>
      <w:r w:rsidR="004A510E" w:rsidRPr="004741A2">
        <w:rPr>
          <w:lang w:val="fr-FR"/>
        </w:rPr>
        <w:t xml:space="preserve">également </w:t>
      </w:r>
      <w:r w:rsidR="004C2524" w:rsidRPr="004741A2">
        <w:rPr>
          <w:lang w:val="fr-FR"/>
        </w:rPr>
        <w:t>à l</w:t>
      </w:r>
      <w:r w:rsidR="00E47536" w:rsidRPr="004741A2">
        <w:rPr>
          <w:lang w:val="fr-FR"/>
        </w:rPr>
        <w:t>’</w:t>
      </w:r>
      <w:r w:rsidR="004C2524" w:rsidRPr="004741A2">
        <w:rPr>
          <w:lang w:val="fr-FR"/>
        </w:rPr>
        <w:t>annexe I</w:t>
      </w:r>
      <w:r w:rsidR="004A510E" w:rsidRPr="004741A2">
        <w:rPr>
          <w:lang w:val="fr-FR"/>
        </w:rPr>
        <w:t xml:space="preserve"> du présent document</w:t>
      </w:r>
      <w:r w:rsidR="004C2524" w:rsidRPr="004741A2">
        <w:rPr>
          <w:lang w:val="fr-FR"/>
        </w:rPr>
        <w:t xml:space="preserve">), </w:t>
      </w:r>
      <w:r w:rsidRPr="004741A2">
        <w:rPr>
          <w:lang w:val="fr-FR"/>
        </w:rPr>
        <w:t>tous les renseignements pratiques sur le Fonds, ses modalités de fonctionnement et la procédure à suivre pour déposer une demande d</w:t>
      </w:r>
      <w:r w:rsidR="00E47536" w:rsidRPr="004741A2">
        <w:rPr>
          <w:lang w:val="fr-FR"/>
        </w:rPr>
        <w:t>’</w:t>
      </w:r>
      <w:r w:rsidRPr="004741A2">
        <w:rPr>
          <w:lang w:val="fr-FR"/>
        </w:rPr>
        <w:t>assistance financière, de même que le</w:t>
      </w:r>
      <w:r w:rsidR="00F16BC2" w:rsidRPr="004741A2">
        <w:rPr>
          <w:lang w:val="fr-FR"/>
        </w:rPr>
        <w:t> </w:t>
      </w:r>
      <w:r w:rsidRPr="004741A2">
        <w:rPr>
          <w:lang w:val="fr-FR"/>
        </w:rPr>
        <w:t>règlement y relatif, sur le site</w:t>
      </w:r>
      <w:r w:rsidR="005E1388" w:rsidRPr="004741A2">
        <w:rPr>
          <w:lang w:val="fr-FR"/>
        </w:rPr>
        <w:t> </w:t>
      </w:r>
      <w:r w:rsidRPr="004741A2">
        <w:rPr>
          <w:lang w:val="fr-FR"/>
        </w:rPr>
        <w:t>Web à l</w:t>
      </w:r>
      <w:r w:rsidR="00E47536" w:rsidRPr="004741A2">
        <w:rPr>
          <w:lang w:val="fr-FR"/>
        </w:rPr>
        <w:t>’</w:t>
      </w:r>
      <w:r w:rsidRPr="004741A2">
        <w:rPr>
          <w:lang w:val="fr-FR"/>
        </w:rPr>
        <w:t xml:space="preserve">adresse suivante : </w:t>
      </w:r>
      <w:hyperlink r:id="rId17" w:history="1">
        <w:r w:rsidR="00C92726" w:rsidRPr="004741A2">
          <w:rPr>
            <w:rStyle w:val="Hyperlink"/>
            <w:lang w:val="fr-FR"/>
          </w:rPr>
          <w:t>http://www.wipo.int/tk/fr/igc/participation.html</w:t>
        </w:r>
      </w:hyperlink>
      <w:r w:rsidR="00324943" w:rsidRPr="004741A2">
        <w:rPr>
          <w:lang w:val="fr-FR"/>
        </w:rPr>
        <w:t>.</w:t>
      </w:r>
    </w:p>
    <w:p w:rsidR="00CF2AE9" w:rsidRPr="004741A2" w:rsidRDefault="007F7398" w:rsidP="00E47536">
      <w:pPr>
        <w:pStyle w:val="ONUMFS"/>
        <w:rPr>
          <w:lang w:val="fr-FR"/>
        </w:rPr>
      </w:pPr>
      <w:r w:rsidRPr="004741A2">
        <w:rPr>
          <w:lang w:val="fr-FR"/>
        </w:rPr>
        <w:t>Selon le règlement actuel, le montant de l</w:t>
      </w:r>
      <w:r w:rsidR="00E47536" w:rsidRPr="004741A2">
        <w:rPr>
          <w:lang w:val="fr-FR"/>
        </w:rPr>
        <w:t>’</w:t>
      </w:r>
      <w:r w:rsidRPr="004741A2">
        <w:rPr>
          <w:lang w:val="fr-FR"/>
        </w:rPr>
        <w:t>assistance pouvant être fourni au titre du Fonds dépend exclusivement des contributions volontaires de ses donateurs.  Il est rappelé que le</w:t>
      </w:r>
      <w:r w:rsidR="00F16BC2" w:rsidRPr="004741A2">
        <w:rPr>
          <w:lang w:val="fr-FR"/>
        </w:rPr>
        <w:t> </w:t>
      </w:r>
      <w:r w:rsidRPr="004741A2">
        <w:rPr>
          <w:lang w:val="fr-FR"/>
        </w:rPr>
        <w:t>Gouvernement de l</w:t>
      </w:r>
      <w:r w:rsidR="00E47536" w:rsidRPr="004741A2">
        <w:rPr>
          <w:lang w:val="fr-FR"/>
        </w:rPr>
        <w:t>’</w:t>
      </w:r>
      <w:r w:rsidRPr="004741A2">
        <w:rPr>
          <w:lang w:val="fr-FR"/>
        </w:rPr>
        <w:t xml:space="preserve">Australie </w:t>
      </w:r>
      <w:proofErr w:type="gramStart"/>
      <w:r w:rsidRPr="004741A2">
        <w:rPr>
          <w:lang w:val="fr-FR"/>
        </w:rPr>
        <w:t>a</w:t>
      </w:r>
      <w:proofErr w:type="gramEnd"/>
      <w:r w:rsidRPr="004741A2">
        <w:rPr>
          <w:lang w:val="fr-FR"/>
        </w:rPr>
        <w:t xml:space="preserve"> versé</w:t>
      </w:r>
      <w:r w:rsidR="00E016A7" w:rsidRPr="004741A2">
        <w:rPr>
          <w:lang w:val="fr-FR"/>
        </w:rPr>
        <w:t>,</w:t>
      </w:r>
      <w:r w:rsidRPr="004741A2">
        <w:rPr>
          <w:lang w:val="fr-FR"/>
        </w:rPr>
        <w:t xml:space="preserve"> </w:t>
      </w:r>
      <w:r w:rsidR="00B80470" w:rsidRPr="004741A2">
        <w:rPr>
          <w:lang w:val="fr-FR"/>
        </w:rPr>
        <w:t>pour la deuxième fois</w:t>
      </w:r>
      <w:r w:rsidR="00E016A7" w:rsidRPr="004741A2">
        <w:rPr>
          <w:lang w:val="fr-FR"/>
        </w:rPr>
        <w:t>,</w:t>
      </w:r>
      <w:r w:rsidR="00B80470" w:rsidRPr="004741A2">
        <w:rPr>
          <w:lang w:val="fr-FR"/>
        </w:rPr>
        <w:t xml:space="preserve"> </w:t>
      </w:r>
      <w:r w:rsidRPr="004741A2">
        <w:rPr>
          <w:lang w:val="fr-FR"/>
        </w:rPr>
        <w:t xml:space="preserve">une contribution au Fonds </w:t>
      </w:r>
      <w:r w:rsidR="006B6301" w:rsidRPr="004741A2">
        <w:rPr>
          <w:lang w:val="fr-FR"/>
        </w:rPr>
        <w:t xml:space="preserve">tout comme </w:t>
      </w:r>
      <w:r w:rsidR="00E016A7" w:rsidRPr="004741A2">
        <w:rPr>
          <w:lang w:val="fr-FR"/>
        </w:rPr>
        <w:t>l</w:t>
      </w:r>
      <w:r w:rsidR="00E47536" w:rsidRPr="004741A2">
        <w:rPr>
          <w:lang w:val="fr-FR"/>
        </w:rPr>
        <w:t>’</w:t>
      </w:r>
      <w:r w:rsidR="00E016A7" w:rsidRPr="004741A2">
        <w:rPr>
          <w:lang w:val="fr-FR"/>
        </w:rPr>
        <w:t xml:space="preserve">avait fait </w:t>
      </w:r>
      <w:r w:rsidR="006B6301" w:rsidRPr="004741A2">
        <w:rPr>
          <w:lang w:val="fr-FR"/>
        </w:rPr>
        <w:t>le Gouvernement de la Nouvelle</w:t>
      </w:r>
      <w:r w:rsidR="004741A2" w:rsidRPr="004741A2">
        <w:rPr>
          <w:lang w:val="fr-FR"/>
        </w:rPr>
        <w:noBreakHyphen/>
      </w:r>
      <w:r w:rsidR="006B6301" w:rsidRPr="004741A2">
        <w:rPr>
          <w:lang w:val="fr-FR"/>
        </w:rPr>
        <w:t>Zélande</w:t>
      </w:r>
      <w:r w:rsidR="00E016A7" w:rsidRPr="004741A2">
        <w:rPr>
          <w:lang w:val="fr-FR"/>
        </w:rPr>
        <w:t>,</w:t>
      </w:r>
      <w:r w:rsidR="006B6301" w:rsidRPr="004741A2">
        <w:rPr>
          <w:lang w:val="fr-FR"/>
        </w:rPr>
        <w:t xml:space="preserve"> le 20 juin 2013 (voir le document WIPO/GRTKF/IC/</w:t>
      </w:r>
      <w:r w:rsidR="00736B87" w:rsidRPr="004741A2">
        <w:rPr>
          <w:lang w:val="fr-FR"/>
        </w:rPr>
        <w:t>27</w:t>
      </w:r>
      <w:r w:rsidR="006B6301" w:rsidRPr="004741A2">
        <w:rPr>
          <w:lang w:val="fr-FR"/>
        </w:rPr>
        <w:t>/INF/4)</w:t>
      </w:r>
      <w:r w:rsidRPr="004741A2">
        <w:rPr>
          <w:lang w:val="fr-FR"/>
        </w:rPr>
        <w:t>.  Il s</w:t>
      </w:r>
      <w:r w:rsidR="00E47536" w:rsidRPr="004741A2">
        <w:rPr>
          <w:lang w:val="fr-FR"/>
        </w:rPr>
        <w:t>’</w:t>
      </w:r>
      <w:r w:rsidRPr="004741A2">
        <w:rPr>
          <w:lang w:val="fr-FR"/>
        </w:rPr>
        <w:t xml:space="preserve">agit </w:t>
      </w:r>
      <w:r w:rsidR="006B6301" w:rsidRPr="004741A2">
        <w:rPr>
          <w:lang w:val="fr-FR"/>
        </w:rPr>
        <w:t>des</w:t>
      </w:r>
      <w:r w:rsidRPr="004741A2">
        <w:rPr>
          <w:lang w:val="fr-FR"/>
        </w:rPr>
        <w:t xml:space="preserve"> contribution</w:t>
      </w:r>
      <w:r w:rsidR="006B6301" w:rsidRPr="004741A2">
        <w:rPr>
          <w:lang w:val="fr-FR"/>
        </w:rPr>
        <w:t>s</w:t>
      </w:r>
      <w:r w:rsidRPr="004741A2">
        <w:rPr>
          <w:lang w:val="fr-FR"/>
        </w:rPr>
        <w:t xml:space="preserve"> </w:t>
      </w:r>
      <w:r w:rsidR="006B6301" w:rsidRPr="004741A2">
        <w:rPr>
          <w:lang w:val="fr-FR"/>
        </w:rPr>
        <w:t xml:space="preserve">les </w:t>
      </w:r>
      <w:r w:rsidRPr="004741A2">
        <w:rPr>
          <w:lang w:val="fr-FR"/>
        </w:rPr>
        <w:t>plus récente</w:t>
      </w:r>
      <w:r w:rsidR="006B6301" w:rsidRPr="004741A2">
        <w:rPr>
          <w:lang w:val="fr-FR"/>
        </w:rPr>
        <w:t>s</w:t>
      </w:r>
      <w:r w:rsidRPr="004741A2">
        <w:rPr>
          <w:lang w:val="fr-FR"/>
        </w:rPr>
        <w:t xml:space="preserve"> versée</w:t>
      </w:r>
      <w:r w:rsidR="006B6301" w:rsidRPr="004741A2">
        <w:rPr>
          <w:lang w:val="fr-FR"/>
        </w:rPr>
        <w:t>s</w:t>
      </w:r>
      <w:r w:rsidR="006D7703" w:rsidRPr="004741A2">
        <w:rPr>
          <w:lang w:val="fr-FR"/>
        </w:rPr>
        <w:t xml:space="preserve"> au Fonds.  </w:t>
      </w:r>
      <w:r w:rsidR="00E016A7" w:rsidRPr="004741A2">
        <w:rPr>
          <w:lang w:val="fr-FR"/>
        </w:rPr>
        <w:t>Le</w:t>
      </w:r>
      <w:r w:rsidR="002F0AA1" w:rsidRPr="004741A2">
        <w:rPr>
          <w:lang w:val="fr-FR"/>
        </w:rPr>
        <w:t> </w:t>
      </w:r>
      <w:r w:rsidR="00E016A7" w:rsidRPr="004741A2">
        <w:rPr>
          <w:lang w:val="fr-FR"/>
        </w:rPr>
        <w:t>Directeur général de l</w:t>
      </w:r>
      <w:r w:rsidR="00E47536" w:rsidRPr="004741A2">
        <w:rPr>
          <w:lang w:val="fr-FR"/>
        </w:rPr>
        <w:t>’</w:t>
      </w:r>
      <w:r w:rsidR="00E016A7" w:rsidRPr="004741A2">
        <w:rPr>
          <w:lang w:val="fr-FR"/>
        </w:rPr>
        <w:t>OMPI et le président du comité ont à maintes reprises encouragé vivement l</w:t>
      </w:r>
      <w:r w:rsidR="006D7703" w:rsidRPr="004741A2">
        <w:rPr>
          <w:lang w:val="fr-FR"/>
        </w:rPr>
        <w:t>es</w:t>
      </w:r>
      <w:r w:rsidRPr="004741A2">
        <w:rPr>
          <w:lang w:val="fr-FR"/>
        </w:rPr>
        <w:t xml:space="preserve"> membres du comité et les entités publiques ou privées intéressées à contribuer au</w:t>
      </w:r>
      <w:r w:rsidR="002F0AA1" w:rsidRPr="004741A2">
        <w:rPr>
          <w:lang w:val="fr-FR"/>
        </w:rPr>
        <w:t> </w:t>
      </w:r>
      <w:r w:rsidRPr="004741A2">
        <w:rPr>
          <w:lang w:val="fr-FR"/>
        </w:rPr>
        <w:t>Fonds compte tenu de la nécessité absolue et reconnue d</w:t>
      </w:r>
      <w:r w:rsidR="00E47536" w:rsidRPr="004741A2">
        <w:rPr>
          <w:lang w:val="fr-FR"/>
        </w:rPr>
        <w:t>’</w:t>
      </w:r>
      <w:r w:rsidRPr="004741A2">
        <w:rPr>
          <w:lang w:val="fr-FR"/>
        </w:rPr>
        <w:t xml:space="preserve">assurer la participation des </w:t>
      </w:r>
      <w:r w:rsidRPr="004741A2">
        <w:rPr>
          <w:lang w:val="fr-FR"/>
        </w:rPr>
        <w:lastRenderedPageBreak/>
        <w:t>communautés autochtones et locales.  À cet égard, un “argumentaire”, accompagné d</w:t>
      </w:r>
      <w:r w:rsidR="00E47536" w:rsidRPr="004741A2">
        <w:rPr>
          <w:lang w:val="fr-FR"/>
        </w:rPr>
        <w:t>’</w:t>
      </w:r>
      <w:r w:rsidRPr="004741A2">
        <w:rPr>
          <w:lang w:val="fr-FR"/>
        </w:rPr>
        <w:t>un appel à contribution, a été envoyé à l</w:t>
      </w:r>
      <w:r w:rsidR="00E47536" w:rsidRPr="004741A2">
        <w:rPr>
          <w:lang w:val="fr-FR"/>
        </w:rPr>
        <w:t>’</w:t>
      </w:r>
      <w:r w:rsidRPr="004741A2">
        <w:rPr>
          <w:lang w:val="fr-FR"/>
        </w:rPr>
        <w:t>ensemble des États membres et des fondations susceptibles d</w:t>
      </w:r>
      <w:r w:rsidR="00E47536" w:rsidRPr="004741A2">
        <w:rPr>
          <w:lang w:val="fr-FR"/>
        </w:rPr>
        <w:t>’</w:t>
      </w:r>
      <w:r w:rsidRPr="004741A2">
        <w:rPr>
          <w:lang w:val="fr-FR"/>
        </w:rPr>
        <w:t>être intéressés.  Une version actualisée de ce</w:t>
      </w:r>
      <w:r w:rsidR="00E016A7" w:rsidRPr="004741A2">
        <w:rPr>
          <w:lang w:val="fr-FR"/>
        </w:rPr>
        <w:t xml:space="preserve">t argumentaire </w:t>
      </w:r>
      <w:r w:rsidRPr="004741A2">
        <w:rPr>
          <w:lang w:val="fr-FR"/>
        </w:rPr>
        <w:t>figure également à l</w:t>
      </w:r>
      <w:r w:rsidR="00E47536" w:rsidRPr="004741A2">
        <w:rPr>
          <w:lang w:val="fr-FR"/>
        </w:rPr>
        <w:t>’</w:t>
      </w:r>
      <w:r w:rsidRPr="004741A2">
        <w:rPr>
          <w:lang w:val="fr-FR"/>
        </w:rPr>
        <w:t>annexe II.</w:t>
      </w:r>
    </w:p>
    <w:p w:rsidR="00CF2AE9" w:rsidRPr="004741A2" w:rsidRDefault="007F7398" w:rsidP="00E47536">
      <w:pPr>
        <w:pStyle w:val="ONUMFS"/>
        <w:rPr>
          <w:lang w:val="fr-FR"/>
        </w:rPr>
      </w:pPr>
      <w:r w:rsidRPr="004741A2">
        <w:rPr>
          <w:lang w:val="fr-FR"/>
        </w:rPr>
        <w:t xml:space="preserve">Il est rappelé que, compte tenu de la situation </w:t>
      </w:r>
      <w:r w:rsidR="00E016A7" w:rsidRPr="004741A2">
        <w:rPr>
          <w:lang w:val="fr-FR"/>
        </w:rPr>
        <w:t xml:space="preserve">financière </w:t>
      </w:r>
      <w:r w:rsidRPr="004741A2">
        <w:rPr>
          <w:lang w:val="fr-FR"/>
        </w:rPr>
        <w:t>actuelle</w:t>
      </w:r>
      <w:r w:rsidR="00E016A7" w:rsidRPr="004741A2">
        <w:rPr>
          <w:lang w:val="fr-FR"/>
        </w:rPr>
        <w:t xml:space="preserve"> du Fonds</w:t>
      </w:r>
      <w:r w:rsidRPr="004741A2">
        <w:rPr>
          <w:lang w:val="fr-FR"/>
        </w:rPr>
        <w:t>, le président de l</w:t>
      </w:r>
      <w:r w:rsidR="00E47536" w:rsidRPr="004741A2">
        <w:rPr>
          <w:lang w:val="fr-FR"/>
        </w:rPr>
        <w:t>’</w:t>
      </w:r>
      <w:r w:rsidRPr="004741A2">
        <w:rPr>
          <w:lang w:val="fr-FR"/>
        </w:rPr>
        <w:t xml:space="preserve">IGC a </w:t>
      </w:r>
      <w:r w:rsidR="00E016A7" w:rsidRPr="004741A2">
        <w:rPr>
          <w:lang w:val="fr-FR"/>
        </w:rPr>
        <w:t>invité le comité, à sa vingt</w:t>
      </w:r>
      <w:r w:rsidR="004741A2" w:rsidRPr="004741A2">
        <w:rPr>
          <w:lang w:val="fr-FR"/>
        </w:rPr>
        <w:noBreakHyphen/>
      </w:r>
      <w:r w:rsidR="00E016A7" w:rsidRPr="004741A2">
        <w:rPr>
          <w:lang w:val="fr-FR"/>
        </w:rPr>
        <w:t>septième</w:t>
      </w:r>
      <w:r w:rsidR="00506F23" w:rsidRPr="004741A2">
        <w:rPr>
          <w:lang w:val="fr-FR"/>
        </w:rPr>
        <w:t> </w:t>
      </w:r>
      <w:r w:rsidR="00E016A7" w:rsidRPr="004741A2">
        <w:rPr>
          <w:lang w:val="fr-FR"/>
        </w:rPr>
        <w:t xml:space="preserve">session, à réfléchir à </w:t>
      </w:r>
      <w:r w:rsidR="005B18C3" w:rsidRPr="004741A2">
        <w:rPr>
          <w:lang w:val="fr-FR"/>
        </w:rPr>
        <w:t>des solutions nouvelles pour reconstituer le</w:t>
      </w:r>
      <w:r w:rsidR="008F3BDF" w:rsidRPr="004741A2">
        <w:rPr>
          <w:lang w:val="fr-FR"/>
        </w:rPr>
        <w:t>s avoirs du</w:t>
      </w:r>
      <w:r w:rsidR="005B18C3" w:rsidRPr="004741A2">
        <w:rPr>
          <w:lang w:val="fr-FR"/>
        </w:rPr>
        <w:t xml:space="preserve"> Fonds.  En réponse à cette invitation, les délégations de l</w:t>
      </w:r>
      <w:r w:rsidR="00E47536" w:rsidRPr="004741A2">
        <w:rPr>
          <w:lang w:val="fr-FR"/>
        </w:rPr>
        <w:t>’</w:t>
      </w:r>
      <w:r w:rsidR="005B18C3" w:rsidRPr="004741A2">
        <w:rPr>
          <w:lang w:val="fr-FR"/>
        </w:rPr>
        <w:t>Australie, de la</w:t>
      </w:r>
      <w:r w:rsidR="00F16BC2" w:rsidRPr="004741A2">
        <w:rPr>
          <w:lang w:val="fr-FR"/>
        </w:rPr>
        <w:t> </w:t>
      </w:r>
      <w:r w:rsidR="005B18C3" w:rsidRPr="004741A2">
        <w:rPr>
          <w:lang w:val="fr-FR"/>
        </w:rPr>
        <w:t>Finlande, de la Nouvelle</w:t>
      </w:r>
      <w:r w:rsidR="004741A2" w:rsidRPr="004741A2">
        <w:rPr>
          <w:lang w:val="fr-FR"/>
        </w:rPr>
        <w:noBreakHyphen/>
      </w:r>
      <w:r w:rsidR="005B18C3" w:rsidRPr="004741A2">
        <w:rPr>
          <w:lang w:val="fr-FR"/>
        </w:rPr>
        <w:t>Zélande et de la Suisse ont présenté à la vingt</w:t>
      </w:r>
      <w:r w:rsidR="004741A2" w:rsidRPr="004741A2">
        <w:rPr>
          <w:lang w:val="fr-FR"/>
        </w:rPr>
        <w:noBreakHyphen/>
      </w:r>
      <w:r w:rsidR="005B18C3" w:rsidRPr="004741A2">
        <w:rPr>
          <w:lang w:val="fr-FR"/>
        </w:rPr>
        <w:t>septième</w:t>
      </w:r>
      <w:r w:rsidR="00506F23" w:rsidRPr="004741A2">
        <w:rPr>
          <w:lang w:val="fr-FR"/>
        </w:rPr>
        <w:t> </w:t>
      </w:r>
      <w:r w:rsidR="005B18C3" w:rsidRPr="004741A2">
        <w:rPr>
          <w:lang w:val="fr-FR"/>
        </w:rPr>
        <w:t xml:space="preserve">session une proposition commune pour examen, et cette proposition </w:t>
      </w:r>
      <w:r w:rsidR="008F3BDF" w:rsidRPr="004741A2">
        <w:rPr>
          <w:lang w:val="fr-FR"/>
        </w:rPr>
        <w:t>est</w:t>
      </w:r>
      <w:r w:rsidR="005B18C3" w:rsidRPr="004741A2">
        <w:rPr>
          <w:lang w:val="fr-FR"/>
        </w:rPr>
        <w:t xml:space="preserve"> présentée de nouveau</w:t>
      </w:r>
      <w:r w:rsidR="00D75330" w:rsidRPr="004741A2">
        <w:rPr>
          <w:lang w:val="fr-FR"/>
        </w:rPr>
        <w:t xml:space="preserve"> à la vingt</w:t>
      </w:r>
      <w:r w:rsidR="004741A2" w:rsidRPr="004741A2">
        <w:rPr>
          <w:lang w:val="fr-FR"/>
        </w:rPr>
        <w:noBreakHyphen/>
      </w:r>
      <w:r w:rsidR="00D75330" w:rsidRPr="004741A2">
        <w:rPr>
          <w:lang w:val="fr-FR"/>
        </w:rPr>
        <w:t>huitième</w:t>
      </w:r>
      <w:r w:rsidR="00506F23" w:rsidRPr="004741A2">
        <w:rPr>
          <w:lang w:val="fr-FR"/>
        </w:rPr>
        <w:t> </w:t>
      </w:r>
      <w:r w:rsidR="00D75330" w:rsidRPr="004741A2">
        <w:rPr>
          <w:lang w:val="fr-FR"/>
        </w:rPr>
        <w:t xml:space="preserve">session </w:t>
      </w:r>
      <w:r w:rsidR="005B18C3" w:rsidRPr="004741A2">
        <w:rPr>
          <w:lang w:val="fr-FR"/>
        </w:rPr>
        <w:t>pour qu</w:t>
      </w:r>
      <w:r w:rsidR="00D75330" w:rsidRPr="004741A2">
        <w:rPr>
          <w:lang w:val="fr-FR"/>
        </w:rPr>
        <w:t>e le comité l</w:t>
      </w:r>
      <w:r w:rsidR="00E47536" w:rsidRPr="004741A2">
        <w:rPr>
          <w:lang w:val="fr-FR"/>
        </w:rPr>
        <w:t>’</w:t>
      </w:r>
      <w:r w:rsidR="00D75330" w:rsidRPr="004741A2">
        <w:rPr>
          <w:lang w:val="fr-FR"/>
        </w:rPr>
        <w:t xml:space="preserve">examine plus avant (voir le </w:t>
      </w:r>
      <w:r w:rsidR="002F0AA1" w:rsidRPr="004741A2">
        <w:rPr>
          <w:lang w:val="fr-FR"/>
        </w:rPr>
        <w:t>document WI</w:t>
      </w:r>
      <w:r w:rsidR="00D75330" w:rsidRPr="004741A2">
        <w:rPr>
          <w:lang w:val="fr-FR"/>
        </w:rPr>
        <w:t>PO/GRTKF/IC/28/10).</w:t>
      </w:r>
    </w:p>
    <w:p w:rsidR="007F7398" w:rsidRPr="004741A2" w:rsidRDefault="007F7398" w:rsidP="00E47536">
      <w:pPr>
        <w:pStyle w:val="ONUMFS"/>
        <w:rPr>
          <w:lang w:val="fr-FR"/>
        </w:rPr>
      </w:pPr>
      <w:r w:rsidRPr="004741A2">
        <w:rPr>
          <w:lang w:val="fr-FR"/>
        </w:rPr>
        <w:t>Conformément aux règles régissant le Fonds, une note d</w:t>
      </w:r>
      <w:r w:rsidR="00E47536" w:rsidRPr="004741A2">
        <w:rPr>
          <w:lang w:val="fr-FR"/>
        </w:rPr>
        <w:t>’</w:t>
      </w:r>
      <w:r w:rsidRPr="004741A2">
        <w:rPr>
          <w:lang w:val="fr-FR"/>
        </w:rPr>
        <w:t>information (WIPO/GRTKF/IC/</w:t>
      </w:r>
      <w:r w:rsidR="00736B87" w:rsidRPr="004741A2">
        <w:rPr>
          <w:lang w:val="fr-FR"/>
        </w:rPr>
        <w:t>2</w:t>
      </w:r>
      <w:r w:rsidR="00D75330" w:rsidRPr="004741A2">
        <w:rPr>
          <w:lang w:val="fr-FR"/>
        </w:rPr>
        <w:t>8</w:t>
      </w:r>
      <w:r w:rsidRPr="004741A2">
        <w:rPr>
          <w:lang w:val="fr-FR"/>
        </w:rPr>
        <w:t>/INF/4) contenant d</w:t>
      </w:r>
      <w:r w:rsidR="00E47536" w:rsidRPr="004741A2">
        <w:rPr>
          <w:lang w:val="fr-FR"/>
        </w:rPr>
        <w:t>’</w:t>
      </w:r>
      <w:r w:rsidRPr="004741A2">
        <w:rPr>
          <w:lang w:val="fr-FR"/>
        </w:rPr>
        <w:t>autres informations actualisées sera transmise au</w:t>
      </w:r>
      <w:r w:rsidR="00F16BC2" w:rsidRPr="004741A2">
        <w:rPr>
          <w:lang w:val="fr-FR"/>
        </w:rPr>
        <w:t> </w:t>
      </w:r>
      <w:r w:rsidRPr="004741A2">
        <w:rPr>
          <w:lang w:val="fr-FR"/>
        </w:rPr>
        <w:t>comité avant sa session.  Cette note d</w:t>
      </w:r>
      <w:r w:rsidR="00E47536" w:rsidRPr="004741A2">
        <w:rPr>
          <w:lang w:val="fr-FR"/>
        </w:rPr>
        <w:t>’</w:t>
      </w:r>
      <w:r w:rsidRPr="004741A2">
        <w:rPr>
          <w:lang w:val="fr-FR"/>
        </w:rPr>
        <w:t>information indiquera notamment le montant des contributions et des annonces de contributions à la date d</w:t>
      </w:r>
      <w:r w:rsidR="00E47536" w:rsidRPr="004741A2">
        <w:rPr>
          <w:lang w:val="fr-FR"/>
        </w:rPr>
        <w:t>’</w:t>
      </w:r>
      <w:r w:rsidRPr="004741A2">
        <w:rPr>
          <w:lang w:val="fr-FR"/>
        </w:rPr>
        <w:t>établissement du document, le montant disponible au titre du Fonds, le nom des donateurs, le nom de</w:t>
      </w:r>
      <w:r w:rsidR="00736B87" w:rsidRPr="004741A2">
        <w:rPr>
          <w:lang w:val="fr-FR"/>
        </w:rPr>
        <w:t xml:space="preserve"> la</w:t>
      </w:r>
      <w:r w:rsidRPr="004741A2">
        <w:rPr>
          <w:lang w:val="fr-FR"/>
        </w:rPr>
        <w:t xml:space="preserve"> </w:t>
      </w:r>
      <w:r w:rsidR="00D75330" w:rsidRPr="004741A2">
        <w:rPr>
          <w:lang w:val="fr-FR"/>
        </w:rPr>
        <w:t xml:space="preserve">ou des </w:t>
      </w:r>
      <w:r w:rsidRPr="004741A2">
        <w:rPr>
          <w:lang w:val="fr-FR"/>
        </w:rPr>
        <w:t>personne</w:t>
      </w:r>
      <w:r w:rsidR="00D75330" w:rsidRPr="004741A2">
        <w:rPr>
          <w:lang w:val="fr-FR"/>
        </w:rPr>
        <w:t>s</w:t>
      </w:r>
      <w:r w:rsidRPr="004741A2">
        <w:rPr>
          <w:lang w:val="fr-FR"/>
        </w:rPr>
        <w:t xml:space="preserve"> ayant bénéficié d</w:t>
      </w:r>
      <w:r w:rsidR="00E47536" w:rsidRPr="004741A2">
        <w:rPr>
          <w:lang w:val="fr-FR"/>
        </w:rPr>
        <w:t>’</w:t>
      </w:r>
      <w:r w:rsidRPr="004741A2">
        <w:rPr>
          <w:lang w:val="fr-FR"/>
        </w:rPr>
        <w:t xml:space="preserve">une assistance financière pour </w:t>
      </w:r>
      <w:r w:rsidR="00D75330" w:rsidRPr="004741A2">
        <w:rPr>
          <w:lang w:val="fr-FR"/>
        </w:rPr>
        <w:t>leur</w:t>
      </w:r>
      <w:r w:rsidR="00736B87" w:rsidRPr="004741A2">
        <w:rPr>
          <w:lang w:val="fr-FR"/>
        </w:rPr>
        <w:t xml:space="preserve"> </w:t>
      </w:r>
      <w:r w:rsidRPr="004741A2">
        <w:rPr>
          <w:lang w:val="fr-FR"/>
        </w:rPr>
        <w:t xml:space="preserve">participation </w:t>
      </w:r>
      <w:r w:rsidR="00D75330" w:rsidRPr="004741A2">
        <w:rPr>
          <w:lang w:val="fr-FR"/>
        </w:rPr>
        <w:t>aux</w:t>
      </w:r>
      <w:r w:rsidR="00736B87" w:rsidRPr="004741A2">
        <w:rPr>
          <w:lang w:val="fr-FR"/>
        </w:rPr>
        <w:t xml:space="preserve"> </w:t>
      </w:r>
      <w:r w:rsidRPr="004741A2">
        <w:rPr>
          <w:lang w:val="fr-FR"/>
        </w:rPr>
        <w:t>vingt</w:t>
      </w:r>
      <w:r w:rsidR="004741A2" w:rsidRPr="004741A2">
        <w:rPr>
          <w:lang w:val="fr-FR"/>
        </w:rPr>
        <w:noBreakHyphen/>
      </w:r>
      <w:r w:rsidR="00D75330" w:rsidRPr="004741A2">
        <w:rPr>
          <w:lang w:val="fr-FR"/>
        </w:rPr>
        <w:t>septième et vingt</w:t>
      </w:r>
      <w:r w:rsidR="004741A2" w:rsidRPr="004741A2">
        <w:rPr>
          <w:lang w:val="fr-FR"/>
        </w:rPr>
        <w:noBreakHyphen/>
      </w:r>
      <w:r w:rsidR="00D75330" w:rsidRPr="004741A2">
        <w:rPr>
          <w:lang w:val="fr-FR"/>
        </w:rPr>
        <w:t>huitième</w:t>
      </w:r>
      <w:r w:rsidR="000F183E" w:rsidRPr="004741A2">
        <w:rPr>
          <w:lang w:val="fr-FR"/>
        </w:rPr>
        <w:t> </w:t>
      </w:r>
      <w:r w:rsidRPr="004741A2">
        <w:rPr>
          <w:lang w:val="fr-FR"/>
        </w:rPr>
        <w:t>session</w:t>
      </w:r>
      <w:r w:rsidR="00D75330" w:rsidRPr="004741A2">
        <w:rPr>
          <w:lang w:val="fr-FR"/>
        </w:rPr>
        <w:t>s</w:t>
      </w:r>
      <w:r w:rsidRPr="004741A2">
        <w:rPr>
          <w:lang w:val="fr-FR"/>
        </w:rPr>
        <w:t xml:space="preserve"> </w:t>
      </w:r>
      <w:r w:rsidR="008F3BDF" w:rsidRPr="004741A2">
        <w:rPr>
          <w:lang w:val="fr-FR"/>
        </w:rPr>
        <w:t xml:space="preserve">(le cas échéant) </w:t>
      </w:r>
      <w:r w:rsidRPr="004741A2">
        <w:rPr>
          <w:lang w:val="fr-FR"/>
        </w:rPr>
        <w:t>et, enfin, le nom des personnes qui ont présenté une demande en vue de leur participation à la prochaine session du comité.</w:t>
      </w:r>
    </w:p>
    <w:p w:rsidR="007F7398" w:rsidRPr="004741A2" w:rsidRDefault="007F7398" w:rsidP="00E47536">
      <w:pPr>
        <w:pStyle w:val="Heading2"/>
        <w:rPr>
          <w:lang w:val="fr-FR"/>
        </w:rPr>
      </w:pPr>
      <w:r w:rsidRPr="004741A2">
        <w:rPr>
          <w:lang w:val="fr-FR"/>
        </w:rPr>
        <w:t>Élection des membres du conseil consultatif</w:t>
      </w:r>
    </w:p>
    <w:p w:rsidR="007F7398" w:rsidRPr="004741A2" w:rsidRDefault="007F7398" w:rsidP="007F7398">
      <w:pPr>
        <w:keepNext/>
        <w:rPr>
          <w:lang w:val="fr-FR"/>
        </w:rPr>
      </w:pPr>
    </w:p>
    <w:p w:rsidR="00CF2AE9" w:rsidRPr="004741A2" w:rsidRDefault="007F7398" w:rsidP="00E47536">
      <w:pPr>
        <w:pStyle w:val="ONUMFS"/>
        <w:rPr>
          <w:lang w:val="fr-FR"/>
        </w:rPr>
      </w:pPr>
      <w:r w:rsidRPr="004741A2">
        <w:rPr>
          <w:lang w:val="fr-FR"/>
        </w:rPr>
        <w:t>Conformément à la décision définissant les objectifs et le fonctionnement du Fonds, “mis à part le membre désigné d</w:t>
      </w:r>
      <w:r w:rsidR="00E47536" w:rsidRPr="004741A2">
        <w:rPr>
          <w:lang w:val="fr-FR"/>
        </w:rPr>
        <w:t>’</w:t>
      </w:r>
      <w:r w:rsidRPr="004741A2">
        <w:rPr>
          <w:lang w:val="fr-FR"/>
        </w:rPr>
        <w:t>office, les membres du Conseil consultatif sont élus par le comité le deuxième jour de chaque session, sur proposition de son président après consultation des États membres et de leurs groupes régionaux et, d</w:t>
      </w:r>
      <w:r w:rsidR="00E47536" w:rsidRPr="004741A2">
        <w:rPr>
          <w:lang w:val="fr-FR"/>
        </w:rPr>
        <w:t>’</w:t>
      </w:r>
      <w:r w:rsidRPr="004741A2">
        <w:rPr>
          <w:lang w:val="fr-FR"/>
        </w:rPr>
        <w:t>autre part, des représentants des observateurs accrédités.  Leur mandat, à l</w:t>
      </w:r>
      <w:r w:rsidR="00E47536" w:rsidRPr="004741A2">
        <w:rPr>
          <w:lang w:val="fr-FR"/>
        </w:rPr>
        <w:t>’</w:t>
      </w:r>
      <w:r w:rsidRPr="004741A2">
        <w:rPr>
          <w:lang w:val="fr-FR"/>
        </w:rPr>
        <w:t>exception de celui du membre désigné d</w:t>
      </w:r>
      <w:r w:rsidR="00E47536" w:rsidRPr="004741A2">
        <w:rPr>
          <w:lang w:val="fr-FR"/>
        </w:rPr>
        <w:t>’</w:t>
      </w:r>
      <w:r w:rsidRPr="004741A2">
        <w:rPr>
          <w:lang w:val="fr-FR"/>
        </w:rPr>
        <w:t>office, expire à l</w:t>
      </w:r>
      <w:r w:rsidR="00E47536" w:rsidRPr="004741A2">
        <w:rPr>
          <w:lang w:val="fr-FR"/>
        </w:rPr>
        <w:t>’</w:t>
      </w:r>
      <w:r w:rsidRPr="004741A2">
        <w:rPr>
          <w:lang w:val="fr-FR"/>
        </w:rPr>
        <w:t>ouverture de la session suivante du comité” (article 8).</w:t>
      </w:r>
    </w:p>
    <w:p w:rsidR="007F7398" w:rsidRPr="004741A2" w:rsidRDefault="007F7398" w:rsidP="00E47536">
      <w:pPr>
        <w:pStyle w:val="ONUMFS"/>
        <w:rPr>
          <w:lang w:val="fr-FR"/>
        </w:rPr>
      </w:pPr>
      <w:r w:rsidRPr="004741A2">
        <w:rPr>
          <w:lang w:val="fr-FR"/>
        </w:rPr>
        <w:t>À la vingt</w:t>
      </w:r>
      <w:r w:rsidR="004741A2" w:rsidRPr="004741A2">
        <w:rPr>
          <w:lang w:val="fr-FR"/>
        </w:rPr>
        <w:noBreakHyphen/>
      </w:r>
      <w:r w:rsidR="00120AE6" w:rsidRPr="004741A2">
        <w:rPr>
          <w:lang w:val="fr-FR"/>
        </w:rPr>
        <w:t>septième</w:t>
      </w:r>
      <w:r w:rsidR="00DD155D" w:rsidRPr="004741A2">
        <w:rPr>
          <w:lang w:val="fr-FR"/>
        </w:rPr>
        <w:t> </w:t>
      </w:r>
      <w:r w:rsidRPr="004741A2">
        <w:rPr>
          <w:lang w:val="fr-FR"/>
        </w:rPr>
        <w:t>session, le président a proposé les huit membres ci</w:t>
      </w:r>
      <w:r w:rsidR="004741A2" w:rsidRPr="004741A2">
        <w:rPr>
          <w:lang w:val="fr-FR"/>
        </w:rPr>
        <w:noBreakHyphen/>
      </w:r>
      <w:r w:rsidRPr="004741A2">
        <w:rPr>
          <w:lang w:val="fr-FR"/>
        </w:rPr>
        <w:t>après pour siéger à titre individuel au Conseil consultatif, et le comité les a élus par acclamation :</w:t>
      </w:r>
    </w:p>
    <w:p w:rsidR="007F7398" w:rsidRPr="004741A2" w:rsidRDefault="007F7398" w:rsidP="00E47536">
      <w:pPr>
        <w:pStyle w:val="ONUMFS"/>
        <w:numPr>
          <w:ilvl w:val="2"/>
          <w:numId w:val="4"/>
        </w:numPr>
        <w:rPr>
          <w:lang w:val="fr-FR"/>
        </w:rPr>
      </w:pPr>
      <w:r w:rsidRPr="004741A2">
        <w:rPr>
          <w:lang w:val="fr-FR"/>
        </w:rPr>
        <w:t>en tant que membres de délégations des États membres de l</w:t>
      </w:r>
      <w:r w:rsidR="00E47536" w:rsidRPr="004741A2">
        <w:rPr>
          <w:lang w:val="fr-FR"/>
        </w:rPr>
        <w:t>’</w:t>
      </w:r>
      <w:r w:rsidRPr="004741A2">
        <w:rPr>
          <w:lang w:val="fr-FR"/>
        </w:rPr>
        <w:t>OMPI :</w:t>
      </w:r>
      <w:r w:rsidR="007146E9" w:rsidRPr="004741A2">
        <w:rPr>
          <w:lang w:val="fr-FR"/>
        </w:rPr>
        <w:br/>
      </w:r>
      <w:r w:rsidR="00120AE6" w:rsidRPr="004741A2">
        <w:rPr>
          <w:lang w:val="fr-FR"/>
        </w:rPr>
        <w:t>Mme</w:t>
      </w:r>
      <w:r w:rsidR="00506F23" w:rsidRPr="004741A2">
        <w:rPr>
          <w:lang w:val="fr-FR"/>
        </w:rPr>
        <w:t> </w:t>
      </w:r>
      <w:r w:rsidR="00120AE6" w:rsidRPr="004741A2">
        <w:rPr>
          <w:lang w:val="fr-FR"/>
        </w:rPr>
        <w:t xml:space="preserve">Catherine BUNYASSI KAHURIA, avocate principale, Kenya Copyright </w:t>
      </w:r>
      <w:proofErr w:type="spellStart"/>
      <w:r w:rsidR="00120AE6" w:rsidRPr="004741A2">
        <w:rPr>
          <w:lang w:val="fr-FR"/>
        </w:rPr>
        <w:t>Board</w:t>
      </w:r>
      <w:proofErr w:type="spellEnd"/>
      <w:r w:rsidR="00120AE6" w:rsidRPr="004741A2">
        <w:rPr>
          <w:lang w:val="fr-FR"/>
        </w:rPr>
        <w:t xml:space="preserve"> à Nairobi (Kenya);  Mme</w:t>
      </w:r>
      <w:r w:rsidR="00506F23" w:rsidRPr="004741A2">
        <w:rPr>
          <w:lang w:val="fr-FR"/>
        </w:rPr>
        <w:t> </w:t>
      </w:r>
      <w:proofErr w:type="spellStart"/>
      <w:r w:rsidR="00120AE6" w:rsidRPr="004741A2">
        <w:rPr>
          <w:lang w:val="fr-FR"/>
        </w:rPr>
        <w:t>Simara</w:t>
      </w:r>
      <w:proofErr w:type="spellEnd"/>
      <w:r w:rsidR="00120AE6" w:rsidRPr="004741A2">
        <w:rPr>
          <w:lang w:val="fr-FR"/>
        </w:rPr>
        <w:t xml:space="preserve"> HOWELL, premier secrétaire, Mission permanente de la Jamaïque à Genève;  Mme</w:t>
      </w:r>
      <w:r w:rsidR="00506F23" w:rsidRPr="004741A2">
        <w:rPr>
          <w:lang w:val="fr-FR"/>
        </w:rPr>
        <w:t> </w:t>
      </w:r>
      <w:proofErr w:type="spellStart"/>
      <w:r w:rsidR="00120AE6" w:rsidRPr="004741A2">
        <w:rPr>
          <w:lang w:val="fr-FR"/>
        </w:rPr>
        <w:t>Lalita</w:t>
      </w:r>
      <w:proofErr w:type="spellEnd"/>
      <w:r w:rsidR="00120AE6" w:rsidRPr="004741A2">
        <w:rPr>
          <w:lang w:val="fr-FR"/>
        </w:rPr>
        <w:t xml:space="preserve"> KAPUR, directeur, Section de la propriété intellectuelle, Ministère des affaires étrangères et du commerce à Canberra (Australi</w:t>
      </w:r>
      <w:r w:rsidR="00C04F20" w:rsidRPr="004741A2">
        <w:rPr>
          <w:lang w:val="fr-FR"/>
        </w:rPr>
        <w:t>e</w:t>
      </w:r>
      <w:r w:rsidR="00120AE6" w:rsidRPr="004741A2">
        <w:rPr>
          <w:lang w:val="fr-FR"/>
        </w:rPr>
        <w:t>);  M.</w:t>
      </w:r>
      <w:r w:rsidR="00506F23" w:rsidRPr="004741A2">
        <w:rPr>
          <w:lang w:val="fr-FR"/>
        </w:rPr>
        <w:t> </w:t>
      </w:r>
      <w:r w:rsidR="00120AE6" w:rsidRPr="004741A2">
        <w:rPr>
          <w:lang w:val="fr-FR"/>
        </w:rPr>
        <w:t>Shi</w:t>
      </w:r>
      <w:r w:rsidR="004741A2" w:rsidRPr="004741A2">
        <w:rPr>
          <w:lang w:val="fr-FR"/>
        </w:rPr>
        <w:noBreakHyphen/>
      </w:r>
      <w:proofErr w:type="spellStart"/>
      <w:r w:rsidR="00120AE6" w:rsidRPr="004741A2">
        <w:rPr>
          <w:lang w:val="fr-FR"/>
        </w:rPr>
        <w:t>hyeong</w:t>
      </w:r>
      <w:proofErr w:type="spellEnd"/>
      <w:r w:rsidR="00120AE6" w:rsidRPr="004741A2">
        <w:rPr>
          <w:lang w:val="fr-FR"/>
        </w:rPr>
        <w:t xml:space="preserve"> KIM, conseiller, Mission permanente de la République de Corée à Genève; </w:t>
      </w:r>
      <w:r w:rsidR="00C04F20" w:rsidRPr="004741A2">
        <w:rPr>
          <w:lang w:val="fr-FR"/>
        </w:rPr>
        <w:t xml:space="preserve"> </w:t>
      </w:r>
      <w:r w:rsidR="00120AE6" w:rsidRPr="004741A2">
        <w:rPr>
          <w:lang w:val="fr-FR"/>
        </w:rPr>
        <w:t>M.</w:t>
      </w:r>
      <w:r w:rsidR="00506F23" w:rsidRPr="004741A2">
        <w:rPr>
          <w:lang w:val="fr-FR"/>
        </w:rPr>
        <w:t> </w:t>
      </w:r>
      <w:proofErr w:type="spellStart"/>
      <w:r w:rsidR="00120AE6" w:rsidRPr="004741A2">
        <w:rPr>
          <w:lang w:val="fr-FR"/>
        </w:rPr>
        <w:t>Wojciech</w:t>
      </w:r>
      <w:proofErr w:type="spellEnd"/>
      <w:r w:rsidR="00120AE6" w:rsidRPr="004741A2">
        <w:rPr>
          <w:lang w:val="fr-FR"/>
        </w:rPr>
        <w:t xml:space="preserve"> PIĄTKOWSKI, conseiller, Mission permanente de la Pologne à Genève</w:t>
      </w:r>
      <w:r w:rsidRPr="004741A2">
        <w:rPr>
          <w:lang w:val="fr-FR"/>
        </w:rPr>
        <w:t>;</w:t>
      </w:r>
    </w:p>
    <w:p w:rsidR="007F7398" w:rsidRPr="004741A2" w:rsidRDefault="007F7398" w:rsidP="00E47536">
      <w:pPr>
        <w:pStyle w:val="ONUMFS"/>
        <w:numPr>
          <w:ilvl w:val="2"/>
          <w:numId w:val="4"/>
        </w:numPr>
        <w:rPr>
          <w:lang w:val="fr-FR"/>
        </w:rPr>
      </w:pPr>
      <w:r w:rsidRPr="004741A2">
        <w:rPr>
          <w:lang w:val="fr-FR"/>
        </w:rPr>
        <w:t>en tant que membres d</w:t>
      </w:r>
      <w:r w:rsidR="00E47536" w:rsidRPr="004741A2">
        <w:rPr>
          <w:lang w:val="fr-FR"/>
        </w:rPr>
        <w:t>’</w:t>
      </w:r>
      <w:r w:rsidRPr="004741A2">
        <w:rPr>
          <w:lang w:val="fr-FR"/>
        </w:rPr>
        <w:t>organisations observatrices accréditées représentant des</w:t>
      </w:r>
      <w:r w:rsidR="00F16BC2" w:rsidRPr="004741A2">
        <w:rPr>
          <w:lang w:val="fr-FR"/>
        </w:rPr>
        <w:t> </w:t>
      </w:r>
      <w:r w:rsidRPr="004741A2">
        <w:rPr>
          <w:lang w:val="fr-FR"/>
        </w:rPr>
        <w:t>communautés autochtones et locales ou d</w:t>
      </w:r>
      <w:r w:rsidR="00E47536" w:rsidRPr="004741A2">
        <w:rPr>
          <w:lang w:val="fr-FR"/>
        </w:rPr>
        <w:t>’</w:t>
      </w:r>
      <w:r w:rsidRPr="004741A2">
        <w:rPr>
          <w:lang w:val="fr-FR"/>
        </w:rPr>
        <w:t>autres détenteurs ou dépositaires coutumiers de savoirs traditionnels ou d</w:t>
      </w:r>
      <w:r w:rsidR="00E47536" w:rsidRPr="004741A2">
        <w:rPr>
          <w:lang w:val="fr-FR"/>
        </w:rPr>
        <w:t>’</w:t>
      </w:r>
      <w:r w:rsidRPr="004741A2">
        <w:rPr>
          <w:lang w:val="fr-FR"/>
        </w:rPr>
        <w:t xml:space="preserve">expressions culturelles traditionnelles : </w:t>
      </w:r>
      <w:r w:rsidR="00F16BC2" w:rsidRPr="004741A2">
        <w:rPr>
          <w:lang w:val="fr-FR"/>
        </w:rPr>
        <w:t>M. </w:t>
      </w:r>
      <w:r w:rsidR="00D01EC3" w:rsidRPr="004741A2">
        <w:rPr>
          <w:lang w:val="fr-FR"/>
        </w:rPr>
        <w:t xml:space="preserve">Nelson DE LEON KANTULE, représentant, </w:t>
      </w:r>
      <w:proofErr w:type="spellStart"/>
      <w:r w:rsidR="00D01EC3" w:rsidRPr="004741A2">
        <w:rPr>
          <w:lang w:val="fr-FR"/>
        </w:rPr>
        <w:t>Asociación</w:t>
      </w:r>
      <w:proofErr w:type="spellEnd"/>
      <w:r w:rsidR="00D01EC3" w:rsidRPr="004741A2">
        <w:rPr>
          <w:lang w:val="fr-FR"/>
        </w:rPr>
        <w:t xml:space="preserve"> </w:t>
      </w:r>
      <w:proofErr w:type="spellStart"/>
      <w:r w:rsidR="00D01EC3" w:rsidRPr="004741A2">
        <w:rPr>
          <w:lang w:val="fr-FR"/>
        </w:rPr>
        <w:t>Kunas</w:t>
      </w:r>
      <w:proofErr w:type="spellEnd"/>
      <w:r w:rsidR="00D01EC3" w:rsidRPr="004741A2">
        <w:rPr>
          <w:lang w:val="fr-FR"/>
        </w:rPr>
        <w:t xml:space="preserve"> </w:t>
      </w:r>
      <w:proofErr w:type="spellStart"/>
      <w:r w:rsidR="00D01EC3" w:rsidRPr="004741A2">
        <w:rPr>
          <w:lang w:val="fr-FR"/>
        </w:rPr>
        <w:t>unidos</w:t>
      </w:r>
      <w:proofErr w:type="spellEnd"/>
      <w:r w:rsidR="00D01EC3" w:rsidRPr="004741A2">
        <w:rPr>
          <w:lang w:val="fr-FR"/>
        </w:rPr>
        <w:t xml:space="preserve"> </w:t>
      </w:r>
      <w:proofErr w:type="spellStart"/>
      <w:r w:rsidR="00D01EC3" w:rsidRPr="004741A2">
        <w:rPr>
          <w:lang w:val="fr-FR"/>
        </w:rPr>
        <w:t>por</w:t>
      </w:r>
      <w:proofErr w:type="spellEnd"/>
      <w:r w:rsidR="00D01EC3" w:rsidRPr="004741A2">
        <w:rPr>
          <w:lang w:val="fr-FR"/>
        </w:rPr>
        <w:t xml:space="preserve"> </w:t>
      </w:r>
      <w:proofErr w:type="spellStart"/>
      <w:r w:rsidR="00D01EC3" w:rsidRPr="004741A2">
        <w:rPr>
          <w:lang w:val="fr-FR"/>
        </w:rPr>
        <w:t>Napguana</w:t>
      </w:r>
      <w:proofErr w:type="spellEnd"/>
      <w:r w:rsidR="00D01EC3" w:rsidRPr="004741A2">
        <w:rPr>
          <w:lang w:val="fr-FR"/>
        </w:rPr>
        <w:t xml:space="preserve"> (KUNA) (Panama);  </w:t>
      </w:r>
      <w:r w:rsidR="00486AB3" w:rsidRPr="004741A2">
        <w:rPr>
          <w:lang w:val="fr-FR"/>
        </w:rPr>
        <w:t>Mme</w:t>
      </w:r>
      <w:r w:rsidR="00506F23" w:rsidRPr="004741A2">
        <w:rPr>
          <w:lang w:val="fr-FR"/>
        </w:rPr>
        <w:t> </w:t>
      </w:r>
      <w:r w:rsidR="00486AB3" w:rsidRPr="004741A2">
        <w:rPr>
          <w:lang w:val="fr-FR"/>
        </w:rPr>
        <w:t xml:space="preserve">Madeleine SCHERB, représentante du </w:t>
      </w:r>
      <w:proofErr w:type="spellStart"/>
      <w:r w:rsidR="00486AB3" w:rsidRPr="004741A2">
        <w:rPr>
          <w:lang w:val="fr-FR"/>
        </w:rPr>
        <w:t>Health</w:t>
      </w:r>
      <w:proofErr w:type="spellEnd"/>
      <w:r w:rsidR="00486AB3" w:rsidRPr="004741A2">
        <w:rPr>
          <w:lang w:val="fr-FR"/>
        </w:rPr>
        <w:t xml:space="preserve"> and </w:t>
      </w:r>
      <w:proofErr w:type="spellStart"/>
      <w:r w:rsidR="00486AB3" w:rsidRPr="004741A2">
        <w:rPr>
          <w:lang w:val="fr-FR"/>
        </w:rPr>
        <w:t>Environment</w:t>
      </w:r>
      <w:proofErr w:type="spellEnd"/>
      <w:r w:rsidR="00486AB3" w:rsidRPr="004741A2">
        <w:rPr>
          <w:lang w:val="fr-FR"/>
        </w:rPr>
        <w:t xml:space="preserve"> Program (HEP) à Yaoundé (Cameroun);  M.</w:t>
      </w:r>
      <w:r w:rsidR="00506F23" w:rsidRPr="004741A2">
        <w:rPr>
          <w:lang w:val="fr-FR"/>
        </w:rPr>
        <w:t> </w:t>
      </w:r>
      <w:r w:rsidR="00486AB3" w:rsidRPr="004741A2">
        <w:rPr>
          <w:lang w:val="fr-FR"/>
        </w:rPr>
        <w:t>Jim WALKER, représentant de</w:t>
      </w:r>
      <w:r w:rsidR="002F0AA1" w:rsidRPr="004741A2">
        <w:rPr>
          <w:lang w:val="fr-FR"/>
        </w:rPr>
        <w:t xml:space="preserve"> la FAI</w:t>
      </w:r>
      <w:r w:rsidR="00486AB3" w:rsidRPr="004741A2">
        <w:rPr>
          <w:lang w:val="fr-FR"/>
        </w:rPr>
        <w:t>RA à Brisbane (Australie).</w:t>
      </w:r>
    </w:p>
    <w:p w:rsidR="007F7398" w:rsidRPr="004741A2" w:rsidRDefault="007F7398" w:rsidP="00E47536">
      <w:pPr>
        <w:pStyle w:val="ONUMFS"/>
        <w:numPr>
          <w:ilvl w:val="0"/>
          <w:numId w:val="0"/>
        </w:numPr>
        <w:rPr>
          <w:lang w:val="fr-FR"/>
        </w:rPr>
      </w:pPr>
      <w:r w:rsidRPr="004741A2">
        <w:rPr>
          <w:lang w:val="fr-FR"/>
        </w:rPr>
        <w:t>Le président du comité a désigné Mme Alexandra GRAZIOLI, vice</w:t>
      </w:r>
      <w:r w:rsidR="004741A2" w:rsidRPr="004741A2">
        <w:rPr>
          <w:lang w:val="fr-FR"/>
        </w:rPr>
        <w:noBreakHyphen/>
      </w:r>
      <w:r w:rsidRPr="004741A2">
        <w:rPr>
          <w:lang w:val="fr-FR"/>
        </w:rPr>
        <w:t>présidente du comité, pour présider le Conseil consultatif.</w:t>
      </w:r>
    </w:p>
    <w:p w:rsidR="007F7398" w:rsidRPr="004741A2" w:rsidRDefault="007F7398" w:rsidP="00E47536">
      <w:pPr>
        <w:pStyle w:val="ONUMFS"/>
        <w:rPr>
          <w:lang w:val="fr-FR"/>
        </w:rPr>
      </w:pPr>
      <w:r w:rsidRPr="004741A2">
        <w:rPr>
          <w:lang w:val="fr-FR"/>
        </w:rPr>
        <w:t>Étant donné que le mandat des membres siégeant actuellement au Conseil consultatif expire au début de la vingt</w:t>
      </w:r>
      <w:r w:rsidR="004741A2" w:rsidRPr="004741A2">
        <w:rPr>
          <w:lang w:val="fr-FR"/>
        </w:rPr>
        <w:noBreakHyphen/>
      </w:r>
      <w:r w:rsidR="00486AB3" w:rsidRPr="004741A2">
        <w:rPr>
          <w:lang w:val="fr-FR"/>
        </w:rPr>
        <w:t>huitième</w:t>
      </w:r>
      <w:r w:rsidR="005E1388" w:rsidRPr="004741A2">
        <w:rPr>
          <w:lang w:val="fr-FR"/>
        </w:rPr>
        <w:t> </w:t>
      </w:r>
      <w:r w:rsidRPr="004741A2">
        <w:rPr>
          <w:lang w:val="fr-FR"/>
        </w:rPr>
        <w:t xml:space="preserve">session, le comité devra, au plus tard le deuxième jour de </w:t>
      </w:r>
      <w:r w:rsidRPr="004741A2">
        <w:rPr>
          <w:lang w:val="fr-FR"/>
        </w:rPr>
        <w:lastRenderedPageBreak/>
        <w:t>ladite session, élire les membres du Conseil consultatif.  Conformément aux règles régissant le</w:t>
      </w:r>
      <w:r w:rsidR="00F16BC2" w:rsidRPr="004741A2">
        <w:rPr>
          <w:lang w:val="fr-FR"/>
        </w:rPr>
        <w:t> </w:t>
      </w:r>
      <w:r w:rsidRPr="004741A2">
        <w:rPr>
          <w:lang w:val="fr-FR"/>
        </w:rPr>
        <w:t>fonctionnement du Fonds, les personnes ayant déjà siégé au Conseil peuvent être réélues.</w:t>
      </w:r>
    </w:p>
    <w:p w:rsidR="00CF2AE9" w:rsidRPr="004741A2" w:rsidRDefault="00B21A5A" w:rsidP="00E47536">
      <w:pPr>
        <w:pStyle w:val="ONUMFS"/>
        <w:ind w:left="5533"/>
        <w:rPr>
          <w:i/>
          <w:lang w:val="fr-FR"/>
        </w:rPr>
      </w:pPr>
      <w:r w:rsidRPr="004741A2">
        <w:rPr>
          <w:i/>
          <w:lang w:val="fr-FR"/>
        </w:rPr>
        <w:t>Le comité est invité</w:t>
      </w:r>
    </w:p>
    <w:p w:rsidR="00306E7C" w:rsidRPr="004741A2" w:rsidRDefault="00E47536" w:rsidP="00E47536">
      <w:pPr>
        <w:pStyle w:val="ONUMFS"/>
        <w:numPr>
          <w:ilvl w:val="2"/>
          <w:numId w:val="4"/>
        </w:numPr>
        <w:ind w:left="5533"/>
        <w:rPr>
          <w:i/>
          <w:lang w:val="fr-FR"/>
        </w:rPr>
      </w:pPr>
      <w:r w:rsidRPr="004741A2">
        <w:rPr>
          <w:i/>
          <w:lang w:val="fr-FR"/>
        </w:rPr>
        <w:tab/>
      </w:r>
      <w:r w:rsidR="007F7398" w:rsidRPr="004741A2">
        <w:rPr>
          <w:i/>
          <w:lang w:val="fr-FR"/>
        </w:rPr>
        <w:t>à encourager vivement ses</w:t>
      </w:r>
      <w:r w:rsidR="00B0240B" w:rsidRPr="004741A2">
        <w:rPr>
          <w:i/>
          <w:lang w:val="fr-FR"/>
        </w:rPr>
        <w:t> </w:t>
      </w:r>
      <w:r w:rsidR="007F7398" w:rsidRPr="004741A2">
        <w:rPr>
          <w:i/>
          <w:lang w:val="fr-FR"/>
        </w:rPr>
        <w:t>membres et toutes les entités publiques ou privées intéressées à contribuer au</w:t>
      </w:r>
      <w:r w:rsidR="00B21A5A" w:rsidRPr="004741A2">
        <w:rPr>
          <w:i/>
          <w:lang w:val="fr-FR"/>
        </w:rPr>
        <w:t> </w:t>
      </w:r>
      <w:r w:rsidR="007F7398" w:rsidRPr="004741A2">
        <w:rPr>
          <w:i/>
          <w:lang w:val="fr-FR"/>
        </w:rPr>
        <w:t>Fonds afin d</w:t>
      </w:r>
      <w:r w:rsidRPr="004741A2">
        <w:rPr>
          <w:i/>
          <w:lang w:val="fr-FR"/>
        </w:rPr>
        <w:t>’</w:t>
      </w:r>
      <w:r w:rsidR="007F7398" w:rsidRPr="004741A2">
        <w:rPr>
          <w:i/>
          <w:lang w:val="fr-FR"/>
        </w:rPr>
        <w:t>en assurer le fonctionnement</w:t>
      </w:r>
      <w:r w:rsidR="00486AB3" w:rsidRPr="004741A2">
        <w:rPr>
          <w:i/>
          <w:lang w:val="fr-FR"/>
        </w:rPr>
        <w:t xml:space="preserve">; </w:t>
      </w:r>
      <w:r w:rsidR="007F7398" w:rsidRPr="004741A2">
        <w:rPr>
          <w:i/>
          <w:lang w:val="fr-FR"/>
        </w:rPr>
        <w:t xml:space="preserve"> et</w:t>
      </w:r>
    </w:p>
    <w:p w:rsidR="007F7398" w:rsidRPr="004741A2" w:rsidRDefault="007F7398" w:rsidP="00E47536">
      <w:pPr>
        <w:pStyle w:val="ONUMFS"/>
        <w:numPr>
          <w:ilvl w:val="2"/>
          <w:numId w:val="4"/>
        </w:numPr>
        <w:ind w:left="5533"/>
        <w:rPr>
          <w:i/>
          <w:lang w:val="fr-FR"/>
        </w:rPr>
      </w:pPr>
      <w:r w:rsidRPr="004741A2">
        <w:rPr>
          <w:i/>
          <w:lang w:val="fr-FR"/>
        </w:rPr>
        <w:t>à procéder à l</w:t>
      </w:r>
      <w:r w:rsidR="00E47536" w:rsidRPr="004741A2">
        <w:rPr>
          <w:i/>
          <w:lang w:val="fr-FR"/>
        </w:rPr>
        <w:t>’</w:t>
      </w:r>
      <w:r w:rsidRPr="004741A2">
        <w:rPr>
          <w:i/>
          <w:lang w:val="fr-FR"/>
        </w:rPr>
        <w:t>élection des membres du Conseil consultatif du</w:t>
      </w:r>
      <w:r w:rsidR="00B0240B" w:rsidRPr="004741A2">
        <w:rPr>
          <w:i/>
          <w:lang w:val="fr-FR"/>
        </w:rPr>
        <w:t> </w:t>
      </w:r>
      <w:r w:rsidRPr="004741A2">
        <w:rPr>
          <w:i/>
          <w:lang w:val="fr-FR"/>
        </w:rPr>
        <w:t>Fonds sur la</w:t>
      </w:r>
      <w:r w:rsidR="00B21A5A" w:rsidRPr="004741A2">
        <w:rPr>
          <w:i/>
          <w:lang w:val="fr-FR"/>
        </w:rPr>
        <w:t> </w:t>
      </w:r>
      <w:r w:rsidRPr="004741A2">
        <w:rPr>
          <w:i/>
          <w:lang w:val="fr-FR"/>
        </w:rPr>
        <w:t>base de la proposition du président au plus tard le deuxième jour de sa</w:t>
      </w:r>
      <w:r w:rsidR="00B21A5A" w:rsidRPr="004741A2">
        <w:rPr>
          <w:i/>
          <w:lang w:val="fr-FR"/>
        </w:rPr>
        <w:t> </w:t>
      </w:r>
      <w:r w:rsidRPr="004741A2">
        <w:rPr>
          <w:i/>
          <w:lang w:val="fr-FR"/>
        </w:rPr>
        <w:t>session.</w:t>
      </w:r>
    </w:p>
    <w:p w:rsidR="007F7398" w:rsidRPr="004741A2" w:rsidRDefault="007F7398" w:rsidP="00E82612">
      <w:pPr>
        <w:pStyle w:val="Endofdocument"/>
        <w:rPr>
          <w:sz w:val="22"/>
          <w:szCs w:val="22"/>
          <w:lang w:val="fr-FR"/>
        </w:rPr>
      </w:pPr>
    </w:p>
    <w:p w:rsidR="007F7398" w:rsidRPr="004741A2" w:rsidRDefault="007F7398" w:rsidP="00E82612">
      <w:pPr>
        <w:pStyle w:val="Endofdocument"/>
        <w:rPr>
          <w:sz w:val="22"/>
          <w:szCs w:val="22"/>
          <w:lang w:val="fr-FR"/>
        </w:rPr>
      </w:pPr>
    </w:p>
    <w:p w:rsidR="009C6449" w:rsidRPr="004741A2" w:rsidRDefault="007F7398" w:rsidP="00E82612">
      <w:pPr>
        <w:pStyle w:val="Endofdocument"/>
        <w:rPr>
          <w:sz w:val="22"/>
          <w:szCs w:val="22"/>
          <w:lang w:val="fr-FR"/>
        </w:rPr>
      </w:pPr>
      <w:r w:rsidRPr="004741A2">
        <w:rPr>
          <w:sz w:val="22"/>
          <w:szCs w:val="22"/>
          <w:lang w:val="fr-FR"/>
        </w:rPr>
        <w:t>[L</w:t>
      </w:r>
      <w:r w:rsidR="001A09CA" w:rsidRPr="004741A2">
        <w:rPr>
          <w:sz w:val="22"/>
          <w:szCs w:val="22"/>
          <w:lang w:val="fr-FR"/>
        </w:rPr>
        <w:t xml:space="preserve">es </w:t>
      </w:r>
      <w:r w:rsidRPr="004741A2">
        <w:rPr>
          <w:sz w:val="22"/>
          <w:szCs w:val="22"/>
          <w:lang w:val="fr-FR"/>
        </w:rPr>
        <w:t>annexe</w:t>
      </w:r>
      <w:r w:rsidR="001A09CA" w:rsidRPr="004741A2">
        <w:rPr>
          <w:sz w:val="22"/>
          <w:szCs w:val="22"/>
          <w:lang w:val="fr-FR"/>
        </w:rPr>
        <w:t>s</w:t>
      </w:r>
      <w:r w:rsidRPr="004741A2">
        <w:rPr>
          <w:sz w:val="22"/>
          <w:szCs w:val="22"/>
          <w:lang w:val="fr-FR"/>
        </w:rPr>
        <w:t xml:space="preserve"> sui</w:t>
      </w:r>
      <w:r w:rsidR="001A09CA" w:rsidRPr="004741A2">
        <w:rPr>
          <w:sz w:val="22"/>
          <w:szCs w:val="22"/>
          <w:lang w:val="fr-FR"/>
        </w:rPr>
        <w:t>ven</w:t>
      </w:r>
      <w:r w:rsidRPr="004741A2">
        <w:rPr>
          <w:sz w:val="22"/>
          <w:szCs w:val="22"/>
          <w:lang w:val="fr-FR"/>
        </w:rPr>
        <w:t>t</w:t>
      </w:r>
      <w:r w:rsidR="009C6449" w:rsidRPr="004741A2">
        <w:rPr>
          <w:sz w:val="22"/>
          <w:szCs w:val="22"/>
          <w:lang w:val="fr-FR"/>
        </w:rPr>
        <w:t>]</w:t>
      </w:r>
    </w:p>
    <w:p w:rsidR="00E47536" w:rsidRPr="004741A2" w:rsidRDefault="00E47536" w:rsidP="00E47536">
      <w:pPr>
        <w:rPr>
          <w:lang w:val="fr-FR"/>
        </w:rPr>
      </w:pPr>
    </w:p>
    <w:p w:rsidR="009C6449" w:rsidRPr="004741A2" w:rsidRDefault="009C6449" w:rsidP="009C6449">
      <w:pPr>
        <w:pStyle w:val="Heading7"/>
        <w:spacing w:line="240" w:lineRule="atLeast"/>
        <w:rPr>
          <w:rFonts w:ascii="Arial" w:hAnsi="Arial" w:cs="Arial"/>
          <w:sz w:val="20"/>
          <w:lang w:val="fr-FR"/>
        </w:rPr>
        <w:sectPr w:rsidR="009C6449" w:rsidRPr="004741A2" w:rsidSect="00E47536">
          <w:headerReference w:type="default" r:id="rId18"/>
          <w:footerReference w:type="default" r:id="rId19"/>
          <w:footnotePr>
            <w:numRestart w:val="eachSect"/>
          </w:footnotePr>
          <w:pgSz w:w="11907" w:h="16840" w:code="9"/>
          <w:pgMar w:top="567" w:right="1134" w:bottom="1418" w:left="1418" w:header="510" w:footer="1021" w:gutter="0"/>
          <w:pgNumType w:start="2"/>
          <w:cols w:space="708"/>
          <w:titlePg/>
          <w:docGrid w:linePitch="360"/>
        </w:sectPr>
      </w:pPr>
    </w:p>
    <w:p w:rsidR="003304C4" w:rsidRPr="004741A2" w:rsidRDefault="003304C4" w:rsidP="003304C4">
      <w:pPr>
        <w:jc w:val="center"/>
        <w:rPr>
          <w:szCs w:val="22"/>
          <w:u w:val="single"/>
          <w:lang w:val="fr-FR"/>
        </w:rPr>
      </w:pPr>
      <w:r w:rsidRPr="004741A2">
        <w:rPr>
          <w:szCs w:val="22"/>
          <w:u w:val="single"/>
          <w:lang w:val="fr-FR"/>
        </w:rPr>
        <w:lastRenderedPageBreak/>
        <w:t>Création du Fonds de contributions volontaires de l</w:t>
      </w:r>
      <w:r w:rsidR="00E47536" w:rsidRPr="004741A2">
        <w:rPr>
          <w:szCs w:val="22"/>
          <w:u w:val="single"/>
          <w:lang w:val="fr-FR"/>
        </w:rPr>
        <w:t>’</w:t>
      </w:r>
      <w:r w:rsidRPr="004741A2">
        <w:rPr>
          <w:szCs w:val="22"/>
          <w:u w:val="single"/>
          <w:lang w:val="fr-FR"/>
        </w:rPr>
        <w:t>OMPI</w:t>
      </w:r>
      <w:r w:rsidRPr="004741A2">
        <w:rPr>
          <w:szCs w:val="22"/>
          <w:u w:val="single"/>
          <w:lang w:val="fr-FR"/>
        </w:rPr>
        <w:br/>
        <w:t>pour les communautés autochtones et locales accréditées,</w:t>
      </w:r>
    </w:p>
    <w:p w:rsidR="003304C4" w:rsidRPr="004741A2" w:rsidRDefault="003304C4" w:rsidP="003304C4">
      <w:pPr>
        <w:jc w:val="center"/>
        <w:rPr>
          <w:szCs w:val="22"/>
          <w:u w:val="single"/>
          <w:lang w:val="fr-FR"/>
        </w:rPr>
      </w:pPr>
      <w:r w:rsidRPr="004741A2">
        <w:rPr>
          <w:szCs w:val="22"/>
          <w:u w:val="single"/>
          <w:lang w:val="fr-FR"/>
        </w:rPr>
        <w:t>comme approuvé par l</w:t>
      </w:r>
      <w:r w:rsidR="00E47536" w:rsidRPr="004741A2">
        <w:rPr>
          <w:szCs w:val="22"/>
          <w:u w:val="single"/>
          <w:lang w:val="fr-FR"/>
        </w:rPr>
        <w:t>’</w:t>
      </w:r>
      <w:r w:rsidRPr="004741A2">
        <w:rPr>
          <w:szCs w:val="22"/>
          <w:u w:val="single"/>
          <w:lang w:val="fr-FR"/>
        </w:rPr>
        <w:t>Assemblée générale de l</w:t>
      </w:r>
      <w:r w:rsidR="00E47536" w:rsidRPr="004741A2">
        <w:rPr>
          <w:szCs w:val="22"/>
          <w:u w:val="single"/>
          <w:lang w:val="fr-FR"/>
        </w:rPr>
        <w:t>’</w:t>
      </w:r>
      <w:r w:rsidRPr="004741A2">
        <w:rPr>
          <w:szCs w:val="22"/>
          <w:u w:val="single"/>
          <w:lang w:val="fr-FR"/>
        </w:rPr>
        <w:t>OMPI (à sa trente</w:t>
      </w:r>
      <w:r w:rsidR="004741A2" w:rsidRPr="004741A2">
        <w:rPr>
          <w:szCs w:val="22"/>
          <w:u w:val="single"/>
          <w:lang w:val="fr-FR"/>
        </w:rPr>
        <w:noBreakHyphen/>
      </w:r>
      <w:r w:rsidRPr="004741A2">
        <w:rPr>
          <w:szCs w:val="22"/>
          <w:u w:val="single"/>
          <w:lang w:val="fr-FR"/>
        </w:rPr>
        <w:t>deuxième session</w:t>
      </w:r>
      <w:proofErr w:type="gramStart"/>
      <w:r w:rsidRPr="004741A2">
        <w:rPr>
          <w:szCs w:val="22"/>
          <w:u w:val="single"/>
          <w:lang w:val="fr-FR"/>
        </w:rPr>
        <w:t>)</w:t>
      </w:r>
      <w:proofErr w:type="gramEnd"/>
      <w:r w:rsidRPr="004741A2">
        <w:rPr>
          <w:szCs w:val="22"/>
          <w:u w:val="single"/>
          <w:lang w:val="fr-FR"/>
        </w:rPr>
        <w:br/>
        <w:t>et comme modifié ultérieurement par l</w:t>
      </w:r>
      <w:r w:rsidR="00E47536" w:rsidRPr="004741A2">
        <w:rPr>
          <w:szCs w:val="22"/>
          <w:u w:val="single"/>
          <w:lang w:val="fr-FR"/>
        </w:rPr>
        <w:t>’</w:t>
      </w:r>
      <w:r w:rsidRPr="004741A2">
        <w:rPr>
          <w:szCs w:val="22"/>
          <w:u w:val="single"/>
          <w:lang w:val="fr-FR"/>
        </w:rPr>
        <w:t>Assemblée générale de l</w:t>
      </w:r>
      <w:r w:rsidR="00E47536" w:rsidRPr="004741A2">
        <w:rPr>
          <w:szCs w:val="22"/>
          <w:u w:val="single"/>
          <w:lang w:val="fr-FR"/>
        </w:rPr>
        <w:t>’</w:t>
      </w:r>
      <w:r w:rsidRPr="004741A2">
        <w:rPr>
          <w:szCs w:val="22"/>
          <w:u w:val="single"/>
          <w:lang w:val="fr-FR"/>
        </w:rPr>
        <w:t>OMPI</w:t>
      </w:r>
      <w:r w:rsidRPr="004741A2">
        <w:rPr>
          <w:szCs w:val="22"/>
          <w:u w:val="single"/>
          <w:lang w:val="fr-FR"/>
        </w:rPr>
        <w:br/>
        <w:t>(à sa trente</w:t>
      </w:r>
      <w:r w:rsidR="004741A2" w:rsidRPr="004741A2">
        <w:rPr>
          <w:szCs w:val="22"/>
          <w:u w:val="single"/>
          <w:lang w:val="fr-FR"/>
        </w:rPr>
        <w:noBreakHyphen/>
      </w:r>
      <w:r w:rsidRPr="004741A2">
        <w:rPr>
          <w:szCs w:val="22"/>
          <w:u w:val="single"/>
          <w:lang w:val="fr-FR"/>
        </w:rPr>
        <w:t>neuvième session)</w:t>
      </w:r>
    </w:p>
    <w:p w:rsidR="003304C4" w:rsidRPr="004741A2" w:rsidRDefault="003304C4" w:rsidP="003304C4">
      <w:pPr>
        <w:jc w:val="center"/>
        <w:rPr>
          <w:szCs w:val="22"/>
          <w:u w:val="single"/>
          <w:lang w:val="fr-FR"/>
        </w:rPr>
      </w:pPr>
    </w:p>
    <w:p w:rsidR="003304C4" w:rsidRPr="004741A2" w:rsidRDefault="003304C4" w:rsidP="003304C4">
      <w:pPr>
        <w:ind w:firstLine="680"/>
        <w:rPr>
          <w:i/>
          <w:szCs w:val="22"/>
          <w:lang w:val="fr-FR"/>
        </w:rPr>
      </w:pPr>
    </w:p>
    <w:p w:rsidR="003304C4" w:rsidRPr="004741A2" w:rsidRDefault="003304C4" w:rsidP="003304C4">
      <w:pPr>
        <w:rPr>
          <w:szCs w:val="22"/>
          <w:lang w:val="fr-FR"/>
        </w:rPr>
      </w:pPr>
      <w:r w:rsidRPr="004741A2">
        <w:rPr>
          <w:i/>
          <w:iCs/>
          <w:szCs w:val="22"/>
          <w:lang w:val="fr-FR"/>
        </w:rPr>
        <w:t>Résolu</w:t>
      </w:r>
      <w:r w:rsidRPr="004741A2">
        <w:rPr>
          <w:szCs w:val="22"/>
          <w:lang w:val="fr-FR"/>
        </w:rPr>
        <w:t xml:space="preserve"> à prendre des mesures appropriées pour faciliter et encourager la participation des communautés autochtones et locales et d</w:t>
      </w:r>
      <w:r w:rsidR="00E47536" w:rsidRPr="004741A2">
        <w:rPr>
          <w:szCs w:val="22"/>
          <w:lang w:val="fr-FR"/>
        </w:rPr>
        <w:t>’</w:t>
      </w:r>
      <w:r w:rsidRPr="004741A2">
        <w:rPr>
          <w:szCs w:val="22"/>
          <w:lang w:val="fr-FR"/>
        </w:rPr>
        <w:t>autres détenteurs ou dépositaires traditionnels de savoirs traditionnels ou d</w:t>
      </w:r>
      <w:r w:rsidR="00E47536" w:rsidRPr="004741A2">
        <w:rPr>
          <w:szCs w:val="22"/>
          <w:lang w:val="fr-FR"/>
        </w:rPr>
        <w:t>’</w:t>
      </w:r>
      <w:r w:rsidRPr="004741A2">
        <w:rPr>
          <w:szCs w:val="22"/>
          <w:lang w:val="fr-FR"/>
        </w:rPr>
        <w:t>expressions culturelles traditionnelles aux travaux de l</w:t>
      </w:r>
      <w:r w:rsidR="00E47536" w:rsidRPr="004741A2">
        <w:rPr>
          <w:szCs w:val="22"/>
          <w:lang w:val="fr-FR"/>
        </w:rPr>
        <w:t>’</w:t>
      </w:r>
      <w:r w:rsidRPr="004741A2">
        <w:rPr>
          <w:szCs w:val="22"/>
          <w:lang w:val="fr-FR"/>
        </w:rPr>
        <w:t>OMPI concernant la propriété intellectuelle relative aux ressources génétiques, aux savoirs traditionnels et au folklore;</w:t>
      </w:r>
    </w:p>
    <w:p w:rsidR="003304C4" w:rsidRPr="004741A2" w:rsidRDefault="003304C4" w:rsidP="003304C4">
      <w:pPr>
        <w:rPr>
          <w:lang w:val="fr-FR"/>
        </w:rPr>
      </w:pPr>
    </w:p>
    <w:p w:rsidR="003304C4" w:rsidRPr="004741A2" w:rsidRDefault="003304C4" w:rsidP="003304C4">
      <w:pPr>
        <w:rPr>
          <w:lang w:val="fr-FR"/>
        </w:rPr>
      </w:pPr>
      <w:r w:rsidRPr="004741A2">
        <w:rPr>
          <w:i/>
          <w:iCs/>
          <w:lang w:val="fr-FR"/>
        </w:rPr>
        <w:t>Reconnaissant</w:t>
      </w:r>
      <w:r w:rsidRPr="004741A2">
        <w:rPr>
          <w:lang w:val="fr-FR"/>
        </w:rPr>
        <w:t xml:space="preserve"> que l</w:t>
      </w:r>
      <w:r w:rsidR="00E47536" w:rsidRPr="004741A2">
        <w:rPr>
          <w:lang w:val="fr-FR"/>
        </w:rPr>
        <w:t>’</w:t>
      </w:r>
      <w:r w:rsidRPr="004741A2">
        <w:rPr>
          <w:lang w:val="fr-FR"/>
        </w:rPr>
        <w:t>efficacité de ces mesures dépend notamment d</w:t>
      </w:r>
      <w:r w:rsidR="00E47536" w:rsidRPr="004741A2">
        <w:rPr>
          <w:lang w:val="fr-FR"/>
        </w:rPr>
        <w:t>’</w:t>
      </w:r>
      <w:r w:rsidRPr="004741A2">
        <w:rPr>
          <w:lang w:val="fr-FR"/>
        </w:rPr>
        <w:t>un appui financier suffisant;</w:t>
      </w:r>
    </w:p>
    <w:p w:rsidR="003304C4" w:rsidRPr="004741A2" w:rsidRDefault="003304C4" w:rsidP="003304C4">
      <w:pPr>
        <w:rPr>
          <w:lang w:val="fr-FR"/>
        </w:rPr>
      </w:pPr>
    </w:p>
    <w:p w:rsidR="003304C4" w:rsidRPr="004741A2" w:rsidRDefault="003304C4" w:rsidP="003304C4">
      <w:pPr>
        <w:rPr>
          <w:lang w:val="fr-FR"/>
        </w:rPr>
      </w:pPr>
      <w:r w:rsidRPr="004741A2">
        <w:rPr>
          <w:i/>
          <w:iCs/>
          <w:lang w:val="fr-FR"/>
        </w:rPr>
        <w:t xml:space="preserve">Reconnaissant </w:t>
      </w:r>
      <w:r w:rsidRPr="004741A2">
        <w:rPr>
          <w:lang w:val="fr-FR"/>
        </w:rPr>
        <w:t>en outre que l</w:t>
      </w:r>
      <w:r w:rsidR="00E47536" w:rsidRPr="004741A2">
        <w:rPr>
          <w:lang w:val="fr-FR"/>
        </w:rPr>
        <w:t>’</w:t>
      </w:r>
      <w:r w:rsidRPr="004741A2">
        <w:rPr>
          <w:lang w:val="fr-FR"/>
        </w:rPr>
        <w:t>existence d</w:t>
      </w:r>
      <w:r w:rsidR="00E47536" w:rsidRPr="004741A2">
        <w:rPr>
          <w:lang w:val="fr-FR"/>
        </w:rPr>
        <w:t>’</w:t>
      </w:r>
      <w:r w:rsidRPr="004741A2">
        <w:rPr>
          <w:lang w:val="fr-FR"/>
        </w:rPr>
        <w:t>un cadre adéquat et coordonné visant à financer cette participation encouragerait les contributions à cet effet;</w:t>
      </w:r>
    </w:p>
    <w:p w:rsidR="003304C4" w:rsidRPr="004741A2" w:rsidRDefault="003304C4" w:rsidP="003304C4">
      <w:pPr>
        <w:rPr>
          <w:lang w:val="fr-FR"/>
        </w:rPr>
      </w:pPr>
    </w:p>
    <w:p w:rsidR="003304C4" w:rsidRPr="004741A2" w:rsidRDefault="003304C4" w:rsidP="003304C4">
      <w:pPr>
        <w:rPr>
          <w:lang w:val="fr-FR"/>
        </w:rPr>
      </w:pPr>
      <w:r w:rsidRPr="004741A2">
        <w:rPr>
          <w:lang w:val="fr-FR"/>
        </w:rPr>
        <w:t>[</w:t>
      </w:r>
      <w:r w:rsidRPr="004741A2">
        <w:rPr>
          <w:i/>
          <w:iCs/>
          <w:lang w:val="fr-FR"/>
        </w:rPr>
        <w:t>Dans le cas où</w:t>
      </w:r>
      <w:r w:rsidRPr="004741A2">
        <w:rPr>
          <w:lang w:val="fr-FR"/>
        </w:rPr>
        <w:t xml:space="preserve"> l</w:t>
      </w:r>
      <w:r w:rsidR="00E47536" w:rsidRPr="004741A2">
        <w:rPr>
          <w:lang w:val="fr-FR"/>
        </w:rPr>
        <w:t>’</w:t>
      </w:r>
      <w:r w:rsidRPr="004741A2">
        <w:rPr>
          <w:lang w:val="fr-FR"/>
        </w:rPr>
        <w:t>Assemblée générale de l</w:t>
      </w:r>
      <w:r w:rsidR="00E47536" w:rsidRPr="004741A2">
        <w:rPr>
          <w:lang w:val="fr-FR"/>
        </w:rPr>
        <w:t>’</w:t>
      </w:r>
      <w:r w:rsidRPr="004741A2">
        <w:rPr>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4741A2" w:rsidRPr="004741A2">
        <w:rPr>
          <w:lang w:val="fr-FR"/>
        </w:rPr>
        <w:noBreakHyphen/>
      </w:r>
      <w:r w:rsidRPr="004741A2">
        <w:rPr>
          <w:lang w:val="fr-FR"/>
        </w:rPr>
        <w:t>après “comité”)]</w:t>
      </w:r>
      <w:r w:rsidRPr="004741A2">
        <w:rPr>
          <w:vertAlign w:val="superscript"/>
          <w:lang w:val="fr-FR"/>
        </w:rPr>
        <w:footnoteReference w:id="2"/>
      </w:r>
      <w:r w:rsidRPr="004741A2">
        <w:rPr>
          <w:lang w:val="fr-FR"/>
        </w:rPr>
        <w:t>, il est alors recommandé à l</w:t>
      </w:r>
      <w:r w:rsidR="00E47536" w:rsidRPr="004741A2">
        <w:rPr>
          <w:lang w:val="fr-FR"/>
        </w:rPr>
        <w:t>’</w:t>
      </w:r>
      <w:r w:rsidRPr="004741A2">
        <w:rPr>
          <w:lang w:val="fr-FR"/>
        </w:rPr>
        <w:t>Assemblée [de décider]</w:t>
      </w:r>
      <w:r w:rsidRPr="004741A2">
        <w:rPr>
          <w:vertAlign w:val="superscript"/>
          <w:lang w:val="fr-FR"/>
        </w:rPr>
        <w:footnoteReference w:id="3"/>
      </w:r>
      <w:r w:rsidRPr="004741A2">
        <w:rPr>
          <w:lang w:val="fr-FR"/>
        </w:rPr>
        <w:t xml:space="preserve"> de créer un Fonds de contributions volontaires dont le nom, le but, les critères d</w:t>
      </w:r>
      <w:r w:rsidR="00E47536" w:rsidRPr="004741A2">
        <w:rPr>
          <w:lang w:val="fr-FR"/>
        </w:rPr>
        <w:t>’</w:t>
      </w:r>
      <w:r w:rsidRPr="004741A2">
        <w:rPr>
          <w:lang w:val="fr-FR"/>
        </w:rPr>
        <w:t>intervention et le fonctionnement seraient déterminés comme suit :</w:t>
      </w:r>
    </w:p>
    <w:p w:rsidR="003304C4" w:rsidRPr="004741A2" w:rsidRDefault="003304C4" w:rsidP="003304C4">
      <w:pPr>
        <w:rPr>
          <w:lang w:val="fr-FR"/>
        </w:rPr>
      </w:pPr>
    </w:p>
    <w:p w:rsidR="0077719C" w:rsidRPr="004741A2" w:rsidRDefault="0077719C" w:rsidP="003304C4">
      <w:pPr>
        <w:rPr>
          <w:lang w:val="fr-FR"/>
        </w:rPr>
      </w:pPr>
    </w:p>
    <w:p w:rsidR="003304C4" w:rsidRPr="004741A2" w:rsidRDefault="003304C4" w:rsidP="003304C4">
      <w:pPr>
        <w:rPr>
          <w:lang w:val="fr-FR"/>
        </w:rPr>
      </w:pPr>
      <w:r w:rsidRPr="004741A2">
        <w:rPr>
          <w:lang w:val="fr-FR"/>
        </w:rPr>
        <w:t>I.</w:t>
      </w:r>
      <w:r w:rsidRPr="004741A2">
        <w:rPr>
          <w:lang w:val="fr-FR"/>
        </w:rPr>
        <w:tab/>
        <w:t>NOM</w:t>
      </w:r>
    </w:p>
    <w:p w:rsidR="003304C4" w:rsidRPr="004741A2" w:rsidRDefault="003304C4" w:rsidP="003304C4">
      <w:pPr>
        <w:rPr>
          <w:lang w:val="fr-FR"/>
        </w:rPr>
      </w:pPr>
    </w:p>
    <w:p w:rsidR="003304C4" w:rsidRPr="004741A2" w:rsidRDefault="003304C4" w:rsidP="003304C4">
      <w:pPr>
        <w:rPr>
          <w:lang w:val="fr-FR"/>
        </w:rPr>
      </w:pPr>
      <w:r w:rsidRPr="004741A2">
        <w:rPr>
          <w:lang w:val="fr-FR"/>
        </w:rPr>
        <w:t>1.</w:t>
      </w:r>
      <w:r w:rsidRPr="004741A2">
        <w:rPr>
          <w:lang w:val="fr-FR"/>
        </w:rPr>
        <w:tab/>
        <w:t>Le Fonds est intitulé “Fonds de contributions volontaires de l</w:t>
      </w:r>
      <w:r w:rsidR="00E47536" w:rsidRPr="004741A2">
        <w:rPr>
          <w:lang w:val="fr-FR"/>
        </w:rPr>
        <w:t>’</w:t>
      </w:r>
      <w:r w:rsidRPr="004741A2">
        <w:rPr>
          <w:lang w:val="fr-FR"/>
        </w:rPr>
        <w:t>OMPI pour les communautés autochtones et locales accréditées” (ci</w:t>
      </w:r>
      <w:r w:rsidR="004741A2" w:rsidRPr="004741A2">
        <w:rPr>
          <w:lang w:val="fr-FR"/>
        </w:rPr>
        <w:noBreakHyphen/>
      </w:r>
      <w:r w:rsidRPr="004741A2">
        <w:rPr>
          <w:lang w:val="fr-FR"/>
        </w:rPr>
        <w:t>après dénommé “Fonds”).</w:t>
      </w:r>
    </w:p>
    <w:p w:rsidR="003304C4" w:rsidRPr="004741A2" w:rsidRDefault="003304C4" w:rsidP="003304C4">
      <w:pPr>
        <w:rPr>
          <w:lang w:val="fr-FR"/>
        </w:rPr>
      </w:pPr>
    </w:p>
    <w:p w:rsidR="003304C4" w:rsidRPr="004741A2" w:rsidRDefault="003304C4" w:rsidP="003304C4">
      <w:pPr>
        <w:rPr>
          <w:lang w:val="fr-FR"/>
        </w:rPr>
      </w:pPr>
    </w:p>
    <w:p w:rsidR="003304C4" w:rsidRPr="004741A2" w:rsidRDefault="003304C4" w:rsidP="003304C4">
      <w:pPr>
        <w:rPr>
          <w:lang w:val="fr-FR"/>
        </w:rPr>
      </w:pPr>
      <w:r w:rsidRPr="004741A2">
        <w:rPr>
          <w:lang w:val="fr-FR"/>
        </w:rPr>
        <w:t>II.</w:t>
      </w:r>
      <w:r w:rsidRPr="004741A2">
        <w:rPr>
          <w:lang w:val="fr-FR"/>
        </w:rPr>
        <w:tab/>
        <w:t>BUT ET CHAMP D</w:t>
      </w:r>
      <w:r w:rsidR="00E47536" w:rsidRPr="004741A2">
        <w:rPr>
          <w:lang w:val="fr-FR"/>
        </w:rPr>
        <w:t>’</w:t>
      </w:r>
      <w:r w:rsidRPr="004741A2">
        <w:rPr>
          <w:lang w:val="fr-FR"/>
        </w:rPr>
        <w:t>APPLICATION</w:t>
      </w:r>
    </w:p>
    <w:p w:rsidR="003304C4" w:rsidRPr="004741A2" w:rsidRDefault="003304C4" w:rsidP="003304C4">
      <w:pPr>
        <w:rPr>
          <w:lang w:val="fr-FR"/>
        </w:rPr>
      </w:pPr>
    </w:p>
    <w:p w:rsidR="003304C4" w:rsidRPr="004741A2" w:rsidRDefault="003304C4" w:rsidP="003304C4">
      <w:pPr>
        <w:rPr>
          <w:lang w:val="fr-FR"/>
        </w:rPr>
      </w:pPr>
      <w:r w:rsidRPr="004741A2">
        <w:rPr>
          <w:lang w:val="fr-FR"/>
        </w:rPr>
        <w:t>2.</w:t>
      </w:r>
      <w:r w:rsidRPr="004741A2">
        <w:rPr>
          <w:lang w:val="fr-FR"/>
        </w:rPr>
        <w:tab/>
        <w:t>Le Fonds vise exclusivement à financer la participation aux travaux du comité et à d</w:t>
      </w:r>
      <w:r w:rsidR="00E47536" w:rsidRPr="004741A2">
        <w:rPr>
          <w:lang w:val="fr-FR"/>
        </w:rPr>
        <w:t>’</w:t>
      </w:r>
      <w:r w:rsidRPr="004741A2">
        <w:rPr>
          <w:lang w:val="fr-FR"/>
        </w:rPr>
        <w:t>autres activités connexes de l</w:t>
      </w:r>
      <w:r w:rsidR="00E47536" w:rsidRPr="004741A2">
        <w:rPr>
          <w:lang w:val="fr-FR"/>
        </w:rPr>
        <w:t>’</w:t>
      </w:r>
      <w:r w:rsidRPr="004741A2">
        <w:rPr>
          <w:lang w:val="fr-FR"/>
        </w:rPr>
        <w:t>OMPI des représentants désignés par les observateurs accrédités qui représentent les communautés locales et autochtones ou qui représentent les détenteurs ou dépositaires traditionnels de savoirs traditionnels ou d</w:t>
      </w:r>
      <w:r w:rsidR="00E47536" w:rsidRPr="004741A2">
        <w:rPr>
          <w:lang w:val="fr-FR"/>
        </w:rPr>
        <w:t>’</w:t>
      </w:r>
      <w:r w:rsidRPr="004741A2">
        <w:rPr>
          <w:lang w:val="fr-FR"/>
        </w:rPr>
        <w:t>expressions culturelles traditionnelles.</w:t>
      </w:r>
    </w:p>
    <w:p w:rsidR="003304C4" w:rsidRPr="004741A2" w:rsidRDefault="003304C4" w:rsidP="003304C4">
      <w:pPr>
        <w:rPr>
          <w:szCs w:val="22"/>
          <w:lang w:val="fr-FR"/>
        </w:rPr>
      </w:pPr>
    </w:p>
    <w:p w:rsidR="003304C4" w:rsidRPr="004741A2" w:rsidRDefault="003304C4" w:rsidP="003304C4">
      <w:pPr>
        <w:rPr>
          <w:lang w:val="fr-FR"/>
        </w:rPr>
      </w:pPr>
      <w:r w:rsidRPr="004741A2">
        <w:rPr>
          <w:lang w:val="fr-FR"/>
        </w:rPr>
        <w:t>2</w:t>
      </w:r>
      <w:r w:rsidRPr="004741A2">
        <w:rPr>
          <w:i/>
          <w:iCs/>
          <w:lang w:val="fr-FR"/>
        </w:rPr>
        <w:t>bis</w:t>
      </w:r>
      <w:r w:rsidRPr="004741A2">
        <w:rPr>
          <w:lang w:val="fr-FR"/>
        </w:rPr>
        <w:t>.</w:t>
      </w:r>
      <w:r w:rsidRPr="004741A2">
        <w:rPr>
          <w:lang w:val="fr-FR"/>
        </w:rPr>
        <w:tab/>
        <w:t>Les réunions des groupes de travail intersessions qui s</w:t>
      </w:r>
      <w:r w:rsidR="00E47536" w:rsidRPr="004741A2">
        <w:rPr>
          <w:lang w:val="fr-FR"/>
        </w:rPr>
        <w:t>’</w:t>
      </w:r>
      <w:r w:rsidRPr="004741A2">
        <w:rPr>
          <w:lang w:val="fr-FR"/>
        </w:rPr>
        <w:t>inscrivent dans le cadre du programme de travail du comité mentionné par l</w:t>
      </w:r>
      <w:r w:rsidR="00E47536" w:rsidRPr="004741A2">
        <w:rPr>
          <w:lang w:val="fr-FR"/>
        </w:rPr>
        <w:t>’</w:t>
      </w:r>
      <w:r w:rsidRPr="004741A2">
        <w:rPr>
          <w:lang w:val="fr-FR"/>
        </w:rPr>
        <w:t>Assemblée générale, ci</w:t>
      </w:r>
      <w:r w:rsidR="004741A2" w:rsidRPr="004741A2">
        <w:rPr>
          <w:lang w:val="fr-FR"/>
        </w:rPr>
        <w:noBreakHyphen/>
      </w:r>
      <w:r w:rsidRPr="004741A2">
        <w:rPr>
          <w:lang w:val="fr-FR"/>
        </w:rPr>
        <w:t>après dénommées “réunions IWG”, sont considérées comme une activité connexe de l</w:t>
      </w:r>
      <w:r w:rsidR="00E47536" w:rsidRPr="004741A2">
        <w:rPr>
          <w:lang w:val="fr-FR"/>
        </w:rPr>
        <w:t>’</w:t>
      </w:r>
      <w:r w:rsidRPr="004741A2">
        <w:rPr>
          <w:lang w:val="fr-FR"/>
        </w:rPr>
        <w:t>OMPI dans le cadre de l</w:t>
      </w:r>
      <w:r w:rsidR="00E47536" w:rsidRPr="004741A2">
        <w:rPr>
          <w:lang w:val="fr-FR"/>
        </w:rPr>
        <w:t>’</w:t>
      </w:r>
      <w:r w:rsidRPr="004741A2">
        <w:rPr>
          <w:lang w:val="fr-FR"/>
        </w:rPr>
        <w:t>article 2.</w:t>
      </w:r>
    </w:p>
    <w:p w:rsidR="003304C4" w:rsidRPr="004741A2" w:rsidRDefault="003304C4" w:rsidP="003304C4">
      <w:pPr>
        <w:rPr>
          <w:lang w:val="fr-FR"/>
        </w:rPr>
      </w:pPr>
    </w:p>
    <w:p w:rsidR="003304C4" w:rsidRPr="004741A2" w:rsidRDefault="003304C4" w:rsidP="003304C4">
      <w:pPr>
        <w:rPr>
          <w:lang w:val="fr-FR"/>
        </w:rPr>
      </w:pPr>
      <w:r w:rsidRPr="004741A2">
        <w:rPr>
          <w:lang w:val="fr-FR"/>
        </w:rPr>
        <w:t>3.</w:t>
      </w:r>
      <w:r w:rsidRPr="004741A2">
        <w:rPr>
          <w:lang w:val="fr-FR"/>
        </w:rPr>
        <w:tab/>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rsidRPr="004741A2">
        <w:rPr>
          <w:lang w:val="fr-FR"/>
        </w:rPr>
        <w:lastRenderedPageBreak/>
        <w:t>préalablement accrédités auprès du comité, soit à titre d</w:t>
      </w:r>
      <w:r w:rsidR="00E47536" w:rsidRPr="004741A2">
        <w:rPr>
          <w:lang w:val="fr-FR"/>
        </w:rPr>
        <w:t>’</w:t>
      </w:r>
      <w:r w:rsidRPr="004741A2">
        <w:rPr>
          <w:lang w:val="fr-FR"/>
        </w:rPr>
        <w:t xml:space="preserve">observateurs </w:t>
      </w:r>
      <w:r w:rsidRPr="004741A2">
        <w:rPr>
          <w:iCs/>
          <w:lang w:val="fr-FR"/>
        </w:rPr>
        <w:t>ad hoc</w:t>
      </w:r>
      <w:r w:rsidRPr="004741A2">
        <w:rPr>
          <w:i/>
          <w:iCs/>
          <w:lang w:val="fr-FR"/>
        </w:rPr>
        <w:t xml:space="preserve"> </w:t>
      </w:r>
      <w:r w:rsidRPr="004741A2">
        <w:rPr>
          <w:lang w:val="fr-FR"/>
        </w:rPr>
        <w:t>auprès du comité, soit à titre d</w:t>
      </w:r>
      <w:r w:rsidR="00E47536" w:rsidRPr="004741A2">
        <w:rPr>
          <w:lang w:val="fr-FR"/>
        </w:rPr>
        <w:t>’</w:t>
      </w:r>
      <w:r w:rsidRPr="004741A2">
        <w:rPr>
          <w:lang w:val="fr-FR"/>
        </w:rPr>
        <w:t>observateurs accrédités auprès de l</w:t>
      </w:r>
      <w:r w:rsidR="00E47536" w:rsidRPr="004741A2">
        <w:rPr>
          <w:lang w:val="fr-FR"/>
        </w:rPr>
        <w:t>’</w:t>
      </w:r>
      <w:r w:rsidRPr="004741A2">
        <w:rPr>
          <w:lang w:val="fr-FR"/>
        </w:rPr>
        <w:t>OMPI, devraient bénéficier d</w:t>
      </w:r>
      <w:r w:rsidR="00E47536" w:rsidRPr="004741A2">
        <w:rPr>
          <w:lang w:val="fr-FR"/>
        </w:rPr>
        <w:t>’</w:t>
      </w:r>
      <w:r w:rsidRPr="004741A2">
        <w:rPr>
          <w:lang w:val="fr-FR"/>
        </w:rPr>
        <w:t>une prise en charge.</w:t>
      </w:r>
    </w:p>
    <w:p w:rsidR="00822EBF" w:rsidRPr="004741A2" w:rsidRDefault="00822EBF" w:rsidP="003304C4">
      <w:pPr>
        <w:rPr>
          <w:lang w:val="fr-FR"/>
        </w:rPr>
      </w:pPr>
    </w:p>
    <w:p w:rsidR="003304C4" w:rsidRPr="004741A2" w:rsidRDefault="003304C4" w:rsidP="003304C4">
      <w:pPr>
        <w:rPr>
          <w:lang w:val="fr-FR"/>
        </w:rPr>
      </w:pPr>
      <w:r w:rsidRPr="004741A2">
        <w:rPr>
          <w:lang w:val="fr-FR"/>
        </w:rPr>
        <w:t>4.</w:t>
      </w:r>
      <w:r w:rsidRPr="004741A2">
        <w:rPr>
          <w:lang w:val="fr-FR"/>
        </w:rPr>
        <w:tab/>
        <w:t>La création du Fonds et son fonctionnement sont sans préjudice des procédures fixées par ailleurs, en particulier par les règles générales de procédure de l</w:t>
      </w:r>
      <w:r w:rsidR="00E47536" w:rsidRPr="004741A2">
        <w:rPr>
          <w:lang w:val="fr-FR"/>
        </w:rPr>
        <w:t>’</w:t>
      </w:r>
      <w:r w:rsidRPr="004741A2">
        <w:rPr>
          <w:lang w:val="fr-FR"/>
        </w:rPr>
        <w:t>OMPI (publication OMPI 399 (FE) Rev.3) mises en œuvre par le document OMPI/GRTKF/IC/1/2, pour l</w:t>
      </w:r>
      <w:r w:rsidR="00E47536" w:rsidRPr="004741A2">
        <w:rPr>
          <w:lang w:val="fr-FR"/>
        </w:rPr>
        <w:t>’</w:t>
      </w:r>
      <w:r w:rsidRPr="004741A2">
        <w:rPr>
          <w:lang w:val="fr-FR"/>
        </w:rPr>
        <w:t>accréditation des communautés autochtones et locales et d</w:t>
      </w:r>
      <w:r w:rsidR="00E47536" w:rsidRPr="004741A2">
        <w:rPr>
          <w:lang w:val="fr-FR"/>
        </w:rPr>
        <w:t>’</w:t>
      </w:r>
      <w:r w:rsidRPr="004741A2">
        <w:rPr>
          <w:lang w:val="fr-FR"/>
        </w:rPr>
        <w:t>autres observateurs, ou pour l</w:t>
      </w:r>
      <w:r w:rsidR="00E47536" w:rsidRPr="004741A2">
        <w:rPr>
          <w:lang w:val="fr-FR"/>
        </w:rPr>
        <w:t>’</w:t>
      </w:r>
      <w:r w:rsidRPr="004741A2">
        <w:rPr>
          <w:lang w:val="fr-FR"/>
        </w:rPr>
        <w:t>organisation de la participation effective de leurs membres aux sessions.  Le fonctionnement du Fonds ne saurait préjuger ni aller à l</w:t>
      </w:r>
      <w:r w:rsidR="00E47536" w:rsidRPr="004741A2">
        <w:rPr>
          <w:lang w:val="fr-FR"/>
        </w:rPr>
        <w:t>’</w:t>
      </w:r>
      <w:r w:rsidRPr="004741A2">
        <w:rPr>
          <w:lang w:val="fr-FR"/>
        </w:rPr>
        <w:t>encontre des décisions prises par les membres du comité concernant l</w:t>
      </w:r>
      <w:r w:rsidR="00E47536" w:rsidRPr="004741A2">
        <w:rPr>
          <w:lang w:val="fr-FR"/>
        </w:rPr>
        <w:t>’</w:t>
      </w:r>
      <w:r w:rsidRPr="004741A2">
        <w:rPr>
          <w:lang w:val="fr-FR"/>
        </w:rPr>
        <w:t>accréditation et la participation à ses travaux.  Il est entendu que les contributions directes et toutes les autres formes envisageables d</w:t>
      </w:r>
      <w:r w:rsidR="00E47536" w:rsidRPr="004741A2">
        <w:rPr>
          <w:lang w:val="fr-FR"/>
        </w:rPr>
        <w:t>’</w:t>
      </w:r>
      <w:r w:rsidRPr="004741A2">
        <w:rPr>
          <w:lang w:val="fr-FR"/>
        </w:rPr>
        <w:t>assistance directe, existantes ou à venir, pour financer ou faciliter cette participation peuvent être mises en œuvre en dehors du cadre du Fonds, au choix du donateur.</w:t>
      </w:r>
    </w:p>
    <w:p w:rsidR="003304C4" w:rsidRPr="004741A2" w:rsidRDefault="003304C4" w:rsidP="003304C4">
      <w:pPr>
        <w:rPr>
          <w:lang w:val="fr-FR"/>
        </w:rPr>
      </w:pPr>
    </w:p>
    <w:p w:rsidR="003304C4" w:rsidRPr="004741A2" w:rsidRDefault="003304C4" w:rsidP="003304C4">
      <w:pPr>
        <w:rPr>
          <w:lang w:val="fr-FR"/>
        </w:rPr>
      </w:pPr>
    </w:p>
    <w:p w:rsidR="003304C4" w:rsidRPr="004741A2" w:rsidRDefault="003304C4" w:rsidP="003304C4">
      <w:pPr>
        <w:rPr>
          <w:lang w:val="fr-FR"/>
        </w:rPr>
      </w:pPr>
      <w:r w:rsidRPr="004741A2">
        <w:rPr>
          <w:lang w:val="fr-FR"/>
        </w:rPr>
        <w:t>III.</w:t>
      </w:r>
      <w:r w:rsidRPr="004741A2">
        <w:rPr>
          <w:lang w:val="fr-FR"/>
        </w:rPr>
        <w:tab/>
        <w:t>CRITÈRES D</w:t>
      </w:r>
      <w:r w:rsidR="00E47536" w:rsidRPr="004741A2">
        <w:rPr>
          <w:lang w:val="fr-FR"/>
        </w:rPr>
        <w:t>’</w:t>
      </w:r>
      <w:r w:rsidRPr="004741A2">
        <w:rPr>
          <w:lang w:val="fr-FR"/>
        </w:rPr>
        <w:t>OCTROI DE L</w:t>
      </w:r>
      <w:r w:rsidR="00E47536" w:rsidRPr="004741A2">
        <w:rPr>
          <w:lang w:val="fr-FR"/>
        </w:rPr>
        <w:t>’</w:t>
      </w:r>
      <w:r w:rsidRPr="004741A2">
        <w:rPr>
          <w:lang w:val="fr-FR"/>
        </w:rPr>
        <w:t>ASSISTANCE FINANCIÈRE</w:t>
      </w:r>
    </w:p>
    <w:p w:rsidR="003304C4" w:rsidRPr="004741A2" w:rsidRDefault="003304C4" w:rsidP="003304C4">
      <w:pPr>
        <w:rPr>
          <w:lang w:val="fr-FR"/>
        </w:rPr>
      </w:pPr>
    </w:p>
    <w:p w:rsidR="003304C4" w:rsidRPr="004741A2" w:rsidRDefault="003304C4" w:rsidP="001A09CA">
      <w:pPr>
        <w:pStyle w:val="ONUMFS"/>
        <w:numPr>
          <w:ilvl w:val="0"/>
          <w:numId w:val="0"/>
        </w:numPr>
        <w:rPr>
          <w:lang w:val="fr-FR"/>
        </w:rPr>
      </w:pPr>
      <w:r w:rsidRPr="004741A2">
        <w:rPr>
          <w:lang w:val="fr-FR"/>
        </w:rPr>
        <w:t>5.</w:t>
      </w:r>
      <w:r w:rsidRPr="004741A2">
        <w:rPr>
          <w:lang w:val="fr-FR"/>
        </w:rPr>
        <w:tab/>
        <w:t>L</w:t>
      </w:r>
      <w:r w:rsidR="00E47536" w:rsidRPr="004741A2">
        <w:rPr>
          <w:lang w:val="fr-FR"/>
        </w:rPr>
        <w:t>’</w:t>
      </w:r>
      <w:r w:rsidRPr="004741A2">
        <w:rPr>
          <w:lang w:val="fr-FR"/>
        </w:rPr>
        <w:t>assistance financière au titre du Fonds</w:t>
      </w:r>
      <w:r w:rsidRPr="004741A2">
        <w:rPr>
          <w:i/>
          <w:iCs/>
          <w:lang w:val="fr-FR"/>
        </w:rPr>
        <w:t xml:space="preserve"> </w:t>
      </w:r>
      <w:r w:rsidRPr="004741A2">
        <w:rPr>
          <w:lang w:val="fr-FR"/>
        </w:rPr>
        <w:t>vise exclusivement le but indiqué aux articles 2 et 2 </w:t>
      </w:r>
      <w:r w:rsidRPr="004741A2">
        <w:rPr>
          <w:i/>
          <w:lang w:val="fr-FR"/>
        </w:rPr>
        <w:t>bis</w:t>
      </w:r>
      <w:r w:rsidRPr="004741A2">
        <w:rPr>
          <w:lang w:val="fr-FR"/>
        </w:rPr>
        <w:t xml:space="preserve"> et elle est subordonnée aux conditions suivantes :</w:t>
      </w:r>
    </w:p>
    <w:p w:rsidR="003304C4" w:rsidRPr="004741A2" w:rsidRDefault="003304C4" w:rsidP="003304C4">
      <w:pPr>
        <w:numPr>
          <w:ilvl w:val="0"/>
          <w:numId w:val="30"/>
        </w:numPr>
        <w:rPr>
          <w:lang w:val="fr-FR"/>
        </w:rPr>
      </w:pPr>
      <w:r w:rsidRPr="004741A2">
        <w:rPr>
          <w:lang w:val="fr-FR"/>
        </w:rPr>
        <w:t>l</w:t>
      </w:r>
      <w:r w:rsidR="00E47536" w:rsidRPr="004741A2">
        <w:rPr>
          <w:lang w:val="fr-FR"/>
        </w:rPr>
        <w:t>’</w:t>
      </w:r>
      <w:r w:rsidRPr="004741A2">
        <w:rPr>
          <w:lang w:val="fr-FR"/>
        </w:rPr>
        <w:t>assistance financière est strictement limitée au montant des ressources effectivement disponibles au titre du Fonds.</w:t>
      </w:r>
    </w:p>
    <w:p w:rsidR="003304C4" w:rsidRPr="004741A2" w:rsidRDefault="003304C4" w:rsidP="003304C4">
      <w:pPr>
        <w:rPr>
          <w:lang w:val="fr-FR"/>
        </w:rPr>
      </w:pPr>
    </w:p>
    <w:p w:rsidR="003304C4" w:rsidRPr="004741A2" w:rsidRDefault="003304C4" w:rsidP="003304C4">
      <w:pPr>
        <w:numPr>
          <w:ilvl w:val="0"/>
          <w:numId w:val="30"/>
        </w:numPr>
        <w:rPr>
          <w:lang w:val="fr-FR"/>
        </w:rPr>
      </w:pPr>
      <w:r w:rsidRPr="004741A2">
        <w:rPr>
          <w:lang w:val="fr-FR"/>
        </w:rPr>
        <w:t>L</w:t>
      </w:r>
      <w:r w:rsidR="00E47536" w:rsidRPr="004741A2">
        <w:rPr>
          <w:lang w:val="fr-FR"/>
        </w:rPr>
        <w:t>’</w:t>
      </w:r>
      <w:r w:rsidRPr="004741A2">
        <w:rPr>
          <w:lang w:val="fr-FR"/>
        </w:rPr>
        <w:t>assistance financière octroyée à une occasion vaut pour une seule session du comité et pour toute activité connexe précédant ou suivant immédiatement ladite session, ou pour une seule réunion IWG, sans préjudice toutefois de la possibilité d</w:t>
      </w:r>
      <w:r w:rsidR="00E47536" w:rsidRPr="004741A2">
        <w:rPr>
          <w:lang w:val="fr-FR"/>
        </w:rPr>
        <w:t>’</w:t>
      </w:r>
      <w:r w:rsidRPr="004741A2">
        <w:rPr>
          <w:lang w:val="fr-FR"/>
        </w:rPr>
        <w:t>obtenir une assistance pour la participation d</w:t>
      </w:r>
      <w:r w:rsidR="00E47536" w:rsidRPr="004741A2">
        <w:rPr>
          <w:lang w:val="fr-FR"/>
        </w:rPr>
        <w:t>’</w:t>
      </w:r>
      <w:r w:rsidRPr="004741A2">
        <w:rPr>
          <w:lang w:val="fr-FR"/>
        </w:rPr>
        <w:t>un même bénéficiaire à plusieurs sessions du comité ou plusieurs réunions IWG.</w:t>
      </w:r>
    </w:p>
    <w:p w:rsidR="003304C4" w:rsidRPr="004741A2" w:rsidRDefault="003304C4" w:rsidP="003304C4">
      <w:pPr>
        <w:rPr>
          <w:lang w:val="fr-FR"/>
        </w:rPr>
      </w:pPr>
    </w:p>
    <w:p w:rsidR="003304C4" w:rsidRPr="004741A2" w:rsidRDefault="003304C4" w:rsidP="003304C4">
      <w:pPr>
        <w:numPr>
          <w:ilvl w:val="0"/>
          <w:numId w:val="30"/>
        </w:numPr>
        <w:rPr>
          <w:lang w:val="fr-FR"/>
        </w:rPr>
      </w:pPr>
      <w:r w:rsidRPr="004741A2">
        <w:rPr>
          <w:lang w:val="fr-FR"/>
        </w:rPr>
        <w:t>Pour bénéficier d</w:t>
      </w:r>
      <w:r w:rsidR="00E47536" w:rsidRPr="004741A2">
        <w:rPr>
          <w:lang w:val="fr-FR"/>
        </w:rPr>
        <w:t>’</w:t>
      </w:r>
      <w:r w:rsidRPr="004741A2">
        <w:rPr>
          <w:lang w:val="fr-FR"/>
        </w:rPr>
        <w:t>une assistance financière au titre du Fonds, il convient de satisfaire à l</w:t>
      </w:r>
      <w:r w:rsidR="00E47536" w:rsidRPr="004741A2">
        <w:rPr>
          <w:lang w:val="fr-FR"/>
        </w:rPr>
        <w:t>’</w:t>
      </w:r>
      <w:r w:rsidRPr="004741A2">
        <w:rPr>
          <w:lang w:val="fr-FR"/>
        </w:rPr>
        <w:t>ensemble des critères suivants :</w:t>
      </w:r>
    </w:p>
    <w:p w:rsidR="003304C4" w:rsidRPr="004741A2" w:rsidRDefault="003304C4" w:rsidP="003304C4">
      <w:pPr>
        <w:rPr>
          <w:lang w:val="fr-FR"/>
        </w:rPr>
      </w:pPr>
    </w:p>
    <w:p w:rsidR="003304C4" w:rsidRPr="004741A2" w:rsidRDefault="003304C4" w:rsidP="003304C4">
      <w:pPr>
        <w:numPr>
          <w:ilvl w:val="0"/>
          <w:numId w:val="26"/>
        </w:numPr>
        <w:spacing w:after="120" w:line="260" w:lineRule="atLeast"/>
        <w:contextualSpacing/>
        <w:rPr>
          <w:szCs w:val="22"/>
          <w:lang w:val="fr-FR"/>
        </w:rPr>
      </w:pPr>
      <w:r w:rsidRPr="004741A2">
        <w:rPr>
          <w:szCs w:val="22"/>
          <w:lang w:val="fr-FR"/>
        </w:rPr>
        <w:t>être une personne physique;</w:t>
      </w:r>
    </w:p>
    <w:p w:rsidR="003304C4" w:rsidRPr="004741A2" w:rsidRDefault="003304C4" w:rsidP="003304C4">
      <w:pPr>
        <w:rPr>
          <w:szCs w:val="22"/>
          <w:lang w:val="fr-FR"/>
        </w:rPr>
      </w:pPr>
    </w:p>
    <w:p w:rsidR="003304C4" w:rsidRPr="004741A2" w:rsidRDefault="003304C4" w:rsidP="003304C4">
      <w:pPr>
        <w:numPr>
          <w:ilvl w:val="0"/>
          <w:numId w:val="26"/>
        </w:numPr>
        <w:spacing w:after="120" w:line="260" w:lineRule="atLeast"/>
        <w:contextualSpacing/>
        <w:rPr>
          <w:szCs w:val="22"/>
          <w:lang w:val="fr-FR"/>
        </w:rPr>
      </w:pPr>
      <w:r w:rsidRPr="004741A2">
        <w:rPr>
          <w:szCs w:val="22"/>
          <w:lang w:val="fr-FR"/>
        </w:rPr>
        <w:t>appartenir, à titre de membre, à une organisation observatrice accréditée représentant une communauté locale ou autochtone ou représentant les détenteurs ou dépositaires traditionnels de savoirs traditionnels ou d</w:t>
      </w:r>
      <w:r w:rsidR="00E47536" w:rsidRPr="004741A2">
        <w:rPr>
          <w:szCs w:val="22"/>
          <w:lang w:val="fr-FR"/>
        </w:rPr>
        <w:t>’</w:t>
      </w:r>
      <w:r w:rsidRPr="004741A2">
        <w:rPr>
          <w:szCs w:val="22"/>
          <w:lang w:val="fr-FR"/>
        </w:rPr>
        <w:t>expressions culturelles traditionnelles;</w:t>
      </w:r>
    </w:p>
    <w:p w:rsidR="003304C4" w:rsidRPr="004741A2" w:rsidRDefault="003304C4" w:rsidP="003304C4">
      <w:pPr>
        <w:rPr>
          <w:szCs w:val="22"/>
          <w:lang w:val="fr-FR"/>
        </w:rPr>
      </w:pPr>
    </w:p>
    <w:p w:rsidR="003304C4" w:rsidRPr="004741A2" w:rsidRDefault="003304C4" w:rsidP="003304C4">
      <w:pPr>
        <w:numPr>
          <w:ilvl w:val="0"/>
          <w:numId w:val="26"/>
        </w:numPr>
        <w:spacing w:after="120" w:line="260" w:lineRule="atLeast"/>
        <w:contextualSpacing/>
        <w:rPr>
          <w:szCs w:val="22"/>
          <w:lang w:val="fr-FR"/>
        </w:rPr>
      </w:pPr>
      <w:r w:rsidRPr="004741A2">
        <w:rPr>
          <w:szCs w:val="22"/>
          <w:lang w:val="fr-FR"/>
        </w:rPr>
        <w:t>avoir été dûment désigné par écrit par l</w:t>
      </w:r>
      <w:r w:rsidR="00E47536" w:rsidRPr="004741A2">
        <w:rPr>
          <w:szCs w:val="22"/>
          <w:lang w:val="fr-FR"/>
        </w:rPr>
        <w:t>’</w:t>
      </w:r>
      <w:r w:rsidRPr="004741A2">
        <w:rPr>
          <w:szCs w:val="22"/>
          <w:lang w:val="fr-FR"/>
        </w:rPr>
        <w:t>observateur en qualité de représentant à la session du comité ou à la réunion IWG considérée et de bénéficiaire potentiel d</w:t>
      </w:r>
      <w:r w:rsidR="00E47536" w:rsidRPr="004741A2">
        <w:rPr>
          <w:szCs w:val="22"/>
          <w:lang w:val="fr-FR"/>
        </w:rPr>
        <w:t>’</w:t>
      </w:r>
      <w:r w:rsidRPr="004741A2">
        <w:rPr>
          <w:szCs w:val="22"/>
          <w:lang w:val="fr-FR"/>
        </w:rPr>
        <w:t>une assistance au titre du Fonds;</w:t>
      </w:r>
    </w:p>
    <w:p w:rsidR="003304C4" w:rsidRPr="004741A2" w:rsidRDefault="003304C4" w:rsidP="003304C4">
      <w:pPr>
        <w:rPr>
          <w:szCs w:val="22"/>
          <w:lang w:val="fr-FR"/>
        </w:rPr>
      </w:pPr>
    </w:p>
    <w:p w:rsidR="003304C4" w:rsidRPr="004741A2" w:rsidRDefault="003304C4" w:rsidP="003304C4">
      <w:pPr>
        <w:numPr>
          <w:ilvl w:val="0"/>
          <w:numId w:val="26"/>
        </w:numPr>
        <w:spacing w:after="120" w:line="260" w:lineRule="atLeast"/>
        <w:contextualSpacing/>
        <w:rPr>
          <w:szCs w:val="22"/>
          <w:lang w:val="fr-FR"/>
        </w:rPr>
      </w:pPr>
      <w:r w:rsidRPr="004741A2">
        <w:rPr>
          <w:szCs w:val="22"/>
          <w:lang w:val="fr-FR"/>
        </w:rPr>
        <w:t>être en mesure de participer efficacement et de contribuer à la session du comité ou à la réunion IWG considérée, en justifiant par exemple d</w:t>
      </w:r>
      <w:r w:rsidR="00E47536" w:rsidRPr="004741A2">
        <w:rPr>
          <w:szCs w:val="22"/>
          <w:lang w:val="fr-FR"/>
        </w:rPr>
        <w:t>’</w:t>
      </w:r>
      <w:r w:rsidRPr="004741A2">
        <w:rPr>
          <w:szCs w:val="22"/>
          <w:lang w:val="fr-FR"/>
        </w:rPr>
        <w:t>une expérience dans ce domaine et en faisant état des préoccupations des communautés locales et autochtones ou d</w:t>
      </w:r>
      <w:r w:rsidR="00E47536" w:rsidRPr="004741A2">
        <w:rPr>
          <w:szCs w:val="22"/>
          <w:lang w:val="fr-FR"/>
        </w:rPr>
        <w:t>’</w:t>
      </w:r>
      <w:r w:rsidRPr="004741A2">
        <w:rPr>
          <w:szCs w:val="22"/>
          <w:lang w:val="fr-FR"/>
        </w:rPr>
        <w:t>autres détenteurs ou dépositaires traditionnels de savoirs traditionnels ou d</w:t>
      </w:r>
      <w:r w:rsidR="00E47536" w:rsidRPr="004741A2">
        <w:rPr>
          <w:szCs w:val="22"/>
          <w:lang w:val="fr-FR"/>
        </w:rPr>
        <w:t>’</w:t>
      </w:r>
      <w:r w:rsidRPr="004741A2">
        <w:rPr>
          <w:szCs w:val="22"/>
          <w:lang w:val="fr-FR"/>
        </w:rPr>
        <w:t>expressions culturelles traditionnelles;  et</w:t>
      </w:r>
    </w:p>
    <w:p w:rsidR="003304C4" w:rsidRPr="004741A2" w:rsidRDefault="003304C4" w:rsidP="003304C4">
      <w:pPr>
        <w:rPr>
          <w:szCs w:val="22"/>
          <w:lang w:val="fr-FR"/>
        </w:rPr>
      </w:pPr>
    </w:p>
    <w:p w:rsidR="003304C4" w:rsidRPr="004741A2" w:rsidRDefault="003304C4" w:rsidP="003304C4">
      <w:pPr>
        <w:numPr>
          <w:ilvl w:val="0"/>
          <w:numId w:val="26"/>
        </w:numPr>
        <w:spacing w:after="120" w:line="260" w:lineRule="atLeast"/>
        <w:contextualSpacing/>
        <w:rPr>
          <w:szCs w:val="22"/>
          <w:lang w:val="fr-FR"/>
        </w:rPr>
      </w:pPr>
      <w:r w:rsidRPr="004741A2">
        <w:rPr>
          <w:szCs w:val="22"/>
          <w:lang w:val="fr-FR"/>
        </w:rPr>
        <w:t>convaincre le Conseil consultatif de son impossibilité de participer à la session du comité ou à la réunion IWG considérée sans l</w:t>
      </w:r>
      <w:r w:rsidR="00E47536" w:rsidRPr="004741A2">
        <w:rPr>
          <w:szCs w:val="22"/>
          <w:lang w:val="fr-FR"/>
        </w:rPr>
        <w:t>’</w:t>
      </w:r>
      <w:r w:rsidRPr="004741A2">
        <w:rPr>
          <w:szCs w:val="22"/>
          <w:lang w:val="fr-FR"/>
        </w:rPr>
        <w:t>intervention du Fonds, faute d</w:t>
      </w:r>
      <w:r w:rsidR="00E47536" w:rsidRPr="004741A2">
        <w:rPr>
          <w:szCs w:val="22"/>
          <w:lang w:val="fr-FR"/>
        </w:rPr>
        <w:t>’</w:t>
      </w:r>
      <w:r w:rsidRPr="004741A2">
        <w:rPr>
          <w:szCs w:val="22"/>
          <w:lang w:val="fr-FR"/>
        </w:rPr>
        <w:t>autres ressources financières.</w:t>
      </w:r>
    </w:p>
    <w:p w:rsidR="003304C4" w:rsidRPr="004741A2" w:rsidRDefault="003304C4" w:rsidP="003304C4">
      <w:pPr>
        <w:rPr>
          <w:szCs w:val="22"/>
          <w:lang w:val="fr-FR"/>
        </w:rPr>
      </w:pPr>
    </w:p>
    <w:p w:rsidR="003304C4" w:rsidRPr="004741A2" w:rsidRDefault="003304C4" w:rsidP="00B12E21">
      <w:pPr>
        <w:numPr>
          <w:ilvl w:val="0"/>
          <w:numId w:val="30"/>
        </w:numPr>
        <w:rPr>
          <w:lang w:val="fr-FR"/>
        </w:rPr>
      </w:pPr>
      <w:r w:rsidRPr="004741A2">
        <w:rPr>
          <w:lang w:val="fr-FR"/>
        </w:rPr>
        <w:lastRenderedPageBreak/>
        <w:t>Pour assurer une large répartition géographique des sept régions géoculturelles reconnues par l</w:t>
      </w:r>
      <w:r w:rsidR="00E47536" w:rsidRPr="004741A2">
        <w:rPr>
          <w:lang w:val="fr-FR"/>
        </w:rPr>
        <w:t>’</w:t>
      </w:r>
      <w:r w:rsidRPr="004741A2">
        <w:rPr>
          <w:lang w:val="fr-FR"/>
        </w:rPr>
        <w:t xml:space="preserve">Instance permanente des </w:t>
      </w:r>
      <w:r w:rsidR="00E47536" w:rsidRPr="004741A2">
        <w:rPr>
          <w:lang w:val="fr-FR"/>
        </w:rPr>
        <w:t>Nations Unies</w:t>
      </w:r>
      <w:r w:rsidRPr="004741A2">
        <w:rPr>
          <w:lang w:val="fr-FR"/>
        </w:rPr>
        <w:t xml:space="preserve"> sur les questions autochtones, le Conseil consultatif tient dûment compte de la nécessité d</w:t>
      </w:r>
      <w:r w:rsidR="00E47536" w:rsidRPr="004741A2">
        <w:rPr>
          <w:lang w:val="fr-FR"/>
        </w:rPr>
        <w:t>’</w:t>
      </w:r>
      <w:r w:rsidRPr="004741A2">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3304C4" w:rsidRPr="004741A2" w:rsidRDefault="003304C4" w:rsidP="003304C4">
      <w:pPr>
        <w:ind w:left="567"/>
        <w:rPr>
          <w:lang w:val="fr-FR"/>
        </w:rPr>
      </w:pPr>
    </w:p>
    <w:p w:rsidR="003304C4" w:rsidRPr="004741A2" w:rsidRDefault="003304C4" w:rsidP="003304C4">
      <w:pPr>
        <w:numPr>
          <w:ilvl w:val="0"/>
          <w:numId w:val="30"/>
        </w:numPr>
        <w:rPr>
          <w:lang w:val="fr-FR"/>
        </w:rPr>
      </w:pPr>
      <w:r w:rsidRPr="004741A2">
        <w:rPr>
          <w:lang w:val="fr-FR"/>
        </w:rPr>
        <w:t>L</w:t>
      </w:r>
      <w:r w:rsidR="00E47536" w:rsidRPr="004741A2">
        <w:rPr>
          <w:lang w:val="fr-FR"/>
        </w:rPr>
        <w:t>’</w:t>
      </w:r>
      <w:r w:rsidRPr="004741A2">
        <w:rPr>
          <w:lang w:val="fr-FR"/>
        </w:rPr>
        <w:t>assistance financière octroyée dans le cadre du Fonds couvre :</w:t>
      </w:r>
    </w:p>
    <w:p w:rsidR="003304C4" w:rsidRPr="004741A2" w:rsidRDefault="003304C4" w:rsidP="003304C4">
      <w:pPr>
        <w:rPr>
          <w:szCs w:val="22"/>
          <w:lang w:val="fr-FR"/>
        </w:rPr>
      </w:pPr>
    </w:p>
    <w:p w:rsidR="003304C4" w:rsidRPr="004741A2" w:rsidRDefault="003304C4" w:rsidP="003304C4">
      <w:pPr>
        <w:numPr>
          <w:ilvl w:val="0"/>
          <w:numId w:val="27"/>
        </w:numPr>
        <w:spacing w:after="120" w:line="260" w:lineRule="atLeast"/>
        <w:contextualSpacing/>
        <w:rPr>
          <w:szCs w:val="22"/>
          <w:lang w:val="fr-FR"/>
        </w:rPr>
      </w:pPr>
      <w:r w:rsidRPr="004741A2">
        <w:rPr>
          <w:szCs w:val="22"/>
          <w:lang w:val="fr-FR"/>
        </w:rPr>
        <w:t>en ce qui concerne les sessions du comité ou les réunions IWG, l</w:t>
      </w:r>
      <w:r w:rsidR="00E47536" w:rsidRPr="004741A2">
        <w:rPr>
          <w:szCs w:val="22"/>
          <w:lang w:val="fr-FR"/>
        </w:rPr>
        <w:t>’</w:t>
      </w:r>
      <w:r w:rsidRPr="004741A2">
        <w:rPr>
          <w:szCs w:val="22"/>
          <w:lang w:val="fr-FR"/>
        </w:rPr>
        <w:t>achat d</w:t>
      </w:r>
      <w:r w:rsidR="00E47536" w:rsidRPr="004741A2">
        <w:rPr>
          <w:szCs w:val="22"/>
          <w:lang w:val="fr-FR"/>
        </w:rPr>
        <w:t>’</w:t>
      </w:r>
      <w:r w:rsidRPr="004741A2">
        <w:rPr>
          <w:szCs w:val="22"/>
          <w:lang w:val="fr-FR"/>
        </w:rPr>
        <w:t>un billet d</w:t>
      </w:r>
      <w:r w:rsidR="00E47536" w:rsidRPr="004741A2">
        <w:rPr>
          <w:szCs w:val="22"/>
          <w:lang w:val="fr-FR"/>
        </w:rPr>
        <w:t>’</w:t>
      </w:r>
      <w:r w:rsidR="00486AB3" w:rsidRPr="004741A2">
        <w:rPr>
          <w:szCs w:val="22"/>
          <w:lang w:val="fr-FR"/>
        </w:rPr>
        <w:t>avion aller</w:t>
      </w:r>
      <w:r w:rsidR="004741A2" w:rsidRPr="004741A2">
        <w:rPr>
          <w:szCs w:val="22"/>
          <w:lang w:val="fr-FR"/>
        </w:rPr>
        <w:noBreakHyphen/>
      </w:r>
      <w:r w:rsidRPr="004741A2">
        <w:rPr>
          <w:szCs w:val="22"/>
          <w:lang w:val="fr-FR"/>
        </w:rPr>
        <w:t>retour en classe économique, ainsi que les taxes correspondantes, entre le domicile du bénéficiaire et Genève ou tout autre lieu de réunion, par l</w:t>
      </w:r>
      <w:r w:rsidR="00E47536" w:rsidRPr="004741A2">
        <w:rPr>
          <w:szCs w:val="22"/>
          <w:lang w:val="fr-FR"/>
        </w:rPr>
        <w:t>’</w:t>
      </w:r>
      <w:r w:rsidRPr="004741A2">
        <w:rPr>
          <w:szCs w:val="22"/>
          <w:lang w:val="fr-FR"/>
        </w:rPr>
        <w:t>itinéraire le plus direct et le moins onéreux;</w:t>
      </w:r>
    </w:p>
    <w:p w:rsidR="003304C4" w:rsidRPr="004741A2" w:rsidRDefault="003304C4" w:rsidP="003304C4">
      <w:pPr>
        <w:rPr>
          <w:szCs w:val="22"/>
          <w:lang w:val="fr-FR"/>
        </w:rPr>
      </w:pPr>
    </w:p>
    <w:p w:rsidR="003304C4" w:rsidRPr="004741A2" w:rsidRDefault="003304C4" w:rsidP="003304C4">
      <w:pPr>
        <w:numPr>
          <w:ilvl w:val="0"/>
          <w:numId w:val="27"/>
        </w:numPr>
        <w:spacing w:after="120" w:line="260" w:lineRule="atLeast"/>
        <w:contextualSpacing/>
        <w:rPr>
          <w:szCs w:val="22"/>
          <w:lang w:val="fr-FR"/>
        </w:rPr>
      </w:pPr>
      <w:r w:rsidRPr="004741A2">
        <w:rPr>
          <w:szCs w:val="22"/>
          <w:lang w:val="fr-FR"/>
        </w:rPr>
        <w:t>en ce qui concerne les sessions du comité exclusivement, les frais de séjour sous la forme d</w:t>
      </w:r>
      <w:r w:rsidR="00E47536" w:rsidRPr="004741A2">
        <w:rPr>
          <w:szCs w:val="22"/>
          <w:lang w:val="fr-FR"/>
        </w:rPr>
        <w:t>’</w:t>
      </w:r>
      <w:r w:rsidRPr="004741A2">
        <w:rPr>
          <w:szCs w:val="22"/>
          <w:lang w:val="fr-FR"/>
        </w:rPr>
        <w:t xml:space="preserve">une indemnité journalière de subsistance au taux des </w:t>
      </w:r>
      <w:r w:rsidR="00E47536" w:rsidRPr="004741A2">
        <w:rPr>
          <w:szCs w:val="22"/>
          <w:lang w:val="fr-FR"/>
        </w:rPr>
        <w:t>Nations Unies</w:t>
      </w:r>
      <w:r w:rsidRPr="004741A2">
        <w:rPr>
          <w:szCs w:val="22"/>
          <w:lang w:val="fr-FR"/>
        </w:rPr>
        <w:t xml:space="preserve"> en vigueur pour Genève ou pour la ville où se tient ladite réunion, à laquelle s</w:t>
      </w:r>
      <w:r w:rsidR="00E47536" w:rsidRPr="004741A2">
        <w:rPr>
          <w:szCs w:val="22"/>
          <w:lang w:val="fr-FR"/>
        </w:rPr>
        <w:t>’</w:t>
      </w:r>
      <w:r w:rsidRPr="004741A2">
        <w:rPr>
          <w:szCs w:val="22"/>
          <w:lang w:val="fr-FR"/>
        </w:rPr>
        <w:t>ajoute une somme couvrant les faux frais au départ et à l</w:t>
      </w:r>
      <w:r w:rsidR="00E47536" w:rsidRPr="004741A2">
        <w:rPr>
          <w:szCs w:val="22"/>
          <w:lang w:val="fr-FR"/>
        </w:rPr>
        <w:t>’</w:t>
      </w:r>
      <w:r w:rsidRPr="004741A2">
        <w:rPr>
          <w:szCs w:val="22"/>
          <w:lang w:val="fr-FR"/>
        </w:rPr>
        <w:t xml:space="preserve">arrivée au taux applicable au sein du système des </w:t>
      </w:r>
      <w:r w:rsidR="00E47536" w:rsidRPr="004741A2">
        <w:rPr>
          <w:szCs w:val="22"/>
          <w:lang w:val="fr-FR"/>
        </w:rPr>
        <w:t>Nations Unies</w:t>
      </w:r>
      <w:r w:rsidRPr="004741A2">
        <w:rPr>
          <w:szCs w:val="22"/>
          <w:lang w:val="fr-FR"/>
        </w:rPr>
        <w:t>;</w:t>
      </w:r>
    </w:p>
    <w:p w:rsidR="003304C4" w:rsidRPr="004741A2" w:rsidRDefault="003304C4" w:rsidP="003304C4">
      <w:pPr>
        <w:rPr>
          <w:szCs w:val="22"/>
          <w:lang w:val="fr-FR"/>
        </w:rPr>
      </w:pPr>
    </w:p>
    <w:p w:rsidR="003304C4" w:rsidRPr="004741A2" w:rsidRDefault="003304C4" w:rsidP="003304C4">
      <w:pPr>
        <w:numPr>
          <w:ilvl w:val="0"/>
          <w:numId w:val="27"/>
        </w:numPr>
        <w:spacing w:after="120" w:line="260" w:lineRule="atLeast"/>
        <w:contextualSpacing/>
        <w:rPr>
          <w:szCs w:val="22"/>
          <w:lang w:val="fr-FR"/>
        </w:rPr>
      </w:pPr>
      <w:r w:rsidRPr="004741A2">
        <w:rPr>
          <w:szCs w:val="22"/>
          <w:lang w:val="fr-FR"/>
        </w:rPr>
        <w:t>en ce qui concerne l</w:t>
      </w:r>
      <w:r w:rsidR="00E47536" w:rsidRPr="004741A2">
        <w:rPr>
          <w:szCs w:val="22"/>
          <w:lang w:val="fr-FR"/>
        </w:rPr>
        <w:t>’</w:t>
      </w:r>
      <w:r w:rsidRPr="004741A2">
        <w:rPr>
          <w:szCs w:val="22"/>
          <w:lang w:val="fr-FR"/>
        </w:rPr>
        <w:t>hébergement à l</w:t>
      </w:r>
      <w:r w:rsidR="00E47536" w:rsidRPr="004741A2">
        <w:rPr>
          <w:szCs w:val="22"/>
          <w:lang w:val="fr-FR"/>
        </w:rPr>
        <w:t>’</w:t>
      </w:r>
      <w:r w:rsidRPr="004741A2">
        <w:rPr>
          <w:szCs w:val="22"/>
          <w:lang w:val="fr-FR"/>
        </w:rPr>
        <w:t>hôtel et l</w:t>
      </w:r>
      <w:r w:rsidR="00E47536" w:rsidRPr="004741A2">
        <w:rPr>
          <w:szCs w:val="22"/>
          <w:lang w:val="fr-FR"/>
        </w:rPr>
        <w:t>’</w:t>
      </w:r>
      <w:r w:rsidRPr="004741A2">
        <w:rPr>
          <w:szCs w:val="22"/>
          <w:lang w:val="fr-FR"/>
        </w:rPr>
        <w:t>allocation journalière pour toute réunion IWG, le Directeur général de l</w:t>
      </w:r>
      <w:r w:rsidR="00E47536" w:rsidRPr="004741A2">
        <w:rPr>
          <w:szCs w:val="22"/>
          <w:lang w:val="fr-FR"/>
        </w:rPr>
        <w:t>’</w:t>
      </w:r>
      <w:r w:rsidRPr="004741A2">
        <w:rPr>
          <w:szCs w:val="22"/>
          <w:lang w:val="fr-FR"/>
        </w:rPr>
        <w:t>OMPI, agissant en sa qualité d</w:t>
      </w:r>
      <w:r w:rsidR="00E47536" w:rsidRPr="004741A2">
        <w:rPr>
          <w:szCs w:val="22"/>
          <w:lang w:val="fr-FR"/>
        </w:rPr>
        <w:t>’</w:t>
      </w:r>
      <w:r w:rsidRPr="004741A2">
        <w:rPr>
          <w:szCs w:val="22"/>
          <w:lang w:val="fr-FR"/>
        </w:rPr>
        <w:t>administrateur du Fonds et utilisant exclusivement les ressources du Fonds, applique les mêmes modalités de financement que pour la participation des représentants des États à la même réunion IWG;  et</w:t>
      </w:r>
    </w:p>
    <w:p w:rsidR="003304C4" w:rsidRPr="004741A2" w:rsidRDefault="003304C4" w:rsidP="003304C4">
      <w:pPr>
        <w:rPr>
          <w:szCs w:val="22"/>
          <w:lang w:val="fr-FR"/>
        </w:rPr>
      </w:pPr>
    </w:p>
    <w:p w:rsidR="003304C4" w:rsidRPr="004741A2" w:rsidRDefault="003304C4" w:rsidP="003304C4">
      <w:pPr>
        <w:numPr>
          <w:ilvl w:val="0"/>
          <w:numId w:val="27"/>
        </w:numPr>
        <w:spacing w:after="120" w:line="260" w:lineRule="atLeast"/>
        <w:contextualSpacing/>
        <w:rPr>
          <w:szCs w:val="22"/>
          <w:lang w:val="fr-FR"/>
        </w:rPr>
      </w:pPr>
      <w:r w:rsidRPr="004741A2">
        <w:rPr>
          <w:szCs w:val="22"/>
          <w:lang w:val="fr-FR"/>
        </w:rPr>
        <w:t>les autres dépenses afférentes à la participation des bénéficiaires à la session du comité ou à la réunion IWG considérée ne sont pas prises en charge par le Fonds.</w:t>
      </w:r>
    </w:p>
    <w:p w:rsidR="003304C4" w:rsidRPr="004741A2" w:rsidRDefault="003304C4" w:rsidP="003304C4">
      <w:pPr>
        <w:spacing w:line="260" w:lineRule="exact"/>
        <w:ind w:left="1134"/>
        <w:rPr>
          <w:szCs w:val="22"/>
          <w:lang w:val="fr-FR"/>
        </w:rPr>
      </w:pPr>
    </w:p>
    <w:p w:rsidR="003304C4" w:rsidRPr="004741A2" w:rsidRDefault="003304C4" w:rsidP="003304C4">
      <w:pPr>
        <w:numPr>
          <w:ilvl w:val="0"/>
          <w:numId w:val="30"/>
        </w:numPr>
        <w:rPr>
          <w:szCs w:val="22"/>
          <w:lang w:val="fr-FR"/>
        </w:rPr>
      </w:pPr>
      <w:r w:rsidRPr="004741A2">
        <w:rPr>
          <w:szCs w:val="22"/>
          <w:lang w:val="fr-FR"/>
        </w:rPr>
        <w:t>Lorsqu</w:t>
      </w:r>
      <w:r w:rsidR="00E47536" w:rsidRPr="004741A2">
        <w:rPr>
          <w:szCs w:val="22"/>
          <w:lang w:val="fr-FR"/>
        </w:rPr>
        <w:t>’</w:t>
      </w:r>
      <w:r w:rsidRPr="004741A2">
        <w:rPr>
          <w:szCs w:val="22"/>
          <w:lang w:val="fr-FR"/>
        </w:rPr>
        <w:t>un demandeur admis à bénéficier d</w:t>
      </w:r>
      <w:r w:rsidR="00E47536" w:rsidRPr="004741A2">
        <w:rPr>
          <w:szCs w:val="22"/>
          <w:lang w:val="fr-FR"/>
        </w:rPr>
        <w:t>’</w:t>
      </w:r>
      <w:r w:rsidRPr="004741A2">
        <w:rPr>
          <w:szCs w:val="22"/>
          <w:lang w:val="fr-FR"/>
        </w:rPr>
        <w:t xml:space="preserve">une assistance financière se </w:t>
      </w:r>
      <w:r w:rsidRPr="004741A2">
        <w:rPr>
          <w:lang w:val="fr-FR"/>
        </w:rPr>
        <w:t>désiste</w:t>
      </w:r>
      <w:r w:rsidRPr="004741A2">
        <w:rPr>
          <w:szCs w:val="22"/>
          <w:lang w:val="fr-FR"/>
        </w:rPr>
        <w:t xml:space="preserve"> ou se trouve dans l</w:t>
      </w:r>
      <w:r w:rsidR="00E47536" w:rsidRPr="004741A2">
        <w:rPr>
          <w:szCs w:val="22"/>
          <w:lang w:val="fr-FR"/>
        </w:rPr>
        <w:t>’</w:t>
      </w:r>
      <w:r w:rsidRPr="004741A2">
        <w:rPr>
          <w:szCs w:val="22"/>
          <w:lang w:val="fr-FR"/>
        </w:rPr>
        <w:t>impossibilité de participer à la session du comité ou à la réunion IWG considérée, les sommes non dépensées et recouvrées, à l</w:t>
      </w:r>
      <w:r w:rsidR="00E47536" w:rsidRPr="004741A2">
        <w:rPr>
          <w:szCs w:val="22"/>
          <w:lang w:val="fr-FR"/>
        </w:rPr>
        <w:t>’</w:t>
      </w:r>
      <w:r w:rsidRPr="004741A2">
        <w:rPr>
          <w:szCs w:val="22"/>
          <w:lang w:val="fr-FR"/>
        </w:rPr>
        <w:t>exception des éventuelles taxes d</w:t>
      </w:r>
      <w:r w:rsidR="00E47536" w:rsidRPr="004741A2">
        <w:rPr>
          <w:szCs w:val="22"/>
          <w:lang w:val="fr-FR"/>
        </w:rPr>
        <w:t>’</w:t>
      </w:r>
      <w:r w:rsidRPr="004741A2">
        <w:rPr>
          <w:szCs w:val="22"/>
          <w:lang w:val="fr-FR"/>
        </w:rPr>
        <w:t>annulation, sont reversées au chapitre des ressources disponibles du Fonds et la décision d</w:t>
      </w:r>
      <w:r w:rsidR="00E47536" w:rsidRPr="004741A2">
        <w:rPr>
          <w:szCs w:val="22"/>
          <w:lang w:val="fr-FR"/>
        </w:rPr>
        <w:t>’</w:t>
      </w:r>
      <w:r w:rsidRPr="004741A2">
        <w:rPr>
          <w:szCs w:val="22"/>
          <w:lang w:val="fr-FR"/>
        </w:rPr>
        <w:t>octroi d</w:t>
      </w:r>
      <w:r w:rsidR="00E47536" w:rsidRPr="004741A2">
        <w:rPr>
          <w:szCs w:val="22"/>
          <w:lang w:val="fr-FR"/>
        </w:rPr>
        <w:t>’</w:t>
      </w:r>
      <w:r w:rsidRPr="004741A2">
        <w:rPr>
          <w:szCs w:val="22"/>
          <w:lang w:val="fr-FR"/>
        </w:rPr>
        <w:t>une assistance financière à ce demandeur est réputée nulle.  Ce dernier conserve toutefois la faculté de présenter une nouvelle demande pour la ou les sessions suivantes du comité ou la ou les réunions IWG suivantes, à condition d</w:t>
      </w:r>
      <w:r w:rsidR="00E47536" w:rsidRPr="004741A2">
        <w:rPr>
          <w:szCs w:val="22"/>
          <w:lang w:val="fr-FR"/>
        </w:rPr>
        <w:t>’</w:t>
      </w:r>
      <w:r w:rsidRPr="004741A2">
        <w:rPr>
          <w:szCs w:val="22"/>
          <w:lang w:val="fr-FR"/>
        </w:rPr>
        <w:t>indiquer la raison de son désistement ou la nature de l</w:t>
      </w:r>
      <w:r w:rsidR="00E47536" w:rsidRPr="004741A2">
        <w:rPr>
          <w:szCs w:val="22"/>
          <w:lang w:val="fr-FR"/>
        </w:rPr>
        <w:t>’</w:t>
      </w:r>
      <w:r w:rsidRPr="004741A2">
        <w:rPr>
          <w:szCs w:val="22"/>
          <w:lang w:val="fr-FR"/>
        </w:rPr>
        <w:t>événement qui a rendu sa participation impossible.</w:t>
      </w:r>
    </w:p>
    <w:p w:rsidR="003304C4" w:rsidRPr="004741A2" w:rsidRDefault="003304C4" w:rsidP="003304C4">
      <w:pPr>
        <w:rPr>
          <w:lang w:val="fr-FR"/>
        </w:rPr>
      </w:pPr>
    </w:p>
    <w:p w:rsidR="003304C4" w:rsidRPr="004741A2" w:rsidRDefault="003304C4" w:rsidP="003304C4">
      <w:pPr>
        <w:rPr>
          <w:lang w:val="fr-FR"/>
        </w:rPr>
      </w:pPr>
    </w:p>
    <w:p w:rsidR="003304C4" w:rsidRPr="004741A2" w:rsidRDefault="003304C4" w:rsidP="003304C4">
      <w:pPr>
        <w:rPr>
          <w:lang w:val="fr-FR"/>
        </w:rPr>
      </w:pPr>
      <w:r w:rsidRPr="004741A2">
        <w:rPr>
          <w:lang w:val="fr-FR"/>
        </w:rPr>
        <w:t>IV.</w:t>
      </w:r>
      <w:r w:rsidRPr="004741A2">
        <w:rPr>
          <w:lang w:val="fr-FR"/>
        </w:rPr>
        <w:tab/>
        <w:t>MÉCANISME DE FONCTIONNEMENT</w:t>
      </w:r>
    </w:p>
    <w:p w:rsidR="003304C4" w:rsidRPr="004741A2" w:rsidRDefault="003304C4" w:rsidP="003304C4">
      <w:pPr>
        <w:rPr>
          <w:lang w:val="fr-FR"/>
        </w:rPr>
      </w:pPr>
    </w:p>
    <w:p w:rsidR="003304C4" w:rsidRPr="004741A2" w:rsidRDefault="003304C4" w:rsidP="003304C4">
      <w:pPr>
        <w:rPr>
          <w:lang w:val="fr-FR"/>
        </w:rPr>
      </w:pPr>
      <w:r w:rsidRPr="004741A2">
        <w:rPr>
          <w:lang w:val="fr-FR"/>
        </w:rPr>
        <w:t>6.</w:t>
      </w:r>
      <w:r w:rsidRPr="004741A2">
        <w:rPr>
          <w:lang w:val="fr-FR"/>
        </w:rPr>
        <w:tab/>
        <w:t>Le Fonds fonctionne selon les modalités suivantes :</w:t>
      </w:r>
    </w:p>
    <w:p w:rsidR="003304C4" w:rsidRPr="004741A2" w:rsidRDefault="003304C4" w:rsidP="003304C4">
      <w:pPr>
        <w:rPr>
          <w:lang w:val="fr-FR"/>
        </w:rPr>
      </w:pPr>
    </w:p>
    <w:p w:rsidR="003304C4" w:rsidRPr="004741A2" w:rsidRDefault="003304C4" w:rsidP="003304C4">
      <w:pPr>
        <w:numPr>
          <w:ilvl w:val="0"/>
          <w:numId w:val="31"/>
        </w:numPr>
        <w:rPr>
          <w:lang w:val="fr-FR"/>
        </w:rPr>
      </w:pPr>
      <w:r w:rsidRPr="004741A2">
        <w:rPr>
          <w:lang w:val="fr-FR"/>
        </w:rPr>
        <w:t>les ressources du Fonds proviennent exclusivement des contributions volontaires de gouvernements, d</w:t>
      </w:r>
      <w:r w:rsidR="00E47536" w:rsidRPr="004741A2">
        <w:rPr>
          <w:lang w:val="fr-FR"/>
        </w:rPr>
        <w:t>’</w:t>
      </w:r>
      <w:r w:rsidRPr="004741A2">
        <w:rPr>
          <w:lang w:val="fr-FR"/>
        </w:rPr>
        <w:t>organisations non gouvernementales et d</w:t>
      </w:r>
      <w:r w:rsidR="00E47536" w:rsidRPr="004741A2">
        <w:rPr>
          <w:lang w:val="fr-FR"/>
        </w:rPr>
        <w:t>’</w:t>
      </w:r>
      <w:r w:rsidRPr="004741A2">
        <w:rPr>
          <w:lang w:val="fr-FR"/>
        </w:rPr>
        <w:t>autres entités publiques ou privées et ne sont notamment pas imputées au budget ordinaire de l</w:t>
      </w:r>
      <w:r w:rsidR="00E47536" w:rsidRPr="004741A2">
        <w:rPr>
          <w:lang w:val="fr-FR"/>
        </w:rPr>
        <w:t>’</w:t>
      </w:r>
      <w:r w:rsidRPr="004741A2">
        <w:rPr>
          <w:lang w:val="fr-FR"/>
        </w:rPr>
        <w:t>OMPI.</w:t>
      </w:r>
    </w:p>
    <w:p w:rsidR="003304C4" w:rsidRPr="004741A2" w:rsidRDefault="003304C4" w:rsidP="003304C4">
      <w:pPr>
        <w:rPr>
          <w:lang w:val="fr-FR"/>
        </w:rPr>
      </w:pPr>
    </w:p>
    <w:p w:rsidR="003304C4" w:rsidRPr="004741A2" w:rsidRDefault="003304C4" w:rsidP="003304C4">
      <w:pPr>
        <w:numPr>
          <w:ilvl w:val="0"/>
          <w:numId w:val="31"/>
        </w:numPr>
        <w:rPr>
          <w:lang w:val="fr-FR"/>
        </w:rPr>
      </w:pPr>
      <w:r w:rsidRPr="004741A2">
        <w:rPr>
          <w:lang w:val="fr-FR"/>
        </w:rPr>
        <w:t>Les coûts administratifs afférents au fonctionnement du Fonds sont réduits au strict minimum et ne sauraient entraîner l</w:t>
      </w:r>
      <w:r w:rsidR="00E47536" w:rsidRPr="004741A2">
        <w:rPr>
          <w:lang w:val="fr-FR"/>
        </w:rPr>
        <w:t>’</w:t>
      </w:r>
      <w:r w:rsidRPr="004741A2">
        <w:rPr>
          <w:lang w:val="fr-FR"/>
        </w:rPr>
        <w:t>ouverture d</w:t>
      </w:r>
      <w:r w:rsidR="00E47536" w:rsidRPr="004741A2">
        <w:rPr>
          <w:lang w:val="fr-FR"/>
        </w:rPr>
        <w:t>’</w:t>
      </w:r>
      <w:r w:rsidRPr="004741A2">
        <w:rPr>
          <w:lang w:val="fr-FR"/>
        </w:rPr>
        <w:t>une ligne de crédit spécifique dans le budget ordinaire de l</w:t>
      </w:r>
      <w:r w:rsidR="00E47536" w:rsidRPr="004741A2">
        <w:rPr>
          <w:lang w:val="fr-FR"/>
        </w:rPr>
        <w:t>’</w:t>
      </w:r>
      <w:r w:rsidRPr="004741A2">
        <w:rPr>
          <w:lang w:val="fr-FR"/>
        </w:rPr>
        <w:t>OMPI.</w:t>
      </w:r>
    </w:p>
    <w:p w:rsidR="003304C4" w:rsidRPr="004741A2" w:rsidRDefault="003304C4" w:rsidP="003304C4">
      <w:pPr>
        <w:rPr>
          <w:lang w:val="fr-FR"/>
        </w:rPr>
      </w:pPr>
    </w:p>
    <w:p w:rsidR="003304C4" w:rsidRPr="004741A2" w:rsidRDefault="003304C4" w:rsidP="00B12E21">
      <w:pPr>
        <w:numPr>
          <w:ilvl w:val="0"/>
          <w:numId w:val="31"/>
        </w:numPr>
        <w:rPr>
          <w:lang w:val="fr-FR"/>
        </w:rPr>
      </w:pPr>
      <w:r w:rsidRPr="004741A2">
        <w:rPr>
          <w:lang w:val="fr-FR"/>
        </w:rPr>
        <w:t>Les contributions volontaires versées sur le Fonds sont administrées par le Directeur général de l</w:t>
      </w:r>
      <w:r w:rsidR="00E47536" w:rsidRPr="004741A2">
        <w:rPr>
          <w:lang w:val="fr-FR"/>
        </w:rPr>
        <w:t>’</w:t>
      </w:r>
      <w:r w:rsidRPr="004741A2">
        <w:rPr>
          <w:lang w:val="fr-FR"/>
        </w:rPr>
        <w:t>OMPI, assisté d</w:t>
      </w:r>
      <w:r w:rsidR="00E47536" w:rsidRPr="004741A2">
        <w:rPr>
          <w:lang w:val="fr-FR"/>
        </w:rPr>
        <w:t>’</w:t>
      </w:r>
      <w:r w:rsidRPr="004741A2">
        <w:rPr>
          <w:lang w:val="fr-FR"/>
        </w:rPr>
        <w:t xml:space="preserve">un Conseil consultatif.  À cet égard, la gestion </w:t>
      </w:r>
      <w:r w:rsidRPr="004741A2">
        <w:rPr>
          <w:lang w:val="fr-FR"/>
        </w:rPr>
        <w:lastRenderedPageBreak/>
        <w:t>financière assurée par le Directeur général de l</w:t>
      </w:r>
      <w:r w:rsidR="00E47536" w:rsidRPr="004741A2">
        <w:rPr>
          <w:lang w:val="fr-FR"/>
        </w:rPr>
        <w:t>’</w:t>
      </w:r>
      <w:r w:rsidRPr="004741A2">
        <w:rPr>
          <w:lang w:val="fr-FR"/>
        </w:rPr>
        <w:t>OMPI et la vérification des comptes du Fonds par le vérificateur des comptes de l</w:t>
      </w:r>
      <w:r w:rsidR="00E47536" w:rsidRPr="004741A2">
        <w:rPr>
          <w:lang w:val="fr-FR"/>
        </w:rPr>
        <w:t>’</w:t>
      </w:r>
      <w:r w:rsidRPr="004741A2">
        <w:rPr>
          <w:lang w:val="fr-FR"/>
        </w:rPr>
        <w:t>OMPI sont effectuées selon les procédures établies, conformément au Règlement financier de l</w:t>
      </w:r>
      <w:r w:rsidR="00E47536" w:rsidRPr="004741A2">
        <w:rPr>
          <w:lang w:val="fr-FR"/>
        </w:rPr>
        <w:t>’</w:t>
      </w:r>
      <w:r w:rsidRPr="004741A2">
        <w:rPr>
          <w:lang w:val="fr-FR"/>
        </w:rPr>
        <w:t>OMPI, pour les fonds fiduciaires mis en place pour financer certaines activités de coopération pour le développement menées par l</w:t>
      </w:r>
      <w:r w:rsidR="00E47536" w:rsidRPr="004741A2">
        <w:rPr>
          <w:lang w:val="fr-FR"/>
        </w:rPr>
        <w:t>’</w:t>
      </w:r>
      <w:r w:rsidRPr="004741A2">
        <w:rPr>
          <w:lang w:val="fr-FR"/>
        </w:rPr>
        <w:t>OMPI.</w:t>
      </w:r>
    </w:p>
    <w:p w:rsidR="003304C4" w:rsidRPr="004741A2" w:rsidRDefault="003304C4" w:rsidP="003304C4">
      <w:pPr>
        <w:rPr>
          <w:lang w:val="fr-FR"/>
        </w:rPr>
      </w:pPr>
    </w:p>
    <w:p w:rsidR="003304C4" w:rsidRPr="004741A2" w:rsidRDefault="003304C4" w:rsidP="003304C4">
      <w:pPr>
        <w:numPr>
          <w:ilvl w:val="0"/>
          <w:numId w:val="31"/>
        </w:numPr>
        <w:rPr>
          <w:lang w:val="fr-FR"/>
        </w:rPr>
      </w:pPr>
      <w:r w:rsidRPr="004741A2">
        <w:rPr>
          <w:lang w:val="fr-FR"/>
        </w:rPr>
        <w:t>Les décisions d</w:t>
      </w:r>
      <w:r w:rsidR="00E47536" w:rsidRPr="004741A2">
        <w:rPr>
          <w:lang w:val="fr-FR"/>
        </w:rPr>
        <w:t>’</w:t>
      </w:r>
      <w:r w:rsidRPr="004741A2">
        <w:rPr>
          <w:lang w:val="fr-FR"/>
        </w:rPr>
        <w:t>assistance financière sont prises formellement par le Directeur général de l</w:t>
      </w:r>
      <w:r w:rsidR="00E47536" w:rsidRPr="004741A2">
        <w:rPr>
          <w:lang w:val="fr-FR"/>
        </w:rPr>
        <w:t>’</w:t>
      </w:r>
      <w:r w:rsidRPr="004741A2">
        <w:rPr>
          <w:lang w:val="fr-FR"/>
        </w:rPr>
        <w:t>OMPI sur recommandation expres</w:t>
      </w:r>
      <w:r w:rsidR="00CB2BE2" w:rsidRPr="004741A2">
        <w:rPr>
          <w:lang w:val="fr-FR"/>
        </w:rPr>
        <w:t>se du Conseil consultatif.  Les </w:t>
      </w:r>
      <w:r w:rsidRPr="004741A2">
        <w:rPr>
          <w:lang w:val="fr-FR"/>
        </w:rPr>
        <w:t>recommandations faites par le Conseil consultatif concernant le choix des bénéficiaires sont contraignantes pour le Directeur général et sont sans appel.</w:t>
      </w:r>
    </w:p>
    <w:p w:rsidR="003304C4" w:rsidRPr="004741A2" w:rsidRDefault="003304C4" w:rsidP="003304C4">
      <w:pPr>
        <w:rPr>
          <w:lang w:val="fr-FR"/>
        </w:rPr>
      </w:pPr>
    </w:p>
    <w:p w:rsidR="003304C4" w:rsidRPr="004741A2" w:rsidRDefault="003304C4" w:rsidP="003304C4">
      <w:pPr>
        <w:numPr>
          <w:ilvl w:val="0"/>
          <w:numId w:val="31"/>
        </w:numPr>
        <w:rPr>
          <w:lang w:val="fr-FR"/>
        </w:rPr>
      </w:pPr>
      <w:r w:rsidRPr="004741A2">
        <w:rPr>
          <w:lang w:val="fr-FR"/>
        </w:rPr>
        <w:t>Le délai pour le dépôt des demandes d</w:t>
      </w:r>
      <w:r w:rsidR="00E47536" w:rsidRPr="004741A2">
        <w:rPr>
          <w:lang w:val="fr-FR"/>
        </w:rPr>
        <w:t>’</w:t>
      </w:r>
      <w:r w:rsidRPr="004741A2">
        <w:rPr>
          <w:lang w:val="fr-FR"/>
        </w:rPr>
        <w:t>assistance financière est fixé comme suit :</w:t>
      </w:r>
    </w:p>
    <w:p w:rsidR="003304C4" w:rsidRPr="004741A2" w:rsidRDefault="003304C4" w:rsidP="003304C4">
      <w:pPr>
        <w:rPr>
          <w:lang w:val="fr-FR"/>
        </w:rPr>
      </w:pPr>
    </w:p>
    <w:p w:rsidR="003304C4" w:rsidRPr="004741A2" w:rsidRDefault="003304C4" w:rsidP="003304C4">
      <w:pPr>
        <w:numPr>
          <w:ilvl w:val="0"/>
          <w:numId w:val="28"/>
        </w:numPr>
        <w:spacing w:after="120" w:line="260" w:lineRule="atLeast"/>
        <w:contextualSpacing/>
        <w:rPr>
          <w:szCs w:val="22"/>
          <w:lang w:val="fr-FR"/>
        </w:rPr>
      </w:pPr>
      <w:r w:rsidRPr="004741A2">
        <w:rPr>
          <w:szCs w:val="22"/>
          <w:lang w:val="fr-FR"/>
        </w:rPr>
        <w:t>les demandes d</w:t>
      </w:r>
      <w:r w:rsidR="00E47536" w:rsidRPr="004741A2">
        <w:rPr>
          <w:szCs w:val="22"/>
          <w:lang w:val="fr-FR"/>
        </w:rPr>
        <w:t>’</w:t>
      </w:r>
      <w:r w:rsidRPr="004741A2">
        <w:rPr>
          <w:szCs w:val="22"/>
          <w:lang w:val="fr-FR"/>
        </w:rPr>
        <w:t>assistance financière dûment complétées en vue de la participation à une session du comité doivent être adressées au Directeur général de l</w:t>
      </w:r>
      <w:r w:rsidR="00E47536" w:rsidRPr="004741A2">
        <w:rPr>
          <w:szCs w:val="22"/>
          <w:lang w:val="fr-FR"/>
        </w:rPr>
        <w:t>’</w:t>
      </w:r>
      <w:r w:rsidRPr="004741A2">
        <w:rPr>
          <w:szCs w:val="22"/>
          <w:lang w:val="fr-FR"/>
        </w:rPr>
        <w:t>OMPI par les demandeurs en leur nom propre de manière à parvenir au moins 60 jours avant l</w:t>
      </w:r>
      <w:r w:rsidR="00E47536" w:rsidRPr="004741A2">
        <w:rPr>
          <w:szCs w:val="22"/>
          <w:lang w:val="fr-FR"/>
        </w:rPr>
        <w:t>’</w:t>
      </w:r>
      <w:r w:rsidRPr="004741A2">
        <w:rPr>
          <w:szCs w:val="22"/>
          <w:lang w:val="fr-FR"/>
        </w:rPr>
        <w:t>ouverture de la session du comité qui précède la session du comité visée, faute de quoi elles seront traitées lors de la session suivante du comité;  et</w:t>
      </w:r>
    </w:p>
    <w:p w:rsidR="003304C4" w:rsidRPr="004741A2" w:rsidRDefault="003304C4" w:rsidP="003304C4">
      <w:pPr>
        <w:rPr>
          <w:szCs w:val="22"/>
          <w:lang w:val="fr-FR"/>
        </w:rPr>
      </w:pPr>
    </w:p>
    <w:p w:rsidR="003304C4" w:rsidRPr="004741A2" w:rsidRDefault="003304C4" w:rsidP="003304C4">
      <w:pPr>
        <w:numPr>
          <w:ilvl w:val="0"/>
          <w:numId w:val="28"/>
        </w:numPr>
        <w:spacing w:after="120" w:line="260" w:lineRule="atLeast"/>
        <w:contextualSpacing/>
        <w:rPr>
          <w:szCs w:val="22"/>
          <w:lang w:val="fr-FR"/>
        </w:rPr>
      </w:pPr>
      <w:r w:rsidRPr="004741A2">
        <w:rPr>
          <w:szCs w:val="22"/>
          <w:lang w:val="fr-FR"/>
        </w:rPr>
        <w:t>les demandes d</w:t>
      </w:r>
      <w:r w:rsidR="00E47536" w:rsidRPr="004741A2">
        <w:rPr>
          <w:szCs w:val="22"/>
          <w:lang w:val="fr-FR"/>
        </w:rPr>
        <w:t>’</w:t>
      </w:r>
      <w:r w:rsidRPr="004741A2">
        <w:rPr>
          <w:szCs w:val="22"/>
          <w:lang w:val="fr-FR"/>
        </w:rPr>
        <w:t>assistance financière séparées et dûment complétées en vue de la participation à une réunion IWG doivent être adressées au Directeur général de l</w:t>
      </w:r>
      <w:r w:rsidR="00E47536" w:rsidRPr="004741A2">
        <w:rPr>
          <w:szCs w:val="22"/>
          <w:lang w:val="fr-FR"/>
        </w:rPr>
        <w:t>’</w:t>
      </w:r>
      <w:r w:rsidRPr="004741A2">
        <w:rPr>
          <w:szCs w:val="22"/>
          <w:lang w:val="fr-FR"/>
        </w:rPr>
        <w:t>OMPI par les demandeurs en leur nom propre de manière à parvenir au moins 60 jours avant l</w:t>
      </w:r>
      <w:r w:rsidR="00E47536" w:rsidRPr="004741A2">
        <w:rPr>
          <w:szCs w:val="22"/>
          <w:lang w:val="fr-FR"/>
        </w:rPr>
        <w:t>’</w:t>
      </w:r>
      <w:r w:rsidRPr="004741A2">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3304C4" w:rsidRPr="004741A2" w:rsidRDefault="003304C4" w:rsidP="003304C4">
      <w:pPr>
        <w:rPr>
          <w:szCs w:val="22"/>
          <w:lang w:val="fr-FR"/>
        </w:rPr>
      </w:pPr>
    </w:p>
    <w:p w:rsidR="003304C4" w:rsidRPr="004741A2" w:rsidRDefault="003304C4" w:rsidP="003304C4">
      <w:pPr>
        <w:numPr>
          <w:ilvl w:val="0"/>
          <w:numId w:val="31"/>
        </w:numPr>
        <w:rPr>
          <w:lang w:val="fr-FR"/>
        </w:rPr>
      </w:pPr>
      <w:r w:rsidRPr="004741A2">
        <w:rPr>
          <w:lang w:val="fr-FR"/>
        </w:rPr>
        <w:t>Avant chaque session du comité, le Directeur général de l</w:t>
      </w:r>
      <w:r w:rsidR="00E47536" w:rsidRPr="004741A2">
        <w:rPr>
          <w:lang w:val="fr-FR"/>
        </w:rPr>
        <w:t>’</w:t>
      </w:r>
      <w:r w:rsidRPr="004741A2">
        <w:rPr>
          <w:lang w:val="fr-FR"/>
        </w:rPr>
        <w:t>OMPI communique aux participants une note d</w:t>
      </w:r>
      <w:r w:rsidR="00E47536" w:rsidRPr="004741A2">
        <w:rPr>
          <w:lang w:val="fr-FR"/>
        </w:rPr>
        <w:t>’</w:t>
      </w:r>
      <w:r w:rsidRPr="004741A2">
        <w:rPr>
          <w:lang w:val="fr-FR"/>
        </w:rPr>
        <w:t>information indiquant :</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le relevé des contributions volontaires versées au Fonds à la date de la rédaction du document;</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w:t>
      </w:r>
      <w:r w:rsidR="00E47536" w:rsidRPr="004741A2">
        <w:rPr>
          <w:szCs w:val="22"/>
          <w:lang w:val="fr-FR"/>
        </w:rPr>
        <w:t>’</w:t>
      </w:r>
      <w:r w:rsidRPr="004741A2">
        <w:rPr>
          <w:szCs w:val="22"/>
          <w:lang w:val="fr-FR"/>
        </w:rPr>
        <w:t>identité des donateurs (à l</w:t>
      </w:r>
      <w:r w:rsidR="00E47536" w:rsidRPr="004741A2">
        <w:rPr>
          <w:szCs w:val="22"/>
          <w:lang w:val="fr-FR"/>
        </w:rPr>
        <w:t>’</w:t>
      </w:r>
      <w:r w:rsidRPr="004741A2">
        <w:rPr>
          <w:szCs w:val="22"/>
          <w:lang w:val="fr-FR"/>
        </w:rPr>
        <w:t>exception de ceux qui auront expressément demandé l</w:t>
      </w:r>
      <w:r w:rsidR="00E47536" w:rsidRPr="004741A2">
        <w:rPr>
          <w:szCs w:val="22"/>
          <w:lang w:val="fr-FR"/>
        </w:rPr>
        <w:t>’</w:t>
      </w:r>
      <w:r w:rsidRPr="004741A2">
        <w:rPr>
          <w:szCs w:val="22"/>
          <w:lang w:val="fr-FR"/>
        </w:rPr>
        <w:t>anonymat);</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le montant des ressources disponibles compte tenu des sommes déboursées;</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la liste des personnes ayant bénéficié d</w:t>
      </w:r>
      <w:r w:rsidR="00E47536" w:rsidRPr="004741A2">
        <w:rPr>
          <w:szCs w:val="22"/>
          <w:lang w:val="fr-FR"/>
        </w:rPr>
        <w:t>’</w:t>
      </w:r>
      <w:r w:rsidRPr="004741A2">
        <w:rPr>
          <w:szCs w:val="22"/>
          <w:lang w:val="fr-FR"/>
        </w:rPr>
        <w:t>une assistance au titre du Fonds depuis le document d</w:t>
      </w:r>
      <w:r w:rsidR="00E47536" w:rsidRPr="004741A2">
        <w:rPr>
          <w:szCs w:val="22"/>
          <w:lang w:val="fr-FR"/>
        </w:rPr>
        <w:t>’</w:t>
      </w:r>
      <w:r w:rsidRPr="004741A2">
        <w:rPr>
          <w:szCs w:val="22"/>
          <w:lang w:val="fr-FR"/>
        </w:rPr>
        <w:t>information précédent;</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les personnes admises au bénéfice d</w:t>
      </w:r>
      <w:r w:rsidR="00E47536" w:rsidRPr="004741A2">
        <w:rPr>
          <w:szCs w:val="22"/>
          <w:lang w:val="fr-FR"/>
        </w:rPr>
        <w:t>’</w:t>
      </w:r>
      <w:r w:rsidRPr="004741A2">
        <w:rPr>
          <w:szCs w:val="22"/>
          <w:lang w:val="fr-FR"/>
        </w:rPr>
        <w:t>une assistance qui se sont désistées;</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le montant alloué à chaque bénéficiaire;  et</w:t>
      </w:r>
    </w:p>
    <w:p w:rsidR="003304C4" w:rsidRPr="004741A2" w:rsidRDefault="003304C4" w:rsidP="003304C4">
      <w:pPr>
        <w:rPr>
          <w:szCs w:val="22"/>
          <w:lang w:val="fr-FR"/>
        </w:rPr>
      </w:pPr>
    </w:p>
    <w:p w:rsidR="003304C4" w:rsidRPr="004741A2" w:rsidRDefault="003304C4" w:rsidP="003304C4">
      <w:pPr>
        <w:numPr>
          <w:ilvl w:val="0"/>
          <w:numId w:val="32"/>
        </w:numPr>
        <w:spacing w:after="120" w:line="260" w:lineRule="atLeast"/>
        <w:contextualSpacing/>
        <w:rPr>
          <w:szCs w:val="22"/>
          <w:lang w:val="fr-FR"/>
        </w:rPr>
      </w:pPr>
      <w:r w:rsidRPr="004741A2">
        <w:rPr>
          <w:szCs w:val="22"/>
          <w:lang w:val="fr-FR"/>
        </w:rPr>
        <w:t>une description suffisamment circonstanciée des personnes ayant présenté une demande d</w:t>
      </w:r>
      <w:r w:rsidR="00E47536" w:rsidRPr="004741A2">
        <w:rPr>
          <w:szCs w:val="22"/>
          <w:lang w:val="fr-FR"/>
        </w:rPr>
        <w:t>’</w:t>
      </w:r>
      <w:r w:rsidRPr="004741A2">
        <w:rPr>
          <w:szCs w:val="22"/>
          <w:lang w:val="fr-FR"/>
        </w:rPr>
        <w:t>assistance pour la session suivante ou la ou les réunions IWG suivantes.</w:t>
      </w:r>
    </w:p>
    <w:p w:rsidR="003304C4" w:rsidRPr="004741A2" w:rsidRDefault="003304C4" w:rsidP="003304C4">
      <w:pPr>
        <w:rPr>
          <w:lang w:val="fr-FR"/>
        </w:rPr>
      </w:pPr>
    </w:p>
    <w:p w:rsidR="003304C4" w:rsidRPr="004741A2" w:rsidRDefault="003304C4" w:rsidP="003304C4">
      <w:pPr>
        <w:rPr>
          <w:lang w:val="fr-FR"/>
        </w:rPr>
      </w:pPr>
      <w:r w:rsidRPr="004741A2">
        <w:rPr>
          <w:lang w:val="fr-FR"/>
        </w:rPr>
        <w:t>Ce document est en outre adressé nominativement aux membres du Conseil consultatif pour examen et délibération.</w:t>
      </w:r>
    </w:p>
    <w:p w:rsidR="003304C4" w:rsidRPr="004741A2" w:rsidRDefault="003304C4" w:rsidP="003304C4">
      <w:pPr>
        <w:rPr>
          <w:lang w:val="fr-FR"/>
        </w:rPr>
      </w:pPr>
    </w:p>
    <w:p w:rsidR="00BF6AA0" w:rsidRPr="004741A2" w:rsidRDefault="00BF6AA0">
      <w:pPr>
        <w:rPr>
          <w:szCs w:val="22"/>
          <w:lang w:val="fr-FR"/>
        </w:rPr>
      </w:pPr>
      <w:r w:rsidRPr="004741A2">
        <w:rPr>
          <w:szCs w:val="22"/>
          <w:lang w:val="fr-FR"/>
        </w:rPr>
        <w:br w:type="page"/>
      </w:r>
    </w:p>
    <w:p w:rsidR="003304C4" w:rsidRPr="004741A2" w:rsidRDefault="003304C4" w:rsidP="003304C4">
      <w:pPr>
        <w:numPr>
          <w:ilvl w:val="0"/>
          <w:numId w:val="31"/>
        </w:numPr>
        <w:rPr>
          <w:lang w:val="fr-FR"/>
        </w:rPr>
      </w:pPr>
      <w:r w:rsidRPr="004741A2">
        <w:rPr>
          <w:szCs w:val="22"/>
          <w:lang w:val="fr-FR"/>
        </w:rPr>
        <w:lastRenderedPageBreak/>
        <w:t>Suite à l</w:t>
      </w:r>
      <w:r w:rsidR="00E47536" w:rsidRPr="004741A2">
        <w:rPr>
          <w:szCs w:val="22"/>
          <w:lang w:val="fr-FR"/>
        </w:rPr>
        <w:t>’</w:t>
      </w:r>
      <w:r w:rsidRPr="004741A2">
        <w:rPr>
          <w:szCs w:val="22"/>
          <w:lang w:val="fr-FR"/>
        </w:rPr>
        <w:t>élection de ses membres, le Conseil consultatif est convoqué en réunion par le Directeur général de l</w:t>
      </w:r>
      <w:r w:rsidR="00E47536" w:rsidRPr="004741A2">
        <w:rPr>
          <w:szCs w:val="22"/>
          <w:lang w:val="fr-FR"/>
        </w:rPr>
        <w:t>’</w:t>
      </w:r>
      <w:r w:rsidRPr="004741A2">
        <w:rPr>
          <w:szCs w:val="22"/>
          <w:lang w:val="fr-FR"/>
        </w:rPr>
        <w:t xml:space="preserve">OMPI en marge de la session du comité qui précède la session du comité ou la ou les réunions IWG pour laquelle ou </w:t>
      </w:r>
      <w:r w:rsidRPr="004741A2">
        <w:rPr>
          <w:lang w:val="fr-FR"/>
        </w:rPr>
        <w:t>lesquelles</w:t>
      </w:r>
      <w:r w:rsidRPr="004741A2">
        <w:rPr>
          <w:szCs w:val="22"/>
          <w:lang w:val="fr-FR"/>
        </w:rPr>
        <w:t xml:space="preserve"> une </w:t>
      </w:r>
      <w:r w:rsidRPr="004741A2">
        <w:rPr>
          <w:lang w:val="fr-FR"/>
        </w:rPr>
        <w:t>assistance est envisagée, sans préjudice du droit des membres de s</w:t>
      </w:r>
      <w:r w:rsidR="00E47536" w:rsidRPr="004741A2">
        <w:rPr>
          <w:lang w:val="fr-FR"/>
        </w:rPr>
        <w:t>’</w:t>
      </w:r>
      <w:r w:rsidRPr="004741A2">
        <w:rPr>
          <w:lang w:val="fr-FR"/>
        </w:rPr>
        <w:t>entretenir de manière informelle, entre les sessions du comité, de toute question relevant de leur mandat.</w:t>
      </w:r>
    </w:p>
    <w:p w:rsidR="003304C4" w:rsidRPr="004741A2" w:rsidRDefault="003304C4" w:rsidP="003304C4">
      <w:pPr>
        <w:rPr>
          <w:szCs w:val="22"/>
          <w:lang w:val="fr-FR"/>
        </w:rPr>
      </w:pPr>
    </w:p>
    <w:p w:rsidR="003304C4" w:rsidRPr="004741A2" w:rsidRDefault="003304C4" w:rsidP="003304C4">
      <w:pPr>
        <w:numPr>
          <w:ilvl w:val="0"/>
          <w:numId w:val="31"/>
        </w:numPr>
        <w:rPr>
          <w:szCs w:val="22"/>
          <w:lang w:val="fr-FR"/>
        </w:rPr>
      </w:pPr>
      <w:r w:rsidRPr="004741A2">
        <w:rPr>
          <w:szCs w:val="22"/>
          <w:lang w:val="fr-FR"/>
        </w:rPr>
        <w:t>Au cours de ses délibérations, le Conseil consultatif s</w:t>
      </w:r>
      <w:r w:rsidR="00E47536" w:rsidRPr="004741A2">
        <w:rPr>
          <w:szCs w:val="22"/>
          <w:lang w:val="fr-FR"/>
        </w:rPr>
        <w:t>’</w:t>
      </w:r>
      <w:r w:rsidRPr="004741A2">
        <w:rPr>
          <w:szCs w:val="22"/>
          <w:lang w:val="fr-FR"/>
        </w:rPr>
        <w:t>assure que les demandeurs satisfont à tous les critères indiqués ci</w:t>
      </w:r>
      <w:r w:rsidR="004741A2" w:rsidRPr="004741A2">
        <w:rPr>
          <w:szCs w:val="22"/>
          <w:lang w:val="fr-FR"/>
        </w:rPr>
        <w:noBreakHyphen/>
      </w:r>
      <w:r w:rsidRPr="004741A2">
        <w:rPr>
          <w:szCs w:val="22"/>
          <w:lang w:val="fr-FR"/>
        </w:rPr>
        <w:t>dessus, notamment à l</w:t>
      </w:r>
      <w:r w:rsidR="00E47536" w:rsidRPr="004741A2">
        <w:rPr>
          <w:szCs w:val="22"/>
          <w:lang w:val="fr-FR"/>
        </w:rPr>
        <w:t>’</w:t>
      </w:r>
      <w:r w:rsidRPr="004741A2">
        <w:rPr>
          <w:szCs w:val="22"/>
          <w:lang w:val="fr-FR"/>
        </w:rPr>
        <w:t xml:space="preserve">article 5, et convient de recommander dans la liste des demandeurs </w:t>
      </w:r>
      <w:r w:rsidRPr="004741A2">
        <w:rPr>
          <w:lang w:val="fr-FR"/>
        </w:rPr>
        <w:t>remplissant</w:t>
      </w:r>
      <w:r w:rsidRPr="004741A2">
        <w:rPr>
          <w:szCs w:val="22"/>
          <w:lang w:val="fr-FR"/>
        </w:rPr>
        <w:t xml:space="preserve"> les conditions requises ceux qui devraient bénéficier d</w:t>
      </w:r>
      <w:r w:rsidR="00E47536" w:rsidRPr="004741A2">
        <w:rPr>
          <w:szCs w:val="22"/>
          <w:lang w:val="fr-FR"/>
        </w:rPr>
        <w:t>’</w:t>
      </w:r>
      <w:r w:rsidRPr="004741A2">
        <w:rPr>
          <w:szCs w:val="22"/>
          <w:lang w:val="fr-FR"/>
        </w:rPr>
        <w:t>une assistance au titre du Fonds.  Dans ses recommandations, le Conseil consultatif veille en outre :</w:t>
      </w:r>
    </w:p>
    <w:p w:rsidR="003304C4" w:rsidRPr="004741A2" w:rsidRDefault="003304C4" w:rsidP="003304C4">
      <w:pPr>
        <w:rPr>
          <w:szCs w:val="22"/>
          <w:lang w:val="fr-FR"/>
        </w:rPr>
      </w:pPr>
    </w:p>
    <w:p w:rsidR="003304C4" w:rsidRPr="004741A2" w:rsidRDefault="003304C4" w:rsidP="003304C4">
      <w:pPr>
        <w:numPr>
          <w:ilvl w:val="0"/>
          <w:numId w:val="33"/>
        </w:numPr>
        <w:spacing w:after="120" w:line="260" w:lineRule="atLeast"/>
        <w:contextualSpacing/>
        <w:rPr>
          <w:szCs w:val="22"/>
          <w:lang w:val="fr-FR"/>
        </w:rPr>
      </w:pPr>
      <w:r w:rsidRPr="004741A2">
        <w:rPr>
          <w:spacing w:val="-4"/>
          <w:szCs w:val="22"/>
          <w:lang w:val="fr-FR"/>
        </w:rPr>
        <w:t>à préserver au fil des sessions du comité ou des réunions IWG, dans la mesure</w:t>
      </w:r>
      <w:r w:rsidRPr="004741A2">
        <w:rPr>
          <w:szCs w:val="22"/>
          <w:lang w:val="fr-FR"/>
        </w:rPr>
        <w:t xml:space="preserve"> du possible, un équilibre entre les bénéficiaires hommes et les bénéficiaires femmes et entre les régions géoculturelles dont ils proviennent;  et</w:t>
      </w:r>
    </w:p>
    <w:p w:rsidR="003304C4" w:rsidRPr="004741A2" w:rsidRDefault="003304C4" w:rsidP="003304C4">
      <w:pPr>
        <w:rPr>
          <w:szCs w:val="22"/>
          <w:lang w:val="fr-FR"/>
        </w:rPr>
      </w:pPr>
    </w:p>
    <w:p w:rsidR="003304C4" w:rsidRPr="004741A2" w:rsidRDefault="003304C4" w:rsidP="003304C4">
      <w:pPr>
        <w:numPr>
          <w:ilvl w:val="0"/>
          <w:numId w:val="33"/>
        </w:numPr>
        <w:spacing w:after="120" w:line="260" w:lineRule="atLeast"/>
        <w:contextualSpacing/>
        <w:rPr>
          <w:szCs w:val="22"/>
          <w:lang w:val="fr-FR"/>
        </w:rPr>
      </w:pPr>
      <w:r w:rsidRPr="004741A2">
        <w:rPr>
          <w:szCs w:val="22"/>
          <w:lang w:val="fr-FR"/>
        </w:rPr>
        <w:t>à tenir compte, le cas échéant, des avantages que les travaux du comité pourraient tirer de la participation répétée à ses sessions d</w:t>
      </w:r>
      <w:r w:rsidR="00E47536" w:rsidRPr="004741A2">
        <w:rPr>
          <w:szCs w:val="22"/>
          <w:lang w:val="fr-FR"/>
        </w:rPr>
        <w:t>’</w:t>
      </w:r>
      <w:r w:rsidRPr="004741A2">
        <w:rPr>
          <w:szCs w:val="22"/>
          <w:lang w:val="fr-FR"/>
        </w:rPr>
        <w:t>un même bénéficiaire.</w:t>
      </w:r>
    </w:p>
    <w:p w:rsidR="003304C4" w:rsidRPr="004741A2" w:rsidRDefault="003304C4" w:rsidP="003304C4">
      <w:pPr>
        <w:rPr>
          <w:lang w:val="fr-FR"/>
        </w:rPr>
      </w:pPr>
    </w:p>
    <w:p w:rsidR="003304C4" w:rsidRPr="004741A2" w:rsidRDefault="003304C4" w:rsidP="003304C4">
      <w:pPr>
        <w:rPr>
          <w:lang w:val="fr-FR"/>
        </w:rPr>
      </w:pPr>
      <w:r w:rsidRPr="004741A2">
        <w:rPr>
          <w:lang w:val="fr-FR"/>
        </w:rPr>
        <w:t>Enfin, le Conseil consultatif tient compte dans ses recommandations des ressources disponibles indiquées par le Directeur général dans la note d</w:t>
      </w:r>
      <w:r w:rsidR="00E47536" w:rsidRPr="004741A2">
        <w:rPr>
          <w:lang w:val="fr-FR"/>
        </w:rPr>
        <w:t>’</w:t>
      </w:r>
      <w:r w:rsidRPr="004741A2">
        <w:rPr>
          <w:lang w:val="fr-FR"/>
        </w:rPr>
        <w:t>information mentionnée à l</w:t>
      </w:r>
      <w:r w:rsidR="00E47536" w:rsidRPr="004741A2">
        <w:rPr>
          <w:lang w:val="fr-FR"/>
        </w:rPr>
        <w:t>’</w:t>
      </w:r>
      <w:r w:rsidRPr="004741A2">
        <w:rPr>
          <w:lang w:val="fr-FR"/>
        </w:rPr>
        <w:t>article 6.f) et distingue en particulier parmi les demandeurs retenus ceux pour qui des fonds sont disponibles et ceux retenus en principe pour qui les fonds nécessaires ne sont pas disponibles.  Ces derniers devront bénéficier d</w:t>
      </w:r>
      <w:r w:rsidR="00E47536" w:rsidRPr="004741A2">
        <w:rPr>
          <w:lang w:val="fr-FR"/>
        </w:rPr>
        <w:t>’</w:t>
      </w:r>
      <w:r w:rsidRPr="004741A2">
        <w:rPr>
          <w:lang w:val="fr-FR"/>
        </w:rPr>
        <w:t>une priorité lorsque le conseil fera ses recommandations en vue des sessions ultérieures du comité.</w:t>
      </w:r>
    </w:p>
    <w:p w:rsidR="003304C4" w:rsidRPr="004741A2" w:rsidRDefault="003304C4" w:rsidP="003304C4">
      <w:pPr>
        <w:rPr>
          <w:lang w:val="fr-FR"/>
        </w:rPr>
      </w:pPr>
    </w:p>
    <w:p w:rsidR="003304C4" w:rsidRPr="004741A2" w:rsidRDefault="003304C4" w:rsidP="003304C4">
      <w:pPr>
        <w:rPr>
          <w:lang w:val="fr-FR"/>
        </w:rPr>
      </w:pPr>
      <w:r w:rsidRPr="004741A2">
        <w:rPr>
          <w:lang w:val="fr-FR"/>
        </w:rPr>
        <w:t>Le Conseil consultatif bénéficie pour ses délibérations d</w:t>
      </w:r>
      <w:r w:rsidR="00E47536" w:rsidRPr="004741A2">
        <w:rPr>
          <w:lang w:val="fr-FR"/>
        </w:rPr>
        <w:t>’</w:t>
      </w:r>
      <w:r w:rsidRPr="004741A2">
        <w:rPr>
          <w:lang w:val="fr-FR"/>
        </w:rPr>
        <w:t>une assistance administrative assurée par Bureau international de l</w:t>
      </w:r>
      <w:r w:rsidR="00E47536" w:rsidRPr="004741A2">
        <w:rPr>
          <w:lang w:val="fr-FR"/>
        </w:rPr>
        <w:t>’</w:t>
      </w:r>
      <w:r w:rsidRPr="004741A2">
        <w:rPr>
          <w:lang w:val="fr-FR"/>
        </w:rPr>
        <w:t>OMPI, conformément à l</w:t>
      </w:r>
      <w:r w:rsidR="00E47536" w:rsidRPr="004741A2">
        <w:rPr>
          <w:lang w:val="fr-FR"/>
        </w:rPr>
        <w:t>’</w:t>
      </w:r>
      <w:r w:rsidRPr="004741A2">
        <w:rPr>
          <w:lang w:val="fr-FR"/>
        </w:rPr>
        <w:t>article 6.b).</w:t>
      </w:r>
    </w:p>
    <w:p w:rsidR="003304C4" w:rsidRPr="004741A2" w:rsidRDefault="003304C4" w:rsidP="003304C4">
      <w:pPr>
        <w:rPr>
          <w:lang w:val="fr-FR"/>
        </w:rPr>
      </w:pPr>
    </w:p>
    <w:p w:rsidR="003304C4" w:rsidRPr="004741A2" w:rsidRDefault="003304C4" w:rsidP="003304C4">
      <w:pPr>
        <w:numPr>
          <w:ilvl w:val="0"/>
          <w:numId w:val="31"/>
        </w:numPr>
        <w:rPr>
          <w:szCs w:val="22"/>
          <w:lang w:val="fr-FR"/>
        </w:rPr>
      </w:pPr>
      <w:r w:rsidRPr="004741A2">
        <w:rPr>
          <w:szCs w:val="22"/>
          <w:lang w:val="fr-FR"/>
        </w:rPr>
        <w:t>Le Conseil consultatif adopte sa recommandation avant la fin de la session du</w:t>
      </w:r>
      <w:r w:rsidR="00FC1654" w:rsidRPr="004741A2">
        <w:rPr>
          <w:szCs w:val="22"/>
          <w:lang w:val="fr-FR"/>
        </w:rPr>
        <w:t> </w:t>
      </w:r>
      <w:r w:rsidRPr="004741A2">
        <w:rPr>
          <w:szCs w:val="22"/>
          <w:lang w:val="fr-FR"/>
        </w:rPr>
        <w:t>comité en marge de laquelle il se réunit.  Cette recommandation indique :</w:t>
      </w:r>
    </w:p>
    <w:p w:rsidR="003304C4" w:rsidRPr="004741A2" w:rsidRDefault="003304C4" w:rsidP="003304C4">
      <w:pPr>
        <w:rPr>
          <w:szCs w:val="22"/>
          <w:lang w:val="fr-FR"/>
        </w:rPr>
      </w:pPr>
    </w:p>
    <w:p w:rsidR="003304C4" w:rsidRPr="004741A2" w:rsidRDefault="003304C4" w:rsidP="003304C4">
      <w:pPr>
        <w:numPr>
          <w:ilvl w:val="0"/>
          <w:numId w:val="29"/>
        </w:numPr>
        <w:spacing w:after="120" w:line="260" w:lineRule="atLeast"/>
        <w:contextualSpacing/>
        <w:rPr>
          <w:szCs w:val="22"/>
          <w:lang w:val="fr-FR"/>
        </w:rPr>
      </w:pPr>
      <w:r w:rsidRPr="004741A2">
        <w:rPr>
          <w:szCs w:val="22"/>
          <w:lang w:val="fr-FR"/>
        </w:rPr>
        <w:t>la session future visée par l</w:t>
      </w:r>
      <w:r w:rsidR="00E47536" w:rsidRPr="004741A2">
        <w:rPr>
          <w:szCs w:val="22"/>
          <w:lang w:val="fr-FR"/>
        </w:rPr>
        <w:t>’</w:t>
      </w:r>
      <w:r w:rsidRPr="004741A2">
        <w:rPr>
          <w:szCs w:val="22"/>
          <w:lang w:val="fr-FR"/>
        </w:rPr>
        <w:t>assistance financière (</w:t>
      </w:r>
      <w:r w:rsidR="00E47536" w:rsidRPr="004741A2">
        <w:rPr>
          <w:szCs w:val="22"/>
          <w:lang w:val="fr-FR"/>
        </w:rPr>
        <w:t>à savoir</w:t>
      </w:r>
      <w:r w:rsidRPr="004741A2">
        <w:rPr>
          <w:szCs w:val="22"/>
          <w:lang w:val="fr-FR"/>
        </w:rPr>
        <w:t xml:space="preserve"> la session suivante du comité);</w:t>
      </w:r>
    </w:p>
    <w:p w:rsidR="003304C4" w:rsidRPr="004741A2" w:rsidRDefault="003304C4" w:rsidP="003304C4">
      <w:pPr>
        <w:rPr>
          <w:szCs w:val="22"/>
          <w:lang w:val="fr-FR"/>
        </w:rPr>
      </w:pPr>
    </w:p>
    <w:p w:rsidR="003304C4" w:rsidRPr="004741A2" w:rsidRDefault="003304C4" w:rsidP="003304C4">
      <w:pPr>
        <w:numPr>
          <w:ilvl w:val="0"/>
          <w:numId w:val="29"/>
        </w:numPr>
        <w:spacing w:after="120" w:line="260" w:lineRule="atLeast"/>
        <w:contextualSpacing/>
        <w:rPr>
          <w:szCs w:val="22"/>
          <w:lang w:val="fr-FR"/>
        </w:rPr>
      </w:pPr>
      <w:r w:rsidRPr="004741A2">
        <w:rPr>
          <w:szCs w:val="22"/>
          <w:lang w:val="fr-FR"/>
        </w:rPr>
        <w:t>les demandeurs qui, de l</w:t>
      </w:r>
      <w:r w:rsidR="00E47536" w:rsidRPr="004741A2">
        <w:rPr>
          <w:szCs w:val="22"/>
          <w:lang w:val="fr-FR"/>
        </w:rPr>
        <w:t>’</w:t>
      </w:r>
      <w:r w:rsidRPr="004741A2">
        <w:rPr>
          <w:szCs w:val="22"/>
          <w:lang w:val="fr-FR"/>
        </w:rPr>
        <w:t>avis du conseil, devraient bénéficier d</w:t>
      </w:r>
      <w:r w:rsidR="00E47536" w:rsidRPr="004741A2">
        <w:rPr>
          <w:szCs w:val="22"/>
          <w:lang w:val="fr-FR"/>
        </w:rPr>
        <w:t>’</w:t>
      </w:r>
      <w:r w:rsidRPr="004741A2">
        <w:rPr>
          <w:szCs w:val="22"/>
          <w:lang w:val="fr-FR"/>
        </w:rPr>
        <w:t>une assistance pour la session du comité ou la ou les réunions IWG considérées et pour lesquels des fonds suffisants sont disponibles;</w:t>
      </w:r>
    </w:p>
    <w:p w:rsidR="003304C4" w:rsidRPr="004741A2" w:rsidRDefault="003304C4" w:rsidP="003304C4">
      <w:pPr>
        <w:rPr>
          <w:szCs w:val="22"/>
          <w:lang w:val="fr-FR"/>
        </w:rPr>
      </w:pPr>
    </w:p>
    <w:p w:rsidR="003304C4" w:rsidRPr="004741A2" w:rsidRDefault="003304C4" w:rsidP="003304C4">
      <w:pPr>
        <w:numPr>
          <w:ilvl w:val="0"/>
          <w:numId w:val="29"/>
        </w:numPr>
        <w:spacing w:after="120" w:line="260" w:lineRule="atLeast"/>
        <w:contextualSpacing/>
        <w:rPr>
          <w:szCs w:val="22"/>
          <w:lang w:val="fr-FR"/>
        </w:rPr>
      </w:pPr>
      <w:r w:rsidRPr="004741A2">
        <w:rPr>
          <w:szCs w:val="22"/>
          <w:lang w:val="fr-FR"/>
        </w:rPr>
        <w:t>les demandeurs éventuels qui, de l</w:t>
      </w:r>
      <w:r w:rsidR="00E47536" w:rsidRPr="004741A2">
        <w:rPr>
          <w:szCs w:val="22"/>
          <w:lang w:val="fr-FR"/>
        </w:rPr>
        <w:t>’</w:t>
      </w:r>
      <w:r w:rsidRPr="004741A2">
        <w:rPr>
          <w:szCs w:val="22"/>
          <w:lang w:val="fr-FR"/>
        </w:rPr>
        <w:t>avis du conseil, devraient en principe bénéficier d</w:t>
      </w:r>
      <w:r w:rsidR="00E47536" w:rsidRPr="004741A2">
        <w:rPr>
          <w:szCs w:val="22"/>
          <w:lang w:val="fr-FR"/>
        </w:rPr>
        <w:t>’</w:t>
      </w:r>
      <w:r w:rsidRPr="004741A2">
        <w:rPr>
          <w:szCs w:val="22"/>
          <w:lang w:val="fr-FR"/>
        </w:rPr>
        <w:t>une assistance mais pour lesquels les fonds nécessaires ne sont pas disponibles;</w:t>
      </w:r>
    </w:p>
    <w:p w:rsidR="003304C4" w:rsidRPr="004741A2" w:rsidRDefault="003304C4" w:rsidP="003304C4">
      <w:pPr>
        <w:rPr>
          <w:szCs w:val="22"/>
          <w:lang w:val="fr-FR"/>
        </w:rPr>
      </w:pPr>
    </w:p>
    <w:p w:rsidR="003304C4" w:rsidRPr="004741A2" w:rsidRDefault="003304C4" w:rsidP="003304C4">
      <w:pPr>
        <w:numPr>
          <w:ilvl w:val="0"/>
          <w:numId w:val="29"/>
        </w:numPr>
        <w:spacing w:after="120" w:line="260" w:lineRule="atLeast"/>
        <w:contextualSpacing/>
        <w:rPr>
          <w:szCs w:val="22"/>
          <w:lang w:val="fr-FR"/>
        </w:rPr>
      </w:pPr>
      <w:r w:rsidRPr="004741A2">
        <w:rPr>
          <w:szCs w:val="22"/>
          <w:lang w:val="fr-FR"/>
        </w:rPr>
        <w:t>les demandeurs éventuels dont la demande d</w:t>
      </w:r>
      <w:r w:rsidR="00E47536" w:rsidRPr="004741A2">
        <w:rPr>
          <w:szCs w:val="22"/>
          <w:lang w:val="fr-FR"/>
        </w:rPr>
        <w:t>’</w:t>
      </w:r>
      <w:r w:rsidRPr="004741A2">
        <w:rPr>
          <w:szCs w:val="22"/>
          <w:lang w:val="fr-FR"/>
        </w:rPr>
        <w:t>assistance a été rejetée conformément à la procédure décrite à l</w:t>
      </w:r>
      <w:r w:rsidR="00E47536" w:rsidRPr="004741A2">
        <w:rPr>
          <w:szCs w:val="22"/>
          <w:lang w:val="fr-FR"/>
        </w:rPr>
        <w:t>’</w:t>
      </w:r>
      <w:r w:rsidRPr="004741A2">
        <w:rPr>
          <w:szCs w:val="22"/>
          <w:lang w:val="fr-FR"/>
        </w:rPr>
        <w:t>article 10;  et</w:t>
      </w:r>
    </w:p>
    <w:p w:rsidR="003304C4" w:rsidRPr="004741A2" w:rsidRDefault="003304C4" w:rsidP="003304C4">
      <w:pPr>
        <w:rPr>
          <w:lang w:val="fr-FR"/>
        </w:rPr>
      </w:pPr>
    </w:p>
    <w:p w:rsidR="003304C4" w:rsidRPr="004741A2" w:rsidRDefault="003304C4" w:rsidP="003304C4">
      <w:pPr>
        <w:numPr>
          <w:ilvl w:val="0"/>
          <w:numId w:val="29"/>
        </w:numPr>
        <w:spacing w:after="120" w:line="260" w:lineRule="atLeast"/>
        <w:contextualSpacing/>
        <w:rPr>
          <w:szCs w:val="22"/>
          <w:lang w:val="fr-FR"/>
        </w:rPr>
      </w:pPr>
      <w:r w:rsidRPr="004741A2">
        <w:rPr>
          <w:szCs w:val="22"/>
          <w:lang w:val="fr-FR"/>
        </w:rPr>
        <w:t>les demandeurs éventuels dont la demande a été reportée à la prochaine session du comité pour un nouvel examen, conformément à la procédure décrite à l</w:t>
      </w:r>
      <w:r w:rsidR="00E47536" w:rsidRPr="004741A2">
        <w:rPr>
          <w:szCs w:val="22"/>
          <w:lang w:val="fr-FR"/>
        </w:rPr>
        <w:t>’</w:t>
      </w:r>
      <w:r w:rsidRPr="004741A2">
        <w:rPr>
          <w:szCs w:val="22"/>
          <w:lang w:val="fr-FR"/>
        </w:rPr>
        <w:t>article 10.</w:t>
      </w:r>
    </w:p>
    <w:p w:rsidR="003304C4" w:rsidRPr="004741A2" w:rsidRDefault="003304C4" w:rsidP="003304C4">
      <w:pPr>
        <w:rPr>
          <w:lang w:val="fr-FR"/>
        </w:rPr>
      </w:pPr>
    </w:p>
    <w:p w:rsidR="003304C4" w:rsidRPr="004741A2" w:rsidRDefault="003304C4" w:rsidP="003304C4">
      <w:pPr>
        <w:rPr>
          <w:lang w:val="fr-FR"/>
        </w:rPr>
      </w:pPr>
      <w:r w:rsidRPr="004741A2">
        <w:rPr>
          <w:lang w:val="fr-FR"/>
        </w:rPr>
        <w:t>Le Conseil consultatif transmet sans délai le contenu de sa recommandation au Directeur général de l</w:t>
      </w:r>
      <w:r w:rsidR="00E47536" w:rsidRPr="004741A2">
        <w:rPr>
          <w:lang w:val="fr-FR"/>
        </w:rPr>
        <w:t>’</w:t>
      </w:r>
      <w:r w:rsidRPr="004741A2">
        <w:rPr>
          <w:lang w:val="fr-FR"/>
        </w:rPr>
        <w:t>OMPI, qui prend une décision conforme à cette recommandation.  Celui</w:t>
      </w:r>
      <w:r w:rsidR="004741A2" w:rsidRPr="004741A2">
        <w:rPr>
          <w:lang w:val="fr-FR"/>
        </w:rPr>
        <w:noBreakHyphen/>
      </w:r>
      <w:r w:rsidRPr="004741A2">
        <w:rPr>
          <w:lang w:val="fr-FR"/>
        </w:rPr>
        <w:t xml:space="preserve">ci en </w:t>
      </w:r>
      <w:r w:rsidRPr="004741A2">
        <w:rPr>
          <w:lang w:val="fr-FR"/>
        </w:rPr>
        <w:lastRenderedPageBreak/>
        <w:t>informe le comité sans tarder, en tout état de cause avant la fin de sa session en cours, sous couvert d</w:t>
      </w:r>
      <w:r w:rsidR="00E47536" w:rsidRPr="004741A2">
        <w:rPr>
          <w:lang w:val="fr-FR"/>
        </w:rPr>
        <w:t>’</w:t>
      </w:r>
      <w:r w:rsidRPr="004741A2">
        <w:rPr>
          <w:lang w:val="fr-FR"/>
        </w:rPr>
        <w:t>une note d</w:t>
      </w:r>
      <w:r w:rsidR="00E47536" w:rsidRPr="004741A2">
        <w:rPr>
          <w:lang w:val="fr-FR"/>
        </w:rPr>
        <w:t>’</w:t>
      </w:r>
      <w:r w:rsidRPr="004741A2">
        <w:rPr>
          <w:lang w:val="fr-FR"/>
        </w:rPr>
        <w:t>information précisant la décision prise à l</w:t>
      </w:r>
      <w:r w:rsidR="00E47536" w:rsidRPr="004741A2">
        <w:rPr>
          <w:lang w:val="fr-FR"/>
        </w:rPr>
        <w:t>’</w:t>
      </w:r>
      <w:r w:rsidRPr="004741A2">
        <w:rPr>
          <w:lang w:val="fr-FR"/>
        </w:rPr>
        <w:t>égard de chaque demandeur.</w:t>
      </w:r>
    </w:p>
    <w:p w:rsidR="003304C4" w:rsidRPr="004741A2" w:rsidRDefault="003304C4" w:rsidP="003304C4">
      <w:pPr>
        <w:rPr>
          <w:lang w:val="fr-FR"/>
        </w:rPr>
      </w:pPr>
    </w:p>
    <w:p w:rsidR="003304C4" w:rsidRPr="004741A2" w:rsidRDefault="003304C4" w:rsidP="003304C4">
      <w:pPr>
        <w:numPr>
          <w:ilvl w:val="0"/>
          <w:numId w:val="31"/>
        </w:numPr>
        <w:rPr>
          <w:szCs w:val="22"/>
          <w:lang w:val="fr-FR"/>
        </w:rPr>
      </w:pPr>
      <w:r w:rsidRPr="004741A2">
        <w:rPr>
          <w:szCs w:val="22"/>
          <w:lang w:val="fr-FR"/>
        </w:rPr>
        <w:t>Le Directeur général de l</w:t>
      </w:r>
      <w:r w:rsidR="00E47536" w:rsidRPr="004741A2">
        <w:rPr>
          <w:szCs w:val="22"/>
          <w:lang w:val="fr-FR"/>
        </w:rPr>
        <w:t>’</w:t>
      </w:r>
      <w:r w:rsidRPr="004741A2">
        <w:rPr>
          <w:szCs w:val="22"/>
          <w:lang w:val="fr-FR"/>
        </w:rPr>
        <w:t>OMPI prend les mesures administratives nécessaires pour mettre en œuvre la décision en vue de la session du comité et, le cas échéant, de la ou des réunions IWG, conformément à l</w:t>
      </w:r>
      <w:r w:rsidR="00E47536" w:rsidRPr="004741A2">
        <w:rPr>
          <w:szCs w:val="22"/>
          <w:lang w:val="fr-FR"/>
        </w:rPr>
        <w:t>’</w:t>
      </w:r>
      <w:r w:rsidRPr="004741A2">
        <w:rPr>
          <w:szCs w:val="22"/>
          <w:lang w:val="fr-FR"/>
        </w:rPr>
        <w:t>article 6.b).</w:t>
      </w:r>
    </w:p>
    <w:p w:rsidR="003304C4" w:rsidRPr="004741A2" w:rsidRDefault="003304C4" w:rsidP="003304C4">
      <w:pPr>
        <w:rPr>
          <w:lang w:val="fr-FR"/>
        </w:rPr>
      </w:pPr>
    </w:p>
    <w:p w:rsidR="003304C4" w:rsidRPr="004741A2" w:rsidRDefault="003304C4" w:rsidP="003304C4">
      <w:pPr>
        <w:rPr>
          <w:lang w:val="fr-FR"/>
        </w:rPr>
      </w:pPr>
    </w:p>
    <w:p w:rsidR="003304C4" w:rsidRPr="004741A2" w:rsidRDefault="003304C4" w:rsidP="00390D22">
      <w:pPr>
        <w:keepNext/>
        <w:rPr>
          <w:lang w:val="fr-FR"/>
        </w:rPr>
      </w:pPr>
      <w:r w:rsidRPr="004741A2">
        <w:rPr>
          <w:lang w:val="fr-FR"/>
        </w:rPr>
        <w:t>V.</w:t>
      </w:r>
      <w:r w:rsidRPr="004741A2">
        <w:rPr>
          <w:lang w:val="fr-FR"/>
        </w:rPr>
        <w:tab/>
        <w:t>AUTRES DISPOSITIONS RELATIVES AU CONSEIL CONSULTATIF</w:t>
      </w:r>
    </w:p>
    <w:p w:rsidR="003304C4" w:rsidRPr="004741A2" w:rsidRDefault="003304C4" w:rsidP="003304C4">
      <w:pPr>
        <w:rPr>
          <w:lang w:val="fr-FR"/>
        </w:rPr>
      </w:pPr>
    </w:p>
    <w:p w:rsidR="003304C4" w:rsidRPr="004741A2" w:rsidRDefault="003304C4" w:rsidP="003304C4">
      <w:pPr>
        <w:rPr>
          <w:lang w:val="fr-FR"/>
        </w:rPr>
      </w:pPr>
      <w:r w:rsidRPr="004741A2">
        <w:rPr>
          <w:lang w:val="fr-FR"/>
        </w:rPr>
        <w:t>7.</w:t>
      </w:r>
      <w:r w:rsidRPr="004741A2">
        <w:rPr>
          <w:lang w:val="fr-FR"/>
        </w:rPr>
        <w:tab/>
        <w:t xml:space="preserve">Le Conseil consultatif est composé de neuf membres, </w:t>
      </w:r>
      <w:r w:rsidR="00E47536" w:rsidRPr="004741A2">
        <w:rPr>
          <w:lang w:val="fr-FR"/>
        </w:rPr>
        <w:t>à savoir</w:t>
      </w:r>
      <w:r w:rsidRPr="004741A2">
        <w:rPr>
          <w:lang w:val="fr-FR"/>
        </w:rPr>
        <w:t> :</w:t>
      </w:r>
    </w:p>
    <w:p w:rsidR="003304C4" w:rsidRPr="004741A2" w:rsidRDefault="003304C4" w:rsidP="003304C4">
      <w:pPr>
        <w:rPr>
          <w:lang w:val="fr-FR"/>
        </w:rPr>
      </w:pPr>
    </w:p>
    <w:p w:rsidR="003304C4" w:rsidRPr="004741A2" w:rsidRDefault="003304C4" w:rsidP="003304C4">
      <w:pPr>
        <w:numPr>
          <w:ilvl w:val="0"/>
          <w:numId w:val="34"/>
        </w:numPr>
        <w:spacing w:after="120" w:line="260" w:lineRule="atLeast"/>
        <w:contextualSpacing/>
        <w:rPr>
          <w:szCs w:val="22"/>
          <w:lang w:val="fr-FR"/>
        </w:rPr>
      </w:pPr>
      <w:r w:rsidRPr="004741A2">
        <w:rPr>
          <w:szCs w:val="22"/>
          <w:lang w:val="fr-FR"/>
        </w:rPr>
        <w:t>le président du comité, désigné d</w:t>
      </w:r>
      <w:r w:rsidR="00E47536" w:rsidRPr="004741A2">
        <w:rPr>
          <w:szCs w:val="22"/>
          <w:lang w:val="fr-FR"/>
        </w:rPr>
        <w:t>’</w:t>
      </w:r>
      <w:r w:rsidRPr="004741A2">
        <w:rPr>
          <w:szCs w:val="22"/>
          <w:lang w:val="fr-FR"/>
        </w:rPr>
        <w:t>office, ou, si celui</w:t>
      </w:r>
      <w:r w:rsidR="004741A2" w:rsidRPr="004741A2">
        <w:rPr>
          <w:szCs w:val="22"/>
          <w:lang w:val="fr-FR"/>
        </w:rPr>
        <w:noBreakHyphen/>
      </w:r>
      <w:r w:rsidRPr="004741A2">
        <w:rPr>
          <w:szCs w:val="22"/>
          <w:lang w:val="fr-FR"/>
        </w:rPr>
        <w:t>ci est empêché, l</w:t>
      </w:r>
      <w:r w:rsidR="00E47536" w:rsidRPr="004741A2">
        <w:rPr>
          <w:szCs w:val="22"/>
          <w:lang w:val="fr-FR"/>
        </w:rPr>
        <w:t>’</w:t>
      </w:r>
      <w:r w:rsidRPr="004741A2">
        <w:rPr>
          <w:szCs w:val="22"/>
          <w:lang w:val="fr-FR"/>
        </w:rPr>
        <w:t>un des vice</w:t>
      </w:r>
      <w:r w:rsidR="004741A2" w:rsidRPr="004741A2">
        <w:rPr>
          <w:szCs w:val="22"/>
          <w:lang w:val="fr-FR"/>
        </w:rPr>
        <w:noBreakHyphen/>
      </w:r>
      <w:r w:rsidRPr="004741A2">
        <w:rPr>
          <w:szCs w:val="22"/>
          <w:lang w:val="fr-FR"/>
        </w:rPr>
        <w:t>présidents qu</w:t>
      </w:r>
      <w:r w:rsidR="00E47536" w:rsidRPr="004741A2">
        <w:rPr>
          <w:szCs w:val="22"/>
          <w:lang w:val="fr-FR"/>
        </w:rPr>
        <w:t>’</w:t>
      </w:r>
      <w:r w:rsidRPr="004741A2">
        <w:rPr>
          <w:szCs w:val="22"/>
          <w:lang w:val="fr-FR"/>
        </w:rPr>
        <w:t>il aura désigné comme suppléant;</w:t>
      </w:r>
    </w:p>
    <w:p w:rsidR="003304C4" w:rsidRPr="004741A2" w:rsidRDefault="003304C4" w:rsidP="003304C4">
      <w:pPr>
        <w:rPr>
          <w:szCs w:val="22"/>
          <w:lang w:val="fr-FR"/>
        </w:rPr>
      </w:pPr>
    </w:p>
    <w:p w:rsidR="003304C4" w:rsidRPr="004741A2" w:rsidRDefault="003304C4" w:rsidP="003304C4">
      <w:pPr>
        <w:numPr>
          <w:ilvl w:val="0"/>
          <w:numId w:val="34"/>
        </w:numPr>
        <w:spacing w:after="120" w:line="260" w:lineRule="atLeast"/>
        <w:contextualSpacing/>
        <w:rPr>
          <w:szCs w:val="22"/>
          <w:lang w:val="fr-FR"/>
        </w:rPr>
      </w:pPr>
      <w:r w:rsidRPr="004741A2">
        <w:rPr>
          <w:szCs w:val="22"/>
          <w:lang w:val="fr-FR"/>
        </w:rPr>
        <w:t>cinq membres issus des délégations des États membres de l</w:t>
      </w:r>
      <w:r w:rsidR="00E47536" w:rsidRPr="004741A2">
        <w:rPr>
          <w:szCs w:val="22"/>
          <w:lang w:val="fr-FR"/>
        </w:rPr>
        <w:t>’</w:t>
      </w:r>
      <w:r w:rsidRPr="004741A2">
        <w:rPr>
          <w:szCs w:val="22"/>
          <w:lang w:val="fr-FR"/>
        </w:rPr>
        <w:t>OMPI auprès du</w:t>
      </w:r>
      <w:r w:rsidR="00BF6AA0" w:rsidRPr="004741A2">
        <w:rPr>
          <w:szCs w:val="22"/>
          <w:lang w:val="fr-FR"/>
        </w:rPr>
        <w:t> </w:t>
      </w:r>
      <w:r w:rsidRPr="004741A2">
        <w:rPr>
          <w:szCs w:val="22"/>
          <w:lang w:val="fr-FR"/>
        </w:rPr>
        <w:t>comité, compte tenu du principe de répartition géographique équitable;  et</w:t>
      </w:r>
    </w:p>
    <w:p w:rsidR="003304C4" w:rsidRPr="004741A2" w:rsidRDefault="003304C4" w:rsidP="003304C4">
      <w:pPr>
        <w:rPr>
          <w:szCs w:val="22"/>
          <w:lang w:val="fr-FR"/>
        </w:rPr>
      </w:pPr>
    </w:p>
    <w:p w:rsidR="003304C4" w:rsidRPr="004741A2" w:rsidRDefault="003304C4" w:rsidP="003304C4">
      <w:pPr>
        <w:numPr>
          <w:ilvl w:val="0"/>
          <w:numId w:val="34"/>
        </w:numPr>
        <w:spacing w:after="120" w:line="260" w:lineRule="atLeast"/>
        <w:contextualSpacing/>
        <w:rPr>
          <w:szCs w:val="22"/>
          <w:lang w:val="fr-FR"/>
        </w:rPr>
      </w:pPr>
      <w:r w:rsidRPr="004741A2">
        <w:rPr>
          <w:szCs w:val="22"/>
          <w:lang w:val="fr-FR"/>
        </w:rPr>
        <w:t>trois membres issus d</w:t>
      </w:r>
      <w:r w:rsidR="00E47536" w:rsidRPr="004741A2">
        <w:rPr>
          <w:szCs w:val="22"/>
          <w:lang w:val="fr-FR"/>
        </w:rPr>
        <w:t>’</w:t>
      </w:r>
      <w:r w:rsidRPr="004741A2">
        <w:rPr>
          <w:szCs w:val="22"/>
          <w:lang w:val="fr-FR"/>
        </w:rPr>
        <w:t>organisations observatrices accréditées représentant une</w:t>
      </w:r>
      <w:r w:rsidR="00BF6AA0" w:rsidRPr="004741A2">
        <w:rPr>
          <w:szCs w:val="22"/>
          <w:lang w:val="fr-FR"/>
        </w:rPr>
        <w:t> </w:t>
      </w:r>
      <w:r w:rsidRPr="004741A2">
        <w:rPr>
          <w:szCs w:val="22"/>
          <w:lang w:val="fr-FR"/>
        </w:rPr>
        <w:t>communauté locale ou autochtone ou d</w:t>
      </w:r>
      <w:r w:rsidR="00E47536" w:rsidRPr="004741A2">
        <w:rPr>
          <w:szCs w:val="22"/>
          <w:lang w:val="fr-FR"/>
        </w:rPr>
        <w:t>’</w:t>
      </w:r>
      <w:r w:rsidRPr="004741A2">
        <w:rPr>
          <w:szCs w:val="22"/>
          <w:lang w:val="fr-FR"/>
        </w:rPr>
        <w:t>autres détenteurs ou dépositaires traditionnels de savoirs traditionnels ou d</w:t>
      </w:r>
      <w:r w:rsidR="00E47536" w:rsidRPr="004741A2">
        <w:rPr>
          <w:szCs w:val="22"/>
          <w:lang w:val="fr-FR"/>
        </w:rPr>
        <w:t>’</w:t>
      </w:r>
      <w:r w:rsidRPr="004741A2">
        <w:rPr>
          <w:szCs w:val="22"/>
          <w:lang w:val="fr-FR"/>
        </w:rPr>
        <w:t>expressions culturelles traditionnelles.</w:t>
      </w:r>
    </w:p>
    <w:p w:rsidR="003304C4" w:rsidRPr="004741A2" w:rsidRDefault="003304C4" w:rsidP="003304C4">
      <w:pPr>
        <w:rPr>
          <w:lang w:val="fr-FR"/>
        </w:rPr>
      </w:pPr>
    </w:p>
    <w:p w:rsidR="003304C4" w:rsidRPr="004741A2" w:rsidRDefault="003304C4" w:rsidP="003304C4">
      <w:pPr>
        <w:rPr>
          <w:lang w:val="fr-FR"/>
        </w:rPr>
      </w:pPr>
      <w:r w:rsidRPr="004741A2">
        <w:rPr>
          <w:lang w:val="fr-FR"/>
        </w:rPr>
        <w:t>Les membres siègent à titre individuel et délibèrent en toute indépendance, sans préjudice des</w:t>
      </w:r>
      <w:r w:rsidR="00BF6AA0" w:rsidRPr="004741A2">
        <w:rPr>
          <w:lang w:val="fr-FR"/>
        </w:rPr>
        <w:t> </w:t>
      </w:r>
      <w:r w:rsidRPr="004741A2">
        <w:rPr>
          <w:lang w:val="fr-FR"/>
        </w:rPr>
        <w:t>consultations qu</w:t>
      </w:r>
      <w:r w:rsidR="00E47536" w:rsidRPr="004741A2">
        <w:rPr>
          <w:lang w:val="fr-FR"/>
        </w:rPr>
        <w:t>’</w:t>
      </w:r>
      <w:r w:rsidRPr="004741A2">
        <w:rPr>
          <w:lang w:val="fr-FR"/>
        </w:rPr>
        <w:t>ils jugent appropriées.</w:t>
      </w:r>
    </w:p>
    <w:p w:rsidR="003304C4" w:rsidRPr="004741A2" w:rsidRDefault="003304C4" w:rsidP="003304C4">
      <w:pPr>
        <w:rPr>
          <w:lang w:val="fr-FR"/>
        </w:rPr>
      </w:pPr>
    </w:p>
    <w:p w:rsidR="003304C4" w:rsidRPr="004741A2" w:rsidRDefault="003304C4" w:rsidP="003304C4">
      <w:pPr>
        <w:rPr>
          <w:lang w:val="fr-FR"/>
        </w:rPr>
      </w:pPr>
      <w:r w:rsidRPr="004741A2">
        <w:rPr>
          <w:lang w:val="fr-FR"/>
        </w:rPr>
        <w:t>8.</w:t>
      </w:r>
      <w:r w:rsidRPr="004741A2">
        <w:rPr>
          <w:lang w:val="fr-FR"/>
        </w:rPr>
        <w:tab/>
        <w:t>Mis à part le membre désigné d</w:t>
      </w:r>
      <w:r w:rsidR="00E47536" w:rsidRPr="004741A2">
        <w:rPr>
          <w:lang w:val="fr-FR"/>
        </w:rPr>
        <w:t>’</w:t>
      </w:r>
      <w:r w:rsidRPr="004741A2">
        <w:rPr>
          <w:lang w:val="fr-FR"/>
        </w:rPr>
        <w:t>office, les membres du Conseil consultatif sont élus par le comité le deuxième jour de chaque session, sur proposition de son président après consultation des États membres et de leurs groupes régionaux et, d</w:t>
      </w:r>
      <w:r w:rsidR="00E47536" w:rsidRPr="004741A2">
        <w:rPr>
          <w:lang w:val="fr-FR"/>
        </w:rPr>
        <w:t>’</w:t>
      </w:r>
      <w:r w:rsidRPr="004741A2">
        <w:rPr>
          <w:lang w:val="fr-FR"/>
        </w:rPr>
        <w:t>autre part, des représentants des observateurs accrédités.  Leur mandat, à l</w:t>
      </w:r>
      <w:r w:rsidR="00E47536" w:rsidRPr="004741A2">
        <w:rPr>
          <w:lang w:val="fr-FR"/>
        </w:rPr>
        <w:t>’</w:t>
      </w:r>
      <w:r w:rsidRPr="004741A2">
        <w:rPr>
          <w:lang w:val="fr-FR"/>
        </w:rPr>
        <w:t>exception de celui du membre désigné d</w:t>
      </w:r>
      <w:r w:rsidR="00E47536" w:rsidRPr="004741A2">
        <w:rPr>
          <w:lang w:val="fr-FR"/>
        </w:rPr>
        <w:t>’</w:t>
      </w:r>
      <w:r w:rsidRPr="004741A2">
        <w:rPr>
          <w:lang w:val="fr-FR"/>
        </w:rPr>
        <w:t>office, expire à l</w:t>
      </w:r>
      <w:r w:rsidR="00E47536" w:rsidRPr="004741A2">
        <w:rPr>
          <w:lang w:val="fr-FR"/>
        </w:rPr>
        <w:t>’</w:t>
      </w:r>
      <w:r w:rsidRPr="004741A2">
        <w:rPr>
          <w:lang w:val="fr-FR"/>
        </w:rPr>
        <w:t>ouverture de la session suivante du comité.</w:t>
      </w:r>
    </w:p>
    <w:p w:rsidR="003304C4" w:rsidRPr="004741A2" w:rsidRDefault="003304C4" w:rsidP="003304C4">
      <w:pPr>
        <w:rPr>
          <w:lang w:val="fr-FR"/>
        </w:rPr>
      </w:pPr>
    </w:p>
    <w:p w:rsidR="003304C4" w:rsidRPr="004741A2" w:rsidRDefault="003304C4" w:rsidP="003304C4">
      <w:pPr>
        <w:rPr>
          <w:lang w:val="fr-FR"/>
        </w:rPr>
      </w:pPr>
      <w:r w:rsidRPr="004741A2">
        <w:rPr>
          <w:lang w:val="fr-FR"/>
        </w:rPr>
        <w:t>9.</w:t>
      </w:r>
      <w:r w:rsidRPr="004741A2">
        <w:rPr>
          <w:lang w:val="fr-FR"/>
        </w:rPr>
        <w:tab/>
        <w:t>Le Conseil consultatif se réunit régulièrement en marge des sessions du comité dès lors qu</w:t>
      </w:r>
      <w:r w:rsidR="00E47536" w:rsidRPr="004741A2">
        <w:rPr>
          <w:lang w:val="fr-FR"/>
        </w:rPr>
        <w:t>’</w:t>
      </w:r>
      <w:r w:rsidRPr="004741A2">
        <w:rPr>
          <w:lang w:val="fr-FR"/>
        </w:rPr>
        <w:t>un quorum de sept membres, y compris le président ou l</w:t>
      </w:r>
      <w:r w:rsidR="00E47536" w:rsidRPr="004741A2">
        <w:rPr>
          <w:lang w:val="fr-FR"/>
        </w:rPr>
        <w:t>’</w:t>
      </w:r>
      <w:r w:rsidRPr="004741A2">
        <w:rPr>
          <w:lang w:val="fr-FR"/>
        </w:rPr>
        <w:t>un des vice</w:t>
      </w:r>
      <w:r w:rsidR="004741A2" w:rsidRPr="004741A2">
        <w:rPr>
          <w:lang w:val="fr-FR"/>
        </w:rPr>
        <w:noBreakHyphen/>
      </w:r>
      <w:r w:rsidRPr="004741A2">
        <w:rPr>
          <w:lang w:val="fr-FR"/>
        </w:rPr>
        <w:t>présidents</w:t>
      </w:r>
      <w:r w:rsidRPr="004741A2">
        <w:rPr>
          <w:i/>
          <w:iCs/>
          <w:lang w:val="fr-FR"/>
        </w:rPr>
        <w:t xml:space="preserve">, </w:t>
      </w:r>
      <w:r w:rsidRPr="004741A2">
        <w:rPr>
          <w:lang w:val="fr-FR"/>
        </w:rPr>
        <w:t>est atteint.</w:t>
      </w:r>
    </w:p>
    <w:p w:rsidR="003304C4" w:rsidRPr="004741A2" w:rsidRDefault="003304C4" w:rsidP="003304C4">
      <w:pPr>
        <w:rPr>
          <w:lang w:val="fr-FR"/>
        </w:rPr>
      </w:pPr>
    </w:p>
    <w:p w:rsidR="003304C4" w:rsidRPr="004741A2" w:rsidRDefault="003304C4" w:rsidP="003304C4">
      <w:pPr>
        <w:rPr>
          <w:lang w:val="fr-FR"/>
        </w:rPr>
      </w:pPr>
      <w:r w:rsidRPr="004741A2">
        <w:rPr>
          <w:lang w:val="fr-FR"/>
        </w:rPr>
        <w:t>10.</w:t>
      </w:r>
      <w:r w:rsidRPr="004741A2">
        <w:rPr>
          <w:lang w:val="fr-FR"/>
        </w:rPr>
        <w:tab/>
        <w:t>L</w:t>
      </w:r>
      <w:r w:rsidR="00E47536" w:rsidRPr="004741A2">
        <w:rPr>
          <w:lang w:val="fr-FR"/>
        </w:rPr>
        <w:t>’</w:t>
      </w:r>
      <w:r w:rsidRPr="004741A2">
        <w:rPr>
          <w:lang w:val="fr-FR"/>
        </w:rPr>
        <w:t>adoption d</w:t>
      </w:r>
      <w:r w:rsidR="00E47536" w:rsidRPr="004741A2">
        <w:rPr>
          <w:lang w:val="fr-FR"/>
        </w:rPr>
        <w:t>’</w:t>
      </w:r>
      <w:r w:rsidRPr="004741A2">
        <w:rPr>
          <w:lang w:val="fr-FR"/>
        </w:rPr>
        <w:t>une recommandation en faveur d</w:t>
      </w:r>
      <w:r w:rsidR="00E47536" w:rsidRPr="004741A2">
        <w:rPr>
          <w:lang w:val="fr-FR"/>
        </w:rPr>
        <w:t>’</w:t>
      </w:r>
      <w:r w:rsidRPr="004741A2">
        <w:rPr>
          <w:lang w:val="fr-FR"/>
        </w:rPr>
        <w:t>un ou plusieurs bénéficiaires requiert les voix de sept membres du Conseil consultatif.  Si une demande n</w:t>
      </w:r>
      <w:r w:rsidR="00E47536" w:rsidRPr="004741A2">
        <w:rPr>
          <w:lang w:val="fr-FR"/>
        </w:rPr>
        <w:t>’</w:t>
      </w:r>
      <w:r w:rsidRPr="004741A2">
        <w:rPr>
          <w:lang w:val="fr-FR"/>
        </w:rPr>
        <w:t>est pas acceptée, elle peut être examinée de nouveau à la session suivante, à moins de n</w:t>
      </w:r>
      <w:r w:rsidR="00E47536" w:rsidRPr="004741A2">
        <w:rPr>
          <w:lang w:val="fr-FR"/>
        </w:rPr>
        <w:t>’</w:t>
      </w:r>
      <w:r w:rsidRPr="004741A2">
        <w:rPr>
          <w:lang w:val="fr-FR"/>
        </w:rPr>
        <w:t>avoir pas reçu plus de trois voix.  Dans ce dernier cas, la demande est considérée comme rejetée, sans préjudice du droit du demandeur de présenter une nouvelle demande ultérieurement.</w:t>
      </w:r>
    </w:p>
    <w:p w:rsidR="003304C4" w:rsidRPr="004741A2" w:rsidRDefault="003304C4" w:rsidP="003304C4">
      <w:pPr>
        <w:rPr>
          <w:lang w:val="fr-FR"/>
        </w:rPr>
      </w:pPr>
    </w:p>
    <w:p w:rsidR="003304C4" w:rsidRPr="004741A2" w:rsidRDefault="003304C4" w:rsidP="003304C4">
      <w:pPr>
        <w:rPr>
          <w:lang w:val="fr-FR"/>
        </w:rPr>
      </w:pPr>
      <w:r w:rsidRPr="004741A2">
        <w:rPr>
          <w:lang w:val="fr-FR"/>
        </w:rPr>
        <w:t>11.</w:t>
      </w:r>
      <w:r w:rsidRPr="004741A2">
        <w:rPr>
          <w:lang w:val="fr-FR"/>
        </w:rPr>
        <w:tab/>
        <w:t>Tout membre du Conseil consultatif qui a un lien direct avec un observateur ayant demandé une assistance financière pour l</w:t>
      </w:r>
      <w:r w:rsidR="00E47536" w:rsidRPr="004741A2">
        <w:rPr>
          <w:lang w:val="fr-FR"/>
        </w:rPr>
        <w:t>’</w:t>
      </w:r>
      <w:r w:rsidRPr="004741A2">
        <w:rPr>
          <w:lang w:val="fr-FR"/>
        </w:rPr>
        <w:t>un de ses membres doit faire état de ce lien au conseil et s</w:t>
      </w:r>
      <w:r w:rsidR="00E47536" w:rsidRPr="004741A2">
        <w:rPr>
          <w:lang w:val="fr-FR"/>
        </w:rPr>
        <w:t>’</w:t>
      </w:r>
      <w:r w:rsidRPr="004741A2">
        <w:rPr>
          <w:lang w:val="fr-FR"/>
        </w:rPr>
        <w:t>abstenir de participer à tout vote concernant ce membre.</w:t>
      </w:r>
    </w:p>
    <w:p w:rsidR="003304C4" w:rsidRPr="004741A2" w:rsidRDefault="003304C4" w:rsidP="003304C4">
      <w:pPr>
        <w:rPr>
          <w:lang w:val="fr-FR"/>
        </w:rPr>
      </w:pPr>
    </w:p>
    <w:p w:rsidR="003304C4" w:rsidRPr="004741A2" w:rsidRDefault="003304C4" w:rsidP="003304C4">
      <w:pPr>
        <w:rPr>
          <w:lang w:val="fr-FR"/>
        </w:rPr>
      </w:pPr>
    </w:p>
    <w:p w:rsidR="003304C4" w:rsidRPr="004741A2" w:rsidRDefault="003304C4" w:rsidP="003304C4">
      <w:pPr>
        <w:rPr>
          <w:lang w:val="fr-FR"/>
        </w:rPr>
      </w:pPr>
    </w:p>
    <w:p w:rsidR="009C6449" w:rsidRPr="004741A2" w:rsidRDefault="003304C4" w:rsidP="003304C4">
      <w:pPr>
        <w:pStyle w:val="Endofdocument"/>
        <w:rPr>
          <w:rFonts w:cs="Arial"/>
          <w:sz w:val="22"/>
          <w:szCs w:val="22"/>
          <w:lang w:val="fr-FR"/>
        </w:rPr>
      </w:pPr>
      <w:r w:rsidRPr="004741A2">
        <w:rPr>
          <w:sz w:val="22"/>
          <w:szCs w:val="22"/>
          <w:lang w:val="fr-FR"/>
        </w:rPr>
        <w:t>[L</w:t>
      </w:r>
      <w:r w:rsidR="00E47536" w:rsidRPr="004741A2">
        <w:rPr>
          <w:sz w:val="22"/>
          <w:szCs w:val="22"/>
          <w:lang w:val="fr-FR"/>
        </w:rPr>
        <w:t>’</w:t>
      </w:r>
      <w:r w:rsidRPr="004741A2">
        <w:rPr>
          <w:sz w:val="22"/>
          <w:szCs w:val="22"/>
          <w:lang w:val="fr-FR"/>
        </w:rPr>
        <w:t>annexe II suit</w:t>
      </w:r>
      <w:r w:rsidR="009C6449" w:rsidRPr="004741A2">
        <w:rPr>
          <w:rFonts w:cs="Arial"/>
          <w:sz w:val="22"/>
          <w:szCs w:val="22"/>
          <w:lang w:val="fr-FR"/>
        </w:rPr>
        <w:t>]</w:t>
      </w:r>
    </w:p>
    <w:p w:rsidR="009C6449" w:rsidRPr="004741A2" w:rsidRDefault="009C6449" w:rsidP="009C6449">
      <w:pPr>
        <w:spacing w:line="240" w:lineRule="atLeast"/>
        <w:ind w:left="567"/>
        <w:jc w:val="center"/>
        <w:rPr>
          <w:szCs w:val="22"/>
          <w:lang w:val="fr-FR"/>
        </w:rPr>
        <w:sectPr w:rsidR="009C6449" w:rsidRPr="004741A2" w:rsidSect="00E47536">
          <w:headerReference w:type="default" r:id="rId20"/>
          <w:headerReference w:type="first" r:id="rId21"/>
          <w:footerReference w:type="first" r:id="rId2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272CE" w:rsidRPr="004741A2" w:rsidRDefault="00E272CE" w:rsidP="00E272CE">
      <w:pPr>
        <w:ind w:left="567"/>
        <w:jc w:val="center"/>
        <w:rPr>
          <w:szCs w:val="22"/>
          <w:u w:val="single"/>
          <w:lang w:val="fr-FR"/>
        </w:rPr>
      </w:pPr>
      <w:r w:rsidRPr="004741A2">
        <w:rPr>
          <w:szCs w:val="22"/>
          <w:u w:val="single"/>
          <w:lang w:val="fr-FR"/>
        </w:rPr>
        <w:lastRenderedPageBreak/>
        <w:t>Fonds de contributions volontaires de l</w:t>
      </w:r>
      <w:r w:rsidR="00E47536" w:rsidRPr="004741A2">
        <w:rPr>
          <w:szCs w:val="22"/>
          <w:u w:val="single"/>
          <w:lang w:val="fr-FR"/>
        </w:rPr>
        <w:t>’</w:t>
      </w:r>
      <w:r w:rsidRPr="004741A2">
        <w:rPr>
          <w:szCs w:val="22"/>
          <w:u w:val="single"/>
          <w:lang w:val="fr-FR"/>
        </w:rPr>
        <w:t xml:space="preserve">OMPI </w:t>
      </w:r>
      <w:r w:rsidRPr="004741A2">
        <w:rPr>
          <w:szCs w:val="22"/>
          <w:u w:val="single"/>
          <w:lang w:val="fr-FR"/>
        </w:rPr>
        <w:br/>
        <w:t>pour les communautés autochtones et locales accréditées</w:t>
      </w:r>
    </w:p>
    <w:p w:rsidR="00E272CE" w:rsidRPr="004741A2" w:rsidRDefault="00E272CE" w:rsidP="00E272CE">
      <w:pPr>
        <w:ind w:left="567"/>
        <w:jc w:val="center"/>
        <w:rPr>
          <w:szCs w:val="22"/>
          <w:u w:val="single"/>
          <w:lang w:val="fr-FR"/>
        </w:rPr>
      </w:pPr>
    </w:p>
    <w:p w:rsidR="00E272CE" w:rsidRPr="004741A2" w:rsidRDefault="00E272CE" w:rsidP="00E272CE">
      <w:pPr>
        <w:ind w:left="567"/>
        <w:jc w:val="center"/>
        <w:rPr>
          <w:szCs w:val="22"/>
          <w:u w:val="single"/>
          <w:lang w:val="fr-FR"/>
        </w:rPr>
      </w:pPr>
      <w:r w:rsidRPr="004741A2">
        <w:rPr>
          <w:szCs w:val="22"/>
          <w:u w:val="single"/>
          <w:lang w:val="fr-FR"/>
        </w:rPr>
        <w:t>ARGUMENTS EN FAVEUR D</w:t>
      </w:r>
      <w:r w:rsidR="00E47536" w:rsidRPr="004741A2">
        <w:rPr>
          <w:szCs w:val="22"/>
          <w:u w:val="single"/>
          <w:lang w:val="fr-FR"/>
        </w:rPr>
        <w:t>’</w:t>
      </w:r>
      <w:r w:rsidRPr="004741A2">
        <w:rPr>
          <w:szCs w:val="22"/>
          <w:u w:val="single"/>
          <w:lang w:val="fr-FR"/>
        </w:rPr>
        <w:t>UN APPEL À CONTRIBUTIONS</w:t>
      </w:r>
    </w:p>
    <w:p w:rsidR="00E272CE" w:rsidRPr="004741A2" w:rsidRDefault="00E272CE" w:rsidP="00E272CE">
      <w:pPr>
        <w:ind w:left="567"/>
        <w:jc w:val="center"/>
        <w:rPr>
          <w:szCs w:val="22"/>
          <w:u w:val="single"/>
          <w:lang w:val="fr-FR"/>
        </w:rPr>
      </w:pPr>
    </w:p>
    <w:p w:rsidR="00E272CE" w:rsidRPr="004741A2" w:rsidRDefault="00E272CE" w:rsidP="00E272CE">
      <w:pPr>
        <w:ind w:left="567"/>
        <w:jc w:val="center"/>
        <w:rPr>
          <w:szCs w:val="22"/>
          <w:lang w:val="fr-FR"/>
        </w:rPr>
      </w:pPr>
    </w:p>
    <w:p w:rsidR="00E272CE" w:rsidRPr="004741A2" w:rsidRDefault="00E272CE" w:rsidP="00E272CE">
      <w:pPr>
        <w:ind w:left="567"/>
        <w:jc w:val="center"/>
        <w:rPr>
          <w:szCs w:val="22"/>
          <w:lang w:val="fr-FR"/>
        </w:rPr>
      </w:pPr>
    </w:p>
    <w:p w:rsidR="00E272CE" w:rsidRPr="004741A2" w:rsidRDefault="00BF6AA0" w:rsidP="00E272CE">
      <w:pPr>
        <w:rPr>
          <w:b/>
          <w:szCs w:val="22"/>
          <w:u w:val="single"/>
          <w:lang w:val="fr-FR"/>
        </w:rPr>
      </w:pPr>
      <w:r w:rsidRPr="004741A2">
        <w:rPr>
          <w:b/>
          <w:szCs w:val="22"/>
          <w:lang w:val="fr-FR"/>
        </w:rPr>
        <w:t>I.</w:t>
      </w:r>
      <w:r w:rsidR="00E272CE" w:rsidRPr="004741A2">
        <w:rPr>
          <w:b/>
          <w:szCs w:val="22"/>
          <w:lang w:val="fr-FR"/>
        </w:rPr>
        <w:tab/>
        <w:t>CONTEXTE</w:t>
      </w:r>
    </w:p>
    <w:p w:rsidR="00E272CE" w:rsidRPr="004741A2" w:rsidRDefault="00E272CE" w:rsidP="00E272CE">
      <w:pPr>
        <w:rPr>
          <w:szCs w:val="22"/>
          <w:lang w:val="fr-FR"/>
        </w:rPr>
      </w:pPr>
    </w:p>
    <w:p w:rsidR="00CF2AE9" w:rsidRPr="004741A2" w:rsidRDefault="00E272CE" w:rsidP="00E272CE">
      <w:pPr>
        <w:rPr>
          <w:szCs w:val="22"/>
          <w:lang w:val="fr-FR"/>
        </w:rPr>
      </w:pPr>
      <w:r w:rsidRPr="004741A2">
        <w:rPr>
          <w:szCs w:val="22"/>
          <w:lang w:val="fr-FR"/>
        </w:rPr>
        <w:t>En 1998, l</w:t>
      </w:r>
      <w:r w:rsidR="00E47536" w:rsidRPr="004741A2">
        <w:rPr>
          <w:szCs w:val="22"/>
          <w:lang w:val="fr-FR"/>
        </w:rPr>
        <w:t>’</w:t>
      </w:r>
      <w:r w:rsidRPr="004741A2">
        <w:rPr>
          <w:szCs w:val="22"/>
          <w:lang w:val="fr-FR"/>
        </w:rPr>
        <w:t>OMPI a lancé une nouvelle action de politique générale visant à protéger les connaissances traditionnelles et les expressions culturelles traditionnelles (ou expressions du folklore) contre l</w:t>
      </w:r>
      <w:r w:rsidR="00E47536" w:rsidRPr="004741A2">
        <w:rPr>
          <w:szCs w:val="22"/>
          <w:lang w:val="fr-FR"/>
        </w:rPr>
        <w:t>’</w:t>
      </w:r>
      <w:r w:rsidRPr="004741A2">
        <w:rPr>
          <w:szCs w:val="22"/>
          <w:lang w:val="fr-FR"/>
        </w:rPr>
        <w:t>utilisation abusive et la diffusion inadéquate, et à gérer l</w:t>
      </w:r>
      <w:r w:rsidR="00E47536" w:rsidRPr="004741A2">
        <w:rPr>
          <w:szCs w:val="22"/>
          <w:lang w:val="fr-FR"/>
        </w:rPr>
        <w:t>’</w:t>
      </w:r>
      <w:r w:rsidRPr="004741A2">
        <w:rPr>
          <w:szCs w:val="22"/>
          <w:lang w:val="fr-FR"/>
        </w:rPr>
        <w:t xml:space="preserve">interface entre la propriété intellectuelle et les ressources génétiques. </w:t>
      </w:r>
      <w:r w:rsidRPr="004741A2">
        <w:rPr>
          <w:lang w:val="fr-FR"/>
        </w:rPr>
        <w:t xml:space="preserve"> </w:t>
      </w:r>
      <w:r w:rsidRPr="004741A2">
        <w:rPr>
          <w:szCs w:val="22"/>
          <w:lang w:val="fr-FR"/>
        </w:rPr>
        <w:t>Les peuples autochtones et les communautés locales sont particulièrement concernés puisque leurs traditions, leurs systèmes de connaissances et leurs expressions culturelles forment la base de leur identité et de leur développement futur.  Une protection appropriée et efficace nécessite la mise en place d</w:t>
      </w:r>
      <w:r w:rsidR="00E47536" w:rsidRPr="004741A2">
        <w:rPr>
          <w:szCs w:val="22"/>
          <w:lang w:val="fr-FR"/>
        </w:rPr>
        <w:t>’</w:t>
      </w:r>
      <w:r w:rsidRPr="004741A2">
        <w:rPr>
          <w:szCs w:val="22"/>
          <w:lang w:val="fr-FR"/>
        </w:rPr>
        <w:t>une approche concertée entre les États.  C</w:t>
      </w:r>
      <w:r w:rsidR="00E47536" w:rsidRPr="004741A2">
        <w:rPr>
          <w:szCs w:val="22"/>
          <w:lang w:val="fr-FR"/>
        </w:rPr>
        <w:t>’</w:t>
      </w:r>
      <w:r w:rsidRPr="004741A2">
        <w:rPr>
          <w:szCs w:val="22"/>
          <w:lang w:val="fr-FR"/>
        </w:rPr>
        <w:t>est pourquoi les États membres de l</w:t>
      </w:r>
      <w:r w:rsidR="00E47536" w:rsidRPr="004741A2">
        <w:rPr>
          <w:szCs w:val="22"/>
          <w:lang w:val="fr-FR"/>
        </w:rPr>
        <w:t>’</w:t>
      </w:r>
      <w:r w:rsidRPr="004741A2">
        <w:rPr>
          <w:szCs w:val="22"/>
          <w:lang w:val="fr-FR"/>
        </w:rPr>
        <w:t>OMPI ont décidé de créer un organe qui serait expressément chargé d</w:t>
      </w:r>
      <w:r w:rsidR="00E47536" w:rsidRPr="004741A2">
        <w:rPr>
          <w:szCs w:val="22"/>
          <w:lang w:val="fr-FR"/>
        </w:rPr>
        <w:t>’</w:t>
      </w:r>
      <w:r w:rsidRPr="004741A2">
        <w:rPr>
          <w:szCs w:val="22"/>
          <w:lang w:val="fr-FR"/>
        </w:rPr>
        <w:t>examiner les normes susceptibles d</w:t>
      </w:r>
      <w:r w:rsidR="00E47536" w:rsidRPr="004741A2">
        <w:rPr>
          <w:szCs w:val="22"/>
          <w:lang w:val="fr-FR"/>
        </w:rPr>
        <w:t>’</w:t>
      </w:r>
      <w:r w:rsidRPr="004741A2">
        <w:rPr>
          <w:szCs w:val="22"/>
          <w:lang w:val="fr-FR"/>
        </w:rPr>
        <w:t>être adoptées au niveau international pour garantir cette protection.  Cet organe est le Comité intergouvernemental de la propriété intellectuelle relative aux ressources génétiques, aux savoirs traditionnels et au folklore (l</w:t>
      </w:r>
      <w:r w:rsidR="00E47536" w:rsidRPr="004741A2">
        <w:rPr>
          <w:szCs w:val="22"/>
          <w:lang w:val="fr-FR"/>
        </w:rPr>
        <w:t>’</w:t>
      </w:r>
      <w:r w:rsidRPr="004741A2">
        <w:rPr>
          <w:szCs w:val="22"/>
          <w:lang w:val="fr-FR"/>
        </w:rPr>
        <w:t>IGC).</w:t>
      </w:r>
    </w:p>
    <w:p w:rsidR="00E272CE" w:rsidRPr="004741A2" w:rsidRDefault="00E272CE" w:rsidP="00E272CE">
      <w:pPr>
        <w:rPr>
          <w:szCs w:val="22"/>
          <w:lang w:val="fr-FR"/>
        </w:rPr>
      </w:pPr>
    </w:p>
    <w:p w:rsidR="00E272CE" w:rsidRPr="004741A2" w:rsidRDefault="00E272CE" w:rsidP="00E272CE">
      <w:pPr>
        <w:rPr>
          <w:b/>
          <w:szCs w:val="22"/>
          <w:lang w:val="fr-FR"/>
        </w:rPr>
      </w:pPr>
      <w:r w:rsidRPr="004741A2">
        <w:rPr>
          <w:b/>
          <w:i/>
          <w:szCs w:val="22"/>
          <w:lang w:val="fr-FR"/>
        </w:rPr>
        <w:t>Nécessité de faciliter la participation effective des peuples autochtones et des communautés locales aux travaux de l</w:t>
      </w:r>
      <w:r w:rsidR="00E47536" w:rsidRPr="004741A2">
        <w:rPr>
          <w:b/>
          <w:i/>
          <w:szCs w:val="22"/>
          <w:lang w:val="fr-FR"/>
        </w:rPr>
        <w:t>’</w:t>
      </w:r>
      <w:r w:rsidRPr="004741A2">
        <w:rPr>
          <w:b/>
          <w:i/>
          <w:szCs w:val="22"/>
          <w:lang w:val="fr-FR"/>
        </w:rPr>
        <w:t>IGC</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Les peuples autochtones et les communautés locales estiment à juste titre qu</w:t>
      </w:r>
      <w:r w:rsidR="00E47536" w:rsidRPr="004741A2">
        <w:rPr>
          <w:szCs w:val="22"/>
          <w:lang w:val="fr-FR"/>
        </w:rPr>
        <w:t>’</w:t>
      </w:r>
      <w:r w:rsidRPr="004741A2">
        <w:rPr>
          <w:szCs w:val="22"/>
          <w:lang w:val="fr-FR"/>
        </w:rPr>
        <w:t>ils devraient pouvoir participer aux processus de prise de décisions relatifs aux questions les touchant.  L</w:t>
      </w:r>
      <w:r w:rsidR="00E47536" w:rsidRPr="004741A2">
        <w:rPr>
          <w:szCs w:val="22"/>
          <w:lang w:val="fr-FR"/>
        </w:rPr>
        <w:t>’</w:t>
      </w:r>
      <w:r w:rsidRPr="004741A2">
        <w:rPr>
          <w:szCs w:val="22"/>
          <w:lang w:val="fr-FR"/>
        </w:rPr>
        <w:t xml:space="preserve">article 18 de la Déclaration des </w:t>
      </w:r>
      <w:r w:rsidR="00E47536" w:rsidRPr="004741A2">
        <w:rPr>
          <w:szCs w:val="22"/>
          <w:lang w:val="fr-FR"/>
        </w:rPr>
        <w:t>Nations Unies</w:t>
      </w:r>
      <w:r w:rsidRPr="004741A2">
        <w:rPr>
          <w:szCs w:val="22"/>
          <w:lang w:val="fr-FR"/>
        </w:rPr>
        <w:t xml:space="preserve"> sur les droits des peuples autochtones, qui a été adoptée par l</w:t>
      </w:r>
      <w:r w:rsidR="00E47536" w:rsidRPr="004741A2">
        <w:rPr>
          <w:szCs w:val="22"/>
          <w:lang w:val="fr-FR"/>
        </w:rPr>
        <w:t>’</w:t>
      </w:r>
      <w:r w:rsidRPr="004741A2">
        <w:rPr>
          <w:szCs w:val="22"/>
          <w:lang w:val="fr-FR"/>
        </w:rPr>
        <w:t xml:space="preserve">Assemblée générale des </w:t>
      </w:r>
      <w:r w:rsidR="00E47536" w:rsidRPr="004741A2">
        <w:rPr>
          <w:szCs w:val="22"/>
          <w:lang w:val="fr-FR"/>
        </w:rPr>
        <w:t>Nations Unies</w:t>
      </w:r>
      <w:r w:rsidRPr="004741A2">
        <w:rPr>
          <w:szCs w:val="22"/>
          <w:lang w:val="fr-FR"/>
        </w:rPr>
        <w:t xml:space="preserve"> le 13 septembre 2007, stipule également que les “peuples autochtones ont le droit de participer à la prise de décisions sur des questions qui peuvent concerner leurs droits …”.</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Les peuples autochtones et les communautés locales offrent à l</w:t>
      </w:r>
      <w:r w:rsidR="00E47536" w:rsidRPr="004741A2">
        <w:rPr>
          <w:szCs w:val="22"/>
          <w:lang w:val="fr-FR"/>
        </w:rPr>
        <w:t>’</w:t>
      </w:r>
      <w:r w:rsidRPr="004741A2">
        <w:rPr>
          <w:szCs w:val="22"/>
          <w:lang w:val="fr-FR"/>
        </w:rPr>
        <w:t>IGC leur expérience, des informations, des observations et des suggestions qui sont essentielles à la prise de décisions répondant aux besoins et aux attentes des bénéficiaires.</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Par conséquent, les délégations gouvernementales au sein de l</w:t>
      </w:r>
      <w:r w:rsidR="00E47536" w:rsidRPr="004741A2">
        <w:rPr>
          <w:szCs w:val="22"/>
          <w:lang w:val="fr-FR"/>
        </w:rPr>
        <w:t>’</w:t>
      </w:r>
      <w:r w:rsidRPr="004741A2">
        <w:rPr>
          <w:szCs w:val="22"/>
          <w:lang w:val="fr-FR"/>
        </w:rPr>
        <w:t>IGC ont reconnu à l</w:t>
      </w:r>
      <w:r w:rsidR="00E47536" w:rsidRPr="004741A2">
        <w:rPr>
          <w:szCs w:val="22"/>
          <w:lang w:val="fr-FR"/>
        </w:rPr>
        <w:t>’</w:t>
      </w:r>
      <w:r w:rsidRPr="004741A2">
        <w:rPr>
          <w:szCs w:val="22"/>
          <w:lang w:val="fr-FR"/>
        </w:rPr>
        <w:t>unanimité que “la participation des communautés locales et autochtones est d</w:t>
      </w:r>
      <w:r w:rsidR="00E47536" w:rsidRPr="004741A2">
        <w:rPr>
          <w:szCs w:val="22"/>
          <w:lang w:val="fr-FR"/>
        </w:rPr>
        <w:t>’</w:t>
      </w:r>
      <w:r w:rsidRPr="004741A2">
        <w:rPr>
          <w:szCs w:val="22"/>
          <w:lang w:val="fr-FR"/>
        </w:rPr>
        <w:t>une grande importance pour les travaux du comité”.</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La nécessité de faciliter cette participation est plus pressante encore depuis décembre 2009, moment auquel l</w:t>
      </w:r>
      <w:r w:rsidR="00E47536" w:rsidRPr="004741A2">
        <w:rPr>
          <w:szCs w:val="22"/>
          <w:lang w:val="fr-FR"/>
        </w:rPr>
        <w:t>’</w:t>
      </w:r>
      <w:r w:rsidRPr="004741A2">
        <w:rPr>
          <w:szCs w:val="22"/>
          <w:lang w:val="fr-FR"/>
        </w:rPr>
        <w:t xml:space="preserve">IGC a entamé des </w:t>
      </w:r>
      <w:r w:rsidRPr="004741A2">
        <w:rPr>
          <w:b/>
          <w:szCs w:val="22"/>
          <w:lang w:val="fr-FR"/>
        </w:rPr>
        <w:t>négociations intensives</w:t>
      </w:r>
      <w:r w:rsidRPr="004741A2">
        <w:rPr>
          <w:szCs w:val="22"/>
          <w:lang w:val="fr-FR"/>
        </w:rPr>
        <w:t xml:space="preserve"> concernant un ou plusieurs instruments juridiques internationaux qui assureront une protection efficace.</w:t>
      </w:r>
    </w:p>
    <w:p w:rsidR="00390D22" w:rsidRPr="004741A2" w:rsidRDefault="00390D22" w:rsidP="00E272CE">
      <w:pPr>
        <w:rPr>
          <w:szCs w:val="22"/>
          <w:lang w:val="fr-FR"/>
        </w:rPr>
      </w:pPr>
    </w:p>
    <w:p w:rsidR="00CB2BE2" w:rsidRPr="004741A2" w:rsidRDefault="00CB2BE2" w:rsidP="00E272CE">
      <w:pPr>
        <w:rPr>
          <w:szCs w:val="22"/>
          <w:lang w:val="fr-FR"/>
        </w:rPr>
      </w:pPr>
    </w:p>
    <w:p w:rsidR="00E272CE" w:rsidRPr="004741A2" w:rsidRDefault="00BF6AA0" w:rsidP="00E272CE">
      <w:pPr>
        <w:rPr>
          <w:szCs w:val="22"/>
          <w:u w:val="single"/>
          <w:lang w:val="fr-FR"/>
        </w:rPr>
      </w:pPr>
      <w:r w:rsidRPr="004741A2">
        <w:rPr>
          <w:szCs w:val="22"/>
          <w:lang w:val="fr-FR"/>
        </w:rPr>
        <w:t>II.</w:t>
      </w:r>
      <w:r w:rsidR="00E272CE" w:rsidRPr="004741A2">
        <w:rPr>
          <w:szCs w:val="22"/>
          <w:lang w:val="fr-FR"/>
        </w:rPr>
        <w:tab/>
      </w:r>
      <w:r w:rsidR="00E272CE" w:rsidRPr="004741A2">
        <w:rPr>
          <w:b/>
          <w:szCs w:val="22"/>
          <w:lang w:val="fr-FR"/>
        </w:rPr>
        <w:t>LE FONDS DE CONTRIBUTIONS VOLONTAIRES DE L</w:t>
      </w:r>
      <w:r w:rsidR="00E47536" w:rsidRPr="004741A2">
        <w:rPr>
          <w:b/>
          <w:szCs w:val="22"/>
          <w:lang w:val="fr-FR"/>
        </w:rPr>
        <w:t>’</w:t>
      </w:r>
      <w:r w:rsidR="00E272CE" w:rsidRPr="004741A2">
        <w:rPr>
          <w:b/>
          <w:szCs w:val="22"/>
          <w:lang w:val="fr-FR"/>
        </w:rPr>
        <w:t>OMPI : OBJECTIFS, MODALITÉS DE FONCTIONNEMENT ET RÉSULTATS</w:t>
      </w:r>
    </w:p>
    <w:p w:rsidR="00E272CE" w:rsidRPr="004741A2" w:rsidRDefault="00E272CE" w:rsidP="00E272CE">
      <w:pPr>
        <w:rPr>
          <w:i/>
          <w:szCs w:val="22"/>
          <w:lang w:val="fr-FR"/>
        </w:rPr>
      </w:pPr>
    </w:p>
    <w:p w:rsidR="00E272CE" w:rsidRPr="004741A2" w:rsidRDefault="00E272CE" w:rsidP="00E272CE">
      <w:pPr>
        <w:rPr>
          <w:szCs w:val="22"/>
          <w:lang w:val="fr-FR"/>
        </w:rPr>
      </w:pPr>
      <w:r w:rsidRPr="004741A2">
        <w:rPr>
          <w:szCs w:val="22"/>
          <w:lang w:val="fr-FR"/>
        </w:rPr>
        <w:t>Des mesures concrètes ont été prises par les États membres de l</w:t>
      </w:r>
      <w:r w:rsidR="00E47536" w:rsidRPr="004741A2">
        <w:rPr>
          <w:szCs w:val="22"/>
          <w:lang w:val="fr-FR"/>
        </w:rPr>
        <w:t>’</w:t>
      </w:r>
      <w:r w:rsidRPr="004741A2">
        <w:rPr>
          <w:szCs w:val="22"/>
          <w:lang w:val="fr-FR"/>
        </w:rPr>
        <w:t>OMPI afin de garantir la participation effective et active des peuples autochtones et des communautés locales en tant qu</w:t>
      </w:r>
      <w:r w:rsidR="00E47536" w:rsidRPr="004741A2">
        <w:rPr>
          <w:szCs w:val="22"/>
          <w:lang w:val="fr-FR"/>
        </w:rPr>
        <w:t>’</w:t>
      </w:r>
      <w:r w:rsidRPr="004741A2">
        <w:rPr>
          <w:szCs w:val="22"/>
          <w:lang w:val="fr-FR"/>
        </w:rPr>
        <w:t>observateurs au sein de l</w:t>
      </w:r>
      <w:r w:rsidR="00E47536" w:rsidRPr="004741A2">
        <w:rPr>
          <w:szCs w:val="22"/>
          <w:lang w:val="fr-FR"/>
        </w:rPr>
        <w:t>’</w:t>
      </w:r>
      <w:r w:rsidRPr="004741A2">
        <w:rPr>
          <w:szCs w:val="22"/>
          <w:lang w:val="fr-FR"/>
        </w:rPr>
        <w:t>IGC.</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Depuis avril 2001, une procédure d</w:t>
      </w:r>
      <w:r w:rsidR="00E47536" w:rsidRPr="004741A2">
        <w:rPr>
          <w:szCs w:val="22"/>
          <w:lang w:val="fr-FR"/>
        </w:rPr>
        <w:t>’</w:t>
      </w:r>
      <w:r w:rsidRPr="004741A2">
        <w:rPr>
          <w:szCs w:val="22"/>
          <w:lang w:val="fr-FR"/>
        </w:rPr>
        <w:t>accréditation accélérée fonctionne au sein de l</w:t>
      </w:r>
      <w:r w:rsidR="00E47536" w:rsidRPr="004741A2">
        <w:rPr>
          <w:szCs w:val="22"/>
          <w:lang w:val="fr-FR"/>
        </w:rPr>
        <w:t>’</w:t>
      </w:r>
      <w:r w:rsidRPr="004741A2">
        <w:rPr>
          <w:szCs w:val="22"/>
          <w:lang w:val="fr-FR"/>
        </w:rPr>
        <w:t>IGC pour toutes les organisations non gouvernementales et intergouvernementales;  l</w:t>
      </w:r>
      <w:r w:rsidR="00E47536" w:rsidRPr="004741A2">
        <w:rPr>
          <w:szCs w:val="22"/>
          <w:lang w:val="fr-FR"/>
        </w:rPr>
        <w:t>’</w:t>
      </w:r>
      <w:r w:rsidRPr="004741A2">
        <w:rPr>
          <w:szCs w:val="22"/>
          <w:lang w:val="fr-FR"/>
        </w:rPr>
        <w:t>IGC compte actuellement plus de 300 observateurs accrédités, dont bon nombre représentent des communautés autochtones et locales.  Les sessions de l</w:t>
      </w:r>
      <w:r w:rsidR="00E47536" w:rsidRPr="004741A2">
        <w:rPr>
          <w:szCs w:val="22"/>
          <w:lang w:val="fr-FR"/>
        </w:rPr>
        <w:t>’</w:t>
      </w:r>
      <w:r w:rsidRPr="004741A2">
        <w:rPr>
          <w:szCs w:val="22"/>
          <w:lang w:val="fr-FR"/>
        </w:rPr>
        <w:t>IGC s</w:t>
      </w:r>
      <w:r w:rsidR="00E47536" w:rsidRPr="004741A2">
        <w:rPr>
          <w:szCs w:val="22"/>
          <w:lang w:val="fr-FR"/>
        </w:rPr>
        <w:t>’</w:t>
      </w:r>
      <w:r w:rsidRPr="004741A2">
        <w:rPr>
          <w:szCs w:val="22"/>
          <w:lang w:val="fr-FR"/>
        </w:rPr>
        <w:t>ouvrent par un débat d</w:t>
      </w:r>
      <w:r w:rsidR="00E47536" w:rsidRPr="004741A2">
        <w:rPr>
          <w:szCs w:val="22"/>
          <w:lang w:val="fr-FR"/>
        </w:rPr>
        <w:t>’</w:t>
      </w:r>
      <w:r w:rsidRPr="004741A2">
        <w:rPr>
          <w:szCs w:val="22"/>
          <w:lang w:val="fr-FR"/>
        </w:rPr>
        <w:t xml:space="preserve">experts </w:t>
      </w:r>
      <w:r w:rsidRPr="004741A2">
        <w:rPr>
          <w:szCs w:val="22"/>
          <w:lang w:val="fr-FR"/>
        </w:rPr>
        <w:lastRenderedPageBreak/>
        <w:t>autochtones, lors duquel sept membres de communautés autochtones et locales font part de leur expérience et de leurs perspectives.  En 2011, l</w:t>
      </w:r>
      <w:r w:rsidR="00E47536" w:rsidRPr="004741A2">
        <w:rPr>
          <w:szCs w:val="22"/>
          <w:lang w:val="fr-FR"/>
        </w:rPr>
        <w:t>’</w:t>
      </w:r>
      <w:r w:rsidRPr="004741A2">
        <w:rPr>
          <w:szCs w:val="22"/>
          <w:lang w:val="fr-FR"/>
        </w:rPr>
        <w:t>Assemblée générale de l</w:t>
      </w:r>
      <w:r w:rsidR="00E47536" w:rsidRPr="004741A2">
        <w:rPr>
          <w:szCs w:val="22"/>
          <w:lang w:val="fr-FR"/>
        </w:rPr>
        <w:t>’</w:t>
      </w:r>
      <w:r w:rsidRPr="004741A2">
        <w:rPr>
          <w:szCs w:val="22"/>
          <w:lang w:val="fr-FR"/>
        </w:rPr>
        <w:t>OMPI a demandé à l</w:t>
      </w:r>
      <w:r w:rsidR="00E47536" w:rsidRPr="004741A2">
        <w:rPr>
          <w:szCs w:val="22"/>
          <w:lang w:val="fr-FR"/>
        </w:rPr>
        <w:t>’</w:t>
      </w:r>
      <w:r w:rsidRPr="004741A2">
        <w:rPr>
          <w:szCs w:val="22"/>
          <w:lang w:val="fr-FR"/>
        </w:rPr>
        <w:t>IGC de revoir ses procédures en vue de “renforcer la contribution des observateurs” aux travaux du comité.  En février 2012, l</w:t>
      </w:r>
      <w:r w:rsidR="00E47536" w:rsidRPr="004741A2">
        <w:rPr>
          <w:szCs w:val="22"/>
          <w:lang w:val="fr-FR"/>
        </w:rPr>
        <w:t>’</w:t>
      </w:r>
      <w:r w:rsidRPr="004741A2">
        <w:rPr>
          <w:szCs w:val="22"/>
          <w:lang w:val="fr-FR"/>
        </w:rPr>
        <w:t>IGC a adopté différentes initiatives concrètes à cet égard.</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Parallèlement, bon nombre de peuples autochtones et communautés locales ont souligné et continuent de souligner qu</w:t>
      </w:r>
      <w:r w:rsidR="00E47536" w:rsidRPr="004741A2">
        <w:rPr>
          <w:szCs w:val="22"/>
          <w:lang w:val="fr-FR"/>
        </w:rPr>
        <w:t>’</w:t>
      </w:r>
      <w:r w:rsidRPr="004741A2">
        <w:rPr>
          <w:szCs w:val="22"/>
          <w:lang w:val="fr-FR"/>
        </w:rPr>
        <w:t xml:space="preserve">elles ont rencontré des </w:t>
      </w:r>
      <w:r w:rsidRPr="004741A2">
        <w:rPr>
          <w:b/>
          <w:szCs w:val="22"/>
          <w:lang w:val="fr-FR"/>
        </w:rPr>
        <w:t>difficultés insurmontables pour financer les frais de voyage et d</w:t>
      </w:r>
      <w:r w:rsidR="00E47536" w:rsidRPr="004741A2">
        <w:rPr>
          <w:b/>
          <w:szCs w:val="22"/>
          <w:lang w:val="fr-FR"/>
        </w:rPr>
        <w:t>’</w:t>
      </w:r>
      <w:r w:rsidRPr="004741A2">
        <w:rPr>
          <w:b/>
          <w:szCs w:val="22"/>
          <w:lang w:val="fr-FR"/>
        </w:rPr>
        <w:t>hébergement</w:t>
      </w:r>
      <w:r w:rsidRPr="004741A2">
        <w:rPr>
          <w:szCs w:val="22"/>
          <w:lang w:val="fr-FR"/>
        </w:rPr>
        <w:t xml:space="preserve"> de leurs représentants durant les réunions de l</w:t>
      </w:r>
      <w:r w:rsidR="00E47536" w:rsidRPr="004741A2">
        <w:rPr>
          <w:szCs w:val="22"/>
          <w:lang w:val="fr-FR"/>
        </w:rPr>
        <w:t>’</w:t>
      </w:r>
      <w:r w:rsidRPr="004741A2">
        <w:rPr>
          <w:szCs w:val="22"/>
          <w:lang w:val="fr-FR"/>
        </w:rPr>
        <w:t>IGC, et que ces frais font obstacle à leur participation effective.</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Afin de répondre à cette préoccupation légitime, et à la suite de consultations approfondies et d</w:t>
      </w:r>
      <w:r w:rsidR="00E47536" w:rsidRPr="004741A2">
        <w:rPr>
          <w:szCs w:val="22"/>
          <w:lang w:val="fr-FR"/>
        </w:rPr>
        <w:t>’</w:t>
      </w:r>
      <w:r w:rsidRPr="004741A2">
        <w:rPr>
          <w:szCs w:val="22"/>
          <w:lang w:val="fr-FR"/>
        </w:rPr>
        <w:t xml:space="preserve">un examen des pratiques recommandées en vigueur dans le système des </w:t>
      </w:r>
      <w:r w:rsidR="00E47536" w:rsidRPr="004741A2">
        <w:rPr>
          <w:szCs w:val="22"/>
          <w:lang w:val="fr-FR"/>
        </w:rPr>
        <w:t>Nations Unies</w:t>
      </w:r>
      <w:r w:rsidRPr="004741A2">
        <w:rPr>
          <w:szCs w:val="22"/>
          <w:lang w:val="fr-FR"/>
        </w:rPr>
        <w:t xml:space="preserve">, </w:t>
      </w:r>
      <w:r w:rsidRPr="004741A2">
        <w:rPr>
          <w:b/>
          <w:szCs w:val="22"/>
          <w:lang w:val="fr-FR"/>
        </w:rPr>
        <w:t>l</w:t>
      </w:r>
      <w:r w:rsidR="00E47536" w:rsidRPr="004741A2">
        <w:rPr>
          <w:b/>
          <w:szCs w:val="22"/>
          <w:lang w:val="fr-FR"/>
        </w:rPr>
        <w:t>’</w:t>
      </w:r>
      <w:r w:rsidRPr="004741A2">
        <w:rPr>
          <w:b/>
          <w:szCs w:val="22"/>
          <w:lang w:val="fr-FR"/>
        </w:rPr>
        <w:t>Assemblée générale de l</w:t>
      </w:r>
      <w:r w:rsidR="00E47536" w:rsidRPr="004741A2">
        <w:rPr>
          <w:b/>
          <w:szCs w:val="22"/>
          <w:lang w:val="fr-FR"/>
        </w:rPr>
        <w:t>’</w:t>
      </w:r>
      <w:r w:rsidRPr="004741A2">
        <w:rPr>
          <w:b/>
          <w:szCs w:val="22"/>
          <w:lang w:val="fr-FR"/>
        </w:rPr>
        <w:t>OMPI a pris la décision, en 2005, de créer le Fonds de contributions volontaires de l</w:t>
      </w:r>
      <w:r w:rsidR="00E47536" w:rsidRPr="004741A2">
        <w:rPr>
          <w:b/>
          <w:szCs w:val="22"/>
          <w:lang w:val="fr-FR"/>
        </w:rPr>
        <w:t>’</w:t>
      </w:r>
      <w:r w:rsidRPr="004741A2">
        <w:rPr>
          <w:b/>
          <w:szCs w:val="22"/>
          <w:lang w:val="fr-FR"/>
        </w:rPr>
        <w:t>OMPI</w:t>
      </w:r>
      <w:r w:rsidRPr="004741A2">
        <w:rPr>
          <w:szCs w:val="22"/>
          <w:lang w:val="fr-FR"/>
        </w:rPr>
        <w:t xml:space="preserve"> pour les communautés autochtones et locales accréditées afin de financer la participation à l</w:t>
      </w:r>
      <w:r w:rsidR="00E47536" w:rsidRPr="004741A2">
        <w:rPr>
          <w:szCs w:val="22"/>
          <w:lang w:val="fr-FR"/>
        </w:rPr>
        <w:t>’</w:t>
      </w:r>
      <w:r w:rsidRPr="004741A2">
        <w:rPr>
          <w:szCs w:val="22"/>
          <w:lang w:val="fr-FR"/>
        </w:rPr>
        <w:t>IGC d</w:t>
      </w:r>
      <w:r w:rsidR="00E47536" w:rsidRPr="004741A2">
        <w:rPr>
          <w:szCs w:val="22"/>
          <w:lang w:val="fr-FR"/>
        </w:rPr>
        <w:t>’</w:t>
      </w:r>
      <w:r w:rsidRPr="004741A2">
        <w:rPr>
          <w:szCs w:val="22"/>
          <w:lang w:val="fr-FR"/>
        </w:rPr>
        <w:t>organisations observatrices accréditées représentant des communautés autochtones et locales.</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L</w:t>
      </w:r>
      <w:r w:rsidR="00E47536" w:rsidRPr="004741A2">
        <w:rPr>
          <w:szCs w:val="22"/>
          <w:lang w:val="fr-FR"/>
        </w:rPr>
        <w:t>’</w:t>
      </w:r>
      <w:r w:rsidRPr="004741A2">
        <w:rPr>
          <w:szCs w:val="22"/>
          <w:lang w:val="fr-FR"/>
        </w:rPr>
        <w:t>objectif de cet instrument de financement indispensable et ses règles de fonctionn</w:t>
      </w:r>
      <w:r w:rsidR="00F16BC2" w:rsidRPr="004741A2">
        <w:rPr>
          <w:szCs w:val="22"/>
          <w:lang w:val="fr-FR"/>
        </w:rPr>
        <w:t>ement ont été clairement énoncé</w:t>
      </w:r>
      <w:r w:rsidRPr="004741A2">
        <w:rPr>
          <w:szCs w:val="22"/>
          <w:lang w:val="fr-FR"/>
        </w:rPr>
        <w:t>s par l</w:t>
      </w:r>
      <w:r w:rsidR="00E47536" w:rsidRPr="004741A2">
        <w:rPr>
          <w:szCs w:val="22"/>
          <w:lang w:val="fr-FR"/>
        </w:rPr>
        <w:t>’</w:t>
      </w:r>
      <w:r w:rsidRPr="004741A2">
        <w:rPr>
          <w:szCs w:val="22"/>
          <w:lang w:val="fr-FR"/>
        </w:rPr>
        <w:t>Assemblée générale, dans des décisions formelles qui constituent la base juridique du Fonds</w:t>
      </w:r>
      <w:r w:rsidRPr="004741A2">
        <w:rPr>
          <w:rStyle w:val="FootnoteReference"/>
          <w:szCs w:val="22"/>
          <w:lang w:val="fr-FR"/>
        </w:rPr>
        <w:footnoteReference w:id="4"/>
      </w:r>
      <w:r w:rsidRPr="004741A2">
        <w:rPr>
          <w:szCs w:val="22"/>
          <w:lang w:val="fr-FR"/>
        </w:rPr>
        <w:t>.</w:t>
      </w:r>
    </w:p>
    <w:p w:rsidR="00E272CE" w:rsidRPr="004741A2" w:rsidRDefault="00E272CE" w:rsidP="00E272CE">
      <w:pPr>
        <w:rPr>
          <w:szCs w:val="22"/>
          <w:lang w:val="fr-FR"/>
        </w:rPr>
      </w:pPr>
    </w:p>
    <w:p w:rsidR="00E272CE" w:rsidRPr="004741A2" w:rsidRDefault="00E272CE" w:rsidP="00E272CE">
      <w:pPr>
        <w:rPr>
          <w:szCs w:val="22"/>
          <w:lang w:val="fr-FR"/>
        </w:rPr>
      </w:pPr>
      <w:r w:rsidRPr="004741A2">
        <w:rPr>
          <w:i/>
          <w:szCs w:val="22"/>
          <w:lang w:val="fr-FR"/>
        </w:rPr>
        <w:t>Objectif du Fonds</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Le Fonds est exclusivement destiné à apporter une assistance financière aux organisations observatrices accréditées représentant des communautés autochtones et locales en prenant en charge l</w:t>
      </w:r>
      <w:r w:rsidR="00E47536" w:rsidRPr="004741A2">
        <w:rPr>
          <w:szCs w:val="22"/>
          <w:lang w:val="fr-FR"/>
        </w:rPr>
        <w:t>’</w:t>
      </w:r>
      <w:r w:rsidRPr="004741A2">
        <w:rPr>
          <w:szCs w:val="22"/>
          <w:lang w:val="fr-FR"/>
        </w:rPr>
        <w:t>achat par leurs représentants d</w:t>
      </w:r>
      <w:r w:rsidR="00E47536" w:rsidRPr="004741A2">
        <w:rPr>
          <w:szCs w:val="22"/>
          <w:lang w:val="fr-FR"/>
        </w:rPr>
        <w:t>’</w:t>
      </w:r>
      <w:r w:rsidRPr="004741A2">
        <w:rPr>
          <w:szCs w:val="22"/>
          <w:lang w:val="fr-FR"/>
        </w:rPr>
        <w:t>un billet d</w:t>
      </w:r>
      <w:r w:rsidR="00E47536" w:rsidRPr="004741A2">
        <w:rPr>
          <w:szCs w:val="22"/>
          <w:lang w:val="fr-FR"/>
        </w:rPr>
        <w:t>’</w:t>
      </w:r>
      <w:r w:rsidRPr="004741A2">
        <w:rPr>
          <w:szCs w:val="22"/>
          <w:lang w:val="fr-FR"/>
        </w:rPr>
        <w:t>avion aller</w:t>
      </w:r>
      <w:r w:rsidR="004741A2" w:rsidRPr="004741A2">
        <w:rPr>
          <w:szCs w:val="22"/>
          <w:lang w:val="fr-FR"/>
        </w:rPr>
        <w:noBreakHyphen/>
      </w:r>
      <w:r w:rsidRPr="004741A2">
        <w:rPr>
          <w:szCs w:val="22"/>
          <w:lang w:val="fr-FR"/>
        </w:rPr>
        <w:t>retour en classe économique par l</w:t>
      </w:r>
      <w:r w:rsidR="00E47536" w:rsidRPr="004741A2">
        <w:rPr>
          <w:szCs w:val="22"/>
          <w:lang w:val="fr-FR"/>
        </w:rPr>
        <w:t>’</w:t>
      </w:r>
      <w:r w:rsidRPr="004741A2">
        <w:rPr>
          <w:szCs w:val="22"/>
          <w:lang w:val="fr-FR"/>
        </w:rPr>
        <w:t>itinéraire le moins onéreux et en leur accordant une indemnité journa</w:t>
      </w:r>
      <w:r w:rsidR="00D47DB6" w:rsidRPr="004741A2">
        <w:rPr>
          <w:szCs w:val="22"/>
          <w:lang w:val="fr-FR"/>
        </w:rPr>
        <w:t>lière et, dans certains cas, un </w:t>
      </w:r>
      <w:r w:rsidRPr="004741A2">
        <w:rPr>
          <w:szCs w:val="22"/>
          <w:lang w:val="fr-FR"/>
        </w:rPr>
        <w:t>montant forfaitaire prévu au titre des faux frais encourus par le participant bénéficiant d</w:t>
      </w:r>
      <w:r w:rsidR="00E47536" w:rsidRPr="004741A2">
        <w:rPr>
          <w:szCs w:val="22"/>
          <w:lang w:val="fr-FR"/>
        </w:rPr>
        <w:t>’</w:t>
      </w:r>
      <w:r w:rsidRPr="004741A2">
        <w:rPr>
          <w:szCs w:val="22"/>
          <w:lang w:val="fr-FR"/>
        </w:rPr>
        <w:t>une prise en charge au départ et à l</w:t>
      </w:r>
      <w:r w:rsidR="00E47536" w:rsidRPr="004741A2">
        <w:rPr>
          <w:szCs w:val="22"/>
          <w:lang w:val="fr-FR"/>
        </w:rPr>
        <w:t>’</w:t>
      </w:r>
      <w:r w:rsidRPr="004741A2">
        <w:rPr>
          <w:szCs w:val="22"/>
          <w:lang w:val="fr-FR"/>
        </w:rPr>
        <w:t>arrivée.</w:t>
      </w:r>
    </w:p>
    <w:p w:rsidR="00E272CE" w:rsidRPr="004741A2" w:rsidRDefault="00E272CE" w:rsidP="00E272CE">
      <w:pPr>
        <w:rPr>
          <w:szCs w:val="22"/>
          <w:lang w:val="fr-FR"/>
        </w:rPr>
      </w:pPr>
    </w:p>
    <w:p w:rsidR="00E272CE" w:rsidRPr="004741A2" w:rsidRDefault="00E272CE" w:rsidP="00E272CE">
      <w:pPr>
        <w:rPr>
          <w:i/>
          <w:szCs w:val="22"/>
          <w:lang w:val="fr-FR"/>
        </w:rPr>
      </w:pPr>
      <w:r w:rsidRPr="004741A2">
        <w:rPr>
          <w:i/>
          <w:szCs w:val="22"/>
          <w:lang w:val="fr-FR"/>
        </w:rPr>
        <w:t>Source de financement</w:t>
      </w:r>
    </w:p>
    <w:p w:rsidR="00E272CE" w:rsidRPr="004741A2" w:rsidRDefault="00E272CE" w:rsidP="00E272CE">
      <w:pPr>
        <w:rPr>
          <w:i/>
          <w:szCs w:val="22"/>
          <w:lang w:val="fr-FR"/>
        </w:rPr>
      </w:pPr>
    </w:p>
    <w:p w:rsidR="00CF2AE9" w:rsidRPr="004741A2" w:rsidRDefault="00E272CE" w:rsidP="00E272CE">
      <w:pPr>
        <w:rPr>
          <w:szCs w:val="22"/>
          <w:lang w:val="fr-FR"/>
        </w:rPr>
      </w:pPr>
      <w:r w:rsidRPr="004741A2">
        <w:rPr>
          <w:szCs w:val="22"/>
          <w:lang w:val="fr-FR"/>
        </w:rPr>
        <w:t>Le Secrétariat de l</w:t>
      </w:r>
      <w:r w:rsidR="00E47536" w:rsidRPr="004741A2">
        <w:rPr>
          <w:szCs w:val="22"/>
          <w:lang w:val="fr-FR"/>
        </w:rPr>
        <w:t>’</w:t>
      </w:r>
      <w:r w:rsidRPr="004741A2">
        <w:rPr>
          <w:szCs w:val="22"/>
          <w:lang w:val="fr-FR"/>
        </w:rPr>
        <w:t>OMPI n</w:t>
      </w:r>
      <w:r w:rsidR="00E47536" w:rsidRPr="004741A2">
        <w:rPr>
          <w:szCs w:val="22"/>
          <w:lang w:val="fr-FR"/>
        </w:rPr>
        <w:t>’</w:t>
      </w:r>
      <w:r w:rsidRPr="004741A2">
        <w:rPr>
          <w:szCs w:val="22"/>
          <w:lang w:val="fr-FR"/>
        </w:rPr>
        <w:t>est pas autorisé à prélever des fonds dans le budget de l</w:t>
      </w:r>
      <w:r w:rsidR="00E47536" w:rsidRPr="004741A2">
        <w:rPr>
          <w:szCs w:val="22"/>
          <w:lang w:val="fr-FR"/>
        </w:rPr>
        <w:t>’</w:t>
      </w:r>
      <w:r w:rsidRPr="004741A2">
        <w:rPr>
          <w:szCs w:val="22"/>
          <w:lang w:val="fr-FR"/>
        </w:rPr>
        <w:t>OMPI pour continuer d</w:t>
      </w:r>
      <w:r w:rsidR="00E47536" w:rsidRPr="004741A2">
        <w:rPr>
          <w:szCs w:val="22"/>
          <w:lang w:val="fr-FR"/>
        </w:rPr>
        <w:t>’</w:t>
      </w:r>
      <w:r w:rsidRPr="004741A2">
        <w:rPr>
          <w:szCs w:val="22"/>
          <w:lang w:val="fr-FR"/>
        </w:rPr>
        <w:t xml:space="preserve">assurer le fonctionnement du Fonds.  </w:t>
      </w:r>
      <w:r w:rsidRPr="004741A2">
        <w:rPr>
          <w:b/>
          <w:szCs w:val="22"/>
          <w:lang w:val="fr-FR"/>
        </w:rPr>
        <w:t>Le Fonds dépend exclusivement des contributions volontaires.</w:t>
      </w:r>
      <w:r w:rsidRPr="004741A2">
        <w:rPr>
          <w:b/>
          <w:lang w:val="fr-FR"/>
        </w:rPr>
        <w:t xml:space="preserve">  </w:t>
      </w:r>
      <w:r w:rsidRPr="004741A2">
        <w:rPr>
          <w:szCs w:val="22"/>
          <w:lang w:val="fr-FR"/>
        </w:rPr>
        <w:t>Cela signifie que le Fonds ne peut pas fonctionner sans les contributions des donateurs.</w:t>
      </w:r>
    </w:p>
    <w:p w:rsidR="00E272CE" w:rsidRPr="004741A2" w:rsidRDefault="00E272CE" w:rsidP="00E272CE">
      <w:pPr>
        <w:rPr>
          <w:szCs w:val="22"/>
          <w:lang w:val="fr-FR"/>
        </w:rPr>
      </w:pPr>
    </w:p>
    <w:p w:rsidR="00E272CE" w:rsidRPr="004741A2" w:rsidRDefault="00E272CE" w:rsidP="00E272CE">
      <w:pPr>
        <w:rPr>
          <w:szCs w:val="22"/>
          <w:lang w:val="fr-FR"/>
        </w:rPr>
      </w:pPr>
      <w:r w:rsidRPr="004741A2">
        <w:rPr>
          <w:i/>
          <w:szCs w:val="22"/>
          <w:lang w:val="fr-FR"/>
        </w:rPr>
        <w:t>Fonctionnement du Fonds</w:t>
      </w:r>
    </w:p>
    <w:p w:rsidR="00E272CE" w:rsidRPr="004741A2" w:rsidRDefault="00E272CE" w:rsidP="00E272CE">
      <w:pPr>
        <w:rPr>
          <w:szCs w:val="22"/>
          <w:lang w:val="fr-FR"/>
        </w:rPr>
      </w:pPr>
    </w:p>
    <w:p w:rsidR="00E272CE" w:rsidRPr="004741A2" w:rsidRDefault="00E272CE" w:rsidP="001A09CA">
      <w:pPr>
        <w:numPr>
          <w:ilvl w:val="0"/>
          <w:numId w:val="7"/>
        </w:numPr>
        <w:tabs>
          <w:tab w:val="clear" w:pos="3305"/>
        </w:tabs>
        <w:ind w:left="0" w:firstLine="0"/>
        <w:jc w:val="center"/>
        <w:rPr>
          <w:szCs w:val="22"/>
          <w:lang w:val="fr-FR"/>
        </w:rPr>
      </w:pPr>
      <w:r w:rsidRPr="004741A2">
        <w:rPr>
          <w:b/>
          <w:szCs w:val="22"/>
          <w:lang w:val="fr-FR"/>
        </w:rPr>
        <w:t>Transparence</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La liste des contributeurs et le montant des dons, la situation financière du Fonds, la liste des candidats à une assistance financière et la liste des participants bénéficiant d</w:t>
      </w:r>
      <w:r w:rsidR="00E47536" w:rsidRPr="004741A2">
        <w:rPr>
          <w:szCs w:val="22"/>
          <w:lang w:val="fr-FR"/>
        </w:rPr>
        <w:t>’</w:t>
      </w:r>
      <w:r w:rsidRPr="004741A2">
        <w:rPr>
          <w:szCs w:val="22"/>
          <w:lang w:val="fr-FR"/>
        </w:rPr>
        <w:t>un financement ainsi que la somme dépensée pour chacun d</w:t>
      </w:r>
      <w:r w:rsidR="00E47536" w:rsidRPr="004741A2">
        <w:rPr>
          <w:szCs w:val="22"/>
          <w:lang w:val="fr-FR"/>
        </w:rPr>
        <w:t>’</w:t>
      </w:r>
      <w:r w:rsidRPr="004741A2">
        <w:rPr>
          <w:szCs w:val="22"/>
          <w:lang w:val="fr-FR"/>
        </w:rPr>
        <w:t>eux sont communiquées à l</w:t>
      </w:r>
      <w:r w:rsidR="00E47536" w:rsidRPr="004741A2">
        <w:rPr>
          <w:szCs w:val="22"/>
          <w:lang w:val="fr-FR"/>
        </w:rPr>
        <w:t>’</w:t>
      </w:r>
      <w:r w:rsidRPr="004741A2">
        <w:rPr>
          <w:szCs w:val="22"/>
          <w:lang w:val="fr-FR"/>
        </w:rPr>
        <w:t>IGC à chacune de ses sessions au moyen d</w:t>
      </w:r>
      <w:r w:rsidR="00E47536" w:rsidRPr="004741A2">
        <w:rPr>
          <w:szCs w:val="22"/>
          <w:lang w:val="fr-FR"/>
        </w:rPr>
        <w:t>’</w:t>
      </w:r>
      <w:r w:rsidRPr="004741A2">
        <w:rPr>
          <w:szCs w:val="22"/>
          <w:lang w:val="fr-FR"/>
        </w:rPr>
        <w:t>une note d</w:t>
      </w:r>
      <w:r w:rsidR="00E47536" w:rsidRPr="004741A2">
        <w:rPr>
          <w:szCs w:val="22"/>
          <w:lang w:val="fr-FR"/>
        </w:rPr>
        <w:t>’</w:t>
      </w:r>
      <w:r w:rsidRPr="004741A2">
        <w:rPr>
          <w:szCs w:val="22"/>
          <w:lang w:val="fr-FR"/>
        </w:rPr>
        <w:t>information officielle</w:t>
      </w:r>
      <w:r w:rsidRPr="004741A2">
        <w:rPr>
          <w:rStyle w:val="FootnoteReference"/>
          <w:szCs w:val="22"/>
          <w:lang w:val="fr-FR"/>
        </w:rPr>
        <w:footnoteReference w:id="5"/>
      </w:r>
      <w:r w:rsidRPr="004741A2">
        <w:rPr>
          <w:szCs w:val="22"/>
          <w:lang w:val="fr-FR"/>
        </w:rPr>
        <w:t>;</w:t>
      </w:r>
    </w:p>
    <w:p w:rsidR="00E272CE" w:rsidRPr="004741A2" w:rsidRDefault="00E272CE" w:rsidP="00E272CE">
      <w:pPr>
        <w:rPr>
          <w:szCs w:val="22"/>
          <w:lang w:val="fr-FR"/>
        </w:rPr>
      </w:pPr>
    </w:p>
    <w:p w:rsidR="004741A2" w:rsidRDefault="004741A2">
      <w:pPr>
        <w:rPr>
          <w:szCs w:val="22"/>
          <w:lang w:val="fr-FR"/>
        </w:rPr>
      </w:pPr>
      <w:r>
        <w:rPr>
          <w:szCs w:val="22"/>
          <w:lang w:val="fr-FR"/>
        </w:rPr>
        <w:br w:type="page"/>
      </w:r>
    </w:p>
    <w:p w:rsidR="004741A2" w:rsidRDefault="00E272CE" w:rsidP="00E91090">
      <w:pPr>
        <w:numPr>
          <w:ilvl w:val="1"/>
          <w:numId w:val="21"/>
        </w:numPr>
        <w:tabs>
          <w:tab w:val="clear" w:pos="1080"/>
          <w:tab w:val="num" w:pos="567"/>
        </w:tabs>
        <w:ind w:left="567" w:firstLine="0"/>
        <w:rPr>
          <w:szCs w:val="22"/>
          <w:lang w:val="fr-FR"/>
        </w:rPr>
      </w:pPr>
      <w:r w:rsidRPr="004741A2">
        <w:rPr>
          <w:szCs w:val="22"/>
          <w:lang w:val="fr-FR"/>
        </w:rPr>
        <w:lastRenderedPageBreak/>
        <w:t>les neuf membres du Conseil consultatif du Fonds, qui sélectionnent les candidats retenus pour un financement, sont élus par la plénière de l</w:t>
      </w:r>
      <w:r w:rsidR="00E47536" w:rsidRPr="004741A2">
        <w:rPr>
          <w:szCs w:val="22"/>
          <w:lang w:val="fr-FR"/>
        </w:rPr>
        <w:t>’</w:t>
      </w:r>
      <w:r w:rsidRPr="004741A2">
        <w:rPr>
          <w:szCs w:val="22"/>
          <w:lang w:val="fr-FR"/>
        </w:rPr>
        <w:t>IGC, sur proposition de son président.  Leur mandat expire, en pratique, à la fin de la session de l</w:t>
      </w:r>
      <w:r w:rsidR="00E47536" w:rsidRPr="004741A2">
        <w:rPr>
          <w:szCs w:val="22"/>
          <w:lang w:val="fr-FR"/>
        </w:rPr>
        <w:t>’</w:t>
      </w:r>
      <w:r w:rsidRPr="004741A2">
        <w:rPr>
          <w:szCs w:val="22"/>
          <w:lang w:val="fr-FR"/>
        </w:rPr>
        <w:t>IGC lors de laquelle ils ont été élus;</w:t>
      </w:r>
    </w:p>
    <w:p w:rsidR="00E91090" w:rsidRPr="004741A2" w:rsidRDefault="00E91090" w:rsidP="004741A2">
      <w:pPr>
        <w:ind w:left="567"/>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les critères de financement, notamment les critères de répartition géographique équitable, ainsi que les conditions régissant l</w:t>
      </w:r>
      <w:r w:rsidR="00E47536" w:rsidRPr="004741A2">
        <w:rPr>
          <w:szCs w:val="22"/>
          <w:lang w:val="fr-FR"/>
        </w:rPr>
        <w:t>’</w:t>
      </w:r>
      <w:r w:rsidRPr="004741A2">
        <w:rPr>
          <w:szCs w:val="22"/>
          <w:lang w:val="fr-FR"/>
        </w:rPr>
        <w:t>assistance financière octroyée au titre du Fonds, sont clairement établis par le règlement du Fonds;</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 Conseil consultatif adopte un rapport officiel à la fin de chacune de ses réunions;  le</w:t>
      </w:r>
      <w:r w:rsidR="005A7CCC" w:rsidRPr="004741A2">
        <w:rPr>
          <w:szCs w:val="22"/>
          <w:lang w:val="fr-FR"/>
        </w:rPr>
        <w:t> </w:t>
      </w:r>
      <w:r w:rsidRPr="004741A2">
        <w:rPr>
          <w:szCs w:val="22"/>
          <w:lang w:val="fr-FR"/>
        </w:rPr>
        <w:t>contenu de ce rapport est envoyé au Directeur général de l</w:t>
      </w:r>
      <w:r w:rsidR="00E47536" w:rsidRPr="004741A2">
        <w:rPr>
          <w:szCs w:val="22"/>
          <w:lang w:val="fr-FR"/>
        </w:rPr>
        <w:t>’</w:t>
      </w:r>
      <w:r w:rsidRPr="004741A2">
        <w:rPr>
          <w:szCs w:val="22"/>
          <w:lang w:val="fr-FR"/>
        </w:rPr>
        <w:t>OMPI, qui le communique sans tarder à l</w:t>
      </w:r>
      <w:r w:rsidR="00E47536" w:rsidRPr="004741A2">
        <w:rPr>
          <w:szCs w:val="22"/>
          <w:lang w:val="fr-FR"/>
        </w:rPr>
        <w:t>’</w:t>
      </w:r>
      <w:r w:rsidRPr="004741A2">
        <w:rPr>
          <w:szCs w:val="22"/>
          <w:lang w:val="fr-FR"/>
        </w:rPr>
        <w:t>IGC sous couvert d</w:t>
      </w:r>
      <w:r w:rsidR="00E47536" w:rsidRPr="004741A2">
        <w:rPr>
          <w:szCs w:val="22"/>
          <w:lang w:val="fr-FR"/>
        </w:rPr>
        <w:t>’</w:t>
      </w:r>
      <w:r w:rsidRPr="004741A2">
        <w:rPr>
          <w:szCs w:val="22"/>
          <w:lang w:val="fr-FR"/>
        </w:rPr>
        <w:t>une note d</w:t>
      </w:r>
      <w:r w:rsidR="00E47536" w:rsidRPr="004741A2">
        <w:rPr>
          <w:szCs w:val="22"/>
          <w:lang w:val="fr-FR"/>
        </w:rPr>
        <w:t>’</w:t>
      </w:r>
      <w:r w:rsidRPr="004741A2">
        <w:rPr>
          <w:szCs w:val="22"/>
          <w:lang w:val="fr-FR"/>
        </w:rPr>
        <w:t>information officielle</w:t>
      </w:r>
      <w:r w:rsidRPr="004741A2">
        <w:rPr>
          <w:rStyle w:val="FootnoteReference"/>
          <w:szCs w:val="22"/>
          <w:lang w:val="fr-FR"/>
        </w:rPr>
        <w:footnoteReference w:id="6"/>
      </w:r>
      <w:r w:rsidRPr="004741A2">
        <w:rPr>
          <w:szCs w:val="22"/>
          <w:lang w:val="fr-FR"/>
        </w:rPr>
        <w:t>.</w:t>
      </w:r>
    </w:p>
    <w:p w:rsidR="00E272CE" w:rsidRPr="004741A2" w:rsidRDefault="00E272CE" w:rsidP="00E272CE">
      <w:pPr>
        <w:rPr>
          <w:szCs w:val="22"/>
          <w:lang w:val="fr-FR"/>
        </w:rPr>
      </w:pPr>
    </w:p>
    <w:p w:rsidR="00E272CE" w:rsidRPr="004741A2" w:rsidRDefault="00E272CE" w:rsidP="00FC1FF6">
      <w:pPr>
        <w:numPr>
          <w:ilvl w:val="0"/>
          <w:numId w:val="8"/>
        </w:numPr>
        <w:tabs>
          <w:tab w:val="clear" w:pos="3195"/>
        </w:tabs>
        <w:ind w:left="0" w:firstLine="0"/>
        <w:jc w:val="center"/>
        <w:rPr>
          <w:szCs w:val="22"/>
          <w:lang w:val="fr-FR"/>
        </w:rPr>
      </w:pPr>
      <w:r w:rsidRPr="004741A2">
        <w:rPr>
          <w:b/>
          <w:szCs w:val="22"/>
          <w:lang w:val="fr-FR"/>
        </w:rPr>
        <w:t>Indépendance et intégration</w:t>
      </w:r>
    </w:p>
    <w:p w:rsidR="00E272CE" w:rsidRPr="004741A2" w:rsidRDefault="00E272CE" w:rsidP="00E272CE">
      <w:pPr>
        <w:rPr>
          <w:szCs w:val="22"/>
          <w:lang w:val="fr-FR"/>
        </w:rPr>
      </w:pPr>
    </w:p>
    <w:p w:rsidR="00CF2AE9"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les neuf membres du Conseil consultatif du Fonds exercent leurs fonctions en toute indépendance et prennent des décisions à titre personnel;</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les candidats à un financement doivent fournir des documents pour étayer leur demande, sous la forme d</w:t>
      </w:r>
      <w:r w:rsidR="00E47536" w:rsidRPr="004741A2">
        <w:rPr>
          <w:szCs w:val="22"/>
          <w:lang w:val="fr-FR"/>
        </w:rPr>
        <w:t>’</w:t>
      </w:r>
      <w:r w:rsidRPr="004741A2">
        <w:rPr>
          <w:szCs w:val="22"/>
          <w:lang w:val="fr-FR"/>
        </w:rPr>
        <w:t>un formulaire de demande et d</w:t>
      </w:r>
      <w:r w:rsidR="00E47536" w:rsidRPr="004741A2">
        <w:rPr>
          <w:szCs w:val="22"/>
          <w:lang w:val="fr-FR"/>
        </w:rPr>
        <w:t>’</w:t>
      </w:r>
      <w:r w:rsidRPr="004741A2">
        <w:rPr>
          <w:szCs w:val="22"/>
          <w:lang w:val="fr-FR"/>
        </w:rPr>
        <w:t xml:space="preserve">un </w:t>
      </w:r>
      <w:r w:rsidRPr="004741A2">
        <w:rPr>
          <w:i/>
          <w:szCs w:val="22"/>
          <w:lang w:val="fr-FR"/>
        </w:rPr>
        <w:t>curriculum vitae</w:t>
      </w:r>
      <w:r w:rsidRPr="004741A2">
        <w:rPr>
          <w:szCs w:val="22"/>
          <w:lang w:val="fr-FR"/>
        </w:rPr>
        <w:t>, afin de faciliter l</w:t>
      </w:r>
      <w:r w:rsidR="00E47536" w:rsidRPr="004741A2">
        <w:rPr>
          <w:szCs w:val="22"/>
          <w:lang w:val="fr-FR"/>
        </w:rPr>
        <w:t>’</w:t>
      </w:r>
      <w:r w:rsidRPr="004741A2">
        <w:rPr>
          <w:szCs w:val="22"/>
          <w:lang w:val="fr-FR"/>
        </w:rPr>
        <w:t>examen de leur demande à la lumière des critères de financement;</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les recommandations du Conseil consultatif sont contraignantes pour le Secrétariat de l</w:t>
      </w:r>
      <w:r w:rsidR="00E47536" w:rsidRPr="004741A2">
        <w:rPr>
          <w:szCs w:val="22"/>
          <w:lang w:val="fr-FR"/>
        </w:rPr>
        <w:t>’</w:t>
      </w:r>
      <w:r w:rsidRPr="004741A2">
        <w:rPr>
          <w:szCs w:val="22"/>
          <w:lang w:val="fr-FR"/>
        </w:rPr>
        <w:t>OMPI, qui fournit simplement le soutien administratif nécessaire et met en œuvre ces recommandations en stricte conformité avec les règles de fonctionnement du Fonds;  et</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trois membres du Conseil consultatif sont issus d</w:t>
      </w:r>
      <w:r w:rsidR="00E47536" w:rsidRPr="004741A2">
        <w:rPr>
          <w:szCs w:val="22"/>
          <w:lang w:val="fr-FR"/>
        </w:rPr>
        <w:t>’</w:t>
      </w:r>
      <w:r w:rsidRPr="004741A2">
        <w:rPr>
          <w:szCs w:val="22"/>
          <w:lang w:val="fr-FR"/>
        </w:rPr>
        <w:t>organisations observatrices accréditées représentant une ou plusieurs communautés autochtones ou locales.</w:t>
      </w:r>
    </w:p>
    <w:p w:rsidR="00E272CE" w:rsidRPr="004741A2" w:rsidRDefault="00E272CE" w:rsidP="00E272CE">
      <w:pPr>
        <w:rPr>
          <w:szCs w:val="22"/>
          <w:lang w:val="fr-FR"/>
        </w:rPr>
      </w:pPr>
    </w:p>
    <w:p w:rsidR="00E272CE" w:rsidRPr="004741A2" w:rsidRDefault="00E272CE" w:rsidP="00FC1FF6">
      <w:pPr>
        <w:numPr>
          <w:ilvl w:val="0"/>
          <w:numId w:val="9"/>
        </w:numPr>
        <w:tabs>
          <w:tab w:val="clear" w:pos="3195"/>
        </w:tabs>
        <w:ind w:left="0" w:firstLine="0"/>
        <w:jc w:val="center"/>
        <w:rPr>
          <w:szCs w:val="22"/>
          <w:lang w:val="fr-FR"/>
        </w:rPr>
      </w:pPr>
      <w:r w:rsidRPr="004741A2">
        <w:rPr>
          <w:b/>
          <w:szCs w:val="22"/>
          <w:lang w:val="fr-FR"/>
        </w:rPr>
        <w:t>Efficacité : aucune prise en charge des coûts administratifs</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les membres du Conseil consultatif se réunissent en marge de la session de l</w:t>
      </w:r>
      <w:r w:rsidR="00E47536" w:rsidRPr="004741A2">
        <w:rPr>
          <w:szCs w:val="22"/>
          <w:lang w:val="fr-FR"/>
        </w:rPr>
        <w:t>’</w:t>
      </w:r>
      <w:r w:rsidRPr="004741A2">
        <w:rPr>
          <w:szCs w:val="22"/>
          <w:lang w:val="fr-FR"/>
        </w:rPr>
        <w:t>IGC à laquelle ils participent.  Ils ne reçoivent ni salaire ni compensation au titre des tâches effectuées;</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le Conseil consultatif doit conclure ses délibérations avant la fin de la session pendant laquelle il se réunit;</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l</w:t>
      </w:r>
      <w:r w:rsidR="00E47536" w:rsidRPr="004741A2">
        <w:rPr>
          <w:szCs w:val="22"/>
          <w:lang w:val="fr-FR"/>
        </w:rPr>
        <w:t>’</w:t>
      </w:r>
      <w:r w:rsidRPr="004741A2">
        <w:rPr>
          <w:szCs w:val="22"/>
          <w:lang w:val="fr-FR"/>
        </w:rPr>
        <w:t>OMPI ne peut prélever aucune redevance administrative sur le Fonds;  et,</w:t>
      </w:r>
    </w:p>
    <w:p w:rsidR="00E272CE" w:rsidRPr="004741A2" w:rsidRDefault="00E272CE" w:rsidP="00E272CE">
      <w:pPr>
        <w:rPr>
          <w:szCs w:val="22"/>
          <w:lang w:val="fr-FR"/>
        </w:rPr>
      </w:pPr>
    </w:p>
    <w:p w:rsidR="00E272CE" w:rsidRPr="004741A2" w:rsidRDefault="00E272CE" w:rsidP="001A09CA">
      <w:pPr>
        <w:numPr>
          <w:ilvl w:val="1"/>
          <w:numId w:val="21"/>
        </w:numPr>
        <w:tabs>
          <w:tab w:val="clear" w:pos="1080"/>
          <w:tab w:val="num" w:pos="567"/>
        </w:tabs>
        <w:ind w:left="567" w:firstLine="0"/>
        <w:rPr>
          <w:szCs w:val="22"/>
          <w:lang w:val="fr-FR"/>
        </w:rPr>
      </w:pPr>
      <w:r w:rsidRPr="004741A2">
        <w:rPr>
          <w:szCs w:val="22"/>
          <w:lang w:val="fr-FR"/>
        </w:rPr>
        <w:t>une clause particulière du règlement du Fonds vise à maintenir les coûts administratifs à un strict minimum.</w:t>
      </w:r>
    </w:p>
    <w:p w:rsidR="00E272CE" w:rsidRPr="004741A2" w:rsidRDefault="00E272CE" w:rsidP="00E272CE">
      <w:pPr>
        <w:rPr>
          <w:szCs w:val="22"/>
          <w:lang w:val="fr-FR"/>
        </w:rPr>
      </w:pPr>
    </w:p>
    <w:p w:rsidR="00E272CE" w:rsidRPr="004741A2" w:rsidRDefault="00E272CE" w:rsidP="00FC1FF6">
      <w:pPr>
        <w:rPr>
          <w:i/>
          <w:szCs w:val="22"/>
          <w:lang w:val="fr-FR"/>
        </w:rPr>
      </w:pPr>
      <w:r w:rsidRPr="004741A2">
        <w:rPr>
          <w:b/>
          <w:i/>
          <w:szCs w:val="22"/>
          <w:lang w:val="fr-FR"/>
        </w:rPr>
        <w:t>Résultats</w:t>
      </w:r>
      <w:r w:rsidRPr="004741A2">
        <w:rPr>
          <w:i/>
          <w:szCs w:val="22"/>
          <w:lang w:val="fr-FR"/>
        </w:rPr>
        <w:t xml:space="preserve"> (avril 2006 – </w:t>
      </w:r>
      <w:r w:rsidR="00AB26F7" w:rsidRPr="004741A2">
        <w:rPr>
          <w:i/>
          <w:szCs w:val="22"/>
          <w:lang w:val="fr-FR"/>
        </w:rPr>
        <w:t>28 mai</w:t>
      </w:r>
      <w:r w:rsidR="00BF1D2C" w:rsidRPr="004741A2">
        <w:rPr>
          <w:i/>
          <w:szCs w:val="22"/>
          <w:lang w:val="fr-FR"/>
        </w:rPr>
        <w:t> 2014</w:t>
      </w:r>
      <w:r w:rsidRPr="004741A2">
        <w:rPr>
          <w:i/>
          <w:szCs w:val="22"/>
          <w:lang w:val="fr-FR"/>
        </w:rPr>
        <w:t>)</w:t>
      </w:r>
    </w:p>
    <w:p w:rsidR="00E272CE" w:rsidRPr="004741A2" w:rsidRDefault="00E272CE" w:rsidP="00E272CE">
      <w:pPr>
        <w:rPr>
          <w:i/>
          <w:szCs w:val="22"/>
          <w:lang w:val="fr-FR"/>
        </w:rPr>
      </w:pPr>
    </w:p>
    <w:p w:rsidR="00E272CE" w:rsidRPr="004741A2" w:rsidRDefault="00E44558" w:rsidP="00525460">
      <w:pPr>
        <w:tabs>
          <w:tab w:val="left" w:pos="567"/>
        </w:tabs>
        <w:ind w:left="567"/>
        <w:rPr>
          <w:szCs w:val="22"/>
          <w:lang w:val="fr-FR"/>
        </w:rPr>
      </w:pPr>
      <w:r w:rsidRPr="004741A2">
        <w:rPr>
          <w:szCs w:val="22"/>
          <w:lang w:val="fr-FR"/>
        </w:rPr>
        <w:t>A</w:t>
      </w:r>
      <w:r w:rsidR="00E272CE" w:rsidRPr="004741A2">
        <w:rPr>
          <w:szCs w:val="22"/>
          <w:lang w:val="fr-FR"/>
        </w:rPr>
        <w:t xml:space="preserve">u total, </w:t>
      </w:r>
      <w:r w:rsidR="00BF1D2C" w:rsidRPr="004741A2">
        <w:rPr>
          <w:szCs w:val="22"/>
          <w:lang w:val="fr-FR"/>
        </w:rPr>
        <w:t>4</w:t>
      </w:r>
      <w:r w:rsidR="00AB26F7" w:rsidRPr="004741A2">
        <w:rPr>
          <w:szCs w:val="22"/>
          <w:lang w:val="fr-FR"/>
        </w:rPr>
        <w:t>95</w:t>
      </w:r>
      <w:r w:rsidR="00BF1D2C" w:rsidRPr="004741A2">
        <w:rPr>
          <w:szCs w:val="22"/>
          <w:lang w:val="fr-FR"/>
        </w:rPr>
        <w:t xml:space="preserve"> </w:t>
      </w:r>
      <w:r w:rsidR="00E272CE" w:rsidRPr="004741A2">
        <w:rPr>
          <w:szCs w:val="22"/>
          <w:lang w:val="fr-FR"/>
        </w:rPr>
        <w:t>demandes</w:t>
      </w:r>
      <w:r w:rsidR="007111C9" w:rsidRPr="004741A2">
        <w:rPr>
          <w:rStyle w:val="FootnoteReference"/>
          <w:szCs w:val="22"/>
          <w:lang w:val="fr-FR"/>
        </w:rPr>
        <w:footnoteReference w:id="7"/>
      </w:r>
      <w:r w:rsidR="00E272CE" w:rsidRPr="004741A2">
        <w:rPr>
          <w:szCs w:val="22"/>
          <w:lang w:val="fr-FR"/>
        </w:rPr>
        <w:t xml:space="preserve"> </w:t>
      </w:r>
      <w:r w:rsidR="00525460" w:rsidRPr="004741A2">
        <w:rPr>
          <w:szCs w:val="22"/>
          <w:lang w:val="fr-FR"/>
        </w:rPr>
        <w:t xml:space="preserve">de financement en vue de </w:t>
      </w:r>
      <w:r w:rsidR="00AB26F7" w:rsidRPr="004741A2">
        <w:rPr>
          <w:szCs w:val="22"/>
          <w:lang w:val="fr-FR"/>
        </w:rPr>
        <w:t>19</w:t>
      </w:r>
      <w:r w:rsidR="00BF1D2C" w:rsidRPr="004741A2">
        <w:rPr>
          <w:szCs w:val="22"/>
          <w:lang w:val="fr-FR"/>
        </w:rPr>
        <w:t> </w:t>
      </w:r>
      <w:r w:rsidR="00C543FB" w:rsidRPr="004741A2">
        <w:rPr>
          <w:szCs w:val="22"/>
          <w:lang w:val="fr-FR"/>
        </w:rPr>
        <w:t>sessions de l</w:t>
      </w:r>
      <w:r w:rsidR="00E47536" w:rsidRPr="004741A2">
        <w:rPr>
          <w:szCs w:val="22"/>
          <w:lang w:val="fr-FR"/>
        </w:rPr>
        <w:t>’</w:t>
      </w:r>
      <w:r w:rsidR="00C543FB" w:rsidRPr="004741A2">
        <w:rPr>
          <w:szCs w:val="22"/>
          <w:lang w:val="fr-FR"/>
        </w:rPr>
        <w:t xml:space="preserve">IGC (y compris la </w:t>
      </w:r>
      <w:r w:rsidR="00D47DB6" w:rsidRPr="004741A2">
        <w:rPr>
          <w:szCs w:val="22"/>
          <w:lang w:val="fr-FR"/>
        </w:rPr>
        <w:t>vingt</w:t>
      </w:r>
      <w:r w:rsidR="004741A2" w:rsidRPr="004741A2">
        <w:rPr>
          <w:szCs w:val="22"/>
          <w:lang w:val="fr-FR"/>
        </w:rPr>
        <w:noBreakHyphen/>
      </w:r>
      <w:r w:rsidR="00AB26F7" w:rsidRPr="004741A2">
        <w:rPr>
          <w:szCs w:val="22"/>
          <w:lang w:val="fr-FR"/>
        </w:rPr>
        <w:t>huitième</w:t>
      </w:r>
      <w:r w:rsidR="00BF1D2C" w:rsidRPr="004741A2">
        <w:rPr>
          <w:szCs w:val="22"/>
          <w:lang w:val="fr-FR"/>
        </w:rPr>
        <w:t> </w:t>
      </w:r>
      <w:r w:rsidR="00C543FB" w:rsidRPr="004741A2">
        <w:rPr>
          <w:szCs w:val="22"/>
          <w:lang w:val="fr-FR"/>
        </w:rPr>
        <w:t>session</w:t>
      </w:r>
      <w:r w:rsidR="00525460" w:rsidRPr="004741A2">
        <w:rPr>
          <w:szCs w:val="22"/>
          <w:lang w:val="fr-FR"/>
        </w:rPr>
        <w:t>) et deux </w:t>
      </w:r>
      <w:r w:rsidR="00E272CE" w:rsidRPr="004741A2">
        <w:rPr>
          <w:szCs w:val="22"/>
          <w:lang w:val="fr-FR"/>
        </w:rPr>
        <w:t>réunions d</w:t>
      </w:r>
      <w:r w:rsidR="00C543FB" w:rsidRPr="004741A2">
        <w:rPr>
          <w:szCs w:val="22"/>
          <w:lang w:val="fr-FR"/>
        </w:rPr>
        <w:t>u</w:t>
      </w:r>
      <w:r w:rsidR="00E272CE" w:rsidRPr="004741A2">
        <w:rPr>
          <w:szCs w:val="22"/>
          <w:lang w:val="fr-FR"/>
        </w:rPr>
        <w:t xml:space="preserve"> </w:t>
      </w:r>
      <w:r w:rsidR="00C543FB" w:rsidRPr="004741A2">
        <w:rPr>
          <w:szCs w:val="22"/>
          <w:lang w:val="fr-FR"/>
        </w:rPr>
        <w:t>Groupe</w:t>
      </w:r>
      <w:r w:rsidR="00E272CE" w:rsidRPr="004741A2">
        <w:rPr>
          <w:szCs w:val="22"/>
          <w:lang w:val="fr-FR"/>
        </w:rPr>
        <w:t xml:space="preserve"> de travail intersessions</w:t>
      </w:r>
      <w:r w:rsidR="00C543FB" w:rsidRPr="004741A2">
        <w:rPr>
          <w:szCs w:val="22"/>
          <w:lang w:val="fr-FR"/>
        </w:rPr>
        <w:t xml:space="preserve"> ont été traitées jusqu</w:t>
      </w:r>
      <w:r w:rsidR="00E47536" w:rsidRPr="004741A2">
        <w:rPr>
          <w:szCs w:val="22"/>
          <w:lang w:val="fr-FR"/>
        </w:rPr>
        <w:t>’</w:t>
      </w:r>
      <w:r w:rsidR="00525460" w:rsidRPr="004741A2">
        <w:rPr>
          <w:szCs w:val="22"/>
          <w:lang w:val="fr-FR"/>
        </w:rPr>
        <w:t xml:space="preserve">ici au cours de </w:t>
      </w:r>
      <w:r w:rsidR="00BF1D2C" w:rsidRPr="004741A2">
        <w:rPr>
          <w:szCs w:val="22"/>
          <w:lang w:val="fr-FR"/>
        </w:rPr>
        <w:t>1</w:t>
      </w:r>
      <w:r w:rsidR="00AB26F7" w:rsidRPr="004741A2">
        <w:rPr>
          <w:szCs w:val="22"/>
          <w:lang w:val="fr-FR"/>
        </w:rPr>
        <w:t>9</w:t>
      </w:r>
      <w:r w:rsidR="00BF1D2C" w:rsidRPr="004741A2">
        <w:rPr>
          <w:szCs w:val="22"/>
          <w:lang w:val="fr-FR"/>
        </w:rPr>
        <w:t> </w:t>
      </w:r>
      <w:r w:rsidR="00525460" w:rsidRPr="004741A2">
        <w:rPr>
          <w:szCs w:val="22"/>
          <w:lang w:val="fr-FR"/>
        </w:rPr>
        <w:t>réunions du C</w:t>
      </w:r>
      <w:r w:rsidR="00C543FB" w:rsidRPr="004741A2">
        <w:rPr>
          <w:szCs w:val="22"/>
          <w:lang w:val="fr-FR"/>
        </w:rPr>
        <w:t>onseil consultatif du Fonds.</w:t>
      </w:r>
    </w:p>
    <w:p w:rsidR="00E272CE" w:rsidRPr="004741A2" w:rsidRDefault="00E272CE" w:rsidP="00E272CE">
      <w:pPr>
        <w:rPr>
          <w:szCs w:val="22"/>
          <w:lang w:val="fr-FR"/>
        </w:rPr>
      </w:pPr>
    </w:p>
    <w:p w:rsidR="00E272CE" w:rsidRPr="004741A2" w:rsidRDefault="00525460" w:rsidP="00525460">
      <w:pPr>
        <w:ind w:left="567"/>
        <w:rPr>
          <w:i/>
          <w:szCs w:val="22"/>
          <w:lang w:val="fr-FR"/>
        </w:rPr>
      </w:pPr>
      <w:r w:rsidRPr="004741A2">
        <w:rPr>
          <w:szCs w:val="22"/>
          <w:lang w:val="fr-FR"/>
        </w:rPr>
        <w:lastRenderedPageBreak/>
        <w:t>A</w:t>
      </w:r>
      <w:r w:rsidR="00E272CE" w:rsidRPr="004741A2">
        <w:rPr>
          <w:szCs w:val="22"/>
          <w:lang w:val="fr-FR"/>
        </w:rPr>
        <w:t>u total</w:t>
      </w:r>
      <w:r w:rsidR="00C543FB" w:rsidRPr="004741A2">
        <w:rPr>
          <w:szCs w:val="22"/>
          <w:lang w:val="fr-FR"/>
        </w:rPr>
        <w:t xml:space="preserve">, </w:t>
      </w:r>
      <w:r w:rsidR="00BF1D2C" w:rsidRPr="004741A2">
        <w:rPr>
          <w:szCs w:val="22"/>
          <w:lang w:val="fr-FR"/>
        </w:rPr>
        <w:t>164 </w:t>
      </w:r>
      <w:r w:rsidR="00E272CE" w:rsidRPr="004741A2">
        <w:rPr>
          <w:szCs w:val="22"/>
          <w:lang w:val="fr-FR"/>
        </w:rPr>
        <w:t>demandes ont</w:t>
      </w:r>
      <w:r w:rsidR="00C543FB" w:rsidRPr="004741A2">
        <w:rPr>
          <w:szCs w:val="22"/>
          <w:lang w:val="fr-FR"/>
        </w:rPr>
        <w:t xml:space="preserve"> fait l</w:t>
      </w:r>
      <w:r w:rsidR="00E47536" w:rsidRPr="004741A2">
        <w:rPr>
          <w:szCs w:val="22"/>
          <w:lang w:val="fr-FR"/>
        </w:rPr>
        <w:t>’</w:t>
      </w:r>
      <w:r w:rsidR="00C543FB" w:rsidRPr="004741A2">
        <w:rPr>
          <w:szCs w:val="22"/>
          <w:lang w:val="fr-FR"/>
        </w:rPr>
        <w:t>objet d</w:t>
      </w:r>
      <w:r w:rsidR="00E47536" w:rsidRPr="004741A2">
        <w:rPr>
          <w:szCs w:val="22"/>
          <w:lang w:val="fr-FR"/>
        </w:rPr>
        <w:t>’</w:t>
      </w:r>
      <w:r w:rsidR="00C543FB" w:rsidRPr="004741A2">
        <w:rPr>
          <w:szCs w:val="22"/>
          <w:lang w:val="fr-FR"/>
        </w:rPr>
        <w:t>u</w:t>
      </w:r>
      <w:r w:rsidRPr="004741A2">
        <w:rPr>
          <w:szCs w:val="22"/>
          <w:lang w:val="fr-FR"/>
        </w:rPr>
        <w:t>ne recommandation favorable du C</w:t>
      </w:r>
      <w:r w:rsidR="00C543FB" w:rsidRPr="004741A2">
        <w:rPr>
          <w:szCs w:val="22"/>
          <w:lang w:val="fr-FR"/>
        </w:rPr>
        <w:t xml:space="preserve">onseil consultatif en vue </w:t>
      </w:r>
      <w:proofErr w:type="gramStart"/>
      <w:r w:rsidR="00C543FB" w:rsidRPr="004741A2">
        <w:rPr>
          <w:szCs w:val="22"/>
          <w:lang w:val="fr-FR"/>
        </w:rPr>
        <w:t>des dixième</w:t>
      </w:r>
      <w:proofErr w:type="gramEnd"/>
      <w:r w:rsidR="00C543FB" w:rsidRPr="004741A2">
        <w:rPr>
          <w:szCs w:val="22"/>
          <w:lang w:val="fr-FR"/>
        </w:rPr>
        <w:t xml:space="preserve"> </w:t>
      </w:r>
      <w:r w:rsidR="004A510E" w:rsidRPr="004741A2">
        <w:rPr>
          <w:szCs w:val="22"/>
          <w:lang w:val="fr-FR"/>
        </w:rPr>
        <w:t xml:space="preserve">à </w:t>
      </w:r>
      <w:r w:rsidR="00C543FB" w:rsidRPr="004741A2">
        <w:rPr>
          <w:szCs w:val="22"/>
          <w:lang w:val="fr-FR"/>
        </w:rPr>
        <w:t>vingt</w:t>
      </w:r>
      <w:r w:rsidR="004741A2" w:rsidRPr="004741A2">
        <w:rPr>
          <w:szCs w:val="22"/>
          <w:lang w:val="fr-FR"/>
        </w:rPr>
        <w:noBreakHyphen/>
      </w:r>
      <w:r w:rsidR="004A4D05" w:rsidRPr="004741A2">
        <w:rPr>
          <w:szCs w:val="22"/>
          <w:lang w:val="fr-FR"/>
        </w:rPr>
        <w:t>s</w:t>
      </w:r>
      <w:r w:rsidR="00AB26F7" w:rsidRPr="004741A2">
        <w:rPr>
          <w:szCs w:val="22"/>
          <w:lang w:val="fr-FR"/>
        </w:rPr>
        <w:t>ept</w:t>
      </w:r>
      <w:r w:rsidR="004A4D05" w:rsidRPr="004741A2">
        <w:rPr>
          <w:szCs w:val="22"/>
          <w:lang w:val="fr-FR"/>
        </w:rPr>
        <w:t>ième </w:t>
      </w:r>
      <w:r w:rsidR="00C543FB" w:rsidRPr="004741A2">
        <w:rPr>
          <w:szCs w:val="22"/>
          <w:lang w:val="fr-FR"/>
        </w:rPr>
        <w:t>sessions de l</w:t>
      </w:r>
      <w:r w:rsidR="00E47536" w:rsidRPr="004741A2">
        <w:rPr>
          <w:szCs w:val="22"/>
          <w:lang w:val="fr-FR"/>
        </w:rPr>
        <w:t>’</w:t>
      </w:r>
      <w:r w:rsidR="00C543FB" w:rsidRPr="004741A2">
        <w:rPr>
          <w:szCs w:val="22"/>
          <w:lang w:val="fr-FR"/>
        </w:rPr>
        <w:t xml:space="preserve">IGC (incluses) et de deux réunions du Groupe de travail intersessions.  Au cours de cette période, </w:t>
      </w:r>
      <w:r w:rsidR="004A4D05" w:rsidRPr="004741A2">
        <w:rPr>
          <w:szCs w:val="22"/>
          <w:lang w:val="fr-FR"/>
        </w:rPr>
        <w:t>134</w:t>
      </w:r>
      <w:r w:rsidR="007111C9" w:rsidRPr="004741A2">
        <w:rPr>
          <w:rStyle w:val="FootnoteReference"/>
          <w:szCs w:val="22"/>
          <w:lang w:val="fr-FR"/>
        </w:rPr>
        <w:footnoteReference w:id="8"/>
      </w:r>
      <w:r w:rsidR="00C543FB" w:rsidRPr="004741A2">
        <w:rPr>
          <w:szCs w:val="22"/>
          <w:lang w:val="fr-FR"/>
        </w:rPr>
        <w:t xml:space="preserve"> demandes recommandées ont donné lieu à un financement, pour appuyer la participation de 69 représentants de différentes communautés autochtones et locales à ces </w:t>
      </w:r>
      <w:r w:rsidR="004A4D05" w:rsidRPr="004741A2">
        <w:rPr>
          <w:szCs w:val="22"/>
          <w:lang w:val="fr-FR"/>
        </w:rPr>
        <w:t>1</w:t>
      </w:r>
      <w:r w:rsidR="00AB26F7" w:rsidRPr="004741A2">
        <w:rPr>
          <w:szCs w:val="22"/>
          <w:lang w:val="fr-FR"/>
        </w:rPr>
        <w:t>8</w:t>
      </w:r>
      <w:r w:rsidR="004A4D05" w:rsidRPr="004741A2">
        <w:rPr>
          <w:szCs w:val="22"/>
          <w:lang w:val="fr-FR"/>
        </w:rPr>
        <w:t> </w:t>
      </w:r>
      <w:r w:rsidR="00C543FB" w:rsidRPr="004741A2">
        <w:rPr>
          <w:szCs w:val="22"/>
          <w:lang w:val="fr-FR"/>
        </w:rPr>
        <w:t>sessions de l</w:t>
      </w:r>
      <w:r w:rsidR="00E47536" w:rsidRPr="004741A2">
        <w:rPr>
          <w:szCs w:val="22"/>
          <w:lang w:val="fr-FR"/>
        </w:rPr>
        <w:t>’</w:t>
      </w:r>
      <w:r w:rsidRPr="004741A2">
        <w:rPr>
          <w:szCs w:val="22"/>
          <w:lang w:val="fr-FR"/>
        </w:rPr>
        <w:t>IGC et deux réunions du G</w:t>
      </w:r>
      <w:r w:rsidR="00C543FB" w:rsidRPr="004741A2">
        <w:rPr>
          <w:szCs w:val="22"/>
          <w:lang w:val="fr-FR"/>
        </w:rPr>
        <w:t>roupe de travail intersessions</w:t>
      </w:r>
      <w:r w:rsidR="00E272CE" w:rsidRPr="004741A2">
        <w:rPr>
          <w:i/>
          <w:szCs w:val="22"/>
          <w:lang w:val="fr-FR"/>
        </w:rPr>
        <w:t>.</w:t>
      </w:r>
    </w:p>
    <w:p w:rsidR="007111C9" w:rsidRPr="004741A2" w:rsidRDefault="007111C9" w:rsidP="00E91090">
      <w:pPr>
        <w:rPr>
          <w:lang w:val="fr-FR"/>
        </w:rPr>
      </w:pPr>
    </w:p>
    <w:p w:rsidR="00E91090" w:rsidRPr="004741A2" w:rsidRDefault="00E91090" w:rsidP="00E91090">
      <w:pPr>
        <w:rPr>
          <w:lang w:val="fr-FR"/>
        </w:rPr>
      </w:pPr>
    </w:p>
    <w:p w:rsidR="00E272CE" w:rsidRPr="004741A2" w:rsidRDefault="00E272CE" w:rsidP="00E272CE">
      <w:pPr>
        <w:rPr>
          <w:szCs w:val="22"/>
          <w:u w:val="single"/>
          <w:lang w:val="fr-FR"/>
        </w:rPr>
      </w:pPr>
      <w:r w:rsidRPr="004741A2">
        <w:rPr>
          <w:szCs w:val="22"/>
          <w:lang w:val="fr-FR"/>
        </w:rPr>
        <w:t>III.</w:t>
      </w:r>
      <w:r w:rsidRPr="004741A2">
        <w:rPr>
          <w:szCs w:val="22"/>
          <w:lang w:val="fr-FR"/>
        </w:rPr>
        <w:tab/>
      </w:r>
      <w:r w:rsidRPr="004741A2">
        <w:rPr>
          <w:b/>
          <w:szCs w:val="22"/>
          <w:lang w:val="fr-FR"/>
        </w:rPr>
        <w:t>CONTRIBUTIONS AU FONDS</w:t>
      </w:r>
    </w:p>
    <w:p w:rsidR="00E272CE" w:rsidRPr="004741A2" w:rsidRDefault="00E272CE" w:rsidP="00E272CE">
      <w:pPr>
        <w:rPr>
          <w:szCs w:val="22"/>
          <w:lang w:val="fr-FR"/>
        </w:rPr>
      </w:pPr>
    </w:p>
    <w:p w:rsidR="00E272CE" w:rsidRPr="004741A2" w:rsidRDefault="00E272CE" w:rsidP="00E272CE">
      <w:pPr>
        <w:rPr>
          <w:i/>
          <w:szCs w:val="22"/>
          <w:lang w:val="fr-FR"/>
        </w:rPr>
      </w:pPr>
      <w:r w:rsidRPr="004741A2">
        <w:rPr>
          <w:i/>
          <w:szCs w:val="22"/>
          <w:lang w:val="fr-FR"/>
        </w:rPr>
        <w:t>Dispositions relatives aux contributions</w:t>
      </w:r>
    </w:p>
    <w:p w:rsidR="00E272CE" w:rsidRPr="004741A2" w:rsidRDefault="00E272CE" w:rsidP="00E272CE">
      <w:pPr>
        <w:rPr>
          <w:i/>
          <w:szCs w:val="22"/>
          <w:lang w:val="fr-FR"/>
        </w:rPr>
      </w:pPr>
    </w:p>
    <w:p w:rsidR="00E272CE" w:rsidRPr="004741A2" w:rsidRDefault="00E272CE" w:rsidP="001A09CA">
      <w:pPr>
        <w:numPr>
          <w:ilvl w:val="0"/>
          <w:numId w:val="22"/>
        </w:numPr>
        <w:rPr>
          <w:szCs w:val="22"/>
          <w:lang w:val="fr-FR"/>
        </w:rPr>
      </w:pPr>
      <w:r w:rsidRPr="004741A2">
        <w:rPr>
          <w:szCs w:val="22"/>
          <w:lang w:val="fr-FR"/>
        </w:rPr>
        <w:t>il n</w:t>
      </w:r>
      <w:r w:rsidR="00E47536" w:rsidRPr="004741A2">
        <w:rPr>
          <w:szCs w:val="22"/>
          <w:lang w:val="fr-FR"/>
        </w:rPr>
        <w:t>’</w:t>
      </w:r>
      <w:r w:rsidRPr="004741A2">
        <w:rPr>
          <w:szCs w:val="22"/>
          <w:lang w:val="fr-FR"/>
        </w:rPr>
        <w:t>existe aucune restriction concernant le montant minimal ou maximal d</w:t>
      </w:r>
      <w:r w:rsidR="00E47536" w:rsidRPr="004741A2">
        <w:rPr>
          <w:szCs w:val="22"/>
          <w:lang w:val="fr-FR"/>
        </w:rPr>
        <w:t>’</w:t>
      </w:r>
      <w:r w:rsidRPr="004741A2">
        <w:rPr>
          <w:szCs w:val="22"/>
          <w:lang w:val="fr-FR"/>
        </w:rPr>
        <w:t>une donation;</w:t>
      </w:r>
    </w:p>
    <w:p w:rsidR="00E272CE" w:rsidRPr="004741A2" w:rsidRDefault="00E272CE" w:rsidP="00E272CE">
      <w:pPr>
        <w:rPr>
          <w:szCs w:val="22"/>
          <w:lang w:val="fr-FR"/>
        </w:rPr>
      </w:pPr>
    </w:p>
    <w:p w:rsidR="00E272CE" w:rsidRPr="004741A2" w:rsidRDefault="00E272CE" w:rsidP="001A09CA">
      <w:pPr>
        <w:numPr>
          <w:ilvl w:val="0"/>
          <w:numId w:val="22"/>
        </w:numPr>
        <w:rPr>
          <w:szCs w:val="22"/>
          <w:lang w:val="fr-FR"/>
        </w:rPr>
      </w:pPr>
      <w:r w:rsidRPr="004741A2">
        <w:rPr>
          <w:szCs w:val="22"/>
          <w:lang w:val="fr-FR"/>
        </w:rPr>
        <w:t>les noms des donateurs et le montant des contributions et des engagements reçus sont communiqués par le Directeur général de l</w:t>
      </w:r>
      <w:r w:rsidR="00E47536" w:rsidRPr="004741A2">
        <w:rPr>
          <w:szCs w:val="22"/>
          <w:lang w:val="fr-FR"/>
        </w:rPr>
        <w:t>’</w:t>
      </w:r>
      <w:r w:rsidRPr="004741A2">
        <w:rPr>
          <w:szCs w:val="22"/>
          <w:lang w:val="fr-FR"/>
        </w:rPr>
        <w:t>OMPI avant chaque session de l</w:t>
      </w:r>
      <w:r w:rsidR="00E47536" w:rsidRPr="004741A2">
        <w:rPr>
          <w:szCs w:val="22"/>
          <w:lang w:val="fr-FR"/>
        </w:rPr>
        <w:t>’</w:t>
      </w:r>
      <w:r w:rsidRPr="004741A2">
        <w:rPr>
          <w:szCs w:val="22"/>
          <w:lang w:val="fr-FR"/>
        </w:rPr>
        <w:t>IGC au moyen d</w:t>
      </w:r>
      <w:r w:rsidR="00E47536" w:rsidRPr="004741A2">
        <w:rPr>
          <w:szCs w:val="22"/>
          <w:lang w:val="fr-FR"/>
        </w:rPr>
        <w:t>’</w:t>
      </w:r>
      <w:r w:rsidRPr="004741A2">
        <w:rPr>
          <w:szCs w:val="22"/>
          <w:lang w:val="fr-FR"/>
        </w:rPr>
        <w:t>une note d</w:t>
      </w:r>
      <w:r w:rsidR="00E47536" w:rsidRPr="004741A2">
        <w:rPr>
          <w:szCs w:val="22"/>
          <w:lang w:val="fr-FR"/>
        </w:rPr>
        <w:t>’</w:t>
      </w:r>
      <w:r w:rsidRPr="004741A2">
        <w:rPr>
          <w:szCs w:val="22"/>
          <w:lang w:val="fr-FR"/>
        </w:rPr>
        <w:t>information.  D</w:t>
      </w:r>
      <w:r w:rsidR="00E47536" w:rsidRPr="004741A2">
        <w:rPr>
          <w:szCs w:val="22"/>
          <w:lang w:val="fr-FR"/>
        </w:rPr>
        <w:t>’</w:t>
      </w:r>
      <w:r w:rsidRPr="004741A2">
        <w:rPr>
          <w:szCs w:val="22"/>
          <w:lang w:val="fr-FR"/>
        </w:rPr>
        <w:t>autres modalités de témoignage de reconnaissance peuvent être examinées avec les donateurs.  Toutefois, si ces derniers le souhaitent, ils peuvent conserver l</w:t>
      </w:r>
      <w:r w:rsidR="00E47536" w:rsidRPr="004741A2">
        <w:rPr>
          <w:szCs w:val="22"/>
          <w:lang w:val="fr-FR"/>
        </w:rPr>
        <w:t>’</w:t>
      </w:r>
      <w:r w:rsidRPr="004741A2">
        <w:rPr>
          <w:szCs w:val="22"/>
          <w:lang w:val="fr-FR"/>
        </w:rPr>
        <w:t>anonymat;</w:t>
      </w:r>
    </w:p>
    <w:p w:rsidR="00E272CE" w:rsidRPr="004741A2" w:rsidRDefault="00E272CE" w:rsidP="00E272CE">
      <w:pPr>
        <w:rPr>
          <w:szCs w:val="22"/>
          <w:lang w:val="fr-FR"/>
        </w:rPr>
      </w:pPr>
    </w:p>
    <w:p w:rsidR="00E272CE" w:rsidRPr="004741A2" w:rsidRDefault="00E272CE" w:rsidP="001A09CA">
      <w:pPr>
        <w:numPr>
          <w:ilvl w:val="0"/>
          <w:numId w:val="22"/>
        </w:numPr>
        <w:rPr>
          <w:szCs w:val="22"/>
          <w:lang w:val="fr-FR"/>
        </w:rPr>
      </w:pPr>
      <w:r w:rsidRPr="004741A2">
        <w:rPr>
          <w:szCs w:val="22"/>
          <w:lang w:val="fr-FR"/>
        </w:rPr>
        <w:t>toutes les contributions sont affectées directement au financement de la participation des communautés autochtones et locales accréditées aux sessions de l</w:t>
      </w:r>
      <w:r w:rsidR="00E47536" w:rsidRPr="004741A2">
        <w:rPr>
          <w:szCs w:val="22"/>
          <w:lang w:val="fr-FR"/>
        </w:rPr>
        <w:t>’</w:t>
      </w:r>
      <w:r w:rsidRPr="004741A2">
        <w:rPr>
          <w:szCs w:val="22"/>
          <w:lang w:val="fr-FR"/>
        </w:rPr>
        <w:t>IGC;  aucune dépense administrative n</w:t>
      </w:r>
      <w:r w:rsidR="00E47536" w:rsidRPr="004741A2">
        <w:rPr>
          <w:szCs w:val="22"/>
          <w:lang w:val="fr-FR"/>
        </w:rPr>
        <w:t>’</w:t>
      </w:r>
      <w:r w:rsidRPr="004741A2">
        <w:rPr>
          <w:szCs w:val="22"/>
          <w:lang w:val="fr-FR"/>
        </w:rPr>
        <w:t>est supportée par le Fonds;</w:t>
      </w:r>
    </w:p>
    <w:p w:rsidR="00E272CE" w:rsidRPr="004741A2" w:rsidRDefault="00E272CE" w:rsidP="00E272CE">
      <w:pPr>
        <w:rPr>
          <w:szCs w:val="22"/>
          <w:lang w:val="fr-FR"/>
        </w:rPr>
      </w:pPr>
    </w:p>
    <w:p w:rsidR="00E272CE" w:rsidRPr="004741A2" w:rsidRDefault="00E272CE" w:rsidP="001A09CA">
      <w:pPr>
        <w:numPr>
          <w:ilvl w:val="0"/>
          <w:numId w:val="22"/>
        </w:numPr>
        <w:rPr>
          <w:szCs w:val="22"/>
          <w:lang w:val="fr-FR"/>
        </w:rPr>
      </w:pPr>
      <w:r w:rsidRPr="004741A2">
        <w:rPr>
          <w:szCs w:val="22"/>
          <w:lang w:val="fr-FR"/>
        </w:rPr>
        <w:t>puisqu</w:t>
      </w:r>
      <w:r w:rsidR="00E47536" w:rsidRPr="004741A2">
        <w:rPr>
          <w:szCs w:val="22"/>
          <w:lang w:val="fr-FR"/>
        </w:rPr>
        <w:t>’</w:t>
      </w:r>
      <w:r w:rsidRPr="004741A2">
        <w:rPr>
          <w:szCs w:val="22"/>
          <w:lang w:val="fr-FR"/>
        </w:rPr>
        <w:t>il s</w:t>
      </w:r>
      <w:r w:rsidR="00E47536" w:rsidRPr="004741A2">
        <w:rPr>
          <w:szCs w:val="22"/>
          <w:lang w:val="fr-FR"/>
        </w:rPr>
        <w:t>’</w:t>
      </w:r>
      <w:r w:rsidRPr="004741A2">
        <w:rPr>
          <w:szCs w:val="22"/>
          <w:lang w:val="fr-FR"/>
        </w:rPr>
        <w:t>agit d</w:t>
      </w:r>
      <w:r w:rsidR="00E47536" w:rsidRPr="004741A2">
        <w:rPr>
          <w:szCs w:val="22"/>
          <w:lang w:val="fr-FR"/>
        </w:rPr>
        <w:t>’</w:t>
      </w:r>
      <w:r w:rsidRPr="004741A2">
        <w:rPr>
          <w:szCs w:val="22"/>
          <w:lang w:val="fr-FR"/>
        </w:rPr>
        <w:t>un fonds collectif, il est impossible de déroger au règlement du Fonds pour une contribution particulière;  aucune contribution ne peut être affectée par le donateur à une catégorie particulière de bénéficiaires ou de dépenses.</w:t>
      </w:r>
    </w:p>
    <w:p w:rsidR="00E272CE" w:rsidRPr="004741A2" w:rsidRDefault="00E272CE" w:rsidP="00E272CE">
      <w:pPr>
        <w:rPr>
          <w:szCs w:val="22"/>
          <w:lang w:val="fr-FR"/>
        </w:rPr>
      </w:pPr>
    </w:p>
    <w:p w:rsidR="00CF2AE9" w:rsidRPr="004741A2" w:rsidRDefault="00E272CE" w:rsidP="001A09CA">
      <w:pPr>
        <w:numPr>
          <w:ilvl w:val="0"/>
          <w:numId w:val="22"/>
        </w:numPr>
        <w:rPr>
          <w:szCs w:val="22"/>
          <w:lang w:val="fr-FR"/>
        </w:rPr>
      </w:pPr>
      <w:r w:rsidRPr="004741A2">
        <w:rPr>
          <w:szCs w:val="22"/>
          <w:lang w:val="fr-FR"/>
        </w:rPr>
        <w:t>le Conseil consultatif du Fonds sélectionne de manière indépendante les candidats qui bénéficieront d</w:t>
      </w:r>
      <w:r w:rsidR="00E47536" w:rsidRPr="004741A2">
        <w:rPr>
          <w:szCs w:val="22"/>
          <w:lang w:val="fr-FR"/>
        </w:rPr>
        <w:t>’</w:t>
      </w:r>
      <w:r w:rsidRPr="004741A2">
        <w:rPr>
          <w:szCs w:val="22"/>
          <w:lang w:val="fr-FR"/>
        </w:rPr>
        <w:t>une assistance financière;  si le donateur est représenté au sein de l</w:t>
      </w:r>
      <w:r w:rsidR="00E47536" w:rsidRPr="004741A2">
        <w:rPr>
          <w:szCs w:val="22"/>
          <w:lang w:val="fr-FR"/>
        </w:rPr>
        <w:t>’</w:t>
      </w:r>
      <w:r w:rsidRPr="004741A2">
        <w:rPr>
          <w:szCs w:val="22"/>
          <w:lang w:val="fr-FR"/>
        </w:rPr>
        <w:t>IGC en tant qu</w:t>
      </w:r>
      <w:r w:rsidR="00E47536" w:rsidRPr="004741A2">
        <w:rPr>
          <w:szCs w:val="22"/>
          <w:lang w:val="fr-FR"/>
        </w:rPr>
        <w:t>’</w:t>
      </w:r>
      <w:r w:rsidRPr="004741A2">
        <w:rPr>
          <w:szCs w:val="22"/>
          <w:lang w:val="fr-FR"/>
        </w:rPr>
        <w:t>État membre, il peut être élu en tant que membre du Conseil consultatif du Fonds;</w:t>
      </w:r>
    </w:p>
    <w:p w:rsidR="00E272CE" w:rsidRPr="004741A2" w:rsidRDefault="00E272CE" w:rsidP="00E272CE">
      <w:pPr>
        <w:rPr>
          <w:szCs w:val="22"/>
          <w:lang w:val="fr-FR"/>
        </w:rPr>
      </w:pPr>
    </w:p>
    <w:p w:rsidR="00E272CE" w:rsidRPr="004741A2" w:rsidRDefault="00E272CE" w:rsidP="001A09CA">
      <w:pPr>
        <w:numPr>
          <w:ilvl w:val="0"/>
          <w:numId w:val="22"/>
        </w:numPr>
        <w:rPr>
          <w:szCs w:val="22"/>
          <w:lang w:val="fr-FR"/>
        </w:rPr>
      </w:pPr>
      <w:r w:rsidRPr="004741A2">
        <w:rPr>
          <w:szCs w:val="22"/>
          <w:lang w:val="fr-FR"/>
        </w:rPr>
        <w:t>les contributions sont utilisées dans l</w:t>
      </w:r>
      <w:r w:rsidR="00E47536" w:rsidRPr="004741A2">
        <w:rPr>
          <w:szCs w:val="22"/>
          <w:lang w:val="fr-FR"/>
        </w:rPr>
        <w:t>’</w:t>
      </w:r>
      <w:r w:rsidRPr="004741A2">
        <w:rPr>
          <w:szCs w:val="22"/>
          <w:lang w:val="fr-FR"/>
        </w:rPr>
        <w:t>ordre dans lequel elles sont déposées sur le compte bancaire du Fonds.</w:t>
      </w:r>
    </w:p>
    <w:p w:rsidR="00E272CE" w:rsidRPr="004741A2" w:rsidRDefault="00E272CE" w:rsidP="00E272CE">
      <w:pPr>
        <w:rPr>
          <w:szCs w:val="22"/>
          <w:lang w:val="fr-FR"/>
        </w:rPr>
      </w:pPr>
    </w:p>
    <w:p w:rsidR="00E272CE" w:rsidRPr="004741A2" w:rsidRDefault="00E272CE" w:rsidP="00E272CE">
      <w:pPr>
        <w:rPr>
          <w:b/>
          <w:i/>
          <w:szCs w:val="22"/>
          <w:lang w:val="fr-FR"/>
        </w:rPr>
      </w:pPr>
      <w:r w:rsidRPr="004741A2">
        <w:rPr>
          <w:b/>
          <w:i/>
          <w:szCs w:val="22"/>
          <w:lang w:val="fr-FR"/>
        </w:rPr>
        <w:t>Rapports établis à l</w:t>
      </w:r>
      <w:r w:rsidR="00E47536" w:rsidRPr="004741A2">
        <w:rPr>
          <w:b/>
          <w:i/>
          <w:szCs w:val="22"/>
          <w:lang w:val="fr-FR"/>
        </w:rPr>
        <w:t>’</w:t>
      </w:r>
      <w:r w:rsidRPr="004741A2">
        <w:rPr>
          <w:b/>
          <w:i/>
          <w:szCs w:val="22"/>
          <w:lang w:val="fr-FR"/>
        </w:rPr>
        <w:t>intention des donateurs</w:t>
      </w:r>
    </w:p>
    <w:p w:rsidR="00E272CE" w:rsidRPr="004741A2" w:rsidRDefault="00E272CE" w:rsidP="00E272CE">
      <w:pPr>
        <w:rPr>
          <w:szCs w:val="22"/>
          <w:lang w:val="fr-FR"/>
        </w:rPr>
      </w:pPr>
    </w:p>
    <w:p w:rsidR="00E272CE" w:rsidRPr="004741A2" w:rsidRDefault="00E272CE" w:rsidP="00E272CE">
      <w:pPr>
        <w:rPr>
          <w:szCs w:val="22"/>
          <w:lang w:val="fr-FR"/>
        </w:rPr>
      </w:pPr>
      <w:r w:rsidRPr="004741A2">
        <w:rPr>
          <w:szCs w:val="22"/>
          <w:lang w:val="fr-FR"/>
        </w:rPr>
        <w:t xml:space="preserve">Des rapports </w:t>
      </w:r>
      <w:proofErr w:type="gramStart"/>
      <w:r w:rsidRPr="004741A2">
        <w:rPr>
          <w:szCs w:val="22"/>
          <w:lang w:val="fr-FR"/>
        </w:rPr>
        <w:t>standard</w:t>
      </w:r>
      <w:proofErr w:type="gramEnd"/>
      <w:r w:rsidRPr="004741A2">
        <w:rPr>
          <w:szCs w:val="22"/>
          <w:lang w:val="fr-FR"/>
        </w:rPr>
        <w:t xml:space="preserve"> et publics concernant l</w:t>
      </w:r>
      <w:r w:rsidR="00E47536" w:rsidRPr="004741A2">
        <w:rPr>
          <w:szCs w:val="22"/>
          <w:lang w:val="fr-FR"/>
        </w:rPr>
        <w:t>’</w:t>
      </w:r>
      <w:r w:rsidRPr="004741A2">
        <w:rPr>
          <w:szCs w:val="22"/>
          <w:lang w:val="fr-FR"/>
        </w:rPr>
        <w:t>utilisation du Fonds sont diffusés au moyen d</w:t>
      </w:r>
      <w:r w:rsidR="00E47536" w:rsidRPr="004741A2">
        <w:rPr>
          <w:szCs w:val="22"/>
          <w:lang w:val="fr-FR"/>
        </w:rPr>
        <w:t>’</w:t>
      </w:r>
      <w:r w:rsidRPr="004741A2">
        <w:rPr>
          <w:szCs w:val="22"/>
          <w:lang w:val="fr-FR"/>
        </w:rPr>
        <w:t>une note d</w:t>
      </w:r>
      <w:r w:rsidR="00E47536" w:rsidRPr="004741A2">
        <w:rPr>
          <w:szCs w:val="22"/>
          <w:lang w:val="fr-FR"/>
        </w:rPr>
        <w:t>’</w:t>
      </w:r>
      <w:r w:rsidRPr="004741A2">
        <w:rPr>
          <w:szCs w:val="22"/>
          <w:lang w:val="fr-FR"/>
        </w:rPr>
        <w:t>information.</w:t>
      </w:r>
    </w:p>
    <w:p w:rsidR="00E272CE" w:rsidRPr="004741A2" w:rsidRDefault="00E272CE" w:rsidP="00E272CE">
      <w:pPr>
        <w:rPr>
          <w:szCs w:val="22"/>
          <w:lang w:val="fr-FR"/>
        </w:rPr>
      </w:pPr>
    </w:p>
    <w:p w:rsidR="00CF2AE9" w:rsidRPr="004741A2" w:rsidRDefault="00E272CE" w:rsidP="00E272CE">
      <w:pPr>
        <w:rPr>
          <w:szCs w:val="22"/>
          <w:lang w:val="fr-FR"/>
        </w:rPr>
      </w:pPr>
      <w:r w:rsidRPr="004741A2">
        <w:rPr>
          <w:szCs w:val="22"/>
          <w:lang w:val="fr-FR"/>
        </w:rPr>
        <w:lastRenderedPageBreak/>
        <w:t>En outre, l</w:t>
      </w:r>
      <w:r w:rsidR="00E47536" w:rsidRPr="004741A2">
        <w:rPr>
          <w:szCs w:val="22"/>
          <w:lang w:val="fr-FR"/>
        </w:rPr>
        <w:t>’</w:t>
      </w:r>
      <w:r w:rsidRPr="004741A2">
        <w:rPr>
          <w:szCs w:val="22"/>
          <w:lang w:val="fr-FR"/>
        </w:rPr>
        <w:t>échange de correspondance officialisant l</w:t>
      </w:r>
      <w:r w:rsidR="00E47536" w:rsidRPr="004741A2">
        <w:rPr>
          <w:szCs w:val="22"/>
          <w:lang w:val="fr-FR"/>
        </w:rPr>
        <w:t>’</w:t>
      </w:r>
      <w:r w:rsidRPr="004741A2">
        <w:rPr>
          <w:szCs w:val="22"/>
          <w:lang w:val="fr-FR"/>
        </w:rPr>
        <w:t>accord de contribution entre le donateur et l</w:t>
      </w:r>
      <w:r w:rsidR="00E47536" w:rsidRPr="004741A2">
        <w:rPr>
          <w:szCs w:val="22"/>
          <w:lang w:val="fr-FR"/>
        </w:rPr>
        <w:t>’</w:t>
      </w:r>
      <w:r w:rsidRPr="004741A2">
        <w:rPr>
          <w:szCs w:val="22"/>
          <w:lang w:val="fr-FR"/>
        </w:rPr>
        <w:t>OMPI peut comporter une clause spécifique prévoyant la communication d</w:t>
      </w:r>
      <w:r w:rsidR="00E47536" w:rsidRPr="004741A2">
        <w:rPr>
          <w:szCs w:val="22"/>
          <w:lang w:val="fr-FR"/>
        </w:rPr>
        <w:t>’</w:t>
      </w:r>
      <w:r w:rsidRPr="004741A2">
        <w:rPr>
          <w:szCs w:val="22"/>
          <w:lang w:val="fr-FR"/>
        </w:rPr>
        <w:t>un rapport financier périodique plus détaillé sur l</w:t>
      </w:r>
      <w:r w:rsidR="00E47536" w:rsidRPr="004741A2">
        <w:rPr>
          <w:szCs w:val="22"/>
          <w:lang w:val="fr-FR"/>
        </w:rPr>
        <w:t>’</w:t>
      </w:r>
      <w:r w:rsidRPr="004741A2">
        <w:rPr>
          <w:szCs w:val="22"/>
          <w:lang w:val="fr-FR"/>
        </w:rPr>
        <w:t>utilisation des contributions.</w:t>
      </w:r>
    </w:p>
    <w:p w:rsidR="00E272CE" w:rsidRPr="004741A2" w:rsidRDefault="00E272CE" w:rsidP="00E272CE">
      <w:pPr>
        <w:rPr>
          <w:szCs w:val="22"/>
          <w:lang w:val="fr-FR"/>
        </w:rPr>
      </w:pPr>
    </w:p>
    <w:p w:rsidR="00CF2AE9" w:rsidRPr="004741A2" w:rsidRDefault="00E272CE" w:rsidP="00E272CE">
      <w:pPr>
        <w:rPr>
          <w:szCs w:val="22"/>
          <w:lang w:val="fr-FR"/>
        </w:rPr>
      </w:pPr>
      <w:r w:rsidRPr="004741A2">
        <w:rPr>
          <w:szCs w:val="22"/>
          <w:lang w:val="fr-FR"/>
        </w:rPr>
        <w:t>Le fonctionnement du Fonds fait aussi l</w:t>
      </w:r>
      <w:r w:rsidR="00E47536" w:rsidRPr="004741A2">
        <w:rPr>
          <w:szCs w:val="22"/>
          <w:lang w:val="fr-FR"/>
        </w:rPr>
        <w:t>’</w:t>
      </w:r>
      <w:r w:rsidRPr="004741A2">
        <w:rPr>
          <w:szCs w:val="22"/>
          <w:lang w:val="fr-FR"/>
        </w:rPr>
        <w:t>objet d</w:t>
      </w:r>
      <w:r w:rsidR="00E47536" w:rsidRPr="004741A2">
        <w:rPr>
          <w:szCs w:val="22"/>
          <w:lang w:val="fr-FR"/>
        </w:rPr>
        <w:t>’</w:t>
      </w:r>
      <w:r w:rsidRPr="004741A2">
        <w:rPr>
          <w:szCs w:val="22"/>
          <w:lang w:val="fr-FR"/>
        </w:rPr>
        <w:t>un audit interne.</w:t>
      </w:r>
    </w:p>
    <w:p w:rsidR="00E272CE" w:rsidRPr="004741A2" w:rsidRDefault="00E272CE" w:rsidP="00E272CE">
      <w:pPr>
        <w:rPr>
          <w:szCs w:val="22"/>
          <w:lang w:val="fr-FR"/>
        </w:rPr>
      </w:pPr>
    </w:p>
    <w:p w:rsidR="00E272CE" w:rsidRPr="004741A2" w:rsidRDefault="00E272CE" w:rsidP="00E272CE">
      <w:pPr>
        <w:rPr>
          <w:szCs w:val="22"/>
          <w:lang w:val="fr-FR"/>
        </w:rPr>
      </w:pPr>
    </w:p>
    <w:p w:rsidR="00E272CE" w:rsidRPr="004741A2" w:rsidRDefault="00E272CE" w:rsidP="00E91090">
      <w:pPr>
        <w:keepNext/>
        <w:keepLines/>
        <w:rPr>
          <w:szCs w:val="22"/>
          <w:lang w:val="fr-FR"/>
        </w:rPr>
      </w:pPr>
      <w:r w:rsidRPr="004741A2">
        <w:rPr>
          <w:szCs w:val="22"/>
          <w:lang w:val="fr-FR"/>
        </w:rPr>
        <w:t>IV.</w:t>
      </w:r>
      <w:r w:rsidRPr="004741A2">
        <w:rPr>
          <w:szCs w:val="22"/>
          <w:lang w:val="fr-FR"/>
        </w:rPr>
        <w:tab/>
      </w:r>
      <w:r w:rsidRPr="004741A2">
        <w:rPr>
          <w:b/>
          <w:szCs w:val="22"/>
          <w:lang w:val="fr-FR"/>
        </w:rPr>
        <w:t>NÉCESSITÉ D</w:t>
      </w:r>
      <w:r w:rsidR="00E47536" w:rsidRPr="004741A2">
        <w:rPr>
          <w:b/>
          <w:szCs w:val="22"/>
          <w:lang w:val="fr-FR"/>
        </w:rPr>
        <w:t>’</w:t>
      </w:r>
      <w:r w:rsidRPr="004741A2">
        <w:rPr>
          <w:b/>
          <w:szCs w:val="22"/>
          <w:lang w:val="fr-FR"/>
        </w:rPr>
        <w:t>UNE RECONSTITUTION DES AVOIRS DU FONDS DE CONTRIBUTIONS VOLONTAIRES</w:t>
      </w:r>
    </w:p>
    <w:p w:rsidR="00E272CE" w:rsidRPr="004741A2" w:rsidRDefault="00E272CE" w:rsidP="00E91090">
      <w:pPr>
        <w:keepNext/>
        <w:keepLines/>
        <w:rPr>
          <w:szCs w:val="22"/>
          <w:lang w:val="fr-FR"/>
        </w:rPr>
      </w:pPr>
    </w:p>
    <w:p w:rsidR="00CF2AE9" w:rsidRPr="004741A2" w:rsidRDefault="00D47DB6" w:rsidP="00E91090">
      <w:pPr>
        <w:keepNext/>
        <w:keepLines/>
        <w:rPr>
          <w:szCs w:val="22"/>
          <w:lang w:val="fr-FR"/>
        </w:rPr>
      </w:pPr>
      <w:r w:rsidRPr="004741A2">
        <w:rPr>
          <w:szCs w:val="22"/>
          <w:lang w:val="fr-FR"/>
        </w:rPr>
        <w:t>Depuis sa création en </w:t>
      </w:r>
      <w:r w:rsidR="00E272CE" w:rsidRPr="004741A2">
        <w:rPr>
          <w:szCs w:val="22"/>
          <w:lang w:val="fr-FR"/>
        </w:rPr>
        <w:t xml:space="preserve">2005, le Fonds de contributions volontaires </w:t>
      </w:r>
      <w:r w:rsidR="00E272CE" w:rsidRPr="004741A2">
        <w:rPr>
          <w:b/>
          <w:szCs w:val="22"/>
          <w:lang w:val="fr-FR"/>
        </w:rPr>
        <w:t>a bénéficié d</w:t>
      </w:r>
      <w:r w:rsidR="00E47536" w:rsidRPr="004741A2">
        <w:rPr>
          <w:b/>
          <w:szCs w:val="22"/>
          <w:lang w:val="fr-FR"/>
        </w:rPr>
        <w:t>’</w:t>
      </w:r>
      <w:r w:rsidR="00E272CE" w:rsidRPr="004741A2">
        <w:rPr>
          <w:b/>
          <w:szCs w:val="22"/>
          <w:lang w:val="fr-FR"/>
        </w:rPr>
        <w:t>un large éventail de donations</w:t>
      </w:r>
      <w:r w:rsidR="005E1388" w:rsidRPr="004741A2">
        <w:rPr>
          <w:szCs w:val="22"/>
          <w:lang w:val="fr-FR"/>
        </w:rPr>
        <w:t> </w:t>
      </w:r>
      <w:r w:rsidR="00E272CE" w:rsidRPr="004741A2">
        <w:rPr>
          <w:szCs w:val="22"/>
          <w:lang w:val="fr-FR"/>
        </w:rPr>
        <w:t>:</w:t>
      </w:r>
    </w:p>
    <w:p w:rsidR="00E272CE" w:rsidRPr="004741A2" w:rsidRDefault="00E272CE" w:rsidP="00E272CE">
      <w:pPr>
        <w:rPr>
          <w:szCs w:val="22"/>
          <w:lang w:val="fr-FR"/>
        </w:rPr>
      </w:pPr>
    </w:p>
    <w:p w:rsidR="00CF2AE9" w:rsidRPr="004741A2" w:rsidRDefault="00E272CE" w:rsidP="00390D22">
      <w:pPr>
        <w:keepNext/>
        <w:keepLines/>
        <w:rPr>
          <w:szCs w:val="22"/>
          <w:lang w:val="fr-FR"/>
        </w:rPr>
      </w:pPr>
      <w:proofErr w:type="gramStart"/>
      <w:r w:rsidRPr="004741A2">
        <w:rPr>
          <w:szCs w:val="22"/>
          <w:lang w:val="fr-FR"/>
        </w:rPr>
        <w:t>par</w:t>
      </w:r>
      <w:proofErr w:type="gramEnd"/>
      <w:r w:rsidRPr="004741A2">
        <w:rPr>
          <w:szCs w:val="22"/>
          <w:lang w:val="fr-FR"/>
        </w:rPr>
        <w:t xml:space="preserve"> ordre chronologique</w:t>
      </w:r>
      <w:r w:rsidR="005E1388" w:rsidRPr="004741A2">
        <w:rPr>
          <w:szCs w:val="22"/>
          <w:lang w:val="fr-FR"/>
        </w:rPr>
        <w:t> </w:t>
      </w:r>
      <w:r w:rsidRPr="004741A2">
        <w:rPr>
          <w:szCs w:val="22"/>
          <w:lang w:val="fr-FR"/>
        </w:rPr>
        <w:t>:</w:t>
      </w:r>
    </w:p>
    <w:p w:rsidR="00E272CE" w:rsidRPr="004741A2" w:rsidRDefault="00E272CE" w:rsidP="00390D22">
      <w:pPr>
        <w:keepNext/>
        <w:rPr>
          <w:szCs w:val="22"/>
          <w:lang w:val="fr-FR"/>
        </w:rPr>
      </w:pPr>
    </w:p>
    <w:p w:rsidR="00E272CE" w:rsidRPr="004741A2" w:rsidRDefault="00E272CE" w:rsidP="00FC1FF6">
      <w:pPr>
        <w:numPr>
          <w:ilvl w:val="2"/>
          <w:numId w:val="10"/>
        </w:numPr>
        <w:tabs>
          <w:tab w:val="num" w:pos="440"/>
        </w:tabs>
        <w:rPr>
          <w:szCs w:val="22"/>
          <w:lang w:val="fr-FR"/>
        </w:rPr>
      </w:pPr>
      <w:r w:rsidRPr="004741A2">
        <w:rPr>
          <w:szCs w:val="22"/>
          <w:lang w:val="fr-FR"/>
        </w:rPr>
        <w:t>Programme suédois pour la biodiversité internationale (</w:t>
      </w:r>
      <w:proofErr w:type="spellStart"/>
      <w:r w:rsidRPr="004741A2">
        <w:rPr>
          <w:szCs w:val="22"/>
          <w:lang w:val="fr-FR"/>
        </w:rPr>
        <w:t>SwedBio</w:t>
      </w:r>
      <w:proofErr w:type="spellEnd"/>
      <w:r w:rsidRPr="004741A2">
        <w:rPr>
          <w:szCs w:val="22"/>
          <w:lang w:val="fr-FR"/>
        </w:rPr>
        <w:t>/CBM) (pour</w:t>
      </w:r>
      <w:r w:rsidR="005A7CCC" w:rsidRPr="004741A2">
        <w:rPr>
          <w:szCs w:val="22"/>
          <w:lang w:val="fr-FR"/>
        </w:rPr>
        <w:t> </w:t>
      </w:r>
      <w:r w:rsidRPr="004741A2">
        <w:rPr>
          <w:szCs w:val="22"/>
          <w:lang w:val="fr-FR"/>
        </w:rPr>
        <w:t>l</w:t>
      </w:r>
      <w:r w:rsidR="00E47536" w:rsidRPr="004741A2">
        <w:rPr>
          <w:szCs w:val="22"/>
          <w:lang w:val="fr-FR"/>
        </w:rPr>
        <w:t>’</w:t>
      </w:r>
      <w:r w:rsidRPr="004741A2">
        <w:rPr>
          <w:szCs w:val="22"/>
          <w:lang w:val="fr-FR"/>
        </w:rPr>
        <w:t>équivalent de 86 092, 60</w:t>
      </w:r>
      <w:r w:rsidR="005E1388" w:rsidRPr="004741A2">
        <w:rPr>
          <w:szCs w:val="22"/>
          <w:lang w:val="fr-FR"/>
        </w:rPr>
        <w:t> </w:t>
      </w:r>
      <w:r w:rsidRPr="004741A2">
        <w:rPr>
          <w:szCs w:val="22"/>
          <w:lang w:val="fr-FR"/>
        </w:rPr>
        <w:t>francs suisses);</w:t>
      </w:r>
    </w:p>
    <w:p w:rsidR="00E272CE" w:rsidRPr="004741A2" w:rsidRDefault="00E272CE" w:rsidP="001A09CA">
      <w:pPr>
        <w:numPr>
          <w:ilvl w:val="2"/>
          <w:numId w:val="10"/>
        </w:numPr>
        <w:tabs>
          <w:tab w:val="num" w:pos="440"/>
        </w:tabs>
        <w:rPr>
          <w:szCs w:val="22"/>
          <w:lang w:val="fr-FR"/>
        </w:rPr>
      </w:pPr>
      <w:r w:rsidRPr="004741A2">
        <w:rPr>
          <w:szCs w:val="22"/>
          <w:lang w:val="fr-FR"/>
        </w:rPr>
        <w:t>France (l</w:t>
      </w:r>
      <w:r w:rsidR="00E47536" w:rsidRPr="004741A2">
        <w:rPr>
          <w:szCs w:val="22"/>
          <w:lang w:val="fr-FR"/>
        </w:rPr>
        <w:t>’</w:t>
      </w:r>
      <w:r w:rsidRPr="004741A2">
        <w:rPr>
          <w:szCs w:val="22"/>
          <w:lang w:val="fr-FR"/>
        </w:rPr>
        <w:t>équivalent de 31</w:t>
      </w:r>
      <w:r w:rsidR="005E1388" w:rsidRPr="004741A2">
        <w:rPr>
          <w:szCs w:val="22"/>
          <w:lang w:val="fr-FR"/>
        </w:rPr>
        <w:t> </w:t>
      </w:r>
      <w:r w:rsidRPr="004741A2">
        <w:rPr>
          <w:szCs w:val="22"/>
          <w:lang w:val="fr-FR"/>
        </w:rPr>
        <w:t>684</w:t>
      </w:r>
      <w:r w:rsidR="005E1388" w:rsidRPr="004741A2">
        <w:rPr>
          <w:szCs w:val="22"/>
          <w:lang w:val="fr-FR"/>
        </w:rPr>
        <w:t> </w:t>
      </w:r>
      <w:r w:rsidRPr="004741A2">
        <w:rPr>
          <w:szCs w:val="22"/>
          <w:lang w:val="fr-FR"/>
        </w:rPr>
        <w:t>francs suisses);</w:t>
      </w:r>
    </w:p>
    <w:p w:rsidR="00E272CE" w:rsidRPr="004741A2" w:rsidRDefault="00E272CE" w:rsidP="001A09CA">
      <w:pPr>
        <w:numPr>
          <w:ilvl w:val="2"/>
          <w:numId w:val="10"/>
        </w:numPr>
        <w:tabs>
          <w:tab w:val="num" w:pos="440"/>
        </w:tabs>
        <w:rPr>
          <w:szCs w:val="22"/>
          <w:lang w:val="fr-FR"/>
        </w:rPr>
      </w:pPr>
      <w:r w:rsidRPr="004741A2">
        <w:rPr>
          <w:szCs w:val="22"/>
          <w:lang w:val="fr-FR"/>
        </w:rPr>
        <w:t>Fondation Christensen (l</w:t>
      </w:r>
      <w:r w:rsidR="00E47536" w:rsidRPr="004741A2">
        <w:rPr>
          <w:szCs w:val="22"/>
          <w:lang w:val="fr-FR"/>
        </w:rPr>
        <w:t>’</w:t>
      </w:r>
      <w:r w:rsidRPr="004741A2">
        <w:rPr>
          <w:szCs w:val="22"/>
          <w:lang w:val="fr-FR"/>
        </w:rPr>
        <w:t>équivalent de 29</w:t>
      </w:r>
      <w:r w:rsidR="005E1388" w:rsidRPr="004741A2">
        <w:rPr>
          <w:szCs w:val="22"/>
          <w:lang w:val="fr-FR"/>
        </w:rPr>
        <w:t> </w:t>
      </w:r>
      <w:r w:rsidRPr="004741A2">
        <w:rPr>
          <w:szCs w:val="22"/>
          <w:lang w:val="fr-FR"/>
        </w:rPr>
        <w:t>992,50</w:t>
      </w:r>
      <w:r w:rsidR="005E1388" w:rsidRPr="004741A2">
        <w:rPr>
          <w:szCs w:val="22"/>
          <w:lang w:val="fr-FR"/>
        </w:rPr>
        <w:t> </w:t>
      </w:r>
      <w:r w:rsidRPr="004741A2">
        <w:rPr>
          <w:szCs w:val="22"/>
          <w:lang w:val="fr-FR"/>
        </w:rPr>
        <w:t>francs suisses);</w:t>
      </w:r>
    </w:p>
    <w:p w:rsidR="00E272CE" w:rsidRPr="004741A2" w:rsidRDefault="00E272CE" w:rsidP="00FC1FF6">
      <w:pPr>
        <w:numPr>
          <w:ilvl w:val="2"/>
          <w:numId w:val="10"/>
        </w:numPr>
        <w:tabs>
          <w:tab w:val="num" w:pos="440"/>
        </w:tabs>
        <w:rPr>
          <w:szCs w:val="22"/>
          <w:lang w:val="fr-FR"/>
        </w:rPr>
      </w:pPr>
      <w:r w:rsidRPr="004741A2">
        <w:rPr>
          <w:szCs w:val="22"/>
          <w:lang w:val="fr-FR"/>
        </w:rPr>
        <w:t>Suisse (Institut fédéral de la propriété intellectuelle) (250</w:t>
      </w:r>
      <w:r w:rsidR="005E1388" w:rsidRPr="004741A2">
        <w:rPr>
          <w:szCs w:val="22"/>
          <w:lang w:val="fr-FR"/>
        </w:rPr>
        <w:t> </w:t>
      </w:r>
      <w:r w:rsidRPr="004741A2">
        <w:rPr>
          <w:szCs w:val="22"/>
          <w:lang w:val="fr-FR"/>
        </w:rPr>
        <w:t>000</w:t>
      </w:r>
      <w:r w:rsidR="005E1388" w:rsidRPr="004741A2">
        <w:rPr>
          <w:szCs w:val="22"/>
          <w:lang w:val="fr-FR"/>
        </w:rPr>
        <w:t> </w:t>
      </w:r>
      <w:r w:rsidRPr="004741A2">
        <w:rPr>
          <w:szCs w:val="22"/>
          <w:lang w:val="fr-FR"/>
        </w:rPr>
        <w:t>francs suisses);</w:t>
      </w:r>
    </w:p>
    <w:p w:rsidR="00E272CE" w:rsidRPr="004741A2" w:rsidRDefault="00E272CE" w:rsidP="001A09CA">
      <w:pPr>
        <w:numPr>
          <w:ilvl w:val="2"/>
          <w:numId w:val="10"/>
        </w:numPr>
        <w:tabs>
          <w:tab w:val="num" w:pos="440"/>
        </w:tabs>
        <w:rPr>
          <w:szCs w:val="22"/>
          <w:lang w:val="fr-FR"/>
        </w:rPr>
      </w:pPr>
      <w:r w:rsidRPr="004741A2">
        <w:rPr>
          <w:szCs w:val="22"/>
          <w:lang w:val="fr-FR"/>
        </w:rPr>
        <w:t>Afrique du Sud (l</w:t>
      </w:r>
      <w:r w:rsidR="00E47536" w:rsidRPr="004741A2">
        <w:rPr>
          <w:szCs w:val="22"/>
          <w:lang w:val="fr-FR"/>
        </w:rPr>
        <w:t>’</w:t>
      </w:r>
      <w:r w:rsidRPr="004741A2">
        <w:rPr>
          <w:szCs w:val="22"/>
          <w:lang w:val="fr-FR"/>
        </w:rPr>
        <w:t>équivalent de 18</w:t>
      </w:r>
      <w:r w:rsidR="005E1388" w:rsidRPr="004741A2">
        <w:rPr>
          <w:szCs w:val="22"/>
          <w:lang w:val="fr-FR"/>
        </w:rPr>
        <w:t> </w:t>
      </w:r>
      <w:r w:rsidRPr="004741A2">
        <w:rPr>
          <w:szCs w:val="22"/>
          <w:lang w:val="fr-FR"/>
        </w:rPr>
        <w:t>465,27</w:t>
      </w:r>
      <w:r w:rsidR="005E1388" w:rsidRPr="004741A2">
        <w:rPr>
          <w:szCs w:val="22"/>
          <w:lang w:val="fr-FR"/>
        </w:rPr>
        <w:t> </w:t>
      </w:r>
      <w:r w:rsidRPr="004741A2">
        <w:rPr>
          <w:szCs w:val="22"/>
          <w:lang w:val="fr-FR"/>
        </w:rPr>
        <w:t>francs suisses);</w:t>
      </w:r>
    </w:p>
    <w:p w:rsidR="00CF2AE9" w:rsidRPr="004741A2" w:rsidRDefault="00E272CE" w:rsidP="001A09CA">
      <w:pPr>
        <w:numPr>
          <w:ilvl w:val="2"/>
          <w:numId w:val="10"/>
        </w:numPr>
        <w:tabs>
          <w:tab w:val="num" w:pos="440"/>
        </w:tabs>
        <w:rPr>
          <w:szCs w:val="22"/>
          <w:lang w:val="fr-FR"/>
        </w:rPr>
      </w:pPr>
      <w:r w:rsidRPr="004741A2">
        <w:rPr>
          <w:szCs w:val="22"/>
          <w:lang w:val="fr-FR"/>
        </w:rPr>
        <w:t>Norvège (l</w:t>
      </w:r>
      <w:r w:rsidR="00E47536" w:rsidRPr="004741A2">
        <w:rPr>
          <w:szCs w:val="22"/>
          <w:lang w:val="fr-FR"/>
        </w:rPr>
        <w:t>’</w:t>
      </w:r>
      <w:r w:rsidRPr="004741A2">
        <w:rPr>
          <w:szCs w:val="22"/>
          <w:lang w:val="fr-FR"/>
        </w:rPr>
        <w:t>équivalent de 98</w:t>
      </w:r>
      <w:r w:rsidR="005E1388" w:rsidRPr="004741A2">
        <w:rPr>
          <w:szCs w:val="22"/>
          <w:lang w:val="fr-FR"/>
        </w:rPr>
        <w:t> </w:t>
      </w:r>
      <w:r w:rsidRPr="004741A2">
        <w:rPr>
          <w:szCs w:val="22"/>
          <w:lang w:val="fr-FR"/>
        </w:rPr>
        <w:t>255,16</w:t>
      </w:r>
      <w:r w:rsidR="005E1388" w:rsidRPr="004741A2">
        <w:rPr>
          <w:szCs w:val="22"/>
          <w:lang w:val="fr-FR"/>
        </w:rPr>
        <w:t> </w:t>
      </w:r>
      <w:r w:rsidRPr="004741A2">
        <w:rPr>
          <w:szCs w:val="22"/>
          <w:lang w:val="fr-FR"/>
        </w:rPr>
        <w:t>francs suisses);</w:t>
      </w:r>
    </w:p>
    <w:p w:rsidR="00CF2AE9" w:rsidRPr="004741A2" w:rsidRDefault="00E272CE" w:rsidP="001A09CA">
      <w:pPr>
        <w:numPr>
          <w:ilvl w:val="2"/>
          <w:numId w:val="10"/>
        </w:numPr>
        <w:tabs>
          <w:tab w:val="num" w:pos="440"/>
        </w:tabs>
        <w:rPr>
          <w:szCs w:val="22"/>
          <w:lang w:val="fr-FR"/>
        </w:rPr>
      </w:pPr>
      <w:r w:rsidRPr="004741A2">
        <w:rPr>
          <w:szCs w:val="22"/>
          <w:lang w:val="fr-FR"/>
        </w:rPr>
        <w:t>donateur anonyme (500</w:t>
      </w:r>
      <w:r w:rsidR="005E1388" w:rsidRPr="004741A2">
        <w:rPr>
          <w:szCs w:val="22"/>
          <w:lang w:val="fr-FR"/>
        </w:rPr>
        <w:t> </w:t>
      </w:r>
      <w:r w:rsidRPr="004741A2">
        <w:rPr>
          <w:szCs w:val="22"/>
          <w:lang w:val="fr-FR"/>
        </w:rPr>
        <w:t>francs suisses);</w:t>
      </w:r>
    </w:p>
    <w:p w:rsidR="00E272CE" w:rsidRPr="004741A2" w:rsidRDefault="00E272CE" w:rsidP="001A09CA">
      <w:pPr>
        <w:numPr>
          <w:ilvl w:val="2"/>
          <w:numId w:val="10"/>
        </w:numPr>
        <w:tabs>
          <w:tab w:val="num" w:pos="440"/>
        </w:tabs>
        <w:rPr>
          <w:szCs w:val="22"/>
          <w:lang w:val="fr-FR"/>
        </w:rPr>
      </w:pPr>
      <w:r w:rsidRPr="004741A2">
        <w:rPr>
          <w:szCs w:val="22"/>
          <w:lang w:val="fr-FR"/>
        </w:rPr>
        <w:t>Australie (l</w:t>
      </w:r>
      <w:r w:rsidR="00E47536" w:rsidRPr="004741A2">
        <w:rPr>
          <w:szCs w:val="22"/>
          <w:lang w:val="fr-FR"/>
        </w:rPr>
        <w:t>’</w:t>
      </w:r>
      <w:r w:rsidRPr="004741A2">
        <w:rPr>
          <w:szCs w:val="22"/>
          <w:lang w:val="fr-FR"/>
        </w:rPr>
        <w:t>équivalent de 89 500</w:t>
      </w:r>
      <w:r w:rsidR="005E1388" w:rsidRPr="004741A2">
        <w:rPr>
          <w:szCs w:val="22"/>
          <w:lang w:val="fr-FR"/>
        </w:rPr>
        <w:t> </w:t>
      </w:r>
      <w:r w:rsidRPr="004741A2">
        <w:rPr>
          <w:szCs w:val="22"/>
          <w:lang w:val="fr-FR"/>
        </w:rPr>
        <w:t>francs suisses)</w:t>
      </w:r>
      <w:r w:rsidR="00D5482B" w:rsidRPr="004741A2">
        <w:rPr>
          <w:szCs w:val="22"/>
          <w:lang w:val="fr-FR"/>
        </w:rPr>
        <w:t>;</w:t>
      </w:r>
    </w:p>
    <w:p w:rsidR="00A94A54" w:rsidRPr="004741A2" w:rsidRDefault="00A94A54" w:rsidP="00AB26F7">
      <w:pPr>
        <w:numPr>
          <w:ilvl w:val="2"/>
          <w:numId w:val="10"/>
        </w:numPr>
        <w:tabs>
          <w:tab w:val="num" w:pos="440"/>
        </w:tabs>
        <w:rPr>
          <w:szCs w:val="22"/>
          <w:lang w:val="fr-FR"/>
        </w:rPr>
      </w:pPr>
      <w:r w:rsidRPr="004741A2">
        <w:rPr>
          <w:szCs w:val="22"/>
          <w:lang w:val="fr-FR"/>
        </w:rPr>
        <w:t>Australie (l</w:t>
      </w:r>
      <w:r w:rsidR="00E47536" w:rsidRPr="004741A2">
        <w:rPr>
          <w:szCs w:val="22"/>
          <w:lang w:val="fr-FR"/>
        </w:rPr>
        <w:t>’</w:t>
      </w:r>
      <w:r w:rsidRPr="004741A2">
        <w:rPr>
          <w:szCs w:val="22"/>
          <w:lang w:val="fr-FR"/>
        </w:rPr>
        <w:t>équivalent de 1</w:t>
      </w:r>
      <w:r w:rsidR="00AB26F7" w:rsidRPr="004741A2">
        <w:rPr>
          <w:szCs w:val="22"/>
          <w:lang w:val="fr-FR"/>
        </w:rPr>
        <w:t>4</w:t>
      </w:r>
      <w:r w:rsidRPr="004741A2">
        <w:rPr>
          <w:szCs w:val="22"/>
          <w:lang w:val="fr-FR"/>
        </w:rPr>
        <w:t> </w:t>
      </w:r>
      <w:r w:rsidR="00AB26F7" w:rsidRPr="004741A2">
        <w:rPr>
          <w:szCs w:val="22"/>
          <w:lang w:val="fr-FR"/>
        </w:rPr>
        <w:t>217,78</w:t>
      </w:r>
      <w:r w:rsidR="005E1388" w:rsidRPr="004741A2">
        <w:rPr>
          <w:szCs w:val="22"/>
          <w:lang w:val="fr-FR"/>
        </w:rPr>
        <w:t> </w:t>
      </w:r>
      <w:r w:rsidRPr="004741A2">
        <w:rPr>
          <w:szCs w:val="22"/>
          <w:lang w:val="fr-FR"/>
        </w:rPr>
        <w:t>francs suisses)</w:t>
      </w:r>
      <w:r w:rsidR="00D5482B" w:rsidRPr="004741A2">
        <w:rPr>
          <w:szCs w:val="22"/>
          <w:lang w:val="fr-FR"/>
        </w:rPr>
        <w:t>;  et</w:t>
      </w:r>
    </w:p>
    <w:p w:rsidR="00A94A54" w:rsidRPr="004741A2" w:rsidRDefault="00A94A54" w:rsidP="00D5482B">
      <w:pPr>
        <w:numPr>
          <w:ilvl w:val="2"/>
          <w:numId w:val="10"/>
        </w:numPr>
        <w:tabs>
          <w:tab w:val="num" w:pos="440"/>
        </w:tabs>
        <w:rPr>
          <w:szCs w:val="22"/>
          <w:lang w:val="fr-FR"/>
        </w:rPr>
      </w:pPr>
      <w:r w:rsidRPr="004741A2">
        <w:rPr>
          <w:szCs w:val="22"/>
          <w:lang w:val="fr-FR"/>
        </w:rPr>
        <w:t>Nouvelle</w:t>
      </w:r>
      <w:r w:rsidR="004741A2" w:rsidRPr="004741A2">
        <w:rPr>
          <w:szCs w:val="22"/>
          <w:lang w:val="fr-FR"/>
        </w:rPr>
        <w:noBreakHyphen/>
      </w:r>
      <w:r w:rsidRPr="004741A2">
        <w:rPr>
          <w:szCs w:val="22"/>
          <w:lang w:val="fr-FR"/>
        </w:rPr>
        <w:t>Zélande (l</w:t>
      </w:r>
      <w:r w:rsidR="00E47536" w:rsidRPr="004741A2">
        <w:rPr>
          <w:szCs w:val="22"/>
          <w:lang w:val="fr-FR"/>
        </w:rPr>
        <w:t>’</w:t>
      </w:r>
      <w:r w:rsidRPr="004741A2">
        <w:rPr>
          <w:szCs w:val="22"/>
          <w:lang w:val="fr-FR"/>
        </w:rPr>
        <w:t>équivalent de</w:t>
      </w:r>
      <w:r w:rsidR="00DC4280" w:rsidRPr="004741A2">
        <w:rPr>
          <w:szCs w:val="22"/>
          <w:lang w:val="fr-FR"/>
        </w:rPr>
        <w:t> </w:t>
      </w:r>
      <w:r w:rsidR="005E1388" w:rsidRPr="004741A2">
        <w:rPr>
          <w:szCs w:val="22"/>
          <w:lang w:val="fr-FR"/>
        </w:rPr>
        <w:t>4694 </w:t>
      </w:r>
      <w:r w:rsidRPr="004741A2">
        <w:rPr>
          <w:szCs w:val="22"/>
          <w:lang w:val="fr-FR"/>
        </w:rPr>
        <w:t>francs suisses)</w:t>
      </w:r>
    </w:p>
    <w:p w:rsidR="00E272CE" w:rsidRPr="004741A2" w:rsidRDefault="00E272CE" w:rsidP="00E272CE">
      <w:pPr>
        <w:rPr>
          <w:szCs w:val="22"/>
          <w:lang w:val="fr-FR"/>
        </w:rPr>
      </w:pPr>
    </w:p>
    <w:p w:rsidR="00E272CE" w:rsidRPr="004741A2" w:rsidRDefault="00E272CE" w:rsidP="00E272CE">
      <w:pPr>
        <w:rPr>
          <w:szCs w:val="22"/>
          <w:lang w:val="fr-FR"/>
        </w:rPr>
      </w:pPr>
      <w:proofErr w:type="gramStart"/>
      <w:r w:rsidRPr="004741A2">
        <w:rPr>
          <w:szCs w:val="22"/>
          <w:lang w:val="fr-FR"/>
        </w:rPr>
        <w:t>soit</w:t>
      </w:r>
      <w:proofErr w:type="gramEnd"/>
      <w:r w:rsidRPr="004741A2">
        <w:rPr>
          <w:szCs w:val="22"/>
          <w:lang w:val="fr-FR"/>
        </w:rPr>
        <w:t>, au total, 6</w:t>
      </w:r>
      <w:r w:rsidR="00A94A54" w:rsidRPr="004741A2">
        <w:rPr>
          <w:szCs w:val="22"/>
          <w:lang w:val="fr-FR"/>
        </w:rPr>
        <w:t>2</w:t>
      </w:r>
      <w:r w:rsidR="00AB26F7" w:rsidRPr="004741A2">
        <w:rPr>
          <w:szCs w:val="22"/>
          <w:lang w:val="fr-FR"/>
        </w:rPr>
        <w:t>3</w:t>
      </w:r>
      <w:r w:rsidRPr="004741A2">
        <w:rPr>
          <w:szCs w:val="22"/>
          <w:lang w:val="fr-FR"/>
        </w:rPr>
        <w:t> </w:t>
      </w:r>
      <w:r w:rsidR="00AB26F7" w:rsidRPr="004741A2">
        <w:rPr>
          <w:szCs w:val="22"/>
          <w:lang w:val="fr-FR"/>
        </w:rPr>
        <w:t>401,71</w:t>
      </w:r>
      <w:r w:rsidRPr="004741A2">
        <w:rPr>
          <w:szCs w:val="22"/>
          <w:lang w:val="fr-FR"/>
        </w:rPr>
        <w:t> francs suisses.</w:t>
      </w:r>
    </w:p>
    <w:p w:rsidR="00E272CE" w:rsidRPr="004741A2" w:rsidRDefault="00E272CE" w:rsidP="00E272CE">
      <w:pPr>
        <w:rPr>
          <w:szCs w:val="22"/>
          <w:lang w:val="fr-FR"/>
        </w:rPr>
      </w:pPr>
    </w:p>
    <w:p w:rsidR="00E272CE" w:rsidRPr="004741A2" w:rsidRDefault="00E272CE" w:rsidP="00E272CE">
      <w:pPr>
        <w:pBdr>
          <w:top w:val="single" w:sz="8" w:space="1" w:color="auto"/>
          <w:left w:val="single" w:sz="8" w:space="4" w:color="auto"/>
          <w:bottom w:val="single" w:sz="8" w:space="1" w:color="auto"/>
          <w:right w:val="single" w:sz="8" w:space="4" w:color="auto"/>
        </w:pBdr>
        <w:spacing w:line="480" w:lineRule="auto"/>
        <w:rPr>
          <w:szCs w:val="22"/>
          <w:lang w:val="fr-FR"/>
        </w:rPr>
      </w:pPr>
    </w:p>
    <w:p w:rsidR="00CF2AE9" w:rsidRPr="004741A2" w:rsidRDefault="00E272CE" w:rsidP="00E272CE">
      <w:pPr>
        <w:pBdr>
          <w:top w:val="single" w:sz="8" w:space="1" w:color="auto"/>
          <w:left w:val="single" w:sz="8" w:space="4" w:color="auto"/>
          <w:bottom w:val="single" w:sz="8" w:space="1" w:color="auto"/>
          <w:right w:val="single" w:sz="8" w:space="4" w:color="auto"/>
        </w:pBdr>
        <w:spacing w:line="480" w:lineRule="auto"/>
        <w:rPr>
          <w:b/>
          <w:szCs w:val="22"/>
          <w:lang w:val="fr-FR"/>
        </w:rPr>
      </w:pPr>
      <w:r w:rsidRPr="004741A2">
        <w:rPr>
          <w:b/>
          <w:szCs w:val="22"/>
          <w:lang w:val="fr-FR"/>
        </w:rPr>
        <w:t>Le solde du Fonds</w:t>
      </w:r>
      <w:r w:rsidR="00E54D74" w:rsidRPr="004741A2">
        <w:rPr>
          <w:b/>
          <w:szCs w:val="22"/>
          <w:lang w:val="fr-FR"/>
        </w:rPr>
        <w:t xml:space="preserve"> au </w:t>
      </w:r>
      <w:r w:rsidR="004A510E" w:rsidRPr="004741A2">
        <w:rPr>
          <w:b/>
          <w:szCs w:val="22"/>
          <w:lang w:val="fr-FR"/>
        </w:rPr>
        <w:t>2</w:t>
      </w:r>
      <w:r w:rsidR="00AB26F7" w:rsidRPr="004741A2">
        <w:rPr>
          <w:b/>
          <w:szCs w:val="22"/>
          <w:lang w:val="fr-FR"/>
        </w:rPr>
        <w:t>8</w:t>
      </w:r>
      <w:r w:rsidR="008875A9" w:rsidRPr="004741A2">
        <w:rPr>
          <w:b/>
          <w:szCs w:val="22"/>
          <w:lang w:val="fr-FR"/>
        </w:rPr>
        <w:t> </w:t>
      </w:r>
      <w:r w:rsidR="00AB26F7" w:rsidRPr="004741A2">
        <w:rPr>
          <w:b/>
          <w:szCs w:val="22"/>
          <w:lang w:val="fr-FR"/>
        </w:rPr>
        <w:t>mai</w:t>
      </w:r>
      <w:r w:rsidR="008875A9" w:rsidRPr="004741A2">
        <w:rPr>
          <w:b/>
          <w:szCs w:val="22"/>
          <w:lang w:val="fr-FR"/>
        </w:rPr>
        <w:t> 2014</w:t>
      </w:r>
      <w:r w:rsidRPr="004741A2">
        <w:rPr>
          <w:b/>
          <w:szCs w:val="22"/>
          <w:lang w:val="fr-FR"/>
        </w:rPr>
        <w:t xml:space="preserve"> était de </w:t>
      </w:r>
      <w:r w:rsidR="008875A9" w:rsidRPr="004741A2">
        <w:rPr>
          <w:b/>
          <w:szCs w:val="22"/>
          <w:lang w:val="fr-FR"/>
        </w:rPr>
        <w:t>8</w:t>
      </w:r>
      <w:r w:rsidR="00AB26F7" w:rsidRPr="004741A2">
        <w:rPr>
          <w:b/>
          <w:szCs w:val="22"/>
          <w:lang w:val="fr-FR"/>
        </w:rPr>
        <w:t>0</w:t>
      </w:r>
      <w:r w:rsidR="008875A9" w:rsidRPr="004741A2">
        <w:rPr>
          <w:b/>
          <w:szCs w:val="22"/>
          <w:lang w:val="fr-FR"/>
        </w:rPr>
        <w:t>3,</w:t>
      </w:r>
      <w:r w:rsidR="00AB26F7" w:rsidRPr="004741A2">
        <w:rPr>
          <w:b/>
          <w:szCs w:val="22"/>
          <w:lang w:val="fr-FR"/>
        </w:rPr>
        <w:t>2</w:t>
      </w:r>
      <w:r w:rsidR="008875A9" w:rsidRPr="004741A2">
        <w:rPr>
          <w:b/>
          <w:szCs w:val="22"/>
          <w:lang w:val="fr-FR"/>
        </w:rPr>
        <w:t>0</w:t>
      </w:r>
      <w:r w:rsidRPr="004741A2">
        <w:rPr>
          <w:b/>
          <w:szCs w:val="22"/>
          <w:lang w:val="fr-FR"/>
        </w:rPr>
        <w:t> francs suisses.</w:t>
      </w:r>
    </w:p>
    <w:p w:rsidR="00E272CE" w:rsidRPr="004741A2" w:rsidRDefault="00E272CE" w:rsidP="00E272CE">
      <w:pPr>
        <w:pBdr>
          <w:top w:val="single" w:sz="8" w:space="1" w:color="auto"/>
          <w:left w:val="single" w:sz="8" w:space="4" w:color="auto"/>
          <w:bottom w:val="single" w:sz="8" w:space="1" w:color="auto"/>
          <w:right w:val="single" w:sz="8" w:space="4" w:color="auto"/>
        </w:pBdr>
        <w:spacing w:line="480" w:lineRule="auto"/>
        <w:rPr>
          <w:b/>
          <w:szCs w:val="22"/>
          <w:lang w:val="fr-FR"/>
        </w:rPr>
      </w:pPr>
    </w:p>
    <w:p w:rsidR="00E272CE" w:rsidRPr="004741A2" w:rsidRDefault="00E54D74" w:rsidP="00E272CE">
      <w:pPr>
        <w:pBdr>
          <w:top w:val="single" w:sz="8" w:space="1" w:color="auto"/>
          <w:left w:val="single" w:sz="8" w:space="4" w:color="auto"/>
          <w:bottom w:val="single" w:sz="8" w:space="1" w:color="auto"/>
          <w:right w:val="single" w:sz="8" w:space="4" w:color="auto"/>
        </w:pBdr>
        <w:spacing w:line="480" w:lineRule="auto"/>
        <w:rPr>
          <w:b/>
          <w:szCs w:val="22"/>
          <w:lang w:val="fr-FR"/>
        </w:rPr>
      </w:pPr>
      <w:r w:rsidRPr="004741A2">
        <w:rPr>
          <w:b/>
          <w:szCs w:val="22"/>
          <w:lang w:val="fr-FR"/>
        </w:rPr>
        <w:t>Des crédits supplémentaires s</w:t>
      </w:r>
      <w:r w:rsidR="00E272CE" w:rsidRPr="004741A2">
        <w:rPr>
          <w:b/>
          <w:szCs w:val="22"/>
          <w:lang w:val="fr-FR"/>
        </w:rPr>
        <w:t>ont nécessaires pour assurer la poursuite du fonctionnemen</w:t>
      </w:r>
      <w:r w:rsidR="00D47DB6" w:rsidRPr="004741A2">
        <w:rPr>
          <w:b/>
          <w:szCs w:val="22"/>
          <w:lang w:val="fr-FR"/>
        </w:rPr>
        <w:t xml:space="preserve">t du Fonds </w:t>
      </w:r>
      <w:r w:rsidR="00E272CE" w:rsidRPr="004741A2">
        <w:rPr>
          <w:b/>
          <w:szCs w:val="22"/>
          <w:lang w:val="fr-FR"/>
        </w:rPr>
        <w:t>pour la vingt</w:t>
      </w:r>
      <w:r w:rsidR="004741A2" w:rsidRPr="004741A2">
        <w:rPr>
          <w:b/>
          <w:szCs w:val="22"/>
          <w:lang w:val="fr-FR"/>
        </w:rPr>
        <w:noBreakHyphen/>
      </w:r>
      <w:r w:rsidR="001D7AF0" w:rsidRPr="004741A2">
        <w:rPr>
          <w:b/>
          <w:szCs w:val="22"/>
          <w:lang w:val="fr-FR"/>
        </w:rPr>
        <w:t>huitième</w:t>
      </w:r>
      <w:r w:rsidR="005E1388" w:rsidRPr="004741A2">
        <w:rPr>
          <w:b/>
          <w:szCs w:val="22"/>
          <w:lang w:val="fr-FR"/>
        </w:rPr>
        <w:t> </w:t>
      </w:r>
      <w:r w:rsidR="00E272CE" w:rsidRPr="004741A2">
        <w:rPr>
          <w:b/>
          <w:szCs w:val="22"/>
          <w:lang w:val="fr-FR"/>
        </w:rPr>
        <w:t>session (</w:t>
      </w:r>
      <w:r w:rsidR="001D7AF0" w:rsidRPr="004741A2">
        <w:rPr>
          <w:b/>
          <w:szCs w:val="22"/>
          <w:lang w:val="fr-FR"/>
        </w:rPr>
        <w:t>juillet </w:t>
      </w:r>
      <w:r w:rsidR="00423D49" w:rsidRPr="004741A2">
        <w:rPr>
          <w:b/>
          <w:szCs w:val="22"/>
          <w:lang w:val="fr-FR"/>
        </w:rPr>
        <w:t>2014</w:t>
      </w:r>
      <w:r w:rsidR="00E272CE" w:rsidRPr="004741A2">
        <w:rPr>
          <w:b/>
          <w:szCs w:val="22"/>
          <w:lang w:val="fr-FR"/>
        </w:rPr>
        <w:t>)</w:t>
      </w:r>
      <w:r w:rsidR="001D7AF0" w:rsidRPr="004741A2">
        <w:rPr>
          <w:b/>
          <w:szCs w:val="22"/>
          <w:lang w:val="fr-FR"/>
        </w:rPr>
        <w:t xml:space="preserve"> et au</w:t>
      </w:r>
      <w:r w:rsidR="004741A2" w:rsidRPr="004741A2">
        <w:rPr>
          <w:b/>
          <w:szCs w:val="22"/>
          <w:lang w:val="fr-FR"/>
        </w:rPr>
        <w:noBreakHyphen/>
      </w:r>
      <w:r w:rsidR="001D7AF0" w:rsidRPr="004741A2">
        <w:rPr>
          <w:b/>
          <w:szCs w:val="22"/>
          <w:lang w:val="fr-FR"/>
        </w:rPr>
        <w:t>delà</w:t>
      </w:r>
      <w:r w:rsidR="00E272CE" w:rsidRPr="004741A2">
        <w:rPr>
          <w:b/>
          <w:szCs w:val="22"/>
          <w:lang w:val="fr-FR"/>
        </w:rPr>
        <w:t>.</w:t>
      </w:r>
    </w:p>
    <w:p w:rsidR="00E54D74" w:rsidRPr="004741A2" w:rsidRDefault="00E54D74" w:rsidP="00E272CE">
      <w:pPr>
        <w:pBdr>
          <w:top w:val="single" w:sz="8" w:space="1" w:color="auto"/>
          <w:left w:val="single" w:sz="8" w:space="4" w:color="auto"/>
          <w:bottom w:val="single" w:sz="8" w:space="1" w:color="auto"/>
          <w:right w:val="single" w:sz="8" w:space="4" w:color="auto"/>
        </w:pBdr>
        <w:spacing w:line="480" w:lineRule="auto"/>
        <w:rPr>
          <w:b/>
          <w:szCs w:val="22"/>
          <w:lang w:val="fr-FR"/>
        </w:rPr>
      </w:pPr>
    </w:p>
    <w:p w:rsidR="00E272CE" w:rsidRPr="004741A2" w:rsidRDefault="00E272CE" w:rsidP="00E272CE">
      <w:pPr>
        <w:pBdr>
          <w:top w:val="single" w:sz="8" w:space="1" w:color="auto"/>
          <w:left w:val="single" w:sz="8" w:space="4" w:color="auto"/>
          <w:bottom w:val="single" w:sz="8" w:space="1" w:color="auto"/>
          <w:right w:val="single" w:sz="8" w:space="4" w:color="auto"/>
        </w:pBdr>
        <w:spacing w:line="480" w:lineRule="auto"/>
        <w:rPr>
          <w:b/>
          <w:szCs w:val="22"/>
          <w:lang w:val="fr-FR"/>
        </w:rPr>
      </w:pPr>
      <w:r w:rsidRPr="004741A2">
        <w:rPr>
          <w:b/>
          <w:szCs w:val="22"/>
          <w:lang w:val="fr-FR"/>
        </w:rPr>
        <w:t>À moins que des contributions volontaires ne soient versées dans un avenir proche, le Fonds de contributions volontaires de l</w:t>
      </w:r>
      <w:r w:rsidR="00E47536" w:rsidRPr="004741A2">
        <w:rPr>
          <w:b/>
          <w:szCs w:val="22"/>
          <w:lang w:val="fr-FR"/>
        </w:rPr>
        <w:t>’</w:t>
      </w:r>
      <w:r w:rsidRPr="004741A2">
        <w:rPr>
          <w:b/>
          <w:szCs w:val="22"/>
          <w:lang w:val="fr-FR"/>
        </w:rPr>
        <w:t>OMPI ne pourra plus remplir son rôle d</w:t>
      </w:r>
      <w:r w:rsidR="00E47536" w:rsidRPr="004741A2">
        <w:rPr>
          <w:b/>
          <w:szCs w:val="22"/>
          <w:lang w:val="fr-FR"/>
        </w:rPr>
        <w:t>’</w:t>
      </w:r>
      <w:r w:rsidRPr="004741A2">
        <w:rPr>
          <w:b/>
          <w:szCs w:val="22"/>
          <w:lang w:val="fr-FR"/>
        </w:rPr>
        <w:t>instrument de financement de la participation des représentants des peuples autochtones et des communautés locales à l</w:t>
      </w:r>
      <w:r w:rsidR="00E47536" w:rsidRPr="004741A2">
        <w:rPr>
          <w:b/>
          <w:szCs w:val="22"/>
          <w:lang w:val="fr-FR"/>
        </w:rPr>
        <w:t>’</w:t>
      </w:r>
      <w:r w:rsidRPr="004741A2">
        <w:rPr>
          <w:b/>
          <w:szCs w:val="22"/>
          <w:lang w:val="fr-FR"/>
        </w:rPr>
        <w:t>IGC.</w:t>
      </w:r>
    </w:p>
    <w:p w:rsidR="00E272CE" w:rsidRPr="004741A2" w:rsidRDefault="00E272CE" w:rsidP="00E272CE">
      <w:pPr>
        <w:pBdr>
          <w:top w:val="single" w:sz="8" w:space="1" w:color="auto"/>
          <w:left w:val="single" w:sz="8" w:space="4" w:color="auto"/>
          <w:bottom w:val="single" w:sz="8" w:space="1" w:color="auto"/>
          <w:right w:val="single" w:sz="8" w:space="4" w:color="auto"/>
        </w:pBdr>
        <w:spacing w:line="480" w:lineRule="auto"/>
        <w:rPr>
          <w:b/>
          <w:szCs w:val="22"/>
          <w:lang w:val="fr-FR"/>
        </w:rPr>
      </w:pPr>
    </w:p>
    <w:p w:rsidR="00E272CE" w:rsidRPr="004741A2" w:rsidRDefault="001326AC" w:rsidP="00E272CE">
      <w:pPr>
        <w:rPr>
          <w:szCs w:val="22"/>
          <w:lang w:val="fr-FR"/>
        </w:rPr>
      </w:pPr>
      <w:r w:rsidRPr="004741A2">
        <w:rPr>
          <w:szCs w:val="22"/>
          <w:lang w:val="fr-FR"/>
        </w:rPr>
        <w:br w:type="page"/>
      </w:r>
    </w:p>
    <w:p w:rsidR="00E272CE" w:rsidRPr="004741A2" w:rsidRDefault="00E272CE" w:rsidP="00907DEC">
      <w:pPr>
        <w:pStyle w:val="Endofdocument"/>
        <w:spacing w:after="240"/>
        <w:ind w:left="0"/>
        <w:rPr>
          <w:i/>
          <w:iCs/>
          <w:sz w:val="22"/>
          <w:szCs w:val="22"/>
          <w:lang w:val="fr-FR"/>
        </w:rPr>
      </w:pPr>
      <w:r w:rsidRPr="004741A2">
        <w:rPr>
          <w:i/>
          <w:iCs/>
          <w:sz w:val="22"/>
          <w:szCs w:val="22"/>
          <w:lang w:val="fr-FR"/>
        </w:rPr>
        <w:lastRenderedPageBreak/>
        <w:t>Pour plus d</w:t>
      </w:r>
      <w:r w:rsidR="00E47536" w:rsidRPr="004741A2">
        <w:rPr>
          <w:i/>
          <w:iCs/>
          <w:sz w:val="22"/>
          <w:szCs w:val="22"/>
          <w:lang w:val="fr-FR"/>
        </w:rPr>
        <w:t>’</w:t>
      </w:r>
      <w:r w:rsidR="00AB26F7" w:rsidRPr="004741A2">
        <w:rPr>
          <w:i/>
          <w:iCs/>
          <w:sz w:val="22"/>
          <w:szCs w:val="22"/>
          <w:lang w:val="fr-FR"/>
        </w:rPr>
        <w:t>informations</w:t>
      </w:r>
    </w:p>
    <w:p w:rsidR="00E272CE" w:rsidRPr="004741A2" w:rsidRDefault="00E272CE" w:rsidP="00BA5174">
      <w:pPr>
        <w:rPr>
          <w:lang w:val="fr-FR"/>
        </w:rPr>
      </w:pPr>
    </w:p>
    <w:p w:rsidR="00E272CE" w:rsidRPr="004741A2" w:rsidRDefault="00E272CE" w:rsidP="00BA5174">
      <w:pPr>
        <w:rPr>
          <w:u w:val="single"/>
          <w:lang w:val="fr-FR"/>
        </w:rPr>
      </w:pPr>
      <w:r w:rsidRPr="004741A2">
        <w:rPr>
          <w:u w:val="single"/>
          <w:lang w:val="fr-FR"/>
        </w:rPr>
        <w:t>Règlement relatif à l</w:t>
      </w:r>
      <w:r w:rsidR="00E47536" w:rsidRPr="004741A2">
        <w:rPr>
          <w:u w:val="single"/>
          <w:lang w:val="fr-FR"/>
        </w:rPr>
        <w:t>’</w:t>
      </w:r>
      <w:r w:rsidRPr="004741A2">
        <w:rPr>
          <w:u w:val="single"/>
          <w:lang w:val="fr-FR"/>
        </w:rPr>
        <w:t>objectif et au fonctionnement du Fonds de contributions volontaires</w:t>
      </w:r>
    </w:p>
    <w:p w:rsidR="00E272CE" w:rsidRPr="004741A2" w:rsidRDefault="00E272CE" w:rsidP="00BA5174">
      <w:pPr>
        <w:rPr>
          <w:lang w:val="fr-FR"/>
        </w:rPr>
      </w:pPr>
    </w:p>
    <w:p w:rsidR="00B23C80" w:rsidRPr="004741A2" w:rsidRDefault="00B67133" w:rsidP="00BA5174">
      <w:pPr>
        <w:rPr>
          <w:lang w:val="fr-FR"/>
        </w:rPr>
      </w:pPr>
      <w:hyperlink r:id="rId23" w:history="1">
        <w:r w:rsidR="00B23C80" w:rsidRPr="004741A2">
          <w:rPr>
            <w:rStyle w:val="Hyperlink"/>
            <w:lang w:val="fr-FR"/>
          </w:rPr>
          <w:t>http://www.wipo.int/export/sites/www/tk/fr/igc/pdf/vf_rules.pdf</w:t>
        </w:r>
      </w:hyperlink>
    </w:p>
    <w:p w:rsidR="00E272CE" w:rsidRPr="004741A2" w:rsidRDefault="00E272CE" w:rsidP="00BA5174">
      <w:pPr>
        <w:rPr>
          <w:lang w:val="fr-FR"/>
        </w:rPr>
      </w:pPr>
    </w:p>
    <w:p w:rsidR="00E272CE" w:rsidRPr="004741A2" w:rsidRDefault="004E78EC" w:rsidP="00BA5174">
      <w:pPr>
        <w:rPr>
          <w:u w:val="single"/>
          <w:lang w:val="fr-FR"/>
        </w:rPr>
      </w:pPr>
      <w:r w:rsidRPr="004741A2">
        <w:rPr>
          <w:u w:val="single"/>
          <w:lang w:val="fr-FR"/>
        </w:rPr>
        <w:t xml:space="preserve">Informations </w:t>
      </w:r>
      <w:r w:rsidR="00E272CE" w:rsidRPr="004741A2">
        <w:rPr>
          <w:u w:val="single"/>
          <w:lang w:val="fr-FR"/>
        </w:rPr>
        <w:t>sur le Fonds de contributions volontaires accessible</w:t>
      </w:r>
      <w:r w:rsidR="00D5482B" w:rsidRPr="004741A2">
        <w:rPr>
          <w:u w:val="single"/>
          <w:lang w:val="fr-FR"/>
        </w:rPr>
        <w:t>s</w:t>
      </w:r>
      <w:r w:rsidR="00E272CE" w:rsidRPr="004741A2">
        <w:rPr>
          <w:u w:val="single"/>
          <w:lang w:val="fr-FR"/>
        </w:rPr>
        <w:t xml:space="preserve"> en ligne</w:t>
      </w:r>
    </w:p>
    <w:p w:rsidR="00E272CE" w:rsidRPr="004741A2" w:rsidRDefault="00E272CE" w:rsidP="00BA5174">
      <w:pPr>
        <w:rPr>
          <w:lang w:val="fr-FR"/>
        </w:rPr>
      </w:pPr>
    </w:p>
    <w:p w:rsidR="004E78EC" w:rsidRPr="004741A2" w:rsidRDefault="00B67133" w:rsidP="004E78EC">
      <w:pPr>
        <w:spacing w:after="120" w:line="260" w:lineRule="atLeast"/>
        <w:contextualSpacing/>
        <w:rPr>
          <w:rFonts w:eastAsia="Times New Roman" w:cs="Times New Roman"/>
          <w:iCs/>
          <w:u w:val="single"/>
          <w:lang w:val="fr-FR"/>
        </w:rPr>
      </w:pPr>
      <w:hyperlink r:id="rId24" w:history="1">
        <w:r w:rsidR="00B23C80" w:rsidRPr="004741A2">
          <w:rPr>
            <w:rStyle w:val="Hyperlink"/>
            <w:rFonts w:eastAsia="Times New Roman"/>
            <w:iCs/>
            <w:lang w:val="fr-FR"/>
          </w:rPr>
          <w:t>http://www.wipo.int/tk/fr/igc/participation.html</w:t>
        </w:r>
      </w:hyperlink>
    </w:p>
    <w:p w:rsidR="00E272CE" w:rsidRPr="004741A2" w:rsidRDefault="00E272CE" w:rsidP="00E272CE">
      <w:pPr>
        <w:rPr>
          <w:szCs w:val="22"/>
          <w:lang w:val="fr-FR"/>
        </w:rPr>
      </w:pPr>
    </w:p>
    <w:p w:rsidR="00E272CE" w:rsidRPr="004741A2" w:rsidRDefault="00E272CE" w:rsidP="00E272CE">
      <w:pPr>
        <w:rPr>
          <w:szCs w:val="22"/>
          <w:lang w:val="fr-FR"/>
        </w:rPr>
      </w:pPr>
    </w:p>
    <w:p w:rsidR="0077719C" w:rsidRPr="004741A2" w:rsidRDefault="0077719C" w:rsidP="00E272CE">
      <w:pPr>
        <w:rPr>
          <w:szCs w:val="22"/>
          <w:lang w:val="fr-FR"/>
        </w:rPr>
      </w:pPr>
    </w:p>
    <w:p w:rsidR="009C6449" w:rsidRPr="004741A2" w:rsidRDefault="007455F6" w:rsidP="00E272CE">
      <w:pPr>
        <w:pStyle w:val="Endofdocument"/>
        <w:rPr>
          <w:rFonts w:cs="Arial"/>
          <w:sz w:val="22"/>
          <w:szCs w:val="22"/>
          <w:lang w:val="fr-FR"/>
        </w:rPr>
      </w:pPr>
      <w:r w:rsidRPr="004741A2">
        <w:rPr>
          <w:sz w:val="22"/>
          <w:szCs w:val="22"/>
          <w:lang w:val="fr-FR"/>
        </w:rPr>
        <w:t>[Fin de</w:t>
      </w:r>
      <w:r w:rsidR="001A09CA" w:rsidRPr="004741A2">
        <w:rPr>
          <w:sz w:val="22"/>
          <w:szCs w:val="22"/>
          <w:lang w:val="fr-FR"/>
        </w:rPr>
        <w:t>s</w:t>
      </w:r>
      <w:r w:rsidR="00E272CE" w:rsidRPr="004741A2">
        <w:rPr>
          <w:sz w:val="22"/>
          <w:szCs w:val="22"/>
          <w:lang w:val="fr-FR"/>
        </w:rPr>
        <w:t xml:space="preserve"> annexe</w:t>
      </w:r>
      <w:r w:rsidR="001A09CA" w:rsidRPr="004741A2">
        <w:rPr>
          <w:sz w:val="22"/>
          <w:szCs w:val="22"/>
          <w:lang w:val="fr-FR"/>
        </w:rPr>
        <w:t>s</w:t>
      </w:r>
      <w:r w:rsidR="00E272CE" w:rsidRPr="004741A2">
        <w:rPr>
          <w:sz w:val="22"/>
          <w:szCs w:val="22"/>
          <w:lang w:val="fr-FR"/>
        </w:rPr>
        <w:t xml:space="preserve"> et du document</w:t>
      </w:r>
      <w:r w:rsidR="009C6449" w:rsidRPr="004741A2">
        <w:rPr>
          <w:sz w:val="22"/>
          <w:szCs w:val="22"/>
          <w:lang w:val="fr-FR"/>
        </w:rPr>
        <w:t>]</w:t>
      </w:r>
    </w:p>
    <w:sectPr w:rsidR="009C6449" w:rsidRPr="004741A2" w:rsidSect="00E47536">
      <w:headerReference w:type="default" r:id="rId25"/>
      <w:headerReference w:type="first" r:id="rId2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96" w:rsidRDefault="00C27C96">
      <w:r>
        <w:separator/>
      </w:r>
    </w:p>
  </w:endnote>
  <w:endnote w:type="continuationSeparator" w:id="0">
    <w:p w:rsidR="00C27C96" w:rsidRDefault="00C27C96">
      <w:r>
        <w:continuationSeparator/>
      </w:r>
    </w:p>
  </w:endnote>
  <w:endnote w:type="continuationNotice" w:id="1">
    <w:p w:rsidR="00C27C96" w:rsidRDefault="00C27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A2" w:rsidRDefault="004741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4F5163" w:rsidRDefault="00AA236F" w:rsidP="004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96" w:rsidRDefault="00C27C96">
      <w:r>
        <w:separator/>
      </w:r>
    </w:p>
  </w:footnote>
  <w:footnote w:type="continuationSeparator" w:id="0">
    <w:p w:rsidR="00C27C96" w:rsidRDefault="00C27C96">
      <w:r>
        <w:continuationSeparator/>
      </w:r>
    </w:p>
  </w:footnote>
  <w:footnote w:type="continuationNotice" w:id="1">
    <w:p w:rsidR="00C27C96" w:rsidRDefault="00C27C96"/>
  </w:footnote>
  <w:footnote w:id="2">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202 du rapport de sa trente</w:t>
      </w:r>
      <w:r w:rsidRPr="00822EBF">
        <w:rPr>
          <w:szCs w:val="18"/>
          <w:lang w:val="fr-CH"/>
        </w:rPr>
        <w:noBreakHyphen/>
        <w:t>deuxième session (document WO/GA/32/13).</w:t>
      </w:r>
    </w:p>
  </w:footnote>
  <w:footnote w:id="3">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168 du rapport de sa</w:t>
      </w:r>
      <w:r w:rsidR="00BF6AA0">
        <w:rPr>
          <w:szCs w:val="18"/>
          <w:lang w:val="fr-CH"/>
        </w:rPr>
        <w:t> </w:t>
      </w:r>
      <w:r w:rsidRPr="00822EBF">
        <w:rPr>
          <w:szCs w:val="18"/>
          <w:lang w:val="fr-CH"/>
        </w:rPr>
        <w:t>trente</w:t>
      </w:r>
      <w:r w:rsidRPr="00822EBF">
        <w:rPr>
          <w:szCs w:val="18"/>
          <w:lang w:val="fr-CH"/>
        </w:rPr>
        <w:noBreakHyphen/>
        <w:t>deuxième session (document WO/GA/32/13).</w:t>
      </w:r>
    </w:p>
  </w:footnote>
  <w:footnote w:id="4">
    <w:p w:rsidR="00AA236F" w:rsidRPr="00822EBF" w:rsidRDefault="00AA236F" w:rsidP="00DC1284">
      <w:pPr>
        <w:pStyle w:val="FootnoteText"/>
        <w:tabs>
          <w:tab w:val="left" w:pos="567"/>
        </w:tabs>
        <w:rPr>
          <w:szCs w:val="18"/>
          <w:lang w:val="fr-FR"/>
        </w:rPr>
      </w:pPr>
      <w:r w:rsidRPr="00822EBF">
        <w:rPr>
          <w:rStyle w:val="FootnoteReference"/>
          <w:szCs w:val="18"/>
        </w:rPr>
        <w:footnoteRef/>
      </w:r>
      <w:r w:rsidRPr="00822EBF">
        <w:rPr>
          <w:szCs w:val="18"/>
          <w:lang w:val="fr-CH"/>
        </w:rPr>
        <w:t xml:space="preserve"> </w:t>
      </w:r>
      <w:r w:rsidR="004E78EC" w:rsidRPr="00822EBF">
        <w:rPr>
          <w:szCs w:val="18"/>
          <w:lang w:val="fr-CH"/>
        </w:rPr>
        <w:tab/>
      </w:r>
      <w:r w:rsidRPr="00822EBF">
        <w:rPr>
          <w:szCs w:val="18"/>
          <w:lang w:val="fr-FR"/>
        </w:rPr>
        <w:t xml:space="preserve">Voir l’annexe du document WO/GA/32/6 approuvé par l’Assemblée </w:t>
      </w:r>
      <w:r w:rsidR="00D47DB6" w:rsidRPr="00822EBF">
        <w:rPr>
          <w:szCs w:val="18"/>
          <w:lang w:val="fr-FR"/>
        </w:rPr>
        <w:t>générale de l’OMPI (à sa trente</w:t>
      </w:r>
      <w:r w:rsidR="00D47DB6" w:rsidRPr="00822EBF">
        <w:rPr>
          <w:szCs w:val="18"/>
          <w:lang w:val="fr-FR"/>
        </w:rPr>
        <w:noBreakHyphen/>
      </w:r>
      <w:r w:rsidRPr="00822EBF">
        <w:rPr>
          <w:szCs w:val="18"/>
          <w:lang w:val="fr-FR"/>
        </w:rPr>
        <w:t xml:space="preserve">deuxième session) et modifié ultérieurement par l’Assemblée </w:t>
      </w:r>
      <w:r w:rsidR="00D47DB6" w:rsidRPr="00822EBF">
        <w:rPr>
          <w:szCs w:val="18"/>
          <w:lang w:val="fr-FR"/>
        </w:rPr>
        <w:t>générale de l’OMPI (à sa trente</w:t>
      </w:r>
      <w:r w:rsidR="00D47DB6" w:rsidRPr="00822EBF">
        <w:rPr>
          <w:szCs w:val="18"/>
          <w:lang w:val="fr-FR"/>
        </w:rPr>
        <w:noBreakHyphen/>
      </w:r>
      <w:r w:rsidRPr="00822EBF">
        <w:rPr>
          <w:szCs w:val="18"/>
          <w:lang w:val="fr-FR"/>
        </w:rPr>
        <w:t xml:space="preserve">neuvième session).  Le règlement du Fonds est disponible à l’adresse </w:t>
      </w:r>
      <w:hyperlink r:id="rId1" w:history="1">
        <w:r w:rsidR="00823A3A" w:rsidRPr="00822EBF">
          <w:rPr>
            <w:rStyle w:val="Hyperlink"/>
            <w:iCs/>
            <w:szCs w:val="18"/>
            <w:lang w:val="fr-CH"/>
          </w:rPr>
          <w:t>http://www.wipo.int/export/sites/www/tk/fr/igc/pdf/vf_rules.pdf</w:t>
        </w:r>
      </w:hyperlink>
      <w:r w:rsidR="004E78EC" w:rsidRPr="00822EBF">
        <w:rPr>
          <w:iCs/>
          <w:szCs w:val="18"/>
          <w:lang w:val="fr-CH"/>
        </w:rPr>
        <w:t>.</w:t>
      </w:r>
      <w:r w:rsidRPr="00822EBF">
        <w:rPr>
          <w:szCs w:val="18"/>
          <w:lang w:val="fr-FR"/>
        </w:rPr>
        <w:t xml:space="preserve"> </w:t>
      </w:r>
    </w:p>
  </w:footnote>
  <w:footnote w:id="5">
    <w:p w:rsidR="00AA236F" w:rsidRPr="00822EBF" w:rsidRDefault="00AA236F" w:rsidP="00E272CE">
      <w:pPr>
        <w:pStyle w:val="FootnoteText"/>
        <w:rPr>
          <w:szCs w:val="18"/>
          <w:lang w:val="fr-FR"/>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lang w:val="fr-FR"/>
        </w:rPr>
        <w:t>Voir, par exemple, la note d’inform</w:t>
      </w:r>
      <w:r w:rsidR="00C543FB" w:rsidRPr="00822EBF">
        <w:rPr>
          <w:szCs w:val="18"/>
          <w:lang w:val="fr-FR"/>
        </w:rPr>
        <w:t>ation de l’OMPI WIPO/GR</w:t>
      </w:r>
      <w:r w:rsidR="00CB62C3" w:rsidRPr="00822EBF">
        <w:rPr>
          <w:szCs w:val="18"/>
          <w:lang w:val="fr-FR"/>
        </w:rPr>
        <w:t>TKF/IC/</w:t>
      </w:r>
      <w:r w:rsidR="00DF1C8E" w:rsidRPr="00822EBF">
        <w:rPr>
          <w:szCs w:val="18"/>
          <w:lang w:val="fr-FR"/>
        </w:rPr>
        <w:t>2</w:t>
      </w:r>
      <w:r w:rsidR="00486AB3">
        <w:rPr>
          <w:szCs w:val="18"/>
          <w:lang w:val="fr-FR"/>
        </w:rPr>
        <w:t>7</w:t>
      </w:r>
      <w:r w:rsidR="00CB62C3" w:rsidRPr="00822EBF">
        <w:rPr>
          <w:szCs w:val="18"/>
          <w:lang w:val="fr-FR"/>
        </w:rPr>
        <w:t xml:space="preserve">/INF/4 </w:t>
      </w:r>
      <w:r w:rsidR="00C543FB" w:rsidRPr="00822EBF">
        <w:rPr>
          <w:szCs w:val="18"/>
          <w:lang w:val="fr-FR"/>
        </w:rPr>
        <w:t xml:space="preserve">en date du </w:t>
      </w:r>
      <w:r w:rsidR="00486AB3">
        <w:rPr>
          <w:szCs w:val="18"/>
          <w:lang w:val="fr-FR"/>
        </w:rPr>
        <w:t>28</w:t>
      </w:r>
      <w:r w:rsidR="00DF1C8E" w:rsidRPr="00822EBF">
        <w:rPr>
          <w:szCs w:val="18"/>
          <w:lang w:val="fr-FR"/>
        </w:rPr>
        <w:t> </w:t>
      </w:r>
      <w:r w:rsidR="00486AB3">
        <w:rPr>
          <w:szCs w:val="18"/>
          <w:lang w:val="fr-FR"/>
        </w:rPr>
        <w:t>février</w:t>
      </w:r>
      <w:r w:rsidR="00C543FB" w:rsidRPr="00822EBF">
        <w:rPr>
          <w:szCs w:val="18"/>
          <w:lang w:val="fr-FR"/>
        </w:rPr>
        <w:t> 201</w:t>
      </w:r>
      <w:r w:rsidR="00486AB3">
        <w:rPr>
          <w:szCs w:val="18"/>
          <w:lang w:val="fr-FR"/>
        </w:rPr>
        <w:t>4</w:t>
      </w:r>
      <w:r w:rsidRPr="00822EBF">
        <w:rPr>
          <w:szCs w:val="18"/>
          <w:lang w:val="fr-FR"/>
        </w:rPr>
        <w:t xml:space="preserve"> disponible à l’adresse </w:t>
      </w:r>
      <w:hyperlink r:id="rId2" w:history="1">
        <w:r w:rsidR="00AB26F7" w:rsidRPr="00EB10D1">
          <w:rPr>
            <w:rStyle w:val="Hyperlink"/>
            <w:szCs w:val="18"/>
          </w:rPr>
          <w:t>http://www.wipo.int/edocs/mdocs/tk/fr/wipo_grtkf_ic_27/wipo_grtkf_ic_27_inf_4.pdf</w:t>
        </w:r>
      </w:hyperlink>
      <w:r w:rsidR="00B23C80" w:rsidRPr="00822EBF">
        <w:rPr>
          <w:szCs w:val="18"/>
          <w:lang w:val="fr-FR"/>
        </w:rPr>
        <w:t>.</w:t>
      </w:r>
    </w:p>
  </w:footnote>
  <w:footnote w:id="6">
    <w:p w:rsidR="00AA236F" w:rsidRPr="00822EBF" w:rsidRDefault="00AA236F" w:rsidP="00E272CE">
      <w:pPr>
        <w:pStyle w:val="FootnoteText"/>
        <w:rPr>
          <w:szCs w:val="18"/>
          <w:lang w:val="fr-FR"/>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lang w:val="fr-FR"/>
        </w:rPr>
        <w:t>Voir, par exemple, la note d’information de l’OMPI WIPO/GRTKF/IC/</w:t>
      </w:r>
      <w:r w:rsidR="004A4D05" w:rsidRPr="00822EBF">
        <w:rPr>
          <w:szCs w:val="18"/>
          <w:lang w:val="fr-FR"/>
        </w:rPr>
        <w:t>2</w:t>
      </w:r>
      <w:r w:rsidR="00AB26F7">
        <w:rPr>
          <w:szCs w:val="18"/>
          <w:lang w:val="fr-FR"/>
        </w:rPr>
        <w:t>7</w:t>
      </w:r>
      <w:r w:rsidR="007111C9" w:rsidRPr="00822EBF">
        <w:rPr>
          <w:szCs w:val="18"/>
          <w:lang w:val="fr-FR"/>
        </w:rPr>
        <w:t>/INF/</w:t>
      </w:r>
      <w:r w:rsidR="004C1B3C" w:rsidRPr="00822EBF">
        <w:rPr>
          <w:szCs w:val="18"/>
          <w:lang w:val="fr-FR"/>
        </w:rPr>
        <w:t xml:space="preserve">6 </w:t>
      </w:r>
      <w:r w:rsidR="007111C9" w:rsidRPr="00822EBF">
        <w:rPr>
          <w:szCs w:val="18"/>
          <w:lang w:val="fr-FR"/>
        </w:rPr>
        <w:t xml:space="preserve">en date du </w:t>
      </w:r>
      <w:r w:rsidR="00AB26F7">
        <w:rPr>
          <w:szCs w:val="18"/>
          <w:lang w:val="fr-FR"/>
        </w:rPr>
        <w:t>2</w:t>
      </w:r>
      <w:r w:rsidR="004C1B3C" w:rsidRPr="00822EBF">
        <w:rPr>
          <w:szCs w:val="18"/>
          <w:lang w:val="fr-FR"/>
        </w:rPr>
        <w:t> </w:t>
      </w:r>
      <w:r w:rsidR="00AB26F7">
        <w:rPr>
          <w:szCs w:val="18"/>
          <w:lang w:val="fr-FR"/>
        </w:rPr>
        <w:t>avril</w:t>
      </w:r>
      <w:r w:rsidR="004C1B3C" w:rsidRPr="00822EBF">
        <w:rPr>
          <w:szCs w:val="18"/>
          <w:lang w:val="fr-FR"/>
        </w:rPr>
        <w:t> 2014</w:t>
      </w:r>
      <w:r w:rsidRPr="00822EBF">
        <w:rPr>
          <w:szCs w:val="18"/>
          <w:lang w:val="fr-FR"/>
        </w:rPr>
        <w:t xml:space="preserve"> disponible à l’adresse </w:t>
      </w:r>
      <w:hyperlink r:id="rId3" w:history="1">
        <w:r w:rsidR="00AB26F7" w:rsidRPr="00EB10D1">
          <w:rPr>
            <w:rStyle w:val="Hyperlink"/>
            <w:szCs w:val="18"/>
          </w:rPr>
          <w:t>http://www.wipo.int/edocs/mdocs/tk/fr/wipo_grtkf_ic_27/wipo_grtkf_ic_27_inf_6.pdf</w:t>
        </w:r>
      </w:hyperlink>
      <w:r w:rsidR="004C1B3C" w:rsidRPr="00822EBF">
        <w:rPr>
          <w:szCs w:val="18"/>
        </w:rPr>
        <w:t>.</w:t>
      </w:r>
    </w:p>
  </w:footnote>
  <w:footnote w:id="7">
    <w:p w:rsidR="00525460"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Aux fins du présent “argumentaire”, toute demande soumise à nouveau au Conseil consultatif suite au report de son examen est assimilée à une nouvelle demande.</w:t>
      </w:r>
    </w:p>
  </w:footnote>
  <w:footnote w:id="8">
    <w:p w:rsidR="007111C9"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 xml:space="preserve">Par suite du retrait de </w:t>
      </w:r>
      <w:r w:rsidR="008875A9" w:rsidRPr="00822EBF">
        <w:rPr>
          <w:szCs w:val="18"/>
          <w:lang w:val="fr-CH"/>
        </w:rPr>
        <w:t>24 </w:t>
      </w:r>
      <w:r w:rsidRPr="00822EBF">
        <w:rPr>
          <w:szCs w:val="18"/>
          <w:lang w:val="fr-CH"/>
        </w:rPr>
        <w:t xml:space="preserve">demandes recommandées, du décès d’un bénéficiaire recommandé et </w:t>
      </w:r>
      <w:r w:rsidR="008875A9" w:rsidRPr="00822EBF">
        <w:rPr>
          <w:szCs w:val="18"/>
          <w:lang w:val="fr-CH"/>
        </w:rPr>
        <w:t>de cinq </w:t>
      </w:r>
      <w:r w:rsidR="00AB26F7">
        <w:rPr>
          <w:szCs w:val="18"/>
          <w:lang w:val="fr-CH"/>
        </w:rPr>
        <w:t>demandes recommandées n’ayant pas pu être financées pour cause</w:t>
      </w:r>
      <w:r w:rsidRPr="00822EBF">
        <w:rPr>
          <w:szCs w:val="18"/>
          <w:lang w:val="fr-CH"/>
        </w:rPr>
        <w:t xml:space="preserve"> d’</w:t>
      </w:r>
      <w:proofErr w:type="spellStart"/>
      <w:r w:rsidRPr="00822EBF">
        <w:rPr>
          <w:szCs w:val="18"/>
          <w:lang w:val="fr-CH"/>
        </w:rPr>
        <w:t>avoirs</w:t>
      </w:r>
      <w:proofErr w:type="spellEnd"/>
      <w:r w:rsidRPr="00822EBF">
        <w:rPr>
          <w:szCs w:val="18"/>
          <w:lang w:val="fr-CH"/>
        </w:rPr>
        <w:t xml:space="preserve"> insuffisants au titre du Fonds à l’époque.  La liste des candidats recommandés qui ont effectivement bénéficié d’un financement conformément aux recommandations du Conseil consultatif ainsi que les montants exacts déboursés pour chacun d’eux figurent dans les</w:t>
      </w:r>
      <w:r w:rsidR="00BF6AA0">
        <w:rPr>
          <w:szCs w:val="18"/>
          <w:lang w:val="fr-CH"/>
        </w:rPr>
        <w:t> </w:t>
      </w:r>
      <w:r w:rsidRPr="00822EBF">
        <w:rPr>
          <w:szCs w:val="18"/>
          <w:lang w:val="fr-CH"/>
        </w:rPr>
        <w:t>notes d’information correspondantes de l’IGC.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9C6449">
    <w:pPr>
      <w:pStyle w:val="Header"/>
      <w:jc w:val="right"/>
      <w:rPr>
        <w:rStyle w:val="PageNumber"/>
      </w:rPr>
    </w:pPr>
    <w:r w:rsidRPr="001B214B">
      <w:rPr>
        <w:rStyle w:val="PageNumber"/>
      </w:rPr>
      <w:t>WIPO/GRTKF/IC/</w:t>
    </w:r>
    <w:r w:rsidR="00E47536">
      <w:rPr>
        <w:rStyle w:val="PageNumber"/>
      </w:rPr>
      <w:t>28</w:t>
    </w:r>
    <w:r w:rsidRPr="001B214B">
      <w:rPr>
        <w:rStyle w:val="PageNumber"/>
      </w:rPr>
      <w:t>/3</w:t>
    </w:r>
  </w:p>
  <w:p w:rsidR="00AA236F" w:rsidRPr="0094363B" w:rsidRDefault="00AA236F" w:rsidP="009C6449">
    <w:pPr>
      <w:pStyle w:val="Header"/>
      <w:jc w:val="right"/>
      <w:rPr>
        <w:rStyle w:val="PageNumber"/>
        <w:sz w:val="20"/>
      </w:rPr>
    </w:pPr>
    <w:proofErr w:type="gramStart"/>
    <w:r w:rsidRPr="001B214B">
      <w:rPr>
        <w:rStyle w:val="PageNumber"/>
      </w:rPr>
      <w:t>page</w:t>
    </w:r>
    <w:proofErr w:type="gramEnd"/>
    <w:r w:rsidRPr="001B214B">
      <w:rPr>
        <w:rStyle w:val="PageNumber"/>
      </w:rPr>
      <w:t xml:space="preserve"> </w:t>
    </w:r>
    <w:r>
      <w:rPr>
        <w:rStyle w:val="PageNumber"/>
      </w:rPr>
      <w:t>2</w:t>
    </w:r>
  </w:p>
  <w:p w:rsidR="00AA236F" w:rsidRDefault="00AA236F" w:rsidP="009C6449">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C92726" w:rsidRDefault="00AA236F" w:rsidP="009C6449">
    <w:pPr>
      <w:jc w:val="right"/>
    </w:pPr>
    <w:r w:rsidRPr="00C92726">
      <w:t>WIPO/GRTKF/IC/</w:t>
    </w:r>
    <w:r w:rsidR="00E016A7">
      <w:t>28</w:t>
    </w:r>
    <w:r w:rsidRPr="00C92726">
      <w:t>/3</w:t>
    </w:r>
  </w:p>
  <w:p w:rsidR="00AA236F" w:rsidRPr="00E272CE" w:rsidRDefault="00AA236F" w:rsidP="009C6449">
    <w:pPr>
      <w:jc w:val="right"/>
      <w:rPr>
        <w:lang w:val="fr-CH"/>
      </w:rPr>
    </w:pPr>
    <w:proofErr w:type="spellStart"/>
    <w:r w:rsidRPr="00C92726">
      <w:t>Annexe</w:t>
    </w:r>
    <w:proofErr w:type="spellEnd"/>
    <w:r w:rsidRPr="00C92726">
      <w:t xml:space="preserve"> I, page </w:t>
    </w:r>
    <w:r>
      <w:rPr>
        <w:rStyle w:val="PageNumber"/>
      </w:rPr>
      <w:fldChar w:fldCharType="begin"/>
    </w:r>
    <w:r w:rsidRPr="00E272CE">
      <w:rPr>
        <w:rStyle w:val="PageNumber"/>
        <w:lang w:val="fr-CH"/>
      </w:rPr>
      <w:instrText xml:space="preserve"> PAGE </w:instrText>
    </w:r>
    <w:r>
      <w:rPr>
        <w:rStyle w:val="PageNumber"/>
      </w:rPr>
      <w:fldChar w:fldCharType="separate"/>
    </w:r>
    <w:r w:rsidR="00B67133">
      <w:rPr>
        <w:rStyle w:val="PageNumber"/>
        <w:noProof/>
        <w:lang w:val="fr-CH"/>
      </w:rPr>
      <w:t>2</w:t>
    </w:r>
    <w:r>
      <w:rPr>
        <w:rStyle w:val="PageNumber"/>
      </w:rPr>
      <w:fldChar w:fldCharType="end"/>
    </w:r>
  </w:p>
  <w:p w:rsidR="00AA236F" w:rsidRPr="00E272CE" w:rsidRDefault="00AA236F" w:rsidP="009C6449">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9C6449">
    <w:pPr>
      <w:pStyle w:val="Header"/>
      <w:jc w:val="right"/>
      <w:rPr>
        <w:rStyle w:val="PageNumber"/>
      </w:rPr>
    </w:pPr>
    <w:r>
      <w:rPr>
        <w:rStyle w:val="PageNumber"/>
      </w:rPr>
      <w:t>WIPO/GRTKF/IC/</w:t>
    </w:r>
    <w:r w:rsidR="004C2524">
      <w:rPr>
        <w:rStyle w:val="PageNumber"/>
      </w:rPr>
      <w:t>2</w:t>
    </w:r>
    <w:r w:rsidR="00E016A7">
      <w:rPr>
        <w:rStyle w:val="PageNumber"/>
      </w:rPr>
      <w:t>8</w:t>
    </w:r>
    <w:r w:rsidRPr="001B214B">
      <w:rPr>
        <w:rStyle w:val="PageNumber"/>
      </w:rPr>
      <w:t>/3</w:t>
    </w:r>
  </w:p>
  <w:p w:rsidR="00AA236F" w:rsidRPr="00FD1CA9" w:rsidRDefault="00AA236F" w:rsidP="009C6449">
    <w:pPr>
      <w:pStyle w:val="Header"/>
      <w:jc w:val="right"/>
      <w:rPr>
        <w:sz w:val="20"/>
      </w:rPr>
    </w:pPr>
    <w:r>
      <w:rPr>
        <w:rStyle w:val="PageNumber"/>
      </w:rPr>
      <w:t>ANNEXE I</w:t>
    </w:r>
  </w:p>
  <w:p w:rsidR="00AA236F" w:rsidRPr="00FD1CA9" w:rsidRDefault="00AA236F" w:rsidP="009C6449">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E272CE" w:rsidRDefault="00AA236F" w:rsidP="009C6449">
    <w:pPr>
      <w:jc w:val="right"/>
      <w:rPr>
        <w:lang w:val="fr-CH"/>
      </w:rPr>
    </w:pPr>
    <w:r w:rsidRPr="00E272CE">
      <w:rPr>
        <w:lang w:val="fr-CH"/>
      </w:rPr>
      <w:t>WIPO/GRTKF/IC/</w:t>
    </w:r>
    <w:r w:rsidR="004C2524">
      <w:rPr>
        <w:lang w:val="fr-CH"/>
      </w:rPr>
      <w:t>2</w:t>
    </w:r>
    <w:r w:rsidR="00E016A7">
      <w:rPr>
        <w:lang w:val="fr-CH"/>
      </w:rPr>
      <w:t>8</w:t>
    </w:r>
    <w:r w:rsidRPr="00E272CE">
      <w:rPr>
        <w:lang w:val="fr-CH"/>
      </w:rPr>
      <w:t>/3</w:t>
    </w:r>
  </w:p>
  <w:p w:rsidR="00AA236F" w:rsidRPr="00E272CE" w:rsidRDefault="00AA236F" w:rsidP="009C6449">
    <w:pPr>
      <w:jc w:val="right"/>
      <w:rPr>
        <w:lang w:val="fr-CH"/>
      </w:rPr>
    </w:pPr>
    <w:r w:rsidRPr="00E272CE">
      <w:rPr>
        <w:lang w:val="fr-CH"/>
      </w:rPr>
      <w:t>Annexe I</w:t>
    </w:r>
    <w:r>
      <w:rPr>
        <w:lang w:val="fr-CH"/>
      </w:rPr>
      <w:t>I</w:t>
    </w:r>
    <w:r w:rsidRPr="00E272CE">
      <w:rPr>
        <w:lang w:val="fr-CH"/>
      </w:rPr>
      <w:t xml:space="preserve">, page </w:t>
    </w:r>
    <w:r>
      <w:rPr>
        <w:rStyle w:val="PageNumber"/>
      </w:rPr>
      <w:fldChar w:fldCharType="begin"/>
    </w:r>
    <w:r w:rsidRPr="00E272CE">
      <w:rPr>
        <w:rStyle w:val="PageNumber"/>
        <w:lang w:val="fr-CH"/>
      </w:rPr>
      <w:instrText xml:space="preserve"> PAGE </w:instrText>
    </w:r>
    <w:r>
      <w:rPr>
        <w:rStyle w:val="PageNumber"/>
      </w:rPr>
      <w:fldChar w:fldCharType="separate"/>
    </w:r>
    <w:r w:rsidR="00B67133">
      <w:rPr>
        <w:rStyle w:val="PageNumber"/>
        <w:noProof/>
        <w:lang w:val="fr-CH"/>
      </w:rPr>
      <w:t>6</w:t>
    </w:r>
    <w:r>
      <w:rPr>
        <w:rStyle w:val="PageNumber"/>
      </w:rPr>
      <w:fldChar w:fldCharType="end"/>
    </w:r>
  </w:p>
  <w:p w:rsidR="00AA236F" w:rsidRPr="00E272CE" w:rsidRDefault="00AA236F" w:rsidP="009C6449">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9C6449">
    <w:pPr>
      <w:pStyle w:val="Header"/>
      <w:jc w:val="right"/>
      <w:rPr>
        <w:rStyle w:val="PageNumber"/>
      </w:rPr>
    </w:pPr>
    <w:r>
      <w:rPr>
        <w:rStyle w:val="PageNumber"/>
      </w:rPr>
      <w:t>WIPO/GRTKF/IC/</w:t>
    </w:r>
    <w:r w:rsidR="00E016A7">
      <w:rPr>
        <w:rStyle w:val="PageNumber"/>
      </w:rPr>
      <w:t>28</w:t>
    </w:r>
    <w:r w:rsidRPr="001B214B">
      <w:rPr>
        <w:rStyle w:val="PageNumber"/>
      </w:rPr>
      <w:t>/3</w:t>
    </w:r>
  </w:p>
  <w:p w:rsidR="00AA236F" w:rsidRPr="00AA236F" w:rsidRDefault="00AA236F" w:rsidP="009C6449">
    <w:pPr>
      <w:pStyle w:val="Header"/>
      <w:jc w:val="right"/>
      <w:rPr>
        <w:sz w:val="20"/>
      </w:rPr>
    </w:pPr>
    <w:r>
      <w:rPr>
        <w:rStyle w:val="PageNumber"/>
      </w:rPr>
      <w:t>ANNEXE II</w:t>
    </w:r>
  </w:p>
  <w:p w:rsidR="00AA236F" w:rsidRPr="00FD1CA9" w:rsidRDefault="00AA236F" w:rsidP="009C6449">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8A4C83"/>
    <w:multiLevelType w:val="multilevel"/>
    <w:tmpl w:val="F27AD8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F739B"/>
    <w:multiLevelType w:val="hybridMultilevel"/>
    <w:tmpl w:val="C29A0552"/>
    <w:lvl w:ilvl="0" w:tplc="21D8DACE">
      <w:start w:val="1"/>
      <w:numFmt w:val="lowerRoman"/>
      <w:lvlText w:val="%1)"/>
      <w:lvlJc w:val="left"/>
      <w:pPr>
        <w:tabs>
          <w:tab w:val="num" w:pos="6101"/>
        </w:tabs>
        <w:ind w:left="5534" w:firstLine="0"/>
      </w:pPr>
      <w:rPr>
        <w:rFonts w:hint="default"/>
        <w:i/>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6">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134C6D54"/>
    <w:multiLevelType w:val="hybridMultilevel"/>
    <w:tmpl w:val="3BB60252"/>
    <w:lvl w:ilvl="0" w:tplc="E864ED46">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1F2C24AB"/>
    <w:multiLevelType w:val="hybridMultilevel"/>
    <w:tmpl w:val="E0BE8FDE"/>
    <w:lvl w:ilvl="0" w:tplc="902A46FE">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6">
    <w:nsid w:val="23C274B9"/>
    <w:multiLevelType w:val="hybridMultilevel"/>
    <w:tmpl w:val="51E069E0"/>
    <w:lvl w:ilvl="0" w:tplc="B0D0A70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6CE43F65"/>
    <w:multiLevelType w:val="multilevel"/>
    <w:tmpl w:val="6986D8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6"/>
  </w:num>
  <w:num w:numId="4">
    <w:abstractNumId w:val="31"/>
  </w:num>
  <w:num w:numId="5">
    <w:abstractNumId w:val="0"/>
  </w:num>
  <w:num w:numId="6">
    <w:abstractNumId w:val="30"/>
  </w:num>
  <w:num w:numId="7">
    <w:abstractNumId w:val="28"/>
  </w:num>
  <w:num w:numId="8">
    <w:abstractNumId w:val="38"/>
  </w:num>
  <w:num w:numId="9">
    <w:abstractNumId w:val="33"/>
  </w:num>
  <w:num w:numId="10">
    <w:abstractNumId w:val="17"/>
  </w:num>
  <w:num w:numId="11">
    <w:abstractNumId w:val="37"/>
  </w:num>
  <w:num w:numId="12">
    <w:abstractNumId w:val="6"/>
  </w:num>
  <w:num w:numId="13">
    <w:abstractNumId w:val="18"/>
  </w:num>
  <w:num w:numId="14">
    <w:abstractNumId w:val="26"/>
  </w:num>
  <w:num w:numId="15">
    <w:abstractNumId w:val="20"/>
  </w:num>
  <w:num w:numId="16">
    <w:abstractNumId w:val="29"/>
  </w:num>
  <w:num w:numId="17">
    <w:abstractNumId w:val="19"/>
  </w:num>
  <w:num w:numId="18">
    <w:abstractNumId w:val="23"/>
  </w:num>
  <w:num w:numId="19">
    <w:abstractNumId w:val="7"/>
  </w:num>
  <w:num w:numId="20">
    <w:abstractNumId w:val="35"/>
  </w:num>
  <w:num w:numId="21">
    <w:abstractNumId w:val="34"/>
  </w:num>
  <w:num w:numId="22">
    <w:abstractNumId w:val="14"/>
  </w:num>
  <w:num w:numId="23">
    <w:abstractNumId w:val="8"/>
  </w:num>
  <w:num w:numId="24">
    <w:abstractNumId w:val="4"/>
  </w:num>
  <w:num w:numId="25">
    <w:abstractNumId w:val="32"/>
  </w:num>
  <w:num w:numId="26">
    <w:abstractNumId w:val="1"/>
  </w:num>
  <w:num w:numId="27">
    <w:abstractNumId w:val="2"/>
  </w:num>
  <w:num w:numId="28">
    <w:abstractNumId w:val="39"/>
  </w:num>
  <w:num w:numId="29">
    <w:abstractNumId w:val="27"/>
  </w:num>
  <w:num w:numId="30">
    <w:abstractNumId w:val="21"/>
  </w:num>
  <w:num w:numId="31">
    <w:abstractNumId w:val="3"/>
  </w:num>
  <w:num w:numId="32">
    <w:abstractNumId w:val="22"/>
  </w:num>
  <w:num w:numId="33">
    <w:abstractNumId w:val="11"/>
  </w:num>
  <w:num w:numId="34">
    <w:abstractNumId w:val="15"/>
  </w:num>
  <w:num w:numId="35">
    <w:abstractNumId w:val="12"/>
  </w:num>
  <w:num w:numId="36">
    <w:abstractNumId w:val="13"/>
  </w:num>
  <w:num w:numId="37">
    <w:abstractNumId w:val="9"/>
  </w:num>
  <w:num w:numId="38">
    <w:abstractNumId w:val="5"/>
  </w:num>
  <w:num w:numId="39">
    <w:abstractNumId w:val="25"/>
  </w:num>
  <w:num w:numId="40">
    <w:abstractNumId w:val="31"/>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3793"/>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49"/>
    <w:rsid w:val="00013CEE"/>
    <w:rsid w:val="00026D40"/>
    <w:rsid w:val="00042983"/>
    <w:rsid w:val="00070DEA"/>
    <w:rsid w:val="00076905"/>
    <w:rsid w:val="00086EF4"/>
    <w:rsid w:val="000945D4"/>
    <w:rsid w:val="000A5811"/>
    <w:rsid w:val="000A734C"/>
    <w:rsid w:val="000B252E"/>
    <w:rsid w:val="000B5F73"/>
    <w:rsid w:val="000F183E"/>
    <w:rsid w:val="000F5E56"/>
    <w:rsid w:val="00120288"/>
    <w:rsid w:val="00120AE6"/>
    <w:rsid w:val="001326AC"/>
    <w:rsid w:val="00146B3D"/>
    <w:rsid w:val="001604E9"/>
    <w:rsid w:val="00166341"/>
    <w:rsid w:val="00183E7E"/>
    <w:rsid w:val="0019383F"/>
    <w:rsid w:val="001A09CA"/>
    <w:rsid w:val="001B0E72"/>
    <w:rsid w:val="001D7AF0"/>
    <w:rsid w:val="001F057B"/>
    <w:rsid w:val="00224747"/>
    <w:rsid w:val="00265D2A"/>
    <w:rsid w:val="00282AF4"/>
    <w:rsid w:val="00290836"/>
    <w:rsid w:val="002A2AD7"/>
    <w:rsid w:val="002C68E5"/>
    <w:rsid w:val="002D3604"/>
    <w:rsid w:val="002F0AA1"/>
    <w:rsid w:val="00306E7C"/>
    <w:rsid w:val="00324943"/>
    <w:rsid w:val="003304C4"/>
    <w:rsid w:val="00341F22"/>
    <w:rsid w:val="00360D82"/>
    <w:rsid w:val="003715C4"/>
    <w:rsid w:val="0037410E"/>
    <w:rsid w:val="00390D22"/>
    <w:rsid w:val="003D685E"/>
    <w:rsid w:val="0041002C"/>
    <w:rsid w:val="00423D49"/>
    <w:rsid w:val="00431118"/>
    <w:rsid w:val="00436793"/>
    <w:rsid w:val="00456B64"/>
    <w:rsid w:val="004741A2"/>
    <w:rsid w:val="004765AF"/>
    <w:rsid w:val="0048526E"/>
    <w:rsid w:val="00486AB3"/>
    <w:rsid w:val="004903B6"/>
    <w:rsid w:val="004A4D05"/>
    <w:rsid w:val="004A510E"/>
    <w:rsid w:val="004B13BF"/>
    <w:rsid w:val="004B1FBE"/>
    <w:rsid w:val="004C1B3C"/>
    <w:rsid w:val="004C2524"/>
    <w:rsid w:val="004C42A2"/>
    <w:rsid w:val="004D3F7D"/>
    <w:rsid w:val="004D652B"/>
    <w:rsid w:val="004E78EC"/>
    <w:rsid w:val="004F5163"/>
    <w:rsid w:val="004F5FD3"/>
    <w:rsid w:val="00506F23"/>
    <w:rsid w:val="0050747E"/>
    <w:rsid w:val="00521B7D"/>
    <w:rsid w:val="00525460"/>
    <w:rsid w:val="00532829"/>
    <w:rsid w:val="00535593"/>
    <w:rsid w:val="00536E1F"/>
    <w:rsid w:val="00563FC7"/>
    <w:rsid w:val="00566EF5"/>
    <w:rsid w:val="00591A6E"/>
    <w:rsid w:val="005A7CCC"/>
    <w:rsid w:val="005B18C3"/>
    <w:rsid w:val="005E1388"/>
    <w:rsid w:val="005E2B33"/>
    <w:rsid w:val="006041CC"/>
    <w:rsid w:val="00604417"/>
    <w:rsid w:val="0062256D"/>
    <w:rsid w:val="0065522D"/>
    <w:rsid w:val="00686004"/>
    <w:rsid w:val="00692B85"/>
    <w:rsid w:val="00696F0E"/>
    <w:rsid w:val="006A44AB"/>
    <w:rsid w:val="006B6301"/>
    <w:rsid w:val="006C5FCB"/>
    <w:rsid w:val="006D7703"/>
    <w:rsid w:val="00706590"/>
    <w:rsid w:val="007111C9"/>
    <w:rsid w:val="007146E9"/>
    <w:rsid w:val="00736B87"/>
    <w:rsid w:val="007455F6"/>
    <w:rsid w:val="00757B4F"/>
    <w:rsid w:val="0076419A"/>
    <w:rsid w:val="00767355"/>
    <w:rsid w:val="0077719C"/>
    <w:rsid w:val="007B240C"/>
    <w:rsid w:val="007D53C7"/>
    <w:rsid w:val="007E5C0A"/>
    <w:rsid w:val="007F1ECD"/>
    <w:rsid w:val="007F7398"/>
    <w:rsid w:val="008009E6"/>
    <w:rsid w:val="00804DB7"/>
    <w:rsid w:val="00822EBF"/>
    <w:rsid w:val="00823A3A"/>
    <w:rsid w:val="008271C9"/>
    <w:rsid w:val="00830720"/>
    <w:rsid w:val="008875A9"/>
    <w:rsid w:val="008927E6"/>
    <w:rsid w:val="008B72D3"/>
    <w:rsid w:val="008D7485"/>
    <w:rsid w:val="008E1E5F"/>
    <w:rsid w:val="008F3BDF"/>
    <w:rsid w:val="00907DEC"/>
    <w:rsid w:val="009318CD"/>
    <w:rsid w:val="00931D8C"/>
    <w:rsid w:val="00957F8E"/>
    <w:rsid w:val="00977DC0"/>
    <w:rsid w:val="00997FD9"/>
    <w:rsid w:val="009B7174"/>
    <w:rsid w:val="009C54CB"/>
    <w:rsid w:val="009C6449"/>
    <w:rsid w:val="009D20DA"/>
    <w:rsid w:val="009E4CC6"/>
    <w:rsid w:val="009E6C38"/>
    <w:rsid w:val="009F4A72"/>
    <w:rsid w:val="00A1709C"/>
    <w:rsid w:val="00A32604"/>
    <w:rsid w:val="00A56E3A"/>
    <w:rsid w:val="00A63956"/>
    <w:rsid w:val="00A94A54"/>
    <w:rsid w:val="00AA0664"/>
    <w:rsid w:val="00AA236F"/>
    <w:rsid w:val="00AB26F7"/>
    <w:rsid w:val="00AD6460"/>
    <w:rsid w:val="00AE0647"/>
    <w:rsid w:val="00B0171C"/>
    <w:rsid w:val="00B0240B"/>
    <w:rsid w:val="00B12E21"/>
    <w:rsid w:val="00B21A5A"/>
    <w:rsid w:val="00B23C80"/>
    <w:rsid w:val="00B23F02"/>
    <w:rsid w:val="00B62FB2"/>
    <w:rsid w:val="00B63A02"/>
    <w:rsid w:val="00B67133"/>
    <w:rsid w:val="00B67FFD"/>
    <w:rsid w:val="00B80470"/>
    <w:rsid w:val="00B959A8"/>
    <w:rsid w:val="00BA5174"/>
    <w:rsid w:val="00BD593D"/>
    <w:rsid w:val="00BF16A4"/>
    <w:rsid w:val="00BF1D2C"/>
    <w:rsid w:val="00BF6AA0"/>
    <w:rsid w:val="00C04F20"/>
    <w:rsid w:val="00C23C0B"/>
    <w:rsid w:val="00C27C96"/>
    <w:rsid w:val="00C543FB"/>
    <w:rsid w:val="00C55FBE"/>
    <w:rsid w:val="00C57112"/>
    <w:rsid w:val="00C772AE"/>
    <w:rsid w:val="00C92726"/>
    <w:rsid w:val="00CB1E75"/>
    <w:rsid w:val="00CB2BE2"/>
    <w:rsid w:val="00CB62C3"/>
    <w:rsid w:val="00CB69F2"/>
    <w:rsid w:val="00CC56DE"/>
    <w:rsid w:val="00CC5BBE"/>
    <w:rsid w:val="00CF2AE9"/>
    <w:rsid w:val="00D01EC3"/>
    <w:rsid w:val="00D16DB5"/>
    <w:rsid w:val="00D236A5"/>
    <w:rsid w:val="00D422B1"/>
    <w:rsid w:val="00D47DB6"/>
    <w:rsid w:val="00D5482B"/>
    <w:rsid w:val="00D75330"/>
    <w:rsid w:val="00D80A45"/>
    <w:rsid w:val="00DB07CC"/>
    <w:rsid w:val="00DB4C59"/>
    <w:rsid w:val="00DC1284"/>
    <w:rsid w:val="00DC4280"/>
    <w:rsid w:val="00DD155D"/>
    <w:rsid w:val="00DD3079"/>
    <w:rsid w:val="00DE4512"/>
    <w:rsid w:val="00DF1C8E"/>
    <w:rsid w:val="00DF2124"/>
    <w:rsid w:val="00E016A7"/>
    <w:rsid w:val="00E12F5A"/>
    <w:rsid w:val="00E158C9"/>
    <w:rsid w:val="00E23A24"/>
    <w:rsid w:val="00E263DD"/>
    <w:rsid w:val="00E272CE"/>
    <w:rsid w:val="00E37D71"/>
    <w:rsid w:val="00E44558"/>
    <w:rsid w:val="00E4529C"/>
    <w:rsid w:val="00E47536"/>
    <w:rsid w:val="00E54D74"/>
    <w:rsid w:val="00E82612"/>
    <w:rsid w:val="00E84AEF"/>
    <w:rsid w:val="00E91090"/>
    <w:rsid w:val="00E91B28"/>
    <w:rsid w:val="00EC4FCC"/>
    <w:rsid w:val="00ED1889"/>
    <w:rsid w:val="00EE4EE2"/>
    <w:rsid w:val="00F05485"/>
    <w:rsid w:val="00F10A46"/>
    <w:rsid w:val="00F16BC2"/>
    <w:rsid w:val="00F353BF"/>
    <w:rsid w:val="00F47EF0"/>
    <w:rsid w:val="00F505D0"/>
    <w:rsid w:val="00F51958"/>
    <w:rsid w:val="00F62810"/>
    <w:rsid w:val="00F70FA1"/>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6449"/>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uiPriority w:val="99"/>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6449"/>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uiPriority w:val="99"/>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www.wipo.int/tk/fr/igc/participation.html"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yperlink" Target="http://www.wipo.int/tk/fr/igc/participation.html"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www.wipo.int/export/sites/www/tk/fr/igc/pdf/vf_rules.pdf" TargetMode="Externa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27/wipo_grtkf_ic_27_inf_6.pdf" TargetMode="External"/><Relationship Id="rId2" Type="http://schemas.openxmlformats.org/officeDocument/2006/relationships/hyperlink" Target="http://www.wipo.int/edocs/mdocs/tk/fr/wipo_grtkf_ic_27/wipo_grtkf_ic_27_inf_4.pdf" TargetMode="External"/><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27CA9-0A13-4490-B61A-3A96D6A4BEE0}">
  <ds:schemaRefs>
    <ds:schemaRef ds:uri="http://schemas.openxmlformats.org/officeDocument/2006/bibliography"/>
  </ds:schemaRefs>
</ds:datastoreItem>
</file>

<file path=customXml/itemProps2.xml><?xml version="1.0" encoding="utf-8"?>
<ds:datastoreItem xmlns:ds="http://schemas.openxmlformats.org/officeDocument/2006/customXml" ds:itemID="{38EB550D-A169-4E10-9D1E-A664D8424AC6}">
  <ds:schemaRefs>
    <ds:schemaRef ds:uri="http://schemas.openxmlformats.org/officeDocument/2006/bibliography"/>
  </ds:schemaRefs>
</ds:datastoreItem>
</file>

<file path=customXml/itemProps3.xml><?xml version="1.0" encoding="utf-8"?>
<ds:datastoreItem xmlns:ds="http://schemas.openxmlformats.org/officeDocument/2006/customXml" ds:itemID="{A8747952-5D14-4AFA-9027-BDC3BB9DEA7B}">
  <ds:schemaRefs>
    <ds:schemaRef ds:uri="http://schemas.openxmlformats.org/officeDocument/2006/bibliography"/>
  </ds:schemaRefs>
</ds:datastoreItem>
</file>

<file path=customXml/itemProps4.xml><?xml version="1.0" encoding="utf-8"?>
<ds:datastoreItem xmlns:ds="http://schemas.openxmlformats.org/officeDocument/2006/customXml" ds:itemID="{C9C848E7-B5C7-424E-B795-90C02B66C9DB}">
  <ds:schemaRefs>
    <ds:schemaRef ds:uri="http://schemas.openxmlformats.org/officeDocument/2006/bibliography"/>
  </ds:schemaRefs>
</ds:datastoreItem>
</file>

<file path=customXml/itemProps5.xml><?xml version="1.0" encoding="utf-8"?>
<ds:datastoreItem xmlns:ds="http://schemas.openxmlformats.org/officeDocument/2006/customXml" ds:itemID="{21B0E361-649C-4220-B114-6147CEC321D1}">
  <ds:schemaRefs>
    <ds:schemaRef ds:uri="http://schemas.openxmlformats.org/officeDocument/2006/bibliography"/>
  </ds:schemaRefs>
</ds:datastoreItem>
</file>

<file path=customXml/itemProps6.xml><?xml version="1.0" encoding="utf-8"?>
<ds:datastoreItem xmlns:ds="http://schemas.openxmlformats.org/officeDocument/2006/customXml" ds:itemID="{C99D486A-B70D-4A06-A074-EADB4921690F}">
  <ds:schemaRefs>
    <ds:schemaRef ds:uri="http://schemas.openxmlformats.org/officeDocument/2006/bibliography"/>
  </ds:schemaRefs>
</ds:datastoreItem>
</file>

<file path=customXml/itemProps7.xml><?xml version="1.0" encoding="utf-8"?>
<ds:datastoreItem xmlns:ds="http://schemas.openxmlformats.org/officeDocument/2006/customXml" ds:itemID="{824D6116-7831-41AB-B82D-09850BA1529E}">
  <ds:schemaRefs>
    <ds:schemaRef ds:uri="http://schemas.openxmlformats.org/officeDocument/2006/bibliography"/>
  </ds:schemaRefs>
</ds:datastoreItem>
</file>

<file path=customXml/itemProps8.xml><?xml version="1.0" encoding="utf-8"?>
<ds:datastoreItem xmlns:ds="http://schemas.openxmlformats.org/officeDocument/2006/customXml" ds:itemID="{6737B705-79DB-45DF-B95C-BDD378F42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5234</Words>
  <Characters>30378</Characters>
  <Application>Microsoft Office Word</Application>
  <DocSecurity>4</DocSecurity>
  <Lines>253</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35541</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MP/cp</cp:keywords>
  <cp:lastModifiedBy>DOMBRE Nadia</cp:lastModifiedBy>
  <cp:revision>2</cp:revision>
  <cp:lastPrinted>2014-06-19T14:02:00Z</cp:lastPrinted>
  <dcterms:created xsi:type="dcterms:W3CDTF">2014-06-19T15:04:00Z</dcterms:created>
  <dcterms:modified xsi:type="dcterms:W3CDTF">2014-06-19T15:04:00Z</dcterms:modified>
</cp:coreProperties>
</file>