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E0F63" w:rsidRPr="003E0F63" w:rsidTr="00850F86">
        <w:tc>
          <w:tcPr>
            <w:tcW w:w="4513" w:type="dxa"/>
            <w:tcBorders>
              <w:bottom w:val="single" w:sz="4" w:space="0" w:color="auto"/>
            </w:tcBorders>
            <w:tcMar>
              <w:bottom w:w="170" w:type="dxa"/>
            </w:tcMar>
          </w:tcPr>
          <w:p w:rsidR="008D3FEE" w:rsidRPr="003E0F63" w:rsidRDefault="008D3FEE" w:rsidP="00850F86">
            <w:pPr>
              <w:rPr>
                <w:lang w:val="fr-FR"/>
              </w:rPr>
            </w:pPr>
          </w:p>
        </w:tc>
        <w:tc>
          <w:tcPr>
            <w:tcW w:w="4337" w:type="dxa"/>
            <w:tcBorders>
              <w:bottom w:val="single" w:sz="4" w:space="0" w:color="auto"/>
            </w:tcBorders>
            <w:tcMar>
              <w:left w:w="0" w:type="dxa"/>
              <w:right w:w="0" w:type="dxa"/>
            </w:tcMar>
          </w:tcPr>
          <w:p w:rsidR="008D3FEE" w:rsidRPr="003E0F63" w:rsidRDefault="008D3FEE" w:rsidP="00850F86">
            <w:pPr>
              <w:rPr>
                <w:lang w:val="fr-FR"/>
              </w:rPr>
            </w:pPr>
            <w:r w:rsidRPr="003E0F63">
              <w:rPr>
                <w:noProof/>
                <w:lang w:eastAsia="en-US"/>
              </w:rPr>
              <w:drawing>
                <wp:inline distT="0" distB="0" distL="0" distR="0" wp14:anchorId="307714C6" wp14:editId="6364CFD6">
                  <wp:extent cx="1854835" cy="1326515"/>
                  <wp:effectExtent l="0" t="0" r="0" b="698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D3FEE" w:rsidRPr="003E0F63" w:rsidRDefault="008D3FEE" w:rsidP="00850F86">
            <w:pPr>
              <w:jc w:val="right"/>
              <w:rPr>
                <w:lang w:val="fr-FR"/>
              </w:rPr>
            </w:pPr>
            <w:r w:rsidRPr="003E0F63">
              <w:rPr>
                <w:b/>
                <w:sz w:val="40"/>
                <w:szCs w:val="40"/>
                <w:lang w:val="fr-FR"/>
              </w:rPr>
              <w:t>F</w:t>
            </w:r>
          </w:p>
        </w:tc>
      </w:tr>
      <w:tr w:rsidR="003E0F63" w:rsidRPr="003E0F63" w:rsidTr="00850F86">
        <w:trPr>
          <w:trHeight w:hRule="exact" w:val="340"/>
        </w:trPr>
        <w:tc>
          <w:tcPr>
            <w:tcW w:w="9356" w:type="dxa"/>
            <w:gridSpan w:val="3"/>
            <w:tcBorders>
              <w:top w:val="single" w:sz="4" w:space="0" w:color="auto"/>
            </w:tcBorders>
            <w:tcMar>
              <w:top w:w="170" w:type="dxa"/>
              <w:left w:w="0" w:type="dxa"/>
              <w:right w:w="0" w:type="dxa"/>
            </w:tcMar>
            <w:vAlign w:val="bottom"/>
          </w:tcPr>
          <w:p w:rsidR="008D3FEE" w:rsidRPr="003E0F63" w:rsidRDefault="008D3FEE" w:rsidP="008D3FEE">
            <w:pPr>
              <w:jc w:val="right"/>
              <w:rPr>
                <w:rFonts w:ascii="Arial Black" w:hAnsi="Arial Black"/>
                <w:caps/>
                <w:sz w:val="15"/>
                <w:lang w:val="fr-FR"/>
              </w:rPr>
            </w:pPr>
            <w:r w:rsidRPr="003E0F63">
              <w:rPr>
                <w:rFonts w:ascii="Arial Black" w:hAnsi="Arial Black"/>
                <w:caps/>
                <w:sz w:val="15"/>
                <w:lang w:val="fr-FR"/>
              </w:rPr>
              <w:t xml:space="preserve">h/ld/wg/4/2  </w:t>
            </w:r>
          </w:p>
        </w:tc>
        <w:bookmarkStart w:id="0" w:name="Code"/>
        <w:bookmarkEnd w:id="0"/>
      </w:tr>
      <w:tr w:rsidR="003E0F63" w:rsidRPr="003E0F63" w:rsidTr="00850F86">
        <w:trPr>
          <w:trHeight w:hRule="exact" w:val="170"/>
        </w:trPr>
        <w:tc>
          <w:tcPr>
            <w:tcW w:w="9356" w:type="dxa"/>
            <w:gridSpan w:val="3"/>
            <w:noWrap/>
            <w:tcMar>
              <w:left w:w="0" w:type="dxa"/>
              <w:right w:w="0" w:type="dxa"/>
            </w:tcMar>
            <w:vAlign w:val="bottom"/>
          </w:tcPr>
          <w:p w:rsidR="008D3FEE" w:rsidRPr="003E0F63" w:rsidRDefault="008D3FEE" w:rsidP="00850F86">
            <w:pPr>
              <w:jc w:val="right"/>
              <w:rPr>
                <w:rFonts w:ascii="Arial Black" w:hAnsi="Arial Black"/>
                <w:caps/>
                <w:sz w:val="15"/>
                <w:lang w:val="fr-FR"/>
              </w:rPr>
            </w:pPr>
            <w:r w:rsidRPr="003E0F63">
              <w:rPr>
                <w:rFonts w:ascii="Arial Black" w:hAnsi="Arial Black"/>
                <w:caps/>
                <w:sz w:val="15"/>
                <w:lang w:val="fr-FR"/>
              </w:rPr>
              <w:t>ORIGINAL</w:t>
            </w:r>
            <w:r w:rsidR="00AD581D" w:rsidRPr="003E0F63">
              <w:rPr>
                <w:rFonts w:ascii="Arial Black" w:hAnsi="Arial Black"/>
                <w:caps/>
                <w:sz w:val="15"/>
                <w:lang w:val="fr-FR"/>
              </w:rPr>
              <w:t> </w:t>
            </w:r>
            <w:r w:rsidRPr="003E0F63">
              <w:rPr>
                <w:rFonts w:ascii="Arial Black" w:hAnsi="Arial Black"/>
                <w:caps/>
                <w:sz w:val="15"/>
                <w:lang w:val="fr-FR"/>
              </w:rPr>
              <w:t xml:space="preserve">: </w:t>
            </w:r>
            <w:bookmarkStart w:id="1" w:name="Original"/>
            <w:bookmarkEnd w:id="1"/>
            <w:r w:rsidRPr="003E0F63">
              <w:rPr>
                <w:rFonts w:ascii="Arial Black" w:hAnsi="Arial Black"/>
                <w:caps/>
                <w:sz w:val="15"/>
                <w:lang w:val="fr-FR"/>
              </w:rPr>
              <w:t>anglais</w:t>
            </w:r>
          </w:p>
        </w:tc>
      </w:tr>
      <w:tr w:rsidR="003E0F63" w:rsidRPr="003E0F63" w:rsidTr="00850F86">
        <w:trPr>
          <w:trHeight w:hRule="exact" w:val="198"/>
        </w:trPr>
        <w:tc>
          <w:tcPr>
            <w:tcW w:w="9356" w:type="dxa"/>
            <w:gridSpan w:val="3"/>
            <w:tcMar>
              <w:left w:w="0" w:type="dxa"/>
              <w:right w:w="0" w:type="dxa"/>
            </w:tcMar>
            <w:vAlign w:val="bottom"/>
          </w:tcPr>
          <w:p w:rsidR="008D3FEE" w:rsidRPr="003E0F63" w:rsidRDefault="008D3FEE" w:rsidP="00AE123A">
            <w:pPr>
              <w:jc w:val="right"/>
              <w:rPr>
                <w:rFonts w:ascii="Arial Black" w:hAnsi="Arial Black"/>
                <w:caps/>
                <w:sz w:val="15"/>
                <w:lang w:val="fr-FR"/>
              </w:rPr>
            </w:pPr>
            <w:r w:rsidRPr="003E0F63">
              <w:rPr>
                <w:rFonts w:ascii="Arial Black" w:hAnsi="Arial Black"/>
                <w:caps/>
                <w:sz w:val="15"/>
                <w:lang w:val="fr-FR"/>
              </w:rPr>
              <w:t>DATE</w:t>
            </w:r>
            <w:r w:rsidR="00AD581D" w:rsidRPr="003E0F63">
              <w:rPr>
                <w:rFonts w:ascii="Arial Black" w:hAnsi="Arial Black"/>
                <w:caps/>
                <w:sz w:val="15"/>
                <w:lang w:val="fr-FR"/>
              </w:rPr>
              <w:t> :</w:t>
            </w:r>
            <w:r w:rsidRPr="003E0F63">
              <w:rPr>
                <w:rFonts w:ascii="Arial Black" w:hAnsi="Arial Black"/>
                <w:caps/>
                <w:sz w:val="15"/>
                <w:lang w:val="fr-FR"/>
              </w:rPr>
              <w:t xml:space="preserve"> </w:t>
            </w:r>
            <w:r w:rsidR="00AE123A">
              <w:rPr>
                <w:rFonts w:ascii="Arial Black" w:hAnsi="Arial Black"/>
                <w:caps/>
                <w:sz w:val="15"/>
                <w:lang w:val="fr-FR"/>
              </w:rPr>
              <w:t>15</w:t>
            </w:r>
            <w:r w:rsidRPr="003E0F63">
              <w:rPr>
                <w:rFonts w:ascii="Arial Black" w:hAnsi="Arial Black"/>
                <w:caps/>
                <w:sz w:val="15"/>
                <w:lang w:val="fr-FR"/>
              </w:rPr>
              <w:t xml:space="preserve"> avril 2014</w:t>
            </w:r>
          </w:p>
        </w:tc>
      </w:tr>
    </w:tbl>
    <w:p w:rsidR="008D3FEE" w:rsidRPr="003E0F63" w:rsidRDefault="008D3FEE" w:rsidP="008D3FEE">
      <w:pPr>
        <w:rPr>
          <w:lang w:val="fr-FR"/>
        </w:rPr>
      </w:pPr>
    </w:p>
    <w:p w:rsidR="008D3FEE" w:rsidRPr="003E0F63" w:rsidRDefault="008D3FEE" w:rsidP="008D3FEE">
      <w:pPr>
        <w:rPr>
          <w:lang w:val="fr-FR"/>
        </w:rPr>
      </w:pPr>
    </w:p>
    <w:p w:rsidR="008D3FEE" w:rsidRPr="003E0F63" w:rsidRDefault="008D3FEE" w:rsidP="008D3FEE">
      <w:pPr>
        <w:rPr>
          <w:lang w:val="fr-FR"/>
        </w:rPr>
      </w:pPr>
    </w:p>
    <w:p w:rsidR="008D3FEE" w:rsidRPr="003E0F63" w:rsidRDefault="008D3FEE" w:rsidP="008D3FEE">
      <w:pPr>
        <w:rPr>
          <w:lang w:val="fr-FR"/>
        </w:rPr>
      </w:pPr>
    </w:p>
    <w:p w:rsidR="008D3FEE" w:rsidRPr="003E0F63" w:rsidRDefault="008D3FEE" w:rsidP="008D3FEE">
      <w:pPr>
        <w:rPr>
          <w:lang w:val="fr-FR"/>
        </w:rPr>
      </w:pPr>
    </w:p>
    <w:p w:rsidR="008D3FEE" w:rsidRPr="003E0F63" w:rsidRDefault="008D3FEE" w:rsidP="008D3FEE">
      <w:pPr>
        <w:rPr>
          <w:b/>
          <w:sz w:val="28"/>
          <w:szCs w:val="28"/>
          <w:lang w:val="fr-FR"/>
        </w:rPr>
      </w:pPr>
      <w:r w:rsidRPr="003E0F63">
        <w:rPr>
          <w:b/>
          <w:sz w:val="28"/>
          <w:szCs w:val="28"/>
          <w:lang w:val="fr-FR"/>
        </w:rPr>
        <w:t xml:space="preserve">Groupe de travail sur le développement juridique du système de </w:t>
      </w:r>
      <w:r w:rsidRPr="003E0F63">
        <w:rPr>
          <w:b/>
          <w:sz w:val="28"/>
          <w:szCs w:val="28"/>
          <w:lang w:val="fr-FR"/>
        </w:rPr>
        <w:br/>
        <w:t xml:space="preserve">La Haye concernant l’enregistrement international des dessins </w:t>
      </w:r>
      <w:r w:rsidRPr="003E0F63">
        <w:rPr>
          <w:b/>
          <w:sz w:val="28"/>
          <w:szCs w:val="28"/>
          <w:lang w:val="fr-FR"/>
        </w:rPr>
        <w:br/>
        <w:t>et modèles industriels</w:t>
      </w:r>
    </w:p>
    <w:p w:rsidR="008D3FEE" w:rsidRPr="003E0F63" w:rsidRDefault="008D3FEE" w:rsidP="008D3FEE">
      <w:pPr>
        <w:rPr>
          <w:lang w:val="fr-FR"/>
        </w:rPr>
      </w:pPr>
    </w:p>
    <w:p w:rsidR="008D3FEE" w:rsidRPr="003E0F63" w:rsidRDefault="008D3FEE" w:rsidP="008D3FEE">
      <w:pPr>
        <w:rPr>
          <w:lang w:val="fr-FR"/>
        </w:rPr>
      </w:pPr>
    </w:p>
    <w:p w:rsidR="008D3FEE" w:rsidRPr="003E0F63" w:rsidRDefault="008D3FEE" w:rsidP="008D3FEE">
      <w:pPr>
        <w:rPr>
          <w:b/>
          <w:sz w:val="24"/>
          <w:szCs w:val="24"/>
          <w:lang w:val="fr-FR"/>
        </w:rPr>
      </w:pPr>
      <w:r w:rsidRPr="003E0F63">
        <w:rPr>
          <w:b/>
          <w:sz w:val="24"/>
          <w:szCs w:val="24"/>
          <w:lang w:val="fr-FR"/>
        </w:rPr>
        <w:t>Quatrième session</w:t>
      </w:r>
    </w:p>
    <w:p w:rsidR="008D3FEE" w:rsidRPr="003E0F63" w:rsidRDefault="008D3FEE" w:rsidP="008D3FEE">
      <w:pPr>
        <w:rPr>
          <w:b/>
          <w:sz w:val="24"/>
          <w:szCs w:val="24"/>
          <w:lang w:val="fr-FR"/>
        </w:rPr>
      </w:pPr>
      <w:r w:rsidRPr="003E0F63">
        <w:rPr>
          <w:b/>
          <w:sz w:val="24"/>
          <w:szCs w:val="24"/>
          <w:lang w:val="fr-FR"/>
        </w:rPr>
        <w:t>Genève, 16 – 18 juin 2014</w:t>
      </w:r>
    </w:p>
    <w:p w:rsidR="006952B0" w:rsidRPr="003E0F63" w:rsidRDefault="006952B0" w:rsidP="006952B0">
      <w:pPr>
        <w:rPr>
          <w:lang w:val="fr-FR"/>
        </w:rPr>
      </w:pPr>
    </w:p>
    <w:p w:rsidR="006952B0" w:rsidRPr="003E0F63" w:rsidRDefault="006952B0" w:rsidP="006952B0">
      <w:pPr>
        <w:rPr>
          <w:lang w:val="fr-FR"/>
        </w:rPr>
      </w:pPr>
    </w:p>
    <w:p w:rsidR="006952B0" w:rsidRPr="003E0F63" w:rsidRDefault="006952B0" w:rsidP="006952B0">
      <w:pPr>
        <w:rPr>
          <w:caps/>
          <w:sz w:val="24"/>
          <w:lang w:val="fr-FR"/>
        </w:rPr>
      </w:pPr>
      <w:r w:rsidRPr="003E0F63">
        <w:rPr>
          <w:caps/>
          <w:sz w:val="24"/>
          <w:lang w:val="fr-FR"/>
        </w:rPr>
        <w:t xml:space="preserve">Types de documents et autres </w:t>
      </w:r>
      <w:r w:rsidR="00C875F5" w:rsidRPr="003E0F63">
        <w:rPr>
          <w:caps/>
          <w:sz w:val="24"/>
          <w:lang w:val="fr-FR"/>
        </w:rPr>
        <w:t>É</w:t>
      </w:r>
      <w:r w:rsidRPr="003E0F63">
        <w:rPr>
          <w:caps/>
          <w:sz w:val="24"/>
          <w:lang w:val="fr-FR"/>
        </w:rPr>
        <w:t>l</w:t>
      </w:r>
      <w:r w:rsidR="00C875F5" w:rsidRPr="003E0F63">
        <w:rPr>
          <w:caps/>
          <w:sz w:val="24"/>
          <w:lang w:val="fr-FR"/>
        </w:rPr>
        <w:t>É</w:t>
      </w:r>
      <w:r w:rsidRPr="003E0F63">
        <w:rPr>
          <w:caps/>
          <w:sz w:val="24"/>
          <w:lang w:val="fr-FR"/>
        </w:rPr>
        <w:t>ments vis</w:t>
      </w:r>
      <w:r w:rsidR="00C875F5" w:rsidRPr="003E0F63">
        <w:rPr>
          <w:caps/>
          <w:sz w:val="24"/>
          <w:lang w:val="fr-FR"/>
        </w:rPr>
        <w:t>É</w:t>
      </w:r>
      <w:r w:rsidRPr="003E0F63">
        <w:rPr>
          <w:caps/>
          <w:sz w:val="24"/>
          <w:lang w:val="fr-FR"/>
        </w:rPr>
        <w:t>s</w:t>
      </w:r>
      <w:r w:rsidR="008D3FEE" w:rsidRPr="003E0F63">
        <w:rPr>
          <w:caps/>
          <w:sz w:val="24"/>
          <w:lang w:val="fr-FR"/>
        </w:rPr>
        <w:br/>
      </w:r>
      <w:r w:rsidR="00C875F5" w:rsidRPr="003E0F63">
        <w:rPr>
          <w:caps/>
          <w:sz w:val="24"/>
          <w:lang w:val="fr-FR"/>
        </w:rPr>
        <w:t>À</w:t>
      </w:r>
      <w:r w:rsidRPr="003E0F63">
        <w:rPr>
          <w:caps/>
          <w:sz w:val="24"/>
          <w:lang w:val="fr-FR"/>
        </w:rPr>
        <w:t xml:space="preserve"> la r</w:t>
      </w:r>
      <w:r w:rsidR="00C875F5" w:rsidRPr="003E0F63">
        <w:rPr>
          <w:caps/>
          <w:sz w:val="24"/>
          <w:lang w:val="fr-FR"/>
        </w:rPr>
        <w:t>È</w:t>
      </w:r>
      <w:r w:rsidR="008D3FEE" w:rsidRPr="003E0F63">
        <w:rPr>
          <w:caps/>
          <w:sz w:val="24"/>
          <w:lang w:val="fr-FR"/>
        </w:rPr>
        <w:t>gle 7.5)f) </w:t>
      </w:r>
      <w:r w:rsidRPr="003E0F63">
        <w:rPr>
          <w:caps/>
          <w:sz w:val="24"/>
          <w:lang w:val="fr-FR"/>
        </w:rPr>
        <w:t>et g) du r</w:t>
      </w:r>
      <w:r w:rsidR="00C875F5" w:rsidRPr="003E0F63">
        <w:rPr>
          <w:caps/>
          <w:sz w:val="24"/>
          <w:lang w:val="fr-FR"/>
        </w:rPr>
        <w:t>È</w:t>
      </w:r>
      <w:r w:rsidRPr="003E0F63">
        <w:rPr>
          <w:caps/>
          <w:sz w:val="24"/>
          <w:lang w:val="fr-FR"/>
        </w:rPr>
        <w:t>glement d</w:t>
      </w:r>
      <w:r w:rsidR="008D3FEE" w:rsidRPr="003E0F63">
        <w:rPr>
          <w:caps/>
          <w:sz w:val="24"/>
          <w:lang w:val="fr-FR"/>
        </w:rPr>
        <w:t>’</w:t>
      </w:r>
      <w:r w:rsidRPr="003E0F63">
        <w:rPr>
          <w:caps/>
          <w:sz w:val="24"/>
          <w:lang w:val="fr-FR"/>
        </w:rPr>
        <w:t>ex</w:t>
      </w:r>
      <w:r w:rsidR="00C875F5" w:rsidRPr="003E0F63">
        <w:rPr>
          <w:caps/>
          <w:sz w:val="24"/>
          <w:lang w:val="fr-FR"/>
        </w:rPr>
        <w:t>É</w:t>
      </w:r>
      <w:r w:rsidRPr="003E0F63">
        <w:rPr>
          <w:caps/>
          <w:sz w:val="24"/>
          <w:lang w:val="fr-FR"/>
        </w:rPr>
        <w:t>cution commun et</w:t>
      </w:r>
      <w:r w:rsidR="008D3FEE" w:rsidRPr="003E0F63">
        <w:rPr>
          <w:caps/>
          <w:sz w:val="24"/>
          <w:lang w:val="fr-FR"/>
        </w:rPr>
        <w:br/>
      </w:r>
      <w:r w:rsidRPr="003E0F63">
        <w:rPr>
          <w:caps/>
          <w:sz w:val="24"/>
          <w:lang w:val="fr-FR"/>
        </w:rPr>
        <w:t>leur soumission par l</w:t>
      </w:r>
      <w:r w:rsidR="008D3FEE" w:rsidRPr="003E0F63">
        <w:rPr>
          <w:caps/>
          <w:sz w:val="24"/>
          <w:lang w:val="fr-FR"/>
        </w:rPr>
        <w:t>’</w:t>
      </w:r>
      <w:r w:rsidRPr="003E0F63">
        <w:rPr>
          <w:caps/>
          <w:sz w:val="24"/>
          <w:lang w:val="fr-FR"/>
        </w:rPr>
        <w:t>interm</w:t>
      </w:r>
      <w:r w:rsidR="00C875F5" w:rsidRPr="003E0F63">
        <w:rPr>
          <w:caps/>
          <w:sz w:val="24"/>
          <w:lang w:val="fr-FR"/>
        </w:rPr>
        <w:t>É</w:t>
      </w:r>
      <w:r w:rsidRPr="003E0F63">
        <w:rPr>
          <w:caps/>
          <w:sz w:val="24"/>
          <w:lang w:val="fr-FR"/>
        </w:rPr>
        <w:t>diaire du Bureau international</w:t>
      </w:r>
    </w:p>
    <w:p w:rsidR="006952B0" w:rsidRPr="003E0F63" w:rsidRDefault="006952B0" w:rsidP="006952B0">
      <w:pPr>
        <w:rPr>
          <w:lang w:val="fr-FR"/>
        </w:rPr>
      </w:pPr>
    </w:p>
    <w:p w:rsidR="006952B0" w:rsidRPr="003E0F63" w:rsidRDefault="006952B0" w:rsidP="006952B0">
      <w:pPr>
        <w:rPr>
          <w:i/>
          <w:lang w:val="fr-FR"/>
        </w:rPr>
      </w:pPr>
      <w:bookmarkStart w:id="2" w:name="Prepared"/>
      <w:bookmarkEnd w:id="2"/>
      <w:r w:rsidRPr="003E0F63">
        <w:rPr>
          <w:i/>
          <w:lang w:val="fr-FR"/>
        </w:rPr>
        <w:t>Document établi par le Bureau international</w:t>
      </w:r>
    </w:p>
    <w:p w:rsidR="006952B0" w:rsidRPr="003E0F63" w:rsidRDefault="006952B0" w:rsidP="006952B0">
      <w:pPr>
        <w:rPr>
          <w:lang w:val="fr-FR"/>
        </w:rPr>
      </w:pPr>
    </w:p>
    <w:p w:rsidR="006952B0" w:rsidRPr="003E0F63" w:rsidRDefault="006952B0" w:rsidP="006952B0">
      <w:pPr>
        <w:rPr>
          <w:lang w:val="fr-FR"/>
        </w:rPr>
      </w:pPr>
    </w:p>
    <w:p w:rsidR="006952B0" w:rsidRPr="003E0F63" w:rsidRDefault="006952B0" w:rsidP="006952B0">
      <w:pPr>
        <w:rPr>
          <w:lang w:val="fr-FR"/>
        </w:rPr>
      </w:pPr>
    </w:p>
    <w:p w:rsidR="006952B0" w:rsidRPr="003E0F63" w:rsidRDefault="006952B0" w:rsidP="00DE0CD7">
      <w:pPr>
        <w:pStyle w:val="Heading1"/>
        <w:rPr>
          <w:lang w:val="fr-FR"/>
        </w:rPr>
      </w:pPr>
      <w:r w:rsidRPr="003E0F63">
        <w:rPr>
          <w:lang w:val="fr-FR"/>
        </w:rPr>
        <w:t>I.</w:t>
      </w:r>
      <w:r w:rsidRPr="003E0F63">
        <w:rPr>
          <w:lang w:val="fr-FR"/>
        </w:rPr>
        <w:tab/>
        <w:t>Introduction</w:t>
      </w:r>
    </w:p>
    <w:p w:rsidR="006952B0" w:rsidRPr="003E0F63" w:rsidRDefault="006952B0" w:rsidP="006952B0">
      <w:pPr>
        <w:pStyle w:val="ONUME"/>
        <w:numPr>
          <w:ilvl w:val="0"/>
          <w:numId w:val="0"/>
        </w:numPr>
        <w:spacing w:after="0"/>
        <w:rPr>
          <w:lang w:val="fr-FR"/>
        </w:rPr>
      </w:pPr>
    </w:p>
    <w:p w:rsidR="00D7387F" w:rsidRPr="003E0F63" w:rsidRDefault="00455EE2" w:rsidP="005B5A81">
      <w:pPr>
        <w:pStyle w:val="ONUMFS"/>
        <w:rPr>
          <w:lang w:val="fr-FR"/>
        </w:rPr>
      </w:pPr>
      <w:r w:rsidRPr="003E0F63">
        <w:rPr>
          <w:lang w:val="fr-FR"/>
        </w:rPr>
        <w:t>À sa troisième session, tenue à Genève du 28 au 30 octobre </w:t>
      </w:r>
      <w:r w:rsidR="00D7387F" w:rsidRPr="003E0F63">
        <w:rPr>
          <w:lang w:val="fr-FR"/>
        </w:rPr>
        <w:t xml:space="preserve">2013, </w:t>
      </w:r>
      <w:r w:rsidRPr="003E0F63">
        <w:rPr>
          <w:lang w:val="fr-FR"/>
        </w:rPr>
        <w:t xml:space="preserve">le Groupe de travail </w:t>
      </w:r>
      <w:r w:rsidR="00021CD0" w:rsidRPr="003E0F63">
        <w:rPr>
          <w:lang w:val="fr-FR"/>
        </w:rPr>
        <w:t>sur le développement juridique du système de La</w:t>
      </w:r>
      <w:r w:rsidR="00AD581D" w:rsidRPr="003E0F63">
        <w:rPr>
          <w:lang w:val="fr-FR"/>
        </w:rPr>
        <w:t> </w:t>
      </w:r>
      <w:r w:rsidR="00021CD0" w:rsidRPr="003E0F63">
        <w:rPr>
          <w:lang w:val="fr-FR"/>
        </w:rPr>
        <w:t>Haye concernant l</w:t>
      </w:r>
      <w:r w:rsidR="008D3FEE" w:rsidRPr="003E0F63">
        <w:rPr>
          <w:lang w:val="fr-FR"/>
        </w:rPr>
        <w:t>’</w:t>
      </w:r>
      <w:r w:rsidR="00021CD0" w:rsidRPr="003E0F63">
        <w:rPr>
          <w:lang w:val="fr-FR"/>
        </w:rPr>
        <w:t xml:space="preserve">enregistrement international des dessins et modèles industriels </w:t>
      </w:r>
      <w:r w:rsidR="00D7387F" w:rsidRPr="003E0F63">
        <w:rPr>
          <w:lang w:val="fr-FR"/>
        </w:rPr>
        <w:t>(</w:t>
      </w:r>
      <w:r w:rsidR="00021CD0" w:rsidRPr="003E0F63">
        <w:rPr>
          <w:lang w:val="fr-FR"/>
        </w:rPr>
        <w:t>ci</w:t>
      </w:r>
      <w:r w:rsidR="005B5A81" w:rsidRPr="003E0F63">
        <w:rPr>
          <w:lang w:val="fr-FR"/>
        </w:rPr>
        <w:noBreakHyphen/>
      </w:r>
      <w:r w:rsidR="00021CD0" w:rsidRPr="003E0F63">
        <w:rPr>
          <w:lang w:val="fr-FR"/>
        </w:rPr>
        <w:t xml:space="preserve">après dénommés </w:t>
      </w:r>
      <w:r w:rsidR="00D7387F" w:rsidRPr="003E0F63">
        <w:rPr>
          <w:lang w:val="fr-FR"/>
        </w:rPr>
        <w:t>“</w:t>
      </w:r>
      <w:r w:rsidR="00021CD0" w:rsidRPr="003E0F63">
        <w:rPr>
          <w:lang w:val="fr-FR"/>
        </w:rPr>
        <w:t>groupe de travail</w:t>
      </w:r>
      <w:r w:rsidR="00D7387F" w:rsidRPr="003E0F63">
        <w:rPr>
          <w:lang w:val="fr-FR"/>
        </w:rPr>
        <w:t xml:space="preserve">” </w:t>
      </w:r>
      <w:r w:rsidR="00021CD0" w:rsidRPr="003E0F63">
        <w:rPr>
          <w:lang w:val="fr-FR"/>
        </w:rPr>
        <w:t xml:space="preserve">et </w:t>
      </w:r>
      <w:r w:rsidR="00D7387F" w:rsidRPr="003E0F63">
        <w:rPr>
          <w:lang w:val="fr-FR"/>
        </w:rPr>
        <w:t>“</w:t>
      </w:r>
      <w:r w:rsidR="00021CD0" w:rsidRPr="003E0F63">
        <w:rPr>
          <w:lang w:val="fr-FR"/>
        </w:rPr>
        <w:t>système de La </w:t>
      </w:r>
      <w:r w:rsidR="00D7387F" w:rsidRPr="003E0F63">
        <w:rPr>
          <w:lang w:val="fr-FR"/>
        </w:rPr>
        <w:t>Ha</w:t>
      </w:r>
      <w:r w:rsidR="00021CD0" w:rsidRPr="003E0F63">
        <w:rPr>
          <w:lang w:val="fr-FR"/>
        </w:rPr>
        <w:t>ye</w:t>
      </w:r>
      <w:r w:rsidR="00D7387F" w:rsidRPr="003E0F63">
        <w:rPr>
          <w:lang w:val="fr-FR"/>
        </w:rPr>
        <w:t xml:space="preserve">”) </w:t>
      </w:r>
      <w:r w:rsidR="00021CD0" w:rsidRPr="003E0F63">
        <w:rPr>
          <w:lang w:val="fr-FR"/>
        </w:rPr>
        <w:t>s</w:t>
      </w:r>
      <w:r w:rsidR="008D3FEE" w:rsidRPr="003E0F63">
        <w:rPr>
          <w:lang w:val="fr-FR"/>
        </w:rPr>
        <w:t>’</w:t>
      </w:r>
      <w:r w:rsidR="00021CD0" w:rsidRPr="003E0F63">
        <w:rPr>
          <w:lang w:val="fr-FR"/>
        </w:rPr>
        <w:t xml:space="preserve">est déclaré </w:t>
      </w:r>
      <w:r w:rsidR="00D7387F" w:rsidRPr="003E0F63">
        <w:rPr>
          <w:lang w:val="fr-FR"/>
        </w:rPr>
        <w:t>favorabl</w:t>
      </w:r>
      <w:r w:rsidR="00021CD0" w:rsidRPr="003E0F63">
        <w:rPr>
          <w:lang w:val="fr-FR"/>
        </w:rPr>
        <w:t>e à l</w:t>
      </w:r>
      <w:r w:rsidR="008D3FEE" w:rsidRPr="003E0F63">
        <w:rPr>
          <w:lang w:val="fr-FR"/>
        </w:rPr>
        <w:t>’</w:t>
      </w:r>
      <w:r w:rsidR="00021CD0" w:rsidRPr="003E0F63">
        <w:rPr>
          <w:lang w:val="fr-FR"/>
        </w:rPr>
        <w:t>adjonction d</w:t>
      </w:r>
      <w:r w:rsidR="008D3FEE" w:rsidRPr="003E0F63">
        <w:rPr>
          <w:lang w:val="fr-FR"/>
        </w:rPr>
        <w:t>’</w:t>
      </w:r>
      <w:r w:rsidR="00021CD0" w:rsidRPr="003E0F63">
        <w:rPr>
          <w:lang w:val="fr-FR"/>
        </w:rPr>
        <w:t>une nouvelle instruction dans les Instructions administratives pour l</w:t>
      </w:r>
      <w:r w:rsidR="008D3FEE" w:rsidRPr="003E0F63">
        <w:rPr>
          <w:lang w:val="fr-FR"/>
        </w:rPr>
        <w:t>’</w:t>
      </w:r>
      <w:r w:rsidR="00021CD0" w:rsidRPr="003E0F63">
        <w:rPr>
          <w:lang w:val="fr-FR"/>
        </w:rPr>
        <w:t>application de l</w:t>
      </w:r>
      <w:r w:rsidR="008D3FEE" w:rsidRPr="003E0F63">
        <w:rPr>
          <w:lang w:val="fr-FR"/>
        </w:rPr>
        <w:t>’</w:t>
      </w:r>
      <w:r w:rsidR="00021CD0" w:rsidRPr="003E0F63">
        <w:rPr>
          <w:lang w:val="fr-FR"/>
        </w:rPr>
        <w:t xml:space="preserve">Arrangement de La Haye </w:t>
      </w:r>
      <w:r w:rsidR="00D7387F" w:rsidRPr="003E0F63">
        <w:rPr>
          <w:lang w:val="fr-FR"/>
        </w:rPr>
        <w:t>(</w:t>
      </w:r>
      <w:r w:rsidR="00021CD0" w:rsidRPr="003E0F63">
        <w:rPr>
          <w:lang w:val="fr-FR"/>
        </w:rPr>
        <w:t>ci</w:t>
      </w:r>
      <w:r w:rsidR="005B5A81" w:rsidRPr="003E0F63">
        <w:rPr>
          <w:lang w:val="fr-FR"/>
        </w:rPr>
        <w:noBreakHyphen/>
      </w:r>
      <w:r w:rsidR="00021CD0" w:rsidRPr="003E0F63">
        <w:rPr>
          <w:lang w:val="fr-FR"/>
        </w:rPr>
        <w:t xml:space="preserve">après dénommées </w:t>
      </w:r>
      <w:r w:rsidR="00D7387F" w:rsidRPr="003E0F63">
        <w:rPr>
          <w:lang w:val="fr-FR"/>
        </w:rPr>
        <w:t>“</w:t>
      </w:r>
      <w:r w:rsidR="00021CD0" w:rsidRPr="003E0F63">
        <w:rPr>
          <w:lang w:val="fr-FR"/>
        </w:rPr>
        <w:t>instructions a</w:t>
      </w:r>
      <w:r w:rsidR="00D7387F" w:rsidRPr="003E0F63">
        <w:rPr>
          <w:lang w:val="fr-FR"/>
        </w:rPr>
        <w:t>dministrative</w:t>
      </w:r>
      <w:r w:rsidR="00021CD0" w:rsidRPr="003E0F63">
        <w:rPr>
          <w:lang w:val="fr-FR"/>
        </w:rPr>
        <w:t>s</w:t>
      </w:r>
      <w:r w:rsidR="00D7387F" w:rsidRPr="003E0F63">
        <w:rPr>
          <w:lang w:val="fr-FR"/>
        </w:rPr>
        <w:t>”) concern</w:t>
      </w:r>
      <w:r w:rsidR="00021CD0" w:rsidRPr="003E0F63">
        <w:rPr>
          <w:lang w:val="fr-FR"/>
        </w:rPr>
        <w:t>ant les types de d</w:t>
      </w:r>
      <w:r w:rsidR="00D7387F" w:rsidRPr="003E0F63">
        <w:rPr>
          <w:lang w:val="fr-FR"/>
        </w:rPr>
        <w:t xml:space="preserve">ocuments </w:t>
      </w:r>
      <w:r w:rsidR="00021CD0" w:rsidRPr="003E0F63">
        <w:rPr>
          <w:lang w:val="fr-FR"/>
        </w:rPr>
        <w:t xml:space="preserve">et autres éléments </w:t>
      </w:r>
      <w:r w:rsidR="008D020A" w:rsidRPr="003E0F63">
        <w:rPr>
          <w:lang w:val="fr-FR"/>
        </w:rPr>
        <w:t>qui pourraient être fournis à l</w:t>
      </w:r>
      <w:r w:rsidR="008D3FEE" w:rsidRPr="003E0F63">
        <w:rPr>
          <w:lang w:val="fr-FR"/>
        </w:rPr>
        <w:t>’</w:t>
      </w:r>
      <w:r w:rsidR="008D020A" w:rsidRPr="003E0F63">
        <w:rPr>
          <w:lang w:val="fr-FR"/>
        </w:rPr>
        <w:t>appui de la désignation d</w:t>
      </w:r>
      <w:r w:rsidR="008D3FEE" w:rsidRPr="003E0F63">
        <w:rPr>
          <w:lang w:val="fr-FR"/>
        </w:rPr>
        <w:t>’</w:t>
      </w:r>
      <w:r w:rsidR="0050512A">
        <w:rPr>
          <w:lang w:val="fr-FR"/>
        </w:rPr>
        <w:t>une p</w:t>
      </w:r>
      <w:r w:rsidR="008D020A" w:rsidRPr="003E0F63">
        <w:rPr>
          <w:lang w:val="fr-FR"/>
        </w:rPr>
        <w:t>artie contractante, conformément à la règle </w:t>
      </w:r>
      <w:r w:rsidR="00D7387F" w:rsidRPr="003E0F63">
        <w:rPr>
          <w:lang w:val="fr-FR"/>
        </w:rPr>
        <w:t>7</w:t>
      </w:r>
      <w:r w:rsidR="008D020A" w:rsidRPr="003E0F63">
        <w:rPr>
          <w:lang w:val="fr-FR"/>
        </w:rPr>
        <w:t>.</w:t>
      </w:r>
      <w:r w:rsidR="00D7387F" w:rsidRPr="003E0F63">
        <w:rPr>
          <w:lang w:val="fr-FR"/>
        </w:rPr>
        <w:t xml:space="preserve">5)f) </w:t>
      </w:r>
      <w:r w:rsidR="008D020A" w:rsidRPr="003E0F63">
        <w:rPr>
          <w:lang w:val="fr-FR"/>
        </w:rPr>
        <w:t xml:space="preserve">et </w:t>
      </w:r>
      <w:r w:rsidR="00D7387F" w:rsidRPr="003E0F63">
        <w:rPr>
          <w:lang w:val="fr-FR"/>
        </w:rPr>
        <w:t>g)</w:t>
      </w:r>
      <w:r w:rsidR="00AD581D" w:rsidRPr="003E0F63">
        <w:rPr>
          <w:lang w:val="fr-FR"/>
        </w:rPr>
        <w:t> </w:t>
      </w:r>
      <w:r w:rsidR="008D020A" w:rsidRPr="003E0F63">
        <w:rPr>
          <w:lang w:val="fr-FR"/>
        </w:rPr>
        <w:t xml:space="preserve">du </w:t>
      </w:r>
      <w:r w:rsidR="00AE123A">
        <w:rPr>
          <w:lang w:val="fr-FR"/>
        </w:rPr>
        <w:t>R</w:t>
      </w:r>
      <w:r w:rsidR="00AD581D" w:rsidRPr="003E0F63">
        <w:rPr>
          <w:lang w:val="fr-FR"/>
        </w:rPr>
        <w:t>ègle</w:t>
      </w:r>
      <w:r w:rsidR="008D020A" w:rsidRPr="003E0F63">
        <w:rPr>
          <w:lang w:val="fr-FR"/>
        </w:rPr>
        <w:t>ment d</w:t>
      </w:r>
      <w:r w:rsidR="008D3FEE" w:rsidRPr="003E0F63">
        <w:rPr>
          <w:lang w:val="fr-FR"/>
        </w:rPr>
        <w:t>’</w:t>
      </w:r>
      <w:r w:rsidR="008D020A" w:rsidRPr="003E0F63">
        <w:rPr>
          <w:lang w:val="fr-FR"/>
        </w:rPr>
        <w:t xml:space="preserve">exécution commun </w:t>
      </w:r>
      <w:r w:rsidR="00EF4096" w:rsidRPr="003E0F63">
        <w:rPr>
          <w:lang w:val="fr-FR"/>
        </w:rPr>
        <w:t>à l</w:t>
      </w:r>
      <w:r w:rsidR="008D3FEE" w:rsidRPr="003E0F63">
        <w:rPr>
          <w:lang w:val="fr-FR"/>
        </w:rPr>
        <w:t>’</w:t>
      </w:r>
      <w:r w:rsidR="00EF4096" w:rsidRPr="003E0F63">
        <w:rPr>
          <w:lang w:val="fr-FR"/>
        </w:rPr>
        <w:t>Acte de</w:t>
      </w:r>
      <w:r w:rsidR="00AD581D" w:rsidRPr="003E0F63">
        <w:rPr>
          <w:lang w:val="fr-FR"/>
        </w:rPr>
        <w:t> </w:t>
      </w:r>
      <w:r w:rsidR="00D7387F" w:rsidRPr="003E0F63">
        <w:rPr>
          <w:lang w:val="fr-FR"/>
        </w:rPr>
        <w:t>1999</w:t>
      </w:r>
      <w:r w:rsidR="00EF4096" w:rsidRPr="003E0F63">
        <w:rPr>
          <w:lang w:val="fr-FR"/>
        </w:rPr>
        <w:t xml:space="preserve"> et l</w:t>
      </w:r>
      <w:r w:rsidR="008D3FEE" w:rsidRPr="003E0F63">
        <w:rPr>
          <w:lang w:val="fr-FR"/>
        </w:rPr>
        <w:t>’</w:t>
      </w:r>
      <w:r w:rsidR="00D7387F" w:rsidRPr="003E0F63">
        <w:rPr>
          <w:lang w:val="fr-FR"/>
        </w:rPr>
        <w:t>Act</w:t>
      </w:r>
      <w:r w:rsidR="00EF4096" w:rsidRPr="003E0F63">
        <w:rPr>
          <w:lang w:val="fr-FR"/>
        </w:rPr>
        <w:t>e de</w:t>
      </w:r>
      <w:r w:rsidR="00AD581D" w:rsidRPr="003E0F63">
        <w:rPr>
          <w:lang w:val="fr-FR"/>
        </w:rPr>
        <w:t> </w:t>
      </w:r>
      <w:r w:rsidR="00D7387F" w:rsidRPr="003E0F63">
        <w:rPr>
          <w:lang w:val="fr-FR"/>
        </w:rPr>
        <w:t>1960</w:t>
      </w:r>
      <w:r w:rsidR="00EF4096" w:rsidRPr="003E0F63">
        <w:rPr>
          <w:lang w:val="fr-FR"/>
        </w:rPr>
        <w:t xml:space="preserve"> de l</w:t>
      </w:r>
      <w:r w:rsidR="008D3FEE" w:rsidRPr="003E0F63">
        <w:rPr>
          <w:lang w:val="fr-FR"/>
        </w:rPr>
        <w:t>’</w:t>
      </w:r>
      <w:r w:rsidR="00EF4096" w:rsidRPr="003E0F63">
        <w:rPr>
          <w:lang w:val="fr-FR"/>
        </w:rPr>
        <w:t>Arrangement de La Haye (ci</w:t>
      </w:r>
      <w:r w:rsidR="005B5A81" w:rsidRPr="003E0F63">
        <w:rPr>
          <w:lang w:val="fr-FR"/>
        </w:rPr>
        <w:noBreakHyphen/>
      </w:r>
      <w:r w:rsidR="00EF4096" w:rsidRPr="003E0F63">
        <w:rPr>
          <w:lang w:val="fr-FR"/>
        </w:rPr>
        <w:t>après dénommé “règlement d</w:t>
      </w:r>
      <w:r w:rsidR="008D3FEE" w:rsidRPr="003E0F63">
        <w:rPr>
          <w:lang w:val="fr-FR"/>
        </w:rPr>
        <w:t>’</w:t>
      </w:r>
      <w:r w:rsidR="00EF4096" w:rsidRPr="003E0F63">
        <w:rPr>
          <w:lang w:val="fr-FR"/>
        </w:rPr>
        <w:t>exécution commun</w:t>
      </w:r>
      <w:r w:rsidR="00D7387F" w:rsidRPr="003E0F63">
        <w:rPr>
          <w:lang w:val="fr-FR"/>
        </w:rPr>
        <w:t xml:space="preserve">”). </w:t>
      </w:r>
      <w:r w:rsidR="00FD1773" w:rsidRPr="003E0F63">
        <w:rPr>
          <w:lang w:val="fr-FR"/>
        </w:rPr>
        <w:t xml:space="preserve"> </w:t>
      </w:r>
      <w:r w:rsidR="00EF4096" w:rsidRPr="003E0F63">
        <w:rPr>
          <w:lang w:val="fr-FR"/>
        </w:rPr>
        <w:t>Le groupe de travail a prié le Bureau international d</w:t>
      </w:r>
      <w:r w:rsidR="008D3FEE" w:rsidRPr="003E0F63">
        <w:rPr>
          <w:lang w:val="fr-FR"/>
        </w:rPr>
        <w:t>’</w:t>
      </w:r>
      <w:r w:rsidR="00EF4096" w:rsidRPr="003E0F63">
        <w:rPr>
          <w:lang w:val="fr-FR"/>
        </w:rPr>
        <w:t>établir un document contenant une proposition relative à cette nouvelle instruction administrative et examinant de façon plus approfondie la possibilité d</w:t>
      </w:r>
      <w:r w:rsidR="008D3FEE" w:rsidRPr="003E0F63">
        <w:rPr>
          <w:lang w:val="fr-FR"/>
        </w:rPr>
        <w:t>’</w:t>
      </w:r>
      <w:r w:rsidR="00EF4096" w:rsidRPr="003E0F63">
        <w:rPr>
          <w:lang w:val="fr-FR"/>
        </w:rPr>
        <w:t>autoriser aussi la remise de ces documents et éléments à un stade ultérieur, après le dépôt d</w:t>
      </w:r>
      <w:r w:rsidR="008D3FEE" w:rsidRPr="003E0F63">
        <w:rPr>
          <w:lang w:val="fr-FR"/>
        </w:rPr>
        <w:t>’</w:t>
      </w:r>
      <w:r w:rsidR="00EF4096" w:rsidRPr="003E0F63">
        <w:rPr>
          <w:lang w:val="fr-FR"/>
        </w:rPr>
        <w:t>une demande internationale</w:t>
      </w:r>
      <w:r w:rsidR="00D7387F" w:rsidRPr="003E0F63">
        <w:rPr>
          <w:rStyle w:val="FootnoteReference"/>
          <w:lang w:val="fr-FR"/>
        </w:rPr>
        <w:footnoteReference w:id="2"/>
      </w:r>
      <w:r w:rsidR="00EF4096" w:rsidRPr="003E0F63">
        <w:rPr>
          <w:lang w:val="fr-FR"/>
        </w:rPr>
        <w:t xml:space="preserve">.  À cet égard, </w:t>
      </w:r>
      <w:r w:rsidR="00D300D1" w:rsidRPr="003E0F63">
        <w:rPr>
          <w:lang w:val="fr-FR"/>
        </w:rPr>
        <w:t xml:space="preserve">les observations faites pendant la troisième session du groupe de travail, ainsi que celles formulées lors des </w:t>
      </w:r>
      <w:r w:rsidR="00D7387F" w:rsidRPr="003E0F63">
        <w:rPr>
          <w:lang w:val="fr-FR"/>
        </w:rPr>
        <w:t xml:space="preserve">consultations </w:t>
      </w:r>
      <w:r w:rsidR="00D300D1" w:rsidRPr="003E0F63">
        <w:rPr>
          <w:lang w:val="fr-FR"/>
        </w:rPr>
        <w:t>ultérieures entre le Bureau i</w:t>
      </w:r>
      <w:r w:rsidR="00D7387F" w:rsidRPr="003E0F63">
        <w:rPr>
          <w:lang w:val="fr-FR"/>
        </w:rPr>
        <w:t xml:space="preserve">nternational </w:t>
      </w:r>
      <w:r w:rsidR="00D300D1" w:rsidRPr="003E0F63">
        <w:rPr>
          <w:lang w:val="fr-FR"/>
        </w:rPr>
        <w:t xml:space="preserve">et certains </w:t>
      </w:r>
      <w:r w:rsidR="00796D96">
        <w:rPr>
          <w:lang w:val="fr-FR"/>
        </w:rPr>
        <w:t>O</w:t>
      </w:r>
      <w:r w:rsidR="00D300D1" w:rsidRPr="003E0F63">
        <w:rPr>
          <w:lang w:val="fr-FR"/>
        </w:rPr>
        <w:t>ffices, ont été prises en considération</w:t>
      </w:r>
      <w:r w:rsidR="00D7387F" w:rsidRPr="003E0F63">
        <w:rPr>
          <w:lang w:val="fr-FR"/>
        </w:rPr>
        <w:t>.</w:t>
      </w:r>
    </w:p>
    <w:p w:rsidR="00D7387F" w:rsidRPr="003E0F63" w:rsidRDefault="00D300D1" w:rsidP="005B5A81">
      <w:pPr>
        <w:pStyle w:val="ONUMFS"/>
        <w:rPr>
          <w:lang w:val="fr-FR"/>
        </w:rPr>
      </w:pPr>
      <w:r w:rsidRPr="003E0F63">
        <w:rPr>
          <w:lang w:val="fr-FR"/>
        </w:rPr>
        <w:lastRenderedPageBreak/>
        <w:t>Le chapitre </w:t>
      </w:r>
      <w:r w:rsidR="00D7387F" w:rsidRPr="003E0F63">
        <w:rPr>
          <w:lang w:val="fr-FR"/>
        </w:rPr>
        <w:t xml:space="preserve">II </w:t>
      </w:r>
      <w:r w:rsidRPr="003E0F63">
        <w:rPr>
          <w:lang w:val="fr-FR"/>
        </w:rPr>
        <w:t xml:space="preserve">du présent </w:t>
      </w:r>
      <w:r w:rsidR="00D7387F" w:rsidRPr="003E0F63">
        <w:rPr>
          <w:lang w:val="fr-FR"/>
        </w:rPr>
        <w:t>document</w:t>
      </w:r>
      <w:r w:rsidR="009B16AF" w:rsidRPr="003E0F63">
        <w:rPr>
          <w:lang w:val="fr-FR"/>
        </w:rPr>
        <w:t xml:space="preserve"> </w:t>
      </w:r>
      <w:r w:rsidR="00B41416" w:rsidRPr="003E0F63">
        <w:rPr>
          <w:lang w:val="fr-FR"/>
        </w:rPr>
        <w:t>porte</w:t>
      </w:r>
      <w:r w:rsidRPr="003E0F63">
        <w:rPr>
          <w:lang w:val="fr-FR"/>
        </w:rPr>
        <w:t xml:space="preserve"> sur le contenu facultatif de la demande internationale, ainsi que sur les documents pouvant être fournis à l</w:t>
      </w:r>
      <w:r w:rsidR="008D3FEE" w:rsidRPr="003E0F63">
        <w:rPr>
          <w:lang w:val="fr-FR"/>
        </w:rPr>
        <w:t>’</w:t>
      </w:r>
      <w:r w:rsidRPr="003E0F63">
        <w:rPr>
          <w:lang w:val="fr-FR"/>
        </w:rPr>
        <w:t>appui d</w:t>
      </w:r>
      <w:r w:rsidR="008D3FEE" w:rsidRPr="003E0F63">
        <w:rPr>
          <w:lang w:val="fr-FR"/>
        </w:rPr>
        <w:t>’</w:t>
      </w:r>
      <w:r w:rsidRPr="003E0F63">
        <w:rPr>
          <w:lang w:val="fr-FR"/>
        </w:rPr>
        <w:t>une demande internationale, comme indiqué par les délégations à la troisième session du groupe de travail</w:t>
      </w:r>
      <w:r w:rsidR="00B41416" w:rsidRPr="003E0F63">
        <w:rPr>
          <w:lang w:val="fr-FR"/>
        </w:rPr>
        <w:t xml:space="preserve">, question qui a également été examinée ultérieurement avec les </w:t>
      </w:r>
      <w:r w:rsidR="00796D96">
        <w:rPr>
          <w:lang w:val="fr-FR"/>
        </w:rPr>
        <w:t>O</w:t>
      </w:r>
      <w:r w:rsidR="00B41416" w:rsidRPr="003E0F63">
        <w:rPr>
          <w:lang w:val="fr-FR"/>
        </w:rPr>
        <w:t xml:space="preserve">ffices concernés.  Le chapitre III du document est consacré à la remise des documents justificatifs aux </w:t>
      </w:r>
      <w:r w:rsidR="00796D96">
        <w:rPr>
          <w:lang w:val="fr-FR"/>
        </w:rPr>
        <w:t>O</w:t>
      </w:r>
      <w:r w:rsidR="00B41416" w:rsidRPr="003E0F63">
        <w:rPr>
          <w:lang w:val="fr-FR"/>
        </w:rPr>
        <w:t>ffices qui en font la demande à des fins d</w:t>
      </w:r>
      <w:r w:rsidR="008D3FEE" w:rsidRPr="003E0F63">
        <w:rPr>
          <w:lang w:val="fr-FR"/>
        </w:rPr>
        <w:t>’</w:t>
      </w:r>
      <w:r w:rsidR="00B41416" w:rsidRPr="003E0F63">
        <w:rPr>
          <w:lang w:val="fr-FR"/>
        </w:rPr>
        <w:t>examen.  Le chapitre IV du présent document contient une proposition relative à</w:t>
      </w:r>
      <w:r w:rsidR="001A183A" w:rsidRPr="003E0F63">
        <w:rPr>
          <w:lang w:val="fr-FR"/>
        </w:rPr>
        <w:t xml:space="preserve"> une nouvelle instruction administrative </w:t>
      </w:r>
      <w:r w:rsidR="00D7387F" w:rsidRPr="003E0F63">
        <w:rPr>
          <w:lang w:val="fr-FR"/>
        </w:rPr>
        <w:t>408</w:t>
      </w:r>
      <w:r w:rsidR="001A183A" w:rsidRPr="003E0F63">
        <w:rPr>
          <w:lang w:val="fr-FR"/>
        </w:rPr>
        <w:t>, ainsi qu</w:t>
      </w:r>
      <w:r w:rsidR="008D3FEE" w:rsidRPr="003E0F63">
        <w:rPr>
          <w:lang w:val="fr-FR"/>
        </w:rPr>
        <w:t>’</w:t>
      </w:r>
      <w:r w:rsidR="001A183A" w:rsidRPr="003E0F63">
        <w:rPr>
          <w:lang w:val="fr-FR"/>
        </w:rPr>
        <w:t>une proposition relative à l</w:t>
      </w:r>
      <w:r w:rsidR="008D3FEE" w:rsidRPr="003E0F63">
        <w:rPr>
          <w:lang w:val="fr-FR"/>
        </w:rPr>
        <w:t>’</w:t>
      </w:r>
      <w:r w:rsidR="001A183A" w:rsidRPr="003E0F63">
        <w:rPr>
          <w:lang w:val="fr-FR"/>
        </w:rPr>
        <w:t>adjonction d</w:t>
      </w:r>
      <w:r w:rsidR="008D3FEE" w:rsidRPr="003E0F63">
        <w:rPr>
          <w:lang w:val="fr-FR"/>
        </w:rPr>
        <w:t>’</w:t>
      </w:r>
      <w:r w:rsidR="001A183A" w:rsidRPr="003E0F63">
        <w:rPr>
          <w:lang w:val="fr-FR"/>
        </w:rPr>
        <w:t>un nouveau chapitre dans le barème des taxes</w:t>
      </w:r>
      <w:r w:rsidR="00D7387F" w:rsidRPr="003E0F63">
        <w:rPr>
          <w:lang w:val="fr-FR"/>
        </w:rPr>
        <w:t>.</w:t>
      </w:r>
    </w:p>
    <w:p w:rsidR="00D7387F" w:rsidRPr="003E0F63" w:rsidRDefault="001A183A" w:rsidP="005B5A81">
      <w:pPr>
        <w:pStyle w:val="ONUMFS"/>
        <w:rPr>
          <w:lang w:val="fr-FR"/>
        </w:rPr>
      </w:pPr>
      <w:r w:rsidRPr="003E0F63">
        <w:rPr>
          <w:lang w:val="fr-FR"/>
        </w:rPr>
        <w:t>Enfin, il convient de rappeler que, en vertu de la règle </w:t>
      </w:r>
      <w:r w:rsidR="00D7387F" w:rsidRPr="003E0F63">
        <w:rPr>
          <w:lang w:val="fr-FR"/>
        </w:rPr>
        <w:t>34</w:t>
      </w:r>
      <w:r w:rsidRPr="003E0F63">
        <w:rPr>
          <w:lang w:val="fr-FR"/>
        </w:rPr>
        <w:t>.</w:t>
      </w:r>
      <w:r w:rsidR="00D7387F" w:rsidRPr="003E0F63">
        <w:rPr>
          <w:lang w:val="fr-FR"/>
        </w:rPr>
        <w:t xml:space="preserve">1)a) </w:t>
      </w:r>
      <w:r w:rsidRPr="003E0F63">
        <w:rPr>
          <w:lang w:val="fr-FR"/>
        </w:rPr>
        <w:t>du règlement d</w:t>
      </w:r>
      <w:r w:rsidR="008D3FEE" w:rsidRPr="003E0F63">
        <w:rPr>
          <w:lang w:val="fr-FR"/>
        </w:rPr>
        <w:t>’</w:t>
      </w:r>
      <w:r w:rsidRPr="003E0F63">
        <w:rPr>
          <w:lang w:val="fr-FR"/>
        </w:rPr>
        <w:t>exécution commun, le Directeur général consult</w:t>
      </w:r>
      <w:r w:rsidR="00484081">
        <w:rPr>
          <w:lang w:val="fr-FR"/>
        </w:rPr>
        <w:t xml:space="preserve">e les </w:t>
      </w:r>
      <w:r w:rsidR="00892B87">
        <w:rPr>
          <w:lang w:val="fr-FR"/>
        </w:rPr>
        <w:t>O</w:t>
      </w:r>
      <w:r w:rsidRPr="003E0F63">
        <w:rPr>
          <w:lang w:val="fr-FR"/>
        </w:rPr>
        <w:t>ffices des parties contractantes sur les instructions administratives proposées</w:t>
      </w:r>
      <w:r w:rsidR="00D7387F" w:rsidRPr="003E0F63">
        <w:rPr>
          <w:lang w:val="fr-FR"/>
        </w:rPr>
        <w:t xml:space="preserve">.  </w:t>
      </w:r>
      <w:r w:rsidRPr="003E0F63">
        <w:rPr>
          <w:lang w:val="fr-FR"/>
        </w:rPr>
        <w:t>L</w:t>
      </w:r>
      <w:r w:rsidR="008D3FEE" w:rsidRPr="003E0F63">
        <w:rPr>
          <w:lang w:val="fr-FR"/>
        </w:rPr>
        <w:t>’</w:t>
      </w:r>
      <w:r w:rsidR="00D7387F" w:rsidRPr="003E0F63">
        <w:rPr>
          <w:lang w:val="fr-FR"/>
        </w:rPr>
        <w:t xml:space="preserve">attention </w:t>
      </w:r>
      <w:r w:rsidRPr="003E0F63">
        <w:rPr>
          <w:lang w:val="fr-FR"/>
        </w:rPr>
        <w:t xml:space="preserve">du groupe de travail est appelée sur le fait que, </w:t>
      </w:r>
      <w:r w:rsidR="00D6117D" w:rsidRPr="003E0F63">
        <w:rPr>
          <w:lang w:val="fr-FR"/>
        </w:rPr>
        <w:t>comme souligné ultérieurement, au chapitre I</w:t>
      </w:r>
      <w:r w:rsidR="00D7387F" w:rsidRPr="003E0F63">
        <w:rPr>
          <w:lang w:val="fr-FR"/>
        </w:rPr>
        <w:t xml:space="preserve">V, </w:t>
      </w:r>
      <w:r w:rsidR="00D6117D" w:rsidRPr="003E0F63">
        <w:rPr>
          <w:lang w:val="fr-FR"/>
        </w:rPr>
        <w:t xml:space="preserve">le présent </w:t>
      </w:r>
      <w:r w:rsidR="00D7387F" w:rsidRPr="003E0F63">
        <w:rPr>
          <w:lang w:val="fr-FR"/>
        </w:rPr>
        <w:t xml:space="preserve">document </w:t>
      </w:r>
      <w:r w:rsidR="00D6117D" w:rsidRPr="003E0F63">
        <w:rPr>
          <w:lang w:val="fr-FR"/>
        </w:rPr>
        <w:t xml:space="preserve">a été établi dans la perspective de cette </w:t>
      </w:r>
      <w:r w:rsidR="00D7387F" w:rsidRPr="003E0F63">
        <w:rPr>
          <w:lang w:val="fr-FR"/>
        </w:rPr>
        <w:t xml:space="preserve">consultation </w:t>
      </w:r>
      <w:r w:rsidR="00D6117D" w:rsidRPr="003E0F63">
        <w:rPr>
          <w:lang w:val="fr-FR"/>
        </w:rPr>
        <w:t>au sujet de la proposition d</w:t>
      </w:r>
      <w:r w:rsidR="008D3FEE" w:rsidRPr="003E0F63">
        <w:rPr>
          <w:lang w:val="fr-FR"/>
        </w:rPr>
        <w:t>’</w:t>
      </w:r>
      <w:r w:rsidR="00D6117D" w:rsidRPr="003E0F63">
        <w:rPr>
          <w:lang w:val="fr-FR"/>
        </w:rPr>
        <w:t>adjonction d</w:t>
      </w:r>
      <w:r w:rsidR="008D3FEE" w:rsidRPr="003E0F63">
        <w:rPr>
          <w:lang w:val="fr-FR"/>
        </w:rPr>
        <w:t>’</w:t>
      </w:r>
      <w:r w:rsidR="00D6117D" w:rsidRPr="003E0F63">
        <w:rPr>
          <w:lang w:val="fr-FR"/>
        </w:rPr>
        <w:t>une nouvelle instruction administrative 408</w:t>
      </w:r>
      <w:r w:rsidR="00D7387F" w:rsidRPr="003E0F63">
        <w:rPr>
          <w:lang w:val="fr-FR"/>
        </w:rPr>
        <w:t>.</w:t>
      </w:r>
    </w:p>
    <w:p w:rsidR="00FD1773" w:rsidRPr="003E0F63" w:rsidRDefault="00DE0CD7" w:rsidP="00AE123A">
      <w:pPr>
        <w:pStyle w:val="Heading1"/>
        <w:spacing w:before="480"/>
        <w:rPr>
          <w:lang w:val="fr-FR"/>
        </w:rPr>
      </w:pPr>
      <w:r w:rsidRPr="003E0F63">
        <w:rPr>
          <w:lang w:val="fr-FR"/>
        </w:rPr>
        <w:t>II.</w:t>
      </w:r>
      <w:r w:rsidRPr="003E0F63">
        <w:rPr>
          <w:lang w:val="fr-FR"/>
        </w:rPr>
        <w:tab/>
        <w:t>conten</w:t>
      </w:r>
      <w:r w:rsidR="00D6117D" w:rsidRPr="003E0F63">
        <w:rPr>
          <w:lang w:val="fr-FR"/>
        </w:rPr>
        <w:t xml:space="preserve">u de la demande </w:t>
      </w:r>
      <w:r w:rsidRPr="003E0F63">
        <w:rPr>
          <w:lang w:val="fr-FR"/>
        </w:rPr>
        <w:t>international</w:t>
      </w:r>
      <w:r w:rsidR="00D6117D" w:rsidRPr="003E0F63">
        <w:rPr>
          <w:lang w:val="fr-FR"/>
        </w:rPr>
        <w:t>e</w:t>
      </w:r>
    </w:p>
    <w:p w:rsidR="00FD1773" w:rsidRPr="003E0F63" w:rsidRDefault="00FD1773" w:rsidP="00FD1773">
      <w:pPr>
        <w:rPr>
          <w:lang w:val="fr-FR"/>
        </w:rPr>
      </w:pPr>
    </w:p>
    <w:p w:rsidR="006952B0" w:rsidRPr="003E0F63" w:rsidRDefault="006952B0" w:rsidP="005B5A81">
      <w:pPr>
        <w:pStyle w:val="ONUMFS"/>
        <w:rPr>
          <w:lang w:val="fr-FR"/>
        </w:rPr>
      </w:pPr>
      <w:r w:rsidRPr="003E0F63">
        <w:rPr>
          <w:lang w:val="fr-FR"/>
        </w:rPr>
        <w:t>Il convient de rappeler que le contenu obligatoire de la demande internationale, tel qu</w:t>
      </w:r>
      <w:r w:rsidR="008D3FEE" w:rsidRPr="003E0F63">
        <w:rPr>
          <w:lang w:val="fr-FR"/>
        </w:rPr>
        <w:t>’</w:t>
      </w:r>
      <w:r w:rsidRPr="003E0F63">
        <w:rPr>
          <w:lang w:val="fr-FR"/>
        </w:rPr>
        <w:t>il est prescrit à l</w:t>
      </w:r>
      <w:r w:rsidR="008D3FEE" w:rsidRPr="003E0F63">
        <w:rPr>
          <w:lang w:val="fr-FR"/>
        </w:rPr>
        <w:t>’</w:t>
      </w:r>
      <w:r w:rsidRPr="003E0F63">
        <w:rPr>
          <w:lang w:val="fr-FR"/>
        </w:rPr>
        <w:t>article 5.1) de l</w:t>
      </w:r>
      <w:r w:rsidR="008D3FEE" w:rsidRPr="003E0F63">
        <w:rPr>
          <w:lang w:val="fr-FR"/>
        </w:rPr>
        <w:t>’</w:t>
      </w:r>
      <w:r w:rsidRPr="003E0F63">
        <w:rPr>
          <w:lang w:val="fr-FR"/>
        </w:rPr>
        <w:t>Acte de 1999 de l</w:t>
      </w:r>
      <w:r w:rsidR="008D3FEE" w:rsidRPr="003E0F63">
        <w:rPr>
          <w:lang w:val="fr-FR"/>
        </w:rPr>
        <w:t>’</w:t>
      </w:r>
      <w:r w:rsidRPr="003E0F63">
        <w:rPr>
          <w:lang w:val="fr-FR"/>
        </w:rPr>
        <w:t>Arrangement de La Haye concernant l</w:t>
      </w:r>
      <w:r w:rsidR="008D3FEE" w:rsidRPr="003E0F63">
        <w:rPr>
          <w:lang w:val="fr-FR"/>
        </w:rPr>
        <w:t>’</w:t>
      </w:r>
      <w:r w:rsidRPr="003E0F63">
        <w:rPr>
          <w:lang w:val="fr-FR"/>
        </w:rPr>
        <w:t>enregistrement international des dessins et modèles industriels (ci</w:t>
      </w:r>
      <w:r w:rsidR="005B5A81" w:rsidRPr="003E0F63">
        <w:rPr>
          <w:lang w:val="fr-FR"/>
        </w:rPr>
        <w:noBreakHyphen/>
      </w:r>
      <w:r w:rsidRPr="003E0F63">
        <w:rPr>
          <w:lang w:val="fr-FR"/>
        </w:rPr>
        <w:t>après dénommés respectivement “Acte de 1999” et “Arrangement de La Haye”) et à la règle 7.3) du règlement d</w:t>
      </w:r>
      <w:r w:rsidR="008D3FEE" w:rsidRPr="003E0F63">
        <w:rPr>
          <w:lang w:val="fr-FR"/>
        </w:rPr>
        <w:t>’</w:t>
      </w:r>
      <w:r w:rsidRPr="003E0F63">
        <w:rPr>
          <w:lang w:val="fr-FR"/>
        </w:rPr>
        <w:t>exécution commun, s</w:t>
      </w:r>
      <w:r w:rsidR="008D3FEE" w:rsidRPr="003E0F63">
        <w:rPr>
          <w:lang w:val="fr-FR"/>
        </w:rPr>
        <w:t>’</w:t>
      </w:r>
      <w:r w:rsidRPr="003E0F63">
        <w:rPr>
          <w:lang w:val="fr-FR"/>
        </w:rPr>
        <w:t>entend des informations qui doivent figurer dans chaque demande internationale ou y être jointes.  Le contenu supplémentaire obligatoire, tel qu</w:t>
      </w:r>
      <w:r w:rsidR="008D3FEE" w:rsidRPr="003E0F63">
        <w:rPr>
          <w:lang w:val="fr-FR"/>
        </w:rPr>
        <w:t>’</w:t>
      </w:r>
      <w:r w:rsidRPr="003E0F63">
        <w:rPr>
          <w:lang w:val="fr-FR"/>
        </w:rPr>
        <w:t>il est visé à l</w:t>
      </w:r>
      <w:r w:rsidR="008D3FEE" w:rsidRPr="003E0F63">
        <w:rPr>
          <w:lang w:val="fr-FR"/>
        </w:rPr>
        <w:t>’</w:t>
      </w:r>
      <w:r w:rsidRPr="003E0F63">
        <w:rPr>
          <w:lang w:val="fr-FR"/>
        </w:rPr>
        <w:t>article 5.2) et à la règle 7.4), consiste en certains éléments qui peuvent être notifiés par une partie contractante et qui doivent être contenus dans une demande internationale lorsque cette partie contractante a été désignée.</w:t>
      </w:r>
    </w:p>
    <w:p w:rsidR="00D7387F" w:rsidRPr="003E0F63" w:rsidRDefault="006952B0" w:rsidP="005B5A81">
      <w:pPr>
        <w:pStyle w:val="ONUMFS"/>
        <w:rPr>
          <w:lang w:val="fr-FR"/>
        </w:rPr>
      </w:pPr>
      <w:r w:rsidRPr="003E0F63">
        <w:rPr>
          <w:lang w:val="fr-FR"/>
        </w:rPr>
        <w:t>En outre, conformément à l</w:t>
      </w:r>
      <w:r w:rsidR="008D3FEE" w:rsidRPr="003E0F63">
        <w:rPr>
          <w:lang w:val="fr-FR"/>
        </w:rPr>
        <w:t>’</w:t>
      </w:r>
      <w:r w:rsidRPr="003E0F63">
        <w:rPr>
          <w:lang w:val="fr-FR"/>
        </w:rPr>
        <w:t>article 5.3) de l</w:t>
      </w:r>
      <w:r w:rsidR="008D3FEE" w:rsidRPr="003E0F63">
        <w:rPr>
          <w:lang w:val="fr-FR"/>
        </w:rPr>
        <w:t>’</w:t>
      </w:r>
      <w:r w:rsidRPr="003E0F63">
        <w:rPr>
          <w:lang w:val="fr-FR"/>
        </w:rPr>
        <w:t>Acte de 1999 et à la règle 7.5) du règlement d</w:t>
      </w:r>
      <w:r w:rsidR="008D3FEE" w:rsidRPr="003E0F63">
        <w:rPr>
          <w:lang w:val="fr-FR"/>
        </w:rPr>
        <w:t>’</w:t>
      </w:r>
      <w:r w:rsidRPr="003E0F63">
        <w:rPr>
          <w:lang w:val="fr-FR"/>
        </w:rPr>
        <w:t>exécution commun, un certain nombre d</w:t>
      </w:r>
      <w:r w:rsidR="008D3FEE" w:rsidRPr="003E0F63">
        <w:rPr>
          <w:lang w:val="fr-FR"/>
        </w:rPr>
        <w:t>’</w:t>
      </w:r>
      <w:r w:rsidRPr="003E0F63">
        <w:rPr>
          <w:lang w:val="fr-FR"/>
        </w:rPr>
        <w:t xml:space="preserve">éléments facultatifs peuvent également être fournis par le déposant.  </w:t>
      </w:r>
      <w:r w:rsidR="00D6117D" w:rsidRPr="003E0F63">
        <w:rPr>
          <w:lang w:val="fr-FR"/>
        </w:rPr>
        <w:t xml:space="preserve">Le Bureau </w:t>
      </w:r>
      <w:r w:rsidR="000E72F8" w:rsidRPr="003E0F63">
        <w:rPr>
          <w:lang w:val="fr-FR"/>
        </w:rPr>
        <w:t xml:space="preserve">international ne </w:t>
      </w:r>
      <w:r w:rsidR="00E00886" w:rsidRPr="003E0F63">
        <w:rPr>
          <w:lang w:val="fr-FR"/>
        </w:rPr>
        <w:t>constate</w:t>
      </w:r>
      <w:r w:rsidR="000E72F8" w:rsidRPr="003E0F63">
        <w:rPr>
          <w:lang w:val="fr-FR"/>
        </w:rPr>
        <w:t xml:space="preserve"> aucune irrégularité si un élément facultatif ne figure pas dans la demande </w:t>
      </w:r>
      <w:r w:rsidR="00D7387F" w:rsidRPr="003E0F63">
        <w:rPr>
          <w:lang w:val="fr-FR"/>
        </w:rPr>
        <w:t>international</w:t>
      </w:r>
      <w:r w:rsidR="000E72F8" w:rsidRPr="003E0F63">
        <w:rPr>
          <w:lang w:val="fr-FR"/>
        </w:rPr>
        <w:t>e</w:t>
      </w:r>
      <w:r w:rsidR="00D7387F" w:rsidRPr="003E0F63">
        <w:rPr>
          <w:lang w:val="fr-FR"/>
        </w:rPr>
        <w:t>.  T</w:t>
      </w:r>
      <w:r w:rsidR="000E72F8" w:rsidRPr="003E0F63">
        <w:rPr>
          <w:lang w:val="fr-FR"/>
        </w:rPr>
        <w:t xml:space="preserve">el est notamment le cas même si des conseils </w:t>
      </w:r>
      <w:r w:rsidR="00C915CC" w:rsidRPr="003E0F63">
        <w:rPr>
          <w:lang w:val="fr-FR"/>
        </w:rPr>
        <w:t>pratiques sur la manière d</w:t>
      </w:r>
      <w:r w:rsidR="008D3FEE" w:rsidRPr="003E0F63">
        <w:rPr>
          <w:lang w:val="fr-FR"/>
        </w:rPr>
        <w:t>’</w:t>
      </w:r>
      <w:r w:rsidR="00C915CC" w:rsidRPr="003E0F63">
        <w:rPr>
          <w:lang w:val="fr-FR"/>
        </w:rPr>
        <w:t>indiquer ce</w:t>
      </w:r>
      <w:r w:rsidR="006639C7" w:rsidRPr="003E0F63">
        <w:rPr>
          <w:lang w:val="fr-FR"/>
        </w:rPr>
        <w:t>t</w:t>
      </w:r>
      <w:r w:rsidR="00C915CC" w:rsidRPr="003E0F63">
        <w:rPr>
          <w:lang w:val="fr-FR"/>
        </w:rPr>
        <w:t xml:space="preserve"> élément sont fournis, </w:t>
      </w:r>
      <w:r w:rsidR="006639C7" w:rsidRPr="003E0F63">
        <w:rPr>
          <w:lang w:val="fr-FR"/>
        </w:rPr>
        <w:t>par exemple, dans le</w:t>
      </w:r>
      <w:r w:rsidR="00D7387F" w:rsidRPr="003E0F63">
        <w:rPr>
          <w:lang w:val="fr-FR"/>
        </w:rPr>
        <w:t xml:space="preserve"> </w:t>
      </w:r>
      <w:r w:rsidR="00D7387F" w:rsidRPr="00024CA5">
        <w:rPr>
          <w:i/>
          <w:lang w:val="fr-FR"/>
        </w:rPr>
        <w:t>Guide</w:t>
      </w:r>
      <w:r w:rsidR="00E868AE" w:rsidRPr="00024CA5">
        <w:rPr>
          <w:i/>
          <w:lang w:val="fr-FR"/>
        </w:rPr>
        <w:t xml:space="preserve"> </w:t>
      </w:r>
      <w:r w:rsidR="00C915CC" w:rsidRPr="00024CA5">
        <w:rPr>
          <w:i/>
          <w:lang w:val="fr-FR"/>
        </w:rPr>
        <w:t>pour l</w:t>
      </w:r>
      <w:r w:rsidR="008D3FEE" w:rsidRPr="00024CA5">
        <w:rPr>
          <w:i/>
          <w:lang w:val="fr-FR"/>
        </w:rPr>
        <w:t>’</w:t>
      </w:r>
      <w:r w:rsidR="00C915CC" w:rsidRPr="00024CA5">
        <w:rPr>
          <w:i/>
          <w:lang w:val="fr-FR"/>
        </w:rPr>
        <w:t>enregistrement international des dessins et modèles industriels en vertu de l</w:t>
      </w:r>
      <w:r w:rsidR="008D3FEE" w:rsidRPr="00024CA5">
        <w:rPr>
          <w:i/>
          <w:lang w:val="fr-FR"/>
        </w:rPr>
        <w:t>’</w:t>
      </w:r>
      <w:r w:rsidR="00C915CC" w:rsidRPr="00024CA5">
        <w:rPr>
          <w:i/>
          <w:lang w:val="fr-FR"/>
        </w:rPr>
        <w:t>Arrangement de La Haye</w:t>
      </w:r>
      <w:r w:rsidR="00D7387F" w:rsidRPr="003E0F63">
        <w:rPr>
          <w:lang w:val="fr-FR"/>
        </w:rPr>
        <w:t xml:space="preserve"> o</w:t>
      </w:r>
      <w:r w:rsidR="006639C7" w:rsidRPr="003E0F63">
        <w:rPr>
          <w:lang w:val="fr-FR"/>
        </w:rPr>
        <w:t xml:space="preserve">u dans un autre </w:t>
      </w:r>
      <w:r w:rsidR="00DD47C1" w:rsidRPr="003E0F63">
        <w:rPr>
          <w:lang w:val="fr-FR"/>
        </w:rPr>
        <w:t>document</w:t>
      </w:r>
      <w:r w:rsidR="00D7387F" w:rsidRPr="003E0F63">
        <w:rPr>
          <w:lang w:val="fr-FR"/>
        </w:rPr>
        <w:t xml:space="preserve"> </w:t>
      </w:r>
      <w:r w:rsidR="006639C7" w:rsidRPr="003E0F63">
        <w:rPr>
          <w:lang w:val="fr-FR"/>
        </w:rPr>
        <w:t xml:space="preserve">traitant de la rédaction et du dépôt </w:t>
      </w:r>
      <w:r w:rsidR="00416953" w:rsidRPr="003E0F63">
        <w:rPr>
          <w:lang w:val="fr-FR"/>
        </w:rPr>
        <w:t>pouvant</w:t>
      </w:r>
      <w:r w:rsidR="006639C7" w:rsidRPr="003E0F63">
        <w:rPr>
          <w:lang w:val="fr-FR"/>
        </w:rPr>
        <w:t xml:space="preserve"> être consulté sur le site Web de l</w:t>
      </w:r>
      <w:r w:rsidR="008D3FEE" w:rsidRPr="003E0F63">
        <w:rPr>
          <w:lang w:val="fr-FR"/>
        </w:rPr>
        <w:t>’</w:t>
      </w:r>
      <w:r w:rsidR="006639C7" w:rsidRPr="003E0F63">
        <w:rPr>
          <w:lang w:val="fr-FR"/>
        </w:rPr>
        <w:t>OMPI</w:t>
      </w:r>
      <w:r w:rsidR="00D7387F" w:rsidRPr="003E0F63">
        <w:rPr>
          <w:lang w:val="fr-FR"/>
        </w:rPr>
        <w:t xml:space="preserve">, </w:t>
      </w:r>
      <w:r w:rsidR="006639C7" w:rsidRPr="003E0F63">
        <w:rPr>
          <w:lang w:val="fr-FR"/>
        </w:rPr>
        <w:t xml:space="preserve">tel que le </w:t>
      </w:r>
      <w:r w:rsidR="008D3FEE" w:rsidRPr="003E0F63">
        <w:rPr>
          <w:lang w:val="fr-FR"/>
        </w:rPr>
        <w:t>document DM</w:t>
      </w:r>
      <w:r w:rsidR="00D7387F" w:rsidRPr="003E0F63">
        <w:rPr>
          <w:lang w:val="fr-FR"/>
        </w:rPr>
        <w:t>/1.</w:t>
      </w:r>
      <w:r w:rsidR="00416953" w:rsidRPr="003E0F63">
        <w:rPr>
          <w:lang w:val="fr-FR"/>
        </w:rPr>
        <w:t>inf</w:t>
      </w:r>
      <w:r w:rsidR="00D7387F" w:rsidRPr="003E0F63">
        <w:rPr>
          <w:lang w:val="fr-FR"/>
        </w:rPr>
        <w:t xml:space="preserve"> relati</w:t>
      </w:r>
      <w:r w:rsidR="006639C7" w:rsidRPr="003E0F63">
        <w:rPr>
          <w:lang w:val="fr-FR"/>
        </w:rPr>
        <w:t xml:space="preserve">f au formulaire </w:t>
      </w:r>
      <w:r w:rsidR="00D7387F" w:rsidRPr="003E0F63">
        <w:rPr>
          <w:lang w:val="fr-FR"/>
        </w:rPr>
        <w:t>DM/1</w:t>
      </w:r>
      <w:r w:rsidR="006639C7" w:rsidRPr="003E0F63">
        <w:rPr>
          <w:lang w:val="fr-FR"/>
        </w:rPr>
        <w:t xml:space="preserve"> intitulé </w:t>
      </w:r>
      <w:r w:rsidR="00D7387F" w:rsidRPr="003E0F63">
        <w:rPr>
          <w:lang w:val="fr-FR"/>
        </w:rPr>
        <w:t>“</w:t>
      </w:r>
      <w:r w:rsidR="006639C7" w:rsidRPr="003E0F63">
        <w:rPr>
          <w:lang w:val="fr-FR"/>
        </w:rPr>
        <w:t>Demande d</w:t>
      </w:r>
      <w:r w:rsidR="008D3FEE" w:rsidRPr="003E0F63">
        <w:rPr>
          <w:lang w:val="fr-FR"/>
        </w:rPr>
        <w:t>’</w:t>
      </w:r>
      <w:r w:rsidR="006639C7" w:rsidRPr="003E0F63">
        <w:rPr>
          <w:lang w:val="fr-FR"/>
        </w:rPr>
        <w:t>enregistrement international</w:t>
      </w:r>
      <w:r w:rsidR="00D7387F" w:rsidRPr="003E0F63">
        <w:rPr>
          <w:lang w:val="fr-FR"/>
        </w:rPr>
        <w:t>”</w:t>
      </w:r>
      <w:r w:rsidR="000068F7" w:rsidRPr="003E0F63">
        <w:rPr>
          <w:lang w:val="fr-FR"/>
        </w:rPr>
        <w:t>,</w:t>
      </w:r>
      <w:r w:rsidR="00D7387F" w:rsidRPr="003E0F63">
        <w:rPr>
          <w:lang w:val="fr-FR"/>
        </w:rPr>
        <w:t xml:space="preserve"> o</w:t>
      </w:r>
      <w:r w:rsidR="006639C7" w:rsidRPr="003E0F63">
        <w:rPr>
          <w:lang w:val="fr-FR"/>
        </w:rPr>
        <w:t xml:space="preserve">u dans la section </w:t>
      </w:r>
      <w:r w:rsidR="00377252" w:rsidRPr="003E0F63">
        <w:rPr>
          <w:lang w:val="fr-FR"/>
        </w:rPr>
        <w:t>pertinente de l</w:t>
      </w:r>
      <w:r w:rsidR="008D3FEE" w:rsidRPr="003E0F63">
        <w:rPr>
          <w:lang w:val="fr-FR"/>
        </w:rPr>
        <w:t>’</w:t>
      </w:r>
      <w:r w:rsidR="00377252" w:rsidRPr="003E0F63">
        <w:rPr>
          <w:lang w:val="fr-FR"/>
        </w:rPr>
        <w:t>interface de dépôt électronique</w:t>
      </w:r>
      <w:r w:rsidR="00D7387F" w:rsidRPr="003E0F63">
        <w:rPr>
          <w:rStyle w:val="FootnoteReference"/>
          <w:lang w:val="fr-FR"/>
        </w:rPr>
        <w:footnoteReference w:id="3"/>
      </w:r>
      <w:r w:rsidR="00D7387F" w:rsidRPr="003E0F63">
        <w:rPr>
          <w:lang w:val="fr-FR"/>
        </w:rPr>
        <w:t>.</w:t>
      </w:r>
    </w:p>
    <w:p w:rsidR="00D7387F" w:rsidRPr="003E0F63" w:rsidRDefault="00D7387F" w:rsidP="005B5A81">
      <w:pPr>
        <w:pStyle w:val="ONUMFS"/>
        <w:rPr>
          <w:lang w:val="fr-FR"/>
        </w:rPr>
      </w:pPr>
      <w:r w:rsidRPr="003E0F63">
        <w:rPr>
          <w:lang w:val="fr-FR"/>
        </w:rPr>
        <w:t>I</w:t>
      </w:r>
      <w:r w:rsidR="001863F2" w:rsidRPr="003E0F63">
        <w:rPr>
          <w:lang w:val="fr-FR"/>
        </w:rPr>
        <w:t xml:space="preserve">l convient également de noter </w:t>
      </w:r>
      <w:r w:rsidR="00730319" w:rsidRPr="003E0F63">
        <w:rPr>
          <w:lang w:val="fr-FR"/>
        </w:rPr>
        <w:t>que, en vertu de la règle 7.</w:t>
      </w:r>
      <w:r w:rsidRPr="003E0F63">
        <w:rPr>
          <w:lang w:val="fr-FR"/>
        </w:rPr>
        <w:t xml:space="preserve">6) </w:t>
      </w:r>
      <w:r w:rsidR="00730319" w:rsidRPr="003E0F63">
        <w:rPr>
          <w:lang w:val="fr-FR"/>
        </w:rPr>
        <w:t>du règlement d</w:t>
      </w:r>
      <w:r w:rsidR="008D3FEE" w:rsidRPr="003E0F63">
        <w:rPr>
          <w:lang w:val="fr-FR"/>
        </w:rPr>
        <w:t>’</w:t>
      </w:r>
      <w:r w:rsidR="00730319" w:rsidRPr="003E0F63">
        <w:rPr>
          <w:lang w:val="fr-FR"/>
        </w:rPr>
        <w:t>exécution commun</w:t>
      </w:r>
      <w:r w:rsidRPr="003E0F63">
        <w:rPr>
          <w:lang w:val="fr-FR"/>
        </w:rPr>
        <w:t xml:space="preserve">, </w:t>
      </w:r>
      <w:r w:rsidR="00730319" w:rsidRPr="003E0F63">
        <w:rPr>
          <w:lang w:val="fr-FR"/>
        </w:rPr>
        <w:t>si la demande internationale contient des indications autres que celles qui sont requises ou autorisées par l</w:t>
      </w:r>
      <w:r w:rsidR="008D3FEE" w:rsidRPr="003E0F63">
        <w:rPr>
          <w:lang w:val="fr-FR"/>
        </w:rPr>
        <w:t>’</w:t>
      </w:r>
      <w:r w:rsidR="00730319" w:rsidRPr="003E0F63">
        <w:rPr>
          <w:lang w:val="fr-FR"/>
        </w:rPr>
        <w:t>Acte de</w:t>
      </w:r>
      <w:r w:rsidR="00AD581D" w:rsidRPr="003E0F63">
        <w:rPr>
          <w:lang w:val="fr-FR"/>
        </w:rPr>
        <w:t> </w:t>
      </w:r>
      <w:r w:rsidR="00730319" w:rsidRPr="003E0F63">
        <w:rPr>
          <w:lang w:val="fr-FR"/>
        </w:rPr>
        <w:t>1999, l</w:t>
      </w:r>
      <w:r w:rsidR="008D3FEE" w:rsidRPr="003E0F63">
        <w:rPr>
          <w:lang w:val="fr-FR"/>
        </w:rPr>
        <w:t>’</w:t>
      </w:r>
      <w:r w:rsidR="00730319" w:rsidRPr="003E0F63">
        <w:rPr>
          <w:lang w:val="fr-FR"/>
        </w:rPr>
        <w:t>Acte de</w:t>
      </w:r>
      <w:r w:rsidR="00AD581D" w:rsidRPr="003E0F63">
        <w:rPr>
          <w:lang w:val="fr-FR"/>
        </w:rPr>
        <w:t> </w:t>
      </w:r>
      <w:r w:rsidR="00730319" w:rsidRPr="003E0F63">
        <w:rPr>
          <w:lang w:val="fr-FR"/>
        </w:rPr>
        <w:t>1960, le présent règlement d</w:t>
      </w:r>
      <w:r w:rsidR="008D3FEE" w:rsidRPr="003E0F63">
        <w:rPr>
          <w:lang w:val="fr-FR"/>
        </w:rPr>
        <w:t>’</w:t>
      </w:r>
      <w:r w:rsidR="00730319" w:rsidRPr="003E0F63">
        <w:rPr>
          <w:lang w:val="fr-FR"/>
        </w:rPr>
        <w:t>exécution ou les instructions administratives, le Bureau international les supprime d</w:t>
      </w:r>
      <w:r w:rsidR="008D3FEE" w:rsidRPr="003E0F63">
        <w:rPr>
          <w:lang w:val="fr-FR"/>
        </w:rPr>
        <w:t>’</w:t>
      </w:r>
      <w:r w:rsidR="00730319" w:rsidRPr="003E0F63">
        <w:rPr>
          <w:lang w:val="fr-FR"/>
        </w:rPr>
        <w:t>office</w:t>
      </w:r>
      <w:r w:rsidRPr="003E0F63">
        <w:rPr>
          <w:lang w:val="fr-FR"/>
        </w:rPr>
        <w:t xml:space="preserve">.  </w:t>
      </w:r>
      <w:r w:rsidR="00730319" w:rsidRPr="003E0F63">
        <w:rPr>
          <w:lang w:val="fr-FR"/>
        </w:rPr>
        <w:t>En outre, si la demande internationale est accompagnée d</w:t>
      </w:r>
      <w:r w:rsidR="0094379B" w:rsidRPr="003E0F63">
        <w:rPr>
          <w:lang w:val="fr-FR"/>
        </w:rPr>
        <w:t>e</w:t>
      </w:r>
      <w:r w:rsidR="00730319" w:rsidRPr="003E0F63">
        <w:rPr>
          <w:lang w:val="fr-FR"/>
        </w:rPr>
        <w:t xml:space="preserve"> document</w:t>
      </w:r>
      <w:r w:rsidR="0094379B" w:rsidRPr="003E0F63">
        <w:rPr>
          <w:lang w:val="fr-FR"/>
        </w:rPr>
        <w:t>s</w:t>
      </w:r>
      <w:r w:rsidR="00730319" w:rsidRPr="003E0F63">
        <w:rPr>
          <w:lang w:val="fr-FR"/>
        </w:rPr>
        <w:t xml:space="preserve"> autre</w:t>
      </w:r>
      <w:r w:rsidR="0094379B" w:rsidRPr="003E0F63">
        <w:rPr>
          <w:lang w:val="fr-FR"/>
        </w:rPr>
        <w:t>s</w:t>
      </w:r>
      <w:r w:rsidR="00730319" w:rsidRPr="003E0F63">
        <w:rPr>
          <w:lang w:val="fr-FR"/>
        </w:rPr>
        <w:t xml:space="preserve"> que ceux </w:t>
      </w:r>
      <w:r w:rsidR="002D05CC" w:rsidRPr="003E0F63">
        <w:rPr>
          <w:lang w:val="fr-FR"/>
        </w:rPr>
        <w:t>qui sont</w:t>
      </w:r>
      <w:r w:rsidR="000068F7" w:rsidRPr="003E0F63">
        <w:rPr>
          <w:lang w:val="fr-FR"/>
        </w:rPr>
        <w:t xml:space="preserve"> </w:t>
      </w:r>
      <w:r w:rsidRPr="003E0F63">
        <w:rPr>
          <w:lang w:val="fr-FR"/>
        </w:rPr>
        <w:t>requi</w:t>
      </w:r>
      <w:r w:rsidR="002D05CC" w:rsidRPr="003E0F63">
        <w:rPr>
          <w:lang w:val="fr-FR"/>
        </w:rPr>
        <w:t>s ou autorisés, le Bureau international peut s</w:t>
      </w:r>
      <w:r w:rsidR="008D3FEE" w:rsidRPr="003E0F63">
        <w:rPr>
          <w:lang w:val="fr-FR"/>
        </w:rPr>
        <w:t>’</w:t>
      </w:r>
      <w:r w:rsidR="002D05CC" w:rsidRPr="003E0F63">
        <w:rPr>
          <w:lang w:val="fr-FR"/>
        </w:rPr>
        <w:t>en défaire</w:t>
      </w:r>
      <w:r w:rsidRPr="003E0F63">
        <w:rPr>
          <w:lang w:val="fr-FR"/>
        </w:rPr>
        <w:t xml:space="preserve">. </w:t>
      </w:r>
      <w:r w:rsidR="00E868AE" w:rsidRPr="003E0F63">
        <w:rPr>
          <w:lang w:val="fr-FR"/>
        </w:rPr>
        <w:t xml:space="preserve"> </w:t>
      </w:r>
      <w:r w:rsidR="002D05CC" w:rsidRPr="003E0F63">
        <w:rPr>
          <w:lang w:val="fr-FR"/>
        </w:rPr>
        <w:t>Pour éviter ces types de situations, il est essentiel d</w:t>
      </w:r>
      <w:r w:rsidR="008D3FEE" w:rsidRPr="003E0F63">
        <w:rPr>
          <w:lang w:val="fr-FR"/>
        </w:rPr>
        <w:t>’</w:t>
      </w:r>
      <w:r w:rsidR="002D05CC" w:rsidRPr="003E0F63">
        <w:rPr>
          <w:lang w:val="fr-FR"/>
        </w:rPr>
        <w:t xml:space="preserve">établir une liste exhaustive des éléments et documents autorisés, qui peuvent être </w:t>
      </w:r>
      <w:r w:rsidR="00284ED4" w:rsidRPr="003E0F63">
        <w:rPr>
          <w:lang w:val="fr-FR"/>
        </w:rPr>
        <w:t>inclus dans</w:t>
      </w:r>
      <w:r w:rsidR="002D05CC" w:rsidRPr="003E0F63">
        <w:rPr>
          <w:lang w:val="fr-FR"/>
        </w:rPr>
        <w:t xml:space="preserve"> la demande internationale, au choix du déposant</w:t>
      </w:r>
      <w:r w:rsidRPr="003E0F63">
        <w:rPr>
          <w:lang w:val="fr-FR"/>
        </w:rPr>
        <w:t>.</w:t>
      </w:r>
    </w:p>
    <w:p w:rsidR="00D7387F" w:rsidRPr="003E0F63" w:rsidRDefault="00DE0CD7" w:rsidP="007769A2">
      <w:pPr>
        <w:pStyle w:val="Heading2"/>
        <w:spacing w:before="480"/>
        <w:rPr>
          <w:lang w:val="fr-FR"/>
        </w:rPr>
      </w:pPr>
      <w:r w:rsidRPr="003E0F63">
        <w:rPr>
          <w:lang w:val="fr-FR"/>
        </w:rPr>
        <w:lastRenderedPageBreak/>
        <w:t>contenu</w:t>
      </w:r>
      <w:r w:rsidR="002D05CC" w:rsidRPr="003E0F63">
        <w:rPr>
          <w:lang w:val="fr-FR"/>
        </w:rPr>
        <w:t xml:space="preserve"> facultatif en vertu de la r</w:t>
      </w:r>
      <w:r w:rsidRPr="003E0F63">
        <w:rPr>
          <w:lang w:val="fr-FR"/>
        </w:rPr>
        <w:t>ègle</w:t>
      </w:r>
      <w:r w:rsidR="002D05CC" w:rsidRPr="003E0F63">
        <w:rPr>
          <w:lang w:val="fr-FR"/>
        </w:rPr>
        <w:t> </w:t>
      </w:r>
      <w:r w:rsidR="00D7387F" w:rsidRPr="003E0F63">
        <w:rPr>
          <w:lang w:val="fr-FR"/>
        </w:rPr>
        <w:t>7</w:t>
      </w:r>
      <w:r w:rsidR="002D05CC" w:rsidRPr="003E0F63">
        <w:rPr>
          <w:lang w:val="fr-FR"/>
        </w:rPr>
        <w:t>.</w:t>
      </w:r>
      <w:r w:rsidR="00D7387F" w:rsidRPr="003E0F63">
        <w:rPr>
          <w:lang w:val="fr-FR"/>
        </w:rPr>
        <w:t xml:space="preserve">5)F) </w:t>
      </w:r>
      <w:r w:rsidR="002D05CC" w:rsidRPr="003E0F63">
        <w:rPr>
          <w:lang w:val="fr-FR"/>
        </w:rPr>
        <w:t xml:space="preserve">et </w:t>
      </w:r>
      <w:r w:rsidR="00D7387F" w:rsidRPr="003E0F63">
        <w:rPr>
          <w:lang w:val="fr-FR"/>
        </w:rPr>
        <w:t>G)</w:t>
      </w:r>
    </w:p>
    <w:p w:rsidR="00E868AE" w:rsidRPr="003E0F63" w:rsidRDefault="00E868AE" w:rsidP="00660EA7">
      <w:pPr>
        <w:keepNext/>
        <w:rPr>
          <w:lang w:val="fr-FR"/>
        </w:rPr>
      </w:pPr>
    </w:p>
    <w:p w:rsidR="00D7387F" w:rsidRPr="003E0F63" w:rsidRDefault="002D05CC" w:rsidP="005B5A81">
      <w:pPr>
        <w:pStyle w:val="ONUMFS"/>
        <w:rPr>
          <w:lang w:val="fr-FR"/>
        </w:rPr>
      </w:pPr>
      <w:r w:rsidRPr="003E0F63">
        <w:rPr>
          <w:lang w:val="fr-FR"/>
        </w:rPr>
        <w:t>Comme indiqué plus haut, le contenu facultatif d</w:t>
      </w:r>
      <w:r w:rsidR="008D3FEE" w:rsidRPr="003E0F63">
        <w:rPr>
          <w:lang w:val="fr-FR"/>
        </w:rPr>
        <w:t>’</w:t>
      </w:r>
      <w:r w:rsidRPr="003E0F63">
        <w:rPr>
          <w:lang w:val="fr-FR"/>
        </w:rPr>
        <w:t xml:space="preserve">une demande internationale </w:t>
      </w:r>
      <w:r w:rsidR="00284ED4" w:rsidRPr="003E0F63">
        <w:rPr>
          <w:lang w:val="fr-FR"/>
        </w:rPr>
        <w:t xml:space="preserve">est essentiellement </w:t>
      </w:r>
      <w:r w:rsidR="00D7387F" w:rsidRPr="003E0F63">
        <w:rPr>
          <w:rFonts w:eastAsiaTheme="minorHAnsi"/>
          <w:szCs w:val="22"/>
          <w:lang w:val="fr-FR" w:eastAsia="en-US"/>
        </w:rPr>
        <w:t>prescri</w:t>
      </w:r>
      <w:r w:rsidR="00284ED4" w:rsidRPr="003E0F63">
        <w:rPr>
          <w:rFonts w:eastAsiaTheme="minorHAnsi"/>
          <w:szCs w:val="22"/>
          <w:lang w:val="fr-FR" w:eastAsia="en-US"/>
        </w:rPr>
        <w:t>t à la règle </w:t>
      </w:r>
      <w:r w:rsidR="00D7387F" w:rsidRPr="003E0F63">
        <w:rPr>
          <w:rFonts w:eastAsiaTheme="minorHAnsi"/>
          <w:szCs w:val="22"/>
          <w:lang w:val="fr-FR" w:eastAsia="en-US"/>
        </w:rPr>
        <w:t>7</w:t>
      </w:r>
      <w:r w:rsidR="00284ED4" w:rsidRPr="003E0F63">
        <w:rPr>
          <w:rFonts w:eastAsiaTheme="minorHAnsi"/>
          <w:szCs w:val="22"/>
          <w:lang w:val="fr-FR" w:eastAsia="en-US"/>
        </w:rPr>
        <w:t>.</w:t>
      </w:r>
      <w:r w:rsidR="00D7387F" w:rsidRPr="003E0F63">
        <w:rPr>
          <w:rFonts w:eastAsiaTheme="minorHAnsi"/>
          <w:szCs w:val="22"/>
          <w:lang w:val="fr-FR" w:eastAsia="en-US"/>
        </w:rPr>
        <w:t xml:space="preserve">5) </w:t>
      </w:r>
      <w:r w:rsidR="00284ED4" w:rsidRPr="003E0F63">
        <w:rPr>
          <w:rFonts w:eastAsiaTheme="minorHAnsi"/>
          <w:szCs w:val="22"/>
          <w:lang w:val="fr-FR" w:eastAsia="en-US"/>
        </w:rPr>
        <w:t>du règlement d</w:t>
      </w:r>
      <w:r w:rsidR="008D3FEE" w:rsidRPr="003E0F63">
        <w:rPr>
          <w:rFonts w:eastAsiaTheme="minorHAnsi"/>
          <w:szCs w:val="22"/>
          <w:lang w:val="fr-FR" w:eastAsia="en-US"/>
        </w:rPr>
        <w:t>’</w:t>
      </w:r>
      <w:r w:rsidR="00284ED4" w:rsidRPr="003E0F63">
        <w:rPr>
          <w:rFonts w:eastAsiaTheme="minorHAnsi"/>
          <w:szCs w:val="22"/>
          <w:lang w:val="fr-FR" w:eastAsia="en-US"/>
        </w:rPr>
        <w:t>exécution commun.  Plus particulièrement, en vertu de la règle </w:t>
      </w:r>
      <w:r w:rsidR="00D7387F" w:rsidRPr="003E0F63">
        <w:rPr>
          <w:lang w:val="fr-FR"/>
        </w:rPr>
        <w:t>7</w:t>
      </w:r>
      <w:r w:rsidR="00284ED4" w:rsidRPr="003E0F63">
        <w:rPr>
          <w:lang w:val="fr-FR"/>
        </w:rPr>
        <w:t>.</w:t>
      </w:r>
      <w:r w:rsidR="00D7387F" w:rsidRPr="003E0F63">
        <w:rPr>
          <w:lang w:val="fr-FR"/>
        </w:rPr>
        <w:t xml:space="preserve">5)f), </w:t>
      </w:r>
      <w:r w:rsidR="00284ED4" w:rsidRPr="003E0F63">
        <w:rPr>
          <w:lang w:val="fr-FR"/>
        </w:rPr>
        <w:t xml:space="preserve">la demande </w:t>
      </w:r>
      <w:r w:rsidR="00D7387F" w:rsidRPr="003E0F63">
        <w:rPr>
          <w:lang w:val="fr-FR"/>
        </w:rPr>
        <w:t>international</w:t>
      </w:r>
      <w:r w:rsidR="00284ED4" w:rsidRPr="003E0F63">
        <w:rPr>
          <w:lang w:val="fr-FR"/>
        </w:rPr>
        <w:t>e peut contenir toute déclaration, tout document ou toute autre indication pertinente que les instructions administratives peuvent spécifier</w:t>
      </w:r>
      <w:r w:rsidR="00D7387F" w:rsidRPr="003E0F63">
        <w:rPr>
          <w:lang w:val="fr-FR"/>
        </w:rPr>
        <w:t xml:space="preserve">. </w:t>
      </w:r>
      <w:r w:rsidR="00B97B90" w:rsidRPr="003E0F63">
        <w:rPr>
          <w:lang w:val="fr-FR"/>
        </w:rPr>
        <w:t xml:space="preserve"> </w:t>
      </w:r>
      <w:r w:rsidR="006952B0" w:rsidRPr="003E0F63">
        <w:rPr>
          <w:lang w:val="fr-FR"/>
        </w:rPr>
        <w:t>En outre, la règle 7.5)g) dispose qu</w:t>
      </w:r>
      <w:r w:rsidR="008D3FEE" w:rsidRPr="003E0F63">
        <w:rPr>
          <w:lang w:val="fr-FR"/>
        </w:rPr>
        <w:t>’</w:t>
      </w:r>
      <w:r w:rsidR="006952B0" w:rsidRPr="003E0F63">
        <w:rPr>
          <w:lang w:val="fr-FR"/>
        </w:rPr>
        <w:t>une demande internationale peut être accompagnée d</w:t>
      </w:r>
      <w:r w:rsidR="008D3FEE" w:rsidRPr="003E0F63">
        <w:rPr>
          <w:lang w:val="fr-FR"/>
        </w:rPr>
        <w:t>’</w:t>
      </w:r>
      <w:r w:rsidR="006952B0" w:rsidRPr="003E0F63">
        <w:rPr>
          <w:lang w:val="fr-FR"/>
        </w:rPr>
        <w:t>une déclaration indiquant les informations qui, à la connaissance du déposant, sont pertinentes pour établir que le dessin ou modèle concerné satisfait aux conditions de protection.</w:t>
      </w:r>
    </w:p>
    <w:p w:rsidR="008D3FEE" w:rsidRPr="003E0F63" w:rsidRDefault="00D7387F" w:rsidP="005B5A81">
      <w:pPr>
        <w:pStyle w:val="ONUMFS"/>
        <w:rPr>
          <w:lang w:val="fr-FR"/>
        </w:rPr>
      </w:pPr>
      <w:r w:rsidRPr="003E0F63">
        <w:rPr>
          <w:lang w:val="fr-FR"/>
        </w:rPr>
        <w:t>I</w:t>
      </w:r>
      <w:r w:rsidR="00A233F7" w:rsidRPr="003E0F63">
        <w:rPr>
          <w:lang w:val="fr-FR"/>
        </w:rPr>
        <w:t>l convient de rappeler que la règle </w:t>
      </w:r>
      <w:r w:rsidRPr="003E0F63">
        <w:rPr>
          <w:lang w:val="fr-FR"/>
        </w:rPr>
        <w:t>7</w:t>
      </w:r>
      <w:r w:rsidR="00A233F7" w:rsidRPr="003E0F63">
        <w:rPr>
          <w:lang w:val="fr-FR"/>
        </w:rPr>
        <w:t>.</w:t>
      </w:r>
      <w:r w:rsidRPr="003E0F63">
        <w:rPr>
          <w:lang w:val="fr-FR"/>
        </w:rPr>
        <w:t>5)f)</w:t>
      </w:r>
      <w:r w:rsidR="00671C38" w:rsidRPr="003E0F63">
        <w:rPr>
          <w:lang w:val="fr-FR"/>
        </w:rPr>
        <w:t>, loin de s</w:t>
      </w:r>
      <w:r w:rsidR="009C1E9B" w:rsidRPr="003E0F63">
        <w:rPr>
          <w:lang w:val="fr-FR"/>
        </w:rPr>
        <w:t>e prête</w:t>
      </w:r>
      <w:r w:rsidR="00671C38" w:rsidRPr="003E0F63">
        <w:rPr>
          <w:lang w:val="fr-FR"/>
        </w:rPr>
        <w:t>r</w:t>
      </w:r>
      <w:r w:rsidR="009C1E9B" w:rsidRPr="003E0F63">
        <w:rPr>
          <w:lang w:val="fr-FR"/>
        </w:rPr>
        <w:t xml:space="preserve"> à diverses </w:t>
      </w:r>
      <w:r w:rsidRPr="003E0F63">
        <w:rPr>
          <w:lang w:val="fr-FR"/>
        </w:rPr>
        <w:t>i</w:t>
      </w:r>
      <w:r w:rsidR="009C1E9B" w:rsidRPr="003E0F63">
        <w:rPr>
          <w:lang w:val="fr-FR"/>
        </w:rPr>
        <w:t xml:space="preserve">nterprétations, doit être prise en considération à la lumière des observations formulées au cours du débat qui a eu lieu pendant la </w:t>
      </w:r>
      <w:r w:rsidR="00050804" w:rsidRPr="003E0F63">
        <w:rPr>
          <w:lang w:val="fr-FR"/>
        </w:rPr>
        <w:t>Conférence diplomatique pour l</w:t>
      </w:r>
      <w:r w:rsidR="008D3FEE" w:rsidRPr="003E0F63">
        <w:rPr>
          <w:lang w:val="fr-FR"/>
        </w:rPr>
        <w:t>’</w:t>
      </w:r>
      <w:r w:rsidR="00050804" w:rsidRPr="003E0F63">
        <w:rPr>
          <w:lang w:val="fr-FR"/>
        </w:rPr>
        <w:t>adoption d</w:t>
      </w:r>
      <w:r w:rsidR="008D3FEE" w:rsidRPr="003E0F63">
        <w:rPr>
          <w:lang w:val="fr-FR"/>
        </w:rPr>
        <w:t>’</w:t>
      </w:r>
      <w:r w:rsidR="00050804" w:rsidRPr="003E0F63">
        <w:rPr>
          <w:lang w:val="fr-FR"/>
        </w:rPr>
        <w:t>un nouvel acte de l</w:t>
      </w:r>
      <w:r w:rsidR="008D3FEE" w:rsidRPr="003E0F63">
        <w:rPr>
          <w:lang w:val="fr-FR"/>
        </w:rPr>
        <w:t>’</w:t>
      </w:r>
      <w:r w:rsidR="00050804" w:rsidRPr="003E0F63">
        <w:rPr>
          <w:lang w:val="fr-FR"/>
        </w:rPr>
        <w:t>Arrangement de La</w:t>
      </w:r>
      <w:r w:rsidR="00821E9E" w:rsidRPr="003E0F63">
        <w:rPr>
          <w:lang w:val="fr-FR"/>
        </w:rPr>
        <w:t> </w:t>
      </w:r>
      <w:r w:rsidR="00050804" w:rsidRPr="003E0F63">
        <w:rPr>
          <w:lang w:val="fr-FR"/>
        </w:rPr>
        <w:t xml:space="preserve">Haye concernant le dépôt international des dessins et modèles industriels </w:t>
      </w:r>
      <w:r w:rsidRPr="003E0F63">
        <w:rPr>
          <w:lang w:val="fr-FR"/>
        </w:rPr>
        <w:t>(</w:t>
      </w:r>
      <w:r w:rsidR="00050804" w:rsidRPr="003E0F63">
        <w:rPr>
          <w:lang w:val="fr-FR"/>
        </w:rPr>
        <w:t>ci</w:t>
      </w:r>
      <w:r w:rsidR="005B5A81" w:rsidRPr="003E0F63">
        <w:rPr>
          <w:lang w:val="fr-FR"/>
        </w:rPr>
        <w:noBreakHyphen/>
      </w:r>
      <w:r w:rsidR="00050804" w:rsidRPr="003E0F63">
        <w:rPr>
          <w:lang w:val="fr-FR"/>
        </w:rPr>
        <w:t xml:space="preserve">après dénommée </w:t>
      </w:r>
      <w:r w:rsidRPr="003E0F63">
        <w:rPr>
          <w:lang w:val="fr-FR"/>
        </w:rPr>
        <w:t>“</w:t>
      </w:r>
      <w:r w:rsidR="00050804" w:rsidRPr="003E0F63">
        <w:rPr>
          <w:lang w:val="fr-FR"/>
        </w:rPr>
        <w:t>conférence diplomatique</w:t>
      </w:r>
      <w:r w:rsidRPr="003E0F63">
        <w:rPr>
          <w:lang w:val="fr-FR"/>
        </w:rPr>
        <w:t xml:space="preserve">”).  </w:t>
      </w:r>
      <w:r w:rsidR="00050804" w:rsidRPr="003E0F63">
        <w:rPr>
          <w:lang w:val="fr-FR"/>
        </w:rPr>
        <w:t xml:space="preserve">Le débat portait sur les éléments qui seraient essentiels </w:t>
      </w:r>
      <w:r w:rsidR="001B7D44" w:rsidRPr="003E0F63">
        <w:rPr>
          <w:lang w:val="fr-FR"/>
        </w:rPr>
        <w:t>pour un examen quant au fond, tels qu</w:t>
      </w:r>
      <w:r w:rsidR="008D3FEE" w:rsidRPr="003E0F63">
        <w:rPr>
          <w:lang w:val="fr-FR"/>
        </w:rPr>
        <w:t>’</w:t>
      </w:r>
      <w:r w:rsidR="001B7D44" w:rsidRPr="003E0F63">
        <w:rPr>
          <w:lang w:val="fr-FR"/>
        </w:rPr>
        <w:t xml:space="preserve">une déclaration de nouveauté ou de dessin ou modèle partiel </w:t>
      </w:r>
      <w:r w:rsidR="002C5768" w:rsidRPr="003E0F63">
        <w:rPr>
          <w:szCs w:val="22"/>
          <w:lang w:val="fr-FR"/>
        </w:rPr>
        <w:t>(“</w:t>
      </w:r>
      <w:r w:rsidR="00821E9E" w:rsidRPr="003E0F63">
        <w:rPr>
          <w:szCs w:val="22"/>
          <w:lang w:val="fr-FR"/>
        </w:rPr>
        <w:t>Déclaration de dessin ou modèle concernant une partie d</w:t>
      </w:r>
      <w:r w:rsidR="008D3FEE" w:rsidRPr="003E0F63">
        <w:rPr>
          <w:szCs w:val="22"/>
          <w:lang w:val="fr-FR"/>
        </w:rPr>
        <w:t>’</w:t>
      </w:r>
      <w:r w:rsidR="00821E9E" w:rsidRPr="003E0F63">
        <w:rPr>
          <w:szCs w:val="22"/>
          <w:lang w:val="fr-FR"/>
        </w:rPr>
        <w:t xml:space="preserve">un </w:t>
      </w:r>
      <w:r w:rsidR="002C5768" w:rsidRPr="003E0F63">
        <w:rPr>
          <w:szCs w:val="22"/>
          <w:lang w:val="fr-FR"/>
        </w:rPr>
        <w:t>article”)</w:t>
      </w:r>
      <w:r w:rsidR="004C519B" w:rsidRPr="003E0F63">
        <w:rPr>
          <w:szCs w:val="22"/>
          <w:lang w:val="fr-FR"/>
        </w:rPr>
        <w:t>.</w:t>
      </w:r>
      <w:r w:rsidR="00C11B57" w:rsidRPr="003E0F63">
        <w:rPr>
          <w:szCs w:val="22"/>
          <w:lang w:val="fr-FR"/>
        </w:rPr>
        <w:t xml:space="preserve">  </w:t>
      </w:r>
      <w:r w:rsidR="00821E9E" w:rsidRPr="003E0F63">
        <w:rPr>
          <w:szCs w:val="22"/>
          <w:lang w:val="fr-FR"/>
        </w:rPr>
        <w:t xml:space="preserve">Au cours du débat, il a été souligné </w:t>
      </w:r>
      <w:r w:rsidR="001A5EF9" w:rsidRPr="003E0F63">
        <w:rPr>
          <w:szCs w:val="22"/>
          <w:lang w:val="fr-FR"/>
        </w:rPr>
        <w:t xml:space="preserve">que les instructions administratives préciseraient le contenu de toute déclaration, tout document ou toute indication </w:t>
      </w:r>
      <w:r w:rsidR="001A5EF9" w:rsidRPr="003E0F63">
        <w:rPr>
          <w:lang w:val="fr-FR"/>
        </w:rPr>
        <w:t>visés à la règle</w:t>
      </w:r>
      <w:r w:rsidRPr="003E0F63">
        <w:rPr>
          <w:lang w:val="fr-FR"/>
        </w:rPr>
        <w:t> 7</w:t>
      </w:r>
      <w:r w:rsidR="001A5EF9" w:rsidRPr="003E0F63">
        <w:rPr>
          <w:lang w:val="fr-FR"/>
        </w:rPr>
        <w:t>.</w:t>
      </w:r>
      <w:r w:rsidRPr="003E0F63">
        <w:rPr>
          <w:lang w:val="fr-FR"/>
        </w:rPr>
        <w:t>5)f)</w:t>
      </w:r>
      <w:r w:rsidRPr="003E0F63">
        <w:rPr>
          <w:rStyle w:val="FootnoteReference"/>
          <w:lang w:val="fr-FR"/>
        </w:rPr>
        <w:footnoteReference w:id="4"/>
      </w:r>
      <w:r w:rsidRPr="003E0F63">
        <w:rPr>
          <w:lang w:val="fr-FR"/>
        </w:rPr>
        <w:t xml:space="preserve">.  </w:t>
      </w:r>
      <w:r w:rsidR="001A5EF9" w:rsidRPr="003E0F63">
        <w:rPr>
          <w:lang w:val="fr-FR"/>
        </w:rPr>
        <w:t>À l</w:t>
      </w:r>
      <w:r w:rsidR="008D3FEE" w:rsidRPr="003E0F63">
        <w:rPr>
          <w:lang w:val="fr-FR"/>
        </w:rPr>
        <w:t>’</w:t>
      </w:r>
      <w:r w:rsidR="001A5EF9" w:rsidRPr="003E0F63">
        <w:rPr>
          <w:lang w:val="fr-FR"/>
        </w:rPr>
        <w:t>heure actuelle, seule l</w:t>
      </w:r>
      <w:r w:rsidR="008D3FEE" w:rsidRPr="003E0F63">
        <w:rPr>
          <w:lang w:val="fr-FR"/>
        </w:rPr>
        <w:t>’</w:t>
      </w:r>
      <w:r w:rsidR="001A5EF9" w:rsidRPr="003E0F63">
        <w:rPr>
          <w:lang w:val="fr-FR"/>
        </w:rPr>
        <w:t>instruction </w:t>
      </w:r>
      <w:r w:rsidRPr="003E0F63">
        <w:rPr>
          <w:lang w:val="fr-FR"/>
        </w:rPr>
        <w:t>407</w:t>
      </w:r>
      <w:r w:rsidR="001A5EF9" w:rsidRPr="003E0F63">
        <w:rPr>
          <w:lang w:val="fr-FR"/>
        </w:rPr>
        <w:t>,</w:t>
      </w:r>
      <w:r w:rsidRPr="003E0F63">
        <w:rPr>
          <w:lang w:val="fr-FR"/>
        </w:rPr>
        <w:t xml:space="preserve"> </w:t>
      </w:r>
      <w:r w:rsidR="001A5EF9" w:rsidRPr="003E0F63">
        <w:rPr>
          <w:lang w:val="fr-FR"/>
        </w:rPr>
        <w:t>intitulée</w:t>
      </w:r>
      <w:r w:rsidRPr="003E0F63">
        <w:rPr>
          <w:lang w:val="fr-FR"/>
        </w:rPr>
        <w:t xml:space="preserve"> “</w:t>
      </w:r>
      <w:r w:rsidR="001A5EF9" w:rsidRPr="003E0F63">
        <w:rPr>
          <w:lang w:val="fr-FR"/>
        </w:rPr>
        <w:t>Lien</w:t>
      </w:r>
      <w:r w:rsidR="00E070D6">
        <w:rPr>
          <w:lang w:val="fr-FR"/>
        </w:rPr>
        <w:t>s</w:t>
      </w:r>
      <w:r w:rsidR="001A5EF9" w:rsidRPr="003E0F63">
        <w:rPr>
          <w:lang w:val="fr-FR"/>
        </w:rPr>
        <w:t xml:space="preserve"> avec un dessin ou modèle industriel principal, une demande principale ou un enregistrement principal</w:t>
      </w:r>
      <w:r w:rsidRPr="003E0F63">
        <w:rPr>
          <w:lang w:val="fr-FR"/>
        </w:rPr>
        <w:t>”, compl</w:t>
      </w:r>
      <w:r w:rsidR="001A5EF9" w:rsidRPr="003E0F63">
        <w:rPr>
          <w:lang w:val="fr-FR"/>
        </w:rPr>
        <w:t>ète la règle </w:t>
      </w:r>
      <w:r w:rsidRPr="003E0F63">
        <w:rPr>
          <w:lang w:val="fr-FR"/>
        </w:rPr>
        <w:t>7</w:t>
      </w:r>
      <w:r w:rsidR="001A5EF9" w:rsidRPr="003E0F63">
        <w:rPr>
          <w:lang w:val="fr-FR"/>
        </w:rPr>
        <w:t>.</w:t>
      </w:r>
      <w:r w:rsidRPr="003E0F63">
        <w:rPr>
          <w:lang w:val="fr-FR"/>
        </w:rPr>
        <w:t xml:space="preserve">5)f) </w:t>
      </w:r>
      <w:r w:rsidR="001A5EF9" w:rsidRPr="003E0F63">
        <w:rPr>
          <w:lang w:val="fr-FR"/>
        </w:rPr>
        <w:t xml:space="preserve">en indiquant les éléments requis pour un type </w:t>
      </w:r>
      <w:r w:rsidR="00366AC7" w:rsidRPr="003E0F63">
        <w:rPr>
          <w:lang w:val="fr-FR"/>
        </w:rPr>
        <w:t>particulier</w:t>
      </w:r>
      <w:r w:rsidR="001A5EF9" w:rsidRPr="003E0F63">
        <w:rPr>
          <w:lang w:val="fr-FR"/>
        </w:rPr>
        <w:t xml:space="preserve"> d</w:t>
      </w:r>
      <w:r w:rsidR="008D3FEE" w:rsidRPr="003E0F63">
        <w:rPr>
          <w:lang w:val="fr-FR"/>
        </w:rPr>
        <w:t>’</w:t>
      </w:r>
      <w:r w:rsidR="001A5EF9" w:rsidRPr="003E0F63">
        <w:rPr>
          <w:lang w:val="fr-FR"/>
        </w:rPr>
        <w:t>enregistrement de dessin</w:t>
      </w:r>
      <w:r w:rsidR="00366AC7" w:rsidRPr="003E0F63">
        <w:rPr>
          <w:lang w:val="fr-FR"/>
        </w:rPr>
        <w:t xml:space="preserve"> ou modèle, </w:t>
      </w:r>
      <w:r w:rsidR="008D3FEE" w:rsidRPr="003E0F63">
        <w:rPr>
          <w:lang w:val="fr-FR"/>
        </w:rPr>
        <w:t>à savoir</w:t>
      </w:r>
      <w:r w:rsidR="00366AC7" w:rsidRPr="003E0F63">
        <w:rPr>
          <w:lang w:val="fr-FR"/>
        </w:rPr>
        <w:t xml:space="preserve"> un </w:t>
      </w:r>
      <w:r w:rsidRPr="003E0F63">
        <w:rPr>
          <w:lang w:val="fr-FR"/>
        </w:rPr>
        <w:t>“</w:t>
      </w:r>
      <w:r w:rsidR="00366AC7" w:rsidRPr="003E0F63">
        <w:rPr>
          <w:lang w:val="fr-FR"/>
        </w:rPr>
        <w:t>dessin ou modèle connexe</w:t>
      </w:r>
      <w:r w:rsidRPr="003E0F63">
        <w:rPr>
          <w:lang w:val="fr-FR"/>
        </w:rPr>
        <w:t>”</w:t>
      </w:r>
      <w:r w:rsidR="00366AC7" w:rsidRPr="003E0F63">
        <w:rPr>
          <w:lang w:val="fr-FR"/>
        </w:rPr>
        <w:t>,</w:t>
      </w:r>
      <w:r w:rsidRPr="003E0F63">
        <w:rPr>
          <w:lang w:val="fr-FR"/>
        </w:rPr>
        <w:t xml:space="preserve"> </w:t>
      </w:r>
      <w:r w:rsidR="00366AC7" w:rsidRPr="003E0F63">
        <w:rPr>
          <w:lang w:val="fr-FR"/>
        </w:rPr>
        <w:t>conformément à la législation du Japon et de la République de</w:t>
      </w:r>
      <w:r w:rsidR="00A46B6A">
        <w:rPr>
          <w:lang w:val="fr-FR"/>
        </w:rPr>
        <w:t> </w:t>
      </w:r>
      <w:r w:rsidR="00366AC7" w:rsidRPr="003E0F63">
        <w:rPr>
          <w:lang w:val="fr-FR"/>
        </w:rPr>
        <w:t>Corée</w:t>
      </w:r>
      <w:r w:rsidRPr="003E0F63">
        <w:rPr>
          <w:vertAlign w:val="superscript"/>
          <w:lang w:val="fr-FR"/>
        </w:rPr>
        <w:footnoteReference w:id="5"/>
      </w:r>
      <w:r w:rsidR="0026788A" w:rsidRPr="003E0F63">
        <w:rPr>
          <w:lang w:val="fr-FR"/>
        </w:rPr>
        <w:t>.</w:t>
      </w:r>
    </w:p>
    <w:p w:rsidR="00D7387F" w:rsidRPr="003E0F63" w:rsidRDefault="00C239F1" w:rsidP="005B5A81">
      <w:pPr>
        <w:pStyle w:val="ONUMFS"/>
        <w:rPr>
          <w:lang w:val="fr-FR"/>
        </w:rPr>
      </w:pPr>
      <w:r w:rsidRPr="003E0F63">
        <w:rPr>
          <w:lang w:val="fr-FR"/>
        </w:rPr>
        <w:t>Enfin, la règle </w:t>
      </w:r>
      <w:r w:rsidR="00D7387F" w:rsidRPr="003E0F63">
        <w:rPr>
          <w:lang w:val="fr-FR"/>
        </w:rPr>
        <w:t>7</w:t>
      </w:r>
      <w:r w:rsidRPr="003E0F63">
        <w:rPr>
          <w:lang w:val="fr-FR"/>
        </w:rPr>
        <w:t>.</w:t>
      </w:r>
      <w:r w:rsidR="00D7387F" w:rsidRPr="003E0F63">
        <w:rPr>
          <w:lang w:val="fr-FR"/>
        </w:rPr>
        <w:t>5)g)</w:t>
      </w:r>
      <w:r w:rsidRPr="003E0F63">
        <w:rPr>
          <w:lang w:val="fr-FR"/>
        </w:rPr>
        <w:t>, qui</w:t>
      </w:r>
      <w:r w:rsidR="00D7387F" w:rsidRPr="003E0F63">
        <w:rPr>
          <w:lang w:val="fr-FR"/>
        </w:rPr>
        <w:t xml:space="preserve"> a</w:t>
      </w:r>
      <w:r w:rsidRPr="003E0F63">
        <w:rPr>
          <w:lang w:val="fr-FR"/>
        </w:rPr>
        <w:t xml:space="preserve"> été examinée au cours de la conférence diplomatique, tient compte de l</w:t>
      </w:r>
      <w:r w:rsidR="008D3FEE" w:rsidRPr="003E0F63">
        <w:rPr>
          <w:lang w:val="fr-FR"/>
        </w:rPr>
        <w:t>’</w:t>
      </w:r>
      <w:r w:rsidRPr="003E0F63">
        <w:rPr>
          <w:lang w:val="fr-FR"/>
        </w:rPr>
        <w:t>exigence, en vertu de la légi</w:t>
      </w:r>
      <w:r w:rsidR="00D7387F" w:rsidRPr="003E0F63">
        <w:rPr>
          <w:lang w:val="fr-FR"/>
        </w:rPr>
        <w:t>s</w:t>
      </w:r>
      <w:r w:rsidRPr="003E0F63">
        <w:rPr>
          <w:lang w:val="fr-FR"/>
        </w:rPr>
        <w:t>lation des États</w:t>
      </w:r>
      <w:r w:rsidR="005B5A81" w:rsidRPr="003E0F63">
        <w:rPr>
          <w:lang w:val="fr-FR"/>
        </w:rPr>
        <w:noBreakHyphen/>
      </w:r>
      <w:r w:rsidRPr="003E0F63">
        <w:rPr>
          <w:lang w:val="fr-FR"/>
        </w:rPr>
        <w:t>Unis</w:t>
      </w:r>
      <w:r w:rsidR="00AD581D" w:rsidRPr="003E0F63">
        <w:rPr>
          <w:lang w:val="fr-FR"/>
        </w:rPr>
        <w:t xml:space="preserve"> </w:t>
      </w:r>
      <w:r w:rsidRPr="003E0F63">
        <w:rPr>
          <w:lang w:val="fr-FR"/>
        </w:rPr>
        <w:t>d</w:t>
      </w:r>
      <w:r w:rsidR="008D3FEE" w:rsidRPr="003E0F63">
        <w:rPr>
          <w:lang w:val="fr-FR"/>
        </w:rPr>
        <w:t>’</w:t>
      </w:r>
      <w:r w:rsidRPr="003E0F63">
        <w:rPr>
          <w:lang w:val="fr-FR"/>
        </w:rPr>
        <w:t xml:space="preserve">Amérique, de déposer une déclaration </w:t>
      </w:r>
      <w:r w:rsidR="00C70FF0" w:rsidRPr="003E0F63">
        <w:rPr>
          <w:lang w:val="fr-FR"/>
        </w:rPr>
        <w:t>indiquant toute information sur l</w:t>
      </w:r>
      <w:r w:rsidR="008D3FEE" w:rsidRPr="003E0F63">
        <w:rPr>
          <w:lang w:val="fr-FR"/>
        </w:rPr>
        <w:t>’</w:t>
      </w:r>
      <w:r w:rsidR="00C70FF0" w:rsidRPr="003E0F63">
        <w:rPr>
          <w:lang w:val="fr-FR"/>
        </w:rPr>
        <w:t>état de la technique pertinent dont le déposant a connaissance</w:t>
      </w:r>
      <w:r w:rsidR="00D7387F" w:rsidRPr="003E0F63">
        <w:rPr>
          <w:lang w:val="fr-FR"/>
        </w:rPr>
        <w:t xml:space="preserve">.  </w:t>
      </w:r>
      <w:r w:rsidR="00C70FF0" w:rsidRPr="003E0F63">
        <w:rPr>
          <w:lang w:val="fr-FR"/>
        </w:rPr>
        <w:t>Cette exigence vise à éviter la non</w:t>
      </w:r>
      <w:r w:rsidR="005B5A81" w:rsidRPr="003E0F63">
        <w:rPr>
          <w:lang w:val="fr-FR"/>
        </w:rPr>
        <w:noBreakHyphen/>
      </w:r>
      <w:r w:rsidR="00C70FF0" w:rsidRPr="003E0F63">
        <w:rPr>
          <w:lang w:val="fr-FR"/>
        </w:rPr>
        <w:t xml:space="preserve">applicabilité du droit sur le dessin ou modèle industriel pour </w:t>
      </w:r>
      <w:r w:rsidR="00D7387F" w:rsidRPr="003E0F63">
        <w:rPr>
          <w:lang w:val="fr-FR"/>
        </w:rPr>
        <w:t>non</w:t>
      </w:r>
      <w:r w:rsidR="005B5A81" w:rsidRPr="003E0F63">
        <w:rPr>
          <w:lang w:val="fr-FR"/>
        </w:rPr>
        <w:noBreakHyphen/>
      </w:r>
      <w:r w:rsidR="00C70FF0" w:rsidRPr="003E0F63">
        <w:rPr>
          <w:lang w:val="fr-FR"/>
        </w:rPr>
        <w:t>respect du devoir de sincérité</w:t>
      </w:r>
      <w:r w:rsidR="00D7387F" w:rsidRPr="003E0F63">
        <w:rPr>
          <w:rStyle w:val="FootnoteReference"/>
          <w:lang w:val="fr-FR"/>
        </w:rPr>
        <w:footnoteReference w:id="6"/>
      </w:r>
      <w:r w:rsidR="00D7387F" w:rsidRPr="003E0F63">
        <w:rPr>
          <w:lang w:val="fr-FR"/>
        </w:rPr>
        <w:t xml:space="preserve"> (</w:t>
      </w:r>
      <w:r w:rsidR="00C70FF0" w:rsidRPr="003E0F63">
        <w:rPr>
          <w:lang w:val="fr-FR"/>
        </w:rPr>
        <w:t>voir le p</w:t>
      </w:r>
      <w:r w:rsidR="00D7387F" w:rsidRPr="003E0F63">
        <w:rPr>
          <w:lang w:val="fr-FR"/>
        </w:rPr>
        <w:t>aragraph</w:t>
      </w:r>
      <w:r w:rsidR="00C70FF0" w:rsidRPr="003E0F63">
        <w:rPr>
          <w:lang w:val="fr-FR"/>
        </w:rPr>
        <w:t>e</w:t>
      </w:r>
      <w:r w:rsidR="0026788A" w:rsidRPr="003E0F63">
        <w:rPr>
          <w:lang w:val="fr-FR"/>
        </w:rPr>
        <w:t> </w:t>
      </w:r>
      <w:r w:rsidR="00F911EB" w:rsidRPr="003E0F63">
        <w:rPr>
          <w:lang w:val="fr-FR"/>
        </w:rPr>
        <w:t>22</w:t>
      </w:r>
      <w:r w:rsidR="00D7387F" w:rsidRPr="003E0F63">
        <w:rPr>
          <w:lang w:val="fr-FR"/>
        </w:rPr>
        <w:t xml:space="preserve"> </w:t>
      </w:r>
      <w:r w:rsidR="00C70FF0" w:rsidRPr="003E0F63">
        <w:rPr>
          <w:lang w:val="fr-FR"/>
        </w:rPr>
        <w:t xml:space="preserve">du présent </w:t>
      </w:r>
      <w:r w:rsidR="00D7387F" w:rsidRPr="003E0F63">
        <w:rPr>
          <w:lang w:val="fr-FR"/>
        </w:rPr>
        <w:t>document).</w:t>
      </w:r>
    </w:p>
    <w:p w:rsidR="008D3FEE" w:rsidRPr="003E0F63" w:rsidRDefault="00D7387F" w:rsidP="005B5A81">
      <w:pPr>
        <w:pStyle w:val="ONUMFS"/>
        <w:rPr>
          <w:lang w:val="fr-FR"/>
        </w:rPr>
      </w:pPr>
      <w:r w:rsidRPr="003E0F63">
        <w:rPr>
          <w:lang w:val="fr-FR"/>
        </w:rPr>
        <w:t>I</w:t>
      </w:r>
      <w:r w:rsidR="00C70FF0" w:rsidRPr="003E0F63">
        <w:rPr>
          <w:lang w:val="fr-FR"/>
        </w:rPr>
        <w:t xml:space="preserve">l convient de rappeler </w:t>
      </w:r>
      <w:r w:rsidR="009D1141" w:rsidRPr="003E0F63">
        <w:rPr>
          <w:lang w:val="fr-FR"/>
        </w:rPr>
        <w:t xml:space="preserve">que, aux fins de la </w:t>
      </w:r>
      <w:r w:rsidR="00CD4898" w:rsidRPr="003E0F63">
        <w:rPr>
          <w:lang w:val="fr-FR"/>
        </w:rPr>
        <w:t>règle </w:t>
      </w:r>
      <w:r w:rsidRPr="003E0F63">
        <w:rPr>
          <w:lang w:val="fr-FR"/>
        </w:rPr>
        <w:t>7</w:t>
      </w:r>
      <w:r w:rsidR="00CD4898" w:rsidRPr="003E0F63">
        <w:rPr>
          <w:lang w:val="fr-FR"/>
        </w:rPr>
        <w:t>.</w:t>
      </w:r>
      <w:r w:rsidRPr="003E0F63">
        <w:rPr>
          <w:lang w:val="fr-FR"/>
        </w:rPr>
        <w:t xml:space="preserve">5)f) </w:t>
      </w:r>
      <w:r w:rsidR="00CD4898" w:rsidRPr="003E0F63">
        <w:rPr>
          <w:lang w:val="fr-FR"/>
        </w:rPr>
        <w:t>et</w:t>
      </w:r>
      <w:r w:rsidR="007769A2">
        <w:rPr>
          <w:lang w:val="fr-FR"/>
        </w:rPr>
        <w:t> </w:t>
      </w:r>
      <w:r w:rsidRPr="003E0F63">
        <w:rPr>
          <w:lang w:val="fr-FR"/>
        </w:rPr>
        <w:t xml:space="preserve">g), </w:t>
      </w:r>
      <w:r w:rsidR="00CD4898" w:rsidRPr="003E0F63">
        <w:rPr>
          <w:lang w:val="fr-FR"/>
        </w:rPr>
        <w:t>une partie contractante n</w:t>
      </w:r>
      <w:r w:rsidR="008D3FEE" w:rsidRPr="003E0F63">
        <w:rPr>
          <w:lang w:val="fr-FR"/>
        </w:rPr>
        <w:t>’</w:t>
      </w:r>
      <w:r w:rsidR="00CD4898" w:rsidRPr="003E0F63">
        <w:rPr>
          <w:lang w:val="fr-FR"/>
        </w:rPr>
        <w:t xml:space="preserve">est pas tenue de faire une déclaration, mais les indications </w:t>
      </w:r>
      <w:r w:rsidRPr="003E0F63">
        <w:rPr>
          <w:lang w:val="fr-FR"/>
        </w:rPr>
        <w:t>a</w:t>
      </w:r>
      <w:r w:rsidR="00CD4898" w:rsidRPr="003E0F63">
        <w:rPr>
          <w:lang w:val="fr-FR"/>
        </w:rPr>
        <w:t xml:space="preserve">utorisées et les déclarations accompagnant la demande sont </w:t>
      </w:r>
      <w:r w:rsidR="002C5B82" w:rsidRPr="003E0F63">
        <w:rPr>
          <w:lang w:val="fr-FR"/>
        </w:rPr>
        <w:t>précis</w:t>
      </w:r>
      <w:r w:rsidR="00CD4898" w:rsidRPr="003E0F63">
        <w:rPr>
          <w:lang w:val="fr-FR"/>
        </w:rPr>
        <w:t>ées dans les instructions administratives</w:t>
      </w:r>
      <w:r w:rsidRPr="003E0F63">
        <w:rPr>
          <w:lang w:val="fr-FR"/>
        </w:rPr>
        <w:t xml:space="preserve">. </w:t>
      </w:r>
      <w:r w:rsidR="0026788A" w:rsidRPr="003E0F63">
        <w:rPr>
          <w:lang w:val="fr-FR"/>
        </w:rPr>
        <w:t xml:space="preserve"> </w:t>
      </w:r>
      <w:r w:rsidR="00EC72B2" w:rsidRPr="003E0F63">
        <w:rPr>
          <w:lang w:val="fr-FR"/>
        </w:rPr>
        <w:t>En revanche</w:t>
      </w:r>
      <w:r w:rsidR="00CD4898" w:rsidRPr="003E0F63">
        <w:rPr>
          <w:lang w:val="fr-FR"/>
        </w:rPr>
        <w:t xml:space="preserve">, </w:t>
      </w:r>
      <w:r w:rsidR="00184A56">
        <w:rPr>
          <w:lang w:val="fr-FR"/>
        </w:rPr>
        <w:br/>
      </w:r>
      <w:r w:rsidR="00184A56">
        <w:rPr>
          <w:lang w:val="fr-FR"/>
        </w:rPr>
        <w:br/>
      </w:r>
      <w:r w:rsidR="00184A56">
        <w:rPr>
          <w:lang w:val="fr-FR"/>
        </w:rPr>
        <w:br/>
      </w:r>
      <w:r w:rsidR="00184A56">
        <w:rPr>
          <w:lang w:val="fr-FR"/>
        </w:rPr>
        <w:br/>
      </w:r>
      <w:r w:rsidR="00184A56">
        <w:rPr>
          <w:lang w:val="fr-FR"/>
        </w:rPr>
        <w:br/>
      </w:r>
      <w:r w:rsidR="00EC72B2" w:rsidRPr="003E0F63">
        <w:rPr>
          <w:lang w:val="fr-FR"/>
        </w:rPr>
        <w:lastRenderedPageBreak/>
        <w:t>une déclaration au titre de la règle </w:t>
      </w:r>
      <w:r w:rsidRPr="003E0F63">
        <w:rPr>
          <w:lang w:val="fr-FR"/>
        </w:rPr>
        <w:t>8</w:t>
      </w:r>
      <w:r w:rsidR="00EC72B2" w:rsidRPr="003E0F63">
        <w:rPr>
          <w:lang w:val="fr-FR"/>
        </w:rPr>
        <w:t>.</w:t>
      </w:r>
      <w:r w:rsidRPr="003E0F63">
        <w:rPr>
          <w:lang w:val="fr-FR"/>
        </w:rPr>
        <w:t>1</w:t>
      </w:r>
      <w:proofErr w:type="gramStart"/>
      <w:r w:rsidRPr="003E0F63">
        <w:rPr>
          <w:lang w:val="fr-FR"/>
        </w:rPr>
        <w:t>)ii</w:t>
      </w:r>
      <w:proofErr w:type="gramEnd"/>
      <w:r w:rsidRPr="003E0F63">
        <w:rPr>
          <w:lang w:val="fr-FR"/>
        </w:rPr>
        <w:t>)</w:t>
      </w:r>
      <w:r w:rsidR="00EC72B2" w:rsidRPr="003E0F63">
        <w:rPr>
          <w:lang w:val="fr-FR"/>
        </w:rPr>
        <w:t>,</w:t>
      </w:r>
      <w:r w:rsidRPr="003E0F63">
        <w:rPr>
          <w:lang w:val="fr-FR"/>
        </w:rPr>
        <w:t xml:space="preserve"> </w:t>
      </w:r>
      <w:r w:rsidR="00EC72B2" w:rsidRPr="003E0F63">
        <w:rPr>
          <w:lang w:val="fr-FR"/>
        </w:rPr>
        <w:t>par exemple, relative à un serment ou une attestation du créateur du dessin ou modèle, n</w:t>
      </w:r>
      <w:r w:rsidR="008D3FEE" w:rsidRPr="003E0F63">
        <w:rPr>
          <w:lang w:val="fr-FR"/>
        </w:rPr>
        <w:t>’</w:t>
      </w:r>
      <w:r w:rsidR="00EC72B2" w:rsidRPr="003E0F63">
        <w:rPr>
          <w:lang w:val="fr-FR"/>
        </w:rPr>
        <w:t>entre pas dans le champ d</w:t>
      </w:r>
      <w:r w:rsidR="008D3FEE" w:rsidRPr="003E0F63">
        <w:rPr>
          <w:lang w:val="fr-FR"/>
        </w:rPr>
        <w:t>’</w:t>
      </w:r>
      <w:r w:rsidR="00EC72B2" w:rsidRPr="003E0F63">
        <w:rPr>
          <w:lang w:val="fr-FR"/>
        </w:rPr>
        <w:t>application de la règle </w:t>
      </w:r>
      <w:r w:rsidRPr="003E0F63">
        <w:rPr>
          <w:lang w:val="fr-FR"/>
        </w:rPr>
        <w:t>7</w:t>
      </w:r>
      <w:r w:rsidR="00EC72B2" w:rsidRPr="003E0F63">
        <w:rPr>
          <w:lang w:val="fr-FR"/>
        </w:rPr>
        <w:t>.</w:t>
      </w:r>
      <w:r w:rsidRPr="003E0F63">
        <w:rPr>
          <w:lang w:val="fr-FR"/>
        </w:rPr>
        <w:t xml:space="preserve">5)f) </w:t>
      </w:r>
      <w:r w:rsidR="00EC72B2" w:rsidRPr="003E0F63">
        <w:rPr>
          <w:lang w:val="fr-FR"/>
        </w:rPr>
        <w:t>et, par conséquent, de la nouvelle instruction administrative proposée</w:t>
      </w:r>
      <w:r w:rsidR="006A1477" w:rsidRPr="003E0F63">
        <w:rPr>
          <w:rStyle w:val="FootnoteReference"/>
          <w:lang w:val="fr-FR"/>
        </w:rPr>
        <w:footnoteReference w:id="7"/>
      </w:r>
      <w:r w:rsidRPr="003E0F63">
        <w:rPr>
          <w:lang w:val="fr-FR"/>
        </w:rPr>
        <w:t>.</w:t>
      </w:r>
    </w:p>
    <w:p w:rsidR="00D7387F" w:rsidRPr="003E0F63" w:rsidRDefault="00DE0CD7" w:rsidP="007769A2">
      <w:pPr>
        <w:pStyle w:val="Heading2"/>
        <w:spacing w:before="480"/>
        <w:rPr>
          <w:lang w:val="fr-FR"/>
        </w:rPr>
      </w:pPr>
      <w:r w:rsidRPr="003E0F63">
        <w:rPr>
          <w:lang w:val="fr-FR"/>
        </w:rPr>
        <w:t>indications et documents autorisés</w:t>
      </w:r>
      <w:r w:rsidR="002C5B82" w:rsidRPr="003E0F63">
        <w:rPr>
          <w:lang w:val="fr-FR"/>
        </w:rPr>
        <w:t xml:space="preserve"> dans la demande </w:t>
      </w:r>
      <w:r w:rsidRPr="003E0F63">
        <w:rPr>
          <w:lang w:val="fr-FR"/>
        </w:rPr>
        <w:t>international</w:t>
      </w:r>
      <w:r w:rsidR="002C5B82" w:rsidRPr="003E0F63">
        <w:rPr>
          <w:lang w:val="fr-FR"/>
        </w:rPr>
        <w:t>e</w:t>
      </w:r>
    </w:p>
    <w:p w:rsidR="008F0110" w:rsidRPr="003E0F63" w:rsidRDefault="008F0110" w:rsidP="00410521">
      <w:pPr>
        <w:keepNext/>
        <w:rPr>
          <w:lang w:val="fr-FR"/>
        </w:rPr>
      </w:pPr>
    </w:p>
    <w:p w:rsidR="00D7387F" w:rsidRPr="003E0F63" w:rsidRDefault="00BC67E2" w:rsidP="005B5A81">
      <w:pPr>
        <w:pStyle w:val="ONUMFS"/>
        <w:rPr>
          <w:lang w:val="fr-FR"/>
        </w:rPr>
      </w:pPr>
      <w:r w:rsidRPr="003E0F63">
        <w:rPr>
          <w:lang w:val="fr-FR"/>
        </w:rPr>
        <w:t>Dans le cadre</w:t>
      </w:r>
      <w:r w:rsidR="002C5B82" w:rsidRPr="003E0F63">
        <w:rPr>
          <w:lang w:val="fr-FR"/>
        </w:rPr>
        <w:t xml:space="preserve"> des délibérations tenues lors de la troisième session, le groupe de travail </w:t>
      </w:r>
      <w:r w:rsidRPr="003E0F63">
        <w:rPr>
          <w:lang w:val="fr-FR"/>
        </w:rPr>
        <w:t>a procédé à un échange de vues sur les types d</w:t>
      </w:r>
      <w:r w:rsidR="008D3FEE" w:rsidRPr="003E0F63">
        <w:rPr>
          <w:lang w:val="fr-FR"/>
        </w:rPr>
        <w:t>’</w:t>
      </w:r>
      <w:r w:rsidRPr="003E0F63">
        <w:rPr>
          <w:lang w:val="fr-FR"/>
        </w:rPr>
        <w:t xml:space="preserve">indications et de </w:t>
      </w:r>
      <w:r w:rsidR="00D7387F" w:rsidRPr="003E0F63">
        <w:rPr>
          <w:lang w:val="fr-FR"/>
        </w:rPr>
        <w:t xml:space="preserve">documents </w:t>
      </w:r>
      <w:r w:rsidR="003F7B27">
        <w:rPr>
          <w:lang w:val="fr-FR"/>
        </w:rPr>
        <w:t>pouvant être exigés par les O</w:t>
      </w:r>
      <w:r w:rsidR="00D7387F" w:rsidRPr="003E0F63">
        <w:rPr>
          <w:lang w:val="fr-FR"/>
        </w:rPr>
        <w:t xml:space="preserve">ffices </w:t>
      </w:r>
      <w:r w:rsidRPr="003E0F63">
        <w:rPr>
          <w:lang w:val="fr-FR"/>
        </w:rPr>
        <w:t>aux fins de l</w:t>
      </w:r>
      <w:r w:rsidR="008D3FEE" w:rsidRPr="003E0F63">
        <w:rPr>
          <w:lang w:val="fr-FR"/>
        </w:rPr>
        <w:t>’</w:t>
      </w:r>
      <w:r w:rsidRPr="003E0F63">
        <w:rPr>
          <w:lang w:val="fr-FR"/>
        </w:rPr>
        <w:t>examen et sur la question de savoir comment ces indications et documents pourraient être intégrés dans la procédure de dépôt d</w:t>
      </w:r>
      <w:r w:rsidR="008D3FEE" w:rsidRPr="003E0F63">
        <w:rPr>
          <w:lang w:val="fr-FR"/>
        </w:rPr>
        <w:t>’</w:t>
      </w:r>
      <w:r w:rsidRPr="003E0F63">
        <w:rPr>
          <w:lang w:val="fr-FR"/>
        </w:rPr>
        <w:t>une demande internationale.  Au cours du débat, plusieurs délégations de pays disposant d</w:t>
      </w:r>
      <w:r w:rsidR="008D3FEE" w:rsidRPr="003E0F63">
        <w:rPr>
          <w:lang w:val="fr-FR"/>
        </w:rPr>
        <w:t>’</w:t>
      </w:r>
      <w:r w:rsidRPr="003E0F63">
        <w:rPr>
          <w:lang w:val="fr-FR"/>
        </w:rPr>
        <w:t xml:space="preserve">un </w:t>
      </w:r>
      <w:r w:rsidR="00D7387F" w:rsidRPr="003E0F63">
        <w:rPr>
          <w:lang w:val="fr-FR"/>
        </w:rPr>
        <w:t>“</w:t>
      </w:r>
      <w:r w:rsidR="003F7B27">
        <w:rPr>
          <w:lang w:val="fr-FR"/>
        </w:rPr>
        <w:t>O</w:t>
      </w:r>
      <w:r w:rsidRPr="003E0F63">
        <w:rPr>
          <w:lang w:val="fr-FR"/>
        </w:rPr>
        <w:t>ffice procédant à un examen”</w:t>
      </w:r>
      <w:r w:rsidR="00BB1A4E" w:rsidRPr="003E0F63">
        <w:rPr>
          <w:lang w:val="fr-FR"/>
        </w:rPr>
        <w:t>,</w:t>
      </w:r>
      <w:r w:rsidRPr="003E0F63">
        <w:rPr>
          <w:lang w:val="fr-FR"/>
        </w:rPr>
        <w:t xml:space="preserve"> tel que défini à l</w:t>
      </w:r>
      <w:r w:rsidR="008D3FEE" w:rsidRPr="003E0F63">
        <w:rPr>
          <w:lang w:val="fr-FR"/>
        </w:rPr>
        <w:t>’</w:t>
      </w:r>
      <w:r w:rsidRPr="003E0F63">
        <w:rPr>
          <w:lang w:val="fr-FR"/>
        </w:rPr>
        <w:t>article </w:t>
      </w:r>
      <w:r w:rsidR="00D7387F" w:rsidRPr="003E0F63">
        <w:rPr>
          <w:lang w:val="fr-FR"/>
        </w:rPr>
        <w:t>1</w:t>
      </w:r>
      <w:r w:rsidRPr="003E0F63">
        <w:rPr>
          <w:lang w:val="fr-FR"/>
        </w:rPr>
        <w:t>.</w:t>
      </w:r>
      <w:r w:rsidR="00D7387F" w:rsidRPr="003E0F63">
        <w:rPr>
          <w:lang w:val="fr-FR"/>
        </w:rPr>
        <w:t xml:space="preserve">xvii) </w:t>
      </w:r>
      <w:r w:rsidRPr="003E0F63">
        <w:rPr>
          <w:lang w:val="fr-FR"/>
        </w:rPr>
        <w:t>de l</w:t>
      </w:r>
      <w:r w:rsidR="008D3FEE" w:rsidRPr="003E0F63">
        <w:rPr>
          <w:lang w:val="fr-FR"/>
        </w:rPr>
        <w:t>’</w:t>
      </w:r>
      <w:r w:rsidRPr="003E0F63">
        <w:rPr>
          <w:lang w:val="fr-FR"/>
        </w:rPr>
        <w:t>Acte de</w:t>
      </w:r>
      <w:r w:rsidR="00AD581D" w:rsidRPr="003E0F63">
        <w:rPr>
          <w:lang w:val="fr-FR"/>
        </w:rPr>
        <w:t> </w:t>
      </w:r>
      <w:r w:rsidRPr="003E0F63">
        <w:rPr>
          <w:lang w:val="fr-FR"/>
        </w:rPr>
        <w:t>1</w:t>
      </w:r>
      <w:r w:rsidR="00D7387F" w:rsidRPr="003E0F63">
        <w:rPr>
          <w:lang w:val="fr-FR"/>
        </w:rPr>
        <w:t xml:space="preserve">999, </w:t>
      </w:r>
      <w:r w:rsidRPr="003E0F63">
        <w:rPr>
          <w:lang w:val="fr-FR"/>
        </w:rPr>
        <w:t>qui avaient entamé les préparatifs en vue de leur adhésion à l</w:t>
      </w:r>
      <w:r w:rsidR="008D3FEE" w:rsidRPr="003E0F63">
        <w:rPr>
          <w:lang w:val="fr-FR"/>
        </w:rPr>
        <w:t>’</w:t>
      </w:r>
      <w:r w:rsidRPr="003E0F63">
        <w:rPr>
          <w:lang w:val="fr-FR"/>
        </w:rPr>
        <w:t>Acte de</w:t>
      </w:r>
      <w:r w:rsidR="00AD581D" w:rsidRPr="003E0F63">
        <w:rPr>
          <w:lang w:val="fr-FR"/>
        </w:rPr>
        <w:t> </w:t>
      </w:r>
      <w:r w:rsidR="00D7387F" w:rsidRPr="003E0F63">
        <w:rPr>
          <w:lang w:val="fr-FR"/>
        </w:rPr>
        <w:t xml:space="preserve">1999, </w:t>
      </w:r>
      <w:r w:rsidR="00BB1A4E" w:rsidRPr="003E0F63">
        <w:rPr>
          <w:lang w:val="fr-FR"/>
        </w:rPr>
        <w:t xml:space="preserve">ont </w:t>
      </w:r>
      <w:r w:rsidR="00D7387F" w:rsidRPr="003E0F63">
        <w:rPr>
          <w:lang w:val="fr-FR"/>
        </w:rPr>
        <w:t>indi</w:t>
      </w:r>
      <w:r w:rsidR="00BB1A4E" w:rsidRPr="003E0F63">
        <w:rPr>
          <w:lang w:val="fr-FR"/>
        </w:rPr>
        <w:t xml:space="preserve">qué quels types de </w:t>
      </w:r>
      <w:r w:rsidR="00D7387F" w:rsidRPr="003E0F63">
        <w:rPr>
          <w:lang w:val="fr-FR"/>
        </w:rPr>
        <w:t xml:space="preserve">documents </w:t>
      </w:r>
      <w:r w:rsidR="00BB1A4E" w:rsidRPr="003E0F63">
        <w:rPr>
          <w:lang w:val="fr-FR"/>
        </w:rPr>
        <w:t>et autres éléments pourraient être requis à l</w:t>
      </w:r>
      <w:r w:rsidR="008D3FEE" w:rsidRPr="003E0F63">
        <w:rPr>
          <w:lang w:val="fr-FR"/>
        </w:rPr>
        <w:t>’</w:t>
      </w:r>
      <w:r w:rsidR="00BB1A4E" w:rsidRPr="003E0F63">
        <w:rPr>
          <w:lang w:val="fr-FR"/>
        </w:rPr>
        <w:t>appui de l</w:t>
      </w:r>
      <w:r w:rsidR="008D3FEE" w:rsidRPr="003E0F63">
        <w:rPr>
          <w:lang w:val="fr-FR"/>
        </w:rPr>
        <w:t>’</w:t>
      </w:r>
      <w:r w:rsidR="00BB1A4E" w:rsidRPr="003E0F63">
        <w:rPr>
          <w:lang w:val="fr-FR"/>
        </w:rPr>
        <w:t xml:space="preserve">examen quant au fond effectué par leurs </w:t>
      </w:r>
      <w:r w:rsidR="003F7B27">
        <w:rPr>
          <w:lang w:val="fr-FR"/>
        </w:rPr>
        <w:t>O</w:t>
      </w:r>
      <w:r w:rsidR="00D7387F" w:rsidRPr="003E0F63">
        <w:rPr>
          <w:lang w:val="fr-FR"/>
        </w:rPr>
        <w:t>ffices.</w:t>
      </w:r>
    </w:p>
    <w:p w:rsidR="00D7387F" w:rsidRPr="003E0F63" w:rsidRDefault="00BB1A4E" w:rsidP="007769A2">
      <w:pPr>
        <w:pStyle w:val="Heading3"/>
        <w:spacing w:before="480"/>
        <w:rPr>
          <w:lang w:val="fr-FR"/>
        </w:rPr>
      </w:pPr>
      <w:r w:rsidRPr="003E0F63">
        <w:rPr>
          <w:lang w:val="fr-FR"/>
        </w:rPr>
        <w:t>Éléments à l</w:t>
      </w:r>
      <w:r w:rsidR="008D3FEE" w:rsidRPr="003E0F63">
        <w:rPr>
          <w:lang w:val="fr-FR"/>
        </w:rPr>
        <w:t>’</w:t>
      </w:r>
      <w:r w:rsidRPr="003E0F63">
        <w:rPr>
          <w:lang w:val="fr-FR"/>
        </w:rPr>
        <w:t>appui d</w:t>
      </w:r>
      <w:r w:rsidR="008D3FEE" w:rsidRPr="003E0F63">
        <w:rPr>
          <w:lang w:val="fr-FR"/>
        </w:rPr>
        <w:t>’</w:t>
      </w:r>
      <w:r w:rsidRPr="003E0F63">
        <w:rPr>
          <w:lang w:val="fr-FR"/>
        </w:rPr>
        <w:t>une revendication de priorité</w:t>
      </w:r>
    </w:p>
    <w:p w:rsidR="008F0110" w:rsidRPr="003E0F63" w:rsidRDefault="008F0110" w:rsidP="008F0110">
      <w:pPr>
        <w:rPr>
          <w:lang w:val="fr-FR"/>
        </w:rPr>
      </w:pPr>
    </w:p>
    <w:p w:rsidR="00D7387F" w:rsidRPr="003E0F63" w:rsidRDefault="00D7387F" w:rsidP="005B5A81">
      <w:pPr>
        <w:pStyle w:val="ONUMFS"/>
        <w:rPr>
          <w:lang w:val="fr-FR"/>
        </w:rPr>
      </w:pPr>
      <w:r w:rsidRPr="003E0F63">
        <w:rPr>
          <w:lang w:val="fr-FR"/>
        </w:rPr>
        <w:t>I</w:t>
      </w:r>
      <w:r w:rsidR="00BB1A4E" w:rsidRPr="003E0F63">
        <w:rPr>
          <w:lang w:val="fr-FR"/>
        </w:rPr>
        <w:t>l convient de rappeler que la règle </w:t>
      </w:r>
      <w:r w:rsidRPr="003E0F63">
        <w:rPr>
          <w:lang w:val="fr-FR"/>
        </w:rPr>
        <w:t>7</w:t>
      </w:r>
      <w:r w:rsidR="00BB1A4E" w:rsidRPr="003E0F63">
        <w:rPr>
          <w:lang w:val="fr-FR"/>
        </w:rPr>
        <w:t>.</w:t>
      </w:r>
      <w:r w:rsidRPr="003E0F63">
        <w:rPr>
          <w:lang w:val="fr-FR"/>
        </w:rPr>
        <w:t xml:space="preserve">5)c) </w:t>
      </w:r>
      <w:r w:rsidR="00BB1A4E" w:rsidRPr="003E0F63">
        <w:rPr>
          <w:lang w:val="fr-FR"/>
        </w:rPr>
        <w:t>prévoit déjà</w:t>
      </w:r>
      <w:r w:rsidR="00826EEE" w:rsidRPr="003E0F63">
        <w:rPr>
          <w:lang w:val="fr-FR"/>
        </w:rPr>
        <w:t xml:space="preserve"> la fourniture dans une demande internationale d</w:t>
      </w:r>
      <w:r w:rsidR="008D3FEE" w:rsidRPr="003E0F63">
        <w:rPr>
          <w:lang w:val="fr-FR"/>
        </w:rPr>
        <w:t>’</w:t>
      </w:r>
      <w:r w:rsidR="00BB1A4E" w:rsidRPr="003E0F63">
        <w:rPr>
          <w:lang w:val="fr-FR"/>
        </w:rPr>
        <w:t>une déclaration revendiquant la priorité d</w:t>
      </w:r>
      <w:r w:rsidR="008D3FEE" w:rsidRPr="003E0F63">
        <w:rPr>
          <w:lang w:val="fr-FR"/>
        </w:rPr>
        <w:t>’</w:t>
      </w:r>
      <w:r w:rsidR="00BB1A4E" w:rsidRPr="003E0F63">
        <w:rPr>
          <w:lang w:val="fr-FR"/>
        </w:rPr>
        <w:t xml:space="preserve">un dépôt antérieur.  </w:t>
      </w:r>
      <w:r w:rsidR="00826EEE" w:rsidRPr="003E0F63">
        <w:rPr>
          <w:lang w:val="fr-FR"/>
        </w:rPr>
        <w:t>Toutefois, cette règle n</w:t>
      </w:r>
      <w:r w:rsidR="008D3FEE" w:rsidRPr="003E0F63">
        <w:rPr>
          <w:lang w:val="fr-FR"/>
        </w:rPr>
        <w:t>’</w:t>
      </w:r>
      <w:r w:rsidR="00826EEE" w:rsidRPr="003E0F63">
        <w:rPr>
          <w:lang w:val="fr-FR"/>
        </w:rPr>
        <w:t>exige pas la fourniture d</w:t>
      </w:r>
      <w:r w:rsidR="008D3FEE" w:rsidRPr="003E0F63">
        <w:rPr>
          <w:lang w:val="fr-FR"/>
        </w:rPr>
        <w:t>’</w:t>
      </w:r>
      <w:r w:rsidR="00826EEE" w:rsidRPr="003E0F63">
        <w:rPr>
          <w:lang w:val="fr-FR"/>
        </w:rPr>
        <w:t>une copie de la demande sur laquelle est fondée la priorité.</w:t>
      </w:r>
      <w:r w:rsidRPr="003E0F63">
        <w:rPr>
          <w:lang w:val="fr-FR"/>
        </w:rPr>
        <w:t xml:space="preserve">  </w:t>
      </w:r>
      <w:r w:rsidR="00826EEE" w:rsidRPr="003E0F63">
        <w:rPr>
          <w:lang w:val="fr-FR"/>
        </w:rPr>
        <w:t>Cela n</w:t>
      </w:r>
      <w:r w:rsidR="008D3FEE" w:rsidRPr="003E0F63">
        <w:rPr>
          <w:lang w:val="fr-FR"/>
        </w:rPr>
        <w:t>’</w:t>
      </w:r>
      <w:r w:rsidR="00826EEE" w:rsidRPr="003E0F63">
        <w:rPr>
          <w:lang w:val="fr-FR"/>
        </w:rPr>
        <w:t xml:space="preserve">empêche pas un </w:t>
      </w:r>
      <w:r w:rsidR="003F7B27">
        <w:rPr>
          <w:lang w:val="fr-FR"/>
        </w:rPr>
        <w:t>O</w:t>
      </w:r>
      <w:r w:rsidR="00826EEE" w:rsidRPr="003E0F63">
        <w:rPr>
          <w:lang w:val="fr-FR"/>
        </w:rPr>
        <w:t>ffice de demander directement au titulaire, selon le cas, de lui remettre une copie du document de priorité.</w:t>
      </w:r>
      <w:r w:rsidRPr="003E0F63">
        <w:rPr>
          <w:lang w:val="fr-FR"/>
        </w:rPr>
        <w:t xml:space="preserve"> </w:t>
      </w:r>
      <w:r w:rsidR="008F0110" w:rsidRPr="003E0F63">
        <w:rPr>
          <w:lang w:val="fr-FR"/>
        </w:rPr>
        <w:t xml:space="preserve"> </w:t>
      </w:r>
      <w:r w:rsidR="00826EEE" w:rsidRPr="003E0F63">
        <w:rPr>
          <w:lang w:val="fr-FR"/>
        </w:rPr>
        <w:t>Cette demande pourrait être formulée dans le cas d</w:t>
      </w:r>
      <w:r w:rsidR="008D3FEE" w:rsidRPr="003E0F63">
        <w:rPr>
          <w:lang w:val="fr-FR"/>
        </w:rPr>
        <w:t>’</w:t>
      </w:r>
      <w:r w:rsidR="00826EEE" w:rsidRPr="003E0F63">
        <w:rPr>
          <w:lang w:val="fr-FR"/>
        </w:rPr>
        <w:t>un refus, si l</w:t>
      </w:r>
      <w:r w:rsidR="008D3FEE" w:rsidRPr="003E0F63">
        <w:rPr>
          <w:lang w:val="fr-FR"/>
        </w:rPr>
        <w:t>’</w:t>
      </w:r>
      <w:r w:rsidR="003F7B27">
        <w:rPr>
          <w:lang w:val="fr-FR"/>
        </w:rPr>
        <w:t>O</w:t>
      </w:r>
      <w:r w:rsidR="00826EEE" w:rsidRPr="003E0F63">
        <w:rPr>
          <w:lang w:val="fr-FR"/>
        </w:rPr>
        <w:t>ffice considère que le document de priorité est nécessaire pour déterminer</w:t>
      </w:r>
      <w:r w:rsidRPr="003E0F63">
        <w:rPr>
          <w:lang w:val="fr-FR"/>
        </w:rPr>
        <w:t xml:space="preserve"> </w:t>
      </w:r>
      <w:r w:rsidR="00826EEE" w:rsidRPr="003E0F63">
        <w:rPr>
          <w:lang w:val="fr-FR"/>
        </w:rPr>
        <w:t>la nouveauté en raison d</w:t>
      </w:r>
      <w:r w:rsidR="008D3FEE" w:rsidRPr="003E0F63">
        <w:rPr>
          <w:lang w:val="fr-FR"/>
        </w:rPr>
        <w:t>’</w:t>
      </w:r>
      <w:r w:rsidR="00826EEE" w:rsidRPr="003E0F63">
        <w:rPr>
          <w:lang w:val="fr-FR"/>
        </w:rPr>
        <w:t>une divulgation</w:t>
      </w:r>
      <w:r w:rsidRPr="003E0F63">
        <w:rPr>
          <w:lang w:val="fr-FR"/>
        </w:rPr>
        <w:t xml:space="preserve"> </w:t>
      </w:r>
      <w:r w:rsidR="00826EEE" w:rsidRPr="003E0F63">
        <w:rPr>
          <w:lang w:val="fr-FR"/>
        </w:rPr>
        <w:t>intervenu</w:t>
      </w:r>
      <w:r w:rsidR="00573C63" w:rsidRPr="003E0F63">
        <w:rPr>
          <w:lang w:val="fr-FR"/>
        </w:rPr>
        <w:t xml:space="preserve">e </w:t>
      </w:r>
      <w:r w:rsidR="003234EA" w:rsidRPr="003E0F63">
        <w:rPr>
          <w:lang w:val="fr-FR"/>
        </w:rPr>
        <w:t>durant le</w:t>
      </w:r>
      <w:r w:rsidR="00573C63" w:rsidRPr="003E0F63">
        <w:rPr>
          <w:lang w:val="fr-FR"/>
        </w:rPr>
        <w:t xml:space="preserve"> délai de priorité</w:t>
      </w:r>
      <w:r w:rsidRPr="003E0F63">
        <w:rPr>
          <w:rStyle w:val="FootnoteReference"/>
          <w:szCs w:val="22"/>
          <w:lang w:val="fr-FR"/>
        </w:rPr>
        <w:footnoteReference w:id="8"/>
      </w:r>
      <w:r w:rsidRPr="003E0F63">
        <w:rPr>
          <w:lang w:val="fr-FR"/>
        </w:rPr>
        <w:t>.</w:t>
      </w:r>
    </w:p>
    <w:p w:rsidR="00D7387F" w:rsidRPr="003E0F63" w:rsidRDefault="00573C63" w:rsidP="005B5A81">
      <w:pPr>
        <w:pStyle w:val="ONUMFS"/>
        <w:rPr>
          <w:lang w:val="fr-FR"/>
        </w:rPr>
      </w:pPr>
      <w:r w:rsidRPr="003E0F63">
        <w:rPr>
          <w:lang w:val="fr-FR"/>
        </w:rPr>
        <w:t>À la troisième </w:t>
      </w:r>
      <w:r w:rsidR="00D7387F" w:rsidRPr="003E0F63">
        <w:rPr>
          <w:lang w:val="fr-FR"/>
        </w:rPr>
        <w:t xml:space="preserve">session </w:t>
      </w:r>
      <w:r w:rsidRPr="003E0F63">
        <w:rPr>
          <w:lang w:val="fr-FR"/>
        </w:rPr>
        <w:t xml:space="preserve">du groupe de travail, les délégations de la </w:t>
      </w:r>
      <w:r w:rsidR="00D7387F" w:rsidRPr="003E0F63">
        <w:rPr>
          <w:lang w:val="fr-FR"/>
        </w:rPr>
        <w:t>Chin</w:t>
      </w:r>
      <w:r w:rsidRPr="003E0F63">
        <w:rPr>
          <w:lang w:val="fr-FR"/>
        </w:rPr>
        <w:t>e</w:t>
      </w:r>
      <w:r w:rsidR="00D7387F" w:rsidRPr="003E0F63">
        <w:rPr>
          <w:lang w:val="fr-FR"/>
        </w:rPr>
        <w:t xml:space="preserve">, </w:t>
      </w:r>
      <w:r w:rsidRPr="003E0F63">
        <w:rPr>
          <w:lang w:val="fr-FR"/>
        </w:rPr>
        <w:t>du Japon et de la République de Corée ont déclaré que, à l</w:t>
      </w:r>
      <w:r w:rsidR="008D3FEE" w:rsidRPr="003E0F63">
        <w:rPr>
          <w:lang w:val="fr-FR"/>
        </w:rPr>
        <w:t>’</w:t>
      </w:r>
      <w:r w:rsidRPr="003E0F63">
        <w:rPr>
          <w:lang w:val="fr-FR"/>
        </w:rPr>
        <w:t>appui d</w:t>
      </w:r>
      <w:r w:rsidR="008D3FEE" w:rsidRPr="003E0F63">
        <w:rPr>
          <w:lang w:val="fr-FR"/>
        </w:rPr>
        <w:t>’</w:t>
      </w:r>
      <w:r w:rsidRPr="003E0F63">
        <w:rPr>
          <w:lang w:val="fr-FR"/>
        </w:rPr>
        <w:t xml:space="preserve">une revendication de priorité, leurs </w:t>
      </w:r>
      <w:r w:rsidR="003F7B27">
        <w:rPr>
          <w:lang w:val="fr-FR"/>
        </w:rPr>
        <w:t>O</w:t>
      </w:r>
      <w:r w:rsidRPr="003E0F63">
        <w:rPr>
          <w:lang w:val="fr-FR"/>
        </w:rPr>
        <w:t xml:space="preserve">ffices exigeaient une copie de la demande sur laquelle était fondée la priorité </w:t>
      </w:r>
      <w:r w:rsidR="00D7387F" w:rsidRPr="003E0F63">
        <w:rPr>
          <w:lang w:val="fr-FR"/>
        </w:rPr>
        <w:t>(</w:t>
      </w:r>
      <w:r w:rsidRPr="003E0F63">
        <w:rPr>
          <w:lang w:val="fr-FR"/>
        </w:rPr>
        <w:t xml:space="preserve">voir les </w:t>
      </w:r>
      <w:r w:rsidR="00D7387F" w:rsidRPr="003E0F63">
        <w:rPr>
          <w:lang w:val="fr-FR"/>
        </w:rPr>
        <w:t>paragraph</w:t>
      </w:r>
      <w:r w:rsidRPr="003E0F63">
        <w:rPr>
          <w:lang w:val="fr-FR"/>
        </w:rPr>
        <w:t>e</w:t>
      </w:r>
      <w:r w:rsidR="00D7387F" w:rsidRPr="003E0F63">
        <w:rPr>
          <w:lang w:val="fr-FR"/>
        </w:rPr>
        <w:t>s</w:t>
      </w:r>
      <w:r w:rsidR="00DD687C" w:rsidRPr="003E0F63">
        <w:rPr>
          <w:lang w:val="fr-FR"/>
        </w:rPr>
        <w:t> </w:t>
      </w:r>
      <w:r w:rsidR="00D7387F" w:rsidRPr="003E0F63">
        <w:rPr>
          <w:lang w:val="fr-FR"/>
        </w:rPr>
        <w:t xml:space="preserve">68, 69 </w:t>
      </w:r>
      <w:r w:rsidRPr="003E0F63">
        <w:rPr>
          <w:lang w:val="fr-FR"/>
        </w:rPr>
        <w:t xml:space="preserve">et </w:t>
      </w:r>
      <w:r w:rsidR="00D7387F" w:rsidRPr="003E0F63">
        <w:rPr>
          <w:lang w:val="fr-FR"/>
        </w:rPr>
        <w:t xml:space="preserve">73 </w:t>
      </w:r>
      <w:r w:rsidRPr="003E0F63">
        <w:rPr>
          <w:lang w:val="fr-FR"/>
        </w:rPr>
        <w:t xml:space="preserve">du </w:t>
      </w:r>
      <w:r w:rsidR="00D7387F" w:rsidRPr="003E0F63">
        <w:rPr>
          <w:lang w:val="fr-FR"/>
        </w:rPr>
        <w:t>document</w:t>
      </w:r>
      <w:r w:rsidR="00DD687C" w:rsidRPr="003E0F63">
        <w:rPr>
          <w:lang w:val="fr-FR"/>
        </w:rPr>
        <w:t> </w:t>
      </w:r>
      <w:r w:rsidR="00D7387F" w:rsidRPr="003E0F63">
        <w:rPr>
          <w:lang w:val="fr-FR"/>
        </w:rPr>
        <w:t>H/LD/WG/3/8</w:t>
      </w:r>
      <w:r w:rsidR="00AD581D" w:rsidRPr="003E0F63">
        <w:rPr>
          <w:lang w:val="fr-FR"/>
        </w:rPr>
        <w:t> </w:t>
      </w:r>
      <w:proofErr w:type="spellStart"/>
      <w:r w:rsidR="00D7387F" w:rsidRPr="003E0F63">
        <w:rPr>
          <w:lang w:val="fr-FR"/>
        </w:rPr>
        <w:t>Prov</w:t>
      </w:r>
      <w:proofErr w:type="spellEnd"/>
      <w:r w:rsidR="00DD687C" w:rsidRPr="003E0F63">
        <w:rPr>
          <w:lang w:val="fr-FR"/>
        </w:rPr>
        <w:t>.</w:t>
      </w:r>
      <w:r w:rsidRPr="003E0F63">
        <w:rPr>
          <w:lang w:val="fr-FR"/>
        </w:rPr>
        <w:t xml:space="preserve"> intitulé </w:t>
      </w:r>
      <w:r w:rsidR="00D7387F" w:rsidRPr="003E0F63">
        <w:rPr>
          <w:lang w:val="fr-FR"/>
        </w:rPr>
        <w:t>“</w:t>
      </w:r>
      <w:r w:rsidRPr="003E0F63">
        <w:rPr>
          <w:lang w:val="fr-FR"/>
        </w:rPr>
        <w:t>Projet de rapport</w:t>
      </w:r>
      <w:r w:rsidR="00D7387F" w:rsidRPr="003E0F63">
        <w:rPr>
          <w:lang w:val="fr-FR"/>
        </w:rPr>
        <w:t xml:space="preserve">”). </w:t>
      </w:r>
      <w:r w:rsidR="00DD687C" w:rsidRPr="003E0F63">
        <w:rPr>
          <w:lang w:val="fr-FR"/>
        </w:rPr>
        <w:t xml:space="preserve"> </w:t>
      </w:r>
      <w:r w:rsidRPr="003E0F63">
        <w:rPr>
          <w:lang w:val="fr-FR"/>
        </w:rPr>
        <w:t xml:space="preserve">La délégation de la </w:t>
      </w:r>
      <w:r w:rsidR="00D7387F" w:rsidRPr="003E0F63">
        <w:rPr>
          <w:lang w:val="fr-FR"/>
        </w:rPr>
        <w:t>Chin</w:t>
      </w:r>
      <w:r w:rsidRPr="003E0F63">
        <w:rPr>
          <w:lang w:val="fr-FR"/>
        </w:rPr>
        <w:t xml:space="preserve">e </w:t>
      </w:r>
      <w:r w:rsidR="00D7387F" w:rsidRPr="003E0F63">
        <w:rPr>
          <w:lang w:val="fr-FR"/>
        </w:rPr>
        <w:t xml:space="preserve">a </w:t>
      </w:r>
      <w:r w:rsidRPr="003E0F63">
        <w:rPr>
          <w:lang w:val="fr-FR"/>
        </w:rPr>
        <w:t>également indiqué que la législation chinoise</w:t>
      </w:r>
      <w:r w:rsidR="003234EA" w:rsidRPr="003E0F63">
        <w:rPr>
          <w:lang w:val="fr-FR"/>
        </w:rPr>
        <w:t xml:space="preserve"> exigeait la soumission des documents de priorité dans un délai de trois mois à compter de la date de dépôt de la demande ultérieure</w:t>
      </w:r>
      <w:r w:rsidR="00D7387F" w:rsidRPr="003E0F63">
        <w:rPr>
          <w:lang w:val="fr-FR"/>
        </w:rPr>
        <w:t xml:space="preserve">.  </w:t>
      </w:r>
      <w:r w:rsidR="003234EA" w:rsidRPr="003E0F63">
        <w:rPr>
          <w:lang w:val="fr-FR"/>
        </w:rPr>
        <w:t xml:space="preserve">En outre, les délégations de la </w:t>
      </w:r>
      <w:r w:rsidR="00D7387F" w:rsidRPr="003E0F63">
        <w:rPr>
          <w:lang w:val="fr-FR"/>
        </w:rPr>
        <w:t>Chin</w:t>
      </w:r>
      <w:r w:rsidR="003234EA" w:rsidRPr="003E0F63">
        <w:rPr>
          <w:lang w:val="fr-FR"/>
        </w:rPr>
        <w:t xml:space="preserve">e et du Japon ont précisé que leurs </w:t>
      </w:r>
      <w:r w:rsidR="003F7B27">
        <w:rPr>
          <w:lang w:val="fr-FR"/>
        </w:rPr>
        <w:t>O</w:t>
      </w:r>
      <w:r w:rsidR="003234EA" w:rsidRPr="003E0F63">
        <w:rPr>
          <w:lang w:val="fr-FR"/>
        </w:rPr>
        <w:t>ffices participaient déjà au Service d</w:t>
      </w:r>
      <w:r w:rsidR="008D3FEE" w:rsidRPr="003E0F63">
        <w:rPr>
          <w:lang w:val="fr-FR"/>
        </w:rPr>
        <w:t>’</w:t>
      </w:r>
      <w:r w:rsidR="003234EA" w:rsidRPr="003E0F63">
        <w:rPr>
          <w:lang w:val="fr-FR"/>
        </w:rPr>
        <w:t xml:space="preserve">accès numérique aux documents de priorité </w:t>
      </w:r>
      <w:r w:rsidR="00D7387F" w:rsidRPr="003E0F63">
        <w:rPr>
          <w:lang w:val="fr-FR"/>
        </w:rPr>
        <w:t>(</w:t>
      </w:r>
      <w:r w:rsidR="003234EA" w:rsidRPr="003E0F63">
        <w:rPr>
          <w:lang w:val="fr-FR"/>
        </w:rPr>
        <w:t>ci</w:t>
      </w:r>
      <w:r w:rsidR="005B5A81" w:rsidRPr="003E0F63">
        <w:rPr>
          <w:lang w:val="fr-FR"/>
        </w:rPr>
        <w:noBreakHyphen/>
      </w:r>
      <w:r w:rsidR="003234EA" w:rsidRPr="003E0F63">
        <w:rPr>
          <w:lang w:val="fr-FR"/>
        </w:rPr>
        <w:t xml:space="preserve">après dénommé </w:t>
      </w:r>
      <w:r w:rsidR="00DD687C" w:rsidRPr="003E0F63">
        <w:rPr>
          <w:lang w:val="fr-FR"/>
        </w:rPr>
        <w:t>“</w:t>
      </w:r>
      <w:r w:rsidR="00D7387F" w:rsidRPr="003E0F63">
        <w:rPr>
          <w:lang w:val="fr-FR"/>
        </w:rPr>
        <w:t>DAS</w:t>
      </w:r>
      <w:r w:rsidR="00DD687C" w:rsidRPr="003E0F63">
        <w:rPr>
          <w:lang w:val="fr-FR"/>
        </w:rPr>
        <w:t>”</w:t>
      </w:r>
      <w:r w:rsidR="00D7387F" w:rsidRPr="003E0F63">
        <w:rPr>
          <w:lang w:val="fr-FR"/>
        </w:rPr>
        <w:t>)</w:t>
      </w:r>
      <w:r w:rsidR="00D7387F" w:rsidRPr="003E0F63">
        <w:rPr>
          <w:rStyle w:val="FootnoteReference"/>
          <w:lang w:val="fr-FR"/>
        </w:rPr>
        <w:footnoteReference w:id="9"/>
      </w:r>
      <w:r w:rsidR="00D7387F" w:rsidRPr="003E0F63">
        <w:rPr>
          <w:lang w:val="fr-FR"/>
        </w:rPr>
        <w:t xml:space="preserve"> </w:t>
      </w:r>
      <w:r w:rsidR="003234EA" w:rsidRPr="003E0F63">
        <w:rPr>
          <w:lang w:val="fr-FR"/>
        </w:rPr>
        <w:t>et que</w:t>
      </w:r>
      <w:r w:rsidR="000B4608" w:rsidRPr="003E0F63">
        <w:rPr>
          <w:lang w:val="fr-FR"/>
        </w:rPr>
        <w:t>,</w:t>
      </w:r>
      <w:r w:rsidR="00D7387F" w:rsidRPr="003E0F63">
        <w:rPr>
          <w:lang w:val="fr-FR"/>
        </w:rPr>
        <w:t xml:space="preserve"> </w:t>
      </w:r>
      <w:r w:rsidR="003234EA" w:rsidRPr="003E0F63">
        <w:rPr>
          <w:lang w:val="fr-FR"/>
        </w:rPr>
        <w:t>dès que leurs pays adhéreraient à l</w:t>
      </w:r>
      <w:r w:rsidR="008D3FEE" w:rsidRPr="003E0F63">
        <w:rPr>
          <w:lang w:val="fr-FR"/>
        </w:rPr>
        <w:t>’</w:t>
      </w:r>
      <w:r w:rsidR="003234EA" w:rsidRPr="003E0F63">
        <w:rPr>
          <w:lang w:val="fr-FR"/>
        </w:rPr>
        <w:t>Acte de</w:t>
      </w:r>
      <w:r w:rsidR="00AD581D" w:rsidRPr="003E0F63">
        <w:rPr>
          <w:lang w:val="fr-FR"/>
        </w:rPr>
        <w:t> </w:t>
      </w:r>
      <w:r w:rsidR="00D7387F" w:rsidRPr="003E0F63">
        <w:rPr>
          <w:lang w:val="fr-FR"/>
        </w:rPr>
        <w:t>1999</w:t>
      </w:r>
      <w:r w:rsidR="003234EA" w:rsidRPr="003E0F63">
        <w:rPr>
          <w:lang w:val="fr-FR"/>
        </w:rPr>
        <w:t xml:space="preserve"> et que leurs </w:t>
      </w:r>
      <w:r w:rsidR="003F7B27">
        <w:rPr>
          <w:lang w:val="fr-FR"/>
        </w:rPr>
        <w:t>O</w:t>
      </w:r>
      <w:r w:rsidR="003234EA" w:rsidRPr="003E0F63">
        <w:rPr>
          <w:lang w:val="fr-FR"/>
        </w:rPr>
        <w:t>ffices seraient techniquement prêts, l</w:t>
      </w:r>
      <w:r w:rsidR="008D3FEE" w:rsidRPr="003E0F63">
        <w:rPr>
          <w:lang w:val="fr-FR"/>
        </w:rPr>
        <w:t>’</w:t>
      </w:r>
      <w:r w:rsidR="00D7387F" w:rsidRPr="003E0F63">
        <w:rPr>
          <w:lang w:val="fr-FR"/>
        </w:rPr>
        <w:t>application</w:t>
      </w:r>
      <w:r w:rsidR="008D3FEE" w:rsidRPr="003E0F63">
        <w:rPr>
          <w:lang w:val="fr-FR"/>
        </w:rPr>
        <w:t xml:space="preserve"> du DAS</w:t>
      </w:r>
      <w:r w:rsidR="00D7387F" w:rsidRPr="003E0F63">
        <w:rPr>
          <w:lang w:val="fr-FR"/>
        </w:rPr>
        <w:t xml:space="preserve"> </w:t>
      </w:r>
      <w:r w:rsidR="003234EA" w:rsidRPr="003E0F63">
        <w:rPr>
          <w:lang w:val="fr-FR"/>
        </w:rPr>
        <w:t>serait étendue aux demandes internationales en vertu du système de La Haye</w:t>
      </w:r>
      <w:r w:rsidR="00D7387F" w:rsidRPr="003E0F63">
        <w:rPr>
          <w:lang w:val="fr-FR"/>
        </w:rPr>
        <w:t xml:space="preserve">.  </w:t>
      </w:r>
      <w:r w:rsidR="003234EA" w:rsidRPr="003E0F63">
        <w:rPr>
          <w:lang w:val="fr-FR"/>
        </w:rPr>
        <w:t>Un grand nombre d</w:t>
      </w:r>
      <w:r w:rsidR="008D3FEE" w:rsidRPr="003E0F63">
        <w:rPr>
          <w:lang w:val="fr-FR"/>
        </w:rPr>
        <w:t>’</w:t>
      </w:r>
      <w:r w:rsidR="003234EA" w:rsidRPr="003E0F63">
        <w:rPr>
          <w:lang w:val="fr-FR"/>
        </w:rPr>
        <w:t>autres délégations aussi se sont déclarées intéressées par l</w:t>
      </w:r>
      <w:r w:rsidR="008D3FEE" w:rsidRPr="003E0F63">
        <w:rPr>
          <w:lang w:val="fr-FR"/>
        </w:rPr>
        <w:t>’</w:t>
      </w:r>
      <w:r w:rsidR="003234EA" w:rsidRPr="003E0F63">
        <w:rPr>
          <w:lang w:val="fr-FR"/>
        </w:rPr>
        <w:t>utilisation</w:t>
      </w:r>
      <w:r w:rsidR="008D3FEE" w:rsidRPr="003E0F63">
        <w:rPr>
          <w:lang w:val="fr-FR"/>
        </w:rPr>
        <w:t xml:space="preserve"> du DAS</w:t>
      </w:r>
      <w:r w:rsidR="00D7387F" w:rsidRPr="003E0F63">
        <w:rPr>
          <w:lang w:val="fr-FR"/>
        </w:rPr>
        <w:t xml:space="preserve"> </w:t>
      </w:r>
      <w:r w:rsidR="003234EA" w:rsidRPr="003E0F63">
        <w:rPr>
          <w:lang w:val="fr-FR"/>
        </w:rPr>
        <w:t>pour l</w:t>
      </w:r>
      <w:r w:rsidR="008D3FEE" w:rsidRPr="003E0F63">
        <w:rPr>
          <w:lang w:val="fr-FR"/>
        </w:rPr>
        <w:t>’</w:t>
      </w:r>
      <w:r w:rsidR="003234EA" w:rsidRPr="003E0F63">
        <w:rPr>
          <w:lang w:val="fr-FR"/>
        </w:rPr>
        <w:t>échange de documents de priorité en vertu du système de La Haye</w:t>
      </w:r>
      <w:r w:rsidR="00D7387F" w:rsidRPr="003E0F63">
        <w:rPr>
          <w:lang w:val="fr-FR"/>
        </w:rPr>
        <w:t xml:space="preserve"> (</w:t>
      </w:r>
      <w:r w:rsidR="003234EA" w:rsidRPr="003E0F63">
        <w:rPr>
          <w:lang w:val="fr-FR"/>
        </w:rPr>
        <w:t xml:space="preserve">voir les </w:t>
      </w:r>
      <w:r w:rsidR="00D7387F" w:rsidRPr="003E0F63">
        <w:rPr>
          <w:lang w:val="fr-FR"/>
        </w:rPr>
        <w:t>paragraph</w:t>
      </w:r>
      <w:r w:rsidR="003234EA" w:rsidRPr="003E0F63">
        <w:rPr>
          <w:lang w:val="fr-FR"/>
        </w:rPr>
        <w:t>e</w:t>
      </w:r>
      <w:r w:rsidR="00D7387F" w:rsidRPr="003E0F63">
        <w:rPr>
          <w:lang w:val="fr-FR"/>
        </w:rPr>
        <w:t>s</w:t>
      </w:r>
      <w:r w:rsidR="0064599D" w:rsidRPr="003E0F63">
        <w:rPr>
          <w:lang w:val="fr-FR"/>
        </w:rPr>
        <w:t> </w:t>
      </w:r>
      <w:r w:rsidR="00D7387F" w:rsidRPr="003E0F63">
        <w:rPr>
          <w:lang w:val="fr-FR"/>
        </w:rPr>
        <w:t xml:space="preserve">64 </w:t>
      </w:r>
      <w:r w:rsidR="003234EA" w:rsidRPr="003E0F63">
        <w:rPr>
          <w:lang w:val="fr-FR"/>
        </w:rPr>
        <w:t xml:space="preserve">à </w:t>
      </w:r>
      <w:r w:rsidR="00D7387F" w:rsidRPr="003E0F63">
        <w:rPr>
          <w:lang w:val="fr-FR"/>
        </w:rPr>
        <w:t xml:space="preserve">84 </w:t>
      </w:r>
      <w:r w:rsidR="003234EA" w:rsidRPr="003E0F63">
        <w:rPr>
          <w:lang w:val="fr-FR"/>
        </w:rPr>
        <w:t xml:space="preserve">du </w:t>
      </w:r>
      <w:r w:rsidR="00D7387F" w:rsidRPr="003E0F63">
        <w:rPr>
          <w:lang w:val="fr-FR"/>
        </w:rPr>
        <w:t>document</w:t>
      </w:r>
      <w:r w:rsidR="0064599D" w:rsidRPr="003E0F63">
        <w:rPr>
          <w:lang w:val="fr-FR"/>
        </w:rPr>
        <w:t> </w:t>
      </w:r>
      <w:r w:rsidR="00D7387F" w:rsidRPr="003E0F63">
        <w:rPr>
          <w:lang w:val="fr-FR"/>
        </w:rPr>
        <w:t>H/LD/WG/3/8</w:t>
      </w:r>
      <w:r w:rsidR="003234EA" w:rsidRPr="003E0F63">
        <w:rPr>
          <w:lang w:val="fr-FR"/>
        </w:rPr>
        <w:t> </w:t>
      </w:r>
      <w:proofErr w:type="spellStart"/>
      <w:r w:rsidR="00D7387F" w:rsidRPr="003E0F63">
        <w:rPr>
          <w:lang w:val="fr-FR"/>
        </w:rPr>
        <w:t>Prov</w:t>
      </w:r>
      <w:proofErr w:type="spellEnd"/>
      <w:r w:rsidR="0064599D" w:rsidRPr="003E0F63">
        <w:rPr>
          <w:lang w:val="fr-FR"/>
        </w:rPr>
        <w:t>.</w:t>
      </w:r>
      <w:r w:rsidR="003234EA" w:rsidRPr="003E0F63">
        <w:rPr>
          <w:lang w:val="fr-FR"/>
        </w:rPr>
        <w:t xml:space="preserve"> intitulé </w:t>
      </w:r>
      <w:r w:rsidR="00D7387F" w:rsidRPr="003E0F63">
        <w:rPr>
          <w:lang w:val="fr-FR"/>
        </w:rPr>
        <w:t>“</w:t>
      </w:r>
      <w:r w:rsidR="003234EA" w:rsidRPr="003E0F63">
        <w:rPr>
          <w:lang w:val="fr-FR"/>
        </w:rPr>
        <w:t>Projet de rapport</w:t>
      </w:r>
      <w:r w:rsidR="00D7387F" w:rsidRPr="003E0F63">
        <w:rPr>
          <w:lang w:val="fr-FR"/>
        </w:rPr>
        <w:t>”).</w:t>
      </w:r>
    </w:p>
    <w:p w:rsidR="00D7387F" w:rsidRPr="003E0F63" w:rsidRDefault="00D7387F" w:rsidP="005B5A81">
      <w:pPr>
        <w:pStyle w:val="ONUMFS"/>
        <w:rPr>
          <w:lang w:val="fr-FR"/>
        </w:rPr>
      </w:pPr>
      <w:r w:rsidRPr="003E0F63">
        <w:rPr>
          <w:lang w:val="fr-FR"/>
        </w:rPr>
        <w:lastRenderedPageBreak/>
        <w:t>I</w:t>
      </w:r>
      <w:r w:rsidR="003234EA" w:rsidRPr="003E0F63">
        <w:rPr>
          <w:lang w:val="fr-FR"/>
        </w:rPr>
        <w:t>l est rappelé que</w:t>
      </w:r>
      <w:r w:rsidR="00196F6E" w:rsidRPr="003E0F63">
        <w:rPr>
          <w:lang w:val="fr-FR"/>
        </w:rPr>
        <w:t>,</w:t>
      </w:r>
      <w:r w:rsidRPr="003E0F63">
        <w:rPr>
          <w:lang w:val="fr-FR"/>
        </w:rPr>
        <w:t xml:space="preserve"> </w:t>
      </w:r>
      <w:r w:rsidR="003234EA" w:rsidRPr="003E0F63">
        <w:rPr>
          <w:lang w:val="fr-FR"/>
        </w:rPr>
        <w:t xml:space="preserve">outre </w:t>
      </w:r>
      <w:r w:rsidR="009865EC" w:rsidRPr="003E0F63">
        <w:rPr>
          <w:lang w:val="fr-FR"/>
        </w:rPr>
        <w:t xml:space="preserve">les outils électroniques </w:t>
      </w:r>
      <w:r w:rsidRPr="003E0F63">
        <w:rPr>
          <w:lang w:val="fr-FR"/>
        </w:rPr>
        <w:t>envisag</w:t>
      </w:r>
      <w:r w:rsidR="009865EC" w:rsidRPr="003E0F63">
        <w:rPr>
          <w:lang w:val="fr-FR"/>
        </w:rPr>
        <w:t>és pour l</w:t>
      </w:r>
      <w:r w:rsidR="008D3FEE" w:rsidRPr="003E0F63">
        <w:rPr>
          <w:lang w:val="fr-FR"/>
        </w:rPr>
        <w:t>’</w:t>
      </w:r>
      <w:r w:rsidR="009865EC" w:rsidRPr="003E0F63">
        <w:rPr>
          <w:lang w:val="fr-FR"/>
        </w:rPr>
        <w:t>administration du système de La Haye, des services sont proposés dans le cadre</w:t>
      </w:r>
      <w:r w:rsidR="008D3FEE" w:rsidRPr="003E0F63">
        <w:rPr>
          <w:lang w:val="fr-FR"/>
        </w:rPr>
        <w:t xml:space="preserve"> du DAS</w:t>
      </w:r>
      <w:r w:rsidRPr="003E0F63">
        <w:rPr>
          <w:lang w:val="fr-FR"/>
        </w:rPr>
        <w:t xml:space="preserve"> </w:t>
      </w:r>
      <w:r w:rsidR="009865EC" w:rsidRPr="003E0F63">
        <w:rPr>
          <w:lang w:val="fr-FR"/>
        </w:rPr>
        <w:t>depuis</w:t>
      </w:r>
      <w:r w:rsidR="00AD581D" w:rsidRPr="003E0F63">
        <w:rPr>
          <w:lang w:val="fr-FR"/>
        </w:rPr>
        <w:t> </w:t>
      </w:r>
      <w:r w:rsidRPr="003E0F63">
        <w:rPr>
          <w:lang w:val="fr-FR"/>
        </w:rPr>
        <w:t>2008</w:t>
      </w:r>
      <w:r w:rsidRPr="003E0F63">
        <w:rPr>
          <w:rStyle w:val="FootnoteReference"/>
          <w:lang w:val="fr-FR"/>
        </w:rPr>
        <w:footnoteReference w:id="10"/>
      </w:r>
      <w:r w:rsidRPr="003E0F63">
        <w:rPr>
          <w:lang w:val="fr-FR"/>
        </w:rPr>
        <w:t xml:space="preserve">.  </w:t>
      </w:r>
      <w:r w:rsidR="009865EC" w:rsidRPr="003E0F63">
        <w:rPr>
          <w:lang w:val="fr-FR"/>
        </w:rPr>
        <w:t>Afin d</w:t>
      </w:r>
      <w:r w:rsidR="008D3FEE" w:rsidRPr="003E0F63">
        <w:rPr>
          <w:lang w:val="fr-FR"/>
        </w:rPr>
        <w:t>’</w:t>
      </w:r>
      <w:r w:rsidR="009865EC" w:rsidRPr="003E0F63">
        <w:rPr>
          <w:lang w:val="fr-FR"/>
        </w:rPr>
        <w:t>extraire un document de priorité d</w:t>
      </w:r>
      <w:r w:rsidR="008D3FEE" w:rsidRPr="003E0F63">
        <w:rPr>
          <w:lang w:val="fr-FR"/>
        </w:rPr>
        <w:t>’</w:t>
      </w:r>
      <w:r w:rsidR="009865EC" w:rsidRPr="003E0F63">
        <w:rPr>
          <w:lang w:val="fr-FR"/>
        </w:rPr>
        <w:t>une bibliothèque numérique participant</w:t>
      </w:r>
      <w:r w:rsidR="008D3FEE" w:rsidRPr="003E0F63">
        <w:rPr>
          <w:lang w:val="fr-FR"/>
        </w:rPr>
        <w:t xml:space="preserve"> au DAS</w:t>
      </w:r>
      <w:r w:rsidRPr="003E0F63">
        <w:rPr>
          <w:lang w:val="fr-FR"/>
        </w:rPr>
        <w:t xml:space="preserve">, </w:t>
      </w:r>
      <w:r w:rsidR="009865EC" w:rsidRPr="003E0F63">
        <w:rPr>
          <w:lang w:val="fr-FR"/>
        </w:rPr>
        <w:t>l</w:t>
      </w:r>
      <w:r w:rsidR="008D3FEE" w:rsidRPr="003E0F63">
        <w:rPr>
          <w:lang w:val="fr-FR"/>
        </w:rPr>
        <w:t>’</w:t>
      </w:r>
      <w:r w:rsidR="003F7B27">
        <w:rPr>
          <w:lang w:val="fr-FR"/>
        </w:rPr>
        <w:t>O</w:t>
      </w:r>
      <w:r w:rsidRPr="003E0F63">
        <w:rPr>
          <w:lang w:val="fr-FR"/>
        </w:rPr>
        <w:t xml:space="preserve">ffice </w:t>
      </w:r>
      <w:r w:rsidR="009865EC" w:rsidRPr="003E0F63">
        <w:rPr>
          <w:lang w:val="fr-FR"/>
        </w:rPr>
        <w:t>utilise un code d</w:t>
      </w:r>
      <w:r w:rsidR="008D3FEE" w:rsidRPr="003E0F63">
        <w:rPr>
          <w:lang w:val="fr-FR"/>
        </w:rPr>
        <w:t>’</w:t>
      </w:r>
      <w:r w:rsidR="009865EC" w:rsidRPr="003E0F63">
        <w:rPr>
          <w:lang w:val="fr-FR"/>
        </w:rPr>
        <w:t>accès</w:t>
      </w:r>
      <w:r w:rsidR="00196F6E" w:rsidRPr="003E0F63">
        <w:rPr>
          <w:lang w:val="fr-FR"/>
        </w:rPr>
        <w:t xml:space="preserve">.  </w:t>
      </w:r>
      <w:r w:rsidR="009865EC" w:rsidRPr="003E0F63">
        <w:rPr>
          <w:lang w:val="fr-FR"/>
        </w:rPr>
        <w:t xml:space="preserve">Ce </w:t>
      </w:r>
      <w:r w:rsidR="00196F6E" w:rsidRPr="003E0F63">
        <w:rPr>
          <w:lang w:val="fr-FR"/>
        </w:rPr>
        <w:t>code</w:t>
      </w:r>
      <w:r w:rsidRPr="003E0F63">
        <w:rPr>
          <w:lang w:val="fr-FR"/>
        </w:rPr>
        <w:t xml:space="preserve"> </w:t>
      </w:r>
      <w:r w:rsidR="009865EC" w:rsidRPr="003E0F63">
        <w:rPr>
          <w:lang w:val="fr-FR"/>
        </w:rPr>
        <w:t xml:space="preserve">pourrait être considéré comme une </w:t>
      </w:r>
      <w:r w:rsidRPr="003E0F63">
        <w:rPr>
          <w:lang w:val="fr-FR"/>
        </w:rPr>
        <w:t xml:space="preserve">indication </w:t>
      </w:r>
      <w:r w:rsidR="009865EC" w:rsidRPr="003E0F63">
        <w:rPr>
          <w:lang w:val="fr-FR"/>
        </w:rPr>
        <w:t>au sens de la règle </w:t>
      </w:r>
      <w:r w:rsidRPr="003E0F63">
        <w:rPr>
          <w:lang w:val="fr-FR"/>
        </w:rPr>
        <w:t>7</w:t>
      </w:r>
      <w:r w:rsidR="009865EC" w:rsidRPr="003E0F63">
        <w:rPr>
          <w:lang w:val="fr-FR"/>
        </w:rPr>
        <w:t>.</w:t>
      </w:r>
      <w:r w:rsidRPr="003E0F63">
        <w:rPr>
          <w:lang w:val="fr-FR"/>
        </w:rPr>
        <w:t>5)f) (</w:t>
      </w:r>
      <w:r w:rsidR="009865EC" w:rsidRPr="003E0F63">
        <w:rPr>
          <w:lang w:val="fr-FR"/>
        </w:rPr>
        <w:t xml:space="preserve">voir le </w:t>
      </w:r>
      <w:r w:rsidRPr="003E0F63">
        <w:rPr>
          <w:lang w:val="fr-FR"/>
        </w:rPr>
        <w:t>paragraph</w:t>
      </w:r>
      <w:r w:rsidR="009865EC" w:rsidRPr="003E0F63">
        <w:rPr>
          <w:lang w:val="fr-FR"/>
        </w:rPr>
        <w:t>e</w:t>
      </w:r>
      <w:r w:rsidR="0064599D" w:rsidRPr="003E0F63">
        <w:rPr>
          <w:lang w:val="fr-FR"/>
        </w:rPr>
        <w:t> </w:t>
      </w:r>
      <w:r w:rsidRPr="003E0F63">
        <w:rPr>
          <w:lang w:val="fr-FR"/>
        </w:rPr>
        <w:t xml:space="preserve">77 </w:t>
      </w:r>
      <w:r w:rsidR="009865EC" w:rsidRPr="003E0F63">
        <w:rPr>
          <w:lang w:val="fr-FR"/>
        </w:rPr>
        <w:t xml:space="preserve">du </w:t>
      </w:r>
      <w:r w:rsidRPr="003E0F63">
        <w:rPr>
          <w:lang w:val="fr-FR"/>
        </w:rPr>
        <w:t>document H/LD/WG/3/8</w:t>
      </w:r>
      <w:r w:rsidR="00B724E7" w:rsidRPr="003E0F63">
        <w:rPr>
          <w:lang w:val="fr-FR"/>
        </w:rPr>
        <w:t> </w:t>
      </w:r>
      <w:proofErr w:type="spellStart"/>
      <w:r w:rsidRPr="003E0F63">
        <w:rPr>
          <w:lang w:val="fr-FR"/>
        </w:rPr>
        <w:t>Prov</w:t>
      </w:r>
      <w:proofErr w:type="spellEnd"/>
      <w:r w:rsidR="0064599D" w:rsidRPr="003E0F63">
        <w:rPr>
          <w:lang w:val="fr-FR"/>
        </w:rPr>
        <w:t>.</w:t>
      </w:r>
      <w:r w:rsidR="009865EC" w:rsidRPr="003E0F63">
        <w:rPr>
          <w:lang w:val="fr-FR"/>
        </w:rPr>
        <w:t xml:space="preserve"> intitulé</w:t>
      </w:r>
      <w:r w:rsidRPr="003E0F63">
        <w:rPr>
          <w:lang w:val="fr-FR"/>
        </w:rPr>
        <w:t xml:space="preserve"> “</w:t>
      </w:r>
      <w:r w:rsidR="009865EC" w:rsidRPr="003E0F63">
        <w:rPr>
          <w:lang w:val="fr-FR"/>
        </w:rPr>
        <w:t>Projet de rapport</w:t>
      </w:r>
      <w:r w:rsidRPr="003E0F63">
        <w:rPr>
          <w:lang w:val="fr-FR"/>
        </w:rPr>
        <w:t>”).</w:t>
      </w:r>
    </w:p>
    <w:p w:rsidR="00D7387F" w:rsidRPr="003E0F63" w:rsidRDefault="00D7387F" w:rsidP="005B5A81">
      <w:pPr>
        <w:pStyle w:val="ONUMFS"/>
        <w:rPr>
          <w:lang w:val="fr-FR"/>
        </w:rPr>
      </w:pPr>
      <w:r w:rsidRPr="003E0F63">
        <w:rPr>
          <w:lang w:val="fr-FR"/>
        </w:rPr>
        <w:t>I</w:t>
      </w:r>
      <w:r w:rsidR="00B724E7" w:rsidRPr="003E0F63">
        <w:rPr>
          <w:lang w:val="fr-FR"/>
        </w:rPr>
        <w:t>l est donc proposé qu</w:t>
      </w:r>
      <w:r w:rsidR="008D3FEE" w:rsidRPr="003E0F63">
        <w:rPr>
          <w:lang w:val="fr-FR"/>
        </w:rPr>
        <w:t>’</w:t>
      </w:r>
      <w:r w:rsidR="00B724E7" w:rsidRPr="003E0F63">
        <w:rPr>
          <w:lang w:val="fr-FR"/>
        </w:rPr>
        <w:t>une nouvelle instruction administrative soi</w:t>
      </w:r>
      <w:r w:rsidRPr="003E0F63">
        <w:rPr>
          <w:lang w:val="fr-FR"/>
        </w:rPr>
        <w:t xml:space="preserve">t </w:t>
      </w:r>
      <w:r w:rsidR="00B724E7" w:rsidRPr="003E0F63">
        <w:rPr>
          <w:lang w:val="fr-FR"/>
        </w:rPr>
        <w:t>établie en vertu de la règle </w:t>
      </w:r>
      <w:r w:rsidRPr="003E0F63">
        <w:rPr>
          <w:lang w:val="fr-FR"/>
        </w:rPr>
        <w:t>7</w:t>
      </w:r>
      <w:r w:rsidR="00B724E7" w:rsidRPr="003E0F63">
        <w:rPr>
          <w:lang w:val="fr-FR"/>
        </w:rPr>
        <w:t>.</w:t>
      </w:r>
      <w:r w:rsidRPr="003E0F63">
        <w:rPr>
          <w:lang w:val="fr-FR"/>
        </w:rPr>
        <w:t>5)f)</w:t>
      </w:r>
      <w:r w:rsidR="00F911EB" w:rsidRPr="003E0F63">
        <w:rPr>
          <w:lang w:val="fr-FR"/>
        </w:rPr>
        <w:t>,</w:t>
      </w:r>
      <w:r w:rsidRPr="003E0F63">
        <w:rPr>
          <w:lang w:val="fr-FR"/>
        </w:rPr>
        <w:t xml:space="preserve"> </w:t>
      </w:r>
      <w:r w:rsidR="00B724E7" w:rsidRPr="003E0F63">
        <w:rPr>
          <w:lang w:val="fr-FR"/>
        </w:rPr>
        <w:t>dans laquelle il serait précisé qu</w:t>
      </w:r>
      <w:r w:rsidR="008D3FEE" w:rsidRPr="003E0F63">
        <w:rPr>
          <w:lang w:val="fr-FR"/>
        </w:rPr>
        <w:t>’</w:t>
      </w:r>
      <w:r w:rsidR="00B724E7" w:rsidRPr="003E0F63">
        <w:rPr>
          <w:lang w:val="fr-FR"/>
        </w:rPr>
        <w:t>un code d</w:t>
      </w:r>
      <w:r w:rsidR="008D3FEE" w:rsidRPr="003E0F63">
        <w:rPr>
          <w:lang w:val="fr-FR"/>
        </w:rPr>
        <w:t>’</w:t>
      </w:r>
      <w:r w:rsidR="00B724E7" w:rsidRPr="003E0F63">
        <w:rPr>
          <w:lang w:val="fr-FR"/>
        </w:rPr>
        <w:t>accès à une bibliothèque numérique participant</w:t>
      </w:r>
      <w:r w:rsidR="008D3FEE" w:rsidRPr="003E0F63">
        <w:rPr>
          <w:lang w:val="fr-FR"/>
        </w:rPr>
        <w:t xml:space="preserve"> au DAS</w:t>
      </w:r>
      <w:r w:rsidR="00B724E7" w:rsidRPr="003E0F63">
        <w:rPr>
          <w:lang w:val="fr-FR"/>
        </w:rPr>
        <w:t xml:space="preserve"> peut être indiqué dans une demande internationale (voir le chapitre </w:t>
      </w:r>
      <w:r w:rsidRPr="003E0F63">
        <w:rPr>
          <w:lang w:val="fr-FR"/>
        </w:rPr>
        <w:t xml:space="preserve">IV </w:t>
      </w:r>
      <w:r w:rsidR="00B724E7" w:rsidRPr="003E0F63">
        <w:rPr>
          <w:lang w:val="fr-FR"/>
        </w:rPr>
        <w:t xml:space="preserve">du présent </w:t>
      </w:r>
      <w:r w:rsidRPr="003E0F63">
        <w:rPr>
          <w:lang w:val="fr-FR"/>
        </w:rPr>
        <w:t xml:space="preserve">document). </w:t>
      </w:r>
      <w:r w:rsidR="000B07A7" w:rsidRPr="003E0F63">
        <w:rPr>
          <w:lang w:val="fr-FR"/>
        </w:rPr>
        <w:t xml:space="preserve"> </w:t>
      </w:r>
      <w:r w:rsidR="00B724E7" w:rsidRPr="003E0F63">
        <w:rPr>
          <w:lang w:val="fr-FR"/>
        </w:rPr>
        <w:t>Cette formule permettrait aux utilisateurs d</w:t>
      </w:r>
      <w:r w:rsidR="008D3FEE" w:rsidRPr="003E0F63">
        <w:rPr>
          <w:lang w:val="fr-FR"/>
        </w:rPr>
        <w:t>’</w:t>
      </w:r>
      <w:r w:rsidR="00B724E7" w:rsidRPr="003E0F63">
        <w:rPr>
          <w:lang w:val="fr-FR"/>
        </w:rPr>
        <w:t xml:space="preserve">éviter les frais supplémentaires et les retards allant de pair avec les procédures devant les </w:t>
      </w:r>
      <w:r w:rsidR="003F7B27">
        <w:rPr>
          <w:lang w:val="fr-FR"/>
        </w:rPr>
        <w:t>O</w:t>
      </w:r>
      <w:r w:rsidR="00B724E7" w:rsidRPr="003E0F63">
        <w:rPr>
          <w:lang w:val="fr-FR"/>
        </w:rPr>
        <w:t>ffices qui exigent des documents à l</w:t>
      </w:r>
      <w:r w:rsidR="008D3FEE" w:rsidRPr="003E0F63">
        <w:rPr>
          <w:lang w:val="fr-FR"/>
        </w:rPr>
        <w:t>’</w:t>
      </w:r>
      <w:r w:rsidR="00B724E7" w:rsidRPr="003E0F63">
        <w:rPr>
          <w:lang w:val="fr-FR"/>
        </w:rPr>
        <w:t>appui d</w:t>
      </w:r>
      <w:r w:rsidR="008D3FEE" w:rsidRPr="003E0F63">
        <w:rPr>
          <w:lang w:val="fr-FR"/>
        </w:rPr>
        <w:t>’</w:t>
      </w:r>
      <w:r w:rsidR="00B724E7" w:rsidRPr="003E0F63">
        <w:rPr>
          <w:lang w:val="fr-FR"/>
        </w:rPr>
        <w:t>une revendication de priorité</w:t>
      </w:r>
      <w:r w:rsidR="00410521" w:rsidRPr="003E0F63">
        <w:rPr>
          <w:lang w:val="fr-FR"/>
        </w:rPr>
        <w:t>.</w:t>
      </w:r>
    </w:p>
    <w:p w:rsidR="003E0F63" w:rsidRPr="003E0F63" w:rsidRDefault="003E0F63" w:rsidP="007769A2">
      <w:pPr>
        <w:pStyle w:val="Heading3"/>
        <w:spacing w:before="480"/>
        <w:rPr>
          <w:lang w:val="fr-CH"/>
        </w:rPr>
      </w:pPr>
      <w:r w:rsidRPr="003E0F63">
        <w:rPr>
          <w:lang w:val="fr-CH"/>
        </w:rPr>
        <w:t>Déclaration concernant les exceptions au défaut de nouveauté et documents justificatifs</w:t>
      </w:r>
    </w:p>
    <w:p w:rsidR="003E0F63" w:rsidRPr="003E0F63" w:rsidRDefault="003E0F63" w:rsidP="003E0F63">
      <w:pPr>
        <w:rPr>
          <w:lang w:val="fr-CH"/>
        </w:rPr>
      </w:pPr>
    </w:p>
    <w:p w:rsidR="003E0F63" w:rsidRPr="003E0F63" w:rsidRDefault="003E0F63" w:rsidP="003E0F63">
      <w:pPr>
        <w:pStyle w:val="ONUMFS"/>
        <w:rPr>
          <w:lang w:val="fr-CH"/>
        </w:rPr>
      </w:pPr>
      <w:r w:rsidRPr="003E0F63">
        <w:rPr>
          <w:lang w:val="fr-CH"/>
        </w:rPr>
        <w:t xml:space="preserve">Les délégations du Japon et de la République de Corée ont déclaré lors de la troisième session du groupe de travail que les </w:t>
      </w:r>
      <w:r w:rsidR="003F7B27">
        <w:rPr>
          <w:lang w:val="fr-CH"/>
        </w:rPr>
        <w:t>O</w:t>
      </w:r>
      <w:r w:rsidRPr="003E0F63">
        <w:rPr>
          <w:lang w:val="fr-CH"/>
        </w:rPr>
        <w:t>ffices de leur pays exigeaient une déclaration invoquant le bénéfice d’un délai de grâce ainsi que des documents justificatifs concernant une divulgation pendant le délai de grâce (voir les paragraphes 68 et</w:t>
      </w:r>
      <w:r w:rsidR="007769A2">
        <w:rPr>
          <w:lang w:val="fr-CH"/>
        </w:rPr>
        <w:t> </w:t>
      </w:r>
      <w:r w:rsidRPr="003E0F63">
        <w:rPr>
          <w:lang w:val="fr-CH"/>
        </w:rPr>
        <w:t>69 du document</w:t>
      </w:r>
      <w:r w:rsidR="007769A2">
        <w:rPr>
          <w:lang w:val="fr-CH"/>
        </w:rPr>
        <w:t> </w:t>
      </w:r>
      <w:r w:rsidRPr="003E0F63">
        <w:rPr>
          <w:lang w:val="fr-CH"/>
        </w:rPr>
        <w:t>H/LD/WG/3/8 </w:t>
      </w:r>
      <w:proofErr w:type="spellStart"/>
      <w:r w:rsidRPr="003E0F63">
        <w:rPr>
          <w:lang w:val="fr-CH"/>
        </w:rPr>
        <w:t>Prov</w:t>
      </w:r>
      <w:proofErr w:type="spellEnd"/>
      <w:r w:rsidRPr="003E0F63">
        <w:rPr>
          <w:lang w:val="fr-CH"/>
        </w:rPr>
        <w:t xml:space="preserve">., </w:t>
      </w:r>
      <w:r w:rsidRPr="003E0F63">
        <w:rPr>
          <w:rFonts w:eastAsia="Arial Unicode MS"/>
          <w:szCs w:val="22"/>
          <w:lang w:val="fr-CH" w:eastAsia="en-US"/>
        </w:rPr>
        <w:t xml:space="preserve">intitulé </w:t>
      </w:r>
      <w:r w:rsidRPr="003E0F63">
        <w:rPr>
          <w:lang w:val="fr-CH"/>
        </w:rPr>
        <w:t>“Projet de rapport”).</w:t>
      </w:r>
    </w:p>
    <w:p w:rsidR="003E0F63" w:rsidRPr="003E0F63" w:rsidRDefault="003E0F63" w:rsidP="003E0F63">
      <w:pPr>
        <w:pStyle w:val="ONUMFS"/>
        <w:rPr>
          <w:lang w:val="fr-CH"/>
        </w:rPr>
      </w:pPr>
      <w:r w:rsidRPr="003E0F63">
        <w:rPr>
          <w:lang w:val="fr-CH"/>
        </w:rPr>
        <w:t xml:space="preserve">Lors de consultations ultérieures avec le </w:t>
      </w:r>
      <w:r w:rsidR="00967C7B">
        <w:rPr>
          <w:lang w:val="fr-CH"/>
        </w:rPr>
        <w:t>Bureau international, l’O</w:t>
      </w:r>
      <w:r w:rsidRPr="003E0F63">
        <w:rPr>
          <w:lang w:val="fr-CH"/>
        </w:rPr>
        <w:t xml:space="preserve">ffice de la République de Corée a expliqué que sa nouvelle législation sur les dessins et modèles industriels, qui </w:t>
      </w:r>
      <w:proofErr w:type="gramStart"/>
      <w:r w:rsidRPr="003E0F63">
        <w:rPr>
          <w:lang w:val="fr-CH"/>
        </w:rPr>
        <w:t>entrera</w:t>
      </w:r>
      <w:proofErr w:type="gramEnd"/>
      <w:r w:rsidRPr="003E0F63">
        <w:rPr>
          <w:lang w:val="fr-CH"/>
        </w:rPr>
        <w:t xml:space="preserve"> en vigueur le 1</w:t>
      </w:r>
      <w:r w:rsidRPr="003E0F63">
        <w:rPr>
          <w:vertAlign w:val="superscript"/>
          <w:lang w:val="fr-CH"/>
        </w:rPr>
        <w:t>er</w:t>
      </w:r>
      <w:r w:rsidRPr="003E0F63">
        <w:rPr>
          <w:lang w:val="fr-CH"/>
        </w:rPr>
        <w:t> juillet 2014, offrait aux déposants divers moyens de revendiquer une exception au défaut de nouveauté.  Selon la nouvelle législation, le déposant peut remettre les documents justificatifs même après la date de publication de l’enregistrement international, si la revendication a été faite dans la demande internationale.  Par ailleurs, la revendication et les documents justificatifs peuvent être</w:t>
      </w:r>
      <w:r w:rsidR="00E070D6">
        <w:rPr>
          <w:lang w:val="fr-CH"/>
        </w:rPr>
        <w:t xml:space="preserve"> soumis</w:t>
      </w:r>
      <w:r w:rsidRPr="003E0F63">
        <w:rPr>
          <w:lang w:val="fr-CH"/>
        </w:rPr>
        <w:t xml:space="preserve"> dans une requête en réexamen d’un refus émis par l’</w:t>
      </w:r>
      <w:r w:rsidR="003F7B27">
        <w:rPr>
          <w:lang w:val="fr-CH"/>
        </w:rPr>
        <w:t>O</w:t>
      </w:r>
      <w:r w:rsidRPr="003E0F63">
        <w:rPr>
          <w:lang w:val="fr-CH"/>
        </w:rPr>
        <w:t>ffice, ou pendant la procédure d’opposition ou d’invalidation.</w:t>
      </w:r>
    </w:p>
    <w:p w:rsidR="003E0F63" w:rsidRPr="003E0F63" w:rsidRDefault="003E0F63" w:rsidP="003E0F63">
      <w:pPr>
        <w:pStyle w:val="ONUMFS"/>
        <w:rPr>
          <w:lang w:val="fr-FR"/>
        </w:rPr>
      </w:pPr>
      <w:r w:rsidRPr="003E0F63">
        <w:rPr>
          <w:lang w:val="fr-CH"/>
        </w:rPr>
        <w:t>Il est proposé d’insérer une nouvelle instruction dans les instructions administratives, conformément à la règle 7.5)f), qui rendrait possible l’intégration dans la demande internationale d’une déclaration concernant une exception au défaut de nouveauté ainsi que des documents justificatifs.  La nouvelle instruction contiendrait le libellé d’une telle déclaration, dans laquelle le déposant affirmerait bénéficier d’exceptions pour la divulgation d’un dessin ou modèle industriel pendant le délai de grâce, conformément à la législation nationale d’une partie contractante désignée</w:t>
      </w:r>
      <w:r w:rsidR="00E070D6">
        <w:rPr>
          <w:lang w:val="fr-CH"/>
        </w:rPr>
        <w:t>.</w:t>
      </w:r>
    </w:p>
    <w:p w:rsidR="003E0F63" w:rsidRPr="003E0F63" w:rsidRDefault="003E0F63" w:rsidP="007769A2">
      <w:pPr>
        <w:pStyle w:val="Heading3"/>
        <w:spacing w:before="480"/>
        <w:rPr>
          <w:lang w:val="fr-CH"/>
        </w:rPr>
      </w:pPr>
      <w:r w:rsidRPr="003E0F63">
        <w:rPr>
          <w:lang w:val="fr-CH"/>
        </w:rPr>
        <w:t>Informations autorisant le déposant à bénéficier d’une taxe de désignation individuelle d’un montant réduit</w:t>
      </w:r>
    </w:p>
    <w:p w:rsidR="003E0F63" w:rsidRPr="003E0F63" w:rsidRDefault="003E0F63" w:rsidP="003E0F63">
      <w:pPr>
        <w:rPr>
          <w:lang w:val="fr-CH"/>
        </w:rPr>
      </w:pPr>
    </w:p>
    <w:p w:rsidR="003E0F63" w:rsidRPr="003E0F63" w:rsidRDefault="003E0F63" w:rsidP="003E0F63">
      <w:pPr>
        <w:pStyle w:val="ONUMFS"/>
        <w:rPr>
          <w:lang w:val="fr-CH"/>
        </w:rPr>
      </w:pPr>
      <w:r w:rsidRPr="003E0F63">
        <w:rPr>
          <w:lang w:val="fr-CH"/>
        </w:rPr>
        <w:t>Il est prévu que, lors de leur adhésion à l’Acte de 1999, les États</w:t>
      </w:r>
      <w:r w:rsidRPr="003E0F63">
        <w:rPr>
          <w:lang w:val="fr-CH"/>
        </w:rPr>
        <w:noBreakHyphen/>
        <w:t>Unis d’Amérique fassent une déclaration en vertu de l’article 7.2) concernant la taxe de désignation individuelle.  Lors des délibérations de la troisième session du groupe de travail, la délégation des États</w:t>
      </w:r>
      <w:r w:rsidRPr="003E0F63">
        <w:rPr>
          <w:lang w:val="fr-CH"/>
        </w:rPr>
        <w:noBreakHyphen/>
        <w:t xml:space="preserve">Unis d’Amérique a expliqué qu’une fois que son pays adhérerait à l’Acte de 1999, son </w:t>
      </w:r>
      <w:r w:rsidR="003F7B27">
        <w:rPr>
          <w:lang w:val="fr-CH"/>
        </w:rPr>
        <w:t>O</w:t>
      </w:r>
      <w:r w:rsidRPr="003E0F63">
        <w:rPr>
          <w:lang w:val="fr-CH"/>
        </w:rPr>
        <w:t>ffice se préparait à recevoir du Bureau international plusieurs types de documents justificatifs différents par la voie électronique, notamment une certification du statut de “micro</w:t>
      </w:r>
      <w:r w:rsidRPr="003E0F63">
        <w:rPr>
          <w:lang w:val="fr-CH"/>
        </w:rPr>
        <w:noBreakHyphen/>
        <w:t>entité” (voir le paragraphe 66 du document</w:t>
      </w:r>
      <w:r w:rsidR="007769A2">
        <w:rPr>
          <w:lang w:val="fr-CH"/>
        </w:rPr>
        <w:t> </w:t>
      </w:r>
      <w:r w:rsidRPr="003E0F63">
        <w:rPr>
          <w:lang w:val="fr-CH"/>
        </w:rPr>
        <w:t>H/LD/WG/3/8 </w:t>
      </w:r>
      <w:proofErr w:type="spellStart"/>
      <w:r w:rsidRPr="003E0F63">
        <w:rPr>
          <w:lang w:val="fr-CH"/>
        </w:rPr>
        <w:t>Prov</w:t>
      </w:r>
      <w:proofErr w:type="spellEnd"/>
      <w:r w:rsidRPr="003E0F63">
        <w:rPr>
          <w:lang w:val="fr-CH"/>
        </w:rPr>
        <w:t>., intitulé “Projet de rapport”).</w:t>
      </w:r>
    </w:p>
    <w:p w:rsidR="003E0F63" w:rsidRPr="003E0F63" w:rsidRDefault="003E0F63" w:rsidP="003E0F63">
      <w:pPr>
        <w:pStyle w:val="ONUMFS"/>
        <w:rPr>
          <w:lang w:val="fr-FR"/>
        </w:rPr>
      </w:pPr>
      <w:r w:rsidRPr="003E0F63">
        <w:rPr>
          <w:lang w:val="fr-CH"/>
        </w:rPr>
        <w:lastRenderedPageBreak/>
        <w:t>Lors de consultations ultérie</w:t>
      </w:r>
      <w:r w:rsidR="00484081">
        <w:rPr>
          <w:lang w:val="fr-CH"/>
        </w:rPr>
        <w:t>ures, l’O</w:t>
      </w:r>
      <w:r w:rsidRPr="003E0F63">
        <w:rPr>
          <w:lang w:val="fr-CH"/>
        </w:rPr>
        <w:t>ffice des États</w:t>
      </w:r>
      <w:r w:rsidRPr="003E0F63">
        <w:rPr>
          <w:lang w:val="fr-CH"/>
        </w:rPr>
        <w:noBreakHyphen/>
        <w:t>Unis d’Amérique a indiqué qu’en vertu de la législation de son pays, le déposant paierait, en fonction de son statut économique, la taxe de dépôt standard ou la taxe (d’un montant réduit) correspondant aux “petites entités” ou aux “micro</w:t>
      </w:r>
      <w:r w:rsidRPr="003E0F63">
        <w:rPr>
          <w:lang w:val="fr-CH"/>
        </w:rPr>
        <w:noBreakHyphen/>
        <w:t xml:space="preserve">entités”.  </w:t>
      </w:r>
      <w:r w:rsidRPr="003E0F63">
        <w:rPr>
          <w:rFonts w:eastAsia="Arial Unicode MS"/>
          <w:szCs w:val="22"/>
          <w:lang w:val="fr-CH" w:eastAsia="en-US"/>
        </w:rPr>
        <w:t xml:space="preserve">Pour bénéficier d’une réduction du montant de la taxe, le déposant doit indiquer dans la demande son statut de “petite </w:t>
      </w:r>
      <w:r w:rsidRPr="003E0F63">
        <w:rPr>
          <w:lang w:val="fr-CH"/>
        </w:rPr>
        <w:t>entité</w:t>
      </w:r>
      <w:r w:rsidRPr="003E0F63">
        <w:rPr>
          <w:rFonts w:eastAsia="Arial Unicode MS"/>
          <w:szCs w:val="22"/>
          <w:lang w:val="fr-CH" w:eastAsia="en-US"/>
        </w:rPr>
        <w:t>” (et payer la taxe y afférente) ou revendiquer le statut de “micro</w:t>
      </w:r>
      <w:r w:rsidRPr="003E0F63">
        <w:rPr>
          <w:rFonts w:eastAsia="Arial Unicode MS"/>
          <w:szCs w:val="22"/>
          <w:lang w:val="fr-CH" w:eastAsia="en-US"/>
        </w:rPr>
        <w:noBreakHyphen/>
      </w:r>
      <w:r w:rsidRPr="003E0F63">
        <w:rPr>
          <w:lang w:val="fr-CH"/>
        </w:rPr>
        <w:t>entité</w:t>
      </w:r>
      <w:r w:rsidRPr="003E0F63">
        <w:rPr>
          <w:rFonts w:eastAsia="Arial Unicode MS"/>
          <w:szCs w:val="22"/>
          <w:lang w:val="fr-CH" w:eastAsia="en-US"/>
        </w:rPr>
        <w:t>” (et payer la taxe y afférente)</w:t>
      </w:r>
      <w:r w:rsidRPr="003E0F63">
        <w:rPr>
          <w:lang w:val="fr-CH"/>
        </w:rPr>
        <w:t>.  La revendication du statut de “micro</w:t>
      </w:r>
      <w:r w:rsidRPr="003E0F63">
        <w:rPr>
          <w:lang w:val="fr-CH"/>
        </w:rPr>
        <w:noBreakHyphen/>
        <w:t>entité” doit être accompagnée d’une certification de ce statut.  Il est donc envisagé que la déclaration faite par les États</w:t>
      </w:r>
      <w:r w:rsidRPr="003E0F63">
        <w:rPr>
          <w:lang w:val="fr-CH"/>
        </w:rPr>
        <w:noBreakHyphen/>
        <w:t>Unis d’Amérique en vertu de l’article 7.2) mentionne trois montants différents pour la taxe de désignation individuelle, en fonction du statut économique du déposant</w:t>
      </w:r>
      <w:r w:rsidR="00E070D6">
        <w:rPr>
          <w:lang w:val="fr-CH"/>
        </w:rPr>
        <w:t>.</w:t>
      </w:r>
    </w:p>
    <w:p w:rsidR="003E0F63" w:rsidRPr="003E0F63" w:rsidRDefault="003E0F63" w:rsidP="003E0F63">
      <w:pPr>
        <w:pStyle w:val="ONUMFS"/>
        <w:rPr>
          <w:lang w:val="fr-CH"/>
        </w:rPr>
      </w:pPr>
      <w:r w:rsidRPr="003E0F63">
        <w:rPr>
          <w:lang w:val="fr-CH"/>
        </w:rPr>
        <w:t>En vue de l’adhésion des États</w:t>
      </w:r>
      <w:r w:rsidRPr="003E0F63">
        <w:rPr>
          <w:lang w:val="fr-CH"/>
        </w:rPr>
        <w:noBreakHyphen/>
        <w:t xml:space="preserve">Unis d’Amérique à l’Acte de 1999, l’indication et la revendication du statut, ainsi que la certification du statut de </w:t>
      </w:r>
      <w:r w:rsidRPr="003E0F63">
        <w:rPr>
          <w:rFonts w:eastAsia="Arial Unicode MS"/>
          <w:szCs w:val="22"/>
          <w:lang w:val="fr-CH" w:eastAsia="en-US"/>
        </w:rPr>
        <w:t>“</w:t>
      </w:r>
      <w:r w:rsidRPr="003E0F63">
        <w:rPr>
          <w:lang w:val="fr-CH"/>
        </w:rPr>
        <w:t>micro</w:t>
      </w:r>
      <w:r w:rsidRPr="003E0F63">
        <w:rPr>
          <w:lang w:val="fr-CH"/>
        </w:rPr>
        <w:noBreakHyphen/>
        <w:t>entité</w:t>
      </w:r>
      <w:r w:rsidRPr="003E0F63">
        <w:rPr>
          <w:rFonts w:eastAsia="Arial Unicode MS"/>
          <w:szCs w:val="22"/>
          <w:lang w:val="fr-CH" w:eastAsia="en-US"/>
        </w:rPr>
        <w:t>”</w:t>
      </w:r>
      <w:r w:rsidRPr="003E0F63">
        <w:rPr>
          <w:lang w:val="fr-CH"/>
        </w:rPr>
        <w:t>, peuvent figurer dans la demande internationale</w:t>
      </w:r>
      <w:r w:rsidRPr="003E0F63">
        <w:rPr>
          <w:rStyle w:val="FootnoteReference"/>
        </w:rPr>
        <w:footnoteReference w:id="11"/>
      </w:r>
      <w:r w:rsidRPr="003E0F63">
        <w:rPr>
          <w:lang w:val="fr-CH"/>
        </w:rPr>
        <w:t>.  Il est proposé que les indications et le document susmentionnés soient admis en application de la règle 7.5)f) et qu’ils soient visés par la nouvelle instruction des instructions administratives (voir le chapitre IV du présent document).</w:t>
      </w:r>
    </w:p>
    <w:p w:rsidR="003E0F63" w:rsidRPr="003E0F63" w:rsidRDefault="003E0F63" w:rsidP="007769A2">
      <w:pPr>
        <w:pStyle w:val="Heading3"/>
        <w:spacing w:before="480"/>
        <w:rPr>
          <w:lang w:val="fr-FR"/>
        </w:rPr>
      </w:pPr>
      <w:r w:rsidRPr="003E0F63">
        <w:rPr>
          <w:lang w:val="fr-FR"/>
        </w:rPr>
        <w:t>Références à l’état de la technique</w:t>
      </w:r>
    </w:p>
    <w:p w:rsidR="003E0F63" w:rsidRPr="003E0F63" w:rsidRDefault="003E0F63" w:rsidP="003E0F63">
      <w:pPr>
        <w:rPr>
          <w:lang w:val="fr-FR"/>
        </w:rPr>
      </w:pPr>
    </w:p>
    <w:p w:rsidR="003E0F63" w:rsidRPr="003E0F63" w:rsidRDefault="003E0F63" w:rsidP="003E0F63">
      <w:pPr>
        <w:pStyle w:val="ONUMFS"/>
        <w:rPr>
          <w:lang w:val="fr-CH"/>
        </w:rPr>
      </w:pPr>
      <w:r w:rsidRPr="003E0F63">
        <w:rPr>
          <w:lang w:val="fr-CH"/>
        </w:rPr>
        <w:t>Ainsi qu’il est indiqué au paragraphe 9 du présent document, conformément à la règle 7.5)g), le déposant a, selon la législation des États</w:t>
      </w:r>
      <w:r w:rsidRPr="003E0F63">
        <w:rPr>
          <w:lang w:val="fr-CH"/>
        </w:rPr>
        <w:noBreakHyphen/>
        <w:t>Unis d’Amérique, une obligation de divulgation selon laquelle il est tenu de soumettre à l’</w:t>
      </w:r>
      <w:r w:rsidR="003F7B27">
        <w:rPr>
          <w:lang w:val="fr-CH"/>
        </w:rPr>
        <w:t>O</w:t>
      </w:r>
      <w:r w:rsidRPr="003E0F63">
        <w:rPr>
          <w:lang w:val="fr-CH"/>
        </w:rPr>
        <w:t>ffice toute information qui est essentielle à la brevetabilité du dessin ou modèle pour lequel la protection est demandée.  À cette fin, le déposant doit soumettre un formulaire intitulé “Déclaration de divulgation d’informations” ainsi que des références pertinentes à l’état de la technique en rapport avec les brevets aux États</w:t>
      </w:r>
      <w:r w:rsidRPr="003E0F63">
        <w:rPr>
          <w:lang w:val="fr-CH"/>
        </w:rPr>
        <w:noBreakHyphen/>
        <w:t xml:space="preserve">Unis d’Amérique, par exemple des données bibliographiques comme des titres, articles, numéros de brevet ou encore sites </w:t>
      </w:r>
      <w:r w:rsidR="006E66DA">
        <w:rPr>
          <w:lang w:val="fr-CH"/>
        </w:rPr>
        <w:t>Web</w:t>
      </w:r>
      <w:r w:rsidRPr="003E0F63">
        <w:rPr>
          <w:lang w:val="fr-CH"/>
        </w:rPr>
        <w:t xml:space="preserve">.  Le déposant n’a besoin ni de dresser la liste de ses brevets antérieurs de dessin ou modèle ni d’énumérer ses divulgations pendant le délai de grâce.  Au </w:t>
      </w:r>
      <w:r w:rsidR="00484081">
        <w:rPr>
          <w:lang w:val="fr-CH"/>
        </w:rPr>
        <w:t>cours des consultations avec l’O</w:t>
      </w:r>
      <w:r w:rsidRPr="003E0F63">
        <w:rPr>
          <w:lang w:val="fr-CH"/>
        </w:rPr>
        <w:t>ffice des États</w:t>
      </w:r>
      <w:r w:rsidRPr="003E0F63">
        <w:rPr>
          <w:lang w:val="fr-CH"/>
        </w:rPr>
        <w:noBreakHyphen/>
        <w:t>Unis d’Amérique, il a été indiqué que la remise de la déclaration complète serait autorisée jusqu’à trois mois après la publication de l’enregistrement international (une fois que les États</w:t>
      </w:r>
      <w:r w:rsidRPr="003E0F63">
        <w:rPr>
          <w:lang w:val="fr-CH"/>
        </w:rPr>
        <w:noBreakHyphen/>
        <w:t>Unis d’Amérique seraient devenus une partie contractante de l’Acte de 1999)</w:t>
      </w:r>
      <w:r w:rsidRPr="003E0F63">
        <w:rPr>
          <w:rStyle w:val="FootnoteReference"/>
        </w:rPr>
        <w:footnoteReference w:id="12"/>
      </w:r>
      <w:r w:rsidRPr="003E0F63">
        <w:rPr>
          <w:lang w:val="fr-CH"/>
        </w:rPr>
        <w:t>.</w:t>
      </w:r>
    </w:p>
    <w:p w:rsidR="003E0F63" w:rsidRPr="003E0F63" w:rsidRDefault="003E0F63" w:rsidP="003E0F63">
      <w:pPr>
        <w:pStyle w:val="ONUMFS"/>
        <w:rPr>
          <w:lang w:val="fr-CH"/>
        </w:rPr>
      </w:pPr>
      <w:r w:rsidRPr="003E0F63">
        <w:rPr>
          <w:lang w:val="fr-CH"/>
        </w:rPr>
        <w:t>Il est rappelé que puisque la déclaration visée à la règle 7.5)g) traite du contenu facultatif d’une demande internationale, le Bureau international ne fait état d’aucune irrégularité en cas de déclaration manquante.</w:t>
      </w:r>
    </w:p>
    <w:p w:rsidR="003E0F63" w:rsidRPr="003E0F63" w:rsidRDefault="003E0F63" w:rsidP="003E0F63">
      <w:pPr>
        <w:pStyle w:val="ONUMFS"/>
        <w:rPr>
          <w:lang w:val="fr-FR"/>
        </w:rPr>
      </w:pPr>
      <w:r w:rsidRPr="003E0F63">
        <w:rPr>
          <w:lang w:val="fr-CH"/>
        </w:rPr>
        <w:t xml:space="preserve">Le formulaire DM/1 et </w:t>
      </w:r>
      <w:r w:rsidRPr="00292F34">
        <w:rPr>
          <w:lang w:val="fr-CH"/>
        </w:rPr>
        <w:t>l’interface</w:t>
      </w:r>
      <w:r w:rsidRPr="003E0F63">
        <w:rPr>
          <w:lang w:val="fr-CH"/>
        </w:rPr>
        <w:t xml:space="preserve"> de dépôt électronique seront examinés par le Bureau international et le format de la déclaration sera établi par le Bureau international en accord avec la partie contractante concernée.  Il est proposé d’insérer la déclaration susmentionnée dans la nouvelle instruction des instructions administratives (voir le chapitre IV du présent document).</w:t>
      </w:r>
    </w:p>
    <w:p w:rsidR="003E0F63" w:rsidRPr="003E0F63" w:rsidRDefault="003E0F63" w:rsidP="007769A2">
      <w:pPr>
        <w:pStyle w:val="Heading1"/>
        <w:spacing w:before="480"/>
        <w:rPr>
          <w:lang w:val="fr-CH"/>
        </w:rPr>
      </w:pPr>
      <w:r w:rsidRPr="003E0F63">
        <w:rPr>
          <w:lang w:val="fr-CH"/>
        </w:rPr>
        <w:lastRenderedPageBreak/>
        <w:t>III.</w:t>
      </w:r>
      <w:r w:rsidRPr="003E0F63">
        <w:rPr>
          <w:lang w:val="fr-CH"/>
        </w:rPr>
        <w:tab/>
        <w:t>remise de documents par l’intermédiaire du bureau international</w:t>
      </w:r>
    </w:p>
    <w:p w:rsidR="003E0F63" w:rsidRPr="003E0F63" w:rsidRDefault="003E0F63" w:rsidP="003E0F63">
      <w:pPr>
        <w:pStyle w:val="ONUME"/>
        <w:keepNext/>
        <w:numPr>
          <w:ilvl w:val="0"/>
          <w:numId w:val="0"/>
        </w:numPr>
        <w:spacing w:after="0"/>
        <w:rPr>
          <w:b/>
          <w:lang w:val="fr-CH"/>
        </w:rPr>
      </w:pPr>
    </w:p>
    <w:p w:rsidR="003E0F63" w:rsidRPr="003E0F63" w:rsidRDefault="003E0F63" w:rsidP="003E0F63">
      <w:pPr>
        <w:pStyle w:val="ONUMFS"/>
        <w:rPr>
          <w:lang w:val="fr-FR"/>
        </w:rPr>
      </w:pPr>
      <w:r w:rsidRPr="003E0F63">
        <w:rPr>
          <w:lang w:val="fr-CH"/>
        </w:rPr>
        <w:t xml:space="preserve">La </w:t>
      </w:r>
      <w:r w:rsidRPr="00442111">
        <w:rPr>
          <w:lang w:val="fr-CH"/>
        </w:rPr>
        <w:t>remise</w:t>
      </w:r>
      <w:r w:rsidRPr="003E0F63">
        <w:rPr>
          <w:lang w:val="fr-CH"/>
        </w:rPr>
        <w:t xml:space="preserve"> de documents justificatifs à l’</w:t>
      </w:r>
      <w:r w:rsidR="003F7B27">
        <w:rPr>
          <w:lang w:val="fr-CH"/>
        </w:rPr>
        <w:t>O</w:t>
      </w:r>
      <w:r w:rsidRPr="003E0F63">
        <w:rPr>
          <w:lang w:val="fr-CH"/>
        </w:rPr>
        <w:t>ffice concerné peut être effectuée par l’intermédiaire du Bureau International, sous la forme d’une pièce jointe à la demande internationale.  Dans l’alternative, le déposant ou titulaire peut remettre ces documents directement à l’</w:t>
      </w:r>
      <w:r w:rsidR="003F7B27">
        <w:rPr>
          <w:lang w:val="fr-CH"/>
        </w:rPr>
        <w:t>O</w:t>
      </w:r>
      <w:r w:rsidRPr="003E0F63">
        <w:rPr>
          <w:lang w:val="fr-CH"/>
        </w:rPr>
        <w:t xml:space="preserve">ffice.  S’agissant de la remise directe à un </w:t>
      </w:r>
      <w:r w:rsidR="003F7B27">
        <w:rPr>
          <w:lang w:val="fr-CH"/>
        </w:rPr>
        <w:t>O</w:t>
      </w:r>
      <w:r w:rsidRPr="003E0F63">
        <w:rPr>
          <w:lang w:val="fr-CH"/>
        </w:rPr>
        <w:t>ffice, il est rappelé que la législation nationale ou régionale peut exiger une remise par l’intermédiaire d’un représentant local si le déposant n’a pas sa résidence dans le pays où est situé l’</w:t>
      </w:r>
      <w:r w:rsidR="003F7B27">
        <w:rPr>
          <w:lang w:val="fr-CH"/>
        </w:rPr>
        <w:t>O</w:t>
      </w:r>
      <w:r w:rsidRPr="003E0F63">
        <w:rPr>
          <w:lang w:val="fr-CH"/>
        </w:rPr>
        <w:t>ffice.</w:t>
      </w:r>
    </w:p>
    <w:p w:rsidR="003E0F63" w:rsidRPr="003E0F63" w:rsidRDefault="003E0F63" w:rsidP="00DE19F2">
      <w:pPr>
        <w:pStyle w:val="Heading2"/>
        <w:spacing w:before="480"/>
        <w:rPr>
          <w:lang w:val="fr-FR"/>
        </w:rPr>
      </w:pPr>
      <w:r w:rsidRPr="003E0F63">
        <w:rPr>
          <w:lang w:val="fr-FR"/>
        </w:rPr>
        <w:t>demande internationale</w:t>
      </w:r>
    </w:p>
    <w:p w:rsidR="003E0F63" w:rsidRPr="003E0F63" w:rsidRDefault="003E0F63" w:rsidP="003E0F63">
      <w:pPr>
        <w:keepNext/>
        <w:rPr>
          <w:lang w:val="fr-FR"/>
        </w:rPr>
      </w:pPr>
    </w:p>
    <w:p w:rsidR="003E0F63" w:rsidRPr="003E0F63" w:rsidRDefault="003E0F63" w:rsidP="003E0F63">
      <w:pPr>
        <w:pStyle w:val="ONUMFS"/>
        <w:rPr>
          <w:lang w:val="fr-CH"/>
        </w:rPr>
      </w:pPr>
      <w:r w:rsidRPr="003E0F63">
        <w:rPr>
          <w:lang w:val="fr-CH"/>
        </w:rPr>
        <w:t xml:space="preserve">Selon la règle 7.1), la demande internationale doit être présentée sur le formulaire officiel, à savoir le formulaire officiel DM/1 établi par le Bureau international ou l’interface électronique mise à disposition par le Bureau international sur le site </w:t>
      </w:r>
      <w:r w:rsidR="006E66DA">
        <w:rPr>
          <w:lang w:val="fr-CH"/>
        </w:rPr>
        <w:t>Web</w:t>
      </w:r>
      <w:r w:rsidRPr="003E0F63">
        <w:rPr>
          <w:lang w:val="fr-CH"/>
        </w:rPr>
        <w:t xml:space="preserve"> de l’OMPI, ou sur tout formulaire ou interface électronique ayant le même contenu et la même présentation, conformément à la règle 1.vi)</w:t>
      </w:r>
    </w:p>
    <w:p w:rsidR="003E0F63" w:rsidRPr="003E0F63" w:rsidRDefault="003E0F63" w:rsidP="003E0F63">
      <w:pPr>
        <w:pStyle w:val="ONUMFS"/>
        <w:rPr>
          <w:lang w:val="fr-CH"/>
        </w:rPr>
      </w:pPr>
      <w:r w:rsidRPr="003E0F63">
        <w:rPr>
          <w:lang w:val="fr-CH"/>
        </w:rPr>
        <w:t>Par conséquent, l’interface électronique et le formulaire DM/1 seront tous deux examinés par le Bureau international afin qu’il soit possible d’inclure, dans la demande internationale, l’indication de nouveaux éléments et la remise de documents justificatifs, ainsi qu’il est indiqué au chapitre II du présent document</w:t>
      </w:r>
      <w:r w:rsidRPr="003E0F63">
        <w:rPr>
          <w:rStyle w:val="FootnoteReference"/>
        </w:rPr>
        <w:footnoteReference w:id="13"/>
      </w:r>
      <w:r w:rsidRPr="003E0F63">
        <w:rPr>
          <w:lang w:val="fr-CH"/>
        </w:rPr>
        <w:t xml:space="preserve">.  Il est rappelé que, lors des délibérations de la troisième session du groupe de travail, le Secrétariat a précisé que les </w:t>
      </w:r>
      <w:r w:rsidR="003F7B27">
        <w:rPr>
          <w:lang w:val="fr-CH"/>
        </w:rPr>
        <w:t>O</w:t>
      </w:r>
      <w:r w:rsidRPr="003E0F63">
        <w:rPr>
          <w:lang w:val="fr-CH"/>
        </w:rPr>
        <w:t>ffices des parties contractantes qui exigeraient des documents supplémentaires à l’appui d’une demande en vertu de la règle 7.5)f) ou g) ne pouvaient pas imposer aux déposants d’utiliser une langue autre que la langue de la demande internationale.</w:t>
      </w:r>
    </w:p>
    <w:p w:rsidR="003E0F63" w:rsidRPr="003E0F63" w:rsidRDefault="003E0F63" w:rsidP="003E0F63">
      <w:pPr>
        <w:pStyle w:val="ONUMFS"/>
        <w:rPr>
          <w:szCs w:val="22"/>
          <w:lang w:val="fr-CH"/>
        </w:rPr>
      </w:pPr>
      <w:r w:rsidRPr="003E0F63">
        <w:rPr>
          <w:lang w:val="fr-CH"/>
        </w:rPr>
        <w:t xml:space="preserve">En outre, le gestionnaire de portefeuille électronique </w:t>
      </w:r>
      <w:r w:rsidRPr="003E0F63">
        <w:rPr>
          <w:i/>
          <w:lang w:val="fr-CH"/>
        </w:rPr>
        <w:t>Hague Portfolio Manager</w:t>
      </w:r>
      <w:r w:rsidRPr="003E0F63">
        <w:rPr>
          <w:lang w:val="fr-CH"/>
        </w:rPr>
        <w:t xml:space="preserve"> (ci</w:t>
      </w:r>
      <w:r w:rsidRPr="003E0F63">
        <w:rPr>
          <w:lang w:val="fr-CH"/>
        </w:rPr>
        <w:noBreakHyphen/>
        <w:t xml:space="preserve">après dénommé “service HPM”) </w:t>
      </w:r>
      <w:r w:rsidR="003E2075">
        <w:rPr>
          <w:lang w:val="fr-CH"/>
        </w:rPr>
        <w:t xml:space="preserve">prévu </w:t>
      </w:r>
      <w:r w:rsidRPr="003E0F63">
        <w:rPr>
          <w:lang w:val="fr-CH"/>
        </w:rPr>
        <w:t>devrait notamment permettre la transmission électronique de documents à l’appui d’une demande par l’intermédiaire du Bureau international, y compris après le dépôt d’une demande internationale.  Il convient cependant de noter que même si le futur service HPM permet la transmission électronique après le dépôt d’une demande internationale, il existe des restrictions, en vertu des lois nationales, concernant le délai de</w:t>
      </w:r>
      <w:r w:rsidR="00E070D6">
        <w:rPr>
          <w:lang w:val="fr-CH"/>
        </w:rPr>
        <w:t xml:space="preserve"> remise</w:t>
      </w:r>
      <w:r w:rsidRPr="003E0F63">
        <w:rPr>
          <w:lang w:val="fr-CH"/>
        </w:rPr>
        <w:t xml:space="preserve"> des documents justificatifs.  </w:t>
      </w:r>
      <w:r w:rsidRPr="003E0F63">
        <w:rPr>
          <w:szCs w:val="22"/>
          <w:lang w:val="fr-CH"/>
        </w:rPr>
        <w:t>En outre, une telle méthode augmenterait considérablement la charge de travail du Bureau international.</w:t>
      </w:r>
      <w:r w:rsidRPr="003E0F63">
        <w:rPr>
          <w:lang w:val="fr-CH"/>
        </w:rPr>
        <w:t xml:space="preserve">  </w:t>
      </w:r>
      <w:r w:rsidRPr="003E0F63">
        <w:rPr>
          <w:szCs w:val="22"/>
          <w:lang w:val="fr-CH"/>
        </w:rPr>
        <w:t xml:space="preserve">Il serait préférable que les “remises tardives” de documents soient faites directement auprès des </w:t>
      </w:r>
      <w:r w:rsidR="003F7B27">
        <w:rPr>
          <w:szCs w:val="22"/>
          <w:lang w:val="fr-CH"/>
        </w:rPr>
        <w:t>O</w:t>
      </w:r>
      <w:r w:rsidRPr="003E0F63">
        <w:rPr>
          <w:szCs w:val="22"/>
          <w:lang w:val="fr-CH"/>
        </w:rPr>
        <w:t>ffices qui exigent ces documents.</w:t>
      </w:r>
    </w:p>
    <w:p w:rsidR="003E0F63" w:rsidRPr="003E0F63" w:rsidRDefault="003E0F63" w:rsidP="003E0F63">
      <w:pPr>
        <w:pStyle w:val="ONUMFS"/>
        <w:rPr>
          <w:lang w:val="fr-FR"/>
        </w:rPr>
      </w:pPr>
      <w:r w:rsidRPr="003E0F63">
        <w:rPr>
          <w:lang w:val="fr-CH"/>
        </w:rPr>
        <w:t xml:space="preserve">Toutefois, si les “remises tardives” de documents justificatifs par l’intermédiaire du Bureau international </w:t>
      </w:r>
      <w:r w:rsidRPr="003E2075">
        <w:rPr>
          <w:lang w:val="fr-CA"/>
        </w:rPr>
        <w:t>étaient</w:t>
      </w:r>
      <w:r w:rsidRPr="003E0F63">
        <w:rPr>
          <w:lang w:val="fr-CH"/>
        </w:rPr>
        <w:t xml:space="preserve"> autorisées, le Bureau international proposerait un service supplémentaire pour la création et la gestion des services de distribution électronique de ces documents.  Il est donc proposé que le barème </w:t>
      </w:r>
      <w:proofErr w:type="gramStart"/>
      <w:r w:rsidRPr="003E0F63">
        <w:rPr>
          <w:lang w:val="fr-CH"/>
        </w:rPr>
        <w:t>des taxes prescrits</w:t>
      </w:r>
      <w:proofErr w:type="gramEnd"/>
      <w:r w:rsidRPr="003E0F63">
        <w:rPr>
          <w:lang w:val="fr-CH"/>
        </w:rPr>
        <w:t xml:space="preserve"> par le règlement d’exécution commun soit </w:t>
      </w:r>
      <w:r w:rsidR="004C25B5">
        <w:rPr>
          <w:lang w:val="fr-CH"/>
        </w:rPr>
        <w:br/>
      </w:r>
      <w:r w:rsidR="004C25B5">
        <w:rPr>
          <w:lang w:val="fr-CH"/>
        </w:rPr>
        <w:br/>
      </w:r>
      <w:r w:rsidR="004C25B5">
        <w:rPr>
          <w:lang w:val="fr-CH"/>
        </w:rPr>
        <w:br/>
      </w:r>
      <w:r w:rsidR="004C25B5">
        <w:rPr>
          <w:lang w:val="fr-CH"/>
        </w:rPr>
        <w:br/>
      </w:r>
      <w:r w:rsidR="004C25B5">
        <w:rPr>
          <w:lang w:val="fr-CH"/>
        </w:rPr>
        <w:br/>
      </w:r>
      <w:r w:rsidR="004C25B5">
        <w:rPr>
          <w:lang w:val="fr-CH"/>
        </w:rPr>
        <w:br/>
      </w:r>
      <w:r w:rsidR="004C25B5">
        <w:rPr>
          <w:lang w:val="fr-CH"/>
        </w:rPr>
        <w:br/>
      </w:r>
      <w:r w:rsidRPr="003E0F63">
        <w:rPr>
          <w:lang w:val="fr-CH"/>
        </w:rPr>
        <w:lastRenderedPageBreak/>
        <w:t>révisé pour autoriser le Bureau international à percevoir une taxe au titre de ces services supplémentaires.  Il est rappelé que le point 9 du barème des émoluments et taxes du système de Madrid concernant l’enregistrement international des marques prévoit une taxe pour les services particuliers</w:t>
      </w:r>
      <w:r w:rsidRPr="003E0F63">
        <w:rPr>
          <w:rStyle w:val="FootnoteReference"/>
        </w:rPr>
        <w:footnoteReference w:id="14"/>
      </w:r>
      <w:r w:rsidRPr="003E0F63">
        <w:rPr>
          <w:lang w:val="fr-CH"/>
        </w:rPr>
        <w:t>.</w:t>
      </w:r>
    </w:p>
    <w:p w:rsidR="003E0F63" w:rsidRPr="003E0F63" w:rsidRDefault="003E0F63" w:rsidP="00DE19F2">
      <w:pPr>
        <w:pStyle w:val="Heading2"/>
        <w:spacing w:before="480"/>
        <w:rPr>
          <w:lang w:val="fr-CH"/>
        </w:rPr>
      </w:pPr>
      <w:r w:rsidRPr="003E0F63">
        <w:rPr>
          <w:lang w:val="fr-CH"/>
        </w:rPr>
        <w:t>distribution électronique de documents à l’office concerné</w:t>
      </w:r>
    </w:p>
    <w:p w:rsidR="003E0F63" w:rsidRPr="003E0F63" w:rsidRDefault="003E0F63" w:rsidP="003E0F63">
      <w:pPr>
        <w:keepNext/>
        <w:rPr>
          <w:lang w:val="fr-CH"/>
        </w:rPr>
      </w:pPr>
    </w:p>
    <w:p w:rsidR="003E0F63" w:rsidRPr="003E0F63" w:rsidRDefault="003E0F63" w:rsidP="003E0F63">
      <w:pPr>
        <w:pStyle w:val="ONUMFS"/>
        <w:rPr>
          <w:lang w:val="fr-CH"/>
        </w:rPr>
      </w:pPr>
      <w:r w:rsidRPr="003E0F63">
        <w:rPr>
          <w:caps/>
          <w:lang w:val="fr-CH"/>
        </w:rPr>
        <w:t>À</w:t>
      </w:r>
      <w:r w:rsidRPr="003E0F63">
        <w:rPr>
          <w:lang w:val="fr-CH"/>
        </w:rPr>
        <w:t xml:space="preserve"> présent, les </w:t>
      </w:r>
      <w:r w:rsidR="003F7B27">
        <w:rPr>
          <w:lang w:val="fr-CH"/>
        </w:rPr>
        <w:t>O</w:t>
      </w:r>
      <w:r w:rsidRPr="003E0F63">
        <w:rPr>
          <w:lang w:val="fr-CH"/>
        </w:rPr>
        <w:t>ffices peuvent intégrer dans leurs systèmes informatiques les enregistrements internationaux désignant leurs parties contractantes ainsi que les données pertinentes concernant ces enregistrements internationaux publiées dans le Bulletin des dessins et modèles internationaux (ci</w:t>
      </w:r>
      <w:r w:rsidRPr="003E0F63">
        <w:rPr>
          <w:lang w:val="fr-CH"/>
        </w:rPr>
        <w:noBreakHyphen/>
        <w:t xml:space="preserve">après dénommé “bulletin”) sous un format déchiffrable par machine.  Les </w:t>
      </w:r>
      <w:r w:rsidR="003F7B27">
        <w:rPr>
          <w:lang w:val="fr-CH"/>
        </w:rPr>
        <w:t>O</w:t>
      </w:r>
      <w:r w:rsidRPr="003E0F63">
        <w:rPr>
          <w:lang w:val="fr-CH"/>
        </w:rPr>
        <w:t xml:space="preserve">ffices peuvent télécharger ces informations à partir d’un registre public mis à disposition sur le site </w:t>
      </w:r>
      <w:r w:rsidR="006E66DA">
        <w:rPr>
          <w:lang w:val="fr-CH"/>
        </w:rPr>
        <w:t>Web</w:t>
      </w:r>
      <w:r w:rsidRPr="003E0F63">
        <w:rPr>
          <w:lang w:val="fr-CH"/>
        </w:rPr>
        <w:t xml:space="preserve"> de l’OMPI à l’adresse ftp </w:t>
      </w:r>
      <w:proofErr w:type="gramStart"/>
      <w:r w:rsidRPr="003E0F63">
        <w:rPr>
          <w:lang w:val="fr-CH"/>
        </w:rPr>
        <w:t>:/</w:t>
      </w:r>
      <w:proofErr w:type="gramEnd"/>
      <w:r w:rsidRPr="003E0F63">
        <w:rPr>
          <w:lang w:val="fr-CH"/>
        </w:rPr>
        <w:t>/ftpird.wipo.int/</w:t>
      </w:r>
      <w:proofErr w:type="spellStart"/>
      <w:r w:rsidRPr="003E0F63">
        <w:rPr>
          <w:lang w:val="fr-CH"/>
        </w:rPr>
        <w:t>wipo</w:t>
      </w:r>
      <w:proofErr w:type="spellEnd"/>
      <w:r w:rsidRPr="003E0F63">
        <w:rPr>
          <w:lang w:val="fr-CH"/>
        </w:rPr>
        <w:t>/</w:t>
      </w:r>
      <w:proofErr w:type="spellStart"/>
      <w:r w:rsidRPr="003E0F63">
        <w:rPr>
          <w:lang w:val="fr-CH"/>
        </w:rPr>
        <w:t>hague</w:t>
      </w:r>
      <w:proofErr w:type="spellEnd"/>
      <w:r w:rsidRPr="003E0F63">
        <w:rPr>
          <w:lang w:val="fr-CH"/>
        </w:rPr>
        <w:t>/.</w:t>
      </w:r>
    </w:p>
    <w:p w:rsidR="003E0F63" w:rsidRPr="003E0F63" w:rsidRDefault="003E0F63" w:rsidP="003E0F63">
      <w:pPr>
        <w:pStyle w:val="ONUMFS"/>
        <w:rPr>
          <w:lang w:val="fr-CH"/>
        </w:rPr>
      </w:pPr>
      <w:r w:rsidRPr="003E0F63">
        <w:rPr>
          <w:lang w:val="fr-CH"/>
        </w:rPr>
        <w:t xml:space="preserve">De même, les documents justificatifs pourront être téléchargés par les </w:t>
      </w:r>
      <w:r w:rsidR="003F7B27">
        <w:rPr>
          <w:lang w:val="fr-CH"/>
        </w:rPr>
        <w:t>O</w:t>
      </w:r>
      <w:r w:rsidRPr="003E0F63">
        <w:rPr>
          <w:lang w:val="fr-CH"/>
        </w:rPr>
        <w:t xml:space="preserve">ffices.  Les documents seront publiés en format PDF et reliés à l’enregistrement international concerné au même format déchiffrable par machine que celui utilisé dans le bulletin.  Ainsi, les </w:t>
      </w:r>
      <w:r w:rsidR="003F7B27">
        <w:rPr>
          <w:lang w:val="fr-CH"/>
        </w:rPr>
        <w:t>O</w:t>
      </w:r>
      <w:r w:rsidRPr="003E0F63">
        <w:rPr>
          <w:lang w:val="fr-CH"/>
        </w:rPr>
        <w:t xml:space="preserve">ffices pourront intégrer les documents justificatifs dans leurs systèmes informatiques.  Grâce au format déchiffrable par machine, les </w:t>
      </w:r>
      <w:r w:rsidR="003F7B27">
        <w:rPr>
          <w:lang w:val="fr-CH"/>
        </w:rPr>
        <w:t>O</w:t>
      </w:r>
      <w:r w:rsidRPr="003E0F63">
        <w:rPr>
          <w:lang w:val="fr-CH"/>
        </w:rPr>
        <w:t xml:space="preserve">ffices pourront mettre en place des vérifications et des procédures automatiques.  Contrairement au bulletin, qui est publié dans un registre public, les documents justificatifs seront placés dans un registre privé auquel seuls les </w:t>
      </w:r>
      <w:r w:rsidR="003F7B27">
        <w:rPr>
          <w:lang w:val="fr-CH"/>
        </w:rPr>
        <w:t>O</w:t>
      </w:r>
      <w:r w:rsidRPr="003E0F63">
        <w:rPr>
          <w:lang w:val="fr-CH"/>
        </w:rPr>
        <w:t>ffices concernés auront accès.</w:t>
      </w:r>
    </w:p>
    <w:p w:rsidR="003E0F63" w:rsidRPr="003E0F63" w:rsidRDefault="003E0F63" w:rsidP="003E0F63">
      <w:pPr>
        <w:pStyle w:val="ONUMFS"/>
        <w:rPr>
          <w:lang w:val="fr-FR"/>
        </w:rPr>
      </w:pPr>
      <w:r w:rsidRPr="003E0F63">
        <w:rPr>
          <w:lang w:val="fr-CH"/>
        </w:rPr>
        <w:t xml:space="preserve">Enfin, l’introduction prévue du portail </w:t>
      </w:r>
      <w:r w:rsidRPr="003F7B27">
        <w:rPr>
          <w:lang w:val="fr-CH"/>
        </w:rPr>
        <w:t>des</w:t>
      </w:r>
      <w:r w:rsidRPr="003E0F63">
        <w:rPr>
          <w:lang w:val="fr-CH"/>
        </w:rPr>
        <w:t xml:space="preserve"> </w:t>
      </w:r>
      <w:r w:rsidR="003F7B27">
        <w:rPr>
          <w:lang w:val="fr-CH"/>
        </w:rPr>
        <w:t>O</w:t>
      </w:r>
      <w:r w:rsidRPr="003E0F63">
        <w:rPr>
          <w:lang w:val="fr-CH"/>
        </w:rPr>
        <w:t xml:space="preserve">ffices du système de La Haye devrait permettre l’interaction entre le Bureau international et les </w:t>
      </w:r>
      <w:r w:rsidR="003F7B27">
        <w:rPr>
          <w:lang w:val="fr-CH"/>
        </w:rPr>
        <w:t>O</w:t>
      </w:r>
      <w:r w:rsidRPr="003E0F63">
        <w:rPr>
          <w:lang w:val="fr-CH"/>
        </w:rPr>
        <w:t>ffices, ainsi que la consultation directe des documents justificatifs.</w:t>
      </w:r>
    </w:p>
    <w:p w:rsidR="003E0F63" w:rsidRPr="003E0F63" w:rsidRDefault="00A074EF" w:rsidP="00DE19F2">
      <w:pPr>
        <w:pStyle w:val="Heading1"/>
        <w:spacing w:before="480"/>
        <w:rPr>
          <w:lang w:val="fr-FR"/>
        </w:rPr>
      </w:pPr>
      <w:r>
        <w:rPr>
          <w:lang w:val="fr-FR"/>
        </w:rPr>
        <w:t>IV.</w:t>
      </w:r>
      <w:r w:rsidR="0062544C">
        <w:rPr>
          <w:lang w:val="fr-FR"/>
        </w:rPr>
        <w:tab/>
      </w:r>
      <w:r w:rsidR="003E0F63" w:rsidRPr="003E0F63">
        <w:rPr>
          <w:lang w:val="fr-FR"/>
        </w:rPr>
        <w:t>Actualisation du cadre juridique</w:t>
      </w:r>
    </w:p>
    <w:p w:rsidR="003E0F63" w:rsidRPr="003E0F63" w:rsidRDefault="003E0F63" w:rsidP="003E0F63">
      <w:pPr>
        <w:pStyle w:val="ONUME"/>
        <w:keepNext/>
        <w:numPr>
          <w:ilvl w:val="0"/>
          <w:numId w:val="0"/>
        </w:numPr>
        <w:spacing w:after="0"/>
        <w:rPr>
          <w:b/>
          <w:lang w:val="fr-FR"/>
        </w:rPr>
      </w:pPr>
    </w:p>
    <w:p w:rsidR="003E0F63" w:rsidRPr="003E0F63" w:rsidRDefault="003E0F63" w:rsidP="003E0F63">
      <w:pPr>
        <w:pStyle w:val="ONUMFS"/>
        <w:rPr>
          <w:lang w:val="fr-CH"/>
        </w:rPr>
      </w:pPr>
      <w:r w:rsidRPr="003E0F63">
        <w:rPr>
          <w:lang w:val="fr-CH"/>
        </w:rPr>
        <w:t>Dans la quatrième partie des instructions administratives, intitulée “Exigences concernant les reproductions et d’autres éléments de la demande in</w:t>
      </w:r>
      <w:r w:rsidR="00967C7B">
        <w:rPr>
          <w:lang w:val="fr-CH"/>
        </w:rPr>
        <w:t>ternationale”, les instructions 401 à </w:t>
      </w:r>
      <w:r w:rsidRPr="003E0F63">
        <w:rPr>
          <w:lang w:val="fr-CH"/>
        </w:rPr>
        <w:t>406 portent sur les exigences concernant les reproductions et les spécimens.  Plusieurs modifications à ces instructions sont proposées dans le document</w:t>
      </w:r>
      <w:r w:rsidR="00A4344C">
        <w:rPr>
          <w:lang w:val="fr-CH"/>
        </w:rPr>
        <w:t> </w:t>
      </w:r>
      <w:r w:rsidRPr="003E0F63">
        <w:rPr>
          <w:lang w:val="fr-CH"/>
        </w:rPr>
        <w:t>H/LD/WG/4/5, intitulé “Proposition de modifications de la quatrième partie des instructions administratives”.</w:t>
      </w:r>
    </w:p>
    <w:p w:rsidR="003E0F63" w:rsidRPr="003E0F63" w:rsidRDefault="003E0F63" w:rsidP="003E0F63">
      <w:pPr>
        <w:pStyle w:val="ONUMFS"/>
        <w:rPr>
          <w:lang w:val="fr-CH"/>
        </w:rPr>
      </w:pPr>
      <w:r w:rsidRPr="003E0F63">
        <w:rPr>
          <w:lang w:val="fr-CH"/>
        </w:rPr>
        <w:t xml:space="preserve">Ainsi qu’il est indiqué au paragraphe 8 du </w:t>
      </w:r>
      <w:r w:rsidR="00967C7B">
        <w:rPr>
          <w:lang w:val="fr-CH"/>
        </w:rPr>
        <w:t>présent document, l’instruction </w:t>
      </w:r>
      <w:r w:rsidRPr="003E0F63">
        <w:rPr>
          <w:lang w:val="fr-CH"/>
        </w:rPr>
        <w:t>407 intitulée “Lien</w:t>
      </w:r>
      <w:r w:rsidR="00E070D6">
        <w:rPr>
          <w:lang w:val="fr-CH"/>
        </w:rPr>
        <w:t>s</w:t>
      </w:r>
      <w:r w:rsidRPr="003E0F63">
        <w:rPr>
          <w:lang w:val="fr-CH"/>
        </w:rPr>
        <w:t xml:space="preserve"> avec un dessin ou modèle industriel principal, une demande principale ou un enregistrement principal” a été intégrée dans les instructions administratives pour compléter la règle 7.5)f), puisque ce type de désignation est prescrite par la loi de certaines parties contractantes actuelles et potentielles à l’Acte de 1999.</w:t>
      </w:r>
    </w:p>
    <w:p w:rsidR="003E0F63" w:rsidRPr="003E0F63" w:rsidRDefault="003E0F63" w:rsidP="003E0F63">
      <w:pPr>
        <w:pStyle w:val="ONUMFS"/>
        <w:rPr>
          <w:lang w:val="fr-FR"/>
        </w:rPr>
      </w:pPr>
      <w:r w:rsidRPr="003E0F63">
        <w:rPr>
          <w:lang w:val="fr-CH"/>
        </w:rPr>
        <w:t>Pour compléter la règle 7.5)f), il est également proposé d’i</w:t>
      </w:r>
      <w:r w:rsidR="00967C7B">
        <w:rPr>
          <w:lang w:val="fr-CH"/>
        </w:rPr>
        <w:t>nsérer une nouvelle instruction </w:t>
      </w:r>
      <w:r w:rsidRPr="003E0F63">
        <w:rPr>
          <w:lang w:val="fr-CH"/>
        </w:rPr>
        <w:t xml:space="preserve">408 dans les instructions </w:t>
      </w:r>
      <w:r w:rsidRPr="00E070D6">
        <w:rPr>
          <w:lang w:val="fr-CH"/>
        </w:rPr>
        <w:t>administratives</w:t>
      </w:r>
      <w:r w:rsidRPr="003E0F63">
        <w:rPr>
          <w:lang w:val="fr-CH"/>
        </w:rPr>
        <w:t>, qui mentionnerait les indications qui peuvent être contenues dans la demande internationale ainsi que les documents autorisés à l’appui d’une telle demande.</w:t>
      </w:r>
    </w:p>
    <w:p w:rsidR="003E0F63" w:rsidRPr="003E0F63" w:rsidRDefault="003E0F63" w:rsidP="00DE19F2">
      <w:pPr>
        <w:pStyle w:val="Heading2"/>
        <w:spacing w:before="480"/>
        <w:rPr>
          <w:lang w:val="fr-CH"/>
        </w:rPr>
      </w:pPr>
      <w:r w:rsidRPr="003E0F63">
        <w:rPr>
          <w:lang w:val="fr-CH"/>
        </w:rPr>
        <w:lastRenderedPageBreak/>
        <w:t>proposition rela</w:t>
      </w:r>
      <w:r w:rsidR="00967C7B">
        <w:rPr>
          <w:lang w:val="fr-CH"/>
        </w:rPr>
        <w:t>tive à une nouvelle instruction </w:t>
      </w:r>
      <w:r w:rsidRPr="003E0F63">
        <w:rPr>
          <w:lang w:val="fr-CH"/>
        </w:rPr>
        <w:t>408 : “éléments autorisés dans la demande internationale et documents autorisés à l’appui d’une telle demande”</w:t>
      </w:r>
    </w:p>
    <w:p w:rsidR="003E0F63" w:rsidRPr="003E0F63" w:rsidRDefault="003E0F63" w:rsidP="003E0F63">
      <w:pPr>
        <w:pStyle w:val="ONUME"/>
        <w:numPr>
          <w:ilvl w:val="0"/>
          <w:numId w:val="0"/>
        </w:numPr>
        <w:spacing w:after="0"/>
        <w:rPr>
          <w:lang w:val="fr-CH"/>
        </w:rPr>
      </w:pPr>
    </w:p>
    <w:p w:rsidR="003E0F63" w:rsidRPr="003E0F63" w:rsidRDefault="003E0F63" w:rsidP="003E0F63">
      <w:pPr>
        <w:pStyle w:val="ONUMFS"/>
        <w:rPr>
          <w:lang w:val="fr-CH"/>
        </w:rPr>
      </w:pPr>
      <w:r w:rsidRPr="003E0F63">
        <w:rPr>
          <w:lang w:val="fr-CH"/>
        </w:rPr>
        <w:t xml:space="preserve">Ainsi qu’il est indiqué au paragraphe 12 du présent document, la règle 7.5)c) traite déjà des déclarations revendiquant la priorité d’un dépôt antérieur dans une demande internationale.  Par ailleurs, les </w:t>
      </w:r>
      <w:r w:rsidR="003F7B27">
        <w:rPr>
          <w:lang w:val="fr-CH"/>
        </w:rPr>
        <w:t>O</w:t>
      </w:r>
      <w:r w:rsidRPr="003E0F63">
        <w:rPr>
          <w:lang w:val="fr-CH"/>
        </w:rPr>
        <w:t>ffices peuvent demander au titulaire de leur remettre directement une copie de la demande sur laquelle est fondée la revendication de priorité.  Ainsi qu’il ressort des délibérations de la troisième session du groupe de travail, un plus grand nombre d’</w:t>
      </w:r>
      <w:r w:rsidR="003F7B27">
        <w:rPr>
          <w:lang w:val="fr-CH"/>
        </w:rPr>
        <w:t>O</w:t>
      </w:r>
      <w:r w:rsidRPr="003E0F63">
        <w:rPr>
          <w:lang w:val="fr-CH"/>
        </w:rPr>
        <w:t>ffices devraient prochainement participer au DAS et pourraient demander un code d’accès pour retrouver un document établissant la priorité dans une bibliothèque numérique du DAS</w:t>
      </w:r>
      <w:r w:rsidRPr="003E0F63">
        <w:rPr>
          <w:rStyle w:val="FootnoteReference"/>
        </w:rPr>
        <w:footnoteReference w:id="15"/>
      </w:r>
      <w:r w:rsidRPr="003E0F63">
        <w:rPr>
          <w:lang w:val="fr-CH"/>
        </w:rPr>
        <w:t xml:space="preserve">.  Par conséquent, une indication de ce code dans la demande internationale libérerait le titulaire de la responsabilité de transmettre une version papier des documents de priorité aux </w:t>
      </w:r>
      <w:r w:rsidR="003F7B27">
        <w:rPr>
          <w:lang w:val="fr-CH"/>
        </w:rPr>
        <w:t>O</w:t>
      </w:r>
      <w:r w:rsidRPr="003E0F63">
        <w:rPr>
          <w:lang w:val="fr-CH"/>
        </w:rPr>
        <w:t>ffices qui les demandent.</w:t>
      </w:r>
    </w:p>
    <w:p w:rsidR="003E0F63" w:rsidRPr="003E0F63" w:rsidRDefault="003E0F63" w:rsidP="003E0F63">
      <w:pPr>
        <w:pStyle w:val="ONUMFS"/>
        <w:rPr>
          <w:lang w:val="fr-CH"/>
        </w:rPr>
      </w:pPr>
      <w:r w:rsidRPr="003E0F63">
        <w:rPr>
          <w:lang w:val="fr-CH"/>
        </w:rPr>
        <w:t>En outre, conformément au paragraphe 20 du présent document, aux fins de la déclaration concernant la taxe de désignation individuelle en vertu de l’article 7.2) par les États</w:t>
      </w:r>
      <w:r w:rsidRPr="003E0F63">
        <w:rPr>
          <w:lang w:val="fr-CH"/>
        </w:rPr>
        <w:noBreakHyphen/>
        <w:t>Unis d’Amérique, il est proposé d’inclure dans la nouvelle instruction</w:t>
      </w:r>
      <w:r w:rsidR="00967C7B">
        <w:rPr>
          <w:lang w:val="fr-CH"/>
        </w:rPr>
        <w:t> </w:t>
      </w:r>
      <w:r w:rsidRPr="003E0F63">
        <w:rPr>
          <w:lang w:val="fr-CH"/>
        </w:rPr>
        <w:t>408 des instructions administratives une indication ou une revendication du statut économique du déposant, ainsi qu’une certification de ce statut</w:t>
      </w:r>
      <w:r w:rsidRPr="003E0F63">
        <w:rPr>
          <w:rStyle w:val="FootnoteReference"/>
        </w:rPr>
        <w:footnoteReference w:id="16"/>
      </w:r>
      <w:r w:rsidRPr="003E0F63">
        <w:rPr>
          <w:lang w:val="fr-CH"/>
        </w:rPr>
        <w:t>.</w:t>
      </w:r>
    </w:p>
    <w:p w:rsidR="003E0F63" w:rsidRPr="003E0F63" w:rsidRDefault="003E0F63" w:rsidP="003E0F63">
      <w:pPr>
        <w:pStyle w:val="ONUMFS"/>
        <w:rPr>
          <w:lang w:val="fr-CH"/>
        </w:rPr>
      </w:pPr>
      <w:r w:rsidRPr="003E0F63">
        <w:rPr>
          <w:lang w:val="fr-CH"/>
        </w:rPr>
        <w:t xml:space="preserve">Les lois d’un grand nombre de parties contractantes actuelles et potentielles prévoient les déclarations relatives à l’exception au défaut de nouveauté.  Par conséquent, la possibilité d’insérer de telles déclarations </w:t>
      </w:r>
      <w:r w:rsidRPr="00E070D6">
        <w:rPr>
          <w:lang w:val="fr-CH"/>
        </w:rPr>
        <w:t>dans</w:t>
      </w:r>
      <w:r w:rsidRPr="003E0F63">
        <w:rPr>
          <w:lang w:val="fr-CH"/>
        </w:rPr>
        <w:t xml:space="preserve"> les demandes internationales, ainsi que de joindre des documents justificatifs à ces demandes, permettrait aux utilisateurs d’économiser du temps et de l’argent.</w:t>
      </w:r>
    </w:p>
    <w:p w:rsidR="003E0F63" w:rsidRPr="003E0F63" w:rsidRDefault="003E0F63" w:rsidP="003E0F63">
      <w:pPr>
        <w:pStyle w:val="ONUMFS"/>
        <w:rPr>
          <w:lang w:val="fr-CH"/>
        </w:rPr>
      </w:pPr>
      <w:r w:rsidRPr="003E0F63">
        <w:rPr>
          <w:lang w:val="fr-CH"/>
        </w:rPr>
        <w:t>Enfin, la déclaration indiquant les informations qui, à la connaissance du déposant, sont pertinentes pour établir que le dessin ou modèle concerné satisfait aux conditions de protection, visée par la règle 7.5)g), est couverte par la nouvelle instruction proposée.</w:t>
      </w:r>
    </w:p>
    <w:p w:rsidR="003E0F63" w:rsidRPr="003E0F63" w:rsidRDefault="003E0F63" w:rsidP="003E0F63">
      <w:pPr>
        <w:pStyle w:val="ONUMFS"/>
        <w:rPr>
          <w:lang w:val="fr-CH"/>
        </w:rPr>
      </w:pPr>
      <w:r w:rsidRPr="003E0F63">
        <w:rPr>
          <w:lang w:val="fr-CH"/>
        </w:rPr>
        <w:t xml:space="preserve">La nouvelle </w:t>
      </w:r>
      <w:r w:rsidRPr="00E070D6">
        <w:rPr>
          <w:lang w:val="fr-CH"/>
        </w:rPr>
        <w:t>instruction</w:t>
      </w:r>
      <w:r w:rsidR="00967C7B">
        <w:rPr>
          <w:lang w:val="fr-CH"/>
        </w:rPr>
        <w:t> </w:t>
      </w:r>
      <w:r w:rsidRPr="003E0F63">
        <w:rPr>
          <w:lang w:val="fr-CH"/>
        </w:rPr>
        <w:t>408 serait libellée de la manière suivante :</w:t>
      </w:r>
    </w:p>
    <w:p w:rsidR="003E0F63" w:rsidRPr="003502B2" w:rsidRDefault="002F0EBF" w:rsidP="003E0F63">
      <w:pPr>
        <w:pStyle w:val="ONUME"/>
        <w:numPr>
          <w:ilvl w:val="0"/>
          <w:numId w:val="0"/>
        </w:numPr>
        <w:ind w:left="567" w:firstLine="567"/>
        <w:rPr>
          <w:lang w:val="fr-CH"/>
        </w:rPr>
      </w:pPr>
      <w:r w:rsidRPr="003502B2">
        <w:rPr>
          <w:lang w:val="fr-CH"/>
        </w:rPr>
        <w:t>“</w:t>
      </w:r>
      <w:proofErr w:type="gramStart"/>
      <w:r w:rsidR="00967C7B" w:rsidRPr="003502B2">
        <w:rPr>
          <w:lang w:val="fr-CH"/>
        </w:rPr>
        <w:t>a</w:t>
      </w:r>
      <w:proofErr w:type="gramEnd"/>
      <w:r w:rsidR="00967C7B" w:rsidRPr="003502B2">
        <w:rPr>
          <w:lang w:val="fr-CH"/>
        </w:rPr>
        <w:t>)</w:t>
      </w:r>
      <w:r w:rsidR="00967C7B" w:rsidRPr="003502B2">
        <w:rPr>
          <w:lang w:val="fr-CH"/>
        </w:rPr>
        <w:tab/>
      </w:r>
      <w:r w:rsidR="003E0F63" w:rsidRPr="003502B2">
        <w:rPr>
          <w:lang w:val="fr-CH"/>
        </w:rPr>
        <w:t>Lorsque le déposant a fait, en vertu de la règle 7.5)c), une déclaration revendiquant la priorité d’un dépôt antérieur dans la demande internationale, cette revendication peut être accompagnée d’un code permettant de retrouver ce dépôt dans</w:t>
      </w:r>
      <w:r w:rsidR="00E070D6" w:rsidRPr="003502B2">
        <w:rPr>
          <w:lang w:val="fr-CH"/>
        </w:rPr>
        <w:t xml:space="preserve"> une</w:t>
      </w:r>
      <w:r w:rsidR="003E0F63" w:rsidRPr="003502B2">
        <w:rPr>
          <w:lang w:val="fr-CH"/>
        </w:rPr>
        <w:t xml:space="preserve"> bibliothèque numérique du Service d’accès numérique aux documents de priorité (DAS).</w:t>
      </w:r>
    </w:p>
    <w:p w:rsidR="003E0F63" w:rsidRPr="003502B2" w:rsidRDefault="00967C7B" w:rsidP="003E0F63">
      <w:pPr>
        <w:pStyle w:val="ONUME"/>
        <w:numPr>
          <w:ilvl w:val="0"/>
          <w:numId w:val="0"/>
        </w:numPr>
        <w:ind w:left="567" w:firstLine="567"/>
        <w:rPr>
          <w:lang w:val="fr-CH"/>
        </w:rPr>
      </w:pPr>
      <w:proofErr w:type="gramStart"/>
      <w:r w:rsidRPr="003502B2">
        <w:rPr>
          <w:lang w:val="fr-CH"/>
        </w:rPr>
        <w:t>b</w:t>
      </w:r>
      <w:proofErr w:type="gramEnd"/>
      <w:r w:rsidRPr="003502B2">
        <w:rPr>
          <w:lang w:val="fr-CH"/>
        </w:rPr>
        <w:t>)</w:t>
      </w:r>
      <w:r w:rsidRPr="003502B2">
        <w:rPr>
          <w:lang w:val="fr-CH"/>
        </w:rPr>
        <w:tab/>
      </w:r>
      <w:r w:rsidR="003E0F63" w:rsidRPr="003502B2">
        <w:rPr>
          <w:lang w:val="fr-CH"/>
        </w:rPr>
        <w:t>Lorsque le déposant souhaite bénéficier d’une réduction de la taxe de désignation individuelle indiquée dans une déclaration faite en vertu de l’article 7.2) de l’Acte de 1999 par une partie contractante désignée, la demande internationale peut contenir une indication ou une revendication du statut économique autorisant le déposant à bénéficier de la réduction de la taxe indiquée dans la déclaration, ainsi qu’une certification de ce statut, le cas échéant.</w:t>
      </w:r>
    </w:p>
    <w:p w:rsidR="00184A56" w:rsidRDefault="00184A56">
      <w:pPr>
        <w:rPr>
          <w:i/>
          <w:lang w:val="fr-CH"/>
        </w:rPr>
      </w:pPr>
      <w:r>
        <w:rPr>
          <w:i/>
          <w:lang w:val="fr-CH"/>
        </w:rPr>
        <w:br w:type="page"/>
      </w:r>
    </w:p>
    <w:p w:rsidR="003E0F63" w:rsidRPr="003502B2" w:rsidRDefault="00967C7B" w:rsidP="003E0F63">
      <w:pPr>
        <w:pStyle w:val="ONUME"/>
        <w:numPr>
          <w:ilvl w:val="0"/>
          <w:numId w:val="0"/>
        </w:numPr>
        <w:tabs>
          <w:tab w:val="left" w:pos="1701"/>
        </w:tabs>
        <w:spacing w:after="0"/>
        <w:ind w:left="567" w:firstLine="567"/>
        <w:rPr>
          <w:lang w:val="fr-CH"/>
        </w:rPr>
      </w:pPr>
      <w:r w:rsidRPr="003502B2">
        <w:rPr>
          <w:lang w:val="fr-CH"/>
        </w:rPr>
        <w:lastRenderedPageBreak/>
        <w:t>c)</w:t>
      </w:r>
      <w:r w:rsidRPr="003502B2">
        <w:rPr>
          <w:lang w:val="fr-CH"/>
        </w:rPr>
        <w:tab/>
        <w:t>i)</w:t>
      </w:r>
      <w:r w:rsidRPr="003502B2">
        <w:rPr>
          <w:lang w:val="fr-CH"/>
        </w:rPr>
        <w:tab/>
      </w:r>
      <w:r w:rsidR="003E0F63" w:rsidRPr="003502B2">
        <w:rPr>
          <w:lang w:val="fr-CH"/>
        </w:rPr>
        <w:t>Lorsque le déposant souhaite faire une déclaration concernant une exception au défaut de nouveauté dans la demande internationale, conformément à la législation d’une partie contractante désignée, la déclaration est libellée de la manière suivante et comprend toute inclusion, omission, répétition ou réorganisation des éléments énumérés aux points 1) à 3) qui peut s’avérer nécessaire :</w:t>
      </w:r>
    </w:p>
    <w:p w:rsidR="003E0F63" w:rsidRPr="003502B2" w:rsidRDefault="003E0F63" w:rsidP="003E0F63">
      <w:pPr>
        <w:pStyle w:val="ONUME"/>
        <w:numPr>
          <w:ilvl w:val="0"/>
          <w:numId w:val="0"/>
        </w:numPr>
        <w:tabs>
          <w:tab w:val="left" w:pos="1701"/>
        </w:tabs>
        <w:spacing w:after="0"/>
        <w:ind w:left="567" w:firstLine="567"/>
        <w:rPr>
          <w:lang w:val="fr-CH"/>
        </w:rPr>
      </w:pPr>
    </w:p>
    <w:p w:rsidR="003E0F63" w:rsidRPr="003502B2" w:rsidRDefault="003E0F63" w:rsidP="003E0F63">
      <w:pPr>
        <w:pStyle w:val="ONUME"/>
        <w:numPr>
          <w:ilvl w:val="0"/>
          <w:numId w:val="0"/>
        </w:numPr>
        <w:tabs>
          <w:tab w:val="left" w:pos="1701"/>
        </w:tabs>
        <w:spacing w:after="0"/>
        <w:ind w:left="567" w:firstLine="1134"/>
        <w:rPr>
          <w:lang w:val="fr-CH"/>
        </w:rPr>
      </w:pPr>
      <w:r w:rsidRPr="003502B2">
        <w:rPr>
          <w:lang w:val="fr-CH"/>
        </w:rPr>
        <w:t>“Déclaration concernant l’exception au défaut de nouveauté</w:t>
      </w:r>
    </w:p>
    <w:p w:rsidR="003E0F63" w:rsidRPr="003502B2" w:rsidRDefault="003E0F63" w:rsidP="003E0F63">
      <w:pPr>
        <w:pStyle w:val="ONUME"/>
        <w:numPr>
          <w:ilvl w:val="0"/>
          <w:numId w:val="0"/>
        </w:numPr>
        <w:tabs>
          <w:tab w:val="left" w:pos="1701"/>
        </w:tabs>
        <w:spacing w:after="0"/>
        <w:ind w:left="567" w:firstLine="567"/>
        <w:rPr>
          <w:lang w:val="fr-CH"/>
        </w:rPr>
      </w:pPr>
    </w:p>
    <w:p w:rsidR="003E0F63" w:rsidRPr="003502B2" w:rsidRDefault="002F0EBF" w:rsidP="003E0F63">
      <w:pPr>
        <w:pStyle w:val="ONUME"/>
        <w:numPr>
          <w:ilvl w:val="0"/>
          <w:numId w:val="0"/>
        </w:numPr>
        <w:tabs>
          <w:tab w:val="left" w:pos="1701"/>
        </w:tabs>
        <w:spacing w:after="0"/>
        <w:ind w:left="1134" w:firstLine="567"/>
        <w:rPr>
          <w:lang w:val="fr-CH"/>
        </w:rPr>
      </w:pPr>
      <w:r w:rsidRPr="00B16726">
        <w:rPr>
          <w:lang w:val="fr-CH"/>
        </w:rPr>
        <w:t>“</w:t>
      </w:r>
      <w:r w:rsidR="003E0F63" w:rsidRPr="003502B2">
        <w:rPr>
          <w:lang w:val="fr-CH"/>
        </w:rPr>
        <w:t xml:space="preserve">Le déposant </w:t>
      </w:r>
      <w:r w:rsidR="003E2075" w:rsidRPr="003502B2">
        <w:rPr>
          <w:lang w:val="fr-CH"/>
        </w:rPr>
        <w:t xml:space="preserve">réclame le </w:t>
      </w:r>
      <w:r w:rsidR="003E0F63" w:rsidRPr="003502B2">
        <w:rPr>
          <w:lang w:val="fr-CH"/>
        </w:rPr>
        <w:t>bénéfic</w:t>
      </w:r>
      <w:r w:rsidR="003E2075" w:rsidRPr="003502B2">
        <w:rPr>
          <w:lang w:val="fr-CH"/>
        </w:rPr>
        <w:t>e</w:t>
      </w:r>
      <w:r w:rsidR="003E0F63" w:rsidRPr="003502B2">
        <w:rPr>
          <w:lang w:val="fr-CH"/>
        </w:rPr>
        <w:t xml:space="preserve"> des exceptions prévues par la législation applicable des parties contractantes désignées concernées pour la divulgation de tous les dessins et modèles industriels, ou des dessins et modèles industriels indiqués ci</w:t>
      </w:r>
      <w:r w:rsidR="003E0F63" w:rsidRPr="003502B2">
        <w:rPr>
          <w:lang w:val="fr-CH"/>
        </w:rPr>
        <w:noBreakHyphen/>
        <w:t>après, inclu</w:t>
      </w:r>
      <w:r w:rsidR="00967C7B" w:rsidRPr="003502B2">
        <w:rPr>
          <w:lang w:val="fr-CH"/>
        </w:rPr>
        <w:t>s dans la présente demande : 1) </w:t>
      </w:r>
      <w:r w:rsidR="003E0F63" w:rsidRPr="003502B2">
        <w:rPr>
          <w:lang w:val="fr-CH"/>
        </w:rPr>
        <w:t>[N</w:t>
      </w:r>
      <w:r w:rsidR="00A4607E" w:rsidRPr="003502B2">
        <w:rPr>
          <w:lang w:val="fr-CH"/>
        </w:rPr>
        <w:t>uméro(s)</w:t>
      </w:r>
      <w:r w:rsidR="003E0F63" w:rsidRPr="003502B2">
        <w:rPr>
          <w:lang w:val="fr-CH"/>
        </w:rPr>
        <w:t xml:space="preserve"> </w:t>
      </w:r>
      <w:r w:rsidR="00A4607E" w:rsidRPr="003502B2">
        <w:rPr>
          <w:lang w:val="fr-CH"/>
        </w:rPr>
        <w:t xml:space="preserve">du ou </w:t>
      </w:r>
      <w:r w:rsidR="003E0F63" w:rsidRPr="003502B2">
        <w:rPr>
          <w:lang w:val="fr-CH"/>
        </w:rPr>
        <w:t>de</w:t>
      </w:r>
      <w:r w:rsidR="00A4607E" w:rsidRPr="003502B2">
        <w:rPr>
          <w:lang w:val="fr-CH"/>
        </w:rPr>
        <w:t>s</w:t>
      </w:r>
      <w:r w:rsidR="003E0F63" w:rsidRPr="003502B2">
        <w:rPr>
          <w:lang w:val="fr-CH"/>
        </w:rPr>
        <w:t xml:space="preserve"> dessins et modèles industriels ou tous les dessins et modèles industriels], 2)</w:t>
      </w:r>
      <w:r w:rsidR="00967C7B" w:rsidRPr="003502B2">
        <w:rPr>
          <w:lang w:val="fr-CH"/>
        </w:rPr>
        <w:t> [Type de divulgation], 3) </w:t>
      </w:r>
      <w:r w:rsidR="003E0F63" w:rsidRPr="003502B2">
        <w:rPr>
          <w:lang w:val="fr-CH"/>
        </w:rPr>
        <w:t>[Date de la divulgation].”</w:t>
      </w:r>
    </w:p>
    <w:p w:rsidR="003E0F63" w:rsidRPr="003502B2" w:rsidRDefault="003E0F63" w:rsidP="003E0F63">
      <w:pPr>
        <w:rPr>
          <w:lang w:val="fr-CH"/>
        </w:rPr>
      </w:pPr>
    </w:p>
    <w:p w:rsidR="003E0F63" w:rsidRPr="003502B2" w:rsidRDefault="00967C7B" w:rsidP="003E0F63">
      <w:pPr>
        <w:ind w:left="567" w:firstLine="1134"/>
        <w:rPr>
          <w:lang w:val="fr-CH"/>
        </w:rPr>
      </w:pPr>
      <w:r w:rsidRPr="003502B2">
        <w:rPr>
          <w:lang w:val="fr-CH"/>
        </w:rPr>
        <w:t>ii)</w:t>
      </w:r>
      <w:r w:rsidRPr="003502B2">
        <w:rPr>
          <w:lang w:val="fr-CH"/>
        </w:rPr>
        <w:tab/>
      </w:r>
      <w:r w:rsidR="003E0F63" w:rsidRPr="003502B2">
        <w:rPr>
          <w:lang w:val="fr-CH"/>
        </w:rPr>
        <w:t>Lorsque le déposant souhaite</w:t>
      </w:r>
      <w:r w:rsidR="00E070D6" w:rsidRPr="003502B2">
        <w:rPr>
          <w:lang w:val="fr-CH"/>
        </w:rPr>
        <w:t xml:space="preserve"> soumettre</w:t>
      </w:r>
      <w:r w:rsidR="003E0F63" w:rsidRPr="003502B2">
        <w:rPr>
          <w:lang w:val="fr-CH"/>
        </w:rPr>
        <w:t xml:space="preserve"> des documents sur le type et la date de divulgation, la demande internationale peut être accompagnée de ces documents.</w:t>
      </w:r>
    </w:p>
    <w:p w:rsidR="003E0F63" w:rsidRPr="003502B2" w:rsidRDefault="003E0F63" w:rsidP="003E0F63">
      <w:pPr>
        <w:rPr>
          <w:lang w:val="fr-CH"/>
        </w:rPr>
      </w:pPr>
    </w:p>
    <w:p w:rsidR="003E0F63" w:rsidRPr="003502B2" w:rsidRDefault="00967C7B" w:rsidP="003E0F63">
      <w:pPr>
        <w:ind w:left="567" w:firstLine="567"/>
        <w:rPr>
          <w:lang w:val="fr-CH"/>
        </w:rPr>
      </w:pPr>
      <w:proofErr w:type="gramStart"/>
      <w:r w:rsidRPr="003502B2">
        <w:rPr>
          <w:lang w:val="fr-CH"/>
        </w:rPr>
        <w:t>d</w:t>
      </w:r>
      <w:proofErr w:type="gramEnd"/>
      <w:r w:rsidRPr="003502B2">
        <w:rPr>
          <w:lang w:val="fr-CH"/>
        </w:rPr>
        <w:t>)</w:t>
      </w:r>
      <w:r w:rsidRPr="003502B2">
        <w:rPr>
          <w:lang w:val="fr-CH"/>
        </w:rPr>
        <w:tab/>
      </w:r>
      <w:r w:rsidR="003E0F63" w:rsidRPr="003502B2">
        <w:rPr>
          <w:lang w:val="fr-CH"/>
        </w:rPr>
        <w:t>Lorsque le déposant souhaite</w:t>
      </w:r>
      <w:r w:rsidR="00E070D6" w:rsidRPr="003502B2">
        <w:rPr>
          <w:lang w:val="fr-CH"/>
        </w:rPr>
        <w:t xml:space="preserve"> soumettre</w:t>
      </w:r>
      <w:r w:rsidR="003E0F63" w:rsidRPr="003502B2">
        <w:rPr>
          <w:lang w:val="fr-CH"/>
        </w:rPr>
        <w:t xml:space="preserve"> une déclaration en vertu de la règle 7.5)g), la déclaration est présentée au format établi par le Bureau international en accord avec la partie contractante désignée concernée.</w:t>
      </w:r>
      <w:r w:rsidR="002F0EBF" w:rsidRPr="003502B2">
        <w:rPr>
          <w:lang w:val="fr-CH"/>
        </w:rPr>
        <w:t>”</w:t>
      </w:r>
    </w:p>
    <w:p w:rsidR="003E0F63" w:rsidRPr="003502B2" w:rsidRDefault="003E0F63" w:rsidP="003E0F63">
      <w:pPr>
        <w:ind w:left="567" w:firstLine="567"/>
        <w:rPr>
          <w:lang w:val="fr-CH"/>
        </w:rPr>
      </w:pPr>
    </w:p>
    <w:p w:rsidR="003E0F63" w:rsidRPr="003E0F63" w:rsidRDefault="003E0F63" w:rsidP="003E0F63">
      <w:pPr>
        <w:pStyle w:val="ONUMFS"/>
        <w:rPr>
          <w:lang w:val="fr-CH"/>
        </w:rPr>
      </w:pPr>
      <w:r w:rsidRPr="003E0F63">
        <w:rPr>
          <w:lang w:val="fr-CH"/>
        </w:rPr>
        <w:t xml:space="preserve">En vertu de la règle 34.3)a), toute modification apportée aux instructions administratives doit être publiée sur le site </w:t>
      </w:r>
      <w:r w:rsidR="006E66DA">
        <w:rPr>
          <w:lang w:val="fr-CH"/>
        </w:rPr>
        <w:t>Web</w:t>
      </w:r>
      <w:r w:rsidRPr="003E0F63">
        <w:rPr>
          <w:lang w:val="fr-CH"/>
        </w:rPr>
        <w:t xml:space="preserve"> de l’Organisation.  La publication s’effectue par l’intermédiaire d’un avis publié par le Bureau international.  En outre, conformément à la règle 34.3)b), chaque publication précise la date à laquelle les dispositions publiées entrent en vigueur.  À cet égard il convient de rappeler que le document H/LD/WG/4/5, qui sera également examiné à la quatrième session du groupe de travail, contient déjà des propositions de modification de la quatrième partie des instructions administratives, la date proposée pour l’entrée en vigueur étant fixée au 1</w:t>
      </w:r>
      <w:r w:rsidRPr="003E0F63">
        <w:rPr>
          <w:vertAlign w:val="superscript"/>
          <w:lang w:val="fr-CH"/>
        </w:rPr>
        <w:t>er</w:t>
      </w:r>
      <w:r w:rsidRPr="003E0F63">
        <w:rPr>
          <w:lang w:val="fr-CH"/>
        </w:rPr>
        <w:t> juillet 2014.  Si le groupe de travail approuve la proposition tendant à</w:t>
      </w:r>
      <w:r w:rsidR="00796625">
        <w:rPr>
          <w:lang w:val="fr-CH"/>
        </w:rPr>
        <w:t xml:space="preserve"> créer une nouvelle instruction </w:t>
      </w:r>
      <w:r w:rsidRPr="003E0F63">
        <w:rPr>
          <w:lang w:val="fr-CH"/>
        </w:rPr>
        <w:t>408 dans les instructions administratives, il pourrait recommander que sa date d’entrée en vigueur corresponde à la date proposée pour l’entrée en vigueur des modifications de la quatrième partie des instructions administratives, à savoir le 1</w:t>
      </w:r>
      <w:r w:rsidRPr="003E0F63">
        <w:rPr>
          <w:vertAlign w:val="superscript"/>
          <w:lang w:val="fr-CH"/>
        </w:rPr>
        <w:t>er</w:t>
      </w:r>
      <w:r w:rsidRPr="003E0F63">
        <w:rPr>
          <w:lang w:val="fr-CH"/>
        </w:rPr>
        <w:t> juillet 2014.</w:t>
      </w:r>
    </w:p>
    <w:p w:rsidR="003E0F63" w:rsidRPr="003E0F63" w:rsidRDefault="003E0F63" w:rsidP="003E0F63">
      <w:pPr>
        <w:pStyle w:val="ONUMFS"/>
        <w:ind w:left="5533"/>
        <w:rPr>
          <w:i/>
          <w:lang w:val="fr-CH"/>
        </w:rPr>
      </w:pPr>
      <w:r w:rsidRPr="003E0F63">
        <w:rPr>
          <w:i/>
          <w:lang w:val="fr-CH"/>
        </w:rPr>
        <w:t>Le groupe de travail est invité à faire part de ses observations sur la proposition tendant à</w:t>
      </w:r>
      <w:r w:rsidR="00E070D6">
        <w:rPr>
          <w:i/>
          <w:lang w:val="fr-CH"/>
        </w:rPr>
        <w:t xml:space="preserve"> ajouter</w:t>
      </w:r>
      <w:r w:rsidRPr="003E0F63">
        <w:rPr>
          <w:i/>
          <w:lang w:val="fr-CH"/>
        </w:rPr>
        <w:t xml:space="preserve"> une nouvelle instruction</w:t>
      </w:r>
      <w:r w:rsidR="00796625">
        <w:rPr>
          <w:i/>
          <w:lang w:val="fr-CH"/>
        </w:rPr>
        <w:t> </w:t>
      </w:r>
      <w:r w:rsidRPr="003E0F63">
        <w:rPr>
          <w:i/>
          <w:lang w:val="fr-CH"/>
        </w:rPr>
        <w:t>408 dans les instructions administratives, telle qu’elle figure dans l’annexe I du présent document, avec une date d’entrée en vigueur fixée au 1</w:t>
      </w:r>
      <w:r w:rsidRPr="003E0F63">
        <w:rPr>
          <w:i/>
          <w:vertAlign w:val="superscript"/>
          <w:lang w:val="fr-CH"/>
        </w:rPr>
        <w:t>er</w:t>
      </w:r>
      <w:r w:rsidRPr="003E0F63">
        <w:rPr>
          <w:i/>
          <w:lang w:val="fr-CH"/>
        </w:rPr>
        <w:t> juillet 2014.</w:t>
      </w:r>
    </w:p>
    <w:p w:rsidR="003E0F63" w:rsidRPr="003E0F63" w:rsidRDefault="003E0F63" w:rsidP="00DE19F2">
      <w:pPr>
        <w:pStyle w:val="Heading2"/>
        <w:spacing w:before="480"/>
        <w:rPr>
          <w:lang w:val="fr-CH"/>
        </w:rPr>
      </w:pPr>
      <w:r w:rsidRPr="003E0F63">
        <w:rPr>
          <w:lang w:val="fr-CH"/>
        </w:rPr>
        <w:t>Nouveau point proposé dans le barème des taxes</w:t>
      </w:r>
    </w:p>
    <w:p w:rsidR="003E0F63" w:rsidRPr="003E0F63" w:rsidRDefault="003E0F63" w:rsidP="003E0F63">
      <w:pPr>
        <w:pStyle w:val="ONUME"/>
        <w:keepNext/>
        <w:keepLines/>
        <w:numPr>
          <w:ilvl w:val="0"/>
          <w:numId w:val="0"/>
        </w:numPr>
        <w:spacing w:after="0"/>
        <w:rPr>
          <w:lang w:val="fr-CH"/>
        </w:rPr>
      </w:pPr>
    </w:p>
    <w:p w:rsidR="003E0F63" w:rsidRPr="003E0F63" w:rsidRDefault="003E0F63" w:rsidP="003E0F63">
      <w:pPr>
        <w:pStyle w:val="ONUMFS"/>
        <w:rPr>
          <w:lang w:val="fr-CH"/>
        </w:rPr>
      </w:pPr>
      <w:r w:rsidRPr="003E0F63">
        <w:rPr>
          <w:lang w:val="fr-CH"/>
        </w:rPr>
        <w:t>Ainsi qu’il a déjà été indiqué, le barème des taxes du système de La Haye ne prévoit pas de taxe pour les services</w:t>
      </w:r>
      <w:r w:rsidR="00E070D6">
        <w:rPr>
          <w:lang w:val="fr-CH"/>
        </w:rPr>
        <w:t xml:space="preserve"> supplémentaires</w:t>
      </w:r>
      <w:r w:rsidRPr="003E0F63">
        <w:rPr>
          <w:lang w:val="fr-CH"/>
        </w:rPr>
        <w:t xml:space="preserve"> assurés par le Bureau international.  En plus des services relatifs à la “remise tardive” des documents à l’appui d’une demande par l’intermédiaire du Bureau international, qui pourraient bientôt être envisagés, d’autres services peuvent être fournis aux utilisateurs du système de La Haye.  Afin de couvrir l’éventuelle augmentation des frais administratifs (en fonction du nombre d’utilisateurs de ces services), il serait possible, au lieu d’augmenter le montant des taxes liées à une demande d’internationale (taxe de base, taxe de publication ou taxe supplémentaire) dans le cadre de l’administration du système de </w:t>
      </w:r>
      <w:r w:rsidRPr="003E0F63">
        <w:rPr>
          <w:lang w:val="fr-CH"/>
        </w:rPr>
        <w:lastRenderedPageBreak/>
        <w:t>La Haye par le Bureau international, de demander aux utilisateurs des services supplémentaires d’en supporter le coût.</w:t>
      </w:r>
    </w:p>
    <w:p w:rsidR="003E0F63" w:rsidRPr="003E0F63" w:rsidRDefault="003E0F63" w:rsidP="003E0F63">
      <w:pPr>
        <w:pStyle w:val="ONUMFS"/>
        <w:rPr>
          <w:lang w:val="fr-CH"/>
        </w:rPr>
      </w:pPr>
      <w:r w:rsidRPr="003E0F63">
        <w:rPr>
          <w:lang w:val="fr-CH"/>
        </w:rPr>
        <w:t>Il est donc proposé d’insérer dans le barème des taxes un nouveau chapitre VII intitulé “Services fournis par le Bureau international”, dont le libellé serait le suivant :</w:t>
      </w:r>
    </w:p>
    <w:p w:rsidR="003E0F63" w:rsidRPr="003502B2" w:rsidRDefault="003E0F63" w:rsidP="003E0F63">
      <w:pPr>
        <w:pStyle w:val="ONUME"/>
        <w:numPr>
          <w:ilvl w:val="0"/>
          <w:numId w:val="0"/>
        </w:numPr>
        <w:ind w:left="567"/>
        <w:rPr>
          <w:lang w:val="fr-CH"/>
        </w:rPr>
      </w:pPr>
      <w:r w:rsidRPr="003502B2">
        <w:rPr>
          <w:lang w:val="fr-CH"/>
        </w:rPr>
        <w:t>“Le Bureau international est autorisé à percevoir une taxe, dont il fixera lui</w:t>
      </w:r>
      <w:r w:rsidRPr="003502B2">
        <w:rPr>
          <w:lang w:val="fr-CH"/>
        </w:rPr>
        <w:noBreakHyphen/>
        <w:t>même le montant, pour les services qui ne sont pas couverts par le présent barème des taxes</w:t>
      </w:r>
      <w:r w:rsidR="002F0EBF">
        <w:rPr>
          <w:lang w:val="fr-CH"/>
        </w:rPr>
        <w:t>.</w:t>
      </w:r>
      <w:r w:rsidRPr="003502B2">
        <w:rPr>
          <w:lang w:val="fr-CH"/>
        </w:rPr>
        <w:t>”</w:t>
      </w:r>
    </w:p>
    <w:p w:rsidR="003E0F63" w:rsidRPr="003E0F63" w:rsidRDefault="003E0F63" w:rsidP="003E0F63">
      <w:pPr>
        <w:pStyle w:val="ONUMFS"/>
        <w:ind w:left="5533"/>
        <w:rPr>
          <w:i/>
          <w:lang w:val="fr-CH"/>
        </w:rPr>
      </w:pPr>
      <w:r w:rsidRPr="003E0F63">
        <w:rPr>
          <w:i/>
          <w:lang w:val="fr-CH"/>
        </w:rPr>
        <w:t>Le groupe de travail est invité à indiquer s’il est favorable à la présentation à l’Assemblée de l’Union de La Haye, pour adoption, d’une proposition tendant à modifier le règlement d’exécution commun en ce qui concerne le barème des taxes, tel qu’il figure dans l’annexe II du présent document.</w:t>
      </w:r>
    </w:p>
    <w:p w:rsidR="003E0F63" w:rsidRPr="003E0F63" w:rsidRDefault="003E0F63" w:rsidP="003E0F63">
      <w:pPr>
        <w:pStyle w:val="Endofdocument-Annex"/>
        <w:rPr>
          <w:lang w:val="fr-CH"/>
        </w:rPr>
      </w:pPr>
    </w:p>
    <w:p w:rsidR="003E0F63" w:rsidRPr="003E0F63" w:rsidRDefault="003E0F63" w:rsidP="003E0F63">
      <w:pPr>
        <w:pStyle w:val="Endofdocument-Annex"/>
        <w:rPr>
          <w:lang w:val="fr-CH"/>
        </w:rPr>
      </w:pPr>
    </w:p>
    <w:p w:rsidR="003E0F63" w:rsidRPr="003E0F63" w:rsidRDefault="003E0F63" w:rsidP="003E0F63">
      <w:pPr>
        <w:pStyle w:val="Endofdocument-Annex"/>
        <w:rPr>
          <w:lang w:val="fr-CH"/>
        </w:rPr>
      </w:pPr>
      <w:r w:rsidRPr="003E0F63">
        <w:rPr>
          <w:lang w:val="fr-CH"/>
        </w:rPr>
        <w:t>[Les annexes suivent]</w:t>
      </w:r>
    </w:p>
    <w:p w:rsidR="003E0F63" w:rsidRPr="003E0F63" w:rsidRDefault="003E0F63" w:rsidP="003E0F63">
      <w:pPr>
        <w:pStyle w:val="Endofdocument-Annex"/>
        <w:rPr>
          <w:lang w:val="fr-CH"/>
        </w:rPr>
      </w:pPr>
    </w:p>
    <w:p w:rsidR="003E0F63" w:rsidRPr="003E0F63" w:rsidRDefault="003E0F63" w:rsidP="003E0F63">
      <w:pPr>
        <w:rPr>
          <w:lang w:val="fr-CH"/>
        </w:rPr>
      </w:pPr>
    </w:p>
    <w:p w:rsidR="003E0F63" w:rsidRPr="003E0F63" w:rsidRDefault="003E0F63" w:rsidP="003E0F63">
      <w:pPr>
        <w:rPr>
          <w:lang w:val="fr-CH"/>
        </w:rPr>
        <w:sectPr w:rsidR="003E0F63" w:rsidRPr="003E0F63" w:rsidSect="003A2D76">
          <w:headerReference w:type="default" r:id="rId11"/>
          <w:endnotePr>
            <w:numFmt w:val="decimal"/>
          </w:endnotePr>
          <w:pgSz w:w="11907" w:h="16840" w:code="9"/>
          <w:pgMar w:top="567" w:right="1134" w:bottom="1418" w:left="1418" w:header="510" w:footer="1021" w:gutter="0"/>
          <w:cols w:space="720"/>
          <w:titlePg/>
          <w:docGrid w:linePitch="299"/>
        </w:sectPr>
      </w:pPr>
    </w:p>
    <w:p w:rsidR="003E0F63" w:rsidRPr="003E0F63" w:rsidRDefault="003E0F63" w:rsidP="003E0F63">
      <w:pPr>
        <w:jc w:val="center"/>
        <w:outlineLvl w:val="0"/>
        <w:rPr>
          <w:b/>
          <w:lang w:val="fr-CH"/>
        </w:rPr>
      </w:pPr>
      <w:r w:rsidRPr="003E0F63">
        <w:rPr>
          <w:b/>
          <w:lang w:val="fr-CH"/>
        </w:rPr>
        <w:lastRenderedPageBreak/>
        <w:t>Instructions administratives pour l’application de l’Arrangement de La Haye</w:t>
      </w:r>
    </w:p>
    <w:p w:rsidR="003E0F63" w:rsidRPr="003E0F63" w:rsidRDefault="003E0F63" w:rsidP="003E0F63">
      <w:pPr>
        <w:jc w:val="center"/>
        <w:outlineLvl w:val="0"/>
        <w:rPr>
          <w:lang w:val="fr-CH"/>
        </w:rPr>
      </w:pPr>
    </w:p>
    <w:p w:rsidR="003E0F63" w:rsidRPr="003E0F63" w:rsidRDefault="003E0F63" w:rsidP="003E0F63">
      <w:pPr>
        <w:jc w:val="center"/>
        <w:outlineLvl w:val="0"/>
        <w:rPr>
          <w:lang w:val="fr-CH"/>
        </w:rPr>
      </w:pPr>
      <w:r w:rsidRPr="003E0F63">
        <w:rPr>
          <w:lang w:val="fr-CH"/>
        </w:rPr>
        <w:t>(</w:t>
      </w:r>
      <w:proofErr w:type="gramStart"/>
      <w:r w:rsidRPr="003E0F63">
        <w:rPr>
          <w:lang w:val="fr-CH"/>
        </w:rPr>
        <w:t>en</w:t>
      </w:r>
      <w:proofErr w:type="gramEnd"/>
      <w:r w:rsidRPr="003E0F63">
        <w:rPr>
          <w:lang w:val="fr-CH"/>
        </w:rPr>
        <w:t xml:space="preserve"> vigueur le [1</w:t>
      </w:r>
      <w:r w:rsidRPr="003E0F63">
        <w:rPr>
          <w:vertAlign w:val="superscript"/>
          <w:lang w:val="fr-CH"/>
        </w:rPr>
        <w:t>er</w:t>
      </w:r>
      <w:r w:rsidRPr="003E0F63">
        <w:rPr>
          <w:lang w:val="fr-CH"/>
        </w:rPr>
        <w:t> juillet 2014])</w:t>
      </w:r>
    </w:p>
    <w:p w:rsidR="003E0F63" w:rsidRPr="003E0F63" w:rsidRDefault="003E0F63" w:rsidP="003E0F63">
      <w:pPr>
        <w:outlineLvl w:val="0"/>
        <w:rPr>
          <w:lang w:val="fr-CH"/>
        </w:rPr>
      </w:pPr>
    </w:p>
    <w:p w:rsidR="003E0F63" w:rsidRPr="003E0F63" w:rsidRDefault="003E0F63" w:rsidP="003E0F63">
      <w:pPr>
        <w:outlineLvl w:val="0"/>
        <w:rPr>
          <w:lang w:val="fr-CH"/>
        </w:rPr>
      </w:pPr>
    </w:p>
    <w:p w:rsidR="003E0F63" w:rsidRPr="003E0F63" w:rsidRDefault="003E0F63" w:rsidP="003E0F63">
      <w:pPr>
        <w:outlineLvl w:val="0"/>
        <w:rPr>
          <w:lang w:val="fr-CH"/>
        </w:rPr>
      </w:pPr>
      <w:r w:rsidRPr="003E0F63">
        <w:rPr>
          <w:lang w:val="fr-CH"/>
        </w:rPr>
        <w:t>[…]</w:t>
      </w:r>
    </w:p>
    <w:p w:rsidR="003E0F63" w:rsidRPr="003E0F63" w:rsidRDefault="003E0F63" w:rsidP="003E0F63">
      <w:pPr>
        <w:jc w:val="center"/>
        <w:outlineLvl w:val="0"/>
        <w:rPr>
          <w:b/>
          <w:lang w:val="fr-CH"/>
        </w:rPr>
      </w:pPr>
    </w:p>
    <w:p w:rsidR="003E0F63" w:rsidRPr="003E0F63" w:rsidRDefault="003E0F63" w:rsidP="003E0F63">
      <w:pPr>
        <w:jc w:val="center"/>
        <w:outlineLvl w:val="0"/>
        <w:rPr>
          <w:b/>
          <w:lang w:val="fr-CH"/>
        </w:rPr>
      </w:pPr>
    </w:p>
    <w:p w:rsidR="003E0F63" w:rsidRPr="003E0F63" w:rsidRDefault="003E0F63" w:rsidP="003E0F63">
      <w:pPr>
        <w:jc w:val="center"/>
        <w:outlineLvl w:val="0"/>
        <w:rPr>
          <w:b/>
          <w:lang w:val="fr-CH"/>
        </w:rPr>
      </w:pPr>
      <w:r w:rsidRPr="003E0F63">
        <w:rPr>
          <w:b/>
          <w:lang w:val="fr-CH"/>
        </w:rPr>
        <w:t>Quatrième partie</w:t>
      </w:r>
    </w:p>
    <w:p w:rsidR="003E0F63" w:rsidRPr="003E0F63" w:rsidRDefault="003E0F63" w:rsidP="003E0F63">
      <w:pPr>
        <w:jc w:val="center"/>
        <w:outlineLvl w:val="0"/>
        <w:rPr>
          <w:b/>
          <w:lang w:val="fr-CH"/>
        </w:rPr>
      </w:pPr>
      <w:r w:rsidRPr="003E0F63">
        <w:rPr>
          <w:b/>
          <w:lang w:val="fr-CH"/>
        </w:rPr>
        <w:t>Exigences concernant les reproductions et d’autres éléments de la demande internationale</w:t>
      </w:r>
    </w:p>
    <w:p w:rsidR="003E0F63" w:rsidRPr="003E0F63" w:rsidRDefault="003E0F63" w:rsidP="003E0F63">
      <w:pPr>
        <w:rPr>
          <w:lang w:val="fr-CH"/>
        </w:rPr>
      </w:pPr>
    </w:p>
    <w:p w:rsidR="003E0F63" w:rsidRPr="003E0F63" w:rsidRDefault="003E0F63" w:rsidP="003E0F63">
      <w:pPr>
        <w:rPr>
          <w:lang w:val="fr-CH"/>
        </w:rPr>
      </w:pPr>
      <w:r w:rsidRPr="003E0F63">
        <w:rPr>
          <w:lang w:val="fr-CH"/>
        </w:rPr>
        <w:t>[…]</w:t>
      </w:r>
    </w:p>
    <w:p w:rsidR="003E0F63" w:rsidRPr="003E0F63" w:rsidRDefault="003E0F63" w:rsidP="003E0F63">
      <w:pPr>
        <w:rPr>
          <w:lang w:val="fr-CH"/>
        </w:rPr>
      </w:pPr>
    </w:p>
    <w:p w:rsidR="00952D0F" w:rsidRPr="003E0F63" w:rsidRDefault="00952D0F" w:rsidP="00952D0F">
      <w:pPr>
        <w:jc w:val="center"/>
        <w:outlineLvl w:val="0"/>
        <w:rPr>
          <w:i/>
          <w:lang w:val="fr-CH"/>
        </w:rPr>
      </w:pPr>
      <w:r w:rsidRPr="003E0F63">
        <w:rPr>
          <w:i/>
          <w:lang w:val="fr-CH"/>
        </w:rPr>
        <w:t>Instruction 408 : Éléments autorisés dans la demande internationale et</w:t>
      </w:r>
    </w:p>
    <w:p w:rsidR="00952D0F" w:rsidRPr="003E0F63" w:rsidRDefault="00952D0F" w:rsidP="00952D0F">
      <w:pPr>
        <w:jc w:val="center"/>
        <w:outlineLvl w:val="0"/>
        <w:rPr>
          <w:i/>
          <w:lang w:val="fr-CH"/>
        </w:rPr>
      </w:pPr>
      <w:proofErr w:type="gramStart"/>
      <w:r w:rsidRPr="003E0F63">
        <w:rPr>
          <w:i/>
          <w:lang w:val="fr-CH"/>
        </w:rPr>
        <w:t>documents</w:t>
      </w:r>
      <w:proofErr w:type="gramEnd"/>
      <w:r w:rsidRPr="003E0F63">
        <w:rPr>
          <w:i/>
          <w:lang w:val="fr-CH"/>
        </w:rPr>
        <w:t xml:space="preserve"> autorisés à l’appui d’une telle demande</w:t>
      </w:r>
    </w:p>
    <w:p w:rsidR="00952D0F" w:rsidRPr="003E0F63" w:rsidRDefault="00952D0F" w:rsidP="00952D0F">
      <w:pPr>
        <w:rPr>
          <w:lang w:val="fr-CH"/>
        </w:rPr>
      </w:pPr>
    </w:p>
    <w:p w:rsidR="00952D0F" w:rsidRPr="001D6204" w:rsidRDefault="00952D0F" w:rsidP="00952D0F">
      <w:pPr>
        <w:spacing w:after="220"/>
        <w:ind w:firstLine="567"/>
        <w:rPr>
          <w:lang w:val="fr-CH"/>
        </w:rPr>
      </w:pPr>
      <w:proofErr w:type="gramStart"/>
      <w:r w:rsidRPr="001D6204">
        <w:rPr>
          <w:lang w:val="fr-CH"/>
        </w:rPr>
        <w:t>a</w:t>
      </w:r>
      <w:proofErr w:type="gramEnd"/>
      <w:r w:rsidRPr="001D6204">
        <w:rPr>
          <w:lang w:val="fr-CH"/>
        </w:rPr>
        <w:t>)</w:t>
      </w:r>
      <w:r w:rsidRPr="001D6204">
        <w:rPr>
          <w:lang w:val="fr-CH"/>
        </w:rPr>
        <w:tab/>
        <w:t>Lorsque le déposant a fait, en vertu de la règle 7.5)c), une déclaration revendiquant la priorité d’un dépôt antérieur dans la demande internationale, cette revendication peut être accompagnée d’un code permettant de retrouver ce dépôt dans</w:t>
      </w:r>
      <w:r>
        <w:rPr>
          <w:lang w:val="fr-CH"/>
        </w:rPr>
        <w:t xml:space="preserve"> une</w:t>
      </w:r>
      <w:r w:rsidRPr="001D6204">
        <w:rPr>
          <w:lang w:val="fr-CH"/>
        </w:rPr>
        <w:t xml:space="preserve"> bibliothèque numérique du Service d’accès numérique aux documents de priorité (DAS).</w:t>
      </w:r>
    </w:p>
    <w:p w:rsidR="00952D0F" w:rsidRPr="001D6204" w:rsidRDefault="00952D0F" w:rsidP="00952D0F">
      <w:pPr>
        <w:spacing w:after="220"/>
        <w:ind w:firstLine="567"/>
        <w:rPr>
          <w:lang w:val="fr-CH"/>
        </w:rPr>
      </w:pPr>
      <w:proofErr w:type="gramStart"/>
      <w:r w:rsidRPr="001D6204">
        <w:rPr>
          <w:lang w:val="fr-CH"/>
        </w:rPr>
        <w:t>b</w:t>
      </w:r>
      <w:proofErr w:type="gramEnd"/>
      <w:r w:rsidRPr="001D6204">
        <w:rPr>
          <w:lang w:val="fr-CH"/>
        </w:rPr>
        <w:t>)</w:t>
      </w:r>
      <w:r w:rsidRPr="001D6204">
        <w:rPr>
          <w:lang w:val="fr-CH"/>
        </w:rPr>
        <w:tab/>
        <w:t>Lorsque le déposant souhaite bénéficier d’une réduction de la taxe de désignation individuelle indiquée dans une déclaration faite en vertu de l’article 7.2) de l’Acte de 1999 par une partie contractante désignée, la demande internationale peut contenir une indication ou une revendication du statut économique autorisant le déposant à bénéficier de la réduction de la taxe indiquée dans la déclaration, ainsi qu’une certification de ce statut, le cas échéant.</w:t>
      </w:r>
    </w:p>
    <w:p w:rsidR="00952D0F" w:rsidRPr="001D6204" w:rsidRDefault="00952D0F" w:rsidP="00952D0F">
      <w:pPr>
        <w:ind w:firstLine="567"/>
        <w:rPr>
          <w:lang w:val="fr-CH"/>
        </w:rPr>
      </w:pPr>
      <w:r w:rsidRPr="001D6204">
        <w:rPr>
          <w:lang w:val="fr-CH"/>
        </w:rPr>
        <w:t>c)</w:t>
      </w:r>
      <w:r w:rsidRPr="001D6204">
        <w:rPr>
          <w:lang w:val="fr-CH"/>
        </w:rPr>
        <w:tab/>
        <w:t>i)</w:t>
      </w:r>
      <w:r>
        <w:rPr>
          <w:lang w:val="fr-CH"/>
        </w:rPr>
        <w:tab/>
      </w:r>
      <w:r w:rsidRPr="001D6204">
        <w:rPr>
          <w:lang w:val="fr-CH"/>
        </w:rPr>
        <w:t>Lorsque le déposant souhaite faire une déclaration concernant une exception au défaut de nouveauté dans la demande internationale, conformément à la législation d’une partie contractante désignée, la déclaration est libellée de la manière suivante et comprend toute inclusion, omission, répétition ou réorganisation des éléments énumérés aux points 1) à</w:t>
      </w:r>
      <w:r>
        <w:rPr>
          <w:lang w:val="fr-CH"/>
        </w:rPr>
        <w:t> </w:t>
      </w:r>
      <w:r w:rsidRPr="001D6204">
        <w:rPr>
          <w:lang w:val="fr-CH"/>
        </w:rPr>
        <w:t>3) qui peut s’avérer nécessaire :</w:t>
      </w:r>
    </w:p>
    <w:p w:rsidR="00952D0F" w:rsidRPr="001D6204" w:rsidRDefault="00952D0F" w:rsidP="00952D0F">
      <w:pPr>
        <w:tabs>
          <w:tab w:val="left" w:pos="1701"/>
        </w:tabs>
        <w:ind w:left="567" w:firstLine="567"/>
        <w:rPr>
          <w:lang w:val="fr-CH"/>
        </w:rPr>
      </w:pPr>
    </w:p>
    <w:p w:rsidR="00952D0F" w:rsidRPr="001D6204" w:rsidRDefault="00952D0F" w:rsidP="00952D0F">
      <w:pPr>
        <w:tabs>
          <w:tab w:val="left" w:pos="1701"/>
        </w:tabs>
        <w:ind w:left="567" w:firstLine="567"/>
        <w:rPr>
          <w:lang w:val="fr-CH"/>
        </w:rPr>
      </w:pPr>
      <w:r w:rsidRPr="001D6204">
        <w:rPr>
          <w:lang w:val="fr-CH"/>
        </w:rPr>
        <w:t>“Déclaration concernant l’exception au défaut de nouveauté</w:t>
      </w:r>
    </w:p>
    <w:p w:rsidR="00952D0F" w:rsidRPr="001D6204" w:rsidRDefault="00952D0F" w:rsidP="00952D0F">
      <w:pPr>
        <w:tabs>
          <w:tab w:val="left" w:pos="1701"/>
        </w:tabs>
        <w:ind w:left="567" w:firstLine="567"/>
        <w:rPr>
          <w:lang w:val="fr-CH"/>
        </w:rPr>
      </w:pPr>
    </w:p>
    <w:p w:rsidR="00952D0F" w:rsidRPr="001D6204" w:rsidRDefault="00CB2101" w:rsidP="00952D0F">
      <w:pPr>
        <w:tabs>
          <w:tab w:val="num" w:pos="360"/>
          <w:tab w:val="left" w:pos="1701"/>
        </w:tabs>
        <w:spacing w:after="220"/>
        <w:ind w:left="567" w:firstLine="567"/>
        <w:rPr>
          <w:lang w:val="fr-CH"/>
        </w:rPr>
      </w:pPr>
      <w:r w:rsidRPr="001D6204">
        <w:rPr>
          <w:lang w:val="fr-CH"/>
        </w:rPr>
        <w:t>“</w:t>
      </w:r>
      <w:r w:rsidR="00952D0F" w:rsidRPr="001D6204">
        <w:rPr>
          <w:lang w:val="fr-CH"/>
        </w:rPr>
        <w:t>Le déposant réclame le bénéfice des exceptions prévues par la législation applicable des parties contractantes désignées concernées, pour la divulgation de tous les dessins et modèles industriels, ou des dessins et modèles industriels indiqués ci</w:t>
      </w:r>
      <w:r w:rsidR="00952D0F" w:rsidRPr="001D6204">
        <w:rPr>
          <w:lang w:val="fr-CH"/>
        </w:rPr>
        <w:noBreakHyphen/>
        <w:t>après, inclus dans la présente demande : 1)</w:t>
      </w:r>
      <w:r w:rsidR="00952D0F">
        <w:rPr>
          <w:lang w:val="fr-CH"/>
        </w:rPr>
        <w:t>  </w:t>
      </w:r>
      <w:r w:rsidR="00952D0F" w:rsidRPr="001D6204">
        <w:rPr>
          <w:lang w:val="fr-CH"/>
        </w:rPr>
        <w:t>[Numéro(s) de ou des dessins et modèles industriels ou tous les dessins et modèles industriels], 2)</w:t>
      </w:r>
      <w:r w:rsidR="00952D0F">
        <w:rPr>
          <w:lang w:val="fr-CH"/>
        </w:rPr>
        <w:t>  </w:t>
      </w:r>
      <w:r w:rsidR="00952D0F" w:rsidRPr="001D6204">
        <w:rPr>
          <w:lang w:val="fr-CH"/>
        </w:rPr>
        <w:t>[Type de divulgation], 3)</w:t>
      </w:r>
      <w:r w:rsidR="00952D0F">
        <w:rPr>
          <w:lang w:val="fr-CH"/>
        </w:rPr>
        <w:t>  </w:t>
      </w:r>
      <w:r w:rsidR="00952D0F" w:rsidRPr="001D6204">
        <w:rPr>
          <w:lang w:val="fr-CH"/>
        </w:rPr>
        <w:t>[Date de la divulgation].”</w:t>
      </w:r>
    </w:p>
    <w:p w:rsidR="00952D0F" w:rsidRPr="001D6204" w:rsidRDefault="00952D0F" w:rsidP="00952D0F">
      <w:pPr>
        <w:ind w:firstLine="1134"/>
        <w:rPr>
          <w:lang w:val="fr-CH"/>
        </w:rPr>
      </w:pPr>
      <w:r w:rsidRPr="001D6204">
        <w:rPr>
          <w:lang w:val="fr-CH"/>
        </w:rPr>
        <w:t>ii)</w:t>
      </w:r>
      <w:r>
        <w:rPr>
          <w:lang w:val="fr-CH"/>
        </w:rPr>
        <w:tab/>
      </w:r>
      <w:r w:rsidRPr="001D6204">
        <w:rPr>
          <w:lang w:val="fr-CH"/>
        </w:rPr>
        <w:t>Lorsque le déposant souhaite</w:t>
      </w:r>
      <w:r>
        <w:rPr>
          <w:lang w:val="fr-CH"/>
        </w:rPr>
        <w:t xml:space="preserve"> soumettre</w:t>
      </w:r>
      <w:r w:rsidRPr="001D6204">
        <w:rPr>
          <w:lang w:val="fr-CH"/>
        </w:rPr>
        <w:t xml:space="preserve"> des documents sur le type et la date de divulgation, la demande internationale peut être accompagnée de ces documents.</w:t>
      </w:r>
    </w:p>
    <w:p w:rsidR="00952D0F" w:rsidRPr="001D6204" w:rsidRDefault="00952D0F" w:rsidP="00952D0F">
      <w:pPr>
        <w:rPr>
          <w:lang w:val="fr-CH"/>
        </w:rPr>
      </w:pPr>
    </w:p>
    <w:p w:rsidR="00952D0F" w:rsidRPr="001D6204" w:rsidRDefault="00952D0F" w:rsidP="00952D0F">
      <w:pPr>
        <w:ind w:firstLine="567"/>
        <w:rPr>
          <w:lang w:val="fr-CH"/>
        </w:rPr>
      </w:pPr>
      <w:proofErr w:type="gramStart"/>
      <w:r w:rsidRPr="001D6204">
        <w:rPr>
          <w:lang w:val="fr-CH"/>
        </w:rPr>
        <w:t>d</w:t>
      </w:r>
      <w:proofErr w:type="gramEnd"/>
      <w:r w:rsidRPr="001D6204">
        <w:rPr>
          <w:lang w:val="fr-CH"/>
        </w:rPr>
        <w:t>)</w:t>
      </w:r>
      <w:r w:rsidRPr="001D6204">
        <w:rPr>
          <w:lang w:val="fr-CH"/>
        </w:rPr>
        <w:tab/>
        <w:t>Lorsque le déposant souhaite</w:t>
      </w:r>
      <w:r>
        <w:rPr>
          <w:lang w:val="fr-CH"/>
        </w:rPr>
        <w:t xml:space="preserve"> soumettre</w:t>
      </w:r>
      <w:r w:rsidRPr="001D6204">
        <w:rPr>
          <w:lang w:val="fr-CH"/>
        </w:rPr>
        <w:t xml:space="preserve"> une déclaration en vertu de la règle 7.5)g), la déclaration est présentée au format établi par le Bureau international en accord avec la partie contractante désignée concernée.</w:t>
      </w:r>
    </w:p>
    <w:p w:rsidR="003E0F63" w:rsidRPr="001D6204" w:rsidRDefault="003E0F63" w:rsidP="003E0F63">
      <w:pPr>
        <w:rPr>
          <w:lang w:val="fr-CH"/>
        </w:rPr>
      </w:pPr>
      <w:bookmarkStart w:id="4" w:name="_GoBack"/>
      <w:bookmarkEnd w:id="4"/>
    </w:p>
    <w:p w:rsidR="003E0F63" w:rsidRPr="001D6204" w:rsidRDefault="003E0F63" w:rsidP="003E0F63">
      <w:pPr>
        <w:rPr>
          <w:lang w:val="fr-CH"/>
        </w:rPr>
      </w:pPr>
    </w:p>
    <w:p w:rsidR="003E0F63" w:rsidRPr="003E0F63" w:rsidRDefault="003E0F63" w:rsidP="003E0F63">
      <w:pPr>
        <w:rPr>
          <w:lang w:val="fr-CH"/>
        </w:rPr>
      </w:pPr>
      <w:r w:rsidRPr="003E0F63">
        <w:rPr>
          <w:lang w:val="fr-CH"/>
        </w:rPr>
        <w:t>[…]</w:t>
      </w:r>
    </w:p>
    <w:p w:rsidR="003E0F63" w:rsidRDefault="003E0F63" w:rsidP="003E0F63">
      <w:pPr>
        <w:pStyle w:val="Endofdocument-Annex"/>
        <w:rPr>
          <w:lang w:val="fr-CH"/>
        </w:rPr>
      </w:pPr>
    </w:p>
    <w:p w:rsidR="004C25B5" w:rsidRPr="003E0F63" w:rsidRDefault="004C25B5" w:rsidP="003E0F63">
      <w:pPr>
        <w:pStyle w:val="Endofdocument-Annex"/>
        <w:rPr>
          <w:lang w:val="fr-CH"/>
        </w:rPr>
      </w:pPr>
    </w:p>
    <w:p w:rsidR="003E0F63" w:rsidRPr="003E0F63" w:rsidRDefault="003E0F63" w:rsidP="003E0F63">
      <w:pPr>
        <w:pStyle w:val="Endofdocument-Annex"/>
        <w:rPr>
          <w:lang w:val="fr-CH"/>
        </w:rPr>
      </w:pPr>
    </w:p>
    <w:p w:rsidR="00A074EF" w:rsidRDefault="00A074EF" w:rsidP="00A074EF">
      <w:pPr>
        <w:pStyle w:val="Endofdocument-Annex"/>
        <w:rPr>
          <w:lang w:val="fr-CH"/>
        </w:rPr>
      </w:pPr>
      <w:r w:rsidRPr="00E070D6">
        <w:rPr>
          <w:lang w:val="fr-CH"/>
        </w:rPr>
        <w:t>[L’annexe II suit]</w:t>
      </w:r>
    </w:p>
    <w:p w:rsidR="005B0F52" w:rsidRPr="00267274" w:rsidRDefault="005B0F52" w:rsidP="00A074EF">
      <w:pPr>
        <w:pStyle w:val="Endofdocument-Annex"/>
        <w:rPr>
          <w:lang w:val="fr-CH"/>
        </w:rPr>
        <w:sectPr w:rsidR="005B0F52" w:rsidRPr="00267274" w:rsidSect="003A2D76">
          <w:headerReference w:type="first" r:id="rId12"/>
          <w:endnotePr>
            <w:numFmt w:val="decimal"/>
          </w:endnotePr>
          <w:pgSz w:w="11907" w:h="16840" w:code="9"/>
          <w:pgMar w:top="567" w:right="1134" w:bottom="1418" w:left="1418" w:header="510" w:footer="1021" w:gutter="0"/>
          <w:cols w:space="720"/>
          <w:titlePg/>
          <w:docGrid w:linePitch="299"/>
        </w:sectPr>
      </w:pPr>
    </w:p>
    <w:p w:rsidR="00A074EF" w:rsidRPr="00267274" w:rsidRDefault="00A074EF" w:rsidP="00A074EF">
      <w:pPr>
        <w:spacing w:line="260" w:lineRule="exact"/>
        <w:jc w:val="center"/>
        <w:outlineLvl w:val="0"/>
        <w:rPr>
          <w:b/>
          <w:lang w:val="fr-CH"/>
        </w:rPr>
      </w:pPr>
      <w:r w:rsidRPr="00267274">
        <w:rPr>
          <w:b/>
          <w:lang w:val="fr-CH"/>
        </w:rPr>
        <w:lastRenderedPageBreak/>
        <w:t>Règlement d’exécution commun</w:t>
      </w:r>
    </w:p>
    <w:p w:rsidR="00A074EF" w:rsidRPr="00267274" w:rsidRDefault="00A074EF" w:rsidP="00A074EF">
      <w:pPr>
        <w:spacing w:line="260" w:lineRule="exact"/>
        <w:jc w:val="center"/>
        <w:rPr>
          <w:b/>
          <w:lang w:val="fr-CH"/>
        </w:rPr>
      </w:pPr>
      <w:proofErr w:type="gramStart"/>
      <w:r w:rsidRPr="00267274">
        <w:rPr>
          <w:b/>
          <w:lang w:val="fr-CH"/>
        </w:rPr>
        <w:t>à</w:t>
      </w:r>
      <w:proofErr w:type="gramEnd"/>
      <w:r w:rsidRPr="00267274">
        <w:rPr>
          <w:b/>
          <w:lang w:val="fr-CH"/>
        </w:rPr>
        <w:t xml:space="preserve"> l’Acte de 1999 et l’Acte de 1960</w:t>
      </w:r>
    </w:p>
    <w:p w:rsidR="00A074EF" w:rsidRPr="00267274" w:rsidRDefault="00A074EF" w:rsidP="00A074EF">
      <w:pPr>
        <w:spacing w:line="260" w:lineRule="exact"/>
        <w:jc w:val="center"/>
        <w:rPr>
          <w:b/>
          <w:lang w:val="fr-FR"/>
        </w:rPr>
      </w:pPr>
      <w:proofErr w:type="gramStart"/>
      <w:r w:rsidRPr="00267274">
        <w:rPr>
          <w:b/>
          <w:lang w:val="fr-FR"/>
        </w:rPr>
        <w:t>de</w:t>
      </w:r>
      <w:proofErr w:type="gramEnd"/>
      <w:r w:rsidRPr="00267274">
        <w:rPr>
          <w:b/>
          <w:lang w:val="fr-FR"/>
        </w:rPr>
        <w:t xml:space="preserve"> l’Arrangement de La Haye</w:t>
      </w:r>
    </w:p>
    <w:p w:rsidR="00A074EF" w:rsidRPr="00267274" w:rsidRDefault="00A074EF" w:rsidP="00A074EF">
      <w:pPr>
        <w:spacing w:line="260" w:lineRule="exact"/>
        <w:rPr>
          <w:lang w:val="fr-FR"/>
        </w:rPr>
      </w:pPr>
    </w:p>
    <w:p w:rsidR="00A074EF" w:rsidRPr="00267274" w:rsidRDefault="00A074EF" w:rsidP="00A074EF">
      <w:pPr>
        <w:spacing w:line="260" w:lineRule="exact"/>
        <w:jc w:val="center"/>
        <w:rPr>
          <w:lang w:val="fr-CH"/>
        </w:rPr>
      </w:pPr>
      <w:r w:rsidRPr="00267274">
        <w:rPr>
          <w:lang w:val="fr-CH"/>
        </w:rPr>
        <w:t>(</w:t>
      </w:r>
      <w:proofErr w:type="gramStart"/>
      <w:r w:rsidRPr="00267274">
        <w:rPr>
          <w:lang w:val="fr-CH"/>
        </w:rPr>
        <w:t>en</w:t>
      </w:r>
      <w:proofErr w:type="gramEnd"/>
      <w:r w:rsidRPr="00267274">
        <w:rPr>
          <w:lang w:val="fr-CH"/>
        </w:rPr>
        <w:t xml:space="preserve"> vigueur le [1</w:t>
      </w:r>
      <w:r w:rsidRPr="00267274">
        <w:rPr>
          <w:vertAlign w:val="superscript"/>
          <w:lang w:val="fr-CH"/>
        </w:rPr>
        <w:t>er</w:t>
      </w:r>
      <w:r w:rsidRPr="00267274">
        <w:rPr>
          <w:lang w:val="fr-CH"/>
        </w:rPr>
        <w:t> janvier 2015])</w:t>
      </w:r>
    </w:p>
    <w:p w:rsidR="00A074EF" w:rsidRPr="00267274" w:rsidRDefault="00A074EF" w:rsidP="00A074EF">
      <w:pPr>
        <w:spacing w:line="260" w:lineRule="exact"/>
        <w:rPr>
          <w:lang w:val="fr-CH"/>
        </w:rPr>
      </w:pPr>
    </w:p>
    <w:p w:rsidR="00A074EF" w:rsidRPr="00267274" w:rsidRDefault="00A074EF" w:rsidP="00A074EF">
      <w:pPr>
        <w:spacing w:line="260" w:lineRule="exact"/>
        <w:rPr>
          <w:lang w:val="fr-CH"/>
        </w:rPr>
      </w:pPr>
    </w:p>
    <w:p w:rsidR="00A074EF" w:rsidRPr="00267274" w:rsidRDefault="00A074EF" w:rsidP="00A074EF">
      <w:pPr>
        <w:spacing w:line="260" w:lineRule="exact"/>
        <w:rPr>
          <w:lang w:val="fr-CH"/>
        </w:rPr>
      </w:pPr>
      <w:r w:rsidRPr="00267274">
        <w:rPr>
          <w:lang w:val="fr-CH"/>
        </w:rPr>
        <w:t>[…]</w:t>
      </w:r>
    </w:p>
    <w:p w:rsidR="00A074EF" w:rsidRPr="00267274" w:rsidRDefault="00A074EF" w:rsidP="00A074EF">
      <w:pPr>
        <w:spacing w:line="260" w:lineRule="exact"/>
        <w:rPr>
          <w:lang w:val="fr-CH"/>
        </w:rPr>
      </w:pPr>
    </w:p>
    <w:p w:rsidR="00A074EF" w:rsidRPr="00267274" w:rsidRDefault="00A074EF" w:rsidP="00A074EF">
      <w:pPr>
        <w:spacing w:line="260" w:lineRule="exact"/>
        <w:jc w:val="center"/>
        <w:rPr>
          <w:lang w:val="fr-CH"/>
        </w:rPr>
      </w:pPr>
      <w:r w:rsidRPr="00267274">
        <w:rPr>
          <w:lang w:val="fr-CH"/>
        </w:rPr>
        <w:t>BARÈME DES TAXES</w:t>
      </w:r>
    </w:p>
    <w:p w:rsidR="00A074EF" w:rsidRPr="00267274" w:rsidRDefault="00A074EF" w:rsidP="00A074EF">
      <w:pPr>
        <w:spacing w:line="260" w:lineRule="exact"/>
        <w:jc w:val="center"/>
        <w:rPr>
          <w:lang w:val="fr-CH"/>
        </w:rPr>
      </w:pPr>
    </w:p>
    <w:p w:rsidR="00A074EF" w:rsidRPr="00267274" w:rsidRDefault="00A074EF" w:rsidP="00A074EF">
      <w:pPr>
        <w:spacing w:line="260" w:lineRule="exact"/>
        <w:jc w:val="center"/>
        <w:rPr>
          <w:lang w:val="fr-CH"/>
        </w:rPr>
      </w:pPr>
      <w:r w:rsidRPr="00267274">
        <w:rPr>
          <w:lang w:val="fr-CH"/>
        </w:rPr>
        <w:t>(</w:t>
      </w:r>
      <w:proofErr w:type="gramStart"/>
      <w:r w:rsidRPr="00267274">
        <w:rPr>
          <w:lang w:val="fr-CH"/>
        </w:rPr>
        <w:t>en</w:t>
      </w:r>
      <w:proofErr w:type="gramEnd"/>
      <w:r w:rsidRPr="00267274">
        <w:rPr>
          <w:lang w:val="fr-CH"/>
        </w:rPr>
        <w:t xml:space="preserve"> vigueur le [1</w:t>
      </w:r>
      <w:r w:rsidRPr="00267274">
        <w:rPr>
          <w:vertAlign w:val="superscript"/>
          <w:lang w:val="fr-CH"/>
        </w:rPr>
        <w:t>er</w:t>
      </w:r>
      <w:r w:rsidRPr="00267274">
        <w:rPr>
          <w:lang w:val="fr-CH"/>
        </w:rPr>
        <w:t> janvier 2015])</w:t>
      </w:r>
    </w:p>
    <w:p w:rsidR="00A074EF" w:rsidRPr="00267274" w:rsidRDefault="00A074EF" w:rsidP="00A074EF">
      <w:pPr>
        <w:rPr>
          <w:lang w:val="fr-CH"/>
        </w:rPr>
      </w:pPr>
    </w:p>
    <w:p w:rsidR="00A074EF" w:rsidRPr="00267274" w:rsidRDefault="00A074EF" w:rsidP="00A074EF">
      <w:pPr>
        <w:rPr>
          <w:lang w:val="fr-CH"/>
        </w:rPr>
      </w:pPr>
    </w:p>
    <w:p w:rsidR="00A074EF" w:rsidRPr="00267274" w:rsidRDefault="00A074EF" w:rsidP="00A074EF">
      <w:pPr>
        <w:rPr>
          <w:lang w:val="fr-CH"/>
        </w:rPr>
      </w:pPr>
      <w:r w:rsidRPr="00267274">
        <w:rPr>
          <w:lang w:val="fr-CH"/>
        </w:rPr>
        <w:t>[…]</w:t>
      </w:r>
    </w:p>
    <w:p w:rsidR="00A074EF" w:rsidRPr="00267274" w:rsidRDefault="00A074EF" w:rsidP="00A074EF">
      <w:pPr>
        <w:rPr>
          <w:lang w:val="fr-CH"/>
        </w:rPr>
      </w:pPr>
    </w:p>
    <w:p w:rsidR="00952D0F" w:rsidRPr="00267274" w:rsidRDefault="00952D0F" w:rsidP="00952D0F">
      <w:pPr>
        <w:rPr>
          <w:lang w:val="fr-CH"/>
        </w:rPr>
      </w:pPr>
      <w:r w:rsidRPr="00267274">
        <w:rPr>
          <w:lang w:val="fr-CH"/>
        </w:rPr>
        <w:t>VII.</w:t>
      </w:r>
      <w:r w:rsidRPr="00267274">
        <w:rPr>
          <w:lang w:val="fr-CH"/>
        </w:rPr>
        <w:tab/>
      </w:r>
      <w:r w:rsidRPr="00267274">
        <w:rPr>
          <w:i/>
          <w:lang w:val="fr-CH"/>
        </w:rPr>
        <w:t>Services fournis par le Bureau international</w:t>
      </w:r>
    </w:p>
    <w:p w:rsidR="00952D0F" w:rsidRPr="00267274" w:rsidRDefault="00952D0F" w:rsidP="00952D0F">
      <w:pPr>
        <w:rPr>
          <w:lang w:val="fr-CH"/>
        </w:rPr>
      </w:pPr>
    </w:p>
    <w:p w:rsidR="00952D0F" w:rsidRPr="00267274" w:rsidRDefault="00952D0F" w:rsidP="00952D0F">
      <w:pPr>
        <w:ind w:left="567" w:hanging="567"/>
        <w:rPr>
          <w:lang w:val="fr-CH"/>
        </w:rPr>
      </w:pPr>
      <w:r w:rsidRPr="00267274">
        <w:rPr>
          <w:lang w:val="fr-CH"/>
        </w:rPr>
        <w:t>24.</w:t>
      </w:r>
      <w:r>
        <w:rPr>
          <w:lang w:val="fr-CH"/>
        </w:rPr>
        <w:tab/>
      </w:r>
      <w:r w:rsidRPr="00267274">
        <w:rPr>
          <w:lang w:val="fr-CH"/>
        </w:rPr>
        <w:t>Le Bureau international est autorisé à percevoir une taxe, dont il fixera lui</w:t>
      </w:r>
      <w:r w:rsidRPr="00267274">
        <w:rPr>
          <w:lang w:val="fr-CH"/>
        </w:rPr>
        <w:noBreakHyphen/>
        <w:t>même le montant, pour les services qui ne sont pas couverts par le présent barème des taxes.</w:t>
      </w:r>
    </w:p>
    <w:p w:rsidR="00A074EF" w:rsidRPr="00267274" w:rsidRDefault="00A074EF" w:rsidP="00A074EF">
      <w:pPr>
        <w:rPr>
          <w:lang w:val="fr-CH"/>
        </w:rPr>
      </w:pPr>
    </w:p>
    <w:p w:rsidR="00A074EF" w:rsidRPr="00267274" w:rsidRDefault="00A074EF" w:rsidP="00A074EF">
      <w:pPr>
        <w:rPr>
          <w:lang w:val="fr-CH"/>
        </w:rPr>
      </w:pPr>
    </w:p>
    <w:p w:rsidR="00A074EF" w:rsidRPr="00267274" w:rsidRDefault="00A074EF" w:rsidP="00A074EF">
      <w:pPr>
        <w:rPr>
          <w:lang w:val="fr-CH"/>
        </w:rPr>
      </w:pPr>
    </w:p>
    <w:p w:rsidR="003E0F63" w:rsidRPr="003E0F63" w:rsidRDefault="00A074EF" w:rsidP="00A074EF">
      <w:pPr>
        <w:pStyle w:val="Endofdocument-Annex"/>
        <w:rPr>
          <w:lang w:val="fr-FR"/>
        </w:rPr>
      </w:pPr>
      <w:r w:rsidRPr="00267274">
        <w:rPr>
          <w:lang w:val="fr-FR"/>
        </w:rPr>
        <w:t>[Fin de l’annexe II et du document]</w:t>
      </w:r>
    </w:p>
    <w:p w:rsidR="003E0F63" w:rsidRPr="003E0F63" w:rsidRDefault="003E0F63" w:rsidP="003E0F63">
      <w:pPr>
        <w:rPr>
          <w:lang w:val="fr-FR"/>
        </w:rPr>
      </w:pPr>
    </w:p>
    <w:sectPr w:rsidR="003E0F63" w:rsidRPr="003E0F63" w:rsidSect="00DE0CD7">
      <w:head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8A4" w:rsidRDefault="003018A4">
      <w:r>
        <w:separator/>
      </w:r>
    </w:p>
  </w:endnote>
  <w:endnote w:type="continuationSeparator" w:id="0">
    <w:p w:rsidR="003018A4" w:rsidRDefault="003018A4" w:rsidP="003B38C1">
      <w:r>
        <w:separator/>
      </w:r>
    </w:p>
    <w:p w:rsidR="003018A4" w:rsidRPr="003B38C1" w:rsidRDefault="003018A4" w:rsidP="003B38C1">
      <w:pPr>
        <w:spacing w:after="60"/>
        <w:rPr>
          <w:sz w:val="17"/>
        </w:rPr>
      </w:pPr>
      <w:r>
        <w:rPr>
          <w:sz w:val="17"/>
        </w:rPr>
        <w:t>[Endnote continued from previous page]</w:t>
      </w:r>
    </w:p>
  </w:endnote>
  <w:endnote w:type="continuationNotice" w:id="1">
    <w:p w:rsidR="003018A4" w:rsidRPr="003B38C1" w:rsidRDefault="003018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CD7" w:rsidRPr="00DE0CD7" w:rsidRDefault="00DE0CD7" w:rsidP="00DE0CD7">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8A4" w:rsidRDefault="003018A4">
      <w:r>
        <w:separator/>
      </w:r>
    </w:p>
  </w:footnote>
  <w:footnote w:type="continuationSeparator" w:id="0">
    <w:p w:rsidR="003018A4" w:rsidRDefault="003018A4" w:rsidP="008B60B2">
      <w:r>
        <w:separator/>
      </w:r>
    </w:p>
    <w:p w:rsidR="003018A4" w:rsidRPr="00ED77FB" w:rsidRDefault="003018A4" w:rsidP="008B60B2">
      <w:pPr>
        <w:spacing w:after="60"/>
        <w:rPr>
          <w:sz w:val="17"/>
          <w:szCs w:val="17"/>
        </w:rPr>
      </w:pPr>
      <w:r w:rsidRPr="00ED77FB">
        <w:rPr>
          <w:sz w:val="17"/>
          <w:szCs w:val="17"/>
        </w:rPr>
        <w:t>[Footnote continued from previous page]</w:t>
      </w:r>
    </w:p>
  </w:footnote>
  <w:footnote w:type="continuationNotice" w:id="1">
    <w:p w:rsidR="003018A4" w:rsidRPr="00ED77FB" w:rsidRDefault="003018A4" w:rsidP="008B60B2">
      <w:pPr>
        <w:spacing w:before="60"/>
        <w:jc w:val="right"/>
        <w:rPr>
          <w:sz w:val="17"/>
          <w:szCs w:val="17"/>
        </w:rPr>
      </w:pPr>
      <w:r w:rsidRPr="00ED77FB">
        <w:rPr>
          <w:sz w:val="17"/>
          <w:szCs w:val="17"/>
        </w:rPr>
        <w:t>[Footnote continued on next page]</w:t>
      </w:r>
    </w:p>
  </w:footnote>
  <w:footnote w:id="2">
    <w:p w:rsidR="00D7387F" w:rsidRPr="00EF4096" w:rsidRDefault="00D7387F" w:rsidP="00D7387F">
      <w:pPr>
        <w:pStyle w:val="FootnoteText"/>
        <w:rPr>
          <w:lang w:val="fr-FR"/>
        </w:rPr>
      </w:pPr>
      <w:r w:rsidRPr="00FD1773">
        <w:rPr>
          <w:rStyle w:val="FootnoteReference"/>
          <w:sz w:val="20"/>
        </w:rPr>
        <w:footnoteRef/>
      </w:r>
      <w:r w:rsidR="00FD1773" w:rsidRPr="00AE123A">
        <w:rPr>
          <w:sz w:val="20"/>
          <w:lang w:val="fr-CH"/>
        </w:rPr>
        <w:tab/>
      </w:r>
      <w:r w:rsidR="00EF4096" w:rsidRPr="00EF4096">
        <w:rPr>
          <w:sz w:val="20"/>
          <w:lang w:val="fr-FR"/>
        </w:rPr>
        <w:t xml:space="preserve">Voir les </w:t>
      </w:r>
      <w:r w:rsidR="00EF4096">
        <w:rPr>
          <w:sz w:val="20"/>
          <w:lang w:val="fr-FR"/>
        </w:rPr>
        <w:t>paragraphes 18 et</w:t>
      </w:r>
      <w:r w:rsidR="00AE123A">
        <w:rPr>
          <w:sz w:val="20"/>
          <w:lang w:val="fr-FR"/>
        </w:rPr>
        <w:t> </w:t>
      </w:r>
      <w:r w:rsidR="00EF4096">
        <w:rPr>
          <w:sz w:val="20"/>
          <w:lang w:val="fr-FR"/>
        </w:rPr>
        <w:t>19 du doc</w:t>
      </w:r>
      <w:r w:rsidRPr="00EF4096">
        <w:rPr>
          <w:sz w:val="20"/>
          <w:lang w:val="fr-FR"/>
        </w:rPr>
        <w:t>ument</w:t>
      </w:r>
      <w:r w:rsidR="00EF4096">
        <w:rPr>
          <w:sz w:val="20"/>
          <w:lang w:val="fr-FR"/>
        </w:rPr>
        <w:t> </w:t>
      </w:r>
      <w:r w:rsidRPr="00EF4096">
        <w:rPr>
          <w:sz w:val="20"/>
          <w:lang w:val="fr-FR"/>
        </w:rPr>
        <w:t>H/LD/WG/3/7</w:t>
      </w:r>
      <w:r w:rsidR="00EF4096">
        <w:rPr>
          <w:sz w:val="20"/>
          <w:lang w:val="fr-FR"/>
        </w:rPr>
        <w:t xml:space="preserve"> intitulé </w:t>
      </w:r>
      <w:r w:rsidR="002F0EBF">
        <w:rPr>
          <w:sz w:val="20"/>
          <w:lang w:val="fr-FR"/>
        </w:rPr>
        <w:t>“</w:t>
      </w:r>
      <w:r w:rsidR="00EF4096">
        <w:rPr>
          <w:sz w:val="20"/>
          <w:lang w:val="fr-FR"/>
        </w:rPr>
        <w:t>Résumé</w:t>
      </w:r>
      <w:r w:rsidR="00E070D6">
        <w:rPr>
          <w:sz w:val="20"/>
          <w:lang w:val="fr-FR"/>
        </w:rPr>
        <w:t xml:space="preserve"> du</w:t>
      </w:r>
      <w:r w:rsidR="00EF4096">
        <w:rPr>
          <w:sz w:val="20"/>
          <w:lang w:val="fr-FR"/>
        </w:rPr>
        <w:t xml:space="preserve"> président</w:t>
      </w:r>
      <w:r w:rsidR="002F0EBF">
        <w:rPr>
          <w:sz w:val="20"/>
          <w:lang w:val="fr-FR"/>
        </w:rPr>
        <w:t>”</w:t>
      </w:r>
      <w:r w:rsidRPr="00EF4096">
        <w:rPr>
          <w:sz w:val="20"/>
          <w:lang w:val="fr-FR"/>
        </w:rPr>
        <w:t xml:space="preserve">, </w:t>
      </w:r>
      <w:r w:rsidR="00EF4096">
        <w:rPr>
          <w:sz w:val="20"/>
          <w:lang w:val="fr-FR"/>
        </w:rPr>
        <w:t xml:space="preserve">et les </w:t>
      </w:r>
      <w:r w:rsidRPr="00EF4096">
        <w:rPr>
          <w:sz w:val="20"/>
          <w:lang w:val="fr-FR"/>
        </w:rPr>
        <w:t>paragraph</w:t>
      </w:r>
      <w:r w:rsidR="00EF4096">
        <w:rPr>
          <w:sz w:val="20"/>
          <w:lang w:val="fr-FR"/>
        </w:rPr>
        <w:t>e</w:t>
      </w:r>
      <w:r w:rsidRPr="00EF4096">
        <w:rPr>
          <w:sz w:val="20"/>
          <w:lang w:val="fr-FR"/>
        </w:rPr>
        <w:t>s</w:t>
      </w:r>
      <w:r w:rsidR="00FD1773" w:rsidRPr="00EF4096">
        <w:rPr>
          <w:sz w:val="20"/>
          <w:lang w:val="fr-FR"/>
        </w:rPr>
        <w:t> </w:t>
      </w:r>
      <w:r w:rsidRPr="00EF4096">
        <w:rPr>
          <w:sz w:val="20"/>
          <w:lang w:val="fr-FR"/>
        </w:rPr>
        <w:t>8</w:t>
      </w:r>
      <w:r w:rsidR="00EF4096">
        <w:rPr>
          <w:sz w:val="20"/>
          <w:lang w:val="fr-FR"/>
        </w:rPr>
        <w:t>2 et</w:t>
      </w:r>
      <w:r w:rsidR="00AE123A">
        <w:rPr>
          <w:sz w:val="20"/>
          <w:lang w:val="fr-FR"/>
        </w:rPr>
        <w:t> </w:t>
      </w:r>
      <w:r w:rsidR="00EF4096">
        <w:rPr>
          <w:sz w:val="20"/>
          <w:lang w:val="fr-FR"/>
        </w:rPr>
        <w:t>83 du document H/LD/WG/3/8 </w:t>
      </w:r>
      <w:proofErr w:type="spellStart"/>
      <w:r w:rsidRPr="00EF4096">
        <w:rPr>
          <w:sz w:val="20"/>
          <w:lang w:val="fr-FR"/>
        </w:rPr>
        <w:t>Prov</w:t>
      </w:r>
      <w:proofErr w:type="spellEnd"/>
      <w:r w:rsidRPr="00EF4096">
        <w:rPr>
          <w:sz w:val="20"/>
          <w:lang w:val="fr-FR"/>
        </w:rPr>
        <w:t>.</w:t>
      </w:r>
      <w:r w:rsidR="00EF4096">
        <w:rPr>
          <w:sz w:val="20"/>
          <w:lang w:val="fr-FR"/>
        </w:rPr>
        <w:t xml:space="preserve"> intitulé </w:t>
      </w:r>
      <w:r w:rsidR="002F0EBF">
        <w:rPr>
          <w:sz w:val="20"/>
          <w:lang w:val="fr-FR"/>
        </w:rPr>
        <w:t>“</w:t>
      </w:r>
      <w:r w:rsidR="00EF4096">
        <w:rPr>
          <w:sz w:val="20"/>
          <w:lang w:val="fr-FR"/>
        </w:rPr>
        <w:t>Projet de rapport</w:t>
      </w:r>
      <w:r w:rsidR="002F0EBF">
        <w:rPr>
          <w:sz w:val="20"/>
          <w:lang w:val="fr-FR"/>
        </w:rPr>
        <w:t>”</w:t>
      </w:r>
      <w:r w:rsidRPr="00EF4096">
        <w:rPr>
          <w:sz w:val="20"/>
          <w:lang w:val="fr-FR"/>
        </w:rPr>
        <w:t>.</w:t>
      </w:r>
    </w:p>
  </w:footnote>
  <w:footnote w:id="3">
    <w:p w:rsidR="00D7387F" w:rsidRPr="00EF4096" w:rsidRDefault="00D7387F" w:rsidP="00416953">
      <w:pPr>
        <w:pStyle w:val="BodyText"/>
        <w:rPr>
          <w:sz w:val="20"/>
          <w:lang w:val="fr-FR"/>
        </w:rPr>
      </w:pPr>
      <w:r w:rsidRPr="00EF4096">
        <w:rPr>
          <w:rStyle w:val="FootnoteReference"/>
          <w:sz w:val="20"/>
          <w:lang w:val="fr-FR"/>
        </w:rPr>
        <w:footnoteRef/>
      </w:r>
      <w:r w:rsidR="00E868AE" w:rsidRPr="00EF4096">
        <w:rPr>
          <w:sz w:val="20"/>
          <w:lang w:val="fr-FR"/>
        </w:rPr>
        <w:tab/>
      </w:r>
      <w:r w:rsidR="00416953">
        <w:rPr>
          <w:sz w:val="20"/>
          <w:lang w:val="fr-FR"/>
        </w:rPr>
        <w:t>Par exemple, voir la section </w:t>
      </w:r>
      <w:r w:rsidR="00B90B59" w:rsidRPr="00EF4096">
        <w:rPr>
          <w:sz w:val="20"/>
          <w:lang w:val="fr-FR"/>
        </w:rPr>
        <w:t>9</w:t>
      </w:r>
      <w:r w:rsidR="00416953">
        <w:rPr>
          <w:sz w:val="20"/>
          <w:lang w:val="fr-FR"/>
        </w:rPr>
        <w:t xml:space="preserve"> intitulée </w:t>
      </w:r>
      <w:r w:rsidR="002F0EBF">
        <w:rPr>
          <w:sz w:val="20"/>
          <w:lang w:val="fr-FR"/>
        </w:rPr>
        <w:t>“</w:t>
      </w:r>
      <w:r w:rsidR="00024F07" w:rsidRPr="00EF4096">
        <w:rPr>
          <w:sz w:val="20"/>
          <w:lang w:val="fr-FR"/>
        </w:rPr>
        <w:t>Description</w:t>
      </w:r>
      <w:r w:rsidR="002F0EBF">
        <w:rPr>
          <w:sz w:val="20"/>
          <w:lang w:val="fr-FR"/>
        </w:rPr>
        <w:t>”</w:t>
      </w:r>
      <w:r w:rsidR="00B90B59" w:rsidRPr="00EF4096">
        <w:rPr>
          <w:sz w:val="20"/>
          <w:lang w:val="fr-FR"/>
        </w:rPr>
        <w:t xml:space="preserve"> </w:t>
      </w:r>
      <w:r w:rsidR="00416953">
        <w:rPr>
          <w:sz w:val="20"/>
          <w:lang w:val="fr-FR"/>
        </w:rPr>
        <w:t xml:space="preserve">du </w:t>
      </w:r>
      <w:r w:rsidRPr="00EF4096">
        <w:rPr>
          <w:sz w:val="20"/>
          <w:lang w:val="fr-FR"/>
        </w:rPr>
        <w:t>document</w:t>
      </w:r>
      <w:r w:rsidR="00E868AE" w:rsidRPr="00EF4096">
        <w:rPr>
          <w:sz w:val="20"/>
          <w:lang w:val="fr-FR"/>
        </w:rPr>
        <w:t> </w:t>
      </w:r>
      <w:r w:rsidRPr="00EF4096">
        <w:rPr>
          <w:sz w:val="20"/>
          <w:lang w:val="fr-FR"/>
        </w:rPr>
        <w:t>DM/1.</w:t>
      </w:r>
      <w:r w:rsidR="00416953">
        <w:rPr>
          <w:sz w:val="20"/>
          <w:lang w:val="fr-FR"/>
        </w:rPr>
        <w:t>inf</w:t>
      </w:r>
      <w:r w:rsidRPr="00EF4096">
        <w:rPr>
          <w:sz w:val="20"/>
          <w:lang w:val="fr-FR"/>
        </w:rPr>
        <w:t xml:space="preserve">, </w:t>
      </w:r>
      <w:r w:rsidR="002F0EBF">
        <w:rPr>
          <w:sz w:val="20"/>
          <w:lang w:val="fr-FR"/>
        </w:rPr>
        <w:t>“</w:t>
      </w:r>
      <w:r w:rsidR="00416953">
        <w:rPr>
          <w:sz w:val="20"/>
          <w:lang w:val="fr-FR"/>
        </w:rPr>
        <w:t>Comment déposer une demande internationale</w:t>
      </w:r>
      <w:r w:rsidR="002F0EBF">
        <w:rPr>
          <w:sz w:val="20"/>
          <w:lang w:val="fr-FR"/>
        </w:rPr>
        <w:t>”</w:t>
      </w:r>
      <w:r w:rsidRPr="00EF4096">
        <w:rPr>
          <w:sz w:val="20"/>
          <w:lang w:val="fr-FR"/>
        </w:rPr>
        <w:t xml:space="preserve">, </w:t>
      </w:r>
      <w:r w:rsidR="00416953">
        <w:rPr>
          <w:sz w:val="20"/>
          <w:lang w:val="fr-FR"/>
        </w:rPr>
        <w:t>ainsi libellée </w:t>
      </w:r>
      <w:r w:rsidRPr="00EF4096">
        <w:rPr>
          <w:sz w:val="20"/>
          <w:lang w:val="fr-FR"/>
        </w:rPr>
        <w:t xml:space="preserve">: </w:t>
      </w:r>
      <w:r w:rsidR="002F0EBF">
        <w:rPr>
          <w:sz w:val="20"/>
          <w:lang w:val="fr-FR"/>
        </w:rPr>
        <w:t>“</w:t>
      </w:r>
      <w:r w:rsidR="00416953" w:rsidRPr="00416953">
        <w:rPr>
          <w:rFonts w:eastAsia="MS Mincho"/>
          <w:sz w:val="20"/>
          <w:lang w:val="fr-FR" w:eastAsia="ja-JP"/>
        </w:rPr>
        <w:t>D</w:t>
      </w:r>
      <w:r w:rsidR="002F0EBF">
        <w:rPr>
          <w:rFonts w:eastAsia="MS Mincho"/>
          <w:sz w:val="20"/>
          <w:lang w:val="fr-FR" w:eastAsia="ja-JP"/>
        </w:rPr>
        <w:t>’</w:t>
      </w:r>
      <w:r w:rsidR="00416953" w:rsidRPr="00416953">
        <w:rPr>
          <w:rFonts w:eastAsia="MS Mincho"/>
          <w:sz w:val="20"/>
          <w:lang w:val="fr-FR" w:eastAsia="ja-JP"/>
        </w:rPr>
        <w:t>une manière générale, les descriptions textuelles des dessins ou modèles industriels sont</w:t>
      </w:r>
      <w:r w:rsidR="00416953">
        <w:rPr>
          <w:rFonts w:eastAsia="MS Mincho"/>
          <w:sz w:val="20"/>
          <w:lang w:val="fr-FR" w:eastAsia="ja-JP"/>
        </w:rPr>
        <w:t xml:space="preserve"> </w:t>
      </w:r>
      <w:r w:rsidR="00416953" w:rsidRPr="00416953">
        <w:rPr>
          <w:rFonts w:eastAsia="MS Mincho"/>
          <w:sz w:val="20"/>
          <w:lang w:val="fr-FR" w:eastAsia="ja-JP"/>
        </w:rPr>
        <w:t>facultatives</w:t>
      </w:r>
      <w:r w:rsidR="00B90B59" w:rsidRPr="00EF4096">
        <w:rPr>
          <w:rFonts w:eastAsia="MS Mincho"/>
          <w:sz w:val="20"/>
          <w:lang w:val="fr-FR" w:eastAsia="ja-JP"/>
        </w:rPr>
        <w:t xml:space="preserve">.  </w:t>
      </w:r>
      <w:r w:rsidR="006952B0" w:rsidRPr="00416953">
        <w:rPr>
          <w:rFonts w:eastAsia="MS Mincho"/>
          <w:sz w:val="20"/>
          <w:lang w:val="fr-FR" w:eastAsia="ja-JP"/>
        </w:rPr>
        <w:t xml:space="preserve">Toutefois, une brève description est obligatoire si la </w:t>
      </w:r>
      <w:r w:rsidR="006952B0" w:rsidRPr="00416953">
        <w:rPr>
          <w:rFonts w:eastAsia="MS Mincho"/>
          <w:b/>
          <w:sz w:val="20"/>
          <w:lang w:val="fr-FR" w:eastAsia="ja-JP"/>
        </w:rPr>
        <w:t>République arabe syrienne</w:t>
      </w:r>
      <w:r w:rsidR="006952B0" w:rsidRPr="00416953">
        <w:rPr>
          <w:rFonts w:eastAsia="MS Mincho"/>
          <w:sz w:val="20"/>
          <w:lang w:val="fr-FR" w:eastAsia="ja-JP"/>
        </w:rPr>
        <w:t xml:space="preserve"> ou la </w:t>
      </w:r>
      <w:r w:rsidR="006952B0" w:rsidRPr="00416953">
        <w:rPr>
          <w:rFonts w:eastAsia="MS Mincho"/>
          <w:b/>
          <w:sz w:val="20"/>
          <w:lang w:val="fr-FR" w:eastAsia="ja-JP"/>
        </w:rPr>
        <w:t>Roumanie</w:t>
      </w:r>
      <w:r w:rsidR="006952B0" w:rsidRPr="00416953">
        <w:rPr>
          <w:rFonts w:eastAsia="MS Mincho"/>
          <w:sz w:val="20"/>
          <w:lang w:val="fr-FR" w:eastAsia="ja-JP"/>
        </w:rPr>
        <w:t xml:space="preserve"> est désignée en vertu de l</w:t>
      </w:r>
      <w:r w:rsidR="002F0EBF">
        <w:rPr>
          <w:rFonts w:eastAsia="MS Mincho"/>
          <w:sz w:val="20"/>
          <w:lang w:val="fr-FR" w:eastAsia="ja-JP"/>
        </w:rPr>
        <w:t>’</w:t>
      </w:r>
      <w:r w:rsidR="006952B0" w:rsidRPr="00416953">
        <w:rPr>
          <w:rFonts w:eastAsia="MS Mincho"/>
          <w:sz w:val="20"/>
          <w:lang w:val="fr-FR" w:eastAsia="ja-JP"/>
        </w:rPr>
        <w:t xml:space="preserve">Acte de 1999. </w:t>
      </w:r>
      <w:r w:rsidR="00F911EB" w:rsidRPr="00EF4096">
        <w:rPr>
          <w:rFonts w:eastAsia="MS Mincho"/>
          <w:sz w:val="20"/>
          <w:lang w:val="fr-FR" w:eastAsia="ja-JP"/>
        </w:rPr>
        <w:t>[…]</w:t>
      </w:r>
      <w:r w:rsidR="002F0EBF">
        <w:rPr>
          <w:rFonts w:eastAsia="MS Mincho"/>
          <w:sz w:val="20"/>
          <w:lang w:val="fr-FR" w:eastAsia="ja-JP"/>
        </w:rPr>
        <w:t>”</w:t>
      </w:r>
      <w:r w:rsidR="00DE0CD7">
        <w:rPr>
          <w:rFonts w:eastAsia="MS Mincho"/>
          <w:sz w:val="20"/>
          <w:lang w:val="fr-FR" w:eastAsia="ja-JP"/>
        </w:rPr>
        <w:t>.</w:t>
      </w:r>
    </w:p>
  </w:footnote>
  <w:footnote w:id="4">
    <w:p w:rsidR="00D7387F" w:rsidRPr="00EF4096" w:rsidRDefault="00D7387F" w:rsidP="0026788A">
      <w:pPr>
        <w:pStyle w:val="ONUME"/>
        <w:numPr>
          <w:ilvl w:val="0"/>
          <w:numId w:val="0"/>
        </w:numPr>
        <w:spacing w:after="0"/>
        <w:rPr>
          <w:sz w:val="20"/>
          <w:lang w:val="fr-FR"/>
        </w:rPr>
      </w:pPr>
      <w:r w:rsidRPr="00EF4096">
        <w:rPr>
          <w:rStyle w:val="FootnoteReference"/>
          <w:sz w:val="20"/>
          <w:lang w:val="fr-FR"/>
        </w:rPr>
        <w:footnoteRef/>
      </w:r>
      <w:r w:rsidR="00B11D24" w:rsidRPr="00EF4096">
        <w:rPr>
          <w:sz w:val="20"/>
          <w:lang w:val="fr-FR"/>
        </w:rPr>
        <w:tab/>
      </w:r>
      <w:r w:rsidR="001A5EF9">
        <w:rPr>
          <w:sz w:val="20"/>
          <w:lang w:val="fr-FR"/>
        </w:rPr>
        <w:t xml:space="preserve">Voir les paragraphes 830 à 842 des </w:t>
      </w:r>
      <w:r w:rsidR="002F0EBF">
        <w:rPr>
          <w:sz w:val="20"/>
          <w:lang w:val="fr-FR"/>
        </w:rPr>
        <w:t>“</w:t>
      </w:r>
      <w:r w:rsidR="001A5EF9">
        <w:rPr>
          <w:sz w:val="20"/>
          <w:lang w:val="fr-FR"/>
        </w:rPr>
        <w:t>Comptes rendus analytiques</w:t>
      </w:r>
      <w:r w:rsidR="002F0EBF">
        <w:rPr>
          <w:sz w:val="20"/>
          <w:lang w:val="fr-FR"/>
        </w:rPr>
        <w:t>”</w:t>
      </w:r>
      <w:r w:rsidR="001A5EF9">
        <w:rPr>
          <w:sz w:val="20"/>
          <w:lang w:val="fr-FR"/>
        </w:rPr>
        <w:t xml:space="preserve"> de la conférence diplomatique</w:t>
      </w:r>
      <w:r w:rsidRPr="00EF4096">
        <w:rPr>
          <w:sz w:val="20"/>
          <w:lang w:val="fr-FR"/>
        </w:rPr>
        <w:t>.</w:t>
      </w:r>
    </w:p>
  </w:footnote>
  <w:footnote w:id="5">
    <w:p w:rsidR="00D7387F" w:rsidRPr="00EF4096" w:rsidRDefault="00D7387F" w:rsidP="0026788A">
      <w:pPr>
        <w:pStyle w:val="FootnoteText"/>
        <w:rPr>
          <w:sz w:val="20"/>
          <w:lang w:val="fr-FR"/>
        </w:rPr>
      </w:pPr>
      <w:r w:rsidRPr="00EF4096">
        <w:rPr>
          <w:rStyle w:val="FootnoteReference"/>
          <w:sz w:val="20"/>
          <w:lang w:val="fr-FR"/>
        </w:rPr>
        <w:footnoteRef/>
      </w:r>
      <w:r w:rsidR="0026788A" w:rsidRPr="00EF4096">
        <w:rPr>
          <w:sz w:val="20"/>
          <w:lang w:val="fr-FR"/>
        </w:rPr>
        <w:tab/>
      </w:r>
      <w:r w:rsidR="009D1141">
        <w:rPr>
          <w:sz w:val="20"/>
          <w:lang w:val="fr-FR"/>
        </w:rPr>
        <w:t>L</w:t>
      </w:r>
      <w:r w:rsidR="002F0EBF">
        <w:rPr>
          <w:sz w:val="20"/>
          <w:lang w:val="fr-FR"/>
        </w:rPr>
        <w:t>’</w:t>
      </w:r>
      <w:r w:rsidR="009D1141">
        <w:rPr>
          <w:sz w:val="20"/>
          <w:lang w:val="fr-FR"/>
        </w:rPr>
        <w:t>adhésion de la République de Corée à l</w:t>
      </w:r>
      <w:r w:rsidR="002F0EBF">
        <w:rPr>
          <w:sz w:val="20"/>
          <w:lang w:val="fr-FR"/>
        </w:rPr>
        <w:t>’</w:t>
      </w:r>
      <w:r w:rsidR="009D1141">
        <w:rPr>
          <w:sz w:val="20"/>
          <w:lang w:val="fr-FR"/>
        </w:rPr>
        <w:t>Acte de</w:t>
      </w:r>
      <w:r w:rsidR="00DE0CD7">
        <w:rPr>
          <w:sz w:val="20"/>
          <w:lang w:val="fr-FR"/>
        </w:rPr>
        <w:t> </w:t>
      </w:r>
      <w:r w:rsidRPr="00EF4096">
        <w:rPr>
          <w:sz w:val="20"/>
          <w:lang w:val="fr-FR"/>
        </w:rPr>
        <w:t>1999</w:t>
      </w:r>
      <w:r w:rsidR="009D1141">
        <w:rPr>
          <w:sz w:val="20"/>
          <w:lang w:val="fr-FR"/>
        </w:rPr>
        <w:t xml:space="preserve"> prendra effet le 1</w:t>
      </w:r>
      <w:r w:rsidR="009D1141" w:rsidRPr="009D1141">
        <w:rPr>
          <w:sz w:val="20"/>
          <w:vertAlign w:val="superscript"/>
          <w:lang w:val="fr-FR"/>
        </w:rPr>
        <w:t>er</w:t>
      </w:r>
      <w:r w:rsidR="009D1141">
        <w:rPr>
          <w:sz w:val="20"/>
          <w:lang w:val="fr-FR"/>
        </w:rPr>
        <w:t> juillet</w:t>
      </w:r>
      <w:r w:rsidR="0026788A" w:rsidRPr="00EF4096">
        <w:rPr>
          <w:sz w:val="20"/>
          <w:lang w:val="fr-FR"/>
        </w:rPr>
        <w:t> </w:t>
      </w:r>
      <w:r w:rsidR="009D1141">
        <w:rPr>
          <w:sz w:val="20"/>
          <w:lang w:val="fr-FR"/>
        </w:rPr>
        <w:t>2014.  Dans le cadre des préparatifs de cette adhésion, l</w:t>
      </w:r>
      <w:r w:rsidR="002F0EBF">
        <w:rPr>
          <w:sz w:val="20"/>
          <w:lang w:val="fr-FR"/>
        </w:rPr>
        <w:t>’</w:t>
      </w:r>
      <w:r w:rsidR="009D1141">
        <w:rPr>
          <w:sz w:val="20"/>
          <w:lang w:val="fr-FR"/>
        </w:rPr>
        <w:t xml:space="preserve">Office coréen de la propriété intellectuelle </w:t>
      </w:r>
      <w:r w:rsidRPr="00EF4096">
        <w:rPr>
          <w:sz w:val="20"/>
          <w:lang w:val="fr-FR"/>
        </w:rPr>
        <w:t xml:space="preserve">(KIPO) </w:t>
      </w:r>
      <w:r w:rsidR="00521BD7">
        <w:rPr>
          <w:sz w:val="20"/>
          <w:lang w:val="fr-FR"/>
        </w:rPr>
        <w:t xml:space="preserve">a </w:t>
      </w:r>
      <w:r w:rsidRPr="00EF4096">
        <w:rPr>
          <w:sz w:val="20"/>
          <w:lang w:val="fr-FR"/>
        </w:rPr>
        <w:t>indi</w:t>
      </w:r>
      <w:r w:rsidR="00521BD7">
        <w:rPr>
          <w:sz w:val="20"/>
          <w:lang w:val="fr-FR"/>
        </w:rPr>
        <w:t>qué au Bureau i</w:t>
      </w:r>
      <w:r w:rsidRPr="00EF4096">
        <w:rPr>
          <w:sz w:val="20"/>
          <w:lang w:val="fr-FR"/>
        </w:rPr>
        <w:t xml:space="preserve">nternational </w:t>
      </w:r>
      <w:r w:rsidR="00521BD7">
        <w:rPr>
          <w:sz w:val="20"/>
          <w:lang w:val="fr-FR"/>
        </w:rPr>
        <w:t>qu</w:t>
      </w:r>
      <w:r w:rsidR="002F0EBF">
        <w:rPr>
          <w:sz w:val="20"/>
          <w:lang w:val="fr-FR"/>
        </w:rPr>
        <w:t>’</w:t>
      </w:r>
      <w:r w:rsidR="00521BD7">
        <w:rPr>
          <w:sz w:val="20"/>
          <w:lang w:val="fr-FR"/>
        </w:rPr>
        <w:t>un déposant procédant au dépôt d</w:t>
      </w:r>
      <w:r w:rsidR="002F0EBF">
        <w:rPr>
          <w:sz w:val="20"/>
          <w:lang w:val="fr-FR"/>
        </w:rPr>
        <w:t>’</w:t>
      </w:r>
      <w:r w:rsidR="00521BD7">
        <w:rPr>
          <w:sz w:val="20"/>
          <w:lang w:val="fr-FR"/>
        </w:rPr>
        <w:t xml:space="preserve">une demande </w:t>
      </w:r>
      <w:r w:rsidRPr="00EF4096">
        <w:rPr>
          <w:sz w:val="20"/>
          <w:lang w:val="fr-FR"/>
        </w:rPr>
        <w:t>international</w:t>
      </w:r>
      <w:r w:rsidR="00521BD7">
        <w:rPr>
          <w:sz w:val="20"/>
          <w:lang w:val="fr-FR"/>
        </w:rPr>
        <w:t>e doit être autorisé à demander un type d</w:t>
      </w:r>
      <w:r w:rsidR="002F0EBF">
        <w:rPr>
          <w:sz w:val="20"/>
          <w:lang w:val="fr-FR"/>
        </w:rPr>
        <w:t>’</w:t>
      </w:r>
      <w:r w:rsidR="00521BD7">
        <w:rPr>
          <w:sz w:val="20"/>
          <w:lang w:val="fr-FR"/>
        </w:rPr>
        <w:t xml:space="preserve">enregistrement du dessin ou modèle </w:t>
      </w:r>
      <w:r w:rsidR="007613FE">
        <w:rPr>
          <w:sz w:val="20"/>
          <w:lang w:val="fr-FR"/>
        </w:rPr>
        <w:t>dans le cadre d</w:t>
      </w:r>
      <w:r w:rsidR="002F0EBF">
        <w:rPr>
          <w:sz w:val="20"/>
          <w:lang w:val="fr-FR"/>
        </w:rPr>
        <w:t>’</w:t>
      </w:r>
      <w:r w:rsidR="007613FE">
        <w:rPr>
          <w:sz w:val="20"/>
          <w:lang w:val="fr-FR"/>
        </w:rPr>
        <w:t xml:space="preserve">un système de </w:t>
      </w:r>
      <w:r w:rsidR="002F0EBF">
        <w:rPr>
          <w:sz w:val="20"/>
          <w:lang w:val="fr-FR"/>
        </w:rPr>
        <w:t>“</w:t>
      </w:r>
      <w:r w:rsidR="007613FE">
        <w:rPr>
          <w:sz w:val="20"/>
          <w:lang w:val="fr-FR"/>
        </w:rPr>
        <w:t>dessin ou modèle similaire</w:t>
      </w:r>
      <w:r w:rsidR="002F0EBF">
        <w:rPr>
          <w:sz w:val="20"/>
          <w:lang w:val="fr-FR"/>
        </w:rPr>
        <w:t>”</w:t>
      </w:r>
      <w:r w:rsidR="007613FE">
        <w:rPr>
          <w:sz w:val="20"/>
          <w:lang w:val="fr-FR"/>
        </w:rPr>
        <w:t xml:space="preserve"> prévu dans sa législation relative aux dessins et modèles industriels en vigueur au moment de l</w:t>
      </w:r>
      <w:r w:rsidR="002F0EBF">
        <w:rPr>
          <w:sz w:val="20"/>
          <w:lang w:val="fr-FR"/>
        </w:rPr>
        <w:t>’</w:t>
      </w:r>
      <w:r w:rsidR="007613FE">
        <w:rPr>
          <w:sz w:val="20"/>
          <w:lang w:val="fr-FR"/>
        </w:rPr>
        <w:t xml:space="preserve">établissement du présent document. </w:t>
      </w:r>
      <w:r w:rsidRPr="00EF4096">
        <w:rPr>
          <w:sz w:val="20"/>
          <w:lang w:val="fr-FR"/>
        </w:rPr>
        <w:t xml:space="preserve"> </w:t>
      </w:r>
      <w:r w:rsidR="007613FE">
        <w:rPr>
          <w:sz w:val="20"/>
          <w:lang w:val="fr-FR"/>
        </w:rPr>
        <w:t>Toutefois, dans la législation révisée qui entrera en vigueur le 1</w:t>
      </w:r>
      <w:r w:rsidR="007613FE" w:rsidRPr="007613FE">
        <w:rPr>
          <w:sz w:val="20"/>
          <w:vertAlign w:val="superscript"/>
          <w:lang w:val="fr-FR"/>
        </w:rPr>
        <w:t>er</w:t>
      </w:r>
      <w:r w:rsidR="007613FE">
        <w:rPr>
          <w:sz w:val="20"/>
          <w:lang w:val="fr-FR"/>
        </w:rPr>
        <w:t xml:space="preserve"> juillet 2014, ce système de </w:t>
      </w:r>
      <w:r w:rsidR="002F0EBF">
        <w:rPr>
          <w:sz w:val="20"/>
          <w:lang w:val="fr-FR"/>
        </w:rPr>
        <w:t>“</w:t>
      </w:r>
      <w:r w:rsidR="007613FE">
        <w:rPr>
          <w:sz w:val="20"/>
          <w:lang w:val="fr-FR"/>
        </w:rPr>
        <w:t xml:space="preserve">dessin ou modèle </w:t>
      </w:r>
      <w:r w:rsidRPr="00EF4096">
        <w:rPr>
          <w:sz w:val="20"/>
          <w:lang w:val="fr-FR"/>
        </w:rPr>
        <w:t>simila</w:t>
      </w:r>
      <w:r w:rsidR="007613FE">
        <w:rPr>
          <w:sz w:val="20"/>
          <w:lang w:val="fr-FR"/>
        </w:rPr>
        <w:t>i</w:t>
      </w:r>
      <w:r w:rsidRPr="00EF4096">
        <w:rPr>
          <w:sz w:val="20"/>
          <w:lang w:val="fr-FR"/>
        </w:rPr>
        <w:t>r</w:t>
      </w:r>
      <w:r w:rsidR="007613FE">
        <w:rPr>
          <w:sz w:val="20"/>
          <w:lang w:val="fr-FR"/>
        </w:rPr>
        <w:t>e</w:t>
      </w:r>
      <w:r w:rsidR="002F0EBF">
        <w:rPr>
          <w:sz w:val="20"/>
          <w:lang w:val="fr-FR"/>
        </w:rPr>
        <w:t>”</w:t>
      </w:r>
      <w:r w:rsidRPr="00EF4096">
        <w:rPr>
          <w:sz w:val="20"/>
          <w:lang w:val="fr-FR"/>
        </w:rPr>
        <w:t xml:space="preserve"> </w:t>
      </w:r>
      <w:r w:rsidR="007613FE">
        <w:rPr>
          <w:sz w:val="20"/>
          <w:lang w:val="fr-FR"/>
        </w:rPr>
        <w:t xml:space="preserve">sera remplacé par un système </w:t>
      </w:r>
      <w:r w:rsidR="0035004F">
        <w:rPr>
          <w:sz w:val="20"/>
          <w:lang w:val="fr-FR"/>
        </w:rPr>
        <w:t xml:space="preserve">de </w:t>
      </w:r>
      <w:r w:rsidR="002F0EBF">
        <w:rPr>
          <w:sz w:val="20"/>
          <w:lang w:val="fr-FR"/>
        </w:rPr>
        <w:t>“</w:t>
      </w:r>
      <w:r w:rsidR="0035004F">
        <w:rPr>
          <w:sz w:val="20"/>
          <w:lang w:val="fr-FR"/>
        </w:rPr>
        <w:t>dessin ou modèle connexe</w:t>
      </w:r>
      <w:r w:rsidR="002F0EBF">
        <w:rPr>
          <w:sz w:val="20"/>
          <w:lang w:val="fr-FR"/>
        </w:rPr>
        <w:t>”</w:t>
      </w:r>
      <w:r w:rsidRPr="00EF4096">
        <w:rPr>
          <w:sz w:val="20"/>
          <w:lang w:val="fr-FR"/>
        </w:rPr>
        <w:t xml:space="preserve">. </w:t>
      </w:r>
      <w:r w:rsidR="0026788A" w:rsidRPr="00EF4096">
        <w:rPr>
          <w:sz w:val="20"/>
          <w:lang w:val="fr-FR"/>
        </w:rPr>
        <w:t xml:space="preserve"> </w:t>
      </w:r>
      <w:r w:rsidRPr="00EF4096">
        <w:rPr>
          <w:sz w:val="20"/>
          <w:lang w:val="fr-FR"/>
        </w:rPr>
        <w:t>I</w:t>
      </w:r>
      <w:r w:rsidR="0035004F">
        <w:rPr>
          <w:sz w:val="20"/>
          <w:lang w:val="fr-FR"/>
        </w:rPr>
        <w:t xml:space="preserve">l convient de rappeler que le système de </w:t>
      </w:r>
      <w:r w:rsidR="002F0EBF">
        <w:rPr>
          <w:sz w:val="20"/>
          <w:lang w:val="fr-FR"/>
        </w:rPr>
        <w:t>“</w:t>
      </w:r>
      <w:r w:rsidR="0035004F">
        <w:rPr>
          <w:sz w:val="20"/>
          <w:lang w:val="fr-FR"/>
        </w:rPr>
        <w:t>dessin ou modèle connexe</w:t>
      </w:r>
      <w:r w:rsidR="002F0EBF">
        <w:rPr>
          <w:sz w:val="20"/>
          <w:lang w:val="fr-FR"/>
        </w:rPr>
        <w:t>”</w:t>
      </w:r>
      <w:r w:rsidR="0035004F">
        <w:rPr>
          <w:sz w:val="20"/>
          <w:lang w:val="fr-FR"/>
        </w:rPr>
        <w:t xml:space="preserve"> existe déjà dans la législation japonaise relative aux dessins et modèles industriels.  Voir l</w:t>
      </w:r>
      <w:r w:rsidR="002F0EBF">
        <w:rPr>
          <w:sz w:val="20"/>
          <w:lang w:val="fr-FR"/>
        </w:rPr>
        <w:t>’</w:t>
      </w:r>
      <w:r w:rsidR="0035004F">
        <w:rPr>
          <w:sz w:val="20"/>
          <w:lang w:val="fr-FR"/>
        </w:rPr>
        <w:t>avis n</w:t>
      </w:r>
      <w:r w:rsidR="007769A2" w:rsidRPr="007769A2">
        <w:rPr>
          <w:sz w:val="20"/>
          <w:vertAlign w:val="superscript"/>
          <w:lang w:val="fr-FR"/>
        </w:rPr>
        <w:t>o</w:t>
      </w:r>
      <w:r w:rsidR="0035004F">
        <w:rPr>
          <w:sz w:val="20"/>
          <w:lang w:val="fr-FR"/>
        </w:rPr>
        <w:t xml:space="preserve"> 14/2011 intitulé </w:t>
      </w:r>
      <w:r w:rsidR="002F0EBF">
        <w:rPr>
          <w:sz w:val="20"/>
          <w:lang w:val="fr-FR"/>
        </w:rPr>
        <w:t>“</w:t>
      </w:r>
      <w:r w:rsidR="0035004F" w:rsidRPr="0035004F">
        <w:rPr>
          <w:sz w:val="20"/>
          <w:lang w:val="fr-FR"/>
        </w:rPr>
        <w:t>Modifications du règlement d</w:t>
      </w:r>
      <w:r w:rsidR="002F0EBF">
        <w:rPr>
          <w:sz w:val="20"/>
          <w:lang w:val="fr-FR"/>
        </w:rPr>
        <w:t>’</w:t>
      </w:r>
      <w:r w:rsidR="0035004F" w:rsidRPr="0035004F">
        <w:rPr>
          <w:sz w:val="20"/>
          <w:lang w:val="fr-FR"/>
        </w:rPr>
        <w:t>exécution commun et des instructions administratives</w:t>
      </w:r>
      <w:r w:rsidR="002F0EBF">
        <w:rPr>
          <w:sz w:val="20"/>
          <w:lang w:val="fr-FR"/>
        </w:rPr>
        <w:t>”</w:t>
      </w:r>
      <w:r w:rsidRPr="00EF4096">
        <w:rPr>
          <w:sz w:val="20"/>
          <w:lang w:val="fr-FR"/>
        </w:rPr>
        <w:t xml:space="preserve">, </w:t>
      </w:r>
      <w:r w:rsidR="0035004F">
        <w:rPr>
          <w:sz w:val="20"/>
          <w:lang w:val="fr-FR"/>
        </w:rPr>
        <w:t>qui peut être consulté sur le site Web de l</w:t>
      </w:r>
      <w:r w:rsidR="002F0EBF">
        <w:rPr>
          <w:sz w:val="20"/>
          <w:lang w:val="fr-FR"/>
        </w:rPr>
        <w:t>’</w:t>
      </w:r>
      <w:r w:rsidR="0035004F">
        <w:rPr>
          <w:sz w:val="20"/>
          <w:lang w:val="fr-FR"/>
        </w:rPr>
        <w:t>OMPI, à l</w:t>
      </w:r>
      <w:r w:rsidR="002F0EBF">
        <w:rPr>
          <w:sz w:val="20"/>
          <w:lang w:val="fr-FR"/>
        </w:rPr>
        <w:t>’</w:t>
      </w:r>
      <w:r w:rsidR="0035004F">
        <w:rPr>
          <w:sz w:val="20"/>
          <w:lang w:val="fr-FR"/>
        </w:rPr>
        <w:t xml:space="preserve">adresse </w:t>
      </w:r>
      <w:r w:rsidRPr="00EF4096">
        <w:rPr>
          <w:sz w:val="20"/>
          <w:lang w:val="fr-FR"/>
        </w:rPr>
        <w:t>http://www.wipo.int/hague/</w:t>
      </w:r>
      <w:r w:rsidR="0035004F">
        <w:rPr>
          <w:sz w:val="20"/>
          <w:lang w:val="fr-FR"/>
        </w:rPr>
        <w:t>fr</w:t>
      </w:r>
      <w:r w:rsidRPr="00EF4096">
        <w:rPr>
          <w:sz w:val="20"/>
          <w:lang w:val="fr-FR"/>
        </w:rPr>
        <w:t>/notices/index.jsp?items=30.</w:t>
      </w:r>
    </w:p>
  </w:footnote>
  <w:footnote w:id="6">
    <w:p w:rsidR="00D7387F" w:rsidRPr="00EF4096" w:rsidRDefault="00D7387F" w:rsidP="0026788A">
      <w:pPr>
        <w:pStyle w:val="FootnoteText"/>
        <w:rPr>
          <w:sz w:val="20"/>
          <w:lang w:val="fr-FR"/>
        </w:rPr>
      </w:pPr>
      <w:r w:rsidRPr="00EF4096">
        <w:rPr>
          <w:rStyle w:val="FootnoteReference"/>
          <w:sz w:val="20"/>
          <w:lang w:val="fr-FR"/>
        </w:rPr>
        <w:footnoteRef/>
      </w:r>
      <w:r w:rsidR="0026788A" w:rsidRPr="00EF4096">
        <w:rPr>
          <w:sz w:val="20"/>
          <w:lang w:val="fr-FR"/>
        </w:rPr>
        <w:tab/>
      </w:r>
      <w:r w:rsidR="00C8337B">
        <w:rPr>
          <w:sz w:val="20"/>
          <w:lang w:val="fr-FR"/>
        </w:rPr>
        <w:t xml:space="preserve">Voir le paragraphe R7.17 du </w:t>
      </w:r>
      <w:r w:rsidRPr="00EF4096">
        <w:rPr>
          <w:sz w:val="20"/>
          <w:lang w:val="fr-FR"/>
        </w:rPr>
        <w:t>document</w:t>
      </w:r>
      <w:r w:rsidR="00560470" w:rsidRPr="00EF4096">
        <w:rPr>
          <w:sz w:val="20"/>
          <w:lang w:val="fr-FR"/>
        </w:rPr>
        <w:t> </w:t>
      </w:r>
      <w:r w:rsidRPr="00EF4096">
        <w:rPr>
          <w:sz w:val="20"/>
          <w:lang w:val="fr-FR"/>
        </w:rPr>
        <w:t>H/DC/6</w:t>
      </w:r>
      <w:r w:rsidR="00C8337B">
        <w:rPr>
          <w:sz w:val="20"/>
          <w:lang w:val="fr-FR"/>
        </w:rPr>
        <w:t xml:space="preserve"> intitulé </w:t>
      </w:r>
      <w:r w:rsidR="002F0EBF">
        <w:rPr>
          <w:sz w:val="20"/>
          <w:lang w:val="fr-FR"/>
        </w:rPr>
        <w:t>“</w:t>
      </w:r>
      <w:r w:rsidRPr="00EF4096">
        <w:rPr>
          <w:sz w:val="20"/>
          <w:lang w:val="fr-FR"/>
        </w:rPr>
        <w:t xml:space="preserve">Notes </w:t>
      </w:r>
      <w:r w:rsidR="00CD4898" w:rsidRPr="00CD4898">
        <w:rPr>
          <w:sz w:val="20"/>
          <w:lang w:val="fr-FR"/>
        </w:rPr>
        <w:t>relatives à la proposition de base pour le règlement d</w:t>
      </w:r>
      <w:r w:rsidR="002F0EBF">
        <w:rPr>
          <w:sz w:val="20"/>
          <w:lang w:val="fr-FR"/>
        </w:rPr>
        <w:t>’</w:t>
      </w:r>
      <w:r w:rsidR="00CD4898" w:rsidRPr="00CD4898">
        <w:rPr>
          <w:sz w:val="20"/>
          <w:lang w:val="fr-FR"/>
        </w:rPr>
        <w:t>exécution du nouvel Acte de l</w:t>
      </w:r>
      <w:r w:rsidR="002F0EBF">
        <w:rPr>
          <w:sz w:val="20"/>
          <w:lang w:val="fr-FR"/>
        </w:rPr>
        <w:t>’</w:t>
      </w:r>
      <w:r w:rsidR="00CD4898" w:rsidRPr="00CD4898">
        <w:rPr>
          <w:sz w:val="20"/>
          <w:lang w:val="fr-FR"/>
        </w:rPr>
        <w:t>Arrangement de La Haye concernant l</w:t>
      </w:r>
      <w:r w:rsidR="002F0EBF">
        <w:rPr>
          <w:sz w:val="20"/>
          <w:lang w:val="fr-FR"/>
        </w:rPr>
        <w:t>’</w:t>
      </w:r>
      <w:r w:rsidR="00CD4898" w:rsidRPr="00CD4898">
        <w:rPr>
          <w:sz w:val="20"/>
          <w:lang w:val="fr-FR"/>
        </w:rPr>
        <w:t>enregistrement international des dessins et modèles industriels</w:t>
      </w:r>
      <w:r w:rsidR="002F0EBF">
        <w:rPr>
          <w:sz w:val="20"/>
          <w:lang w:val="fr-FR"/>
        </w:rPr>
        <w:t>”</w:t>
      </w:r>
      <w:r w:rsidRPr="00EF4096">
        <w:rPr>
          <w:sz w:val="20"/>
          <w:lang w:val="fr-FR"/>
        </w:rPr>
        <w:t>.</w:t>
      </w:r>
    </w:p>
  </w:footnote>
  <w:footnote w:id="7">
    <w:p w:rsidR="006A1477" w:rsidRPr="00EF4096" w:rsidRDefault="006A1477">
      <w:pPr>
        <w:pStyle w:val="FootnoteText"/>
        <w:rPr>
          <w:sz w:val="20"/>
          <w:lang w:val="fr-FR"/>
        </w:rPr>
      </w:pPr>
      <w:r w:rsidRPr="00EF4096">
        <w:rPr>
          <w:rStyle w:val="FootnoteReference"/>
          <w:sz w:val="20"/>
          <w:lang w:val="fr-FR"/>
        </w:rPr>
        <w:footnoteRef/>
      </w:r>
      <w:r w:rsidRPr="00EF4096">
        <w:rPr>
          <w:sz w:val="20"/>
          <w:lang w:val="fr-FR"/>
        </w:rPr>
        <w:tab/>
      </w:r>
      <w:r w:rsidR="00EC72B2">
        <w:rPr>
          <w:sz w:val="20"/>
          <w:lang w:val="fr-FR"/>
        </w:rPr>
        <w:t xml:space="preserve">Le formulaire officiel </w:t>
      </w:r>
      <w:r w:rsidR="00C759D4" w:rsidRPr="00EF4096">
        <w:rPr>
          <w:sz w:val="20"/>
          <w:lang w:val="fr-FR"/>
        </w:rPr>
        <w:t xml:space="preserve">DM/1 </w:t>
      </w:r>
      <w:r w:rsidR="00EC72B2">
        <w:rPr>
          <w:sz w:val="20"/>
          <w:lang w:val="fr-FR"/>
        </w:rPr>
        <w:t>et l</w:t>
      </w:r>
      <w:r w:rsidR="002F0EBF">
        <w:rPr>
          <w:sz w:val="20"/>
          <w:lang w:val="fr-FR"/>
        </w:rPr>
        <w:t>’</w:t>
      </w:r>
      <w:r w:rsidR="00EC72B2">
        <w:rPr>
          <w:sz w:val="20"/>
          <w:lang w:val="fr-FR"/>
        </w:rPr>
        <w:t>interface de dépôt électronique seront révisés afin de tenir compte du serment ou de la déclaration accompagnant la demande internationale.  L</w:t>
      </w:r>
      <w:r w:rsidR="002C5B82">
        <w:rPr>
          <w:sz w:val="20"/>
          <w:lang w:val="fr-FR"/>
        </w:rPr>
        <w:t>a forme</w:t>
      </w:r>
      <w:r w:rsidR="00EC72B2">
        <w:rPr>
          <w:sz w:val="20"/>
          <w:lang w:val="fr-FR"/>
        </w:rPr>
        <w:t xml:space="preserve"> et le contenu obligatoire du serment ou de la déclaration</w:t>
      </w:r>
      <w:r w:rsidR="00C759D4" w:rsidRPr="00EF4096">
        <w:rPr>
          <w:sz w:val="20"/>
          <w:lang w:val="fr-FR"/>
        </w:rPr>
        <w:t xml:space="preserve"> </w:t>
      </w:r>
      <w:r w:rsidR="002C5B82">
        <w:rPr>
          <w:sz w:val="20"/>
          <w:lang w:val="fr-FR"/>
        </w:rPr>
        <w:t>seront précisés dans la déclaration faite au titre de la règle </w:t>
      </w:r>
      <w:r w:rsidRPr="00EF4096">
        <w:rPr>
          <w:sz w:val="20"/>
          <w:lang w:val="fr-FR"/>
        </w:rPr>
        <w:t>8</w:t>
      </w:r>
      <w:r w:rsidR="002C5B82">
        <w:rPr>
          <w:sz w:val="20"/>
          <w:lang w:val="fr-FR"/>
        </w:rPr>
        <w:t>.</w:t>
      </w:r>
      <w:r w:rsidRPr="00EF4096">
        <w:rPr>
          <w:sz w:val="20"/>
          <w:lang w:val="fr-FR"/>
        </w:rPr>
        <w:t>1</w:t>
      </w:r>
      <w:proofErr w:type="gramStart"/>
      <w:r w:rsidRPr="00EF4096">
        <w:rPr>
          <w:sz w:val="20"/>
          <w:lang w:val="fr-FR"/>
        </w:rPr>
        <w:t>)ii</w:t>
      </w:r>
      <w:proofErr w:type="gramEnd"/>
      <w:r w:rsidRPr="00EF4096">
        <w:rPr>
          <w:sz w:val="20"/>
          <w:lang w:val="fr-FR"/>
        </w:rPr>
        <w:t>).</w:t>
      </w:r>
    </w:p>
  </w:footnote>
  <w:footnote w:id="8">
    <w:p w:rsidR="00D7387F" w:rsidRPr="00EF4096" w:rsidRDefault="00D7387F" w:rsidP="00D7387F">
      <w:pPr>
        <w:pStyle w:val="FootnoteText"/>
        <w:rPr>
          <w:sz w:val="20"/>
          <w:lang w:val="fr-FR"/>
        </w:rPr>
      </w:pPr>
      <w:r w:rsidRPr="00EF4096">
        <w:rPr>
          <w:rStyle w:val="FootnoteReference"/>
          <w:sz w:val="20"/>
          <w:lang w:val="fr-FR"/>
        </w:rPr>
        <w:footnoteRef/>
      </w:r>
      <w:r w:rsidR="008F0110" w:rsidRPr="00EF4096">
        <w:rPr>
          <w:sz w:val="20"/>
          <w:lang w:val="fr-FR"/>
        </w:rPr>
        <w:tab/>
      </w:r>
      <w:r w:rsidR="00573C63">
        <w:rPr>
          <w:sz w:val="20"/>
          <w:lang w:val="fr-FR"/>
        </w:rPr>
        <w:t xml:space="preserve">Voir le paragraphe R7.12 du </w:t>
      </w:r>
      <w:r w:rsidRPr="00EF4096">
        <w:rPr>
          <w:sz w:val="20"/>
          <w:lang w:val="fr-FR"/>
        </w:rPr>
        <w:t>document H/DC/6</w:t>
      </w:r>
      <w:r w:rsidR="00573C63">
        <w:rPr>
          <w:sz w:val="20"/>
          <w:lang w:val="fr-FR"/>
        </w:rPr>
        <w:t xml:space="preserve"> intitulé </w:t>
      </w:r>
      <w:r w:rsidR="002F0EBF">
        <w:rPr>
          <w:sz w:val="20"/>
          <w:lang w:val="fr-FR"/>
        </w:rPr>
        <w:t>“</w:t>
      </w:r>
      <w:r w:rsidR="00573C63" w:rsidRPr="00573C63">
        <w:rPr>
          <w:sz w:val="20"/>
          <w:lang w:val="fr-FR"/>
        </w:rPr>
        <w:t>Notes relatives à la proposition de base pour le règlement d</w:t>
      </w:r>
      <w:r w:rsidR="002F0EBF">
        <w:rPr>
          <w:sz w:val="20"/>
          <w:lang w:val="fr-FR"/>
        </w:rPr>
        <w:t>’</w:t>
      </w:r>
      <w:r w:rsidR="00573C63" w:rsidRPr="00573C63">
        <w:rPr>
          <w:sz w:val="20"/>
          <w:lang w:val="fr-FR"/>
        </w:rPr>
        <w:t>exécution du nouvel Acte de l</w:t>
      </w:r>
      <w:r w:rsidR="002F0EBF">
        <w:rPr>
          <w:sz w:val="20"/>
          <w:lang w:val="fr-FR"/>
        </w:rPr>
        <w:t>’</w:t>
      </w:r>
      <w:r w:rsidR="00573C63" w:rsidRPr="00573C63">
        <w:rPr>
          <w:sz w:val="20"/>
          <w:lang w:val="fr-FR"/>
        </w:rPr>
        <w:t>Arrangement de La Haye concernant l</w:t>
      </w:r>
      <w:r w:rsidR="002F0EBF">
        <w:rPr>
          <w:sz w:val="20"/>
          <w:lang w:val="fr-FR"/>
        </w:rPr>
        <w:t>’</w:t>
      </w:r>
      <w:r w:rsidR="00573C63" w:rsidRPr="00573C63">
        <w:rPr>
          <w:sz w:val="20"/>
          <w:lang w:val="fr-FR"/>
        </w:rPr>
        <w:t>enregistrement international des dessins et modèles industriels</w:t>
      </w:r>
      <w:r w:rsidR="002F0EBF">
        <w:rPr>
          <w:sz w:val="20"/>
          <w:lang w:val="fr-FR"/>
        </w:rPr>
        <w:t>”</w:t>
      </w:r>
      <w:r w:rsidRPr="00EF4096">
        <w:rPr>
          <w:sz w:val="20"/>
          <w:lang w:val="fr-FR"/>
        </w:rPr>
        <w:t>.</w:t>
      </w:r>
    </w:p>
  </w:footnote>
  <w:footnote w:id="9">
    <w:p w:rsidR="00D7387F" w:rsidRPr="00EF4096" w:rsidRDefault="00D7387F" w:rsidP="00D7387F">
      <w:pPr>
        <w:pStyle w:val="FootnoteText"/>
        <w:rPr>
          <w:sz w:val="20"/>
          <w:lang w:val="fr-FR"/>
        </w:rPr>
      </w:pPr>
      <w:r w:rsidRPr="00EF4096">
        <w:rPr>
          <w:rStyle w:val="FootnoteReference"/>
          <w:sz w:val="20"/>
          <w:lang w:val="fr-FR"/>
        </w:rPr>
        <w:footnoteRef/>
      </w:r>
      <w:r w:rsidR="00DD687C" w:rsidRPr="00EF4096">
        <w:rPr>
          <w:sz w:val="20"/>
          <w:lang w:val="fr-FR"/>
        </w:rPr>
        <w:tab/>
      </w:r>
      <w:r w:rsidR="00573C63">
        <w:rPr>
          <w:sz w:val="20"/>
          <w:lang w:val="fr-FR"/>
        </w:rPr>
        <w:t>Actuellement, le service n</w:t>
      </w:r>
      <w:r w:rsidR="002F0EBF">
        <w:rPr>
          <w:sz w:val="20"/>
          <w:lang w:val="fr-FR"/>
        </w:rPr>
        <w:t>’</w:t>
      </w:r>
      <w:r w:rsidR="00573C63">
        <w:rPr>
          <w:sz w:val="20"/>
          <w:lang w:val="fr-FR"/>
        </w:rPr>
        <w:t>est opérationnel que pour les documents de brevet.  Les documents relatifs aux autres droits de propriété intellectuelle, tels que les dessins et modèles industriels et les marques, pourront être échangés par l</w:t>
      </w:r>
      <w:r w:rsidR="002F0EBF">
        <w:rPr>
          <w:sz w:val="20"/>
          <w:lang w:val="fr-FR"/>
        </w:rPr>
        <w:t>’</w:t>
      </w:r>
      <w:r w:rsidR="00573C63">
        <w:rPr>
          <w:sz w:val="20"/>
          <w:lang w:val="fr-FR"/>
        </w:rPr>
        <w:t xml:space="preserve">intermédiaire du système dès que les offices participants auront apporté les modifications opérationnelles et techniques nécessaires.  </w:t>
      </w:r>
      <w:r w:rsidR="006952B0" w:rsidRPr="00573C63">
        <w:rPr>
          <w:sz w:val="20"/>
          <w:lang w:val="fr-FR"/>
        </w:rPr>
        <w:t>À l</w:t>
      </w:r>
      <w:r w:rsidR="002F0EBF">
        <w:rPr>
          <w:sz w:val="20"/>
          <w:lang w:val="fr-FR"/>
        </w:rPr>
        <w:t>’</w:t>
      </w:r>
      <w:r w:rsidR="006952B0" w:rsidRPr="00573C63">
        <w:rPr>
          <w:sz w:val="20"/>
          <w:lang w:val="fr-FR"/>
        </w:rPr>
        <w:t>heure actuelle, 11 offices participent au DAS.  Voir le site </w:t>
      </w:r>
      <w:r w:rsidR="00B724E7">
        <w:rPr>
          <w:sz w:val="20"/>
          <w:lang w:val="fr-FR"/>
        </w:rPr>
        <w:t>Web</w:t>
      </w:r>
      <w:r w:rsidR="006952B0" w:rsidRPr="00573C63">
        <w:rPr>
          <w:sz w:val="20"/>
          <w:lang w:val="fr-FR"/>
        </w:rPr>
        <w:t xml:space="preserve"> de l</w:t>
      </w:r>
      <w:r w:rsidR="002F0EBF">
        <w:rPr>
          <w:sz w:val="20"/>
          <w:lang w:val="fr-FR"/>
        </w:rPr>
        <w:t>’</w:t>
      </w:r>
      <w:r w:rsidR="006952B0" w:rsidRPr="00573C63">
        <w:rPr>
          <w:sz w:val="20"/>
          <w:lang w:val="fr-FR"/>
        </w:rPr>
        <w:t>OMPI à l</w:t>
      </w:r>
      <w:r w:rsidR="002F0EBF">
        <w:rPr>
          <w:sz w:val="20"/>
          <w:lang w:val="fr-FR"/>
        </w:rPr>
        <w:t>’</w:t>
      </w:r>
      <w:r w:rsidR="006952B0" w:rsidRPr="00573C63">
        <w:rPr>
          <w:sz w:val="20"/>
          <w:lang w:val="fr-FR"/>
        </w:rPr>
        <w:t>adresse http://www.wipo.int/das/fr/participating_offices.html.</w:t>
      </w:r>
    </w:p>
  </w:footnote>
  <w:footnote w:id="10">
    <w:p w:rsidR="00D7387F" w:rsidRPr="00EF4096" w:rsidRDefault="00D7387F" w:rsidP="00D7387F">
      <w:pPr>
        <w:pStyle w:val="FootnoteText"/>
        <w:rPr>
          <w:sz w:val="20"/>
          <w:lang w:val="fr-FR"/>
        </w:rPr>
      </w:pPr>
      <w:r w:rsidRPr="00EF4096">
        <w:rPr>
          <w:rStyle w:val="FootnoteReference"/>
          <w:sz w:val="20"/>
          <w:lang w:val="fr-FR"/>
        </w:rPr>
        <w:footnoteRef/>
      </w:r>
      <w:r w:rsidR="0064599D" w:rsidRPr="00EF4096">
        <w:rPr>
          <w:sz w:val="20"/>
          <w:lang w:val="fr-FR"/>
        </w:rPr>
        <w:tab/>
      </w:r>
      <w:r w:rsidR="006952B0" w:rsidRPr="003234EA">
        <w:rPr>
          <w:sz w:val="20"/>
          <w:lang w:val="fr-FR"/>
        </w:rPr>
        <w:t xml:space="preserve">Voir le document H/LD/WG/3/4 intitulé </w:t>
      </w:r>
      <w:r w:rsidR="002F0EBF">
        <w:rPr>
          <w:sz w:val="20"/>
          <w:lang w:val="fr-FR"/>
        </w:rPr>
        <w:t>“</w:t>
      </w:r>
      <w:r w:rsidR="006952B0" w:rsidRPr="003234EA">
        <w:rPr>
          <w:sz w:val="20"/>
          <w:lang w:val="fr-FR"/>
        </w:rPr>
        <w:t>Service d</w:t>
      </w:r>
      <w:r w:rsidR="002F0EBF">
        <w:rPr>
          <w:sz w:val="20"/>
          <w:lang w:val="fr-FR"/>
        </w:rPr>
        <w:t>’</w:t>
      </w:r>
      <w:r w:rsidR="006952B0" w:rsidRPr="003234EA">
        <w:rPr>
          <w:sz w:val="20"/>
          <w:lang w:val="fr-FR"/>
        </w:rPr>
        <w:t>accès numérique aux documents de priorité et autres moyens de transmission de certains types de documents visés à la règle 7.5)f) et g) du règlement d</w:t>
      </w:r>
      <w:r w:rsidR="002F0EBF">
        <w:rPr>
          <w:sz w:val="20"/>
          <w:lang w:val="fr-FR"/>
        </w:rPr>
        <w:t>’</w:t>
      </w:r>
      <w:r w:rsidR="006952B0" w:rsidRPr="003234EA">
        <w:rPr>
          <w:sz w:val="20"/>
          <w:lang w:val="fr-FR"/>
        </w:rPr>
        <w:t>exécution commun</w:t>
      </w:r>
      <w:r w:rsidR="002F0EBF">
        <w:rPr>
          <w:sz w:val="20"/>
          <w:lang w:val="fr-FR"/>
        </w:rPr>
        <w:t>”</w:t>
      </w:r>
      <w:r w:rsidR="006952B0" w:rsidRPr="003234EA">
        <w:rPr>
          <w:sz w:val="20"/>
          <w:lang w:val="fr-FR"/>
        </w:rPr>
        <w:t>.</w:t>
      </w:r>
    </w:p>
  </w:footnote>
  <w:footnote w:id="11">
    <w:p w:rsidR="003E0F63" w:rsidRPr="003E0F63" w:rsidRDefault="003E0F63" w:rsidP="003E0F63">
      <w:pPr>
        <w:pStyle w:val="FootnoteText"/>
        <w:rPr>
          <w:sz w:val="20"/>
          <w:lang w:val="fr-CH"/>
        </w:rPr>
      </w:pPr>
      <w:r w:rsidRPr="003E0F63">
        <w:rPr>
          <w:rStyle w:val="FootnoteReference"/>
          <w:sz w:val="20"/>
        </w:rPr>
        <w:footnoteRef/>
      </w:r>
      <w:r w:rsidRPr="003E0F63">
        <w:rPr>
          <w:sz w:val="20"/>
          <w:lang w:val="fr-CH"/>
        </w:rPr>
        <w:tab/>
      </w:r>
      <w:r w:rsidRPr="003E0F63">
        <w:rPr>
          <w:color w:val="000000"/>
          <w:sz w:val="20"/>
          <w:lang w:val="fr-CH"/>
        </w:rPr>
        <w:t>Des informations complém</w:t>
      </w:r>
      <w:r>
        <w:rPr>
          <w:color w:val="000000"/>
          <w:sz w:val="20"/>
          <w:lang w:val="fr-CH"/>
        </w:rPr>
        <w:t xml:space="preserve">entaires sur la définition des </w:t>
      </w:r>
      <w:r w:rsidR="002F0EBF">
        <w:rPr>
          <w:color w:val="000000"/>
          <w:sz w:val="20"/>
          <w:lang w:val="fr-CH"/>
        </w:rPr>
        <w:t>“</w:t>
      </w:r>
      <w:r w:rsidRPr="003E0F63">
        <w:rPr>
          <w:color w:val="000000"/>
          <w:sz w:val="20"/>
          <w:lang w:val="fr-CH"/>
        </w:rPr>
        <w:t>petites entités</w:t>
      </w:r>
      <w:r w:rsidR="002F0EBF">
        <w:rPr>
          <w:color w:val="000000"/>
          <w:sz w:val="20"/>
          <w:lang w:val="fr-CH"/>
        </w:rPr>
        <w:t>”</w:t>
      </w:r>
      <w:r w:rsidRPr="003E0F63">
        <w:rPr>
          <w:color w:val="000000"/>
          <w:sz w:val="20"/>
          <w:lang w:val="fr-CH"/>
        </w:rPr>
        <w:t xml:space="preserve">, des </w:t>
      </w:r>
      <w:r w:rsidR="002F0EBF">
        <w:rPr>
          <w:color w:val="000000"/>
          <w:sz w:val="20"/>
          <w:lang w:val="fr-CH"/>
        </w:rPr>
        <w:t>“</w:t>
      </w:r>
      <w:r w:rsidRPr="003E0F63">
        <w:rPr>
          <w:color w:val="000000"/>
          <w:sz w:val="20"/>
          <w:lang w:val="fr-CH"/>
        </w:rPr>
        <w:t>micro- entités</w:t>
      </w:r>
      <w:r w:rsidR="002F0EBF">
        <w:rPr>
          <w:color w:val="000000"/>
          <w:sz w:val="20"/>
          <w:lang w:val="fr-CH"/>
        </w:rPr>
        <w:t>”</w:t>
      </w:r>
      <w:r w:rsidRPr="003E0F63">
        <w:rPr>
          <w:color w:val="000000"/>
          <w:sz w:val="20"/>
          <w:lang w:val="fr-CH"/>
        </w:rPr>
        <w:t xml:space="preserve"> et de</w:t>
      </w:r>
      <w:r>
        <w:rPr>
          <w:color w:val="000000"/>
          <w:sz w:val="20"/>
          <w:lang w:val="fr-CH"/>
        </w:rPr>
        <w:t xml:space="preserve"> la certification du statut de </w:t>
      </w:r>
      <w:r w:rsidR="002F0EBF">
        <w:rPr>
          <w:color w:val="000000"/>
          <w:sz w:val="20"/>
          <w:lang w:val="fr-CH"/>
        </w:rPr>
        <w:t>“</w:t>
      </w:r>
      <w:r w:rsidRPr="003E0F63">
        <w:rPr>
          <w:color w:val="000000"/>
          <w:sz w:val="20"/>
          <w:lang w:val="fr-CH"/>
        </w:rPr>
        <w:t>micro-entité</w:t>
      </w:r>
      <w:r w:rsidR="002F0EBF">
        <w:rPr>
          <w:color w:val="000000"/>
          <w:sz w:val="20"/>
          <w:lang w:val="fr-CH"/>
        </w:rPr>
        <w:t>”</w:t>
      </w:r>
      <w:r w:rsidRPr="003E0F63">
        <w:rPr>
          <w:color w:val="000000"/>
          <w:sz w:val="20"/>
          <w:lang w:val="fr-CH"/>
        </w:rPr>
        <w:t xml:space="preserve"> dans la loi des États</w:t>
      </w:r>
      <w:r w:rsidRPr="003E0F63">
        <w:rPr>
          <w:color w:val="000000"/>
          <w:sz w:val="20"/>
          <w:lang w:val="fr-FR"/>
        </w:rPr>
        <w:noBreakHyphen/>
      </w:r>
      <w:r w:rsidRPr="003E0F63">
        <w:rPr>
          <w:color w:val="000000"/>
          <w:sz w:val="20"/>
          <w:lang w:val="fr-CH"/>
        </w:rPr>
        <w:t>Unis d</w:t>
      </w:r>
      <w:r w:rsidR="002F0EBF">
        <w:rPr>
          <w:color w:val="000000"/>
          <w:sz w:val="20"/>
          <w:lang w:val="fr-CH"/>
        </w:rPr>
        <w:t>’</w:t>
      </w:r>
      <w:r w:rsidRPr="003E0F63">
        <w:rPr>
          <w:color w:val="000000"/>
          <w:sz w:val="20"/>
          <w:lang w:val="fr-CH"/>
        </w:rPr>
        <w:t xml:space="preserve">Amérique seront disponibles sur le site </w:t>
      </w:r>
      <w:r w:rsidR="006E66DA">
        <w:rPr>
          <w:color w:val="000000"/>
          <w:sz w:val="20"/>
          <w:lang w:val="fr-CH"/>
        </w:rPr>
        <w:t>Web</w:t>
      </w:r>
      <w:r w:rsidRPr="003E0F63">
        <w:rPr>
          <w:color w:val="000000"/>
          <w:sz w:val="20"/>
          <w:lang w:val="fr-CH"/>
        </w:rPr>
        <w:t xml:space="preserve"> de l</w:t>
      </w:r>
      <w:r w:rsidR="002F0EBF">
        <w:rPr>
          <w:color w:val="000000"/>
          <w:sz w:val="20"/>
          <w:lang w:val="fr-CH"/>
        </w:rPr>
        <w:t>’</w:t>
      </w:r>
      <w:r w:rsidRPr="003E0F63">
        <w:rPr>
          <w:color w:val="000000"/>
          <w:sz w:val="20"/>
          <w:lang w:val="fr-CH"/>
        </w:rPr>
        <w:t>OMPI en temps utile.</w:t>
      </w:r>
    </w:p>
  </w:footnote>
  <w:footnote w:id="12">
    <w:p w:rsidR="003E0F63" w:rsidRPr="003E0F63" w:rsidRDefault="003E0F63" w:rsidP="003E0F63">
      <w:pPr>
        <w:pStyle w:val="FootnoteText"/>
        <w:rPr>
          <w:sz w:val="20"/>
          <w:lang w:val="fr-CH"/>
        </w:rPr>
      </w:pPr>
      <w:r w:rsidRPr="003E0F63">
        <w:rPr>
          <w:rStyle w:val="FootnoteReference"/>
          <w:sz w:val="20"/>
        </w:rPr>
        <w:footnoteRef/>
      </w:r>
      <w:r w:rsidRPr="003E0F63">
        <w:rPr>
          <w:sz w:val="20"/>
          <w:lang w:val="fr-CH"/>
        </w:rPr>
        <w:tab/>
      </w:r>
      <w:r w:rsidRPr="003E0F63">
        <w:rPr>
          <w:color w:val="000000"/>
          <w:sz w:val="20"/>
          <w:lang w:val="fr-CH"/>
        </w:rPr>
        <w:t xml:space="preserve">Le Bureau international mettra à la disposition des utilisateurs du système de </w:t>
      </w:r>
      <w:r>
        <w:rPr>
          <w:color w:val="000000"/>
          <w:sz w:val="20"/>
          <w:lang w:val="fr-CH"/>
        </w:rPr>
        <w:t xml:space="preserve">La Haye le formulaire intitulé </w:t>
      </w:r>
      <w:r w:rsidR="002F0EBF">
        <w:rPr>
          <w:color w:val="000000"/>
          <w:sz w:val="20"/>
          <w:lang w:val="fr-CH"/>
        </w:rPr>
        <w:t>“</w:t>
      </w:r>
      <w:r w:rsidRPr="003E0F63">
        <w:rPr>
          <w:color w:val="000000"/>
          <w:sz w:val="20"/>
          <w:lang w:val="fr-CH"/>
        </w:rPr>
        <w:t>Déclaration de divulgation d</w:t>
      </w:r>
      <w:r w:rsidR="002F0EBF">
        <w:rPr>
          <w:color w:val="000000"/>
          <w:sz w:val="20"/>
          <w:lang w:val="fr-CH"/>
        </w:rPr>
        <w:t>’</w:t>
      </w:r>
      <w:r w:rsidRPr="003E0F63">
        <w:rPr>
          <w:color w:val="000000"/>
          <w:sz w:val="20"/>
          <w:lang w:val="fr-CH"/>
        </w:rPr>
        <w:t>informations</w:t>
      </w:r>
      <w:r w:rsidR="002F0EBF">
        <w:rPr>
          <w:color w:val="000000"/>
          <w:sz w:val="20"/>
          <w:lang w:val="fr-CH"/>
        </w:rPr>
        <w:t>”</w:t>
      </w:r>
      <w:r w:rsidRPr="003E0F63">
        <w:rPr>
          <w:color w:val="000000"/>
          <w:sz w:val="20"/>
          <w:lang w:val="fr-CH"/>
        </w:rPr>
        <w:t xml:space="preserve"> et chargera les utilisateurs de joindre la déclaration aux demandes internationales désignant les État</w:t>
      </w:r>
      <w:r>
        <w:rPr>
          <w:color w:val="000000"/>
          <w:sz w:val="20"/>
          <w:lang w:val="fr-CH"/>
        </w:rPr>
        <w:t>s</w:t>
      </w:r>
      <w:r w:rsidRPr="003E0F63">
        <w:rPr>
          <w:color w:val="000000"/>
          <w:sz w:val="20"/>
          <w:lang w:val="fr-FR"/>
        </w:rPr>
        <w:noBreakHyphen/>
      </w:r>
      <w:r w:rsidRPr="003E0F63">
        <w:rPr>
          <w:color w:val="000000"/>
          <w:sz w:val="20"/>
          <w:lang w:val="fr-CH"/>
        </w:rPr>
        <w:t>Unis d</w:t>
      </w:r>
      <w:r w:rsidR="002F0EBF">
        <w:rPr>
          <w:color w:val="000000"/>
          <w:sz w:val="20"/>
          <w:lang w:val="fr-CH"/>
        </w:rPr>
        <w:t>’</w:t>
      </w:r>
      <w:r w:rsidRPr="003E0F63">
        <w:rPr>
          <w:color w:val="000000"/>
          <w:sz w:val="20"/>
          <w:lang w:val="fr-CH"/>
        </w:rPr>
        <w:t>Amérique.</w:t>
      </w:r>
      <w:r w:rsidRPr="003E0F63">
        <w:rPr>
          <w:sz w:val="20"/>
          <w:lang w:val="fr-CH"/>
        </w:rPr>
        <w:t xml:space="preserve">  </w:t>
      </w:r>
      <w:r w:rsidRPr="003E0F63">
        <w:rPr>
          <w:color w:val="000000"/>
          <w:sz w:val="20"/>
          <w:lang w:val="fr-CH"/>
        </w:rPr>
        <w:t>Des informations complémentaires pourront être consultées sur le site </w:t>
      </w:r>
      <w:r w:rsidR="006E66DA">
        <w:rPr>
          <w:color w:val="000000"/>
          <w:sz w:val="20"/>
          <w:lang w:val="fr-CH"/>
        </w:rPr>
        <w:t>Web</w:t>
      </w:r>
      <w:r w:rsidRPr="003E0F63">
        <w:rPr>
          <w:color w:val="000000"/>
          <w:sz w:val="20"/>
          <w:lang w:val="fr-CH"/>
        </w:rPr>
        <w:t xml:space="preserve"> de l</w:t>
      </w:r>
      <w:r w:rsidR="002F0EBF">
        <w:rPr>
          <w:color w:val="000000"/>
          <w:sz w:val="20"/>
          <w:lang w:val="fr-CH"/>
        </w:rPr>
        <w:t>’</w:t>
      </w:r>
      <w:r w:rsidRPr="003E0F63">
        <w:rPr>
          <w:color w:val="000000"/>
          <w:sz w:val="20"/>
          <w:lang w:val="fr-CH"/>
        </w:rPr>
        <w:t>OMPI en temps utile.</w:t>
      </w:r>
    </w:p>
  </w:footnote>
  <w:footnote w:id="13">
    <w:p w:rsidR="003E0F63" w:rsidRPr="003E0F63" w:rsidRDefault="003E0F63" w:rsidP="003E0F63">
      <w:pPr>
        <w:pStyle w:val="FootnoteText"/>
        <w:rPr>
          <w:sz w:val="20"/>
          <w:lang w:val="fr-CH"/>
        </w:rPr>
      </w:pPr>
      <w:r w:rsidRPr="003E0F63">
        <w:rPr>
          <w:rStyle w:val="FootnoteReference"/>
          <w:sz w:val="20"/>
        </w:rPr>
        <w:footnoteRef/>
      </w:r>
      <w:r w:rsidRPr="003E0F63">
        <w:rPr>
          <w:sz w:val="20"/>
          <w:lang w:val="fr-CH"/>
        </w:rPr>
        <w:tab/>
      </w:r>
      <w:r>
        <w:rPr>
          <w:color w:val="000000"/>
          <w:sz w:val="20"/>
          <w:lang w:val="fr-CH"/>
        </w:rPr>
        <w:t>S</w:t>
      </w:r>
      <w:r w:rsidR="002F0EBF">
        <w:rPr>
          <w:color w:val="000000"/>
          <w:sz w:val="20"/>
          <w:lang w:val="fr-CH"/>
        </w:rPr>
        <w:t>’</w:t>
      </w:r>
      <w:r w:rsidRPr="003E0F63">
        <w:rPr>
          <w:color w:val="000000"/>
          <w:sz w:val="20"/>
          <w:lang w:val="fr-CH"/>
        </w:rPr>
        <w:t>agissant des demandes déposées sur support papier, le formulaire DM/1 sera ré</w:t>
      </w:r>
      <w:r>
        <w:rPr>
          <w:color w:val="000000"/>
          <w:sz w:val="20"/>
          <w:lang w:val="fr-CH"/>
        </w:rPr>
        <w:t>visé pour qu</w:t>
      </w:r>
      <w:r w:rsidR="002F0EBF">
        <w:rPr>
          <w:color w:val="000000"/>
          <w:sz w:val="20"/>
          <w:lang w:val="fr-CH"/>
        </w:rPr>
        <w:t>’</w:t>
      </w:r>
      <w:r>
        <w:rPr>
          <w:color w:val="000000"/>
          <w:sz w:val="20"/>
          <w:lang w:val="fr-CH"/>
        </w:rPr>
        <w:t>il soit possible d</w:t>
      </w:r>
      <w:r w:rsidR="002F0EBF">
        <w:rPr>
          <w:color w:val="000000"/>
          <w:sz w:val="20"/>
          <w:lang w:val="fr-CH"/>
        </w:rPr>
        <w:t>’</w:t>
      </w:r>
      <w:r w:rsidRPr="003E0F63">
        <w:rPr>
          <w:color w:val="000000"/>
          <w:sz w:val="20"/>
          <w:lang w:val="fr-CH"/>
        </w:rPr>
        <w:t>y indiquer de nouveaux éléments.</w:t>
      </w:r>
      <w:r w:rsidRPr="003E0F63">
        <w:rPr>
          <w:sz w:val="20"/>
          <w:lang w:val="fr-CH"/>
        </w:rPr>
        <w:t xml:space="preserve">  </w:t>
      </w:r>
      <w:r w:rsidRPr="003E0F63">
        <w:rPr>
          <w:color w:val="000000"/>
          <w:sz w:val="20"/>
          <w:lang w:val="fr-CH"/>
        </w:rPr>
        <w:t>Par ailleurs, les documents justificatifs peuvent être joints au formulaire modifié.</w:t>
      </w:r>
      <w:r w:rsidRPr="003E0F63">
        <w:rPr>
          <w:sz w:val="20"/>
          <w:lang w:val="fr-CH"/>
        </w:rPr>
        <w:t xml:space="preserve">  </w:t>
      </w:r>
      <w:r>
        <w:rPr>
          <w:color w:val="000000"/>
          <w:sz w:val="20"/>
          <w:lang w:val="fr-CH"/>
        </w:rPr>
        <w:t>Le Bureau i</w:t>
      </w:r>
      <w:r w:rsidRPr="003E0F63">
        <w:rPr>
          <w:color w:val="000000"/>
          <w:sz w:val="20"/>
          <w:lang w:val="fr-CH"/>
        </w:rPr>
        <w:t xml:space="preserve">nternational </w:t>
      </w:r>
      <w:r w:rsidR="003E2075">
        <w:rPr>
          <w:color w:val="000000"/>
          <w:sz w:val="20"/>
          <w:lang w:val="fr-CH"/>
        </w:rPr>
        <w:t>numérisera</w:t>
      </w:r>
      <w:r w:rsidR="003E2075" w:rsidRPr="003E0F63">
        <w:rPr>
          <w:color w:val="000000"/>
          <w:sz w:val="20"/>
          <w:lang w:val="fr-CH"/>
        </w:rPr>
        <w:t xml:space="preserve"> </w:t>
      </w:r>
      <w:r w:rsidRPr="003E0F63">
        <w:rPr>
          <w:color w:val="000000"/>
          <w:sz w:val="20"/>
          <w:lang w:val="fr-CH"/>
        </w:rPr>
        <w:t>les documents et une copie numérique sera jointe aux données relatives à l</w:t>
      </w:r>
      <w:r w:rsidR="002F0EBF">
        <w:rPr>
          <w:color w:val="000000"/>
          <w:sz w:val="20"/>
          <w:lang w:val="fr-CH"/>
        </w:rPr>
        <w:t>’</w:t>
      </w:r>
      <w:r w:rsidRPr="003E0F63">
        <w:rPr>
          <w:color w:val="000000"/>
          <w:sz w:val="20"/>
          <w:lang w:val="fr-CH"/>
        </w:rPr>
        <w:t>enregistrement international concerné.</w:t>
      </w:r>
      <w:r w:rsidRPr="003E0F63">
        <w:rPr>
          <w:sz w:val="20"/>
          <w:lang w:val="fr-CH"/>
        </w:rPr>
        <w:t xml:space="preserve">  </w:t>
      </w:r>
      <w:r w:rsidRPr="003E0F63">
        <w:rPr>
          <w:color w:val="000000"/>
          <w:sz w:val="20"/>
          <w:lang w:val="fr-CH"/>
        </w:rPr>
        <w:t>Pour ce qui est du dépôt</w:t>
      </w:r>
      <w:r>
        <w:rPr>
          <w:color w:val="000000"/>
          <w:sz w:val="20"/>
          <w:lang w:val="fr-CH"/>
        </w:rPr>
        <w:t xml:space="preserve"> électronique, conformément à l</w:t>
      </w:r>
      <w:r w:rsidR="002F0EBF">
        <w:rPr>
          <w:color w:val="000000"/>
          <w:sz w:val="20"/>
          <w:lang w:val="fr-CH"/>
        </w:rPr>
        <w:t>’</w:t>
      </w:r>
      <w:r w:rsidRPr="003E0F63">
        <w:rPr>
          <w:color w:val="000000"/>
          <w:sz w:val="20"/>
          <w:lang w:val="fr-CH"/>
        </w:rPr>
        <w:t>instruction 204.a)i), lorsque les nouveaux élém</w:t>
      </w:r>
      <w:r>
        <w:rPr>
          <w:color w:val="000000"/>
          <w:sz w:val="20"/>
          <w:lang w:val="fr-CH"/>
        </w:rPr>
        <w:t>ents auront été intégrés dans l</w:t>
      </w:r>
      <w:r w:rsidR="002F0EBF">
        <w:rPr>
          <w:color w:val="000000"/>
          <w:sz w:val="20"/>
          <w:lang w:val="fr-CH"/>
        </w:rPr>
        <w:t>’</w:t>
      </w:r>
      <w:r w:rsidRPr="003E0F63">
        <w:rPr>
          <w:color w:val="000000"/>
          <w:sz w:val="20"/>
          <w:lang w:val="fr-CH"/>
        </w:rPr>
        <w:t xml:space="preserve">interface électronique, les renseignements concernant la présentation des documents dans la demande internationale seront publiés sur le site </w:t>
      </w:r>
      <w:r w:rsidR="006E66DA">
        <w:rPr>
          <w:color w:val="000000"/>
          <w:sz w:val="20"/>
          <w:lang w:val="fr-CH"/>
        </w:rPr>
        <w:t>Web</w:t>
      </w:r>
      <w:r w:rsidRPr="003E0F63">
        <w:rPr>
          <w:color w:val="000000"/>
          <w:sz w:val="20"/>
          <w:lang w:val="fr-CH"/>
        </w:rPr>
        <w:t xml:space="preserve"> de l</w:t>
      </w:r>
      <w:r w:rsidR="002F0EBF">
        <w:rPr>
          <w:color w:val="000000"/>
          <w:sz w:val="20"/>
          <w:lang w:val="fr-CH"/>
        </w:rPr>
        <w:t>’</w:t>
      </w:r>
      <w:r w:rsidRPr="003E0F63">
        <w:rPr>
          <w:color w:val="000000"/>
          <w:sz w:val="20"/>
          <w:lang w:val="fr-CH"/>
        </w:rPr>
        <w:t>Organisation.</w:t>
      </w:r>
    </w:p>
  </w:footnote>
  <w:footnote w:id="14">
    <w:p w:rsidR="003E0F63" w:rsidRPr="003E0F63" w:rsidRDefault="003E0F63" w:rsidP="003E0F63">
      <w:pPr>
        <w:pStyle w:val="FootnoteText"/>
        <w:rPr>
          <w:sz w:val="20"/>
          <w:lang w:val="fr-CH"/>
        </w:rPr>
      </w:pPr>
      <w:r w:rsidRPr="003E0F63">
        <w:rPr>
          <w:rStyle w:val="FootnoteReference"/>
          <w:sz w:val="20"/>
        </w:rPr>
        <w:footnoteRef/>
      </w:r>
      <w:r w:rsidRPr="003E0F63">
        <w:rPr>
          <w:sz w:val="20"/>
          <w:lang w:val="fr-CH"/>
        </w:rPr>
        <w:tab/>
      </w:r>
      <w:r>
        <w:rPr>
          <w:color w:val="000000"/>
          <w:sz w:val="20"/>
          <w:lang w:val="fr-CH"/>
        </w:rPr>
        <w:t>Le point </w:t>
      </w:r>
      <w:r w:rsidRPr="003E0F63">
        <w:rPr>
          <w:color w:val="000000"/>
          <w:sz w:val="20"/>
          <w:lang w:val="fr-CH"/>
        </w:rPr>
        <w:t xml:space="preserve">9 du barème des émoluments et taxes du système de Madrid, qui porte sur les services particuliers, est libellé de la manière suivante : </w:t>
      </w:r>
      <w:r w:rsidR="002F0EBF">
        <w:rPr>
          <w:color w:val="000000"/>
          <w:sz w:val="20"/>
          <w:lang w:val="fr-CH"/>
        </w:rPr>
        <w:t>“</w:t>
      </w:r>
      <w:r w:rsidRPr="003E0F63">
        <w:rPr>
          <w:color w:val="000000"/>
          <w:sz w:val="20"/>
          <w:lang w:val="fr-CH"/>
        </w:rPr>
        <w:t>Le Bureau international est autorisé à percevoir une taxe, dont il fixera lui-même le montant, pour les opérations qui doivent être effectuées d</w:t>
      </w:r>
      <w:r w:rsidR="002F0EBF">
        <w:rPr>
          <w:color w:val="000000"/>
          <w:sz w:val="20"/>
          <w:lang w:val="fr-CH"/>
        </w:rPr>
        <w:t>’</w:t>
      </w:r>
      <w:r w:rsidRPr="003E0F63">
        <w:rPr>
          <w:color w:val="000000"/>
          <w:sz w:val="20"/>
          <w:lang w:val="fr-CH"/>
        </w:rPr>
        <w:t>urgence et pour les services qui ne sont pas couverts par le présent barème des émoluments et taxes</w:t>
      </w:r>
      <w:r w:rsidR="002F0EBF">
        <w:rPr>
          <w:color w:val="000000"/>
          <w:sz w:val="20"/>
          <w:lang w:val="fr-CH"/>
        </w:rPr>
        <w:t>”</w:t>
      </w:r>
      <w:r w:rsidRPr="003E0F63">
        <w:rPr>
          <w:color w:val="000000"/>
          <w:sz w:val="20"/>
          <w:lang w:val="fr-CH"/>
        </w:rPr>
        <w:t>.</w:t>
      </w:r>
    </w:p>
  </w:footnote>
  <w:footnote w:id="15">
    <w:p w:rsidR="003E0F63" w:rsidRPr="003E0F63" w:rsidRDefault="003E0F63" w:rsidP="003E0F63">
      <w:pPr>
        <w:pStyle w:val="FootnoteText"/>
        <w:rPr>
          <w:sz w:val="20"/>
          <w:lang w:val="fr-CH"/>
        </w:rPr>
      </w:pPr>
      <w:r w:rsidRPr="003E0F63">
        <w:rPr>
          <w:rStyle w:val="FootnoteReference"/>
          <w:sz w:val="20"/>
        </w:rPr>
        <w:footnoteRef/>
      </w:r>
      <w:r w:rsidRPr="003E0F63">
        <w:rPr>
          <w:sz w:val="20"/>
          <w:lang w:val="fr-CH"/>
        </w:rPr>
        <w:tab/>
        <w:t xml:space="preserve">Voir le document H/LD/WG/3/4 intitulé </w:t>
      </w:r>
      <w:r w:rsidR="002F0EBF">
        <w:rPr>
          <w:sz w:val="20"/>
          <w:lang w:val="fr-CH"/>
        </w:rPr>
        <w:t>“</w:t>
      </w:r>
      <w:r w:rsidRPr="003E0F63">
        <w:rPr>
          <w:sz w:val="20"/>
          <w:lang w:val="fr-CH"/>
        </w:rPr>
        <w:t>Service d</w:t>
      </w:r>
      <w:r w:rsidR="002F0EBF">
        <w:rPr>
          <w:sz w:val="20"/>
          <w:lang w:val="fr-CH"/>
        </w:rPr>
        <w:t>’</w:t>
      </w:r>
      <w:r w:rsidRPr="003E0F63">
        <w:rPr>
          <w:sz w:val="20"/>
          <w:lang w:val="fr-CH"/>
        </w:rPr>
        <w:t>accès numérique aux documents de priorité et autres moyens de transmission de certains types de documents visés à la règle 7.5)f) et g) du règlement d</w:t>
      </w:r>
      <w:r w:rsidR="002F0EBF">
        <w:rPr>
          <w:sz w:val="20"/>
          <w:lang w:val="fr-CH"/>
        </w:rPr>
        <w:t>’</w:t>
      </w:r>
      <w:r w:rsidRPr="003E0F63">
        <w:rPr>
          <w:sz w:val="20"/>
          <w:lang w:val="fr-CH"/>
        </w:rPr>
        <w:t>exécution commun</w:t>
      </w:r>
      <w:r w:rsidR="002F0EBF">
        <w:rPr>
          <w:sz w:val="20"/>
          <w:lang w:val="fr-CH"/>
        </w:rPr>
        <w:t>”</w:t>
      </w:r>
      <w:r w:rsidRPr="003E0F63">
        <w:rPr>
          <w:sz w:val="20"/>
          <w:lang w:val="fr-CH"/>
        </w:rPr>
        <w:t>.</w:t>
      </w:r>
    </w:p>
  </w:footnote>
  <w:footnote w:id="16">
    <w:p w:rsidR="003E0F63" w:rsidRPr="003E0F63" w:rsidRDefault="003E0F63" w:rsidP="003E0F63">
      <w:pPr>
        <w:pStyle w:val="FootnoteText"/>
        <w:rPr>
          <w:sz w:val="20"/>
          <w:lang w:val="fr-CH"/>
        </w:rPr>
      </w:pPr>
      <w:r w:rsidRPr="003E0F63">
        <w:rPr>
          <w:rStyle w:val="FootnoteReference"/>
          <w:sz w:val="20"/>
        </w:rPr>
        <w:footnoteRef/>
      </w:r>
      <w:r w:rsidRPr="003E0F63">
        <w:rPr>
          <w:sz w:val="20"/>
          <w:lang w:val="fr-CH"/>
        </w:rPr>
        <w:tab/>
      </w:r>
      <w:r w:rsidRPr="003E0F63">
        <w:rPr>
          <w:color w:val="000000"/>
          <w:sz w:val="20"/>
          <w:lang w:val="fr-CH"/>
        </w:rPr>
        <w:t>Des informations complém</w:t>
      </w:r>
      <w:r w:rsidR="0062544C">
        <w:rPr>
          <w:color w:val="000000"/>
          <w:sz w:val="20"/>
          <w:lang w:val="fr-CH"/>
        </w:rPr>
        <w:t xml:space="preserve">entaires sur la définition des </w:t>
      </w:r>
      <w:r w:rsidR="002F0EBF">
        <w:rPr>
          <w:color w:val="000000"/>
          <w:sz w:val="20"/>
          <w:lang w:val="fr-CH"/>
        </w:rPr>
        <w:t>“</w:t>
      </w:r>
      <w:r w:rsidRPr="003E0F63">
        <w:rPr>
          <w:color w:val="000000"/>
          <w:sz w:val="20"/>
          <w:lang w:val="fr-CH"/>
        </w:rPr>
        <w:t>petites entités</w:t>
      </w:r>
      <w:r w:rsidR="002F0EBF">
        <w:rPr>
          <w:color w:val="000000"/>
          <w:sz w:val="20"/>
          <w:lang w:val="fr-CH"/>
        </w:rPr>
        <w:t>”</w:t>
      </w:r>
      <w:r w:rsidRPr="003E0F63">
        <w:rPr>
          <w:color w:val="000000"/>
          <w:sz w:val="20"/>
          <w:lang w:val="fr-CH"/>
        </w:rPr>
        <w:t xml:space="preserve"> et des </w:t>
      </w:r>
      <w:r w:rsidR="002F0EBF">
        <w:rPr>
          <w:color w:val="000000"/>
          <w:sz w:val="20"/>
          <w:lang w:val="fr-CH"/>
        </w:rPr>
        <w:t>“</w:t>
      </w:r>
      <w:r w:rsidRPr="003E0F63">
        <w:rPr>
          <w:color w:val="000000"/>
          <w:sz w:val="20"/>
          <w:lang w:val="fr-CH"/>
        </w:rPr>
        <w:t>micro-entités</w:t>
      </w:r>
      <w:r w:rsidR="002F0EBF">
        <w:rPr>
          <w:color w:val="000000"/>
          <w:sz w:val="20"/>
          <w:lang w:val="fr-CH"/>
        </w:rPr>
        <w:t>”</w:t>
      </w:r>
      <w:r w:rsidRPr="003E0F63">
        <w:rPr>
          <w:color w:val="000000"/>
          <w:sz w:val="20"/>
          <w:lang w:val="fr-CH"/>
        </w:rPr>
        <w:t xml:space="preserve"> dans la loi des États</w:t>
      </w:r>
      <w:r w:rsidR="0062544C" w:rsidRPr="0062544C">
        <w:rPr>
          <w:color w:val="000000"/>
          <w:sz w:val="20"/>
          <w:lang w:val="fr-FR"/>
        </w:rPr>
        <w:noBreakHyphen/>
      </w:r>
      <w:r w:rsidRPr="003E0F63">
        <w:rPr>
          <w:color w:val="000000"/>
          <w:sz w:val="20"/>
          <w:lang w:val="fr-CH"/>
        </w:rPr>
        <w:t>Unis d</w:t>
      </w:r>
      <w:r w:rsidR="002F0EBF">
        <w:rPr>
          <w:color w:val="000000"/>
          <w:sz w:val="20"/>
          <w:lang w:val="fr-CH"/>
        </w:rPr>
        <w:t>’</w:t>
      </w:r>
      <w:r w:rsidRPr="003E0F63">
        <w:rPr>
          <w:color w:val="000000"/>
          <w:sz w:val="20"/>
          <w:lang w:val="fr-CH"/>
        </w:rPr>
        <w:t xml:space="preserve">Amérique seront disponibles sur le site </w:t>
      </w:r>
      <w:r w:rsidR="006E66DA">
        <w:rPr>
          <w:color w:val="000000"/>
          <w:sz w:val="20"/>
          <w:lang w:val="fr-CH"/>
        </w:rPr>
        <w:t>Web</w:t>
      </w:r>
      <w:r w:rsidRPr="003E0F63">
        <w:rPr>
          <w:color w:val="000000"/>
          <w:sz w:val="20"/>
          <w:lang w:val="fr-CH"/>
        </w:rPr>
        <w:t xml:space="preserve"> de l</w:t>
      </w:r>
      <w:r w:rsidR="002F0EBF">
        <w:rPr>
          <w:color w:val="000000"/>
          <w:sz w:val="20"/>
          <w:lang w:val="fr-CH"/>
        </w:rPr>
        <w:t>’</w:t>
      </w:r>
      <w:r w:rsidRPr="003E0F63">
        <w:rPr>
          <w:color w:val="000000"/>
          <w:sz w:val="20"/>
          <w:lang w:val="fr-CH"/>
        </w:rPr>
        <w:t>OMPI en temps utile.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F63" w:rsidRDefault="003E0F63" w:rsidP="003A2D76">
    <w:pPr>
      <w:jc w:val="right"/>
    </w:pPr>
    <w:bookmarkStart w:id="3" w:name="Code2"/>
    <w:bookmarkEnd w:id="3"/>
    <w:r>
      <w:t>H/LD/WG/4/2</w:t>
    </w:r>
  </w:p>
  <w:p w:rsidR="003E0F63" w:rsidRDefault="003E0F63" w:rsidP="003A2D76">
    <w:pPr>
      <w:jc w:val="right"/>
    </w:pPr>
    <w:proofErr w:type="gramStart"/>
    <w:r>
      <w:t>page</w:t>
    </w:r>
    <w:proofErr w:type="gramEnd"/>
    <w:r>
      <w:t xml:space="preserve"> </w:t>
    </w:r>
    <w:r>
      <w:fldChar w:fldCharType="begin"/>
    </w:r>
    <w:r>
      <w:instrText xml:space="preserve"> PAGE  \* MERGEFORMAT </w:instrText>
    </w:r>
    <w:r>
      <w:fldChar w:fldCharType="separate"/>
    </w:r>
    <w:r w:rsidR="008F44FB">
      <w:rPr>
        <w:noProof/>
      </w:rPr>
      <w:t>13</w:t>
    </w:r>
    <w:r>
      <w:fldChar w:fldCharType="end"/>
    </w:r>
  </w:p>
  <w:p w:rsidR="003E0F63" w:rsidRDefault="003E0F63" w:rsidP="003A2D7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4EF" w:rsidRDefault="00A074EF" w:rsidP="003A2D76">
    <w:pPr>
      <w:jc w:val="right"/>
    </w:pPr>
    <w:r>
      <w:t>H/LD/WG/4/2</w:t>
    </w:r>
  </w:p>
  <w:p w:rsidR="00A074EF" w:rsidRDefault="00A074EF" w:rsidP="003A2D76">
    <w:pPr>
      <w:jc w:val="right"/>
    </w:pPr>
    <w:r>
      <w:t>ANNEXE I</w:t>
    </w:r>
  </w:p>
  <w:p w:rsidR="00A074EF" w:rsidRDefault="00A074EF" w:rsidP="003A2D76">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EE2" w:rsidRDefault="00455EE2">
    <w:pPr>
      <w:pStyle w:val="Header"/>
      <w:jc w:val="right"/>
    </w:pPr>
    <w:r>
      <w:t>H/LD/WG/4/2</w:t>
    </w:r>
  </w:p>
  <w:p w:rsidR="00455EE2" w:rsidRDefault="00455EE2">
    <w:pPr>
      <w:pStyle w:val="Header"/>
      <w:jc w:val="right"/>
    </w:pPr>
    <w:proofErr w:type="gramStart"/>
    <w:r>
      <w:t>page</w:t>
    </w:r>
    <w:proofErr w:type="gramEnd"/>
    <w:r>
      <w:t> </w:t>
    </w:r>
    <w:sdt>
      <w:sdtPr>
        <w:id w:val="97503171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F44FB">
          <w:rPr>
            <w:noProof/>
          </w:rPr>
          <w:t>13</w:t>
        </w:r>
        <w:r>
          <w:rPr>
            <w:noProof/>
          </w:rPr>
          <w:fldChar w:fldCharType="end"/>
        </w:r>
      </w:sdtContent>
    </w:sdt>
  </w:p>
  <w:p w:rsidR="00455EE2" w:rsidRDefault="00455EE2" w:rsidP="00455EE2">
    <w:pPr>
      <w:pStyle w:val="Header"/>
      <w:tabs>
        <w:tab w:val="clear" w:pos="9072"/>
        <w:tab w:val="right" w:pos="9356"/>
      </w:tabs>
    </w:pPr>
  </w:p>
  <w:p w:rsidR="00913B29" w:rsidRDefault="00913B29"/>
  <w:p w:rsidR="00913B29" w:rsidRDefault="00913B2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B74" w:rsidRDefault="00A074EF" w:rsidP="005917DC">
    <w:pPr>
      <w:jc w:val="right"/>
    </w:pPr>
    <w:r>
      <w:t>H/LD/WG/4/2</w:t>
    </w:r>
  </w:p>
  <w:p w:rsidR="00A074EF" w:rsidRDefault="00A074EF" w:rsidP="005917DC">
    <w:pPr>
      <w:jc w:val="right"/>
    </w:pPr>
    <w:r>
      <w:t>ANNEXE II</w:t>
    </w:r>
  </w:p>
  <w:p w:rsidR="00A074EF" w:rsidRDefault="00A074EF" w:rsidP="005917DC">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E4ED99A"/>
    <w:lvl w:ilvl="0">
      <w:start w:val="1"/>
      <w:numFmt w:val="decimal"/>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DD57D0"/>
    <w:multiLevelType w:val="multilevel"/>
    <w:tmpl w:val="9D8CAC0A"/>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B123639"/>
    <w:multiLevelType w:val="hybridMultilevel"/>
    <w:tmpl w:val="C7CC81E8"/>
    <w:lvl w:ilvl="0" w:tplc="252453BC">
      <w:start w:val="1"/>
      <w:numFmt w:val="lowerLetter"/>
      <w:lvlText w:val="(%1)"/>
      <w:lvlJc w:val="left"/>
      <w:pPr>
        <w:tabs>
          <w:tab w:val="num" w:pos="930"/>
        </w:tabs>
        <w:ind w:left="930" w:hanging="360"/>
      </w:pPr>
      <w:rPr>
        <w:rFonts w:hint="eastAsia"/>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E2C0DAD"/>
    <w:multiLevelType w:val="hybridMultilevel"/>
    <w:tmpl w:val="9A4CFA86"/>
    <w:lvl w:ilvl="0" w:tplc="11EE1F00">
      <w:start w:val="2"/>
      <w:numFmt w:val="lowerRoman"/>
      <w:lvlText w:val="(%1)"/>
      <w:lvlJc w:val="left"/>
      <w:pPr>
        <w:ind w:left="1857" w:hanging="72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10">
    <w:nsid w:val="6B54443E"/>
    <w:multiLevelType w:val="hybridMultilevel"/>
    <w:tmpl w:val="455A205C"/>
    <w:lvl w:ilvl="0" w:tplc="6EDC4B54">
      <w:start w:val="500"/>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6E9C287E"/>
    <w:multiLevelType w:val="hybridMultilevel"/>
    <w:tmpl w:val="20A84ADC"/>
    <w:lvl w:ilvl="0" w:tplc="926A62C8">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nsid w:val="7C7E46F3"/>
    <w:multiLevelType w:val="hybridMultilevel"/>
    <w:tmpl w:val="B0E4B77E"/>
    <w:lvl w:ilvl="0" w:tplc="F5CE7854">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11"/>
  </w:num>
  <w:num w:numId="8">
    <w:abstractNumId w:val="13"/>
  </w:num>
  <w:num w:numId="9">
    <w:abstractNumId w:val="4"/>
  </w:num>
  <w:num w:numId="10">
    <w:abstractNumId w:val="6"/>
  </w:num>
  <w:num w:numId="11">
    <w:abstractNumId w:val="9"/>
  </w:num>
  <w:num w:numId="12">
    <w:abstractNumId w:val="1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0B1"/>
    <w:rsid w:val="000068F7"/>
    <w:rsid w:val="00013225"/>
    <w:rsid w:val="00021CD0"/>
    <w:rsid w:val="00024CA5"/>
    <w:rsid w:val="00024F07"/>
    <w:rsid w:val="00027926"/>
    <w:rsid w:val="00043CAA"/>
    <w:rsid w:val="00050804"/>
    <w:rsid w:val="00075432"/>
    <w:rsid w:val="00095E6C"/>
    <w:rsid w:val="000968ED"/>
    <w:rsid w:val="00096EC3"/>
    <w:rsid w:val="000B07A7"/>
    <w:rsid w:val="000B4608"/>
    <w:rsid w:val="000E42D7"/>
    <w:rsid w:val="000E72F8"/>
    <w:rsid w:val="000F5E56"/>
    <w:rsid w:val="001166BB"/>
    <w:rsid w:val="00116FCD"/>
    <w:rsid w:val="001362EE"/>
    <w:rsid w:val="001456DD"/>
    <w:rsid w:val="00147FE9"/>
    <w:rsid w:val="00172A57"/>
    <w:rsid w:val="001832A6"/>
    <w:rsid w:val="00184A56"/>
    <w:rsid w:val="001863F2"/>
    <w:rsid w:val="00196F6E"/>
    <w:rsid w:val="001A183A"/>
    <w:rsid w:val="001A5EF9"/>
    <w:rsid w:val="001A6206"/>
    <w:rsid w:val="001B7D44"/>
    <w:rsid w:val="001D5B70"/>
    <w:rsid w:val="001D6204"/>
    <w:rsid w:val="001D6EFC"/>
    <w:rsid w:val="001E06C5"/>
    <w:rsid w:val="001F42F6"/>
    <w:rsid w:val="002370B6"/>
    <w:rsid w:val="002518B0"/>
    <w:rsid w:val="002634C4"/>
    <w:rsid w:val="0026788A"/>
    <w:rsid w:val="00272FFE"/>
    <w:rsid w:val="0027714E"/>
    <w:rsid w:val="00284ED4"/>
    <w:rsid w:val="002928D3"/>
    <w:rsid w:val="00292F34"/>
    <w:rsid w:val="0029426B"/>
    <w:rsid w:val="002A02EC"/>
    <w:rsid w:val="002A713A"/>
    <w:rsid w:val="002A7437"/>
    <w:rsid w:val="002B1B25"/>
    <w:rsid w:val="002B2E34"/>
    <w:rsid w:val="002C5768"/>
    <w:rsid w:val="002C5B82"/>
    <w:rsid w:val="002D05CC"/>
    <w:rsid w:val="002D5070"/>
    <w:rsid w:val="002F0EBF"/>
    <w:rsid w:val="002F1FE6"/>
    <w:rsid w:val="002F4E68"/>
    <w:rsid w:val="002F736A"/>
    <w:rsid w:val="003018A4"/>
    <w:rsid w:val="0030450B"/>
    <w:rsid w:val="00305240"/>
    <w:rsid w:val="00312F7F"/>
    <w:rsid w:val="00320597"/>
    <w:rsid w:val="003224A2"/>
    <w:rsid w:val="003234EA"/>
    <w:rsid w:val="003269F8"/>
    <w:rsid w:val="0033148D"/>
    <w:rsid w:val="0033306E"/>
    <w:rsid w:val="00334074"/>
    <w:rsid w:val="0035004F"/>
    <w:rsid w:val="003502B2"/>
    <w:rsid w:val="00355B56"/>
    <w:rsid w:val="00361450"/>
    <w:rsid w:val="003622D4"/>
    <w:rsid w:val="00362346"/>
    <w:rsid w:val="00365CDA"/>
    <w:rsid w:val="00366AC7"/>
    <w:rsid w:val="003673CF"/>
    <w:rsid w:val="00377252"/>
    <w:rsid w:val="003845C1"/>
    <w:rsid w:val="003856A5"/>
    <w:rsid w:val="00397604"/>
    <w:rsid w:val="003977E2"/>
    <w:rsid w:val="003A6F89"/>
    <w:rsid w:val="003B38C1"/>
    <w:rsid w:val="003B5804"/>
    <w:rsid w:val="003D26D6"/>
    <w:rsid w:val="003D6916"/>
    <w:rsid w:val="003E0F63"/>
    <w:rsid w:val="003E2075"/>
    <w:rsid w:val="003F038B"/>
    <w:rsid w:val="003F5043"/>
    <w:rsid w:val="003F7B27"/>
    <w:rsid w:val="00410521"/>
    <w:rsid w:val="00416953"/>
    <w:rsid w:val="0042017B"/>
    <w:rsid w:val="00423E3E"/>
    <w:rsid w:val="00427AF4"/>
    <w:rsid w:val="00434D7F"/>
    <w:rsid w:val="00435CCE"/>
    <w:rsid w:val="00442111"/>
    <w:rsid w:val="00443B3E"/>
    <w:rsid w:val="00455EE2"/>
    <w:rsid w:val="004647DA"/>
    <w:rsid w:val="00472CEE"/>
    <w:rsid w:val="00474062"/>
    <w:rsid w:val="00477D6B"/>
    <w:rsid w:val="00483DDA"/>
    <w:rsid w:val="00484081"/>
    <w:rsid w:val="00484199"/>
    <w:rsid w:val="004948DB"/>
    <w:rsid w:val="004A6435"/>
    <w:rsid w:val="004A72A3"/>
    <w:rsid w:val="004C25B5"/>
    <w:rsid w:val="004C519B"/>
    <w:rsid w:val="004E02D6"/>
    <w:rsid w:val="004E2F5D"/>
    <w:rsid w:val="004E6EA8"/>
    <w:rsid w:val="004E7955"/>
    <w:rsid w:val="004F68CC"/>
    <w:rsid w:val="005019FF"/>
    <w:rsid w:val="0050512A"/>
    <w:rsid w:val="00521BD7"/>
    <w:rsid w:val="0052503B"/>
    <w:rsid w:val="0053057A"/>
    <w:rsid w:val="00533504"/>
    <w:rsid w:val="00560470"/>
    <w:rsid w:val="00560A29"/>
    <w:rsid w:val="00567D7D"/>
    <w:rsid w:val="00573C63"/>
    <w:rsid w:val="005917DC"/>
    <w:rsid w:val="005932C3"/>
    <w:rsid w:val="005A1295"/>
    <w:rsid w:val="005A4003"/>
    <w:rsid w:val="005A505A"/>
    <w:rsid w:val="005B0F52"/>
    <w:rsid w:val="005B367B"/>
    <w:rsid w:val="005B3A30"/>
    <w:rsid w:val="005B5A81"/>
    <w:rsid w:val="005B5E86"/>
    <w:rsid w:val="005B79C6"/>
    <w:rsid w:val="005C0823"/>
    <w:rsid w:val="005C2846"/>
    <w:rsid w:val="005C6649"/>
    <w:rsid w:val="005F2B76"/>
    <w:rsid w:val="00600624"/>
    <w:rsid w:val="00605827"/>
    <w:rsid w:val="006102C0"/>
    <w:rsid w:val="006247D6"/>
    <w:rsid w:val="0062544C"/>
    <w:rsid w:val="006372D2"/>
    <w:rsid w:val="006450B1"/>
    <w:rsid w:val="0064599D"/>
    <w:rsid w:val="00646050"/>
    <w:rsid w:val="00654510"/>
    <w:rsid w:val="00660EA7"/>
    <w:rsid w:val="006639C7"/>
    <w:rsid w:val="006713CA"/>
    <w:rsid w:val="00671C38"/>
    <w:rsid w:val="00676C5C"/>
    <w:rsid w:val="00681A0C"/>
    <w:rsid w:val="00685149"/>
    <w:rsid w:val="00690977"/>
    <w:rsid w:val="006952B0"/>
    <w:rsid w:val="006A1477"/>
    <w:rsid w:val="006A1685"/>
    <w:rsid w:val="006B5758"/>
    <w:rsid w:val="006D1707"/>
    <w:rsid w:val="006D72C1"/>
    <w:rsid w:val="006E66DA"/>
    <w:rsid w:val="006F7696"/>
    <w:rsid w:val="007103ED"/>
    <w:rsid w:val="00726910"/>
    <w:rsid w:val="00730319"/>
    <w:rsid w:val="0073333B"/>
    <w:rsid w:val="00746B0E"/>
    <w:rsid w:val="007523F4"/>
    <w:rsid w:val="007613FE"/>
    <w:rsid w:val="007769A2"/>
    <w:rsid w:val="00796625"/>
    <w:rsid w:val="00796D96"/>
    <w:rsid w:val="007A5552"/>
    <w:rsid w:val="007A79D1"/>
    <w:rsid w:val="007B377E"/>
    <w:rsid w:val="007B6024"/>
    <w:rsid w:val="007C30C0"/>
    <w:rsid w:val="007D1613"/>
    <w:rsid w:val="007F3197"/>
    <w:rsid w:val="007F7CC0"/>
    <w:rsid w:val="008136EC"/>
    <w:rsid w:val="00821E9E"/>
    <w:rsid w:val="00826EEE"/>
    <w:rsid w:val="00830B01"/>
    <w:rsid w:val="00880E29"/>
    <w:rsid w:val="00881616"/>
    <w:rsid w:val="00884F6E"/>
    <w:rsid w:val="00885749"/>
    <w:rsid w:val="00892B87"/>
    <w:rsid w:val="008A18F9"/>
    <w:rsid w:val="008B12CE"/>
    <w:rsid w:val="008B2CC1"/>
    <w:rsid w:val="008B60B2"/>
    <w:rsid w:val="008D020A"/>
    <w:rsid w:val="008D1DF6"/>
    <w:rsid w:val="008D3FEE"/>
    <w:rsid w:val="008D60FB"/>
    <w:rsid w:val="008F0110"/>
    <w:rsid w:val="008F44FB"/>
    <w:rsid w:val="0090731E"/>
    <w:rsid w:val="00913B29"/>
    <w:rsid w:val="00916EE2"/>
    <w:rsid w:val="00924A2C"/>
    <w:rsid w:val="009424A0"/>
    <w:rsid w:val="0094379B"/>
    <w:rsid w:val="00952D0F"/>
    <w:rsid w:val="00966A22"/>
    <w:rsid w:val="0096722F"/>
    <w:rsid w:val="00967C7B"/>
    <w:rsid w:val="0097452C"/>
    <w:rsid w:val="00980843"/>
    <w:rsid w:val="00982FB8"/>
    <w:rsid w:val="009853EB"/>
    <w:rsid w:val="009865EC"/>
    <w:rsid w:val="00990116"/>
    <w:rsid w:val="009A5094"/>
    <w:rsid w:val="009B09DD"/>
    <w:rsid w:val="009B1099"/>
    <w:rsid w:val="009B16AF"/>
    <w:rsid w:val="009B3FE8"/>
    <w:rsid w:val="009C1E9B"/>
    <w:rsid w:val="009D1141"/>
    <w:rsid w:val="009E0129"/>
    <w:rsid w:val="009E0B74"/>
    <w:rsid w:val="009E2791"/>
    <w:rsid w:val="009E3F6F"/>
    <w:rsid w:val="009F499F"/>
    <w:rsid w:val="00A028A6"/>
    <w:rsid w:val="00A074EF"/>
    <w:rsid w:val="00A12B26"/>
    <w:rsid w:val="00A14476"/>
    <w:rsid w:val="00A233F7"/>
    <w:rsid w:val="00A37097"/>
    <w:rsid w:val="00A379C1"/>
    <w:rsid w:val="00A42DAF"/>
    <w:rsid w:val="00A4344C"/>
    <w:rsid w:val="00A45BD8"/>
    <w:rsid w:val="00A4607E"/>
    <w:rsid w:val="00A46B6A"/>
    <w:rsid w:val="00A6036F"/>
    <w:rsid w:val="00A75196"/>
    <w:rsid w:val="00A81975"/>
    <w:rsid w:val="00A83BB0"/>
    <w:rsid w:val="00A869B7"/>
    <w:rsid w:val="00AC205C"/>
    <w:rsid w:val="00AD379B"/>
    <w:rsid w:val="00AD581D"/>
    <w:rsid w:val="00AE123A"/>
    <w:rsid w:val="00AE2A1A"/>
    <w:rsid w:val="00AF0A6B"/>
    <w:rsid w:val="00B0312A"/>
    <w:rsid w:val="00B05A69"/>
    <w:rsid w:val="00B11D24"/>
    <w:rsid w:val="00B40515"/>
    <w:rsid w:val="00B4087A"/>
    <w:rsid w:val="00B41416"/>
    <w:rsid w:val="00B53364"/>
    <w:rsid w:val="00B70D63"/>
    <w:rsid w:val="00B713DF"/>
    <w:rsid w:val="00B724E7"/>
    <w:rsid w:val="00B90B59"/>
    <w:rsid w:val="00B9734B"/>
    <w:rsid w:val="00B97A61"/>
    <w:rsid w:val="00B97B90"/>
    <w:rsid w:val="00BB1A4E"/>
    <w:rsid w:val="00BB75B5"/>
    <w:rsid w:val="00BC3EBB"/>
    <w:rsid w:val="00BC60C9"/>
    <w:rsid w:val="00BC6416"/>
    <w:rsid w:val="00BC67E2"/>
    <w:rsid w:val="00BE0CF2"/>
    <w:rsid w:val="00BF4431"/>
    <w:rsid w:val="00C047A3"/>
    <w:rsid w:val="00C11B57"/>
    <w:rsid w:val="00C11BFE"/>
    <w:rsid w:val="00C169DB"/>
    <w:rsid w:val="00C2189B"/>
    <w:rsid w:val="00C239F1"/>
    <w:rsid w:val="00C24854"/>
    <w:rsid w:val="00C35A22"/>
    <w:rsid w:val="00C368BF"/>
    <w:rsid w:val="00C4263E"/>
    <w:rsid w:val="00C448C4"/>
    <w:rsid w:val="00C6040E"/>
    <w:rsid w:val="00C64981"/>
    <w:rsid w:val="00C70FF0"/>
    <w:rsid w:val="00C759D4"/>
    <w:rsid w:val="00C76A99"/>
    <w:rsid w:val="00C8337B"/>
    <w:rsid w:val="00C870B5"/>
    <w:rsid w:val="00C875F5"/>
    <w:rsid w:val="00C915CC"/>
    <w:rsid w:val="00CA2F3F"/>
    <w:rsid w:val="00CB01C4"/>
    <w:rsid w:val="00CB0830"/>
    <w:rsid w:val="00CB105D"/>
    <w:rsid w:val="00CB2101"/>
    <w:rsid w:val="00CC0F9B"/>
    <w:rsid w:val="00CC3F03"/>
    <w:rsid w:val="00CD0B96"/>
    <w:rsid w:val="00CD3893"/>
    <w:rsid w:val="00CD4898"/>
    <w:rsid w:val="00CD6D79"/>
    <w:rsid w:val="00CF2E65"/>
    <w:rsid w:val="00D074CE"/>
    <w:rsid w:val="00D11EF7"/>
    <w:rsid w:val="00D1531D"/>
    <w:rsid w:val="00D233BA"/>
    <w:rsid w:val="00D239B3"/>
    <w:rsid w:val="00D25D05"/>
    <w:rsid w:val="00D300D1"/>
    <w:rsid w:val="00D3160A"/>
    <w:rsid w:val="00D3168C"/>
    <w:rsid w:val="00D41850"/>
    <w:rsid w:val="00D45252"/>
    <w:rsid w:val="00D4601A"/>
    <w:rsid w:val="00D4791A"/>
    <w:rsid w:val="00D5689B"/>
    <w:rsid w:val="00D6117D"/>
    <w:rsid w:val="00D71B4D"/>
    <w:rsid w:val="00D7387F"/>
    <w:rsid w:val="00D74A04"/>
    <w:rsid w:val="00D7561A"/>
    <w:rsid w:val="00D75B56"/>
    <w:rsid w:val="00D87880"/>
    <w:rsid w:val="00D905E9"/>
    <w:rsid w:val="00D90E82"/>
    <w:rsid w:val="00D93D55"/>
    <w:rsid w:val="00D9773D"/>
    <w:rsid w:val="00DA758D"/>
    <w:rsid w:val="00DC4ABE"/>
    <w:rsid w:val="00DD1CB2"/>
    <w:rsid w:val="00DD47C1"/>
    <w:rsid w:val="00DD687C"/>
    <w:rsid w:val="00DD743E"/>
    <w:rsid w:val="00DE0CD7"/>
    <w:rsid w:val="00DE19F2"/>
    <w:rsid w:val="00DE6878"/>
    <w:rsid w:val="00E00886"/>
    <w:rsid w:val="00E0136A"/>
    <w:rsid w:val="00E070D6"/>
    <w:rsid w:val="00E07C7B"/>
    <w:rsid w:val="00E12581"/>
    <w:rsid w:val="00E16F31"/>
    <w:rsid w:val="00E20798"/>
    <w:rsid w:val="00E335FE"/>
    <w:rsid w:val="00E46DA8"/>
    <w:rsid w:val="00E868AE"/>
    <w:rsid w:val="00E87AF9"/>
    <w:rsid w:val="00E90D72"/>
    <w:rsid w:val="00E916C6"/>
    <w:rsid w:val="00EB5E9E"/>
    <w:rsid w:val="00EC4E49"/>
    <w:rsid w:val="00EC72B2"/>
    <w:rsid w:val="00ED4F67"/>
    <w:rsid w:val="00ED77FB"/>
    <w:rsid w:val="00EE45FA"/>
    <w:rsid w:val="00EF4096"/>
    <w:rsid w:val="00EF7045"/>
    <w:rsid w:val="00F17F99"/>
    <w:rsid w:val="00F34977"/>
    <w:rsid w:val="00F42CD5"/>
    <w:rsid w:val="00F64F94"/>
    <w:rsid w:val="00F66152"/>
    <w:rsid w:val="00F6734B"/>
    <w:rsid w:val="00F7610B"/>
    <w:rsid w:val="00F84560"/>
    <w:rsid w:val="00F86A2D"/>
    <w:rsid w:val="00F870BF"/>
    <w:rsid w:val="00F911EB"/>
    <w:rsid w:val="00FB3D9C"/>
    <w:rsid w:val="00FD1773"/>
    <w:rsid w:val="00FE347A"/>
    <w:rsid w:val="00FF1A6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0129"/>
    <w:rPr>
      <w:rFonts w:ascii="Arial" w:eastAsia="SimSun" w:hAnsi="Arial" w:cs="Arial"/>
      <w:sz w:val="22"/>
      <w:lang w:eastAsia="zh-CN"/>
    </w:rPr>
  </w:style>
  <w:style w:type="paragraph" w:styleId="Heading1">
    <w:name w:val="heading 1"/>
    <w:basedOn w:val="Normal"/>
    <w:next w:val="Normal"/>
    <w:qFormat/>
    <w:rsid w:val="00FD1773"/>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27714E"/>
    <w:pPr>
      <w:numPr>
        <w:numId w:val="9"/>
      </w:numPr>
      <w:tabs>
        <w:tab w:val="clear" w:pos="1134"/>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rsid w:val="00D7387F"/>
    <w:rPr>
      <w:rFonts w:ascii="Arial" w:eastAsia="SimSun" w:hAnsi="Arial" w:cs="Arial"/>
      <w:sz w:val="18"/>
      <w:lang w:eastAsia="zh-CN"/>
    </w:rPr>
  </w:style>
  <w:style w:type="character" w:styleId="FootnoteReference">
    <w:name w:val="footnote reference"/>
    <w:basedOn w:val="DefaultParagraphFont"/>
    <w:uiPriority w:val="99"/>
    <w:unhideWhenUsed/>
    <w:rsid w:val="00D7387F"/>
    <w:rPr>
      <w:vertAlign w:val="superscript"/>
    </w:rPr>
  </w:style>
  <w:style w:type="character" w:styleId="CommentReference">
    <w:name w:val="annotation reference"/>
    <w:basedOn w:val="DefaultParagraphFont"/>
    <w:uiPriority w:val="99"/>
    <w:unhideWhenUsed/>
    <w:rsid w:val="00BB75B5"/>
    <w:rPr>
      <w:sz w:val="16"/>
      <w:szCs w:val="16"/>
    </w:rPr>
  </w:style>
  <w:style w:type="paragraph" w:styleId="ListParagraph">
    <w:name w:val="List Paragraph"/>
    <w:basedOn w:val="Normal"/>
    <w:uiPriority w:val="34"/>
    <w:qFormat/>
    <w:rsid w:val="00E16F31"/>
    <w:pPr>
      <w:ind w:left="720"/>
      <w:contextualSpacing/>
    </w:pPr>
  </w:style>
  <w:style w:type="character" w:customStyle="1" w:styleId="HeaderChar">
    <w:name w:val="Header Char"/>
    <w:basedOn w:val="DefaultParagraphFont"/>
    <w:link w:val="Header"/>
    <w:uiPriority w:val="99"/>
    <w:rsid w:val="00455EE2"/>
    <w:rPr>
      <w:rFonts w:ascii="Arial" w:eastAsia="SimSun" w:hAnsi="Arial" w:cs="Arial"/>
      <w:sz w:val="22"/>
      <w:lang w:eastAsia="zh-CN"/>
    </w:rPr>
  </w:style>
  <w:style w:type="character" w:styleId="Hyperlink">
    <w:name w:val="Hyperlink"/>
    <w:basedOn w:val="DefaultParagraphFont"/>
    <w:rsid w:val="005B5A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0129"/>
    <w:rPr>
      <w:rFonts w:ascii="Arial" w:eastAsia="SimSun" w:hAnsi="Arial" w:cs="Arial"/>
      <w:sz w:val="22"/>
      <w:lang w:eastAsia="zh-CN"/>
    </w:rPr>
  </w:style>
  <w:style w:type="paragraph" w:styleId="Heading1">
    <w:name w:val="heading 1"/>
    <w:basedOn w:val="Normal"/>
    <w:next w:val="Normal"/>
    <w:qFormat/>
    <w:rsid w:val="00FD1773"/>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27714E"/>
    <w:pPr>
      <w:numPr>
        <w:numId w:val="9"/>
      </w:numPr>
      <w:tabs>
        <w:tab w:val="clear" w:pos="1134"/>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rsid w:val="00D7387F"/>
    <w:rPr>
      <w:rFonts w:ascii="Arial" w:eastAsia="SimSun" w:hAnsi="Arial" w:cs="Arial"/>
      <w:sz w:val="18"/>
      <w:lang w:eastAsia="zh-CN"/>
    </w:rPr>
  </w:style>
  <w:style w:type="character" w:styleId="FootnoteReference">
    <w:name w:val="footnote reference"/>
    <w:basedOn w:val="DefaultParagraphFont"/>
    <w:uiPriority w:val="99"/>
    <w:unhideWhenUsed/>
    <w:rsid w:val="00D7387F"/>
    <w:rPr>
      <w:vertAlign w:val="superscript"/>
    </w:rPr>
  </w:style>
  <w:style w:type="character" w:styleId="CommentReference">
    <w:name w:val="annotation reference"/>
    <w:basedOn w:val="DefaultParagraphFont"/>
    <w:uiPriority w:val="99"/>
    <w:unhideWhenUsed/>
    <w:rsid w:val="00BB75B5"/>
    <w:rPr>
      <w:sz w:val="16"/>
      <w:szCs w:val="16"/>
    </w:rPr>
  </w:style>
  <w:style w:type="paragraph" w:styleId="ListParagraph">
    <w:name w:val="List Paragraph"/>
    <w:basedOn w:val="Normal"/>
    <w:uiPriority w:val="34"/>
    <w:qFormat/>
    <w:rsid w:val="00E16F31"/>
    <w:pPr>
      <w:ind w:left="720"/>
      <w:contextualSpacing/>
    </w:pPr>
  </w:style>
  <w:style w:type="character" w:customStyle="1" w:styleId="HeaderChar">
    <w:name w:val="Header Char"/>
    <w:basedOn w:val="DefaultParagraphFont"/>
    <w:link w:val="Header"/>
    <w:uiPriority w:val="99"/>
    <w:rsid w:val="00455EE2"/>
    <w:rPr>
      <w:rFonts w:ascii="Arial" w:eastAsia="SimSun" w:hAnsi="Arial" w:cs="Arial"/>
      <w:sz w:val="22"/>
      <w:lang w:eastAsia="zh-CN"/>
    </w:rPr>
  </w:style>
  <w:style w:type="character" w:styleId="Hyperlink">
    <w:name w:val="Hyperlink"/>
    <w:basedOn w:val="DefaultParagraphFont"/>
    <w:rsid w:val="005B5A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H%20LD%20WG%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59066-3F2D-4C35-8498-88E9EFEA739B}">
  <ds:schemaRefs>
    <ds:schemaRef ds:uri="http://schemas.openxmlformats.org/officeDocument/2006/bibliography"/>
  </ds:schemaRefs>
</ds:datastoreItem>
</file>

<file path=customXml/itemProps2.xml><?xml version="1.0" encoding="utf-8"?>
<ds:datastoreItem xmlns:ds="http://schemas.openxmlformats.org/officeDocument/2006/customXml" ds:itemID="{1B99A353-18B9-4786-90F6-973BC8192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LD WG 4 (E)</Template>
  <TotalTime>28</TotalTime>
  <Pages>13</Pages>
  <Words>5024</Words>
  <Characters>28590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H/LD/WG/4/</vt:lpstr>
    </vt:vector>
  </TitlesOfParts>
  <Company>WIPO</Company>
  <LinksUpToDate>false</LinksUpToDate>
  <CharactersWithSpaces>33547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H/LD/WG/4/</dc:title>
  <dc:creator>CLEAVELEY-MAILLARD Amber</dc:creator>
  <cp:keywords>ST/NG/mhf</cp:keywords>
  <cp:lastModifiedBy>CLEAVELEY-MAILLARD Amber</cp:lastModifiedBy>
  <cp:revision>9</cp:revision>
  <cp:lastPrinted>2014-05-19T14:13:00Z</cp:lastPrinted>
  <dcterms:created xsi:type="dcterms:W3CDTF">2014-05-19T13:07:00Z</dcterms:created>
  <dcterms:modified xsi:type="dcterms:W3CDTF">2014-05-19T14:14:00Z</dcterms:modified>
</cp:coreProperties>
</file>